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5ECD1" w14:textId="28D926BC" w:rsidR="00603446" w:rsidRDefault="00603446" w:rsidP="00C62250"/>
    <w:tbl>
      <w:tblPr>
        <w:tblW w:w="9588" w:type="dxa"/>
        <w:tblInd w:w="-28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588"/>
      </w:tblGrid>
      <w:tr w:rsidR="003652E6" w:rsidRPr="00EC7A6F" w14:paraId="1C742639" w14:textId="77777777" w:rsidTr="00603446">
        <w:trPr>
          <w:cantSplit/>
        </w:trPr>
        <w:tc>
          <w:tcPr>
            <w:tcW w:w="9588" w:type="dxa"/>
          </w:tcPr>
          <w:p w14:paraId="00BAE1C6" w14:textId="77777777" w:rsidR="003652E6" w:rsidRPr="00EE7348" w:rsidRDefault="003652E6" w:rsidP="005A2745">
            <w:pPr>
              <w:spacing w:before="180" w:after="180"/>
              <w:ind w:right="100"/>
              <w:rPr>
                <w:rFonts w:ascii="Tahoma" w:hAnsi="Tahoma" w:cs="Tahoma"/>
                <w:b/>
                <w:bCs/>
                <w:sz w:val="34"/>
                <w:szCs w:val="34"/>
              </w:rPr>
            </w:pPr>
          </w:p>
        </w:tc>
      </w:tr>
      <w:tr w:rsidR="003652E6" w:rsidRPr="00EC7A6F" w14:paraId="0D97DDB6" w14:textId="77777777" w:rsidTr="00603446">
        <w:trPr>
          <w:cantSplit/>
        </w:trPr>
        <w:tc>
          <w:tcPr>
            <w:tcW w:w="9588" w:type="dxa"/>
            <w:tcBorders>
              <w:bottom w:val="single" w:sz="6" w:space="0" w:color="auto"/>
            </w:tcBorders>
          </w:tcPr>
          <w:p w14:paraId="2EEB2284" w14:textId="2DAFBB90" w:rsidR="003652E6" w:rsidRPr="00EE7348" w:rsidRDefault="003652E6" w:rsidP="007D0D42">
            <w:pPr>
              <w:spacing w:before="180" w:after="180"/>
              <w:ind w:right="-80"/>
              <w:jc w:val="right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  <w:tr w:rsidR="003652E6" w:rsidRPr="00EC7A6F" w14:paraId="17140B2A" w14:textId="77777777" w:rsidTr="00603446">
        <w:trPr>
          <w:cantSplit/>
          <w:trHeight w:val="770"/>
        </w:trPr>
        <w:tc>
          <w:tcPr>
            <w:tcW w:w="9588" w:type="dxa"/>
            <w:tcBorders>
              <w:top w:val="single" w:sz="6" w:space="0" w:color="auto"/>
              <w:bottom w:val="single" w:sz="6" w:space="0" w:color="auto"/>
            </w:tcBorders>
          </w:tcPr>
          <w:p w14:paraId="4C6F5EED" w14:textId="6799947E" w:rsidR="00380F18" w:rsidRDefault="00380F18" w:rsidP="007D0D42">
            <w:pPr>
              <w:spacing w:before="180" w:after="180"/>
              <w:ind w:right="-80"/>
              <w:jc w:val="right"/>
              <w:rPr>
                <w:ins w:id="0" w:author="Young-Woo YUN" w:date="2016-06-03T11:47:00Z"/>
                <w:rFonts w:ascii="Tahoma" w:hAnsi="Tahoma" w:cs="Tahoma"/>
                <w:b/>
                <w:bCs/>
                <w:sz w:val="36"/>
                <w:szCs w:val="36"/>
              </w:rPr>
            </w:pPr>
            <w:ins w:id="1" w:author="Young-Woo YUN" w:date="2016-06-03T11:47:00Z">
              <w:r>
                <w:rPr>
                  <w:rFonts w:ascii="Tahoma" w:hAnsi="Tahoma" w:cs="Tahoma"/>
                  <w:b/>
                  <w:bCs/>
                  <w:sz w:val="36"/>
                  <w:szCs w:val="36"/>
                </w:rPr>
                <w:t>ST.96 XSD Validator Manual</w:t>
              </w:r>
            </w:ins>
          </w:p>
          <w:p w14:paraId="16215058" w14:textId="4D5D284E" w:rsidR="003652E6" w:rsidRPr="00EE7348" w:rsidRDefault="00CC4708" w:rsidP="007D0D42">
            <w:pPr>
              <w:spacing w:before="180" w:after="180"/>
              <w:ind w:right="-80"/>
              <w:jc w:val="right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del w:id="2" w:author="Young-Woo YUN" w:date="2016-06-03T11:47:00Z">
              <w:r w:rsidRPr="00EE7348" w:rsidDel="00380F18">
                <w:rPr>
                  <w:rFonts w:ascii="Tahoma" w:hAnsi="Tahoma" w:cs="Tahoma"/>
                  <w:b/>
                  <w:bCs/>
                  <w:sz w:val="36"/>
                  <w:szCs w:val="36"/>
                </w:rPr>
                <w:delText xml:space="preserve">Schematron Validation of </w:delText>
              </w:r>
              <w:r w:rsidR="006520FF" w:rsidRPr="00EE7348" w:rsidDel="00380F18">
                <w:rPr>
                  <w:rFonts w:ascii="Tahoma" w:hAnsi="Tahoma" w:cs="Tahoma"/>
                  <w:b/>
                  <w:bCs/>
                  <w:sz w:val="36"/>
                  <w:szCs w:val="36"/>
                </w:rPr>
                <w:delText>ST.96 XML Design Rules</w:delText>
              </w:r>
              <w:r w:rsidR="004106DC" w:rsidRPr="00EE7348" w:rsidDel="00380F18">
                <w:rPr>
                  <w:rFonts w:ascii="Tahoma" w:hAnsi="Tahoma" w:cs="Tahoma"/>
                  <w:b/>
                  <w:bCs/>
                  <w:sz w:val="36"/>
                  <w:szCs w:val="36"/>
                </w:rPr>
                <w:delText xml:space="preserve"> </w:delText>
              </w:r>
            </w:del>
          </w:p>
        </w:tc>
      </w:tr>
      <w:tr w:rsidR="00D37273" w:rsidRPr="00EC7A6F" w14:paraId="6155C5C6" w14:textId="77777777" w:rsidTr="00603446">
        <w:trPr>
          <w:cantSplit/>
          <w:trHeight w:val="770"/>
        </w:trPr>
        <w:tc>
          <w:tcPr>
            <w:tcW w:w="9588" w:type="dxa"/>
            <w:tcBorders>
              <w:top w:val="single" w:sz="6" w:space="0" w:color="auto"/>
              <w:bottom w:val="single" w:sz="6" w:space="0" w:color="auto"/>
            </w:tcBorders>
          </w:tcPr>
          <w:p w14:paraId="76FCF527" w14:textId="77777777" w:rsidR="00D37273" w:rsidRPr="00EE7348" w:rsidRDefault="00D37273" w:rsidP="005A2745">
            <w:pPr>
              <w:spacing w:before="180" w:after="180"/>
              <w:ind w:right="-80"/>
              <w:jc w:val="right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  <w:tr w:rsidR="00EA7974" w:rsidRPr="00EC7A6F" w14:paraId="07ACA0FF" w14:textId="77777777" w:rsidTr="00603446">
        <w:trPr>
          <w:cantSplit/>
          <w:trHeight w:val="770"/>
        </w:trPr>
        <w:tc>
          <w:tcPr>
            <w:tcW w:w="9588" w:type="dxa"/>
            <w:tcBorders>
              <w:top w:val="single" w:sz="6" w:space="0" w:color="auto"/>
              <w:bottom w:val="single" w:sz="6" w:space="0" w:color="auto"/>
            </w:tcBorders>
          </w:tcPr>
          <w:p w14:paraId="3291350A" w14:textId="49BB3ECE" w:rsidR="00EA7974" w:rsidRPr="00EE7348" w:rsidRDefault="00EA7974" w:rsidP="007B4168">
            <w:pPr>
              <w:spacing w:before="180" w:after="180"/>
              <w:ind w:right="-80"/>
              <w:jc w:val="right"/>
              <w:rPr>
                <w:rFonts w:ascii="Tahoma" w:hAnsi="Tahoma" w:cs="Tahoma"/>
                <w:b/>
                <w:bCs/>
                <w:sz w:val="36"/>
                <w:szCs w:val="36"/>
              </w:rPr>
            </w:pPr>
          </w:p>
        </w:tc>
      </w:tr>
      <w:tr w:rsidR="003652E6" w:rsidRPr="00EC7A6F" w14:paraId="619A275D" w14:textId="77777777" w:rsidTr="00603446">
        <w:trPr>
          <w:cantSplit/>
          <w:trHeight w:val="770"/>
        </w:trPr>
        <w:tc>
          <w:tcPr>
            <w:tcW w:w="9588" w:type="dxa"/>
            <w:tcBorders>
              <w:top w:val="single" w:sz="6" w:space="0" w:color="auto"/>
              <w:bottom w:val="single" w:sz="6" w:space="0" w:color="auto"/>
            </w:tcBorders>
          </w:tcPr>
          <w:p w14:paraId="04A8FA62" w14:textId="6AFA8373" w:rsidR="003652E6" w:rsidRPr="00EE7348" w:rsidRDefault="007B4168" w:rsidP="00380F18">
            <w:pPr>
              <w:spacing w:before="180" w:after="180"/>
              <w:ind w:right="-80"/>
              <w:jc w:val="right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r w:rsidRPr="00EE7348">
              <w:rPr>
                <w:rFonts w:ascii="Tahoma" w:hAnsi="Tahoma" w:cs="Tahoma"/>
                <w:b/>
                <w:bCs/>
                <w:sz w:val="36"/>
                <w:szCs w:val="36"/>
              </w:rPr>
              <w:t>Version</w:t>
            </w:r>
            <w:r w:rsidR="00404FDA" w:rsidRPr="00EE7348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 </w:t>
            </w:r>
            <w:r w:rsidR="00934ED0">
              <w:rPr>
                <w:rFonts w:ascii="Tahoma" w:hAnsi="Tahoma" w:cs="Tahoma"/>
                <w:b/>
                <w:bCs/>
                <w:sz w:val="36"/>
                <w:szCs w:val="36"/>
              </w:rPr>
              <w:t>1.</w:t>
            </w:r>
            <w:ins w:id="3" w:author="Young-Woo YUN" w:date="2016-06-03T11:46:00Z">
              <w:r w:rsidR="00380F18">
                <w:rPr>
                  <w:rFonts w:ascii="Tahoma" w:hAnsi="Tahoma" w:cs="Tahoma"/>
                  <w:b/>
                  <w:bCs/>
                  <w:sz w:val="36"/>
                  <w:szCs w:val="36"/>
                </w:rPr>
                <w:t>0</w:t>
              </w:r>
            </w:ins>
            <w:del w:id="4" w:author="Young-Woo YUN" w:date="2016-06-03T11:46:00Z">
              <w:r w:rsidR="00144368" w:rsidDel="00380F18">
                <w:rPr>
                  <w:rFonts w:ascii="Tahoma" w:hAnsi="Tahoma" w:cs="Tahoma"/>
                  <w:b/>
                  <w:bCs/>
                  <w:sz w:val="36"/>
                  <w:szCs w:val="36"/>
                </w:rPr>
                <w:delText>1</w:delText>
              </w:r>
            </w:del>
            <w:r w:rsidR="003652E6" w:rsidRPr="00EE7348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1F713C" w:rsidRPr="00EC7A6F" w14:paraId="7AAE4B95" w14:textId="77777777" w:rsidTr="001F713C">
        <w:trPr>
          <w:cantSplit/>
          <w:trHeight w:val="770"/>
        </w:trPr>
        <w:tc>
          <w:tcPr>
            <w:tcW w:w="9588" w:type="dxa"/>
            <w:tcBorders>
              <w:top w:val="single" w:sz="6" w:space="0" w:color="auto"/>
            </w:tcBorders>
          </w:tcPr>
          <w:p w14:paraId="71E5099A" w14:textId="3E93F01D" w:rsidR="001F713C" w:rsidRPr="00EE7348" w:rsidRDefault="00380F18" w:rsidP="00380F18">
            <w:pPr>
              <w:spacing w:before="180" w:after="180"/>
              <w:ind w:right="-80"/>
              <w:jc w:val="right"/>
              <w:rPr>
                <w:rFonts w:ascii="Tahoma" w:hAnsi="Tahoma" w:cs="Tahoma"/>
                <w:b/>
                <w:bCs/>
                <w:sz w:val="36"/>
                <w:szCs w:val="36"/>
              </w:rPr>
            </w:pPr>
            <w:ins w:id="5" w:author="Young-Woo YUN" w:date="2016-06-03T11:46:00Z">
              <w:r>
                <w:rPr>
                  <w:rFonts w:ascii="Tahoma" w:hAnsi="Tahoma" w:cs="Tahoma"/>
                  <w:b/>
                  <w:bCs/>
                  <w:sz w:val="36"/>
                  <w:szCs w:val="36"/>
                </w:rPr>
                <w:t>June</w:t>
              </w:r>
            </w:ins>
            <w:del w:id="6" w:author="Young-Woo YUN" w:date="2016-06-03T11:46:00Z">
              <w:r w:rsidR="00144368" w:rsidDel="00380F18">
                <w:rPr>
                  <w:rFonts w:ascii="Tahoma" w:hAnsi="Tahoma" w:cs="Tahoma"/>
                  <w:b/>
                  <w:bCs/>
                  <w:sz w:val="36"/>
                  <w:szCs w:val="36"/>
                </w:rPr>
                <w:delText>March</w:delText>
              </w:r>
            </w:del>
            <w:r w:rsidR="00E6514B">
              <w:rPr>
                <w:rFonts w:ascii="Tahoma" w:hAnsi="Tahoma" w:cs="Tahoma"/>
                <w:b/>
                <w:bCs/>
                <w:sz w:val="36"/>
                <w:szCs w:val="36"/>
              </w:rPr>
              <w:t xml:space="preserve"> </w:t>
            </w:r>
            <w:ins w:id="7" w:author="Young-Woo YUN" w:date="2016-06-03T11:46:00Z">
              <w:r>
                <w:rPr>
                  <w:rFonts w:ascii="Tahoma" w:hAnsi="Tahoma" w:cs="Tahoma"/>
                  <w:b/>
                  <w:bCs/>
                  <w:sz w:val="36"/>
                  <w:szCs w:val="36"/>
                </w:rPr>
                <w:t>xx</w:t>
              </w:r>
            </w:ins>
            <w:del w:id="8" w:author="Young-Woo YUN" w:date="2016-06-03T11:46:00Z">
              <w:r w:rsidR="00144368" w:rsidDel="00380F18">
                <w:rPr>
                  <w:rFonts w:ascii="Tahoma" w:hAnsi="Tahoma" w:cs="Tahoma"/>
                  <w:b/>
                  <w:bCs/>
                  <w:sz w:val="36"/>
                  <w:szCs w:val="36"/>
                </w:rPr>
                <w:delText>2</w:delText>
              </w:r>
            </w:del>
            <w:r w:rsidR="00E048DC">
              <w:rPr>
                <w:rFonts w:ascii="Tahoma" w:hAnsi="Tahoma" w:cs="Tahoma"/>
                <w:b/>
                <w:bCs/>
                <w:sz w:val="36"/>
                <w:szCs w:val="36"/>
              </w:rPr>
              <w:t>, 201</w:t>
            </w:r>
            <w:r w:rsidR="00144368">
              <w:rPr>
                <w:rFonts w:ascii="Tahoma" w:hAnsi="Tahoma" w:cs="Tahoma"/>
                <w:b/>
                <w:bCs/>
                <w:sz w:val="36"/>
                <w:szCs w:val="36"/>
              </w:rPr>
              <w:t>6</w:t>
            </w:r>
          </w:p>
        </w:tc>
      </w:tr>
    </w:tbl>
    <w:p w14:paraId="0B96900A" w14:textId="77777777" w:rsidR="003652E6" w:rsidRPr="00EC7A6F" w:rsidRDefault="003652E6" w:rsidP="003652E6">
      <w:pPr>
        <w:tabs>
          <w:tab w:val="right" w:pos="10080"/>
        </w:tabs>
        <w:rPr>
          <w:rFonts w:ascii="Tahoma" w:hAnsi="Tahoma" w:cs="Tahoma"/>
          <w:bCs/>
          <w:sz w:val="28"/>
          <w:szCs w:val="28"/>
        </w:rPr>
      </w:pPr>
    </w:p>
    <w:p w14:paraId="2A207B51" w14:textId="77777777" w:rsidR="00CE1963" w:rsidRDefault="000C6A89" w:rsidP="003652E6">
      <w:pPr>
        <w:ind w:right="-720"/>
        <w:jc w:val="right"/>
        <w:sectPr w:rsidR="00CE1963" w:rsidSect="00C76552">
          <w:footerReference w:type="even" r:id="rId9"/>
          <w:headerReference w:type="first" r:id="rId10"/>
          <w:footerReference w:type="first" r:id="rId11"/>
          <w:pgSz w:w="12240" w:h="15840" w:code="1"/>
          <w:pgMar w:top="1440" w:right="1440" w:bottom="1440" w:left="1440" w:header="720" w:footer="720" w:gutter="0"/>
          <w:cols w:space="720"/>
          <w:docGrid w:linePitch="326"/>
        </w:sectPr>
      </w:pPr>
      <w:r>
        <w:rPr>
          <w:rFonts w:ascii="Tahoma" w:hAnsi="Tahoma" w:cs="Tahoma"/>
          <w:bCs/>
          <w:sz w:val="28"/>
          <w:szCs w:val="28"/>
        </w:rPr>
        <w:t xml:space="preserve"> </w:t>
      </w:r>
    </w:p>
    <w:p w14:paraId="3B27A84B" w14:textId="77777777" w:rsidR="000D1586" w:rsidRPr="00934ED0" w:rsidRDefault="000D1586" w:rsidP="00934ED0">
      <w:pPr>
        <w:jc w:val="center"/>
        <w:rPr>
          <w:b/>
          <w:sz w:val="28"/>
          <w:szCs w:val="28"/>
        </w:rPr>
      </w:pPr>
      <w:r w:rsidRPr="00934ED0">
        <w:rPr>
          <w:b/>
          <w:sz w:val="28"/>
          <w:szCs w:val="28"/>
        </w:rPr>
        <w:lastRenderedPageBreak/>
        <w:t>Version History</w:t>
      </w:r>
    </w:p>
    <w:p w14:paraId="7B70253A" w14:textId="77777777" w:rsidR="00C62250" w:rsidRDefault="00C62250" w:rsidP="00C62250"/>
    <w:tbl>
      <w:tblPr>
        <w:tblW w:w="95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350"/>
        <w:gridCol w:w="6768"/>
      </w:tblGrid>
      <w:tr w:rsidR="00880180" w14:paraId="62B81271" w14:textId="77777777" w:rsidTr="00F66B0B">
        <w:trPr>
          <w:cantSplit/>
        </w:trPr>
        <w:tc>
          <w:tcPr>
            <w:tcW w:w="1458" w:type="dxa"/>
            <w:tcBorders>
              <w:top w:val="single" w:sz="18" w:space="0" w:color="auto"/>
              <w:bottom w:val="single" w:sz="6" w:space="0" w:color="auto"/>
            </w:tcBorders>
            <w:shd w:val="clear" w:color="auto" w:fill="C0C0C0"/>
          </w:tcPr>
          <w:p w14:paraId="18511610" w14:textId="77777777" w:rsidR="00880180" w:rsidRPr="00880180" w:rsidRDefault="00880180" w:rsidP="00880180">
            <w:pPr>
              <w:rPr>
                <w:b/>
                <w:sz w:val="20"/>
                <w:szCs w:val="20"/>
              </w:rPr>
            </w:pPr>
            <w:r w:rsidRPr="00880180">
              <w:rPr>
                <w:b/>
                <w:sz w:val="20"/>
                <w:szCs w:val="20"/>
              </w:rPr>
              <w:t xml:space="preserve">Change date 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6" w:space="0" w:color="auto"/>
            </w:tcBorders>
            <w:shd w:val="clear" w:color="auto" w:fill="C0C0C0"/>
          </w:tcPr>
          <w:p w14:paraId="79C81E2E" w14:textId="45D78454" w:rsidR="00880180" w:rsidRPr="00880180" w:rsidRDefault="00C75D1E" w:rsidP="008801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ST96XSD</w:t>
            </w:r>
            <w:r w:rsidR="00345406">
              <w:rPr>
                <w:b/>
                <w:sz w:val="20"/>
                <w:szCs w:val="20"/>
              </w:rPr>
              <w:t>Validator</w:t>
            </w:r>
          </w:p>
          <w:p w14:paraId="0D3AB7A9" w14:textId="77777777" w:rsidR="00880180" w:rsidRPr="00880180" w:rsidRDefault="00880180" w:rsidP="00880180">
            <w:pPr>
              <w:rPr>
                <w:b/>
                <w:sz w:val="20"/>
                <w:szCs w:val="20"/>
              </w:rPr>
            </w:pPr>
            <w:r w:rsidRPr="00880180">
              <w:rPr>
                <w:b/>
                <w:sz w:val="20"/>
                <w:szCs w:val="20"/>
              </w:rPr>
              <w:t>version</w:t>
            </w:r>
          </w:p>
        </w:tc>
        <w:tc>
          <w:tcPr>
            <w:tcW w:w="6768" w:type="dxa"/>
            <w:tcBorders>
              <w:top w:val="single" w:sz="18" w:space="0" w:color="auto"/>
              <w:bottom w:val="single" w:sz="6" w:space="0" w:color="auto"/>
            </w:tcBorders>
            <w:shd w:val="clear" w:color="auto" w:fill="C0C0C0"/>
          </w:tcPr>
          <w:p w14:paraId="20A48612" w14:textId="77777777" w:rsidR="00880180" w:rsidRPr="00880180" w:rsidRDefault="00880180" w:rsidP="0088018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Description of changes</w:t>
            </w:r>
            <w:r w:rsidRPr="00880180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16025" w14:paraId="5F26C6AA" w14:textId="77777777" w:rsidTr="00380F18">
        <w:trPr>
          <w:cantSplit/>
        </w:trPr>
        <w:tc>
          <w:tcPr>
            <w:tcW w:w="1458" w:type="dxa"/>
          </w:tcPr>
          <w:p w14:paraId="4C261F3E" w14:textId="1C772E8A" w:rsidR="00516025" w:rsidRDefault="00516025" w:rsidP="00380F18">
            <w:r w:rsidRPr="00DF0FF6">
              <w:rPr>
                <w:highlight w:val="yellow"/>
                <w:rPrChange w:id="12" w:author="Young-Woo YUN" w:date="2016-07-05T08:35:00Z">
                  <w:rPr/>
                </w:rPrChange>
              </w:rPr>
              <w:t>2016-0</w:t>
            </w:r>
            <w:ins w:id="13" w:author="Young-Woo YUN" w:date="2016-06-03T11:45:00Z">
              <w:r w:rsidR="00380F18" w:rsidRPr="00DF0FF6">
                <w:rPr>
                  <w:highlight w:val="yellow"/>
                  <w:rPrChange w:id="14" w:author="Young-Woo YUN" w:date="2016-07-05T08:35:00Z">
                    <w:rPr/>
                  </w:rPrChange>
                </w:rPr>
                <w:t>6</w:t>
              </w:r>
            </w:ins>
            <w:del w:id="15" w:author="Young-Woo YUN" w:date="2016-06-03T11:45:00Z">
              <w:r w:rsidRPr="00DF0FF6" w:rsidDel="00380F18">
                <w:rPr>
                  <w:highlight w:val="yellow"/>
                  <w:rPrChange w:id="16" w:author="Young-Woo YUN" w:date="2016-07-05T08:35:00Z">
                    <w:rPr/>
                  </w:rPrChange>
                </w:rPr>
                <w:delText>3</w:delText>
              </w:r>
            </w:del>
            <w:r w:rsidRPr="00DF0FF6">
              <w:rPr>
                <w:highlight w:val="yellow"/>
                <w:rPrChange w:id="17" w:author="Young-Woo YUN" w:date="2016-07-05T08:35:00Z">
                  <w:rPr/>
                </w:rPrChange>
              </w:rPr>
              <w:t>-</w:t>
            </w:r>
            <w:ins w:id="18" w:author="Young-Woo YUN" w:date="2016-06-03T11:45:00Z">
              <w:r w:rsidR="00380F18" w:rsidRPr="00DF0FF6">
                <w:rPr>
                  <w:highlight w:val="yellow"/>
                  <w:rPrChange w:id="19" w:author="Young-Woo YUN" w:date="2016-07-05T08:35:00Z">
                    <w:rPr/>
                  </w:rPrChange>
                </w:rPr>
                <w:t>XX</w:t>
              </w:r>
            </w:ins>
            <w:del w:id="20" w:author="Young-Woo YUN" w:date="2016-06-03T11:45:00Z">
              <w:r w:rsidRPr="00DF0FF6" w:rsidDel="00380F18">
                <w:rPr>
                  <w:highlight w:val="yellow"/>
                  <w:rPrChange w:id="21" w:author="Young-Woo YUN" w:date="2016-07-05T08:35:00Z">
                    <w:rPr/>
                  </w:rPrChange>
                </w:rPr>
                <w:delText>02</w:delText>
              </w:r>
            </w:del>
          </w:p>
        </w:tc>
        <w:tc>
          <w:tcPr>
            <w:tcW w:w="1350" w:type="dxa"/>
          </w:tcPr>
          <w:p w14:paraId="6D895920" w14:textId="695B2D7A" w:rsidR="00516025" w:rsidRDefault="00516025" w:rsidP="00380F18">
            <w:r>
              <w:t>1.</w:t>
            </w:r>
            <w:ins w:id="22" w:author="Young-Woo YUN" w:date="2016-06-03T11:45:00Z">
              <w:r w:rsidR="00380F18">
                <w:t>0</w:t>
              </w:r>
            </w:ins>
            <w:del w:id="23" w:author="Young-Woo YUN" w:date="2016-06-03T11:45:00Z">
              <w:r w:rsidDel="00380F18">
                <w:delText>1</w:delText>
              </w:r>
            </w:del>
          </w:p>
        </w:tc>
        <w:tc>
          <w:tcPr>
            <w:tcW w:w="6768" w:type="dxa"/>
          </w:tcPr>
          <w:p w14:paraId="492D0507" w14:textId="14CDB454" w:rsidR="00516025" w:rsidRPr="00B13AEE" w:rsidRDefault="006B3815" w:rsidP="00380F18">
            <w:del w:id="24" w:author="Young-Woo YUN" w:date="2016-06-03T11:46:00Z">
              <w:r w:rsidDel="00380F18">
                <w:delText>Updated r</w:delText>
              </w:r>
            </w:del>
            <w:ins w:id="25" w:author="Young-Woo YUN" w:date="2016-06-03T11:46:00Z">
              <w:r w:rsidR="00380F18">
                <w:t>R</w:t>
              </w:r>
            </w:ins>
            <w:r>
              <w:t>elease</w:t>
            </w:r>
            <w:r w:rsidR="00516025" w:rsidRPr="00B13AEE">
              <w:t xml:space="preserve"> based on WIPO Standard ST96 Annex</w:t>
            </w:r>
            <w:ins w:id="26" w:author="Young-Woo YUN" w:date="2016-07-05T08:35:00Z">
              <w:r w:rsidR="00EE5F5F">
                <w:rPr>
                  <w:rFonts w:eastAsiaTheme="minorEastAsia" w:hint="eastAsia"/>
                  <w:lang w:eastAsia="ko-KR"/>
                </w:rPr>
                <w:t xml:space="preserve"> </w:t>
              </w:r>
            </w:ins>
            <w:r w:rsidR="00516025" w:rsidRPr="00B13AEE">
              <w:t>I V2.</w:t>
            </w:r>
            <w:r>
              <w:t>1</w:t>
            </w:r>
          </w:p>
        </w:tc>
      </w:tr>
      <w:tr w:rsidR="00037AD2" w14:paraId="4C0B208C" w14:textId="77777777" w:rsidTr="00BF4192">
        <w:trPr>
          <w:cantSplit/>
        </w:trPr>
        <w:tc>
          <w:tcPr>
            <w:tcW w:w="1458" w:type="dxa"/>
          </w:tcPr>
          <w:p w14:paraId="2F7C88F6" w14:textId="29F19B98" w:rsidR="00037AD2" w:rsidRDefault="00037AD2" w:rsidP="00B13AEE">
            <w:del w:id="27" w:author="Young-Woo YUN" w:date="2016-06-03T11:46:00Z">
              <w:r w:rsidDel="00380F18">
                <w:delText>2015-0</w:delText>
              </w:r>
              <w:r w:rsidR="00F46872" w:rsidDel="00380F18">
                <w:delText>8</w:delText>
              </w:r>
              <w:r w:rsidDel="00380F18">
                <w:delText>-</w:delText>
              </w:r>
              <w:r w:rsidR="00F46872" w:rsidDel="00380F18">
                <w:delText>0</w:delText>
              </w:r>
              <w:r w:rsidR="00B13AEE" w:rsidDel="00380F18">
                <w:delText>6</w:delText>
              </w:r>
            </w:del>
          </w:p>
        </w:tc>
        <w:tc>
          <w:tcPr>
            <w:tcW w:w="1350" w:type="dxa"/>
          </w:tcPr>
          <w:p w14:paraId="579F1850" w14:textId="2C60AF21" w:rsidR="00037AD2" w:rsidRDefault="00037AD2" w:rsidP="00B13AEE">
            <w:del w:id="28" w:author="Young-Woo YUN" w:date="2016-06-03T11:46:00Z">
              <w:r w:rsidDel="00380F18">
                <w:delText>1.</w:delText>
              </w:r>
              <w:r w:rsidR="00B13AEE" w:rsidDel="00380F18">
                <w:delText>0</w:delText>
              </w:r>
            </w:del>
          </w:p>
        </w:tc>
        <w:tc>
          <w:tcPr>
            <w:tcW w:w="6768" w:type="dxa"/>
          </w:tcPr>
          <w:p w14:paraId="0D7491D4" w14:textId="38068193" w:rsidR="00037AD2" w:rsidRPr="00B13AEE" w:rsidRDefault="00B13AEE" w:rsidP="00B13AEE">
            <w:del w:id="29" w:author="Young-Woo YUN" w:date="2016-06-03T11:46:00Z">
              <w:r w:rsidRPr="00B13AEE" w:rsidDel="00380F18">
                <w:delText>Initial release based on WIPO Standard</w:delText>
              </w:r>
              <w:r w:rsidR="00037AD2" w:rsidRPr="00B13AEE" w:rsidDel="00380F18">
                <w:delText xml:space="preserve"> </w:delText>
              </w:r>
              <w:r w:rsidRPr="00B13AEE" w:rsidDel="00380F18">
                <w:delText xml:space="preserve">ST96 </w:delText>
              </w:r>
              <w:r w:rsidR="00037AD2" w:rsidRPr="00B13AEE" w:rsidDel="00380F18">
                <w:delText>An</w:delText>
              </w:r>
              <w:r w:rsidRPr="00B13AEE" w:rsidDel="00380F18">
                <w:delText>nexI V2.</w:delText>
              </w:r>
              <w:r w:rsidR="00037AD2" w:rsidRPr="00B13AEE" w:rsidDel="00380F18">
                <w:delText>0</w:delText>
              </w:r>
            </w:del>
          </w:p>
        </w:tc>
      </w:tr>
    </w:tbl>
    <w:p w14:paraId="61EC6CFB" w14:textId="77777777" w:rsidR="00F8591E" w:rsidRDefault="00F8591E" w:rsidP="00C62250"/>
    <w:p w14:paraId="461DB605" w14:textId="77777777" w:rsidR="00F8591E" w:rsidRPr="00F8591E" w:rsidRDefault="00F8591E" w:rsidP="00F8591E"/>
    <w:p w14:paraId="7CDCB9AD" w14:textId="77777777" w:rsidR="00F8591E" w:rsidRPr="00F8591E" w:rsidRDefault="00F8591E" w:rsidP="00F8591E"/>
    <w:p w14:paraId="3ACC1636" w14:textId="77777777" w:rsidR="00F8591E" w:rsidRPr="00F8591E" w:rsidRDefault="00F8591E" w:rsidP="00F8591E">
      <w:bookmarkStart w:id="30" w:name="_GoBack"/>
      <w:bookmarkEnd w:id="30"/>
    </w:p>
    <w:p w14:paraId="427CF2E7" w14:textId="77777777" w:rsidR="00F8591E" w:rsidRPr="00F8591E" w:rsidRDefault="00F8591E" w:rsidP="00F8591E"/>
    <w:p w14:paraId="4E7F673A" w14:textId="77777777" w:rsidR="00F8591E" w:rsidRPr="00F8591E" w:rsidRDefault="00F8591E" w:rsidP="00F8591E"/>
    <w:p w14:paraId="08A7F7B6" w14:textId="77777777" w:rsidR="00F8591E" w:rsidRPr="00F8591E" w:rsidRDefault="00F8591E" w:rsidP="00F8591E"/>
    <w:p w14:paraId="2ED6BA37" w14:textId="77777777" w:rsidR="00F8591E" w:rsidRPr="00F8591E" w:rsidRDefault="00F8591E" w:rsidP="00F8591E"/>
    <w:p w14:paraId="7EB29330" w14:textId="77777777" w:rsidR="00F8591E" w:rsidRPr="00F8591E" w:rsidRDefault="00F8591E" w:rsidP="00F8591E"/>
    <w:p w14:paraId="23C59605" w14:textId="77777777" w:rsidR="00F8591E" w:rsidRPr="00F8591E" w:rsidRDefault="00F8591E" w:rsidP="00F8591E"/>
    <w:p w14:paraId="6E1901C6" w14:textId="77777777" w:rsidR="00F8591E" w:rsidRPr="00F8591E" w:rsidRDefault="00F8591E" w:rsidP="00F8591E"/>
    <w:p w14:paraId="5065FF77" w14:textId="77777777" w:rsidR="00F8591E" w:rsidRPr="00F8591E" w:rsidRDefault="00F8591E" w:rsidP="00F8591E"/>
    <w:p w14:paraId="74065FDA" w14:textId="77777777" w:rsidR="00F8591E" w:rsidRPr="00F8591E" w:rsidRDefault="00F8591E" w:rsidP="00F8591E"/>
    <w:p w14:paraId="3398366B" w14:textId="77777777" w:rsidR="00F8591E" w:rsidRPr="00F8591E" w:rsidRDefault="00F8591E" w:rsidP="00F8591E"/>
    <w:p w14:paraId="716C6309" w14:textId="77777777" w:rsidR="00F8591E" w:rsidRDefault="00F8591E" w:rsidP="00F8591E"/>
    <w:p w14:paraId="66204B00" w14:textId="77777777" w:rsidR="00F8591E" w:rsidRPr="00F8591E" w:rsidRDefault="00F8591E" w:rsidP="00F8591E"/>
    <w:p w14:paraId="7FEA2D37" w14:textId="77777777" w:rsidR="00F8591E" w:rsidRDefault="00F8591E" w:rsidP="00F8591E">
      <w:pPr>
        <w:tabs>
          <w:tab w:val="left" w:pos="5876"/>
        </w:tabs>
      </w:pPr>
      <w:r>
        <w:tab/>
      </w:r>
    </w:p>
    <w:p w14:paraId="55D59E9A" w14:textId="77777777" w:rsidR="00F8591E" w:rsidRDefault="00F8591E" w:rsidP="00F8591E"/>
    <w:p w14:paraId="7F324B17" w14:textId="77777777" w:rsidR="00FB2D19" w:rsidRPr="00F8591E" w:rsidRDefault="00FB2D19" w:rsidP="00F8591E">
      <w:pPr>
        <w:sectPr w:rsidR="00FB2D19" w:rsidRPr="00F8591E" w:rsidSect="00C76552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14:paraId="4777A6B1" w14:textId="77777777" w:rsidR="00562A4E" w:rsidRPr="00CE1963" w:rsidRDefault="00562A4E" w:rsidP="00CE1963">
      <w:pPr>
        <w:jc w:val="center"/>
        <w:rPr>
          <w:b/>
          <w:sz w:val="28"/>
          <w:szCs w:val="28"/>
        </w:rPr>
      </w:pPr>
      <w:r w:rsidRPr="00CE1963">
        <w:rPr>
          <w:b/>
          <w:sz w:val="28"/>
          <w:szCs w:val="28"/>
        </w:rPr>
        <w:lastRenderedPageBreak/>
        <w:t>Table of Contents</w:t>
      </w:r>
    </w:p>
    <w:p w14:paraId="5442BF86" w14:textId="77777777" w:rsidR="00562A4E" w:rsidRDefault="00562A4E" w:rsidP="00C62250"/>
    <w:p w14:paraId="3132BC05" w14:textId="77777777" w:rsidR="005351C5" w:rsidRDefault="00562A4E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26629945" w:history="1">
        <w:r w:rsidR="005351C5" w:rsidRPr="00B05F1E">
          <w:rPr>
            <w:rStyle w:val="Hyperlink"/>
            <w:noProof/>
          </w:rPr>
          <w:t>1</w:t>
        </w:r>
        <w:r w:rsidR="005351C5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5351C5" w:rsidRPr="00B05F1E">
          <w:rPr>
            <w:rStyle w:val="Hyperlink"/>
            <w:noProof/>
          </w:rPr>
          <w:t>Introduction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_Toc426629945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4</w:t>
        </w:r>
        <w:r w:rsidR="005351C5">
          <w:rPr>
            <w:noProof/>
            <w:webHidden/>
          </w:rPr>
          <w:fldChar w:fldCharType="end"/>
        </w:r>
      </w:hyperlink>
    </w:p>
    <w:p w14:paraId="0263E463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46" w:history="1">
        <w:r w:rsidR="005351C5" w:rsidRPr="00B05F1E">
          <w:rPr>
            <w:rStyle w:val="Hyperlink"/>
            <w:noProof/>
          </w:rPr>
          <w:t>1.1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Purpose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_Toc426629946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4</w:t>
        </w:r>
        <w:r w:rsidR="005351C5">
          <w:rPr>
            <w:noProof/>
            <w:webHidden/>
          </w:rPr>
          <w:fldChar w:fldCharType="end"/>
        </w:r>
      </w:hyperlink>
    </w:p>
    <w:p w14:paraId="4D3D51E7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47" w:history="1">
        <w:r w:rsidR="005351C5" w:rsidRPr="00B05F1E">
          <w:rPr>
            <w:rStyle w:val="Hyperlink"/>
            <w:noProof/>
          </w:rPr>
          <w:t>1.2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Benefits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_Toc426629947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4</w:t>
        </w:r>
        <w:r w:rsidR="005351C5">
          <w:rPr>
            <w:noProof/>
            <w:webHidden/>
          </w:rPr>
          <w:fldChar w:fldCharType="end"/>
        </w:r>
      </w:hyperlink>
    </w:p>
    <w:p w14:paraId="447BDDA4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48" w:history="1">
        <w:r w:rsidR="005351C5" w:rsidRPr="00B05F1E">
          <w:rPr>
            <w:rStyle w:val="Hyperlink"/>
            <w:noProof/>
          </w:rPr>
          <w:t>1.3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Scope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_Toc426629948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4</w:t>
        </w:r>
        <w:r w:rsidR="005351C5">
          <w:rPr>
            <w:noProof/>
            <w:webHidden/>
          </w:rPr>
          <w:fldChar w:fldCharType="end"/>
        </w:r>
      </w:hyperlink>
    </w:p>
    <w:p w14:paraId="5EF2BB70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49" w:history="1">
        <w:r w:rsidR="005351C5" w:rsidRPr="00B05F1E">
          <w:rPr>
            <w:rStyle w:val="Hyperlink"/>
            <w:noProof/>
          </w:rPr>
          <w:t>1.4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Office of Primary Interest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_Toc426629949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4</w:t>
        </w:r>
        <w:r w:rsidR="005351C5">
          <w:rPr>
            <w:noProof/>
            <w:webHidden/>
          </w:rPr>
          <w:fldChar w:fldCharType="end"/>
        </w:r>
      </w:hyperlink>
    </w:p>
    <w:p w14:paraId="210D8FE1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50" w:history="1">
        <w:r w:rsidR="005351C5" w:rsidRPr="00B05F1E">
          <w:rPr>
            <w:rStyle w:val="Hyperlink"/>
            <w:noProof/>
          </w:rPr>
          <w:t>1.5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Relationship to Policies and Other Standards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_Toc426629950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4</w:t>
        </w:r>
        <w:r w:rsidR="005351C5">
          <w:rPr>
            <w:noProof/>
            <w:webHidden/>
          </w:rPr>
          <w:fldChar w:fldCharType="end"/>
        </w:r>
      </w:hyperlink>
    </w:p>
    <w:p w14:paraId="20557C90" w14:textId="77777777" w:rsidR="005351C5" w:rsidRDefault="00E867D0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426629951" w:history="1">
        <w:r w:rsidR="005351C5" w:rsidRPr="00B05F1E">
          <w:rPr>
            <w:rStyle w:val="Hyperlink"/>
            <w:noProof/>
          </w:rPr>
          <w:t>2</w:t>
        </w:r>
        <w:r w:rsidR="005351C5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5351C5" w:rsidRPr="00B05F1E">
          <w:rPr>
            <w:rStyle w:val="Hyperlink"/>
            <w:noProof/>
          </w:rPr>
          <w:t>Validating Conformance to ST.96 XML Standards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_Toc426629951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5</w:t>
        </w:r>
        <w:r w:rsidR="005351C5">
          <w:rPr>
            <w:noProof/>
            <w:webHidden/>
          </w:rPr>
          <w:fldChar w:fldCharType="end"/>
        </w:r>
      </w:hyperlink>
    </w:p>
    <w:p w14:paraId="0A986147" w14:textId="77777777" w:rsidR="005351C5" w:rsidRDefault="00E867D0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426629952" w:history="1">
        <w:r w:rsidR="005351C5" w:rsidRPr="00B05F1E">
          <w:rPr>
            <w:rStyle w:val="Hyperlink"/>
            <w:noProof/>
          </w:rPr>
          <w:t>3</w:t>
        </w:r>
        <w:r w:rsidR="005351C5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5351C5" w:rsidRPr="00B05F1E">
          <w:rPr>
            <w:rStyle w:val="Hyperlink"/>
            <w:noProof/>
          </w:rPr>
          <w:t>About Schematron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_Toc426629952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5</w:t>
        </w:r>
        <w:r w:rsidR="005351C5">
          <w:rPr>
            <w:noProof/>
            <w:webHidden/>
          </w:rPr>
          <w:fldChar w:fldCharType="end"/>
        </w:r>
      </w:hyperlink>
    </w:p>
    <w:p w14:paraId="12D8A6C7" w14:textId="77777777" w:rsidR="005351C5" w:rsidRDefault="00E867D0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426629953" w:history="1">
        <w:r w:rsidR="005351C5" w:rsidRPr="00B05F1E">
          <w:rPr>
            <w:rStyle w:val="Hyperlink"/>
            <w:noProof/>
          </w:rPr>
          <w:t>4</w:t>
        </w:r>
        <w:r w:rsidR="005351C5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5351C5" w:rsidRPr="00B05F1E">
          <w:rPr>
            <w:rStyle w:val="Hyperlink"/>
            <w:noProof/>
          </w:rPr>
          <w:t>Installing and Configuring ST96XSDValidator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_Toc426629953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6</w:t>
        </w:r>
        <w:r w:rsidR="005351C5">
          <w:rPr>
            <w:noProof/>
            <w:webHidden/>
          </w:rPr>
          <w:fldChar w:fldCharType="end"/>
        </w:r>
      </w:hyperlink>
    </w:p>
    <w:p w14:paraId="1C82ECCC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54" w:history="1">
        <w:r w:rsidR="005351C5" w:rsidRPr="00B05F1E">
          <w:rPr>
            <w:rStyle w:val="Hyperlink"/>
            <w:noProof/>
          </w:rPr>
          <w:t>4.1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Requirements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_Toc426629954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6</w:t>
        </w:r>
        <w:r w:rsidR="005351C5">
          <w:rPr>
            <w:noProof/>
            <w:webHidden/>
          </w:rPr>
          <w:fldChar w:fldCharType="end"/>
        </w:r>
      </w:hyperlink>
    </w:p>
    <w:p w14:paraId="65C3130B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55" w:history="1">
        <w:r w:rsidR="005351C5" w:rsidRPr="00B05F1E">
          <w:rPr>
            <w:rStyle w:val="Hyperlink"/>
            <w:noProof/>
          </w:rPr>
          <w:t>4.2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Installation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_Toc426629955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7</w:t>
        </w:r>
        <w:r w:rsidR="005351C5">
          <w:rPr>
            <w:noProof/>
            <w:webHidden/>
          </w:rPr>
          <w:fldChar w:fldCharType="end"/>
        </w:r>
      </w:hyperlink>
    </w:p>
    <w:p w14:paraId="07BE6B09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56" w:history="1">
        <w:r w:rsidR="005351C5" w:rsidRPr="00B05F1E">
          <w:rPr>
            <w:rStyle w:val="Hyperlink"/>
            <w:noProof/>
          </w:rPr>
          <w:t>4.3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IP Office Specific Configuration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_Toc426629956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7</w:t>
        </w:r>
        <w:r w:rsidR="005351C5">
          <w:rPr>
            <w:noProof/>
            <w:webHidden/>
          </w:rPr>
          <w:fldChar w:fldCharType="end"/>
        </w:r>
      </w:hyperlink>
    </w:p>
    <w:p w14:paraId="2F1CEA2C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57" w:history="1">
        <w:r w:rsidR="005351C5" w:rsidRPr="00B05F1E">
          <w:rPr>
            <w:rStyle w:val="Hyperlink"/>
            <w:noProof/>
          </w:rPr>
          <w:t>4.4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Approved Exceptions Configuration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_Toc426629957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8</w:t>
        </w:r>
        <w:r w:rsidR="005351C5">
          <w:rPr>
            <w:noProof/>
            <w:webHidden/>
          </w:rPr>
          <w:fldChar w:fldCharType="end"/>
        </w:r>
      </w:hyperlink>
    </w:p>
    <w:p w14:paraId="035072C7" w14:textId="77777777" w:rsidR="005351C5" w:rsidRDefault="00E867D0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426629958" w:history="1">
        <w:r w:rsidR="005351C5" w:rsidRPr="00B05F1E">
          <w:rPr>
            <w:rStyle w:val="Hyperlink"/>
            <w:noProof/>
          </w:rPr>
          <w:t>5</w:t>
        </w:r>
        <w:r w:rsidR="005351C5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5351C5" w:rsidRPr="00B05F1E">
          <w:rPr>
            <w:rStyle w:val="Hyperlink"/>
            <w:noProof/>
          </w:rPr>
          <w:t>Running ST96XSDValidator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_Toc426629958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9</w:t>
        </w:r>
        <w:r w:rsidR="005351C5">
          <w:rPr>
            <w:noProof/>
            <w:webHidden/>
          </w:rPr>
          <w:fldChar w:fldCharType="end"/>
        </w:r>
      </w:hyperlink>
    </w:p>
    <w:p w14:paraId="404FF923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59" w:history="1">
        <w:r w:rsidR="005351C5" w:rsidRPr="00B05F1E">
          <w:rPr>
            <w:rStyle w:val="Hyperlink"/>
            <w:noProof/>
          </w:rPr>
          <w:t>5.1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From the command line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_Toc426629959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9</w:t>
        </w:r>
        <w:r w:rsidR="005351C5">
          <w:rPr>
            <w:noProof/>
            <w:webHidden/>
          </w:rPr>
          <w:fldChar w:fldCharType="end"/>
        </w:r>
      </w:hyperlink>
    </w:p>
    <w:p w14:paraId="57157A13" w14:textId="77777777" w:rsidR="005351C5" w:rsidRDefault="00E867D0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26629960" w:history="1">
        <w:r w:rsidR="005351C5" w:rsidRPr="00B05F1E">
          <w:rPr>
            <w:rStyle w:val="Hyperlink"/>
            <w:noProof/>
          </w:rPr>
          <w:t>5.1.1</w:t>
        </w:r>
        <w:r w:rsidR="005351C5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5351C5" w:rsidRPr="00B05F1E">
          <w:rPr>
            <w:rStyle w:val="Hyperlink"/>
            <w:noProof/>
          </w:rPr>
          <w:t>Checking Schema(s) in a Directory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_Toc426629960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9</w:t>
        </w:r>
        <w:r w:rsidR="005351C5">
          <w:rPr>
            <w:noProof/>
            <w:webHidden/>
          </w:rPr>
          <w:fldChar w:fldCharType="end"/>
        </w:r>
      </w:hyperlink>
    </w:p>
    <w:p w14:paraId="6DF90AE2" w14:textId="77777777" w:rsidR="005351C5" w:rsidRDefault="00E867D0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26629961" w:history="1">
        <w:r w:rsidR="005351C5" w:rsidRPr="00B05F1E">
          <w:rPr>
            <w:rStyle w:val="Hyperlink"/>
            <w:noProof/>
          </w:rPr>
          <w:t>5.1.2</w:t>
        </w:r>
        <w:r w:rsidR="005351C5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5351C5" w:rsidRPr="00B05F1E">
          <w:rPr>
            <w:rStyle w:val="Hyperlink"/>
            <w:noProof/>
          </w:rPr>
          <w:t>Unit Tests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_Toc426629961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11</w:t>
        </w:r>
        <w:r w:rsidR="005351C5">
          <w:rPr>
            <w:noProof/>
            <w:webHidden/>
          </w:rPr>
          <w:fldChar w:fldCharType="end"/>
        </w:r>
      </w:hyperlink>
    </w:p>
    <w:p w14:paraId="06237418" w14:textId="77777777" w:rsidR="005351C5" w:rsidRDefault="00E867D0">
      <w:pPr>
        <w:pStyle w:val="TOC2"/>
        <w:tabs>
          <w:tab w:val="left" w:pos="960"/>
          <w:tab w:val="right" w:leader="dot" w:pos="8630"/>
        </w:tabs>
        <w:rPr>
          <w:rFonts w:asciiTheme="minorHAnsi" w:eastAsiaTheme="minorEastAsia" w:hAnsiTheme="minorHAnsi" w:cstheme="minorBidi"/>
          <w:smallCaps w:val="0"/>
          <w:noProof/>
        </w:rPr>
      </w:pPr>
      <w:hyperlink w:anchor="_Toc426629962" w:history="1">
        <w:r w:rsidR="005351C5" w:rsidRPr="00B05F1E">
          <w:rPr>
            <w:rStyle w:val="Hyperlink"/>
            <w:noProof/>
          </w:rPr>
          <w:t>5.2</w:t>
        </w:r>
        <w:r w:rsidR="005351C5">
          <w:rPr>
            <w:rFonts w:asciiTheme="minorHAnsi" w:eastAsiaTheme="minorEastAsia" w:hAnsiTheme="minorHAnsi" w:cstheme="minorBidi"/>
            <w:smallCaps w:val="0"/>
            <w:noProof/>
          </w:rPr>
          <w:tab/>
        </w:r>
        <w:r w:rsidR="005351C5" w:rsidRPr="00B05F1E">
          <w:rPr>
            <w:rStyle w:val="Hyperlink"/>
            <w:noProof/>
          </w:rPr>
          <w:t>Using oXygen XML Editor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_Toc426629962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13</w:t>
        </w:r>
        <w:r w:rsidR="005351C5">
          <w:rPr>
            <w:noProof/>
            <w:webHidden/>
          </w:rPr>
          <w:fldChar w:fldCharType="end"/>
        </w:r>
      </w:hyperlink>
    </w:p>
    <w:p w14:paraId="19297717" w14:textId="77777777" w:rsidR="005351C5" w:rsidRDefault="00E867D0">
      <w:pPr>
        <w:pStyle w:val="TOC3"/>
        <w:tabs>
          <w:tab w:val="left" w:pos="1200"/>
          <w:tab w:val="right" w:leader="dot" w:pos="8630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426629963" w:history="1">
        <w:r w:rsidR="005351C5" w:rsidRPr="00B05F1E">
          <w:rPr>
            <w:rStyle w:val="Hyperlink"/>
            <w:noProof/>
          </w:rPr>
          <w:t>5.2.1</w:t>
        </w:r>
        <w:r w:rsidR="005351C5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5351C5" w:rsidRPr="00B05F1E">
          <w:rPr>
            <w:rStyle w:val="Hyperlink"/>
            <w:noProof/>
          </w:rPr>
          <w:t>Checking a Single File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_Toc426629963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13</w:t>
        </w:r>
        <w:r w:rsidR="005351C5">
          <w:rPr>
            <w:noProof/>
            <w:webHidden/>
          </w:rPr>
          <w:fldChar w:fldCharType="end"/>
        </w:r>
      </w:hyperlink>
    </w:p>
    <w:p w14:paraId="66CA73F0" w14:textId="77777777" w:rsidR="005351C5" w:rsidRDefault="00E867D0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426629964" w:history="1">
        <w:r w:rsidR="005351C5" w:rsidRPr="00B05F1E">
          <w:rPr>
            <w:rStyle w:val="Hyperlink"/>
            <w:noProof/>
          </w:rPr>
          <w:t>6</w:t>
        </w:r>
        <w:r w:rsidR="005351C5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5351C5" w:rsidRPr="00B05F1E">
          <w:rPr>
            <w:rStyle w:val="Hyperlink"/>
            <w:noProof/>
          </w:rPr>
          <w:t>References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_Toc426629964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14</w:t>
        </w:r>
        <w:r w:rsidR="005351C5">
          <w:rPr>
            <w:noProof/>
            <w:webHidden/>
          </w:rPr>
          <w:fldChar w:fldCharType="end"/>
        </w:r>
      </w:hyperlink>
    </w:p>
    <w:p w14:paraId="7FCE9C12" w14:textId="77777777" w:rsidR="005351C5" w:rsidRDefault="00E867D0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426629965" w:history="1">
        <w:r w:rsidR="005351C5" w:rsidRPr="00B05F1E">
          <w:rPr>
            <w:rStyle w:val="Hyperlink"/>
            <w:noProof/>
          </w:rPr>
          <w:t>7</w:t>
        </w:r>
        <w:r w:rsidR="005351C5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5351C5" w:rsidRPr="00B05F1E">
          <w:rPr>
            <w:rStyle w:val="Hyperlink"/>
            <w:noProof/>
          </w:rPr>
          <w:t>Appendix A: Rules Enforced by the Schematron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_Toc426629965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14</w:t>
        </w:r>
        <w:r w:rsidR="005351C5">
          <w:rPr>
            <w:noProof/>
            <w:webHidden/>
          </w:rPr>
          <w:fldChar w:fldCharType="end"/>
        </w:r>
      </w:hyperlink>
    </w:p>
    <w:p w14:paraId="34464F3B" w14:textId="77777777" w:rsidR="005351C5" w:rsidRDefault="00E867D0">
      <w:pPr>
        <w:pStyle w:val="TOC1"/>
        <w:tabs>
          <w:tab w:val="left" w:pos="480"/>
          <w:tab w:val="right" w:leader="dot" w:pos="8630"/>
        </w:tabs>
        <w:rPr>
          <w:rFonts w:asciiTheme="minorHAnsi" w:eastAsiaTheme="minorEastAsia" w:hAnsiTheme="minorHAnsi" w:cstheme="minorBidi"/>
          <w:b w:val="0"/>
          <w:caps w:val="0"/>
          <w:noProof/>
        </w:rPr>
      </w:pPr>
      <w:hyperlink w:anchor="_Toc426629966" w:history="1">
        <w:r w:rsidR="005351C5" w:rsidRPr="00B05F1E">
          <w:rPr>
            <w:rStyle w:val="Hyperlink"/>
            <w:noProof/>
          </w:rPr>
          <w:t>8</w:t>
        </w:r>
        <w:r w:rsidR="005351C5">
          <w:rPr>
            <w:rFonts w:asciiTheme="minorHAnsi" w:eastAsiaTheme="minorEastAsia" w:hAnsiTheme="minorHAnsi" w:cstheme="minorBidi"/>
            <w:b w:val="0"/>
            <w:caps w:val="0"/>
            <w:noProof/>
          </w:rPr>
          <w:tab/>
        </w:r>
        <w:r w:rsidR="005351C5" w:rsidRPr="00B05F1E">
          <w:rPr>
            <w:rStyle w:val="Hyperlink"/>
            <w:noProof/>
          </w:rPr>
          <w:t>Appendix B: Unit Testing Framework Details</w:t>
        </w:r>
        <w:r w:rsidR="005351C5">
          <w:rPr>
            <w:noProof/>
            <w:webHidden/>
          </w:rPr>
          <w:tab/>
        </w:r>
        <w:r w:rsidR="005351C5">
          <w:rPr>
            <w:noProof/>
            <w:webHidden/>
          </w:rPr>
          <w:fldChar w:fldCharType="begin"/>
        </w:r>
        <w:r w:rsidR="005351C5">
          <w:rPr>
            <w:noProof/>
            <w:webHidden/>
          </w:rPr>
          <w:instrText xml:space="preserve"> PAGEREF _Toc426629966 \h </w:instrText>
        </w:r>
        <w:r w:rsidR="005351C5">
          <w:rPr>
            <w:noProof/>
            <w:webHidden/>
          </w:rPr>
        </w:r>
        <w:r w:rsidR="005351C5">
          <w:rPr>
            <w:noProof/>
            <w:webHidden/>
          </w:rPr>
          <w:fldChar w:fldCharType="separate"/>
        </w:r>
        <w:r w:rsidR="005351C5">
          <w:rPr>
            <w:noProof/>
            <w:webHidden/>
          </w:rPr>
          <w:t>23</w:t>
        </w:r>
        <w:r w:rsidR="005351C5">
          <w:rPr>
            <w:noProof/>
            <w:webHidden/>
          </w:rPr>
          <w:fldChar w:fldCharType="end"/>
        </w:r>
      </w:hyperlink>
    </w:p>
    <w:p w14:paraId="04D15366" w14:textId="77777777" w:rsidR="00562A4E" w:rsidRDefault="00562A4E" w:rsidP="00C62250">
      <w:pPr>
        <w:sectPr w:rsidR="00562A4E" w:rsidSect="00106A03">
          <w:headerReference w:type="even" r:id="rId14"/>
          <w:headerReference w:type="default" r:id="rId15"/>
          <w:footerReference w:type="default" r:id="rId16"/>
          <w:footerReference w:type="first" r:id="rId17"/>
          <w:pgSz w:w="12240" w:h="15840"/>
          <w:pgMar w:top="1440" w:right="1800" w:bottom="1440" w:left="1800" w:header="720" w:footer="720" w:gutter="0"/>
          <w:cols w:space="720"/>
          <w:titlePg/>
        </w:sectPr>
      </w:pPr>
      <w:r>
        <w:fldChar w:fldCharType="end"/>
      </w:r>
    </w:p>
    <w:p w14:paraId="6D791D89" w14:textId="77777777" w:rsidR="00562A4E" w:rsidRDefault="00562A4E" w:rsidP="00C62250">
      <w:pPr>
        <w:pStyle w:val="Heading1"/>
      </w:pPr>
      <w:bookmarkStart w:id="40" w:name="_What_is_a"/>
      <w:bookmarkStart w:id="41" w:name="_Introduction"/>
      <w:bookmarkStart w:id="42" w:name="_Toc131133510"/>
      <w:bookmarkStart w:id="43" w:name="_Toc426629945"/>
      <w:bookmarkEnd w:id="40"/>
      <w:bookmarkEnd w:id="41"/>
      <w:r>
        <w:lastRenderedPageBreak/>
        <w:t>Introduction</w:t>
      </w:r>
      <w:bookmarkEnd w:id="42"/>
      <w:bookmarkEnd w:id="43"/>
    </w:p>
    <w:p w14:paraId="5A6EF46C" w14:textId="77777777" w:rsidR="00562A4E" w:rsidRPr="00462B2F" w:rsidRDefault="00562A4E" w:rsidP="00C62250">
      <w:pPr>
        <w:pStyle w:val="Heading2"/>
      </w:pPr>
      <w:bookmarkStart w:id="44" w:name="_Toc131133511"/>
      <w:bookmarkStart w:id="45" w:name="_Toc426629946"/>
      <w:r>
        <w:t>Purpose</w:t>
      </w:r>
      <w:bookmarkEnd w:id="44"/>
      <w:bookmarkEnd w:id="45"/>
    </w:p>
    <w:p w14:paraId="6DA3C38D" w14:textId="5B357845" w:rsidR="009E5D30" w:rsidRDefault="009E5D30" w:rsidP="009E5D30">
      <w:r>
        <w:t xml:space="preserve">This document describes </w:t>
      </w:r>
      <w:r w:rsidR="00C75D1E">
        <w:rPr>
          <w:rStyle w:val="inlinecode"/>
        </w:rPr>
        <w:t>ST96XSD</w:t>
      </w:r>
      <w:r w:rsidR="00345406">
        <w:rPr>
          <w:rStyle w:val="inlinecode"/>
        </w:rPr>
        <w:t>Validator</w:t>
      </w:r>
      <w:r w:rsidR="0036145C">
        <w:t xml:space="preserve">, </w:t>
      </w:r>
      <w:r w:rsidR="007A1DC3">
        <w:t xml:space="preserve">a </w:t>
      </w:r>
      <w:r w:rsidR="00D041B3">
        <w:t>tool</w:t>
      </w:r>
      <w:r>
        <w:t xml:space="preserve"> </w:t>
      </w:r>
      <w:r w:rsidR="00A3591E">
        <w:t xml:space="preserve">that uses </w:t>
      </w:r>
      <w:proofErr w:type="spellStart"/>
      <w:r w:rsidR="00A3591E">
        <w:t>Schematron</w:t>
      </w:r>
      <w:proofErr w:type="spellEnd"/>
      <w:r w:rsidR="00A3591E">
        <w:t xml:space="preserve"> to validate</w:t>
      </w:r>
      <w:r w:rsidR="00BF2F1C">
        <w:t xml:space="preserve"> XML Schemas </w:t>
      </w:r>
      <w:ins w:id="46" w:author="Young-Woo YUN" w:date="2016-06-03T11:50:00Z">
        <w:r w:rsidR="00380F18">
          <w:t xml:space="preserve">(XSDs) </w:t>
        </w:r>
      </w:ins>
      <w:r>
        <w:t xml:space="preserve">against </w:t>
      </w:r>
      <w:r w:rsidR="00D100D0" w:rsidRPr="007A6616">
        <w:rPr>
          <w:i/>
        </w:rPr>
        <w:t xml:space="preserve">WIPO </w:t>
      </w:r>
      <w:r w:rsidR="000F401B">
        <w:rPr>
          <w:i/>
        </w:rPr>
        <w:t xml:space="preserve">Standard </w:t>
      </w:r>
      <w:ins w:id="47" w:author="Young-Woo YUN" w:date="2016-06-03T11:49:00Z">
        <w:r w:rsidR="00380F18">
          <w:rPr>
            <w:i/>
          </w:rPr>
          <w:t xml:space="preserve">ST.96, </w:t>
        </w:r>
      </w:ins>
      <w:r w:rsidR="00B93D7E">
        <w:rPr>
          <w:i/>
        </w:rPr>
        <w:t>Annex</w:t>
      </w:r>
      <w:ins w:id="48" w:author="Young-Woo YUN" w:date="2016-06-03T11:49:00Z">
        <w:r w:rsidR="00380F18">
          <w:rPr>
            <w:i/>
          </w:rPr>
          <w:t xml:space="preserve"> </w:t>
        </w:r>
      </w:ins>
      <w:r w:rsidR="00B93D7E">
        <w:rPr>
          <w:i/>
        </w:rPr>
        <w:t xml:space="preserve">I - </w:t>
      </w:r>
      <w:ins w:id="49" w:author="Young-Woo YUN" w:date="2016-06-03T11:49:00Z">
        <w:r w:rsidR="00380F18">
          <w:rPr>
            <w:i/>
          </w:rPr>
          <w:t>IP</w:t>
        </w:r>
      </w:ins>
      <w:del w:id="50" w:author="Young-Woo YUN" w:date="2016-06-03T11:49:00Z">
        <w:r w:rsidR="00D100D0" w:rsidRPr="007A6616" w:rsidDel="00380F18">
          <w:rPr>
            <w:i/>
          </w:rPr>
          <w:delText>ST.96</w:delText>
        </w:r>
      </w:del>
      <w:r w:rsidR="00D100D0" w:rsidRPr="007A6616">
        <w:rPr>
          <w:i/>
        </w:rPr>
        <w:t xml:space="preserve"> </w:t>
      </w:r>
      <w:r w:rsidRPr="0029131D">
        <w:rPr>
          <w:i/>
        </w:rPr>
        <w:t xml:space="preserve">XML </w:t>
      </w:r>
      <w:r w:rsidR="00D100D0" w:rsidRPr="0029131D">
        <w:rPr>
          <w:i/>
        </w:rPr>
        <w:t>Design Rules and Convention</w:t>
      </w:r>
      <w:r w:rsidR="0029131D">
        <w:rPr>
          <w:i/>
        </w:rPr>
        <w:t>s</w:t>
      </w:r>
      <w:ins w:id="51" w:author="Young-Woo YUN" w:date="2016-06-03T11:55:00Z">
        <w:r w:rsidR="006D4CD2">
          <w:rPr>
            <w:i/>
          </w:rPr>
          <w:t xml:space="preserve"> (DRCs)</w:t>
        </w:r>
      </w:ins>
      <w:r>
        <w:t>.</w:t>
      </w:r>
    </w:p>
    <w:p w14:paraId="3E91DCC7" w14:textId="77777777" w:rsidR="001E66FA" w:rsidRDefault="001E66FA" w:rsidP="00C62250">
      <w:pPr>
        <w:pStyle w:val="Heading2"/>
      </w:pPr>
      <w:bookmarkStart w:id="52" w:name="_Toc426629947"/>
      <w:bookmarkStart w:id="53" w:name="_Toc256399546"/>
      <w:bookmarkStart w:id="54" w:name="_Toc130923681"/>
      <w:bookmarkStart w:id="55" w:name="_Toc130923791"/>
      <w:bookmarkStart w:id="56" w:name="_Toc131133512"/>
      <w:r>
        <w:t>Benefits</w:t>
      </w:r>
      <w:bookmarkEnd w:id="52"/>
    </w:p>
    <w:p w14:paraId="7CCF8F23" w14:textId="2D6C6ACF" w:rsidR="00666593" w:rsidRPr="00BF2F1C" w:rsidRDefault="00206EA1" w:rsidP="00666593">
      <w:pPr>
        <w:pStyle w:val="BodyText"/>
        <w:rPr>
          <w:sz w:val="24"/>
          <w:szCs w:val="24"/>
        </w:rPr>
      </w:pPr>
      <w:r w:rsidRPr="00BF2F1C">
        <w:rPr>
          <w:sz w:val="24"/>
          <w:szCs w:val="24"/>
        </w:rPr>
        <w:t xml:space="preserve">Automated enforcement of </w:t>
      </w:r>
      <w:r w:rsidR="007413F8" w:rsidRPr="007A6616">
        <w:rPr>
          <w:i/>
        </w:rPr>
        <w:t xml:space="preserve">WIPO </w:t>
      </w:r>
      <w:r w:rsidR="007413F8">
        <w:rPr>
          <w:i/>
        </w:rPr>
        <w:t xml:space="preserve">Standard </w:t>
      </w:r>
      <w:ins w:id="57" w:author="Young-Woo YUN" w:date="2016-06-03T11:50:00Z">
        <w:r w:rsidR="00380F18">
          <w:rPr>
            <w:i/>
          </w:rPr>
          <w:t xml:space="preserve">ST.96, </w:t>
        </w:r>
      </w:ins>
      <w:r w:rsidR="007413F8">
        <w:rPr>
          <w:i/>
        </w:rPr>
        <w:t>Annex</w:t>
      </w:r>
      <w:ins w:id="58" w:author="Young-Woo YUN" w:date="2016-06-03T11:50:00Z">
        <w:r w:rsidR="00380F18">
          <w:rPr>
            <w:i/>
          </w:rPr>
          <w:t xml:space="preserve"> </w:t>
        </w:r>
      </w:ins>
      <w:r w:rsidR="007413F8">
        <w:rPr>
          <w:i/>
        </w:rPr>
        <w:t xml:space="preserve">I - </w:t>
      </w:r>
      <w:del w:id="59" w:author="Young-Woo YUN" w:date="2016-06-03T11:50:00Z">
        <w:r w:rsidR="00BF2F1C" w:rsidRPr="00BF2F1C" w:rsidDel="00380F18">
          <w:rPr>
            <w:i/>
            <w:sz w:val="24"/>
            <w:szCs w:val="24"/>
          </w:rPr>
          <w:delText>ST.96</w:delText>
        </w:r>
      </w:del>
      <w:ins w:id="60" w:author="Young-Woo YUN" w:date="2016-06-03T11:50:00Z">
        <w:r w:rsidR="00380F18">
          <w:rPr>
            <w:i/>
            <w:sz w:val="24"/>
            <w:szCs w:val="24"/>
          </w:rPr>
          <w:t>IP</w:t>
        </w:r>
      </w:ins>
      <w:r w:rsidR="00BF2F1C" w:rsidRPr="00BF2F1C">
        <w:rPr>
          <w:i/>
          <w:sz w:val="24"/>
          <w:szCs w:val="24"/>
        </w:rPr>
        <w:t xml:space="preserve"> XML Design Rules and Conventions:</w:t>
      </w:r>
    </w:p>
    <w:p w14:paraId="41B3318B" w14:textId="77777777" w:rsidR="00666593" w:rsidRPr="00D54B23" w:rsidRDefault="00095834" w:rsidP="00F14911">
      <w:pPr>
        <w:pStyle w:val="BodyText"/>
        <w:numPr>
          <w:ilvl w:val="0"/>
          <w:numId w:val="3"/>
        </w:numPr>
        <w:spacing w:before="160" w:after="160" w:line="240" w:lineRule="atLeast"/>
        <w:jc w:val="left"/>
        <w:rPr>
          <w:sz w:val="24"/>
          <w:szCs w:val="24"/>
        </w:rPr>
      </w:pPr>
      <w:r>
        <w:rPr>
          <w:sz w:val="24"/>
          <w:szCs w:val="24"/>
        </w:rPr>
        <w:t>p</w:t>
      </w:r>
      <w:r w:rsidR="00666593" w:rsidRPr="00D54B23">
        <w:rPr>
          <w:sz w:val="24"/>
          <w:szCs w:val="24"/>
        </w:rPr>
        <w:t xml:space="preserve">romotes interoperability </w:t>
      </w:r>
      <w:r w:rsidR="00CC3B18">
        <w:rPr>
          <w:sz w:val="24"/>
          <w:szCs w:val="24"/>
        </w:rPr>
        <w:t xml:space="preserve"> </w:t>
      </w:r>
      <w:r w:rsidR="00666593" w:rsidRPr="00D54B23">
        <w:rPr>
          <w:sz w:val="24"/>
          <w:szCs w:val="24"/>
        </w:rPr>
        <w:t>and sound data exchange by enforcing a stand</w:t>
      </w:r>
      <w:r>
        <w:rPr>
          <w:sz w:val="24"/>
          <w:szCs w:val="24"/>
        </w:rPr>
        <w:t>ard set of rules and guidelines,</w:t>
      </w:r>
    </w:p>
    <w:p w14:paraId="128076D8" w14:textId="77777777" w:rsidR="00666593" w:rsidRPr="00D54B23" w:rsidRDefault="00095834" w:rsidP="00F14911">
      <w:pPr>
        <w:pStyle w:val="BodyText"/>
        <w:numPr>
          <w:ilvl w:val="0"/>
          <w:numId w:val="3"/>
        </w:numPr>
        <w:spacing w:before="160" w:after="160" w:line="240" w:lineRule="atLeast"/>
        <w:jc w:val="left"/>
        <w:rPr>
          <w:sz w:val="24"/>
          <w:szCs w:val="24"/>
        </w:rPr>
      </w:pPr>
      <w:r>
        <w:rPr>
          <w:sz w:val="24"/>
          <w:szCs w:val="24"/>
        </w:rPr>
        <w:t>e</w:t>
      </w:r>
      <w:r w:rsidR="00666593" w:rsidRPr="00D54B23">
        <w:rPr>
          <w:sz w:val="24"/>
          <w:szCs w:val="24"/>
        </w:rPr>
        <w:t xml:space="preserve">nsures consistency throughout the </w:t>
      </w:r>
      <w:r w:rsidR="00CC3B18">
        <w:rPr>
          <w:sz w:val="24"/>
          <w:szCs w:val="24"/>
        </w:rPr>
        <w:t xml:space="preserve">intellectual property communities </w:t>
      </w:r>
      <w:r w:rsidR="00666593" w:rsidRPr="00D54B23">
        <w:rPr>
          <w:sz w:val="24"/>
          <w:szCs w:val="24"/>
        </w:rPr>
        <w:t>and helps to accommodate growth and change by enforcing</w:t>
      </w:r>
      <w:r>
        <w:rPr>
          <w:sz w:val="24"/>
          <w:szCs w:val="24"/>
        </w:rPr>
        <w:t xml:space="preserve"> flexible XML design principles,</w:t>
      </w:r>
    </w:p>
    <w:p w14:paraId="655BEBAC" w14:textId="77777777" w:rsidR="00666593" w:rsidRPr="00D54B23" w:rsidRDefault="00095834" w:rsidP="00F14911">
      <w:pPr>
        <w:pStyle w:val="BodyText"/>
        <w:numPr>
          <w:ilvl w:val="0"/>
          <w:numId w:val="3"/>
        </w:numPr>
        <w:spacing w:before="160" w:after="160" w:line="240" w:lineRule="atLeast"/>
        <w:jc w:val="left"/>
        <w:rPr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EA334C">
        <w:rPr>
          <w:sz w:val="24"/>
          <w:szCs w:val="24"/>
        </w:rPr>
        <w:t>ecreases</w:t>
      </w:r>
      <w:proofErr w:type="gramEnd"/>
      <w:r w:rsidR="00EA334C">
        <w:rPr>
          <w:sz w:val="24"/>
          <w:szCs w:val="24"/>
        </w:rPr>
        <w:t xml:space="preserve"> the level of effort required for XML developers to follow the standards by providing automated enforcement for most rules and a clear checklist for rules that must be manually checked</w:t>
      </w:r>
      <w:r>
        <w:rPr>
          <w:sz w:val="24"/>
          <w:szCs w:val="24"/>
        </w:rPr>
        <w:t>.</w:t>
      </w:r>
    </w:p>
    <w:p w14:paraId="126D0FF6" w14:textId="77777777" w:rsidR="00562A4E" w:rsidRDefault="00562A4E" w:rsidP="00C62250">
      <w:pPr>
        <w:pStyle w:val="Heading2"/>
      </w:pPr>
      <w:bookmarkStart w:id="61" w:name="_Toc426629948"/>
      <w:r w:rsidRPr="00EC7A6F">
        <w:t>Scope</w:t>
      </w:r>
      <w:bookmarkEnd w:id="53"/>
      <w:bookmarkEnd w:id="54"/>
      <w:bookmarkEnd w:id="55"/>
      <w:bookmarkEnd w:id="56"/>
      <w:bookmarkEnd w:id="61"/>
    </w:p>
    <w:p w14:paraId="7D0A081C" w14:textId="70E330F3" w:rsidR="00562A4E" w:rsidRDefault="00E63986" w:rsidP="00C62250">
      <w:r w:rsidRPr="00D54B23">
        <w:t xml:space="preserve">The scope of this document </w:t>
      </w:r>
      <w:r w:rsidR="0045636C">
        <w:t>includes</w:t>
      </w:r>
      <w:r>
        <w:t xml:space="preserve"> validat</w:t>
      </w:r>
      <w:r w:rsidR="0045636C">
        <w:t xml:space="preserve">ion of </w:t>
      </w:r>
      <w:r>
        <w:t xml:space="preserve">conformance </w:t>
      </w:r>
      <w:r w:rsidR="0045636C">
        <w:t>WIPO</w:t>
      </w:r>
      <w:r w:rsidR="004B4A92">
        <w:t xml:space="preserve"> Standard</w:t>
      </w:r>
      <w:r w:rsidR="0045636C">
        <w:t xml:space="preserve"> ST.96 rules pertaining to the </w:t>
      </w:r>
      <w:r w:rsidRPr="00D54B23">
        <w:t xml:space="preserve">creation </w:t>
      </w:r>
      <w:proofErr w:type="gramStart"/>
      <w:r w:rsidRPr="00D54B23">
        <w:t xml:space="preserve">of </w:t>
      </w:r>
      <w:r w:rsidR="0045636C">
        <w:t xml:space="preserve"> </w:t>
      </w:r>
      <w:r w:rsidR="00A3591E">
        <w:t>XML</w:t>
      </w:r>
      <w:proofErr w:type="gramEnd"/>
      <w:r w:rsidR="00A3591E">
        <w:t xml:space="preserve"> Schemas</w:t>
      </w:r>
      <w:del w:id="62" w:author="Young-Woo YUN" w:date="2016-06-03T11:50:00Z">
        <w:r w:rsidR="00A3591E" w:rsidDel="00380F18">
          <w:delText xml:space="preserve"> (</w:delText>
        </w:r>
        <w:r w:rsidR="0045636C" w:rsidDel="00380F18">
          <w:delText>XSDs</w:delText>
        </w:r>
        <w:r w:rsidR="00A3591E" w:rsidDel="00380F18">
          <w:delText>)</w:delText>
        </w:r>
      </w:del>
      <w:r w:rsidRPr="00D54B23">
        <w:t xml:space="preserve">. </w:t>
      </w:r>
      <w:r>
        <w:t xml:space="preserve"> </w:t>
      </w:r>
      <w:r w:rsidR="0045636C">
        <w:t xml:space="preserve">Rule pertaining to the creation </w:t>
      </w:r>
      <w:proofErr w:type="gramStart"/>
      <w:r w:rsidR="0045636C">
        <w:t>of  XML</w:t>
      </w:r>
      <w:proofErr w:type="gramEnd"/>
      <w:r w:rsidR="0045636C">
        <w:t xml:space="preserve"> document instances are out of scope.</w:t>
      </w:r>
    </w:p>
    <w:p w14:paraId="04E61FC6" w14:textId="77777777" w:rsidR="005D3BA1" w:rsidRDefault="005D3BA1" w:rsidP="00C62250"/>
    <w:p w14:paraId="0B5D9D50" w14:textId="397322AE" w:rsidR="008F1BCF" w:rsidRPr="00ED14CB" w:rsidDel="00380F18" w:rsidRDefault="008F1BCF" w:rsidP="00C62250">
      <w:pPr>
        <w:pStyle w:val="Heading2"/>
        <w:rPr>
          <w:del w:id="63" w:author="Young-Woo YUN" w:date="2016-06-03T11:52:00Z"/>
        </w:rPr>
      </w:pPr>
      <w:bookmarkStart w:id="64" w:name="_Toc426629949"/>
      <w:del w:id="65" w:author="Young-Woo YUN" w:date="2016-06-03T11:52:00Z">
        <w:r w:rsidRPr="00ED14CB" w:rsidDel="00380F18">
          <w:delText>Office of Primary Interest</w:delText>
        </w:r>
        <w:bookmarkEnd w:id="64"/>
      </w:del>
    </w:p>
    <w:p w14:paraId="2168CA40" w14:textId="35DB522F" w:rsidR="00CC4708" w:rsidRPr="00D54B23" w:rsidDel="00380F18" w:rsidRDefault="00CC4708" w:rsidP="00CC4708">
      <w:pPr>
        <w:pStyle w:val="BodyText"/>
        <w:rPr>
          <w:del w:id="66" w:author="Young-Woo YUN" w:date="2016-06-03T11:52:00Z"/>
          <w:sz w:val="24"/>
          <w:szCs w:val="24"/>
        </w:rPr>
      </w:pPr>
      <w:del w:id="67" w:author="Young-Woo YUN" w:date="2016-06-03T11:52:00Z">
        <w:r w:rsidRPr="00D54B23" w:rsidDel="00380F18">
          <w:rPr>
            <w:sz w:val="24"/>
            <w:szCs w:val="24"/>
          </w:rPr>
          <w:delText xml:space="preserve">The U.S. Patent and Trademark Office, Office of the Chief Information Officer, Office of Application Engineering and Development (AED) is the office of primary interest for this document.  </w:delText>
        </w:r>
      </w:del>
    </w:p>
    <w:p w14:paraId="4C23B7F7" w14:textId="4755804F" w:rsidR="00ED14CB" w:rsidDel="00380F18" w:rsidRDefault="00CC4708" w:rsidP="00CC4708">
      <w:pPr>
        <w:rPr>
          <w:del w:id="68" w:author="Young-Woo YUN" w:date="2016-06-03T11:52:00Z"/>
        </w:rPr>
      </w:pPr>
      <w:del w:id="69" w:author="Young-Woo YUN" w:date="2016-06-03T11:52:00Z">
        <w:r w:rsidRPr="00D54B23" w:rsidDel="00380F18">
          <w:delText>Any questions or comments about the content of this document should be directed to Enterprise Data Branch (EDB) and Application Architecture Branch (AAB) within Software Architecture &amp; Engineering Division (SAED) under AED.</w:delText>
        </w:r>
      </w:del>
    </w:p>
    <w:p w14:paraId="115559D9" w14:textId="36283D0D" w:rsidR="00EA334C" w:rsidDel="00380F18" w:rsidRDefault="00EA334C" w:rsidP="00CC4708">
      <w:pPr>
        <w:rPr>
          <w:del w:id="70" w:author="Young-Woo YUN" w:date="2016-06-03T11:52:00Z"/>
        </w:rPr>
      </w:pPr>
    </w:p>
    <w:p w14:paraId="12648884" w14:textId="6B685028" w:rsidR="004807A2" w:rsidDel="00380F18" w:rsidRDefault="004807A2" w:rsidP="00C62250">
      <w:pPr>
        <w:pStyle w:val="Heading2"/>
        <w:rPr>
          <w:del w:id="71" w:author="Young-Woo YUN" w:date="2016-06-03T11:52:00Z"/>
        </w:rPr>
      </w:pPr>
      <w:bookmarkStart w:id="72" w:name="_Toc260737876"/>
      <w:bookmarkStart w:id="73" w:name="_Toc426629950"/>
      <w:bookmarkStart w:id="74" w:name="_Toc130923683"/>
      <w:bookmarkStart w:id="75" w:name="_Toc130923793"/>
      <w:bookmarkStart w:id="76" w:name="_Toc131133514"/>
      <w:bookmarkStart w:id="77" w:name="_Toc256399548"/>
      <w:del w:id="78" w:author="Young-Woo YUN" w:date="2016-06-03T11:52:00Z">
        <w:r w:rsidDel="00380F18">
          <w:delText>Relationship to Policies and Other Standards</w:delText>
        </w:r>
        <w:bookmarkEnd w:id="72"/>
        <w:bookmarkEnd w:id="73"/>
      </w:del>
    </w:p>
    <w:p w14:paraId="35D5E9A6" w14:textId="02043446" w:rsidR="004807A2" w:rsidDel="00380F18" w:rsidRDefault="004807A2" w:rsidP="004807A2">
      <w:pPr>
        <w:rPr>
          <w:del w:id="79" w:author="Young-Woo YUN" w:date="2016-06-03T11:52:00Z"/>
        </w:rPr>
      </w:pPr>
      <w:del w:id="80" w:author="Young-Woo YUN" w:date="2016-06-03T11:52:00Z">
        <w:r w:rsidDel="00380F18">
          <w:delText xml:space="preserve">This </w:delText>
        </w:r>
        <w:r w:rsidR="000354B7" w:rsidDel="00380F18">
          <w:delText xml:space="preserve">document describes a process that enforces rules described in </w:delText>
        </w:r>
        <w:r w:rsidR="00751B14" w:rsidRPr="007A6616" w:rsidDel="00380F18">
          <w:rPr>
            <w:i/>
          </w:rPr>
          <w:delText>WIPO ST.96 XML Design Rules and Conventions</w:delText>
        </w:r>
        <w:r w:rsidR="002030E5" w:rsidDel="00380F18">
          <w:rPr>
            <w:i/>
          </w:rPr>
          <w:delText xml:space="preserve"> </w:delText>
        </w:r>
        <w:r w:rsidR="002030E5" w:rsidRPr="007A6616" w:rsidDel="00380F18">
          <w:delText>(version</w:delText>
        </w:r>
        <w:r w:rsidR="002030E5" w:rsidRPr="00DD7CA5" w:rsidDel="00380F18">
          <w:rPr>
            <w:i/>
          </w:rPr>
          <w:delText xml:space="preserve"> </w:delText>
        </w:r>
        <w:r w:rsidR="002030E5" w:rsidRPr="009D35DB" w:rsidDel="00380F18">
          <w:rPr>
            <w:rStyle w:val="inlinecode"/>
          </w:rPr>
          <w:delText>PFR-ST96-2013-002-Rev1_AnnexI</w:delText>
        </w:r>
        <w:r w:rsidR="002030E5" w:rsidDel="00380F18">
          <w:delText xml:space="preserve"> </w:delText>
        </w:r>
        <w:r w:rsidR="001D17FF" w:rsidDel="00380F18">
          <w:delText>from June 2015</w:delText>
        </w:r>
        <w:r w:rsidR="002030E5" w:rsidRPr="00DD7CA5" w:rsidDel="00380F18">
          <w:delText>)</w:delText>
        </w:r>
        <w:r w:rsidR="000354B7" w:rsidDel="00380F18">
          <w:delText>.</w:delText>
        </w:r>
      </w:del>
    </w:p>
    <w:bookmarkEnd w:id="74"/>
    <w:bookmarkEnd w:id="75"/>
    <w:bookmarkEnd w:id="76"/>
    <w:p w14:paraId="6A7159E5" w14:textId="765619C6" w:rsidR="006A0C43" w:rsidDel="00380F18" w:rsidRDefault="006A0C43" w:rsidP="00C62250">
      <w:pPr>
        <w:rPr>
          <w:del w:id="81" w:author="Young-Woo YUN" w:date="2016-06-03T11:52:00Z"/>
        </w:rPr>
      </w:pPr>
    </w:p>
    <w:p w14:paraId="1EC94BF2" w14:textId="1A83701E" w:rsidR="004106DC" w:rsidRPr="006A0C43" w:rsidRDefault="006A0C43" w:rsidP="0083069C">
      <w:pPr>
        <w:tabs>
          <w:tab w:val="left" w:pos="1210"/>
        </w:tabs>
      </w:pPr>
      <w:r>
        <w:tab/>
      </w:r>
    </w:p>
    <w:p w14:paraId="1992A92B" w14:textId="40B1AE08" w:rsidR="008C5BE3" w:rsidRDefault="008C5BE3" w:rsidP="008C5BE3">
      <w:pPr>
        <w:pStyle w:val="Heading1"/>
      </w:pPr>
      <w:bookmarkStart w:id="82" w:name="_Required_[language_name]"/>
      <w:bookmarkStart w:id="83" w:name="_Toc426629951"/>
      <w:bookmarkEnd w:id="77"/>
      <w:bookmarkEnd w:id="82"/>
      <w:r>
        <w:lastRenderedPageBreak/>
        <w:t xml:space="preserve">Validating Conformance to </w:t>
      </w:r>
      <w:r w:rsidR="00E330C1">
        <w:t xml:space="preserve">ST.96 </w:t>
      </w:r>
      <w:ins w:id="84" w:author="Young-Woo YUN" w:date="2016-06-03T11:55:00Z">
        <w:r w:rsidR="00380F18">
          <w:t>DRCs</w:t>
        </w:r>
      </w:ins>
      <w:del w:id="85" w:author="Young-Woo YUN" w:date="2016-06-03T11:55:00Z">
        <w:r w:rsidDel="00380F18">
          <w:delText>XML Standards</w:delText>
        </w:r>
      </w:del>
      <w:bookmarkEnd w:id="83"/>
    </w:p>
    <w:p w14:paraId="2A709D94" w14:textId="77777777" w:rsidR="00BE42EF" w:rsidRDefault="00F23D40" w:rsidP="008C5BE3">
      <w:r w:rsidRPr="007A6616">
        <w:rPr>
          <w:i/>
        </w:rPr>
        <w:t xml:space="preserve">WIPO ST.96  </w:t>
      </w:r>
      <w:r w:rsidR="00751B14" w:rsidRPr="00E330C1">
        <w:rPr>
          <w:i/>
        </w:rPr>
        <w:t>XML Design Rules and Conventions</w:t>
      </w:r>
      <w:r w:rsidR="008C5BE3">
        <w:rPr>
          <w:i/>
        </w:rPr>
        <w:t xml:space="preserve"> </w:t>
      </w:r>
      <w:r w:rsidR="008C5BE3">
        <w:t xml:space="preserve">defines </w:t>
      </w:r>
      <w:r>
        <w:t xml:space="preserve">a comprehensive set of constraints to be followed when creating </w:t>
      </w:r>
      <w:r w:rsidR="00F647B3">
        <w:t>XSDs related to patent, trademark, and design</w:t>
      </w:r>
      <w:r w:rsidR="007A1DC3">
        <w:t xml:space="preserve"> Industrial Property (IP) types</w:t>
      </w:r>
      <w:r w:rsidR="00F647B3">
        <w:t xml:space="preserve">.  XSDs </w:t>
      </w:r>
      <w:proofErr w:type="gramStart"/>
      <w:r w:rsidR="008C5BE3">
        <w:t xml:space="preserve">should be </w:t>
      </w:r>
      <w:r w:rsidR="00E330C1">
        <w:t>validated</w:t>
      </w:r>
      <w:proofErr w:type="gramEnd"/>
      <w:r w:rsidR="00E330C1">
        <w:t xml:space="preserve"> </w:t>
      </w:r>
      <w:r w:rsidR="008C5BE3">
        <w:t>to determine whether they conform to these rules.  Sometimes this validation process</w:t>
      </w:r>
      <w:r w:rsidR="00BE42EF">
        <w:t xml:space="preserve"> can be automated, but in other </w:t>
      </w:r>
      <w:proofErr w:type="gramStart"/>
      <w:r w:rsidR="00BE42EF">
        <w:t>cases</w:t>
      </w:r>
      <w:proofErr w:type="gramEnd"/>
      <w:r w:rsidR="00BE42EF">
        <w:t xml:space="preserve"> it</w:t>
      </w:r>
      <w:r w:rsidR="008C5BE3">
        <w:t xml:space="preserve"> requires manual </w:t>
      </w:r>
      <w:r w:rsidR="001831BF">
        <w:t>assessment</w:t>
      </w:r>
      <w:r w:rsidR="00BE42EF">
        <w:t>.</w:t>
      </w:r>
    </w:p>
    <w:p w14:paraId="3D5A1121" w14:textId="77777777" w:rsidR="00BE42EF" w:rsidRDefault="00BE42EF" w:rsidP="008C5BE3"/>
    <w:p w14:paraId="434FFB13" w14:textId="77777777" w:rsidR="00A73C24" w:rsidRDefault="00A73C24" w:rsidP="008C5BE3">
      <w:r>
        <w:t xml:space="preserve">An automated tool </w:t>
      </w:r>
      <w:r w:rsidRPr="002030E5">
        <w:t>can</w:t>
      </w:r>
      <w:r>
        <w:t xml:space="preserve"> enforce rules that </w:t>
      </w:r>
      <w:proofErr w:type="gramStart"/>
      <w:r>
        <w:t>are expressed</w:t>
      </w:r>
      <w:proofErr w:type="gramEnd"/>
      <w:r>
        <w:t xml:space="preserve"> </w:t>
      </w:r>
      <w:r w:rsidR="00934CB8">
        <w:t>mechanistically</w:t>
      </w:r>
      <w:r>
        <w:t xml:space="preserve">.  For example, a rule requiring </w:t>
      </w:r>
      <w:r w:rsidR="00934CB8">
        <w:t xml:space="preserve">the length of </w:t>
      </w:r>
      <w:r>
        <w:t xml:space="preserve">component names to </w:t>
      </w:r>
      <w:r w:rsidR="00934CB8">
        <w:t xml:space="preserve">be less than 35 characters (GD-07) </w:t>
      </w:r>
      <w:proofErr w:type="gramStart"/>
      <w:r w:rsidR="00934CB8">
        <w:t>can be automated</w:t>
      </w:r>
      <w:proofErr w:type="gramEnd"/>
      <w:r w:rsidR="00934CB8">
        <w:t>.</w:t>
      </w:r>
      <w:r w:rsidR="00C05BD9">
        <w:t xml:space="preserve">  Automation can enforce rules</w:t>
      </w:r>
      <w:r w:rsidR="000432A5">
        <w:t xml:space="preserve"> that state what </w:t>
      </w:r>
      <w:proofErr w:type="gramStart"/>
      <w:r w:rsidR="000432A5">
        <w:t>is prohibited</w:t>
      </w:r>
      <w:proofErr w:type="gramEnd"/>
      <w:r w:rsidR="000432A5">
        <w:t xml:space="preserve">.  For example, </w:t>
      </w:r>
      <w:r w:rsidR="00BD6D7D">
        <w:t xml:space="preserve">a rule </w:t>
      </w:r>
      <w:r w:rsidR="00995D2D">
        <w:t xml:space="preserve">stating that schemas must not use </w:t>
      </w:r>
      <w:proofErr w:type="spellStart"/>
      <w:r w:rsidR="00995D2D" w:rsidRPr="009D35DB">
        <w:rPr>
          <w:rStyle w:val="inlinecode"/>
        </w:rPr>
        <w:t>xsd</w:t>
      </w:r>
      <w:proofErr w:type="gramStart"/>
      <w:r w:rsidR="00995D2D" w:rsidRPr="009D35DB">
        <w:rPr>
          <w:rStyle w:val="inlinecode"/>
        </w:rPr>
        <w:t>:redefine</w:t>
      </w:r>
      <w:proofErr w:type="spellEnd"/>
      <w:proofErr w:type="gramEnd"/>
      <w:r w:rsidR="00995D2D">
        <w:t xml:space="preserve"> (SD-07) can be automated.</w:t>
      </w:r>
    </w:p>
    <w:p w14:paraId="6E5FEACE" w14:textId="77777777" w:rsidR="00A73C24" w:rsidRDefault="00A73C24" w:rsidP="008C5BE3"/>
    <w:p w14:paraId="70BFD80B" w14:textId="77777777" w:rsidR="006719D2" w:rsidRDefault="00BE42EF" w:rsidP="007A6616">
      <w:r>
        <w:t xml:space="preserve">An automated tool </w:t>
      </w:r>
      <w:r w:rsidRPr="007A6616">
        <w:rPr>
          <w:i/>
        </w:rPr>
        <w:t>cannot</w:t>
      </w:r>
      <w:r w:rsidR="001831BF">
        <w:t xml:space="preserve"> enforce</w:t>
      </w:r>
      <w:r>
        <w:t xml:space="preserve"> rules requiring human judgement.</w:t>
      </w:r>
      <w:r w:rsidR="001831BF">
        <w:t xml:space="preserve">  For example</w:t>
      </w:r>
      <w:r w:rsidR="00E13E12">
        <w:t xml:space="preserve">, a rule calling for names to be self-explanatory (GD-08) </w:t>
      </w:r>
      <w:proofErr w:type="gramStart"/>
      <w:r w:rsidR="00E13E12">
        <w:t>cannot be automated</w:t>
      </w:r>
      <w:proofErr w:type="gramEnd"/>
      <w:r w:rsidR="00E13E12">
        <w:t xml:space="preserve">.  </w:t>
      </w:r>
      <w:proofErr w:type="spellStart"/>
      <w:r w:rsidR="00E13E12">
        <w:t>Automatation</w:t>
      </w:r>
      <w:proofErr w:type="spellEnd"/>
      <w:r w:rsidR="00E13E12">
        <w:t xml:space="preserve"> also cannot enforce rules that state what </w:t>
      </w:r>
      <w:proofErr w:type="gramStart"/>
      <w:r w:rsidR="00E13E12">
        <w:t>is permitted</w:t>
      </w:r>
      <w:proofErr w:type="gramEnd"/>
      <w:r w:rsidR="00E13E12">
        <w:t xml:space="preserve"> rather than what is </w:t>
      </w:r>
      <w:r w:rsidR="000432A5">
        <w:t>prohibited</w:t>
      </w:r>
      <w:r w:rsidR="00E13E12">
        <w:t xml:space="preserve">.  For example, </w:t>
      </w:r>
      <w:r w:rsidR="006719D2">
        <w:t>a rule stating that abstract types may be used (SD-47) involves nothing to check because it declares only that which is already allowed by W3C XML Schemas.</w:t>
      </w:r>
    </w:p>
    <w:p w14:paraId="0AD01DE7" w14:textId="77777777" w:rsidR="00995D2D" w:rsidRDefault="00995D2D" w:rsidP="007A6616"/>
    <w:p w14:paraId="6D17DCCA" w14:textId="77777777" w:rsidR="00995D2D" w:rsidRDefault="00095834" w:rsidP="007A6616">
      <w:r>
        <w:t xml:space="preserve">Appendix A has a table describing whether automation is possible and whether enabling assumptions are required each XSD rule in </w:t>
      </w:r>
      <w:r w:rsidRPr="007A6616">
        <w:rPr>
          <w:i/>
        </w:rPr>
        <w:t xml:space="preserve">WIPO </w:t>
      </w:r>
      <w:proofErr w:type="gramStart"/>
      <w:r w:rsidRPr="007A6616">
        <w:rPr>
          <w:i/>
        </w:rPr>
        <w:t xml:space="preserve">ST.96  </w:t>
      </w:r>
      <w:r w:rsidRPr="00E330C1">
        <w:rPr>
          <w:i/>
        </w:rPr>
        <w:t>XML</w:t>
      </w:r>
      <w:proofErr w:type="gramEnd"/>
      <w:r w:rsidRPr="00E330C1">
        <w:rPr>
          <w:i/>
        </w:rPr>
        <w:t xml:space="preserve"> Design Rules and Conventions</w:t>
      </w:r>
      <w:r>
        <w:t>.</w:t>
      </w:r>
    </w:p>
    <w:p w14:paraId="477E223A" w14:textId="77777777" w:rsidR="009E5D30" w:rsidRPr="007D12EF" w:rsidRDefault="009E5D30" w:rsidP="009E5D30">
      <w:pPr>
        <w:pStyle w:val="Heading1"/>
      </w:pPr>
      <w:bookmarkStart w:id="86" w:name="_Toc426629952"/>
      <w:r>
        <w:t xml:space="preserve">About </w:t>
      </w:r>
      <w:proofErr w:type="spellStart"/>
      <w:r>
        <w:t>Schematron</w:t>
      </w:r>
      <w:bookmarkEnd w:id="86"/>
      <w:proofErr w:type="spellEnd"/>
    </w:p>
    <w:p w14:paraId="4CF3D3D3" w14:textId="77777777" w:rsidR="002F5B0C" w:rsidRDefault="002F5B0C" w:rsidP="002F5B0C">
      <w:proofErr w:type="spellStart"/>
      <w:r>
        <w:t>Schematron</w:t>
      </w:r>
      <w:proofErr w:type="spellEnd"/>
      <w:r>
        <w:t xml:space="preserve"> is an ISO Standard (</w:t>
      </w:r>
      <w:r w:rsidRPr="00070E41">
        <w:t>ISO/IEC 19757-3:2006</w:t>
      </w:r>
      <w:r>
        <w:t xml:space="preserve">) schema language that allows </w:t>
      </w:r>
      <w:r w:rsidR="00EC2C39">
        <w:t xml:space="preserve">for </w:t>
      </w:r>
      <w:proofErr w:type="gramStart"/>
      <w:r w:rsidR="00EC2C39">
        <w:t xml:space="preserve">the </w:t>
      </w:r>
      <w:r>
        <w:t xml:space="preserve"> express</w:t>
      </w:r>
      <w:r w:rsidR="00EC2C39">
        <w:t>ion</w:t>
      </w:r>
      <w:proofErr w:type="gramEnd"/>
      <w:r w:rsidR="00EC2C39">
        <w:t xml:space="preserve"> of</w:t>
      </w:r>
      <w:r>
        <w:t xml:space="preserve"> constraints on XML document</w:t>
      </w:r>
      <w:r w:rsidR="00EC2C39">
        <w:t>s</w:t>
      </w:r>
      <w:r>
        <w:t xml:space="preserve">.  While most grammar-based schema languages (such as W3C XML Schema) can specify the general structure and valid values of an XML document, </w:t>
      </w:r>
      <w:proofErr w:type="spellStart"/>
      <w:r>
        <w:t>Schematron</w:t>
      </w:r>
      <w:proofErr w:type="spellEnd"/>
      <w:r>
        <w:t xml:space="preserve"> is much more flexible in terms of the kinds of constraints or "business rules" it can enforce. It uses XPath to express these constraints, and provides a custom vocabulary that helps to document the individual rules and the desired reporting procedures for violations of these rules.</w:t>
      </w:r>
    </w:p>
    <w:p w14:paraId="41122DCE" w14:textId="77777777" w:rsidR="00D6516E" w:rsidRDefault="00D6516E">
      <w:r>
        <w:br w:type="page"/>
      </w:r>
    </w:p>
    <w:p w14:paraId="7173FDBE" w14:textId="77777777" w:rsidR="002F5B0C" w:rsidRDefault="002F5B0C" w:rsidP="00397F56">
      <w:pPr>
        <w:keepLines/>
      </w:pPr>
      <w:r>
        <w:lastRenderedPageBreak/>
        <w:t xml:space="preserve">The following code sample shows </w:t>
      </w:r>
      <w:r w:rsidR="001A7266">
        <w:t xml:space="preserve">a </w:t>
      </w:r>
      <w:proofErr w:type="spellStart"/>
      <w:r>
        <w:t>Schematron</w:t>
      </w:r>
      <w:proofErr w:type="spellEnd"/>
      <w:r>
        <w:t xml:space="preserve"> </w:t>
      </w:r>
      <w:r w:rsidR="001A7266">
        <w:t xml:space="preserve">pattern </w:t>
      </w:r>
      <w:r>
        <w:t xml:space="preserve">that enforces </w:t>
      </w:r>
      <w:r w:rsidR="00D32AEA">
        <w:t>GD-07 (</w:t>
      </w:r>
      <w:r w:rsidR="00EC2C39">
        <w:rPr>
          <w:i/>
        </w:rPr>
        <w:t>t</w:t>
      </w:r>
      <w:r w:rsidR="00D32AEA" w:rsidRPr="007A6616">
        <w:rPr>
          <w:i/>
        </w:rPr>
        <w:t>he maximum length of a component name SHOULD be no more than 35 characters</w:t>
      </w:r>
      <w:r w:rsidR="00D32AEA">
        <w:t>)</w:t>
      </w:r>
      <w:r>
        <w:t>:</w:t>
      </w:r>
    </w:p>
    <w:p w14:paraId="09DA4DEC" w14:textId="77777777" w:rsidR="00D32AEA" w:rsidRDefault="00D32AEA" w:rsidP="00397F56">
      <w:pPr>
        <w:keepLines/>
      </w:pPr>
    </w:p>
    <w:p w14:paraId="16EC1FCB" w14:textId="77777777" w:rsidR="00D6516E" w:rsidRPr="00FF6592" w:rsidRDefault="008C1C5C" w:rsidP="00397F56">
      <w:pPr>
        <w:keepLines/>
        <w:tabs>
          <w:tab w:val="left" w:pos="72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D6516E" w:rsidRPr="00FF6592">
        <w:rPr>
          <w:rFonts w:ascii="Courier New" w:hAnsi="Courier New" w:cs="Courier New"/>
          <w:sz w:val="20"/>
          <w:szCs w:val="20"/>
        </w:rPr>
        <w:t>&lt;</w:t>
      </w:r>
      <w:proofErr w:type="gramStart"/>
      <w:r w:rsidR="00D6516E" w:rsidRPr="00FF6592">
        <w:rPr>
          <w:rFonts w:ascii="Courier New" w:hAnsi="Courier New" w:cs="Courier New"/>
          <w:sz w:val="20"/>
          <w:szCs w:val="20"/>
        </w:rPr>
        <w:t>pattern</w:t>
      </w:r>
      <w:proofErr w:type="gramEnd"/>
      <w:r w:rsidR="00D6516E" w:rsidRPr="00FF6592">
        <w:rPr>
          <w:rFonts w:ascii="Courier New" w:hAnsi="Courier New" w:cs="Courier New"/>
          <w:sz w:val="20"/>
          <w:szCs w:val="20"/>
        </w:rPr>
        <w:t>&gt;</w:t>
      </w:r>
    </w:p>
    <w:p w14:paraId="7B8C660A" w14:textId="77777777" w:rsidR="00D6516E" w:rsidRPr="00FF6592" w:rsidRDefault="00D6516E" w:rsidP="00397F56">
      <w:pPr>
        <w:keepLines/>
        <w:tabs>
          <w:tab w:val="left" w:pos="108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Pr="00FF6592">
        <w:rPr>
          <w:rFonts w:ascii="Courier New" w:hAnsi="Courier New" w:cs="Courier New"/>
          <w:sz w:val="20"/>
          <w:szCs w:val="20"/>
        </w:rPr>
        <w:t>&lt;</w:t>
      </w:r>
      <w:proofErr w:type="gramStart"/>
      <w:r w:rsidRPr="00FF6592">
        <w:rPr>
          <w:rFonts w:ascii="Courier New" w:hAnsi="Courier New" w:cs="Courier New"/>
          <w:sz w:val="20"/>
          <w:szCs w:val="20"/>
        </w:rPr>
        <w:t>title&gt;</w:t>
      </w:r>
      <w:proofErr w:type="gramEnd"/>
      <w:r w:rsidRPr="00977C32">
        <w:rPr>
          <w:rFonts w:ascii="Courier New" w:hAnsi="Courier New" w:cs="Courier New"/>
          <w:color w:val="0070C0"/>
          <w:sz w:val="20"/>
          <w:szCs w:val="20"/>
        </w:rPr>
        <w:t>GD-07</w:t>
      </w:r>
      <w:r w:rsidRPr="00FF6592">
        <w:rPr>
          <w:rFonts w:ascii="Courier New" w:hAnsi="Courier New" w:cs="Courier New"/>
          <w:sz w:val="20"/>
          <w:szCs w:val="20"/>
        </w:rPr>
        <w:t xml:space="preserve">&lt;/title&gt; </w:t>
      </w:r>
      <w:r w:rsidRPr="00FF6592">
        <w:rPr>
          <w:rFonts w:ascii="Cambria Math" w:hAnsi="Cambria Math" w:cs="Cambria Math"/>
          <w:color w:val="FF0000"/>
          <w:sz w:val="20"/>
          <w:szCs w:val="20"/>
        </w:rPr>
        <w:t>①</w:t>
      </w:r>
    </w:p>
    <w:p w14:paraId="54338FC8" w14:textId="77777777" w:rsidR="00D6516E" w:rsidRPr="00977C32" w:rsidRDefault="00B71D46" w:rsidP="00397F56">
      <w:pPr>
        <w:keepLines/>
        <w:tabs>
          <w:tab w:val="left" w:pos="1080"/>
        </w:tabs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D6516E" w:rsidRPr="00FF6592">
        <w:rPr>
          <w:rFonts w:ascii="Courier New" w:hAnsi="Courier New" w:cs="Courier New"/>
          <w:sz w:val="20"/>
          <w:szCs w:val="20"/>
        </w:rPr>
        <w:t>&lt;rule context="</w:t>
      </w:r>
      <w:proofErr w:type="gramStart"/>
      <w:r w:rsidR="00D6516E" w:rsidRPr="00FF6592">
        <w:rPr>
          <w:rFonts w:ascii="Cambria Math" w:hAnsi="Cambria Math" w:cs="Cambria Math"/>
          <w:color w:val="FF0000"/>
          <w:sz w:val="20"/>
          <w:szCs w:val="20"/>
        </w:rPr>
        <w:t>②</w:t>
      </w:r>
      <w:r w:rsidR="00D6516E" w:rsidRPr="00FF6592">
        <w:rPr>
          <w:rFonts w:ascii="Cambria Math" w:hAnsi="Cambria Math" w:cs="Cambria Math"/>
          <w:color w:val="0070C0"/>
          <w:sz w:val="20"/>
          <w:szCs w:val="20"/>
        </w:rPr>
        <w:t xml:space="preserve">  </w:t>
      </w:r>
      <w:proofErr w:type="spellStart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xsd:complexType</w:t>
      </w:r>
      <w:proofErr w:type="spellEnd"/>
      <w:proofErr w:type="gramEnd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[@name]</w:t>
      </w:r>
    </w:p>
    <w:p w14:paraId="591FD920" w14:textId="77777777" w:rsidR="00D6516E" w:rsidRPr="00977C32" w:rsidRDefault="00B71D46" w:rsidP="00397F56">
      <w:pPr>
        <w:keepLines/>
        <w:tabs>
          <w:tab w:val="left" w:pos="2880"/>
        </w:tabs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ab/>
      </w:r>
      <w:r w:rsidR="00D6516E">
        <w:rPr>
          <w:rFonts w:ascii="Courier New" w:hAnsi="Courier New" w:cs="Courier New"/>
          <w:color w:val="0070C0"/>
          <w:sz w:val="20"/>
          <w:szCs w:val="20"/>
        </w:rPr>
        <w:t xml:space="preserve">| </w:t>
      </w:r>
      <w:proofErr w:type="spellStart"/>
      <w:r w:rsidR="00D6516E">
        <w:rPr>
          <w:rFonts w:ascii="Courier New" w:hAnsi="Courier New" w:cs="Courier New"/>
          <w:color w:val="0070C0"/>
          <w:sz w:val="20"/>
          <w:szCs w:val="20"/>
        </w:rPr>
        <w:t>xsd:simpleType</w:t>
      </w:r>
      <w:proofErr w:type="spellEnd"/>
      <w:r w:rsidR="00D6516E">
        <w:rPr>
          <w:rFonts w:ascii="Courier New" w:hAnsi="Courier New" w:cs="Courier New"/>
          <w:color w:val="0070C0"/>
          <w:sz w:val="20"/>
          <w:szCs w:val="20"/>
        </w:rPr>
        <w:t>[@name]</w:t>
      </w:r>
    </w:p>
    <w:p w14:paraId="35D988ED" w14:textId="77777777" w:rsidR="00D6516E" w:rsidRPr="00977C32" w:rsidRDefault="00B71D46" w:rsidP="00397F56">
      <w:pPr>
        <w:keepLines/>
        <w:tabs>
          <w:tab w:val="left" w:pos="2880"/>
        </w:tabs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ab/>
      </w:r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 xml:space="preserve">| </w:t>
      </w:r>
      <w:proofErr w:type="spellStart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xsd:element</w:t>
      </w:r>
      <w:proofErr w:type="spellEnd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[@name]</w:t>
      </w:r>
    </w:p>
    <w:p w14:paraId="7566BFF1" w14:textId="77777777" w:rsidR="00D6516E" w:rsidRPr="00FF6592" w:rsidRDefault="00B71D46" w:rsidP="00397F56">
      <w:pPr>
        <w:keepLines/>
        <w:tabs>
          <w:tab w:val="left" w:pos="288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ab/>
      </w:r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 xml:space="preserve">| </w:t>
      </w:r>
      <w:proofErr w:type="spellStart"/>
      <w:proofErr w:type="gramStart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xsd:</w:t>
      </w:r>
      <w:proofErr w:type="gramEnd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attribute</w:t>
      </w:r>
      <w:proofErr w:type="spellEnd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[@name]</w:t>
      </w:r>
      <w:r w:rsidR="00D6516E" w:rsidRPr="00FF6592">
        <w:rPr>
          <w:rFonts w:ascii="Courier New" w:hAnsi="Courier New" w:cs="Courier New"/>
          <w:sz w:val="20"/>
          <w:szCs w:val="20"/>
        </w:rPr>
        <w:t>"&gt;</w:t>
      </w:r>
    </w:p>
    <w:p w14:paraId="01DE6436" w14:textId="77777777" w:rsidR="00D6516E" w:rsidRPr="00FF6592" w:rsidRDefault="00B71D46" w:rsidP="00397F56">
      <w:pPr>
        <w:keepLines/>
        <w:tabs>
          <w:tab w:val="left" w:pos="144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D6516E" w:rsidRPr="00FF6592">
        <w:rPr>
          <w:rFonts w:ascii="Courier New" w:hAnsi="Courier New" w:cs="Courier New"/>
          <w:sz w:val="20"/>
          <w:szCs w:val="20"/>
        </w:rPr>
        <w:t>&lt;</w:t>
      </w:r>
      <w:r w:rsidR="00D6516E" w:rsidRPr="00B427DA">
        <w:rPr>
          <w:rFonts w:ascii="Courier New" w:hAnsi="Courier New" w:cs="Courier New"/>
          <w:sz w:val="20"/>
          <w:szCs w:val="20"/>
        </w:rPr>
        <w:t>assert</w:t>
      </w:r>
      <w:r w:rsidRPr="00B427DA">
        <w:rPr>
          <w:rFonts w:ascii="Courier New" w:hAnsi="Courier New" w:cs="Courier New"/>
          <w:sz w:val="20"/>
          <w:szCs w:val="20"/>
        </w:rPr>
        <w:t xml:space="preserve"> </w:t>
      </w:r>
      <w:r w:rsidR="00D6516E" w:rsidRPr="00FF6592">
        <w:rPr>
          <w:rFonts w:ascii="Courier New" w:hAnsi="Courier New" w:cs="Courier New"/>
          <w:sz w:val="20"/>
          <w:szCs w:val="20"/>
        </w:rPr>
        <w:t>test="</w:t>
      </w:r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string-</w:t>
      </w:r>
      <w:proofErr w:type="gramStart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length(</w:t>
      </w:r>
      <w:proofErr w:type="gramEnd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@name) &amp;</w:t>
      </w:r>
      <w:proofErr w:type="spellStart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lt</w:t>
      </w:r>
      <w:proofErr w:type="spellEnd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;= 35</w:t>
      </w:r>
      <w:r w:rsidR="00D6516E" w:rsidRPr="00FF6592">
        <w:rPr>
          <w:rFonts w:ascii="Courier New" w:hAnsi="Courier New" w:cs="Courier New"/>
          <w:sz w:val="20"/>
          <w:szCs w:val="20"/>
        </w:rPr>
        <w:t xml:space="preserve">" </w:t>
      </w:r>
      <w:r w:rsidR="00D6516E" w:rsidRPr="00FF6592">
        <w:rPr>
          <w:rFonts w:ascii="Cambria Math" w:hAnsi="Cambria Math" w:cs="Cambria Math"/>
          <w:color w:val="FF0000"/>
          <w:sz w:val="20"/>
          <w:szCs w:val="20"/>
        </w:rPr>
        <w:t>③</w:t>
      </w:r>
    </w:p>
    <w:p w14:paraId="4BB70F35" w14:textId="77777777" w:rsidR="00D6516E" w:rsidRPr="00FF6592" w:rsidRDefault="00B71D46" w:rsidP="00397F56">
      <w:pPr>
        <w:keepLines/>
        <w:tabs>
          <w:tab w:val="left" w:pos="252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 w:rsidR="00D6516E" w:rsidRPr="00FF6592">
        <w:rPr>
          <w:rFonts w:ascii="Courier New" w:hAnsi="Courier New" w:cs="Courier New"/>
          <w:sz w:val="20"/>
          <w:szCs w:val="20"/>
        </w:rPr>
        <w:t>flag</w:t>
      </w:r>
      <w:proofErr w:type="gramEnd"/>
      <w:r w:rsidR="00D6516E" w:rsidRPr="00FF6592">
        <w:rPr>
          <w:rFonts w:ascii="Courier New" w:hAnsi="Courier New" w:cs="Courier New"/>
          <w:sz w:val="20"/>
          <w:szCs w:val="20"/>
        </w:rPr>
        <w:t>="</w:t>
      </w:r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AUTO</w:t>
      </w:r>
      <w:r w:rsidR="00D6516E" w:rsidRPr="00FF6592">
        <w:rPr>
          <w:rFonts w:ascii="Courier New" w:hAnsi="Courier New" w:cs="Courier New"/>
          <w:sz w:val="20"/>
          <w:szCs w:val="20"/>
        </w:rPr>
        <w:t xml:space="preserve">" </w:t>
      </w:r>
      <w:r w:rsidR="00D6516E" w:rsidRPr="00FF6592">
        <w:rPr>
          <w:rFonts w:ascii="Cambria Math" w:hAnsi="Cambria Math" w:cs="Cambria Math"/>
          <w:color w:val="FF0000"/>
          <w:sz w:val="20"/>
          <w:szCs w:val="20"/>
        </w:rPr>
        <w:t>④</w:t>
      </w:r>
    </w:p>
    <w:p w14:paraId="48CF48CF" w14:textId="77777777" w:rsidR="00D6516E" w:rsidRPr="00FF6592" w:rsidRDefault="00B71D46" w:rsidP="00397F56">
      <w:pPr>
        <w:keepLines/>
        <w:tabs>
          <w:tab w:val="left" w:pos="252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 w:rsidR="00D6516E" w:rsidRPr="00FF6592">
        <w:rPr>
          <w:rFonts w:ascii="Courier New" w:hAnsi="Courier New" w:cs="Courier New"/>
          <w:sz w:val="20"/>
          <w:szCs w:val="20"/>
        </w:rPr>
        <w:t>role</w:t>
      </w:r>
      <w:proofErr w:type="gramEnd"/>
      <w:r w:rsidR="00D6516E" w:rsidRPr="00FF6592">
        <w:rPr>
          <w:rFonts w:ascii="Courier New" w:hAnsi="Courier New" w:cs="Courier New"/>
          <w:sz w:val="20"/>
          <w:szCs w:val="20"/>
        </w:rPr>
        <w:t>="</w:t>
      </w:r>
      <w:r w:rsidR="00D6516E" w:rsidRPr="00B427DA">
        <w:rPr>
          <w:rFonts w:ascii="Courier New" w:hAnsi="Courier New" w:cs="Courier New"/>
          <w:color w:val="0070C0"/>
          <w:sz w:val="20"/>
          <w:szCs w:val="20"/>
        </w:rPr>
        <w:t>WARNING</w:t>
      </w:r>
      <w:r w:rsidR="00D6516E" w:rsidRPr="00FF6592">
        <w:rPr>
          <w:rFonts w:ascii="Courier New" w:hAnsi="Courier New" w:cs="Courier New"/>
          <w:sz w:val="20"/>
          <w:szCs w:val="20"/>
        </w:rPr>
        <w:t xml:space="preserve">" </w:t>
      </w:r>
      <w:r w:rsidR="00D6516E" w:rsidRPr="00FF6592">
        <w:rPr>
          <w:rFonts w:ascii="Cambria Math" w:hAnsi="Cambria Math" w:cs="Cambria Math"/>
          <w:color w:val="FF0000"/>
          <w:sz w:val="20"/>
          <w:szCs w:val="20"/>
        </w:rPr>
        <w:t>⑤</w:t>
      </w:r>
      <w:r w:rsidR="00D6516E" w:rsidRPr="00FF6592">
        <w:rPr>
          <w:rFonts w:ascii="Courier New" w:hAnsi="Courier New" w:cs="Courier New"/>
          <w:sz w:val="20"/>
          <w:szCs w:val="20"/>
        </w:rPr>
        <w:t>&gt;</w:t>
      </w:r>
    </w:p>
    <w:p w14:paraId="532914E6" w14:textId="77777777" w:rsidR="00D6516E" w:rsidRPr="00977C32" w:rsidRDefault="00B71D46" w:rsidP="00397F56">
      <w:pPr>
        <w:keepLines/>
        <w:tabs>
          <w:tab w:val="left" w:pos="1440"/>
        </w:tabs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proofErr w:type="gramStart"/>
      <w:r w:rsidR="00D6516E" w:rsidRPr="00FF6592">
        <w:rPr>
          <w:rFonts w:ascii="Cambria Math" w:hAnsi="Cambria Math" w:cs="Cambria Math"/>
          <w:color w:val="FF0000"/>
          <w:sz w:val="20"/>
          <w:szCs w:val="20"/>
        </w:rPr>
        <w:t>⑥</w:t>
      </w:r>
      <w:r w:rsidR="00D6516E" w:rsidRPr="00FF6592">
        <w:rPr>
          <w:rFonts w:ascii="Cambria Math" w:hAnsi="Cambria Math" w:cs="Cambria Math"/>
          <w:color w:val="000000"/>
          <w:sz w:val="27"/>
          <w:szCs w:val="27"/>
        </w:rPr>
        <w:t xml:space="preserve">  </w:t>
      </w:r>
      <w:r w:rsidR="00D6516E" w:rsidRPr="00B427DA">
        <w:rPr>
          <w:rFonts w:ascii="Courier New" w:hAnsi="Courier New" w:cs="Courier New"/>
          <w:color w:val="0070C0"/>
          <w:sz w:val="20"/>
          <w:szCs w:val="20"/>
        </w:rPr>
        <w:t>The</w:t>
      </w:r>
      <w:proofErr w:type="gramEnd"/>
      <w:r w:rsidR="00D6516E" w:rsidRPr="00B427DA">
        <w:rPr>
          <w:rFonts w:ascii="Courier New" w:hAnsi="Courier New" w:cs="Courier New"/>
          <w:color w:val="0070C0"/>
          <w:sz w:val="20"/>
          <w:szCs w:val="20"/>
        </w:rPr>
        <w:t xml:space="preserve"> length of the</w:t>
      </w:r>
    </w:p>
    <w:p w14:paraId="6A13A461" w14:textId="77777777" w:rsidR="00D6516E" w:rsidRPr="00977C32" w:rsidRDefault="00B71D46" w:rsidP="00397F56">
      <w:pPr>
        <w:keepLines/>
        <w:tabs>
          <w:tab w:val="left" w:pos="1800"/>
        </w:tabs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ab/>
      </w:r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&lt;value-of select="</w:t>
      </w:r>
      <w:r w:rsidR="00D6516E" w:rsidRPr="00B427DA">
        <w:rPr>
          <w:rFonts w:ascii="Courier New" w:hAnsi="Courier New" w:cs="Courier New"/>
          <w:color w:val="0070C0"/>
          <w:sz w:val="20"/>
          <w:szCs w:val="20"/>
        </w:rPr>
        <w:t>local</w:t>
      </w:r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-</w:t>
      </w:r>
      <w:proofErr w:type="gramStart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name(</w:t>
      </w:r>
      <w:proofErr w:type="gramEnd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.)"/&gt;</w:t>
      </w:r>
    </w:p>
    <w:p w14:paraId="0E95FB80" w14:textId="77777777" w:rsidR="00D6516E" w:rsidRPr="00977C32" w:rsidRDefault="00B71D46" w:rsidP="00397F56">
      <w:pPr>
        <w:keepLines/>
        <w:tabs>
          <w:tab w:val="left" w:pos="1800"/>
        </w:tabs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ab/>
      </w:r>
      <w:proofErr w:type="gramStart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named</w:t>
      </w:r>
      <w:proofErr w:type="gramEnd"/>
    </w:p>
    <w:p w14:paraId="2ADE244F" w14:textId="77777777" w:rsidR="00D6516E" w:rsidRPr="00977C32" w:rsidRDefault="00B71D46" w:rsidP="00397F56">
      <w:pPr>
        <w:keepLines/>
        <w:tabs>
          <w:tab w:val="left" w:pos="1800"/>
        </w:tabs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ab/>
      </w:r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&lt;</w:t>
      </w:r>
      <w:proofErr w:type="gramStart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value-of</w:t>
      </w:r>
      <w:proofErr w:type="gramEnd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 xml:space="preserve"> select="@name"/&gt;</w:t>
      </w:r>
    </w:p>
    <w:p w14:paraId="2723B721" w14:textId="77777777" w:rsidR="00D6516E" w:rsidRPr="00977C32" w:rsidRDefault="00B71D46" w:rsidP="00397F56">
      <w:pPr>
        <w:keepLines/>
        <w:tabs>
          <w:tab w:val="left" w:pos="1800"/>
        </w:tabs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ab/>
      </w:r>
      <w:proofErr w:type="gramStart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is</w:t>
      </w:r>
      <w:proofErr w:type="gramEnd"/>
    </w:p>
    <w:p w14:paraId="20352AF5" w14:textId="77777777" w:rsidR="00D6516E" w:rsidRPr="00B427DA" w:rsidRDefault="00B71D46" w:rsidP="00397F56">
      <w:pPr>
        <w:keepLines/>
        <w:tabs>
          <w:tab w:val="left" w:pos="1800"/>
        </w:tabs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ab/>
      </w:r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&lt;value-of select="string-</w:t>
      </w:r>
      <w:proofErr w:type="gramStart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length(</w:t>
      </w:r>
      <w:proofErr w:type="gramEnd"/>
      <w:r w:rsidR="00D6516E" w:rsidRPr="00977C32">
        <w:rPr>
          <w:rFonts w:ascii="Courier New" w:hAnsi="Courier New" w:cs="Courier New"/>
          <w:color w:val="0070C0"/>
          <w:sz w:val="20"/>
          <w:szCs w:val="20"/>
        </w:rPr>
        <w:t>@name)"/&gt;.</w:t>
      </w:r>
    </w:p>
    <w:p w14:paraId="32BDB4CC" w14:textId="77777777" w:rsidR="00D6516E" w:rsidRPr="00FF6592" w:rsidRDefault="00B71D46" w:rsidP="00397F56">
      <w:pPr>
        <w:keepLines/>
        <w:tabs>
          <w:tab w:val="left" w:pos="1453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D6516E" w:rsidRPr="00FF6592">
        <w:rPr>
          <w:rFonts w:ascii="Courier New" w:hAnsi="Courier New" w:cs="Courier New"/>
          <w:sz w:val="20"/>
          <w:szCs w:val="20"/>
        </w:rPr>
        <w:t>&lt;/assert&gt;</w:t>
      </w:r>
    </w:p>
    <w:p w14:paraId="32CDCE00" w14:textId="77777777" w:rsidR="00D6516E" w:rsidRPr="00FF6592" w:rsidRDefault="00B71D46" w:rsidP="00397F56">
      <w:pPr>
        <w:keepLines/>
        <w:tabs>
          <w:tab w:val="left" w:pos="108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D6516E" w:rsidRPr="00FF6592">
        <w:rPr>
          <w:rFonts w:ascii="Courier New" w:hAnsi="Courier New" w:cs="Courier New"/>
          <w:sz w:val="20"/>
          <w:szCs w:val="20"/>
        </w:rPr>
        <w:t>&lt;/rule&gt;</w:t>
      </w:r>
    </w:p>
    <w:p w14:paraId="1C64B250" w14:textId="77777777" w:rsidR="002F5B0C" w:rsidRDefault="00B71D46" w:rsidP="00397F56">
      <w:pPr>
        <w:keepLines/>
        <w:tabs>
          <w:tab w:val="left" w:pos="720"/>
          <w:tab w:val="left" w:pos="1453"/>
          <w:tab w:val="left" w:pos="2160"/>
          <w:tab w:val="left" w:pos="2880"/>
        </w:tabs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ab/>
      </w:r>
      <w:r w:rsidR="00D6516E" w:rsidRPr="00FF6592">
        <w:rPr>
          <w:rFonts w:ascii="Courier New" w:hAnsi="Courier New" w:cs="Courier New"/>
          <w:sz w:val="20"/>
          <w:szCs w:val="20"/>
        </w:rPr>
        <w:t>&lt;/pattern&gt;</w:t>
      </w:r>
    </w:p>
    <w:p w14:paraId="5E197882" w14:textId="77777777" w:rsidR="00D6516E" w:rsidRDefault="00D6516E" w:rsidP="00397F56">
      <w:pPr>
        <w:keepLines/>
      </w:pPr>
    </w:p>
    <w:p w14:paraId="1230FE14" w14:textId="77777777" w:rsidR="009E5D30" w:rsidRDefault="00D46AF0" w:rsidP="00397F56">
      <w:pPr>
        <w:keepLines/>
      </w:pPr>
      <w:r>
        <w:t>The</w:t>
      </w:r>
      <w:r w:rsidR="00147B0E">
        <w:t xml:space="preserve"> major parts of this </w:t>
      </w:r>
      <w:proofErr w:type="spellStart"/>
      <w:r w:rsidR="00C13EE8">
        <w:t>Schematron</w:t>
      </w:r>
      <w:proofErr w:type="spellEnd"/>
      <w:r w:rsidR="00C13EE8">
        <w:t xml:space="preserve"> pattern work </w:t>
      </w:r>
      <w:r w:rsidR="00AF7A67">
        <w:t xml:space="preserve">together </w:t>
      </w:r>
      <w:r w:rsidR="00147B0E">
        <w:t>to enforce the GD-07 rule</w:t>
      </w:r>
      <w:r w:rsidR="00C13EE8">
        <w:t>:</w:t>
      </w:r>
    </w:p>
    <w:p w14:paraId="7C8FF97D" w14:textId="77777777" w:rsidR="00C438E9" w:rsidRDefault="00C438E9" w:rsidP="00397F56">
      <w:pPr>
        <w:keepLines/>
      </w:pPr>
    </w:p>
    <w:p w14:paraId="3A632167" w14:textId="77777777" w:rsidR="00FF6592" w:rsidRDefault="00FF6592" w:rsidP="00397F56">
      <w:pPr>
        <w:keepLines/>
        <w:ind w:left="360" w:hanging="360"/>
      </w:pPr>
      <w:r w:rsidRPr="00FF6592">
        <w:rPr>
          <w:rFonts w:ascii="Cambria Math" w:hAnsi="Cambria Math" w:cs="Cambria Math"/>
          <w:color w:val="FF0000"/>
          <w:sz w:val="20"/>
          <w:szCs w:val="20"/>
        </w:rPr>
        <w:t>①</w:t>
      </w:r>
      <w:r>
        <w:rPr>
          <w:rFonts w:ascii="Cambria Math" w:hAnsi="Cambria Math" w:cs="Cambria Math"/>
          <w:color w:val="FF0000"/>
          <w:sz w:val="20"/>
          <w:szCs w:val="20"/>
        </w:rPr>
        <w:tab/>
      </w:r>
      <w:proofErr w:type="gramStart"/>
      <w:r w:rsidR="00AF7A67">
        <w:t>This</w:t>
      </w:r>
      <w:proofErr w:type="gramEnd"/>
      <w:r w:rsidR="00AF7A67">
        <w:t xml:space="preserve"> </w:t>
      </w:r>
      <w:r w:rsidR="00AF7A67" w:rsidRPr="00AF7A67">
        <w:t xml:space="preserve">pattern’s </w:t>
      </w:r>
      <w:r w:rsidR="00AF7A67" w:rsidRPr="00AF7A67">
        <w:rPr>
          <w:b/>
        </w:rPr>
        <w:t>title</w:t>
      </w:r>
      <w:r w:rsidRPr="00AF7A67">
        <w:t xml:space="preserve"> </w:t>
      </w:r>
      <w:r>
        <w:t>specifies</w:t>
      </w:r>
      <w:r w:rsidRPr="00C438E9">
        <w:t xml:space="preserve"> the rule identifier</w:t>
      </w:r>
      <w:r w:rsidR="001A7266">
        <w:t xml:space="preserve">, </w:t>
      </w:r>
      <w:r w:rsidR="001A7266" w:rsidRPr="00977C32">
        <w:rPr>
          <w:color w:val="0070C0"/>
        </w:rPr>
        <w:t>GD-07</w:t>
      </w:r>
      <w:r w:rsidR="001A7266">
        <w:t>,</w:t>
      </w:r>
      <w:r>
        <w:t xml:space="preserve"> implemented by this pattern.</w:t>
      </w:r>
    </w:p>
    <w:p w14:paraId="080542F7" w14:textId="77777777" w:rsidR="00FF6592" w:rsidRDefault="00FF6592" w:rsidP="00397F56">
      <w:pPr>
        <w:keepLines/>
        <w:ind w:left="360" w:hanging="360"/>
      </w:pPr>
      <w:r w:rsidRPr="000E3D36">
        <w:rPr>
          <w:rFonts w:ascii="Cambria Math" w:hAnsi="Cambria Math" w:cs="Cambria Math"/>
          <w:color w:val="FF0000"/>
          <w:sz w:val="20"/>
          <w:szCs w:val="20"/>
        </w:rPr>
        <w:t>②</w:t>
      </w:r>
      <w:r>
        <w:rPr>
          <w:rFonts w:ascii="Cambria Math" w:hAnsi="Cambria Math" w:cs="Cambria Math"/>
          <w:color w:val="FF0000"/>
          <w:sz w:val="20"/>
          <w:szCs w:val="20"/>
        </w:rPr>
        <w:tab/>
      </w:r>
      <w:proofErr w:type="gramStart"/>
      <w:r w:rsidR="00AF7A67">
        <w:t>The</w:t>
      </w:r>
      <w:proofErr w:type="gramEnd"/>
      <w:r w:rsidR="00AF7A67">
        <w:t xml:space="preserve"> </w:t>
      </w:r>
      <w:r w:rsidR="00AF7A67" w:rsidRPr="00AF7A67">
        <w:rPr>
          <w:b/>
        </w:rPr>
        <w:t>context</w:t>
      </w:r>
      <w:r w:rsidR="001A7266">
        <w:t xml:space="preserve"> </w:t>
      </w:r>
      <w:r w:rsidR="00AF7A67">
        <w:t>of this rule specifies</w:t>
      </w:r>
      <w:r w:rsidR="001A7266">
        <w:t xml:space="preserve"> that</w:t>
      </w:r>
      <w:r w:rsidR="00F13666">
        <w:t xml:space="preserve"> GD-07 </w:t>
      </w:r>
      <w:r w:rsidR="001A7266">
        <w:t>applies to named components (</w:t>
      </w:r>
      <w:proofErr w:type="spellStart"/>
      <w:r w:rsidR="001A7266" w:rsidRPr="00977C32">
        <w:rPr>
          <w:color w:val="0070C0"/>
        </w:rPr>
        <w:t>complexTypes</w:t>
      </w:r>
      <w:proofErr w:type="spellEnd"/>
      <w:r w:rsidR="001A7266" w:rsidRPr="00977C32">
        <w:rPr>
          <w:color w:val="0070C0"/>
        </w:rPr>
        <w:t xml:space="preserve">, </w:t>
      </w:r>
      <w:proofErr w:type="spellStart"/>
      <w:r w:rsidR="001A7266" w:rsidRPr="00977C32">
        <w:rPr>
          <w:color w:val="0070C0"/>
        </w:rPr>
        <w:t>simpleTypes</w:t>
      </w:r>
      <w:proofErr w:type="spellEnd"/>
      <w:r w:rsidR="001A7266" w:rsidRPr="00977C32">
        <w:rPr>
          <w:color w:val="0070C0"/>
        </w:rPr>
        <w:t>, elements, and attributes</w:t>
      </w:r>
      <w:r w:rsidR="001A7266">
        <w:t>)</w:t>
      </w:r>
      <w:r w:rsidR="00F13666">
        <w:t xml:space="preserve"> in the input XSD</w:t>
      </w:r>
      <w:r>
        <w:t>.</w:t>
      </w:r>
    </w:p>
    <w:p w14:paraId="4CE6A957" w14:textId="77777777" w:rsidR="00FF6592" w:rsidRDefault="00FF6592" w:rsidP="00397F56">
      <w:pPr>
        <w:keepLines/>
        <w:ind w:left="360" w:hanging="360"/>
      </w:pPr>
      <w:r w:rsidRPr="000E3D36">
        <w:rPr>
          <w:rFonts w:ascii="Cambria Math" w:hAnsi="Cambria Math" w:cs="Cambria Math"/>
          <w:color w:val="FF0000"/>
          <w:sz w:val="20"/>
          <w:szCs w:val="20"/>
        </w:rPr>
        <w:t>③</w:t>
      </w:r>
      <w:r>
        <w:rPr>
          <w:rFonts w:ascii="Cambria Math" w:hAnsi="Cambria Math" w:cs="Cambria Math"/>
          <w:color w:val="FF0000"/>
          <w:sz w:val="20"/>
          <w:szCs w:val="20"/>
        </w:rPr>
        <w:tab/>
      </w:r>
      <w:proofErr w:type="gramStart"/>
      <w:r w:rsidR="00AF7A67" w:rsidRPr="00AF7A67">
        <w:t>The</w:t>
      </w:r>
      <w:proofErr w:type="gramEnd"/>
      <w:r w:rsidR="00AF7A67" w:rsidRPr="00AF7A67">
        <w:t xml:space="preserve"> </w:t>
      </w:r>
      <w:r w:rsidR="00AF7A67">
        <w:rPr>
          <w:b/>
        </w:rPr>
        <w:t>assertion t</w:t>
      </w:r>
      <w:r w:rsidR="00AF7A67" w:rsidRPr="00AF7A67">
        <w:rPr>
          <w:b/>
        </w:rPr>
        <w:t>est</w:t>
      </w:r>
      <w:r w:rsidR="00AF7A67" w:rsidRPr="00AF7A67">
        <w:t xml:space="preserve"> </w:t>
      </w:r>
      <w:r w:rsidR="00F13666">
        <w:t>specif</w:t>
      </w:r>
      <w:r w:rsidR="00AF7A67">
        <w:t>ies</w:t>
      </w:r>
      <w:r w:rsidR="00F13666">
        <w:t xml:space="preserve"> that GD-07 </w:t>
      </w:r>
      <w:r w:rsidR="00F13666" w:rsidRPr="00977C32">
        <w:rPr>
          <w:color w:val="0070C0"/>
        </w:rPr>
        <w:t xml:space="preserve">requires </w:t>
      </w:r>
      <w:r w:rsidR="00977C32" w:rsidRPr="00977C32">
        <w:rPr>
          <w:color w:val="0070C0"/>
        </w:rPr>
        <w:t>names to</w:t>
      </w:r>
      <w:r w:rsidR="00F13666" w:rsidRPr="00977C32">
        <w:rPr>
          <w:color w:val="0070C0"/>
        </w:rPr>
        <w:t xml:space="preserve"> be less than 35</w:t>
      </w:r>
      <w:r w:rsidR="00977C32" w:rsidRPr="00977C32">
        <w:rPr>
          <w:color w:val="0070C0"/>
        </w:rPr>
        <w:t xml:space="preserve"> characters long</w:t>
      </w:r>
      <w:r w:rsidR="00F13666">
        <w:t>.</w:t>
      </w:r>
    </w:p>
    <w:p w14:paraId="47FB3D81" w14:textId="77777777" w:rsidR="00FF6592" w:rsidRDefault="00FF6592" w:rsidP="00397F56">
      <w:pPr>
        <w:keepLines/>
        <w:ind w:left="360" w:hanging="360"/>
      </w:pPr>
      <w:r w:rsidRPr="000E3D36">
        <w:rPr>
          <w:rFonts w:ascii="Cambria Math" w:hAnsi="Cambria Math" w:cs="Cambria Math"/>
          <w:color w:val="FF0000"/>
          <w:sz w:val="20"/>
          <w:szCs w:val="20"/>
        </w:rPr>
        <w:t>④</w:t>
      </w:r>
      <w:r>
        <w:rPr>
          <w:rFonts w:ascii="Cambria Math" w:hAnsi="Cambria Math" w:cs="Cambria Math"/>
          <w:color w:val="FF0000"/>
          <w:sz w:val="20"/>
          <w:szCs w:val="20"/>
        </w:rPr>
        <w:tab/>
      </w:r>
      <w:proofErr w:type="gramStart"/>
      <w:r w:rsidR="001A7266" w:rsidRPr="00C438E9">
        <w:t>The</w:t>
      </w:r>
      <w:proofErr w:type="gramEnd"/>
      <w:r w:rsidR="001A7266" w:rsidRPr="00C438E9">
        <w:t xml:space="preserve"> </w:t>
      </w:r>
      <w:r w:rsidR="00AF7A67">
        <w:rPr>
          <w:b/>
        </w:rPr>
        <w:t>assertion f</w:t>
      </w:r>
      <w:r w:rsidR="008C1DDC">
        <w:rPr>
          <w:b/>
        </w:rPr>
        <w:t>lag</w:t>
      </w:r>
      <w:r w:rsidR="001A7266" w:rsidRPr="00C438E9">
        <w:t xml:space="preserve"> </w:t>
      </w:r>
      <w:r w:rsidR="00AF7A67">
        <w:t xml:space="preserve">indicates that this rule can be determined </w:t>
      </w:r>
      <w:proofErr w:type="spellStart"/>
      <w:r w:rsidR="00147B0E" w:rsidRPr="00147B0E">
        <w:rPr>
          <w:color w:val="0070C0"/>
        </w:rPr>
        <w:t>AUTO</w:t>
      </w:r>
      <w:r w:rsidR="00AF7A67">
        <w:t>matically</w:t>
      </w:r>
      <w:proofErr w:type="spellEnd"/>
      <w:r w:rsidR="00AF7A67">
        <w:t>.</w:t>
      </w:r>
    </w:p>
    <w:p w14:paraId="0C7361F9" w14:textId="77777777" w:rsidR="00FF6592" w:rsidRDefault="00FF6592" w:rsidP="00397F56">
      <w:pPr>
        <w:keepLines/>
        <w:ind w:left="360" w:hanging="360"/>
      </w:pPr>
      <w:r w:rsidRPr="006D368F">
        <w:rPr>
          <w:rFonts w:ascii="Cambria Math" w:hAnsi="Cambria Math" w:cs="Cambria Math"/>
          <w:color w:val="FF0000"/>
          <w:sz w:val="20"/>
          <w:szCs w:val="20"/>
        </w:rPr>
        <w:t>⑤</w:t>
      </w:r>
      <w:r>
        <w:rPr>
          <w:rFonts w:ascii="Cambria Math" w:hAnsi="Cambria Math" w:cs="Cambria Math"/>
          <w:color w:val="FF0000"/>
          <w:sz w:val="20"/>
          <w:szCs w:val="20"/>
        </w:rPr>
        <w:tab/>
      </w:r>
      <w:proofErr w:type="gramStart"/>
      <w:r w:rsidR="001A7266" w:rsidRPr="00C438E9">
        <w:t>The</w:t>
      </w:r>
      <w:proofErr w:type="gramEnd"/>
      <w:r w:rsidR="001A7266" w:rsidRPr="00C438E9">
        <w:t xml:space="preserve"> </w:t>
      </w:r>
      <w:r w:rsidR="00AF7A67">
        <w:rPr>
          <w:b/>
        </w:rPr>
        <w:t>assertion r</w:t>
      </w:r>
      <w:r w:rsidR="008C1DDC">
        <w:rPr>
          <w:b/>
        </w:rPr>
        <w:t>ole</w:t>
      </w:r>
      <w:r w:rsidR="00AF7A67">
        <w:t xml:space="preserve"> indicates that the user should be </w:t>
      </w:r>
      <w:proofErr w:type="spellStart"/>
      <w:r w:rsidR="00147B0E">
        <w:rPr>
          <w:color w:val="0070C0"/>
        </w:rPr>
        <w:t>WARN</w:t>
      </w:r>
      <w:r w:rsidR="00AF7A67">
        <w:t>ed</w:t>
      </w:r>
      <w:proofErr w:type="spellEnd"/>
      <w:r w:rsidR="00AF7A67">
        <w:t xml:space="preserve"> if this assertion’s test proves not to be true</w:t>
      </w:r>
      <w:r w:rsidR="00F13666">
        <w:t>.</w:t>
      </w:r>
      <w:r w:rsidR="00AF7A67">
        <w:t xml:space="preserve">  Violation of any rule using the SHOULD keyword results in a warning; violation of any rule using the MUST keyword results in an error.</w:t>
      </w:r>
    </w:p>
    <w:p w14:paraId="41823458" w14:textId="77777777" w:rsidR="00FF6592" w:rsidRDefault="00FF6592" w:rsidP="00397F56">
      <w:pPr>
        <w:keepLines/>
        <w:ind w:left="360" w:hanging="360"/>
      </w:pPr>
      <w:r w:rsidRPr="006D368F">
        <w:rPr>
          <w:rFonts w:ascii="Cambria Math" w:hAnsi="Cambria Math" w:cs="Cambria Math"/>
          <w:color w:val="FF0000"/>
          <w:sz w:val="20"/>
          <w:szCs w:val="20"/>
        </w:rPr>
        <w:t>⑥</w:t>
      </w:r>
      <w:r>
        <w:rPr>
          <w:rFonts w:ascii="Cambria Math" w:hAnsi="Cambria Math" w:cs="Cambria Math"/>
          <w:color w:val="FF0000"/>
          <w:sz w:val="20"/>
          <w:szCs w:val="20"/>
        </w:rPr>
        <w:tab/>
      </w:r>
      <w:proofErr w:type="gramStart"/>
      <w:r w:rsidR="001A7266" w:rsidRPr="00C438E9">
        <w:t>The</w:t>
      </w:r>
      <w:proofErr w:type="gramEnd"/>
      <w:r w:rsidR="001A7266" w:rsidRPr="00C438E9">
        <w:t xml:space="preserve"> </w:t>
      </w:r>
      <w:r w:rsidR="008C1DDC">
        <w:rPr>
          <w:b/>
        </w:rPr>
        <w:t>assertion violation message</w:t>
      </w:r>
      <w:r w:rsidR="001A7266" w:rsidRPr="00C438E9">
        <w:t xml:space="preserve"> </w:t>
      </w:r>
      <w:r w:rsidR="001A7266">
        <w:t>specifies</w:t>
      </w:r>
      <w:r w:rsidR="00F13666">
        <w:t xml:space="preserve"> </w:t>
      </w:r>
      <w:r w:rsidR="00147B0E">
        <w:t>the warning to display to when this assertion’s test fails</w:t>
      </w:r>
      <w:r w:rsidR="001A7266">
        <w:t>.</w:t>
      </w:r>
    </w:p>
    <w:p w14:paraId="3B1EF839" w14:textId="77777777" w:rsidR="00C438E9" w:rsidRPr="00C438E9" w:rsidRDefault="00C438E9" w:rsidP="00C438E9">
      <w:pPr>
        <w:ind w:left="360" w:hanging="360"/>
        <w:rPr>
          <w:sz w:val="20"/>
          <w:szCs w:val="20"/>
        </w:rPr>
      </w:pPr>
      <w:r>
        <w:rPr>
          <w:rFonts w:ascii="Cambria Math" w:hAnsi="Cambria Math" w:cs="Cambria Math"/>
          <w:color w:val="FF0000"/>
          <w:sz w:val="20"/>
          <w:szCs w:val="20"/>
        </w:rPr>
        <w:tab/>
      </w:r>
    </w:p>
    <w:p w14:paraId="2E257DE5" w14:textId="77777777" w:rsidR="00016F19" w:rsidRDefault="00016F19" w:rsidP="009E5D30">
      <w:r>
        <w:t xml:space="preserve">For a </w:t>
      </w:r>
      <w:r w:rsidR="008D2908">
        <w:t>general</w:t>
      </w:r>
      <w:r>
        <w:t xml:space="preserve"> </w:t>
      </w:r>
      <w:r w:rsidR="008D2908">
        <w:t>introduction</w:t>
      </w:r>
      <w:r>
        <w:t xml:space="preserve"> on ISO </w:t>
      </w:r>
      <w:proofErr w:type="spellStart"/>
      <w:proofErr w:type="gramStart"/>
      <w:r>
        <w:t>Schematron</w:t>
      </w:r>
      <w:proofErr w:type="spellEnd"/>
      <w:proofErr w:type="gramEnd"/>
      <w:r>
        <w:t xml:space="preserve"> see </w:t>
      </w:r>
      <w:hyperlink r:id="rId18" w:history="1">
        <w:r w:rsidRPr="008D2908">
          <w:rPr>
            <w:rStyle w:val="Hyperlink"/>
            <w:i/>
          </w:rPr>
          <w:t xml:space="preserve">ISO </w:t>
        </w:r>
        <w:proofErr w:type="spellStart"/>
        <w:r w:rsidRPr="008D2908">
          <w:rPr>
            <w:rStyle w:val="Hyperlink"/>
            <w:i/>
          </w:rPr>
          <w:t>Schematron</w:t>
        </w:r>
        <w:proofErr w:type="spellEnd"/>
        <w:r w:rsidRPr="008D2908">
          <w:rPr>
            <w:rStyle w:val="Hyperlink"/>
            <w:i/>
          </w:rPr>
          <w:t xml:space="preserve"> tutorial: An introductory guide</w:t>
        </w:r>
      </w:hyperlink>
      <w:r>
        <w:t>.</w:t>
      </w:r>
    </w:p>
    <w:p w14:paraId="6F5B9633" w14:textId="39A4B01E" w:rsidR="00AB18C9" w:rsidRDefault="00AB18C9" w:rsidP="00AB18C9">
      <w:pPr>
        <w:pStyle w:val="Heading1"/>
      </w:pPr>
      <w:bookmarkStart w:id="87" w:name="_Ref410500666"/>
      <w:bookmarkStart w:id="88" w:name="_Toc426629953"/>
      <w:r>
        <w:t xml:space="preserve">Installing </w:t>
      </w:r>
      <w:r w:rsidR="00AC75DA">
        <w:t xml:space="preserve">and Configuring </w:t>
      </w:r>
      <w:r w:rsidR="00C75D1E">
        <w:t>ST96XSD</w:t>
      </w:r>
      <w:r w:rsidR="00345406">
        <w:t>Validator</w:t>
      </w:r>
      <w:bookmarkEnd w:id="87"/>
      <w:bookmarkEnd w:id="88"/>
    </w:p>
    <w:p w14:paraId="279E24D4" w14:textId="77777777" w:rsidR="00AB18C9" w:rsidRDefault="00AB18C9" w:rsidP="00AB18C9">
      <w:pPr>
        <w:pStyle w:val="Heading2"/>
      </w:pPr>
      <w:bookmarkStart w:id="89" w:name="_Toc426629954"/>
      <w:r>
        <w:t>Requirements</w:t>
      </w:r>
      <w:bookmarkEnd w:id="89"/>
    </w:p>
    <w:p w14:paraId="78F7AE0E" w14:textId="21443087" w:rsidR="00043554" w:rsidRDefault="00043554" w:rsidP="00B33D6A">
      <w:r>
        <w:t xml:space="preserve">The only external dependency required to run </w:t>
      </w:r>
      <w:r w:rsidR="00C75D1E">
        <w:rPr>
          <w:rStyle w:val="inlinecode"/>
        </w:rPr>
        <w:t>ST96XSD</w:t>
      </w:r>
      <w:r w:rsidR="00345406">
        <w:rPr>
          <w:rStyle w:val="inlinecode"/>
        </w:rPr>
        <w:t>Validator</w:t>
      </w:r>
      <w:r>
        <w:t xml:space="preserve"> is Java JDK 1.5 or later.  Everything else is included in the installation zip file.</w:t>
      </w:r>
    </w:p>
    <w:p w14:paraId="50DD5582" w14:textId="77777777" w:rsidR="00043554" w:rsidRDefault="00043554" w:rsidP="00B33D6A"/>
    <w:p w14:paraId="562630F8" w14:textId="77777777" w:rsidR="00B75508" w:rsidRDefault="00AB18C9" w:rsidP="00B75508">
      <w:pPr>
        <w:pStyle w:val="Heading2"/>
      </w:pPr>
      <w:bookmarkStart w:id="90" w:name="_Toc426629955"/>
      <w:r>
        <w:lastRenderedPageBreak/>
        <w:t>Installation</w:t>
      </w:r>
      <w:bookmarkEnd w:id="90"/>
    </w:p>
    <w:p w14:paraId="123184A5" w14:textId="77777777" w:rsidR="008A629F" w:rsidRDefault="00E867D0" w:rsidP="008A629F">
      <w:pPr>
        <w:pStyle w:val="ListParagraph"/>
        <w:numPr>
          <w:ilvl w:val="0"/>
          <w:numId w:val="13"/>
        </w:numPr>
      </w:pPr>
      <w:hyperlink r:id="rId19" w:history="1">
        <w:r w:rsidR="008A629F" w:rsidRPr="006F11D8">
          <w:rPr>
            <w:rStyle w:val="Hyperlink"/>
          </w:rPr>
          <w:t xml:space="preserve">Install </w:t>
        </w:r>
        <w:r w:rsidR="00B75508">
          <w:rPr>
            <w:rStyle w:val="Hyperlink"/>
          </w:rPr>
          <w:t xml:space="preserve">Java </w:t>
        </w:r>
        <w:r w:rsidR="0096438D">
          <w:rPr>
            <w:rStyle w:val="Hyperlink"/>
          </w:rPr>
          <w:t>JDK</w:t>
        </w:r>
      </w:hyperlink>
      <w:r w:rsidR="008A629F">
        <w:t xml:space="preserve"> if it </w:t>
      </w:r>
      <w:proofErr w:type="gramStart"/>
      <w:r w:rsidR="008A629F">
        <w:t>is not already installed</w:t>
      </w:r>
      <w:proofErr w:type="gramEnd"/>
      <w:r w:rsidR="008A629F">
        <w:t xml:space="preserve"> on your machine.</w:t>
      </w:r>
      <w:r w:rsidR="009A5859">
        <w:t xml:space="preserve">  Java JRE is not sufficient.  Java JDK </w:t>
      </w:r>
      <w:proofErr w:type="gramStart"/>
      <w:r w:rsidR="009A5859">
        <w:t>is needed</w:t>
      </w:r>
      <w:proofErr w:type="gramEnd"/>
      <w:r w:rsidR="009A5859">
        <w:t xml:space="preserve"> as it includes the needed </w:t>
      </w:r>
      <w:r w:rsidR="009A5859" w:rsidRPr="009A5859">
        <w:rPr>
          <w:rFonts w:ascii="Courier New" w:hAnsi="Courier New" w:cs="Courier New"/>
          <w:sz w:val="20"/>
          <w:szCs w:val="20"/>
        </w:rPr>
        <w:t>tools.jar</w:t>
      </w:r>
      <w:r w:rsidR="009A5859">
        <w:t xml:space="preserve"> file.</w:t>
      </w:r>
      <w:r w:rsidR="00584CF9">
        <w:t xml:space="preserve">  Note the location where Java JDK </w:t>
      </w:r>
      <w:proofErr w:type="gramStart"/>
      <w:r w:rsidR="00584CF9">
        <w:t>is installed</w:t>
      </w:r>
      <w:proofErr w:type="gramEnd"/>
      <w:r w:rsidR="00584CF9">
        <w:t>.</w:t>
      </w:r>
    </w:p>
    <w:p w14:paraId="10BA6CA9" w14:textId="1F4DE706" w:rsidR="00B75508" w:rsidRDefault="007F2F10" w:rsidP="007F2F10">
      <w:pPr>
        <w:pStyle w:val="ListParagraph"/>
        <w:numPr>
          <w:ilvl w:val="0"/>
          <w:numId w:val="13"/>
        </w:numPr>
      </w:pPr>
      <w:r>
        <w:t xml:space="preserve">Download </w:t>
      </w:r>
      <w:r w:rsidR="00C75D1E">
        <w:rPr>
          <w:rStyle w:val="inlinecode"/>
        </w:rPr>
        <w:t>ST96XSD</w:t>
      </w:r>
      <w:r w:rsidR="00345406">
        <w:rPr>
          <w:rStyle w:val="inlinecode"/>
        </w:rPr>
        <w:t>Validator</w:t>
      </w:r>
      <w:r w:rsidR="00CD4C33">
        <w:rPr>
          <w:rStyle w:val="inlinecode"/>
        </w:rPr>
        <w:t>_</w:t>
      </w:r>
      <w:r w:rsidR="009A5859">
        <w:rPr>
          <w:rStyle w:val="inlinecode"/>
          <w:i/>
        </w:rPr>
        <w:t>version</w:t>
      </w:r>
      <w:r w:rsidRPr="006F11D8">
        <w:rPr>
          <w:rStyle w:val="inlinecode"/>
        </w:rPr>
        <w:t>.zip</w:t>
      </w:r>
      <w:r w:rsidR="00B75508">
        <w:t>.</w:t>
      </w:r>
    </w:p>
    <w:p w14:paraId="5AE74425" w14:textId="69617A93" w:rsidR="007F2F10" w:rsidRDefault="00B75508" w:rsidP="007F2F10">
      <w:pPr>
        <w:pStyle w:val="ListParagraph"/>
        <w:numPr>
          <w:ilvl w:val="0"/>
          <w:numId w:val="13"/>
        </w:numPr>
      </w:pPr>
      <w:r>
        <w:t>U</w:t>
      </w:r>
      <w:r w:rsidR="007F2F10">
        <w:t xml:space="preserve">nzip </w:t>
      </w:r>
      <w:r w:rsidR="00C75D1E">
        <w:rPr>
          <w:rStyle w:val="inlinecode"/>
        </w:rPr>
        <w:t>ST96XSD</w:t>
      </w:r>
      <w:r w:rsidR="00345406">
        <w:rPr>
          <w:rStyle w:val="inlinecode"/>
        </w:rPr>
        <w:t>Validator</w:t>
      </w:r>
      <w:r>
        <w:rPr>
          <w:rStyle w:val="inlinecode"/>
        </w:rPr>
        <w:t>_</w:t>
      </w:r>
      <w:r>
        <w:rPr>
          <w:rStyle w:val="inlinecode"/>
          <w:i/>
        </w:rPr>
        <w:t>version</w:t>
      </w:r>
      <w:r w:rsidRPr="006F11D8">
        <w:rPr>
          <w:rStyle w:val="inlinecode"/>
        </w:rPr>
        <w:t>.zip</w:t>
      </w:r>
      <w:r>
        <w:t xml:space="preserve"> </w:t>
      </w:r>
      <w:r w:rsidR="007F2F10">
        <w:t>into an installation directory.</w:t>
      </w:r>
    </w:p>
    <w:p w14:paraId="752E147B" w14:textId="60DF0AE1" w:rsidR="00277F0E" w:rsidRDefault="002E78B9" w:rsidP="00277F0E">
      <w:pPr>
        <w:pStyle w:val="ListParagraph"/>
        <w:numPr>
          <w:ilvl w:val="0"/>
          <w:numId w:val="13"/>
        </w:numPr>
        <w:rPr>
          <w:rFonts w:ascii="Courier New" w:hAnsi="Courier New" w:cs="Courier New"/>
          <w:sz w:val="20"/>
          <w:szCs w:val="20"/>
        </w:rPr>
      </w:pPr>
      <w:r>
        <w:t xml:space="preserve">Update </w:t>
      </w:r>
      <w:r w:rsidR="00C75D1E">
        <w:rPr>
          <w:rStyle w:val="inlinecode"/>
        </w:rPr>
        <w:t>ST96XSD</w:t>
      </w:r>
      <w:r w:rsidR="00345406">
        <w:rPr>
          <w:rStyle w:val="inlinecode"/>
        </w:rPr>
        <w:t>Validator</w:t>
      </w:r>
      <w:r>
        <w:rPr>
          <w:rStyle w:val="inlinecode"/>
        </w:rPr>
        <w:t>/dev</w:t>
      </w:r>
      <w:r w:rsidRPr="00481897">
        <w:rPr>
          <w:rStyle w:val="inlinecode"/>
        </w:rPr>
        <w:t>/</w:t>
      </w:r>
      <w:r>
        <w:rPr>
          <w:rStyle w:val="inlinecode"/>
        </w:rPr>
        <w:t xml:space="preserve">settings.xml </w:t>
      </w:r>
      <w:r>
        <w:rPr>
          <w:rStyle w:val="inlinecode"/>
          <w:rFonts w:ascii="Times New Roman" w:hAnsi="Times New Roman"/>
          <w:sz w:val="24"/>
        </w:rPr>
        <w:t xml:space="preserve">file with </w:t>
      </w:r>
      <w:r w:rsidR="007E53D6">
        <w:rPr>
          <w:rStyle w:val="inlinecode"/>
          <w:rFonts w:ascii="Times New Roman" w:hAnsi="Times New Roman"/>
          <w:sz w:val="24"/>
        </w:rPr>
        <w:t>the Java JDK installation path</w:t>
      </w:r>
      <w:r w:rsidR="00277F0E">
        <w:rPr>
          <w:rStyle w:val="inlinecode"/>
          <w:rFonts w:ascii="Times New Roman" w:hAnsi="Times New Roman"/>
          <w:sz w:val="24"/>
        </w:rPr>
        <w:t xml:space="preserve"> </w:t>
      </w:r>
      <w:r>
        <w:rPr>
          <w:rStyle w:val="inlinecode"/>
          <w:rFonts w:ascii="Times New Roman" w:hAnsi="Times New Roman"/>
          <w:sz w:val="24"/>
        </w:rPr>
        <w:t>from step #1</w:t>
      </w:r>
      <w:r w:rsidR="00277F0E">
        <w:rPr>
          <w:rStyle w:val="inlinecode"/>
          <w:rFonts w:ascii="Times New Roman" w:hAnsi="Times New Roman"/>
          <w:sz w:val="24"/>
        </w:rPr>
        <w:t>.  For example:</w:t>
      </w:r>
    </w:p>
    <w:p w14:paraId="03D4B91C" w14:textId="7A057368" w:rsidR="00277F0E" w:rsidRDefault="00277F0E" w:rsidP="007E53D6">
      <w:pPr>
        <w:ind w:left="720" w:firstLine="72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&lt;</w:t>
      </w:r>
      <w:proofErr w:type="spellStart"/>
      <w:r w:rsidRPr="002E78B9">
        <w:rPr>
          <w:rFonts w:ascii="Courier New" w:hAnsi="Courier New" w:cs="Courier New"/>
          <w:color w:val="7030A0"/>
          <w:sz w:val="20"/>
          <w:szCs w:val="20"/>
        </w:rPr>
        <w:t>JDKHome</w:t>
      </w:r>
      <w:proofErr w:type="spellEnd"/>
      <w:r>
        <w:rPr>
          <w:rFonts w:ascii="Courier New" w:hAnsi="Courier New" w:cs="Courier New"/>
          <w:sz w:val="20"/>
          <w:szCs w:val="20"/>
        </w:rPr>
        <w:t>&gt;</w:t>
      </w:r>
      <w:r w:rsidR="008D5B53">
        <w:rPr>
          <w:rFonts w:ascii="Courier New" w:hAnsi="Courier New" w:cs="Courier New"/>
          <w:sz w:val="20"/>
          <w:szCs w:val="20"/>
        </w:rPr>
        <w:t>”</w:t>
      </w:r>
      <w:r>
        <w:rPr>
          <w:rFonts w:ascii="Consolas" w:hAnsi="Consolas" w:cs="Consolas"/>
          <w:color w:val="222222"/>
          <w:sz w:val="20"/>
          <w:szCs w:val="20"/>
          <w:shd w:val="clear" w:color="auto" w:fill="EEEEEE"/>
        </w:rPr>
        <w:t>C:\Program Files\Java\jdk1.8.0_11</w:t>
      </w:r>
      <w:r w:rsidR="008D5B53">
        <w:rPr>
          <w:rFonts w:ascii="Consolas" w:hAnsi="Consolas" w:cs="Consolas"/>
          <w:color w:val="222222"/>
          <w:sz w:val="20"/>
          <w:szCs w:val="20"/>
          <w:shd w:val="clear" w:color="auto" w:fill="EEEEEE"/>
        </w:rPr>
        <w:t>”</w:t>
      </w:r>
      <w:r>
        <w:rPr>
          <w:rFonts w:ascii="Courier New" w:hAnsi="Courier New" w:cs="Courier New"/>
          <w:sz w:val="20"/>
          <w:szCs w:val="20"/>
        </w:rPr>
        <w:t>&lt;/</w:t>
      </w:r>
      <w:proofErr w:type="spellStart"/>
      <w:r w:rsidRPr="002E78B9">
        <w:rPr>
          <w:rFonts w:ascii="Courier New" w:hAnsi="Courier New" w:cs="Courier New"/>
          <w:color w:val="7030A0"/>
          <w:sz w:val="20"/>
          <w:szCs w:val="20"/>
        </w:rPr>
        <w:t>JDKHome</w:t>
      </w:r>
      <w:proofErr w:type="spellEnd"/>
      <w:r>
        <w:rPr>
          <w:rFonts w:ascii="Courier New" w:hAnsi="Courier New" w:cs="Courier New"/>
          <w:sz w:val="20"/>
          <w:szCs w:val="20"/>
        </w:rPr>
        <w:t>&gt;</w:t>
      </w:r>
    </w:p>
    <w:p w14:paraId="12CE158E" w14:textId="7AF20FD0" w:rsidR="00CD4C33" w:rsidRDefault="007E53D6" w:rsidP="00CD4C33">
      <w:pPr>
        <w:pStyle w:val="ListParagraph"/>
        <w:numPr>
          <w:ilvl w:val="0"/>
          <w:numId w:val="13"/>
        </w:numPr>
      </w:pPr>
      <w:r w:rsidRPr="007E53D6">
        <w:rPr>
          <w:b/>
          <w:sz w:val="20"/>
          <w:szCs w:val="20"/>
        </w:rPr>
        <w:t xml:space="preserve">[For non-Windows machines only]  </w:t>
      </w:r>
      <w:r>
        <w:t xml:space="preserve"> </w:t>
      </w:r>
      <w:r w:rsidR="009B1248">
        <w:t xml:space="preserve">From the </w:t>
      </w:r>
      <w:r w:rsidR="00C75D1E">
        <w:rPr>
          <w:rStyle w:val="inlinecode"/>
        </w:rPr>
        <w:t>ST96XSD</w:t>
      </w:r>
      <w:r w:rsidR="00345406">
        <w:rPr>
          <w:rStyle w:val="inlinecode"/>
        </w:rPr>
        <w:t>Validator</w:t>
      </w:r>
      <w:r>
        <w:rPr>
          <w:rStyle w:val="inlinecode"/>
        </w:rPr>
        <w:t>/dev</w:t>
      </w:r>
      <w:r>
        <w:t xml:space="preserve"> </w:t>
      </w:r>
      <w:r w:rsidR="009B1248">
        <w:t>installation directory, type “</w:t>
      </w:r>
      <w:r w:rsidR="009B1248" w:rsidRPr="009B1248">
        <w:rPr>
          <w:rStyle w:val="inlinecode"/>
        </w:rPr>
        <w:t>source permissions</w:t>
      </w:r>
      <w:r w:rsidR="009B1248">
        <w:t xml:space="preserve">” to give </w:t>
      </w:r>
      <w:r w:rsidR="00C75D1E">
        <w:rPr>
          <w:rStyle w:val="inlinecode"/>
        </w:rPr>
        <w:t>ST96XSD</w:t>
      </w:r>
      <w:r w:rsidR="00345406">
        <w:rPr>
          <w:rStyle w:val="inlinecode"/>
        </w:rPr>
        <w:t>Validator</w:t>
      </w:r>
      <w:r>
        <w:rPr>
          <w:rStyle w:val="inlinecode"/>
        </w:rPr>
        <w:t xml:space="preserve">, </w:t>
      </w:r>
      <w:proofErr w:type="spellStart"/>
      <w:r>
        <w:rPr>
          <w:rStyle w:val="inlinecode"/>
        </w:rPr>
        <w:t>runtests</w:t>
      </w:r>
      <w:proofErr w:type="spellEnd"/>
      <w:r w:rsidR="009B1248">
        <w:t xml:space="preserve"> and </w:t>
      </w:r>
      <w:r w:rsidR="009B1248" w:rsidRPr="009B1248">
        <w:rPr>
          <w:rStyle w:val="inlinecode"/>
        </w:rPr>
        <w:t>ant</w:t>
      </w:r>
      <w:r w:rsidR="009B1248">
        <w:t xml:space="preserve"> execution permissions.</w:t>
      </w:r>
    </w:p>
    <w:p w14:paraId="071DACC6" w14:textId="77777777" w:rsidR="007E53D6" w:rsidRDefault="007E53D6" w:rsidP="007E53D6"/>
    <w:p w14:paraId="1879E6A6" w14:textId="0186BD39" w:rsidR="007E53D6" w:rsidRPr="007E53D6" w:rsidRDefault="007E53D6" w:rsidP="007E53D6">
      <w:r>
        <w:t xml:space="preserve">The </w:t>
      </w:r>
      <w:r w:rsidR="00C75D1E">
        <w:rPr>
          <w:rStyle w:val="inlinecode"/>
        </w:rPr>
        <w:t>ST96XSD</w:t>
      </w:r>
      <w:r w:rsidR="00345406">
        <w:rPr>
          <w:rStyle w:val="inlinecode"/>
        </w:rPr>
        <w:t>Validator</w:t>
      </w:r>
      <w:r>
        <w:rPr>
          <w:rStyle w:val="inlinecode"/>
        </w:rPr>
        <w:t xml:space="preserve"> </w:t>
      </w:r>
      <w:r w:rsidRPr="007E53D6">
        <w:rPr>
          <w:rStyle w:val="inlinecode"/>
          <w:rFonts w:ascii="Times New Roman" w:hAnsi="Times New Roman"/>
          <w:sz w:val="24"/>
        </w:rPr>
        <w:t>is now ready to run.</w:t>
      </w:r>
      <w:r>
        <w:rPr>
          <w:rStyle w:val="inlinecode"/>
          <w:rFonts w:ascii="Times New Roman" w:hAnsi="Times New Roman"/>
          <w:sz w:val="24"/>
        </w:rPr>
        <w:t xml:space="preserve">  The remaining subsection</w:t>
      </w:r>
      <w:r w:rsidR="0015409B">
        <w:rPr>
          <w:rStyle w:val="inlinecode"/>
          <w:rFonts w:ascii="Times New Roman" w:hAnsi="Times New Roman"/>
          <w:sz w:val="24"/>
        </w:rPr>
        <w:t>s in</w:t>
      </w:r>
      <w:r>
        <w:rPr>
          <w:rStyle w:val="inlinecode"/>
          <w:rFonts w:ascii="Times New Roman" w:hAnsi="Times New Roman"/>
          <w:sz w:val="24"/>
        </w:rPr>
        <w:t xml:space="preserve"> </w:t>
      </w:r>
      <w:r w:rsidR="0015409B">
        <w:rPr>
          <w:rStyle w:val="inlinecode"/>
          <w:rFonts w:ascii="Times New Roman" w:hAnsi="Times New Roman"/>
          <w:sz w:val="24"/>
        </w:rPr>
        <w:t xml:space="preserve">Section </w:t>
      </w:r>
      <w:r w:rsidR="0015409B">
        <w:rPr>
          <w:rStyle w:val="inlinecode"/>
          <w:rFonts w:ascii="Times New Roman" w:hAnsi="Times New Roman"/>
          <w:sz w:val="24"/>
        </w:rPr>
        <w:fldChar w:fldCharType="begin"/>
      </w:r>
      <w:r w:rsidR="0015409B">
        <w:rPr>
          <w:rStyle w:val="inlinecode"/>
          <w:rFonts w:ascii="Times New Roman" w:hAnsi="Times New Roman"/>
          <w:sz w:val="24"/>
        </w:rPr>
        <w:instrText xml:space="preserve"> REF _Ref410500666 \r \h </w:instrText>
      </w:r>
      <w:r w:rsidR="0015409B">
        <w:rPr>
          <w:rStyle w:val="inlinecode"/>
          <w:rFonts w:ascii="Times New Roman" w:hAnsi="Times New Roman"/>
          <w:sz w:val="24"/>
        </w:rPr>
      </w:r>
      <w:r w:rsidR="0015409B">
        <w:rPr>
          <w:rStyle w:val="inlinecode"/>
          <w:rFonts w:ascii="Times New Roman" w:hAnsi="Times New Roman"/>
          <w:sz w:val="24"/>
        </w:rPr>
        <w:fldChar w:fldCharType="separate"/>
      </w:r>
      <w:r w:rsidR="0015409B">
        <w:rPr>
          <w:rStyle w:val="inlinecode"/>
          <w:rFonts w:ascii="Times New Roman" w:hAnsi="Times New Roman"/>
          <w:sz w:val="24"/>
        </w:rPr>
        <w:t>4</w:t>
      </w:r>
      <w:r w:rsidR="0015409B">
        <w:rPr>
          <w:rStyle w:val="inlinecode"/>
          <w:rFonts w:ascii="Times New Roman" w:hAnsi="Times New Roman"/>
          <w:sz w:val="24"/>
        </w:rPr>
        <w:fldChar w:fldCharType="end"/>
      </w:r>
      <w:r>
        <w:rPr>
          <w:rStyle w:val="inlinecode"/>
          <w:rFonts w:ascii="Times New Roman" w:hAnsi="Times New Roman"/>
          <w:sz w:val="24"/>
        </w:rPr>
        <w:t xml:space="preserve"> describe optional configuration settings.  You may skip ahead to </w:t>
      </w:r>
      <w:r w:rsidR="0015409B">
        <w:rPr>
          <w:rStyle w:val="inlinecode"/>
          <w:rFonts w:ascii="Times New Roman" w:hAnsi="Times New Roman"/>
          <w:sz w:val="24"/>
        </w:rPr>
        <w:t xml:space="preserve">Section </w:t>
      </w:r>
      <w:r w:rsidR="0015409B">
        <w:rPr>
          <w:rStyle w:val="inlinecode"/>
          <w:rFonts w:ascii="Times New Roman" w:hAnsi="Times New Roman"/>
          <w:sz w:val="24"/>
        </w:rPr>
        <w:fldChar w:fldCharType="begin"/>
      </w:r>
      <w:r w:rsidR="0015409B">
        <w:rPr>
          <w:rStyle w:val="inlinecode"/>
          <w:rFonts w:ascii="Times New Roman" w:hAnsi="Times New Roman"/>
          <w:sz w:val="24"/>
        </w:rPr>
        <w:instrText xml:space="preserve"> REF _Ref410500603 \r \h </w:instrText>
      </w:r>
      <w:r w:rsidR="0015409B">
        <w:rPr>
          <w:rStyle w:val="inlinecode"/>
          <w:rFonts w:ascii="Times New Roman" w:hAnsi="Times New Roman"/>
          <w:sz w:val="24"/>
        </w:rPr>
      </w:r>
      <w:r w:rsidR="0015409B">
        <w:rPr>
          <w:rStyle w:val="inlinecode"/>
          <w:rFonts w:ascii="Times New Roman" w:hAnsi="Times New Roman"/>
          <w:sz w:val="24"/>
        </w:rPr>
        <w:fldChar w:fldCharType="separate"/>
      </w:r>
      <w:r w:rsidR="0015409B">
        <w:rPr>
          <w:rStyle w:val="inlinecode"/>
          <w:rFonts w:ascii="Times New Roman" w:hAnsi="Times New Roman"/>
          <w:sz w:val="24"/>
        </w:rPr>
        <w:t>5</w:t>
      </w:r>
      <w:r w:rsidR="0015409B">
        <w:rPr>
          <w:rStyle w:val="inlinecode"/>
          <w:rFonts w:ascii="Times New Roman" w:hAnsi="Times New Roman"/>
          <w:sz w:val="24"/>
        </w:rPr>
        <w:fldChar w:fldCharType="end"/>
      </w:r>
      <w:r>
        <w:rPr>
          <w:rStyle w:val="inlinecode"/>
          <w:rFonts w:ascii="Times New Roman" w:hAnsi="Times New Roman"/>
          <w:sz w:val="24"/>
        </w:rPr>
        <w:t xml:space="preserve"> if you wish to run </w:t>
      </w:r>
      <w:r w:rsidR="00C75D1E">
        <w:rPr>
          <w:rStyle w:val="inlinecode"/>
        </w:rPr>
        <w:t>ST96XSD</w:t>
      </w:r>
      <w:r w:rsidR="00345406">
        <w:rPr>
          <w:rStyle w:val="inlinecode"/>
        </w:rPr>
        <w:t>Validator</w:t>
      </w:r>
      <w:r>
        <w:rPr>
          <w:rStyle w:val="inlinecode"/>
        </w:rPr>
        <w:t xml:space="preserve"> </w:t>
      </w:r>
      <w:r>
        <w:rPr>
          <w:rStyle w:val="inlinecode"/>
          <w:rFonts w:ascii="Times New Roman" w:hAnsi="Times New Roman"/>
          <w:sz w:val="24"/>
        </w:rPr>
        <w:t>in its default configuration.</w:t>
      </w:r>
    </w:p>
    <w:p w14:paraId="1792230F" w14:textId="77777777" w:rsidR="008F1671" w:rsidRDefault="008F1671" w:rsidP="008F1671">
      <w:pPr>
        <w:pStyle w:val="Heading2"/>
      </w:pPr>
      <w:bookmarkStart w:id="91" w:name="_Toc426629956"/>
      <w:r>
        <w:t>IP Office Specific Configuration</w:t>
      </w:r>
      <w:bookmarkEnd w:id="91"/>
    </w:p>
    <w:p w14:paraId="5C57A521" w14:textId="4F57C77A" w:rsidR="000C529B" w:rsidRDefault="000C529B" w:rsidP="008F1671">
      <w:r>
        <w:t xml:space="preserve">This section describes </w:t>
      </w:r>
      <w:r w:rsidRPr="000C529B">
        <w:rPr>
          <w:i/>
        </w:rPr>
        <w:t>optional</w:t>
      </w:r>
      <w:r>
        <w:t xml:space="preserve"> settings for specifying IP Office specific configuration.  It is not required in order to use </w:t>
      </w:r>
      <w:r w:rsidR="00345406">
        <w:rPr>
          <w:rStyle w:val="inlinecode"/>
        </w:rPr>
        <w:t>ST96XSDValidator</w:t>
      </w:r>
      <w:r>
        <w:t>.</w:t>
      </w:r>
    </w:p>
    <w:p w14:paraId="2966C30C" w14:textId="77777777" w:rsidR="000C529B" w:rsidRDefault="000C529B" w:rsidP="008F1671"/>
    <w:p w14:paraId="665577F4" w14:textId="77777777" w:rsidR="00B145D3" w:rsidRDefault="002E78F5" w:rsidP="008F1671">
      <w:r>
        <w:t>Most</w:t>
      </w:r>
      <w:r w:rsidR="00364094">
        <w:t xml:space="preserve"> ST.96 rules apply equally well to ST.96 XSDs and IPO-specific XSDs.  The validator </w:t>
      </w:r>
      <w:proofErr w:type="gramStart"/>
      <w:r w:rsidR="00364094">
        <w:t>may be run</w:t>
      </w:r>
      <w:proofErr w:type="gramEnd"/>
      <w:r w:rsidR="00364094">
        <w:t xml:space="preserve"> without change on IPO-specific XSDs, and </w:t>
      </w:r>
      <w:r>
        <w:t>most</w:t>
      </w:r>
      <w:r w:rsidR="00364094">
        <w:t xml:space="preserve"> of the rules will be checked just fine.  For example, GD-07 checks that the maximum length of component names does not exceed 35 characters.  This check will apply equally well to IPO-specific XSDs.</w:t>
      </w:r>
    </w:p>
    <w:p w14:paraId="77E7A840" w14:textId="77777777" w:rsidR="00364094" w:rsidRDefault="00364094" w:rsidP="008F1671"/>
    <w:p w14:paraId="0D2E8C93" w14:textId="77777777" w:rsidR="00364094" w:rsidRDefault="00364094" w:rsidP="008F1671">
      <w:r>
        <w:t>However, a rule such as SD-03, which says that Patent schemas must not refer to Trademark schemas (and vice-versa)</w:t>
      </w:r>
      <w:proofErr w:type="gramStart"/>
      <w:r>
        <w:t>,</w:t>
      </w:r>
      <w:proofErr w:type="gramEnd"/>
      <w:r>
        <w:t xml:space="preserve"> can also be made to work for IPO-specific</w:t>
      </w:r>
      <w:r w:rsidR="00AD244A">
        <w:t xml:space="preserve"> XSDs by providing IPO-specific namespace configuration information in the file, </w:t>
      </w:r>
      <w:r w:rsidR="00AD244A" w:rsidRPr="00AD244A">
        <w:rPr>
          <w:rStyle w:val="inlinecode"/>
        </w:rPr>
        <w:t>ipo.xml</w:t>
      </w:r>
      <w:r w:rsidR="00AD244A">
        <w:t xml:space="preserve">. </w:t>
      </w:r>
    </w:p>
    <w:p w14:paraId="4DD3977A" w14:textId="77777777" w:rsidR="00AD244A" w:rsidRDefault="00AD244A" w:rsidP="008F1671"/>
    <w:p w14:paraId="49670660" w14:textId="7C2C82F5" w:rsidR="00AD244A" w:rsidRDefault="00AD244A" w:rsidP="008F1671">
      <w:r>
        <w:t xml:space="preserve">A sample </w:t>
      </w:r>
      <w:r w:rsidRPr="00AD244A">
        <w:rPr>
          <w:rStyle w:val="inlinecode"/>
        </w:rPr>
        <w:t>ipo.xml</w:t>
      </w:r>
      <w:r>
        <w:t xml:space="preserve"> configured with </w:t>
      </w:r>
      <w:ins w:id="92" w:author="Young-Woo YUN" w:date="2016-07-05T08:37:00Z">
        <w:r w:rsidR="00DF0FF6">
          <w:t>the United States Patent and Trademark Office (</w:t>
        </w:r>
      </w:ins>
      <w:r>
        <w:t>USPTO</w:t>
      </w:r>
      <w:ins w:id="93" w:author="Young-Woo YUN" w:date="2016-07-05T08:38:00Z">
        <w:r w:rsidR="00DF0FF6">
          <w:t>)</w:t>
        </w:r>
      </w:ins>
      <w:r>
        <w:t xml:space="preserve"> namespace information </w:t>
      </w:r>
      <w:proofErr w:type="gramStart"/>
      <w:r>
        <w:t>is provided</w:t>
      </w:r>
      <w:proofErr w:type="gramEnd"/>
      <w:r>
        <w:t xml:space="preserve">.  By default, the information is commented-out but can serve as a template for configuring </w:t>
      </w:r>
      <w:r w:rsidR="00345406">
        <w:rPr>
          <w:rStyle w:val="inlinecode"/>
        </w:rPr>
        <w:t>ST96XSDValidator</w:t>
      </w:r>
      <w:r>
        <w:t xml:space="preserve"> to consider IPO-specific XSDs.  Simply copy the </w:t>
      </w:r>
      <w:r w:rsidRPr="00AD244A">
        <w:rPr>
          <w:rStyle w:val="inlinecode"/>
        </w:rPr>
        <w:t>common</w:t>
      </w:r>
      <w:r>
        <w:t xml:space="preserve">, </w:t>
      </w:r>
      <w:r w:rsidRPr="00AD244A">
        <w:rPr>
          <w:rStyle w:val="inlinecode"/>
        </w:rPr>
        <w:t>patent</w:t>
      </w:r>
      <w:r>
        <w:t xml:space="preserve">, </w:t>
      </w:r>
      <w:r w:rsidRPr="00AD244A">
        <w:rPr>
          <w:rStyle w:val="inlinecode"/>
        </w:rPr>
        <w:t>design</w:t>
      </w:r>
      <w:r>
        <w:t xml:space="preserve">, or </w:t>
      </w:r>
      <w:r w:rsidRPr="00AD244A">
        <w:rPr>
          <w:rStyle w:val="inlinecode"/>
        </w:rPr>
        <w:t>trademark</w:t>
      </w:r>
      <w:r>
        <w:t xml:space="preserve"> elements out of the commented section and modify the attributes for any IPO-specific namespace information you wish to </w:t>
      </w:r>
      <w:proofErr w:type="gramStart"/>
      <w:r>
        <w:t>be considered</w:t>
      </w:r>
      <w:proofErr w:type="gramEnd"/>
      <w:r>
        <w:t xml:space="preserve"> during validation.  This is </w:t>
      </w:r>
      <w:proofErr w:type="gramStart"/>
      <w:r>
        <w:t>entirely optional</w:t>
      </w:r>
      <w:proofErr w:type="gramEnd"/>
      <w:r>
        <w:t>; validation does not require</w:t>
      </w:r>
      <w:r w:rsidR="002E78F5">
        <w:t xml:space="preserve"> that any</w:t>
      </w:r>
      <w:r>
        <w:t xml:space="preserve"> IPO-specific configuration</w:t>
      </w:r>
      <w:r w:rsidR="002E78F5">
        <w:t xml:space="preserve"> be made.</w:t>
      </w:r>
    </w:p>
    <w:p w14:paraId="106C6FAA" w14:textId="77777777" w:rsidR="00AD244A" w:rsidRDefault="00AD244A" w:rsidP="00B145D3">
      <w:pPr>
        <w:shd w:val="clear" w:color="auto" w:fill="FFFFFF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14:paraId="2B04779E" w14:textId="77777777" w:rsidR="00B145D3" w:rsidRPr="002E78F5" w:rsidRDefault="00B145D3" w:rsidP="00397F56">
      <w:pPr>
        <w:keepNext/>
        <w:keepLines/>
        <w:shd w:val="clear" w:color="auto" w:fill="FFFFFF"/>
      </w:pPr>
      <w:r w:rsidRPr="002E78F5">
        <w:lastRenderedPageBreak/>
        <w:t xml:space="preserve">Here is the default </w:t>
      </w:r>
      <w:r w:rsidRPr="002E78F5">
        <w:rPr>
          <w:rStyle w:val="inlinecode"/>
        </w:rPr>
        <w:t>ipo.xml</w:t>
      </w:r>
      <w:r w:rsidR="002E78F5">
        <w:t xml:space="preserve">.  </w:t>
      </w:r>
      <w:r w:rsidRPr="002E78F5">
        <w:t>USPTO settings</w:t>
      </w:r>
      <w:r w:rsidR="002E78F5">
        <w:t xml:space="preserve"> are included as examples but </w:t>
      </w:r>
      <w:proofErr w:type="gramStart"/>
      <w:r w:rsidR="002E78F5">
        <w:t>are commented</w:t>
      </w:r>
      <w:proofErr w:type="gramEnd"/>
      <w:r w:rsidR="002E78F5">
        <w:t xml:space="preserve"> out</w:t>
      </w:r>
      <w:r w:rsidRPr="002E78F5">
        <w:t>:</w:t>
      </w:r>
    </w:p>
    <w:p w14:paraId="656DBE57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14:paraId="3E2BF68F" w14:textId="77777777" w:rsidR="00B145D3" w:rsidRDefault="00B145D3" w:rsidP="00397F56">
      <w:pPr>
        <w:keepNext/>
        <w:keepLines/>
        <w:shd w:val="clear" w:color="auto" w:fill="FFFFFF"/>
        <w:rPr>
          <w:rFonts w:ascii="Courier New" w:hAnsi="Courier New" w:cs="Courier New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>&lt;</w:t>
      </w:r>
      <w:proofErr w:type="spellStart"/>
      <w:proofErr w:type="gramStart"/>
      <w:r w:rsidRPr="002E78F5">
        <w:rPr>
          <w:rFonts w:ascii="Courier New" w:hAnsi="Courier New" w:cs="Courier New"/>
          <w:color w:val="7030A0"/>
          <w:sz w:val="20"/>
          <w:szCs w:val="20"/>
        </w:rPr>
        <w:t>ipo</w:t>
      </w:r>
      <w:proofErr w:type="spellEnd"/>
      <w:proofErr w:type="gramEnd"/>
      <w:r w:rsidRPr="00B145D3">
        <w:rPr>
          <w:rFonts w:ascii="Courier New" w:hAnsi="Courier New" w:cs="Courier New"/>
          <w:color w:val="222222"/>
          <w:sz w:val="20"/>
          <w:szCs w:val="20"/>
        </w:rPr>
        <w:t>&gt;</w:t>
      </w:r>
    </w:p>
    <w:p w14:paraId="379E9574" w14:textId="77777777" w:rsidR="00AD244A" w:rsidRPr="00B145D3" w:rsidRDefault="00AD244A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Courier New" w:hAnsi="Courier New" w:cs="Courier New"/>
          <w:color w:val="222222"/>
          <w:sz w:val="20"/>
          <w:szCs w:val="20"/>
        </w:rPr>
        <w:t xml:space="preserve">  </w:t>
      </w:r>
      <w:r w:rsidRPr="002E78F5">
        <w:rPr>
          <w:rFonts w:ascii="Courier New" w:hAnsi="Courier New" w:cs="Courier New"/>
          <w:color w:val="00B050"/>
          <w:sz w:val="20"/>
          <w:szCs w:val="20"/>
        </w:rPr>
        <w:t>&lt;!--</w:t>
      </w:r>
    </w:p>
    <w:p w14:paraId="59D8643F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>  &lt;</w:t>
      </w:r>
      <w:r w:rsidRPr="002E78F5">
        <w:rPr>
          <w:rFonts w:ascii="Courier New" w:hAnsi="Courier New" w:cs="Courier New"/>
          <w:color w:val="7030A0"/>
          <w:sz w:val="20"/>
          <w:szCs w:val="20"/>
        </w:rPr>
        <w:t xml:space="preserve">common </w:t>
      </w:r>
      <w:r w:rsidRPr="002E78F5">
        <w:rPr>
          <w:rFonts w:ascii="Courier New" w:hAnsi="Courier New" w:cs="Courier New"/>
          <w:color w:val="C00000"/>
          <w:sz w:val="20"/>
          <w:szCs w:val="20"/>
        </w:rPr>
        <w:t>subdir</w:t>
      </w:r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USCommon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</w:t>
      </w:r>
    </w:p>
    <w:p w14:paraId="5D8AAE4F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 xml:space="preserve">          </w:t>
      </w:r>
      <w:proofErr w:type="gramStart"/>
      <w:r w:rsidRPr="002E78F5">
        <w:rPr>
          <w:rFonts w:ascii="Courier New" w:hAnsi="Courier New" w:cs="Courier New"/>
          <w:color w:val="C00000"/>
          <w:sz w:val="20"/>
          <w:szCs w:val="20"/>
        </w:rPr>
        <w:t>ns</w:t>
      </w:r>
      <w:proofErr w:type="gramEnd"/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urn:us:gov:doc:uspto:common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</w:t>
      </w:r>
    </w:p>
    <w:p w14:paraId="2C4DFC58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 xml:space="preserve">          </w:t>
      </w:r>
      <w:proofErr w:type="gramStart"/>
      <w:r w:rsidRPr="002E78F5">
        <w:rPr>
          <w:rFonts w:ascii="Courier New" w:hAnsi="Courier New" w:cs="Courier New"/>
          <w:color w:val="C00000"/>
          <w:sz w:val="20"/>
          <w:szCs w:val="20"/>
        </w:rPr>
        <w:t>ns-prefix</w:t>
      </w:r>
      <w:proofErr w:type="gramEnd"/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uscom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"/&gt;</w:t>
      </w:r>
    </w:p>
    <w:p w14:paraId="46D6882C" w14:textId="77777777" w:rsidR="00B145D3" w:rsidRPr="00B145D3" w:rsidRDefault="00B145D3" w:rsidP="00397F56">
      <w:pPr>
        <w:keepNext/>
        <w:keepLines/>
        <w:shd w:val="clear" w:color="auto" w:fill="FFFFFF"/>
        <w:tabs>
          <w:tab w:val="left" w:pos="3729"/>
        </w:tabs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>  &lt;</w:t>
      </w:r>
      <w:r w:rsidRPr="002E78F5">
        <w:rPr>
          <w:rFonts w:ascii="Courier New" w:hAnsi="Courier New" w:cs="Courier New"/>
          <w:color w:val="7030A0"/>
          <w:sz w:val="20"/>
          <w:szCs w:val="20"/>
        </w:rPr>
        <w:t xml:space="preserve">patent </w:t>
      </w:r>
      <w:r w:rsidRPr="002E78F5">
        <w:rPr>
          <w:rFonts w:ascii="Courier New" w:hAnsi="Courier New" w:cs="Courier New"/>
          <w:color w:val="C00000"/>
          <w:sz w:val="20"/>
          <w:szCs w:val="20"/>
        </w:rPr>
        <w:t>subdir</w:t>
      </w:r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USPatent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</w:t>
      </w:r>
      <w:r w:rsidR="008A629F">
        <w:rPr>
          <w:rFonts w:ascii="Courier New" w:hAnsi="Courier New" w:cs="Courier New"/>
          <w:color w:val="222222"/>
          <w:sz w:val="20"/>
          <w:szCs w:val="20"/>
        </w:rPr>
        <w:tab/>
      </w:r>
    </w:p>
    <w:p w14:paraId="2F32CF69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 xml:space="preserve">          </w:t>
      </w:r>
      <w:proofErr w:type="gramStart"/>
      <w:r w:rsidRPr="002E78F5">
        <w:rPr>
          <w:rFonts w:ascii="Courier New" w:hAnsi="Courier New" w:cs="Courier New"/>
          <w:color w:val="C00000"/>
          <w:sz w:val="20"/>
          <w:szCs w:val="20"/>
        </w:rPr>
        <w:t>ns</w:t>
      </w:r>
      <w:proofErr w:type="gramEnd"/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urn:us:gov:doc:uspto:patent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</w:t>
      </w:r>
    </w:p>
    <w:p w14:paraId="4B4BB74D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 xml:space="preserve">          </w:t>
      </w:r>
      <w:proofErr w:type="gramStart"/>
      <w:r w:rsidRPr="002E78F5">
        <w:rPr>
          <w:rFonts w:ascii="Courier New" w:hAnsi="Courier New" w:cs="Courier New"/>
          <w:color w:val="C00000"/>
          <w:sz w:val="20"/>
          <w:szCs w:val="20"/>
        </w:rPr>
        <w:t>ns-prefix</w:t>
      </w:r>
      <w:proofErr w:type="gramEnd"/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uspat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"/&gt;</w:t>
      </w:r>
    </w:p>
    <w:p w14:paraId="32C3DBBE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>  &lt;</w:t>
      </w:r>
      <w:r w:rsidRPr="002E78F5">
        <w:rPr>
          <w:rFonts w:ascii="Courier New" w:hAnsi="Courier New" w:cs="Courier New"/>
          <w:color w:val="7030A0"/>
          <w:sz w:val="20"/>
          <w:szCs w:val="20"/>
        </w:rPr>
        <w:t xml:space="preserve">design </w:t>
      </w:r>
      <w:r w:rsidRPr="002E78F5">
        <w:rPr>
          <w:rFonts w:ascii="Courier New" w:hAnsi="Courier New" w:cs="Courier New"/>
          <w:color w:val="C00000"/>
          <w:sz w:val="20"/>
          <w:szCs w:val="20"/>
        </w:rPr>
        <w:t>subdir</w:t>
      </w:r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USDesign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</w:t>
      </w:r>
    </w:p>
    <w:p w14:paraId="1ED1C88A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 xml:space="preserve">          </w:t>
      </w:r>
      <w:proofErr w:type="gramStart"/>
      <w:r w:rsidRPr="002E78F5">
        <w:rPr>
          <w:rFonts w:ascii="Courier New" w:hAnsi="Courier New" w:cs="Courier New"/>
          <w:color w:val="C00000"/>
          <w:sz w:val="20"/>
          <w:szCs w:val="20"/>
        </w:rPr>
        <w:t>ns</w:t>
      </w:r>
      <w:proofErr w:type="gramEnd"/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urn:us:gov:doc:uspto:design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</w:t>
      </w:r>
    </w:p>
    <w:p w14:paraId="710718AB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 xml:space="preserve">          </w:t>
      </w:r>
      <w:proofErr w:type="gramStart"/>
      <w:r w:rsidRPr="002E78F5">
        <w:rPr>
          <w:rFonts w:ascii="Courier New" w:hAnsi="Courier New" w:cs="Courier New"/>
          <w:color w:val="C00000"/>
          <w:sz w:val="20"/>
          <w:szCs w:val="20"/>
        </w:rPr>
        <w:t>ns-prefix</w:t>
      </w:r>
      <w:proofErr w:type="gramEnd"/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usdgn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"/&gt;</w:t>
      </w:r>
    </w:p>
    <w:p w14:paraId="384A3D5A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>  &lt;</w:t>
      </w:r>
      <w:r w:rsidRPr="002E78F5">
        <w:rPr>
          <w:rFonts w:ascii="Courier New" w:hAnsi="Courier New" w:cs="Courier New"/>
          <w:color w:val="7030A0"/>
          <w:sz w:val="20"/>
          <w:szCs w:val="20"/>
        </w:rPr>
        <w:t xml:space="preserve">trademark </w:t>
      </w:r>
      <w:r w:rsidRPr="002E78F5">
        <w:rPr>
          <w:rFonts w:ascii="Courier New" w:hAnsi="Courier New" w:cs="Courier New"/>
          <w:color w:val="C00000"/>
          <w:sz w:val="20"/>
          <w:szCs w:val="20"/>
        </w:rPr>
        <w:t>subdir</w:t>
      </w:r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USTrademark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</w:t>
      </w:r>
    </w:p>
    <w:p w14:paraId="13206876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 xml:space="preserve">          </w:t>
      </w:r>
      <w:proofErr w:type="gramStart"/>
      <w:r w:rsidRPr="002E78F5">
        <w:rPr>
          <w:rFonts w:ascii="Courier New" w:hAnsi="Courier New" w:cs="Courier New"/>
          <w:color w:val="C00000"/>
          <w:sz w:val="20"/>
          <w:szCs w:val="20"/>
        </w:rPr>
        <w:t>ns</w:t>
      </w:r>
      <w:proofErr w:type="gramEnd"/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urn:us:gov:doc:uspto:trademark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</w:t>
      </w:r>
    </w:p>
    <w:p w14:paraId="5D542446" w14:textId="77777777" w:rsidR="00B145D3" w:rsidRDefault="00B145D3" w:rsidP="00397F56">
      <w:pPr>
        <w:keepNext/>
        <w:keepLines/>
        <w:shd w:val="clear" w:color="auto" w:fill="FFFFFF"/>
        <w:rPr>
          <w:rFonts w:ascii="Courier New" w:hAnsi="Courier New" w:cs="Courier New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 xml:space="preserve">          </w:t>
      </w:r>
      <w:proofErr w:type="gramStart"/>
      <w:r w:rsidRPr="002E78F5">
        <w:rPr>
          <w:rFonts w:ascii="Courier New" w:hAnsi="Courier New" w:cs="Courier New"/>
          <w:color w:val="C00000"/>
          <w:sz w:val="20"/>
          <w:szCs w:val="20"/>
        </w:rPr>
        <w:t>ns-prefix</w:t>
      </w:r>
      <w:proofErr w:type="gramEnd"/>
      <w:r w:rsidRPr="00B145D3">
        <w:rPr>
          <w:rFonts w:ascii="Courier New" w:hAnsi="Courier New" w:cs="Courier New"/>
          <w:color w:val="222222"/>
          <w:sz w:val="20"/>
          <w:szCs w:val="20"/>
        </w:rPr>
        <w:t>="</w:t>
      </w:r>
      <w:proofErr w:type="spellStart"/>
      <w:r w:rsidRPr="00B145D3">
        <w:rPr>
          <w:rFonts w:ascii="Courier New" w:hAnsi="Courier New" w:cs="Courier New"/>
          <w:color w:val="222222"/>
          <w:sz w:val="20"/>
          <w:szCs w:val="20"/>
        </w:rPr>
        <w:t>ustmk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"/&gt;</w:t>
      </w:r>
    </w:p>
    <w:p w14:paraId="00006E1F" w14:textId="77777777" w:rsidR="00AD244A" w:rsidRPr="00B145D3" w:rsidRDefault="00AD244A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>
        <w:rPr>
          <w:rFonts w:ascii="Courier New" w:hAnsi="Courier New" w:cs="Courier New"/>
          <w:color w:val="222222"/>
          <w:sz w:val="20"/>
          <w:szCs w:val="20"/>
        </w:rPr>
        <w:t xml:space="preserve">  </w:t>
      </w:r>
      <w:r w:rsidRPr="002E78F5">
        <w:rPr>
          <w:rFonts w:ascii="Courier New" w:hAnsi="Courier New" w:cs="Courier New"/>
          <w:color w:val="00B050"/>
          <w:sz w:val="20"/>
          <w:szCs w:val="20"/>
        </w:rPr>
        <w:t>--&gt;</w:t>
      </w:r>
    </w:p>
    <w:p w14:paraId="2B8D42D3" w14:textId="77777777" w:rsidR="00B145D3" w:rsidRPr="00B145D3" w:rsidRDefault="00B145D3" w:rsidP="00397F56">
      <w:pPr>
        <w:keepNext/>
        <w:keepLines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  <w:r w:rsidRPr="00B145D3">
        <w:rPr>
          <w:rFonts w:ascii="Courier New" w:hAnsi="Courier New" w:cs="Courier New"/>
          <w:color w:val="222222"/>
          <w:sz w:val="20"/>
          <w:szCs w:val="20"/>
        </w:rPr>
        <w:t>&lt;/</w:t>
      </w:r>
      <w:proofErr w:type="spellStart"/>
      <w:r w:rsidRPr="002E78F5">
        <w:rPr>
          <w:rFonts w:ascii="Courier New" w:hAnsi="Courier New" w:cs="Courier New"/>
          <w:color w:val="7030A0"/>
          <w:sz w:val="20"/>
          <w:szCs w:val="20"/>
        </w:rPr>
        <w:t>ipo</w:t>
      </w:r>
      <w:proofErr w:type="spellEnd"/>
      <w:r w:rsidRPr="00B145D3">
        <w:rPr>
          <w:rFonts w:ascii="Courier New" w:hAnsi="Courier New" w:cs="Courier New"/>
          <w:color w:val="222222"/>
          <w:sz w:val="20"/>
          <w:szCs w:val="20"/>
        </w:rPr>
        <w:t>&gt;</w:t>
      </w:r>
    </w:p>
    <w:p w14:paraId="65496EE5" w14:textId="77777777" w:rsidR="00B145D3" w:rsidRPr="00B145D3" w:rsidRDefault="00B145D3" w:rsidP="00B145D3">
      <w:pPr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14:paraId="4D303170" w14:textId="77777777" w:rsidR="008F1671" w:rsidRDefault="00AD244A" w:rsidP="008F1671">
      <w:r>
        <w:t xml:space="preserve">The purpose of ipo.xml is to centralize IPO-specific namespace settings in one location apart from the </w:t>
      </w:r>
      <w:proofErr w:type="spellStart"/>
      <w:r>
        <w:t>Schematron</w:t>
      </w:r>
      <w:proofErr w:type="spellEnd"/>
      <w:r>
        <w:t xml:space="preserve"> source code, thereby keeping the </w:t>
      </w:r>
      <w:proofErr w:type="spellStart"/>
      <w:r>
        <w:t>Schematron</w:t>
      </w:r>
      <w:proofErr w:type="spellEnd"/>
      <w:r>
        <w:t xml:space="preserve"> source IPO-neutral.</w:t>
      </w:r>
    </w:p>
    <w:p w14:paraId="4CE58541" w14:textId="77777777" w:rsidR="0087200A" w:rsidRDefault="0087200A" w:rsidP="0087200A">
      <w:pPr>
        <w:pStyle w:val="Heading2"/>
      </w:pPr>
      <w:bookmarkStart w:id="94" w:name="_Toc426629957"/>
      <w:r>
        <w:t>Approved Exceptions Configuration</w:t>
      </w:r>
      <w:bookmarkEnd w:id="94"/>
    </w:p>
    <w:p w14:paraId="1C35FA36" w14:textId="4105E468" w:rsidR="0087200A" w:rsidRDefault="0087200A" w:rsidP="0087200A">
      <w:r>
        <w:t xml:space="preserve">This section describes </w:t>
      </w:r>
      <w:r w:rsidRPr="000C529B">
        <w:rPr>
          <w:i/>
        </w:rPr>
        <w:t>optional</w:t>
      </w:r>
      <w:r>
        <w:t xml:space="preserve"> settings for </w:t>
      </w:r>
      <w:r w:rsidR="006D5A60">
        <w:t xml:space="preserve">approving exceptions to normal </w:t>
      </w:r>
      <w:r w:rsidR="009B6F5E">
        <w:t>ST.96 rules</w:t>
      </w:r>
      <w:r w:rsidR="006D5A60">
        <w:t xml:space="preserve"> checking</w:t>
      </w:r>
      <w:r>
        <w:t xml:space="preserve">.  It is not required in order to use </w:t>
      </w:r>
      <w:r w:rsidR="00345406">
        <w:rPr>
          <w:rStyle w:val="inlinecode"/>
        </w:rPr>
        <w:t>ST96XSDValidator</w:t>
      </w:r>
      <w:r>
        <w:t>.</w:t>
      </w:r>
    </w:p>
    <w:p w14:paraId="5DCCBD29" w14:textId="77777777" w:rsidR="007C61BD" w:rsidRDefault="007C61BD" w:rsidP="0087200A"/>
    <w:p w14:paraId="1281BC0B" w14:textId="2EA50AEB" w:rsidR="007C61BD" w:rsidRDefault="00926DCA" w:rsidP="0087200A">
      <w:r>
        <w:t>Some</w:t>
      </w:r>
      <w:r w:rsidR="007C61BD">
        <w:t xml:space="preserve"> </w:t>
      </w:r>
      <w:r w:rsidR="009B6F5E">
        <w:t>rules</w:t>
      </w:r>
      <w:r w:rsidR="007C61BD">
        <w:t xml:space="preserve"> violation</w:t>
      </w:r>
      <w:r>
        <w:t>s</w:t>
      </w:r>
      <w:r w:rsidR="007C61BD">
        <w:t xml:space="preserve"> </w:t>
      </w:r>
      <w:proofErr w:type="gramStart"/>
      <w:r w:rsidR="007C61BD">
        <w:t xml:space="preserve">may </w:t>
      </w:r>
      <w:r>
        <w:t>be decided</w:t>
      </w:r>
      <w:proofErr w:type="gramEnd"/>
      <w:r>
        <w:t xml:space="preserve"> to </w:t>
      </w:r>
      <w:r w:rsidR="007C61BD">
        <w:t xml:space="preserve">be acceptable.  </w:t>
      </w:r>
      <w:r w:rsidR="00364825">
        <w:t>Rather than having acceptable violation</w:t>
      </w:r>
      <w:r>
        <w:t>s</w:t>
      </w:r>
      <w:r w:rsidR="00364825">
        <w:t xml:space="preserve"> </w:t>
      </w:r>
      <w:r>
        <w:t xml:space="preserve">forever appear on the summary report, it is possible to approve an exception to a ST.96 rule so that future runs of </w:t>
      </w:r>
      <w:r w:rsidR="00345406">
        <w:rPr>
          <w:rStyle w:val="inlinecode"/>
        </w:rPr>
        <w:t>ST96XSDValidator</w:t>
      </w:r>
      <w:r>
        <w:t xml:space="preserve"> will not report the violation. </w:t>
      </w:r>
    </w:p>
    <w:p w14:paraId="1617A5ED" w14:textId="77777777" w:rsidR="009B6F5E" w:rsidRDefault="009B6F5E" w:rsidP="0087200A"/>
    <w:p w14:paraId="244523DB" w14:textId="77777777" w:rsidR="0087200A" w:rsidRDefault="00715157" w:rsidP="008F1671">
      <w:r>
        <w:t xml:space="preserve">For example, </w:t>
      </w:r>
      <w:proofErr w:type="gramStart"/>
      <w:r>
        <w:t>consider</w:t>
      </w:r>
      <w:r w:rsidR="006254F9">
        <w:t xml:space="preserve">  SD</w:t>
      </w:r>
      <w:proofErr w:type="gramEnd"/>
      <w:r w:rsidR="006254F9">
        <w:t>-43:</w:t>
      </w:r>
    </w:p>
    <w:p w14:paraId="0B7D493A" w14:textId="77777777" w:rsidR="006254F9" w:rsidRDefault="006254F9" w:rsidP="008F1671"/>
    <w:p w14:paraId="606EE02E" w14:textId="77777777" w:rsidR="006254F9" w:rsidRDefault="006254F9" w:rsidP="006254F9">
      <w:pPr>
        <w:ind w:left="432"/>
      </w:pPr>
      <w:r w:rsidRPr="006254F9">
        <w:t>Schemas MUST declare elements and attributes for date and time values using W3C schema date and time data types.</w:t>
      </w:r>
    </w:p>
    <w:p w14:paraId="189B21B3" w14:textId="77777777" w:rsidR="006254F9" w:rsidRDefault="006254F9" w:rsidP="006254F9">
      <w:pPr>
        <w:ind w:left="432"/>
      </w:pPr>
    </w:p>
    <w:p w14:paraId="12689377" w14:textId="7FD00DAE" w:rsidR="006254F9" w:rsidRDefault="006254F9" w:rsidP="006254F9">
      <w:r>
        <w:t xml:space="preserve">A heuristic used by </w:t>
      </w:r>
      <w:r w:rsidR="00345406">
        <w:rPr>
          <w:rStyle w:val="inlinecode"/>
        </w:rPr>
        <w:t>ST96XSDValidator</w:t>
      </w:r>
      <w:r>
        <w:t xml:space="preserve"> to identify elements and attributes related to dates and times is to look for the string “date” or the string “time” in the name of the component.  After running </w:t>
      </w:r>
      <w:r w:rsidR="00345406">
        <w:rPr>
          <w:rStyle w:val="inlinecode"/>
        </w:rPr>
        <w:t>ST96XSDValidator</w:t>
      </w:r>
      <w:r>
        <w:t xml:space="preserve"> once, we found that this usually solid heuristic failed for the following XSDs:</w:t>
      </w:r>
    </w:p>
    <w:p w14:paraId="50EE01FD" w14:textId="77777777" w:rsidR="006254F9" w:rsidRDefault="006254F9" w:rsidP="006254F9"/>
    <w:p w14:paraId="55CF24DF" w14:textId="77777777" w:rsidR="006254F9" w:rsidRPr="006254F9" w:rsidRDefault="006254F9" w:rsidP="006254F9">
      <w:pPr>
        <w:ind w:left="720"/>
        <w:rPr>
          <w:rFonts w:ascii="Courier New" w:hAnsi="Courier New" w:cs="Courier New"/>
          <w:sz w:val="18"/>
          <w:szCs w:val="18"/>
        </w:rPr>
      </w:pPr>
      <w:r w:rsidRPr="006254F9">
        <w:rPr>
          <w:rFonts w:ascii="Courier New" w:hAnsi="Courier New" w:cs="Courier New"/>
          <w:sz w:val="18"/>
          <w:szCs w:val="18"/>
        </w:rPr>
        <w:t>Trademark/MarkMul</w:t>
      </w:r>
      <w:r w:rsidRPr="006254F9">
        <w:rPr>
          <w:rFonts w:ascii="Courier New" w:hAnsi="Courier New" w:cs="Courier New"/>
          <w:sz w:val="18"/>
          <w:szCs w:val="18"/>
          <w:highlight w:val="yellow"/>
        </w:rPr>
        <w:t>time</w:t>
      </w:r>
      <w:r w:rsidRPr="006254F9">
        <w:rPr>
          <w:rFonts w:ascii="Courier New" w:hAnsi="Courier New" w:cs="Courier New"/>
          <w:sz w:val="18"/>
          <w:szCs w:val="18"/>
        </w:rPr>
        <w:t>dia.xsd</w:t>
      </w:r>
    </w:p>
    <w:p w14:paraId="06C65050" w14:textId="77777777" w:rsidR="006254F9" w:rsidRPr="006254F9" w:rsidRDefault="006254F9" w:rsidP="006254F9">
      <w:pPr>
        <w:ind w:left="720"/>
        <w:rPr>
          <w:rFonts w:ascii="Courier New" w:hAnsi="Courier New" w:cs="Courier New"/>
          <w:sz w:val="18"/>
          <w:szCs w:val="18"/>
        </w:rPr>
      </w:pPr>
      <w:r w:rsidRPr="006254F9">
        <w:rPr>
          <w:rFonts w:ascii="Courier New" w:hAnsi="Courier New" w:cs="Courier New"/>
          <w:sz w:val="18"/>
          <w:szCs w:val="18"/>
        </w:rPr>
        <w:t>Trademark/MarkMul</w:t>
      </w:r>
      <w:r w:rsidRPr="006254F9">
        <w:rPr>
          <w:rFonts w:ascii="Courier New" w:hAnsi="Courier New" w:cs="Courier New"/>
          <w:sz w:val="18"/>
          <w:szCs w:val="18"/>
          <w:highlight w:val="yellow"/>
        </w:rPr>
        <w:t>time</w:t>
      </w:r>
      <w:r w:rsidRPr="006254F9">
        <w:rPr>
          <w:rFonts w:ascii="Courier New" w:hAnsi="Courier New" w:cs="Courier New"/>
          <w:sz w:val="18"/>
          <w:szCs w:val="18"/>
        </w:rPr>
        <w:t>diaBag.xsd</w:t>
      </w:r>
    </w:p>
    <w:p w14:paraId="0103C39D" w14:textId="77777777" w:rsidR="006254F9" w:rsidRPr="006254F9" w:rsidRDefault="006254F9" w:rsidP="006254F9">
      <w:pPr>
        <w:ind w:left="720"/>
        <w:rPr>
          <w:rFonts w:ascii="Courier New" w:hAnsi="Courier New" w:cs="Courier New"/>
          <w:sz w:val="18"/>
          <w:szCs w:val="18"/>
        </w:rPr>
      </w:pPr>
      <w:r w:rsidRPr="006254F9">
        <w:rPr>
          <w:rFonts w:ascii="Courier New" w:hAnsi="Courier New" w:cs="Courier New"/>
          <w:sz w:val="18"/>
          <w:szCs w:val="18"/>
        </w:rPr>
        <w:t>Trademark/MarkMul</w:t>
      </w:r>
      <w:r w:rsidRPr="006254F9">
        <w:rPr>
          <w:rFonts w:ascii="Courier New" w:hAnsi="Courier New" w:cs="Courier New"/>
          <w:sz w:val="18"/>
          <w:szCs w:val="18"/>
          <w:highlight w:val="yellow"/>
        </w:rPr>
        <w:t>time</w:t>
      </w:r>
      <w:r w:rsidRPr="006254F9">
        <w:rPr>
          <w:rFonts w:ascii="Courier New" w:hAnsi="Courier New" w:cs="Courier New"/>
          <w:sz w:val="18"/>
          <w:szCs w:val="18"/>
        </w:rPr>
        <w:t>diaFileFormatCategory.xsd</w:t>
      </w:r>
    </w:p>
    <w:p w14:paraId="08741A82" w14:textId="77777777" w:rsidR="006254F9" w:rsidRPr="006254F9" w:rsidRDefault="006254F9" w:rsidP="006254F9">
      <w:pPr>
        <w:ind w:left="720"/>
        <w:rPr>
          <w:rFonts w:ascii="Courier New" w:hAnsi="Courier New" w:cs="Courier New"/>
          <w:sz w:val="18"/>
          <w:szCs w:val="18"/>
        </w:rPr>
      </w:pPr>
      <w:r w:rsidRPr="006254F9">
        <w:rPr>
          <w:rFonts w:ascii="Courier New" w:hAnsi="Courier New" w:cs="Courier New"/>
          <w:sz w:val="18"/>
          <w:szCs w:val="18"/>
        </w:rPr>
        <w:t>Trademark/MarkMul</w:t>
      </w:r>
      <w:r w:rsidRPr="006254F9">
        <w:rPr>
          <w:rFonts w:ascii="Courier New" w:hAnsi="Courier New" w:cs="Courier New"/>
          <w:sz w:val="18"/>
          <w:szCs w:val="18"/>
          <w:highlight w:val="yellow"/>
        </w:rPr>
        <w:t>time</w:t>
      </w:r>
      <w:r w:rsidRPr="006254F9">
        <w:rPr>
          <w:rFonts w:ascii="Courier New" w:hAnsi="Courier New" w:cs="Courier New"/>
          <w:sz w:val="18"/>
          <w:szCs w:val="18"/>
        </w:rPr>
        <w:t>diaFileName.xsd</w:t>
      </w:r>
    </w:p>
    <w:p w14:paraId="692990BE" w14:textId="77777777" w:rsidR="006254F9" w:rsidRPr="006254F9" w:rsidRDefault="006254F9" w:rsidP="006254F9">
      <w:pPr>
        <w:rPr>
          <w:rFonts w:ascii="Courier New" w:hAnsi="Courier New" w:cs="Courier New"/>
          <w:sz w:val="18"/>
          <w:szCs w:val="18"/>
        </w:rPr>
      </w:pPr>
    </w:p>
    <w:p w14:paraId="7AA2B21B" w14:textId="77777777" w:rsidR="006254F9" w:rsidRDefault="006254F9" w:rsidP="006254F9">
      <w:r>
        <w:t xml:space="preserve">The occurrence of the “time” string in these components is a mere coincidence and not a sign that these components </w:t>
      </w:r>
      <w:r w:rsidR="00277FCE">
        <w:t>should be typed using the W3C schema time data type</w:t>
      </w:r>
      <w:r w:rsidR="00715157">
        <w:t xml:space="preserve"> per SD-43. </w:t>
      </w:r>
    </w:p>
    <w:p w14:paraId="4E97BFAD" w14:textId="77777777" w:rsidR="00715157" w:rsidRDefault="00715157" w:rsidP="006254F9"/>
    <w:p w14:paraId="2EA13214" w14:textId="6A75E2E0" w:rsidR="00715157" w:rsidRDefault="00715157" w:rsidP="00715157">
      <w:r>
        <w:lastRenderedPageBreak/>
        <w:t xml:space="preserve">To remove these XSDs from the violations list for SD-43, add an entry in the </w:t>
      </w:r>
      <w:r w:rsidRPr="00A7340B">
        <w:rPr>
          <w:rFonts w:ascii="Consolas" w:hAnsi="Consolas" w:cs="Consolas"/>
          <w:sz w:val="18"/>
          <w:szCs w:val="18"/>
        </w:rPr>
        <w:t>ApprovedExceptions.xml</w:t>
      </w:r>
      <w:r>
        <w:t xml:space="preserve"> file in the </w:t>
      </w:r>
      <w:r w:rsidR="00345406">
        <w:rPr>
          <w:rStyle w:val="inlinecode"/>
          <w:rFonts w:ascii="Courier New" w:hAnsi="Courier New" w:cs="Courier New"/>
          <w:szCs w:val="18"/>
        </w:rPr>
        <w:t>ST96XSDValidator</w:t>
      </w:r>
      <w:r w:rsidRPr="009B6F5E">
        <w:rPr>
          <w:rStyle w:val="inlinecode"/>
          <w:rFonts w:ascii="Courier New" w:hAnsi="Courier New" w:cs="Courier New"/>
          <w:szCs w:val="18"/>
        </w:rPr>
        <w:t>/dev</w:t>
      </w:r>
      <w:r w:rsidRPr="009B6F5E">
        <w:rPr>
          <w:rStyle w:val="inlinecode"/>
          <w:rFonts w:ascii="Times New Roman" w:hAnsi="Times New Roman"/>
          <w:sz w:val="24"/>
        </w:rPr>
        <w:t xml:space="preserve"> installation directory</w:t>
      </w:r>
      <w:r>
        <w:t xml:space="preserve"> as follows:</w:t>
      </w:r>
    </w:p>
    <w:p w14:paraId="790B081F" w14:textId="77777777" w:rsidR="00715157" w:rsidRDefault="00715157" w:rsidP="00715157"/>
    <w:p w14:paraId="37438BD1" w14:textId="77777777" w:rsidR="00715157" w:rsidRPr="00F1283B" w:rsidRDefault="00715157" w:rsidP="00715157">
      <w:pPr>
        <w:rPr>
          <w:rFonts w:ascii="Courier New" w:hAnsi="Courier New" w:cs="Courier New"/>
          <w:sz w:val="18"/>
          <w:szCs w:val="18"/>
        </w:rPr>
      </w:pP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&lt;</w:t>
      </w:r>
      <w:proofErr w:type="spellStart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ApprovedExceptions</w:t>
      </w:r>
      <w:proofErr w:type="spellEnd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&gt;</w:t>
      </w:r>
      <w:r w:rsidRPr="00F1283B">
        <w:rPr>
          <w:rFonts w:ascii="Courier New" w:eastAsia="Cambria" w:hAnsi="Courier New" w:cs="Courier New"/>
          <w:color w:val="000000"/>
          <w:sz w:val="18"/>
          <w:szCs w:val="18"/>
        </w:rPr>
        <w:br/>
        <w:t xml:space="preserve">    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&lt;</w:t>
      </w:r>
      <w:proofErr w:type="spellStart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ApprovedException</w:t>
      </w:r>
      <w:proofErr w:type="spellEnd"/>
      <w:r w:rsidRPr="00F1283B">
        <w:rPr>
          <w:rFonts w:ascii="Courier New" w:eastAsia="Cambria" w:hAnsi="Courier New" w:cs="Courier New"/>
          <w:color w:val="F5844C"/>
          <w:sz w:val="18"/>
          <w:szCs w:val="18"/>
        </w:rPr>
        <w:t xml:space="preserve"> </w:t>
      </w:r>
      <w:proofErr w:type="spellStart"/>
      <w:r w:rsidRPr="00F1283B">
        <w:rPr>
          <w:rFonts w:ascii="Courier New" w:eastAsia="Cambria" w:hAnsi="Courier New" w:cs="Courier New"/>
          <w:color w:val="F5844C"/>
          <w:sz w:val="18"/>
          <w:szCs w:val="18"/>
        </w:rPr>
        <w:t>ruleID</w:t>
      </w:r>
      <w:proofErr w:type="spellEnd"/>
      <w:r w:rsidRPr="00F1283B">
        <w:rPr>
          <w:rFonts w:ascii="Courier New" w:eastAsia="Cambria" w:hAnsi="Courier New" w:cs="Courier New"/>
          <w:color w:val="FF8040"/>
          <w:sz w:val="18"/>
          <w:szCs w:val="18"/>
        </w:rPr>
        <w:t>=</w:t>
      </w:r>
      <w:r w:rsidRPr="00F1283B">
        <w:rPr>
          <w:rFonts w:ascii="Courier New" w:eastAsia="Cambria" w:hAnsi="Courier New" w:cs="Courier New"/>
          <w:color w:val="993300"/>
          <w:sz w:val="18"/>
          <w:szCs w:val="18"/>
        </w:rPr>
        <w:t>"SD-43"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&gt;</w:t>
      </w:r>
      <w:r w:rsidRPr="00F1283B">
        <w:rPr>
          <w:rFonts w:ascii="Courier New" w:eastAsia="Cambria" w:hAnsi="Courier New" w:cs="Courier New"/>
          <w:color w:val="000000"/>
          <w:sz w:val="18"/>
          <w:szCs w:val="18"/>
        </w:rPr>
        <w:br/>
        <w:t xml:space="preserve">        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&lt;</w:t>
      </w:r>
      <w:proofErr w:type="spellStart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xsd</w:t>
      </w:r>
      <w:proofErr w:type="spellEnd"/>
      <w:r w:rsidRPr="00F1283B">
        <w:rPr>
          <w:rFonts w:ascii="Courier New" w:eastAsia="Cambria" w:hAnsi="Courier New" w:cs="Courier New"/>
          <w:color w:val="F5844C"/>
          <w:sz w:val="18"/>
          <w:szCs w:val="18"/>
        </w:rPr>
        <w:t xml:space="preserve"> subdir</w:t>
      </w:r>
      <w:r w:rsidRPr="00F1283B">
        <w:rPr>
          <w:rFonts w:ascii="Courier New" w:eastAsia="Cambria" w:hAnsi="Courier New" w:cs="Courier New"/>
          <w:color w:val="FF8040"/>
          <w:sz w:val="18"/>
          <w:szCs w:val="18"/>
        </w:rPr>
        <w:t>=</w:t>
      </w:r>
      <w:r w:rsidRPr="00F1283B">
        <w:rPr>
          <w:rFonts w:ascii="Courier New" w:eastAsia="Cambria" w:hAnsi="Courier New" w:cs="Courier New"/>
          <w:color w:val="993300"/>
          <w:sz w:val="18"/>
          <w:szCs w:val="18"/>
        </w:rPr>
        <w:t>"Trademark"</w:t>
      </w:r>
      <w:r w:rsidRPr="00F1283B">
        <w:rPr>
          <w:rFonts w:ascii="Courier New" w:eastAsia="Cambria" w:hAnsi="Courier New" w:cs="Courier New"/>
          <w:color w:val="F5844C"/>
          <w:sz w:val="18"/>
          <w:szCs w:val="18"/>
        </w:rPr>
        <w:t xml:space="preserve"> file</w:t>
      </w:r>
      <w:r w:rsidRPr="00F1283B">
        <w:rPr>
          <w:rFonts w:ascii="Courier New" w:eastAsia="Cambria" w:hAnsi="Courier New" w:cs="Courier New"/>
          <w:color w:val="FF8040"/>
          <w:sz w:val="18"/>
          <w:szCs w:val="18"/>
        </w:rPr>
        <w:t>=</w:t>
      </w:r>
      <w:r w:rsidRPr="00F1283B">
        <w:rPr>
          <w:rFonts w:ascii="Courier New" w:eastAsia="Cambria" w:hAnsi="Courier New" w:cs="Courier New"/>
          <w:color w:val="993300"/>
          <w:sz w:val="18"/>
          <w:szCs w:val="18"/>
        </w:rPr>
        <w:t>"MarkMultimedia.xsd"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/&gt;</w:t>
      </w:r>
      <w:r w:rsidRPr="00F1283B">
        <w:rPr>
          <w:rFonts w:ascii="Courier New" w:eastAsia="Cambria" w:hAnsi="Courier New" w:cs="Courier New"/>
          <w:color w:val="000000"/>
          <w:sz w:val="18"/>
          <w:szCs w:val="18"/>
        </w:rPr>
        <w:br/>
        <w:t xml:space="preserve">        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&lt;</w:t>
      </w:r>
      <w:proofErr w:type="spellStart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xsd</w:t>
      </w:r>
      <w:proofErr w:type="spellEnd"/>
      <w:r w:rsidRPr="00F1283B">
        <w:rPr>
          <w:rFonts w:ascii="Courier New" w:eastAsia="Cambria" w:hAnsi="Courier New" w:cs="Courier New"/>
          <w:color w:val="F5844C"/>
          <w:sz w:val="18"/>
          <w:szCs w:val="18"/>
        </w:rPr>
        <w:t xml:space="preserve"> subdir</w:t>
      </w:r>
      <w:r w:rsidRPr="00F1283B">
        <w:rPr>
          <w:rFonts w:ascii="Courier New" w:eastAsia="Cambria" w:hAnsi="Courier New" w:cs="Courier New"/>
          <w:color w:val="FF8040"/>
          <w:sz w:val="18"/>
          <w:szCs w:val="18"/>
        </w:rPr>
        <w:t>=</w:t>
      </w:r>
      <w:r w:rsidRPr="00F1283B">
        <w:rPr>
          <w:rFonts w:ascii="Courier New" w:eastAsia="Cambria" w:hAnsi="Courier New" w:cs="Courier New"/>
          <w:color w:val="993300"/>
          <w:sz w:val="18"/>
          <w:szCs w:val="18"/>
        </w:rPr>
        <w:t>"Trademark"</w:t>
      </w:r>
      <w:r w:rsidRPr="00F1283B">
        <w:rPr>
          <w:rFonts w:ascii="Courier New" w:eastAsia="Cambria" w:hAnsi="Courier New" w:cs="Courier New"/>
          <w:color w:val="F5844C"/>
          <w:sz w:val="18"/>
          <w:szCs w:val="18"/>
        </w:rPr>
        <w:t xml:space="preserve"> file</w:t>
      </w:r>
      <w:r w:rsidRPr="00F1283B">
        <w:rPr>
          <w:rFonts w:ascii="Courier New" w:eastAsia="Cambria" w:hAnsi="Courier New" w:cs="Courier New"/>
          <w:color w:val="FF8040"/>
          <w:sz w:val="18"/>
          <w:szCs w:val="18"/>
        </w:rPr>
        <w:t>=</w:t>
      </w:r>
      <w:r w:rsidRPr="00F1283B">
        <w:rPr>
          <w:rFonts w:ascii="Courier New" w:eastAsia="Cambria" w:hAnsi="Courier New" w:cs="Courier New"/>
          <w:color w:val="993300"/>
          <w:sz w:val="18"/>
          <w:szCs w:val="18"/>
        </w:rPr>
        <w:t>"MarkMultimediaBag.xsd"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/&gt;</w:t>
      </w:r>
      <w:r w:rsidRPr="00F1283B">
        <w:rPr>
          <w:rFonts w:ascii="Courier New" w:eastAsia="Cambria" w:hAnsi="Courier New" w:cs="Courier New"/>
          <w:color w:val="000000"/>
          <w:sz w:val="18"/>
          <w:szCs w:val="18"/>
        </w:rPr>
        <w:br/>
        <w:t xml:space="preserve">        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&lt;</w:t>
      </w:r>
      <w:proofErr w:type="spellStart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xsd</w:t>
      </w:r>
      <w:proofErr w:type="spellEnd"/>
      <w:r w:rsidRPr="00F1283B">
        <w:rPr>
          <w:rFonts w:ascii="Courier New" w:eastAsia="Cambria" w:hAnsi="Courier New" w:cs="Courier New"/>
          <w:color w:val="F5844C"/>
          <w:sz w:val="18"/>
          <w:szCs w:val="18"/>
        </w:rPr>
        <w:t xml:space="preserve"> subdir</w:t>
      </w:r>
      <w:r w:rsidRPr="00F1283B">
        <w:rPr>
          <w:rFonts w:ascii="Courier New" w:eastAsia="Cambria" w:hAnsi="Courier New" w:cs="Courier New"/>
          <w:color w:val="FF8040"/>
          <w:sz w:val="18"/>
          <w:szCs w:val="18"/>
        </w:rPr>
        <w:t>=</w:t>
      </w:r>
      <w:r w:rsidRPr="00F1283B">
        <w:rPr>
          <w:rFonts w:ascii="Courier New" w:eastAsia="Cambria" w:hAnsi="Courier New" w:cs="Courier New"/>
          <w:color w:val="993300"/>
          <w:sz w:val="18"/>
          <w:szCs w:val="18"/>
        </w:rPr>
        <w:t>"Trademark"</w:t>
      </w:r>
      <w:r w:rsidRPr="00F1283B">
        <w:rPr>
          <w:rFonts w:ascii="Courier New" w:eastAsia="Cambria" w:hAnsi="Courier New" w:cs="Courier New"/>
          <w:color w:val="F5844C"/>
          <w:sz w:val="18"/>
          <w:szCs w:val="18"/>
        </w:rPr>
        <w:t xml:space="preserve"> file</w:t>
      </w:r>
      <w:r w:rsidRPr="00F1283B">
        <w:rPr>
          <w:rFonts w:ascii="Courier New" w:eastAsia="Cambria" w:hAnsi="Courier New" w:cs="Courier New"/>
          <w:color w:val="FF8040"/>
          <w:sz w:val="18"/>
          <w:szCs w:val="18"/>
        </w:rPr>
        <w:t>=</w:t>
      </w:r>
      <w:r w:rsidRPr="00F1283B">
        <w:rPr>
          <w:rFonts w:ascii="Courier New" w:eastAsia="Cambria" w:hAnsi="Courier New" w:cs="Courier New"/>
          <w:color w:val="993300"/>
          <w:sz w:val="18"/>
          <w:szCs w:val="18"/>
        </w:rPr>
        <w:t>"MarkMultimediaFileFormatCategory.xsd"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/&gt;</w:t>
      </w:r>
      <w:r w:rsidRPr="00F1283B">
        <w:rPr>
          <w:rFonts w:ascii="Courier New" w:eastAsia="Cambria" w:hAnsi="Courier New" w:cs="Courier New"/>
          <w:color w:val="000000"/>
          <w:sz w:val="18"/>
          <w:szCs w:val="18"/>
        </w:rPr>
        <w:br/>
        <w:t xml:space="preserve">        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&lt;</w:t>
      </w:r>
      <w:proofErr w:type="spellStart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xsd</w:t>
      </w:r>
      <w:proofErr w:type="spellEnd"/>
      <w:r w:rsidRPr="00F1283B">
        <w:rPr>
          <w:rFonts w:ascii="Courier New" w:eastAsia="Cambria" w:hAnsi="Courier New" w:cs="Courier New"/>
          <w:color w:val="F5844C"/>
          <w:sz w:val="18"/>
          <w:szCs w:val="18"/>
        </w:rPr>
        <w:t xml:space="preserve"> subdir</w:t>
      </w:r>
      <w:r w:rsidRPr="00F1283B">
        <w:rPr>
          <w:rFonts w:ascii="Courier New" w:eastAsia="Cambria" w:hAnsi="Courier New" w:cs="Courier New"/>
          <w:color w:val="FF8040"/>
          <w:sz w:val="18"/>
          <w:szCs w:val="18"/>
        </w:rPr>
        <w:t>=</w:t>
      </w:r>
      <w:r w:rsidRPr="00F1283B">
        <w:rPr>
          <w:rFonts w:ascii="Courier New" w:eastAsia="Cambria" w:hAnsi="Courier New" w:cs="Courier New"/>
          <w:color w:val="993300"/>
          <w:sz w:val="18"/>
          <w:szCs w:val="18"/>
        </w:rPr>
        <w:t>"Trademark"</w:t>
      </w:r>
      <w:r w:rsidRPr="00F1283B">
        <w:rPr>
          <w:rFonts w:ascii="Courier New" w:eastAsia="Cambria" w:hAnsi="Courier New" w:cs="Courier New"/>
          <w:color w:val="F5844C"/>
          <w:sz w:val="18"/>
          <w:szCs w:val="18"/>
        </w:rPr>
        <w:t xml:space="preserve"> file</w:t>
      </w:r>
      <w:r w:rsidRPr="00F1283B">
        <w:rPr>
          <w:rFonts w:ascii="Courier New" w:eastAsia="Cambria" w:hAnsi="Courier New" w:cs="Courier New"/>
          <w:color w:val="FF8040"/>
          <w:sz w:val="18"/>
          <w:szCs w:val="18"/>
        </w:rPr>
        <w:t>=</w:t>
      </w:r>
      <w:r w:rsidRPr="00F1283B">
        <w:rPr>
          <w:rFonts w:ascii="Courier New" w:eastAsia="Cambria" w:hAnsi="Courier New" w:cs="Courier New"/>
          <w:color w:val="993300"/>
          <w:sz w:val="18"/>
          <w:szCs w:val="18"/>
        </w:rPr>
        <w:t>"MarkMultimediaFileName.xsd"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/&gt;</w:t>
      </w:r>
      <w:r w:rsidRPr="00F1283B">
        <w:rPr>
          <w:rFonts w:ascii="Courier New" w:eastAsia="Cambria" w:hAnsi="Courier New" w:cs="Courier New"/>
          <w:color w:val="000000"/>
          <w:sz w:val="18"/>
          <w:szCs w:val="18"/>
        </w:rPr>
        <w:br/>
        <w:t xml:space="preserve">    </w:t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&lt;/</w:t>
      </w:r>
      <w:proofErr w:type="spellStart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ApprovedException</w:t>
      </w:r>
      <w:proofErr w:type="spellEnd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&gt;</w:t>
      </w:r>
      <w:r w:rsidRPr="00F1283B">
        <w:rPr>
          <w:rFonts w:ascii="Courier New" w:eastAsia="Cambria" w:hAnsi="Courier New" w:cs="Courier New"/>
          <w:color w:val="000000"/>
          <w:sz w:val="18"/>
          <w:szCs w:val="18"/>
        </w:rPr>
        <w:br/>
      </w:r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&lt;/</w:t>
      </w:r>
      <w:proofErr w:type="spellStart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ApprovedExceptions</w:t>
      </w:r>
      <w:proofErr w:type="spellEnd"/>
      <w:r w:rsidRPr="00F1283B">
        <w:rPr>
          <w:rFonts w:ascii="Courier New" w:eastAsia="Cambria" w:hAnsi="Courier New" w:cs="Courier New"/>
          <w:color w:val="000096"/>
          <w:sz w:val="18"/>
          <w:szCs w:val="18"/>
        </w:rPr>
        <w:t>&gt;</w:t>
      </w:r>
    </w:p>
    <w:p w14:paraId="3557A2D3" w14:textId="77777777" w:rsidR="00715157" w:rsidRDefault="00715157" w:rsidP="006254F9"/>
    <w:p w14:paraId="7E0E4094" w14:textId="1EEB363C" w:rsidR="00715157" w:rsidRDefault="00715157" w:rsidP="006254F9">
      <w:r>
        <w:t xml:space="preserve">This entry says to </w:t>
      </w:r>
      <w:r w:rsidR="00345406">
        <w:rPr>
          <w:rStyle w:val="inlinecode"/>
        </w:rPr>
        <w:t>ST96XSDValidator</w:t>
      </w:r>
      <w:r>
        <w:t xml:space="preserve"> to suppress violation reports of SD-43 for the listed XSDs. </w:t>
      </w:r>
    </w:p>
    <w:p w14:paraId="03D07C5C" w14:textId="77777777" w:rsidR="001E1C27" w:rsidRDefault="001E1C27" w:rsidP="006254F9"/>
    <w:p w14:paraId="703F7C02" w14:textId="77777777" w:rsidR="001E1C27" w:rsidRPr="006254F9" w:rsidRDefault="001E1C27" w:rsidP="006254F9">
      <w:r>
        <w:t xml:space="preserve">If </w:t>
      </w:r>
      <w:proofErr w:type="spellStart"/>
      <w:r w:rsidR="00CC4CCB">
        <w:rPr>
          <w:rFonts w:ascii="Consolas" w:hAnsi="Consolas" w:cs="Consolas"/>
          <w:sz w:val="18"/>
          <w:szCs w:val="18"/>
        </w:rPr>
        <w:t>xsd</w:t>
      </w:r>
      <w:proofErr w:type="spellEnd"/>
      <w:r w:rsidR="00CC4CCB">
        <w:rPr>
          <w:rFonts w:ascii="Consolas" w:hAnsi="Consolas" w:cs="Consolas"/>
          <w:sz w:val="18"/>
          <w:szCs w:val="18"/>
        </w:rPr>
        <w:t>/@</w:t>
      </w:r>
      <w:r w:rsidRPr="00CC4CCB">
        <w:rPr>
          <w:rFonts w:ascii="Consolas" w:hAnsi="Consolas" w:cs="Consolas"/>
          <w:sz w:val="18"/>
          <w:szCs w:val="18"/>
        </w:rPr>
        <w:t>subdir</w:t>
      </w:r>
      <w:r w:rsidR="00CC4CCB">
        <w:t xml:space="preserve"> is omitted, an XSD named </w:t>
      </w:r>
      <w:proofErr w:type="spellStart"/>
      <w:r w:rsidR="00CC4CCB" w:rsidRPr="00CC4CCB">
        <w:rPr>
          <w:rFonts w:ascii="Consolas" w:hAnsi="Consolas" w:cs="Consolas"/>
          <w:sz w:val="18"/>
          <w:szCs w:val="18"/>
        </w:rPr>
        <w:t>xsd</w:t>
      </w:r>
      <w:proofErr w:type="spellEnd"/>
      <w:r w:rsidR="00CC4CCB" w:rsidRPr="00CC4CCB">
        <w:rPr>
          <w:rFonts w:ascii="Consolas" w:hAnsi="Consolas" w:cs="Consolas"/>
          <w:sz w:val="18"/>
          <w:szCs w:val="18"/>
        </w:rPr>
        <w:t>/@file</w:t>
      </w:r>
      <w:r w:rsidR="00CC4CCB">
        <w:t xml:space="preserve"> found in any subdir will be considered </w:t>
      </w:r>
      <w:proofErr w:type="gramStart"/>
      <w:r w:rsidR="00CC4CCB">
        <w:t>to be an</w:t>
      </w:r>
      <w:proofErr w:type="gramEnd"/>
      <w:r w:rsidR="00CC4CCB">
        <w:t xml:space="preserve"> approved exception.</w:t>
      </w:r>
    </w:p>
    <w:p w14:paraId="4E854778" w14:textId="661F902E" w:rsidR="00AB18C9" w:rsidRPr="007D12EF" w:rsidRDefault="00AB18C9" w:rsidP="00AB18C9">
      <w:pPr>
        <w:pStyle w:val="Heading1"/>
      </w:pPr>
      <w:bookmarkStart w:id="95" w:name="_Ref410500574"/>
      <w:bookmarkStart w:id="96" w:name="_Ref410500603"/>
      <w:bookmarkStart w:id="97" w:name="_Toc426629958"/>
      <w:r>
        <w:t xml:space="preserve">Running </w:t>
      </w:r>
      <w:r w:rsidR="00345406">
        <w:t>ST96XSDValidator</w:t>
      </w:r>
      <w:bookmarkEnd w:id="95"/>
      <w:bookmarkEnd w:id="96"/>
      <w:bookmarkEnd w:id="97"/>
    </w:p>
    <w:p w14:paraId="6A13B26A" w14:textId="77777777" w:rsidR="00E101FB" w:rsidRDefault="00EA305D" w:rsidP="00E101FB">
      <w:pPr>
        <w:pStyle w:val="Heading2"/>
      </w:pPr>
      <w:bookmarkStart w:id="98" w:name="_Toc426629959"/>
      <w:r>
        <w:t>From the command line</w:t>
      </w:r>
      <w:bookmarkEnd w:id="98"/>
    </w:p>
    <w:p w14:paraId="10B074F6" w14:textId="4E9C663C" w:rsidR="00EF4E5F" w:rsidRDefault="00EF4E5F" w:rsidP="00EF4E5F">
      <w:r>
        <w:t xml:space="preserve">The preferred way to run </w:t>
      </w:r>
      <w:r w:rsidR="00345406">
        <w:rPr>
          <w:rStyle w:val="inlinecode"/>
        </w:rPr>
        <w:t>ST96XSDValidator</w:t>
      </w:r>
      <w:r>
        <w:t xml:space="preserve"> is </w:t>
      </w:r>
      <w:r w:rsidR="00EA305D">
        <w:t>from the command line because it</w:t>
      </w:r>
    </w:p>
    <w:p w14:paraId="5C83BCC9" w14:textId="77777777" w:rsidR="0057156F" w:rsidRDefault="00E07DDA" w:rsidP="00632C9E">
      <w:proofErr w:type="gramStart"/>
      <w:r>
        <w:t>p</w:t>
      </w:r>
      <w:r w:rsidR="00EF4E5F">
        <w:t>roduces</w:t>
      </w:r>
      <w:proofErr w:type="gramEnd"/>
      <w:r w:rsidR="00EF4E5F">
        <w:t xml:space="preserve"> the highest quality output reports</w:t>
      </w:r>
      <w:r w:rsidR="00EA305D">
        <w:t xml:space="preserve"> and </w:t>
      </w:r>
      <w:r>
        <w:t>c</w:t>
      </w:r>
      <w:r w:rsidR="00CC0EFE">
        <w:t>an test</w:t>
      </w:r>
      <w:r w:rsidR="00032510">
        <w:t xml:space="preserve"> validation via a unit test suite of over</w:t>
      </w:r>
      <w:r w:rsidR="00EF4E5F">
        <w:t xml:space="preserve"> </w:t>
      </w:r>
      <w:r w:rsidR="001A3F3C">
        <w:t>3</w:t>
      </w:r>
      <w:r w:rsidR="00032510">
        <w:t>5</w:t>
      </w:r>
      <w:r w:rsidR="001A3F3C">
        <w:t xml:space="preserve">0 </w:t>
      </w:r>
      <w:r w:rsidR="00032510">
        <w:t xml:space="preserve">automated </w:t>
      </w:r>
      <w:r>
        <w:t>assertions</w:t>
      </w:r>
      <w:r w:rsidR="00EA305D">
        <w:t>.</w:t>
      </w:r>
    </w:p>
    <w:p w14:paraId="44EE466F" w14:textId="77777777" w:rsidR="00E807A7" w:rsidRDefault="00133531" w:rsidP="00E807A7">
      <w:pPr>
        <w:pStyle w:val="Heading3"/>
      </w:pPr>
      <w:bookmarkStart w:id="99" w:name="_Ref391909929"/>
      <w:bookmarkStart w:id="100" w:name="_Ref391909933"/>
      <w:bookmarkStart w:id="101" w:name="_Toc426629960"/>
      <w:r>
        <w:t xml:space="preserve">Checking Schema(s) in a </w:t>
      </w:r>
      <w:r w:rsidR="001D6B3B">
        <w:t>Directory</w:t>
      </w:r>
      <w:bookmarkEnd w:id="99"/>
      <w:bookmarkEnd w:id="100"/>
      <w:bookmarkEnd w:id="101"/>
    </w:p>
    <w:p w14:paraId="0410DAE2" w14:textId="77777777" w:rsidR="00E807A7" w:rsidRDefault="00E807A7" w:rsidP="00E807A7"/>
    <w:p w14:paraId="15A9B951" w14:textId="7B3DA2B1" w:rsidR="007F2F10" w:rsidRDefault="00E807A7" w:rsidP="007F2F10">
      <w:r>
        <w:t xml:space="preserve">To </w:t>
      </w:r>
      <w:r w:rsidR="001D6B3B">
        <w:t xml:space="preserve">check an entire directory of XSDs (and the </w:t>
      </w:r>
      <w:r w:rsidR="002164A7">
        <w:t xml:space="preserve">XSDs in the </w:t>
      </w:r>
      <w:r w:rsidR="001D6B3B">
        <w:t>subdirectories within, recursively)</w:t>
      </w:r>
      <w:proofErr w:type="gramStart"/>
      <w:r>
        <w:t>,</w:t>
      </w:r>
      <w:proofErr w:type="gramEnd"/>
      <w:r>
        <w:t xml:space="preserve"> </w:t>
      </w:r>
      <w:r w:rsidR="007F2F10">
        <w:t xml:space="preserve">type the following command from the </w:t>
      </w:r>
      <w:r w:rsidR="00345406">
        <w:rPr>
          <w:rStyle w:val="inlinecode"/>
        </w:rPr>
        <w:t>ST96XSDValidator</w:t>
      </w:r>
      <w:r w:rsidR="007F2F10">
        <w:rPr>
          <w:rStyle w:val="inlinecode"/>
        </w:rPr>
        <w:t>/dev</w:t>
      </w:r>
      <w:r w:rsidR="007F2F10">
        <w:t xml:space="preserve"> installation directory:</w:t>
      </w:r>
    </w:p>
    <w:p w14:paraId="2B370828" w14:textId="77777777" w:rsidR="007F2F10" w:rsidRDefault="007F2F10" w:rsidP="007F2F10"/>
    <w:p w14:paraId="7940B50E" w14:textId="77777777" w:rsidR="00585D32" w:rsidRPr="00C13A99" w:rsidRDefault="00585D32" w:rsidP="007F2F10">
      <w:pPr>
        <w:rPr>
          <w:sz w:val="20"/>
          <w:szCs w:val="20"/>
        </w:rPr>
      </w:pPr>
      <w:proofErr w:type="gramStart"/>
      <w:r w:rsidRPr="00C13A99">
        <w:rPr>
          <w:sz w:val="20"/>
          <w:szCs w:val="20"/>
        </w:rPr>
        <w:t>[Windows:]</w:t>
      </w:r>
      <w:proofErr w:type="gramEnd"/>
    </w:p>
    <w:p w14:paraId="426EC1B6" w14:textId="68F540FA" w:rsidR="00021640" w:rsidRPr="00AC75DA" w:rsidRDefault="00160B06" w:rsidP="00021640">
      <w:pPr>
        <w:rPr>
          <w:rStyle w:val="inlinecode"/>
          <w:b/>
          <w:i/>
          <w:sz w:val="22"/>
          <w:szCs w:val="22"/>
        </w:rPr>
      </w:pPr>
      <w:r>
        <w:rPr>
          <w:rStyle w:val="inlinecode"/>
          <w:sz w:val="22"/>
          <w:szCs w:val="22"/>
        </w:rPr>
        <w:t xml:space="preserve">  ST96XSDV</w:t>
      </w:r>
      <w:r w:rsidR="00983B0C">
        <w:rPr>
          <w:rStyle w:val="inlinecode"/>
          <w:sz w:val="22"/>
          <w:szCs w:val="22"/>
        </w:rPr>
        <w:t>alidator</w:t>
      </w:r>
      <w:r w:rsidR="00021640" w:rsidRPr="00AC75DA">
        <w:rPr>
          <w:rStyle w:val="inlinecode"/>
          <w:sz w:val="22"/>
          <w:szCs w:val="22"/>
        </w:rPr>
        <w:t xml:space="preserve"> </w:t>
      </w:r>
      <w:r w:rsidR="007611B4" w:rsidRPr="00AC75DA">
        <w:rPr>
          <w:rStyle w:val="inlinecode"/>
          <w:sz w:val="22"/>
          <w:szCs w:val="22"/>
        </w:rPr>
        <w:t>"</w:t>
      </w:r>
      <w:proofErr w:type="spellStart"/>
      <w:r w:rsidR="00021640" w:rsidRPr="00AC75DA">
        <w:rPr>
          <w:rStyle w:val="inlinecode"/>
          <w:b/>
          <w:i/>
          <w:sz w:val="22"/>
          <w:szCs w:val="22"/>
        </w:rPr>
        <w:t>path_to_input_dir</w:t>
      </w:r>
      <w:proofErr w:type="spellEnd"/>
      <w:r w:rsidR="007611B4" w:rsidRPr="00AC75DA">
        <w:rPr>
          <w:rStyle w:val="inlinecode"/>
          <w:sz w:val="22"/>
          <w:szCs w:val="22"/>
        </w:rPr>
        <w:t>"</w:t>
      </w:r>
    </w:p>
    <w:p w14:paraId="2E0A450D" w14:textId="77777777" w:rsidR="00E05595" w:rsidRPr="007611B4" w:rsidRDefault="00E05595" w:rsidP="00585D32">
      <w:pPr>
        <w:rPr>
          <w:rStyle w:val="inlinecode"/>
          <w:b/>
          <w:sz w:val="24"/>
        </w:rPr>
      </w:pPr>
    </w:p>
    <w:p w14:paraId="5B07C6B5" w14:textId="77777777" w:rsidR="00585D32" w:rsidRPr="00C13A99" w:rsidRDefault="00585D32" w:rsidP="00585D32">
      <w:pPr>
        <w:rPr>
          <w:rStyle w:val="inlinecode"/>
          <w:sz w:val="20"/>
          <w:szCs w:val="20"/>
        </w:rPr>
      </w:pPr>
      <w:r w:rsidRPr="00C13A99">
        <w:rPr>
          <w:rStyle w:val="inlinecode"/>
          <w:sz w:val="20"/>
          <w:szCs w:val="20"/>
        </w:rPr>
        <w:t>[Mac OS or Linux:]</w:t>
      </w:r>
    </w:p>
    <w:p w14:paraId="545EF66E" w14:textId="7615C5E4" w:rsidR="00585D32" w:rsidRPr="00AC75DA" w:rsidRDefault="00585D32" w:rsidP="00585D32">
      <w:pPr>
        <w:rPr>
          <w:rStyle w:val="inlinecode"/>
          <w:sz w:val="22"/>
          <w:szCs w:val="22"/>
        </w:rPr>
      </w:pPr>
      <w:r w:rsidRPr="00AC75DA">
        <w:rPr>
          <w:rStyle w:val="inlinecode"/>
          <w:sz w:val="22"/>
          <w:szCs w:val="22"/>
        </w:rPr>
        <w:t xml:space="preserve">  </w:t>
      </w:r>
      <w:r w:rsidR="00E05595" w:rsidRPr="00AC75DA">
        <w:rPr>
          <w:rStyle w:val="inlinecode"/>
          <w:sz w:val="22"/>
          <w:szCs w:val="22"/>
        </w:rPr>
        <w:t>./</w:t>
      </w:r>
      <w:r w:rsidR="00160B06">
        <w:rPr>
          <w:rStyle w:val="inlinecode"/>
          <w:sz w:val="22"/>
          <w:szCs w:val="22"/>
        </w:rPr>
        <w:t>ST96XSDV</w:t>
      </w:r>
      <w:r w:rsidR="00983B0C">
        <w:rPr>
          <w:rStyle w:val="inlinecode"/>
          <w:sz w:val="22"/>
          <w:szCs w:val="22"/>
        </w:rPr>
        <w:t>alidator</w:t>
      </w:r>
      <w:r w:rsidRPr="00AC75DA">
        <w:rPr>
          <w:rStyle w:val="inlinecode"/>
          <w:sz w:val="22"/>
          <w:szCs w:val="22"/>
        </w:rPr>
        <w:t xml:space="preserve">.sh </w:t>
      </w:r>
      <w:r w:rsidR="007611B4" w:rsidRPr="00AC75DA">
        <w:rPr>
          <w:rStyle w:val="inlinecode"/>
          <w:sz w:val="22"/>
          <w:szCs w:val="22"/>
        </w:rPr>
        <w:t>"</w:t>
      </w:r>
      <w:proofErr w:type="spellStart"/>
      <w:r w:rsidRPr="00AC75DA">
        <w:rPr>
          <w:rStyle w:val="inlinecode"/>
          <w:b/>
          <w:i/>
          <w:sz w:val="22"/>
          <w:szCs w:val="22"/>
        </w:rPr>
        <w:t>path_to_input_dir</w:t>
      </w:r>
      <w:proofErr w:type="spellEnd"/>
      <w:r w:rsidR="007611B4" w:rsidRPr="00AC75DA">
        <w:rPr>
          <w:rStyle w:val="inlinecode"/>
          <w:sz w:val="22"/>
          <w:szCs w:val="22"/>
        </w:rPr>
        <w:t>"</w:t>
      </w:r>
    </w:p>
    <w:p w14:paraId="5A20AA48" w14:textId="77777777" w:rsidR="007F2F10" w:rsidRDefault="007F2F10" w:rsidP="00E807A7"/>
    <w:p w14:paraId="32318192" w14:textId="450220F1" w:rsidR="00021640" w:rsidRDefault="00021640" w:rsidP="00E807A7">
      <w:r>
        <w:t xml:space="preserve">For example, if the </w:t>
      </w:r>
      <w:r w:rsidR="007611B4">
        <w:t>path to the input directory containing</w:t>
      </w:r>
      <w:r>
        <w:t xml:space="preserve"> the XSDs to check is </w:t>
      </w:r>
      <w:r w:rsidR="00FC2F81" w:rsidRPr="00FC2F81">
        <w:rPr>
          <w:rStyle w:val="inlinecode"/>
        </w:rPr>
        <w:t>C:\Users\John\ST96XMLSchema_V2_1</w:t>
      </w:r>
      <w:r w:rsidR="007611B4">
        <w:rPr>
          <w:rStyle w:val="inlinecode"/>
        </w:rPr>
        <w:t xml:space="preserve">, </w:t>
      </w:r>
      <w:r w:rsidR="00037A7D">
        <w:t xml:space="preserve">and executable installation directory is </w:t>
      </w:r>
      <w:r w:rsidR="00037A7D" w:rsidRPr="007611B4">
        <w:rPr>
          <w:rStyle w:val="inlinecode"/>
        </w:rPr>
        <w:t>c:\Users\John\</w:t>
      </w:r>
      <w:r w:rsidR="00037A7D">
        <w:rPr>
          <w:rStyle w:val="inlinecode"/>
        </w:rPr>
        <w:t>ST96XSDValidator</w:t>
      </w:r>
      <w:r w:rsidR="00BF4192">
        <w:rPr>
          <w:rStyle w:val="inlinecode"/>
        </w:rPr>
        <w:t>_v1.</w:t>
      </w:r>
      <w:r w:rsidR="00FC2F81">
        <w:rPr>
          <w:rStyle w:val="inlinecode"/>
        </w:rPr>
        <w:t>1</w:t>
      </w:r>
      <w:r w:rsidR="00037A7D">
        <w:t>, is</w:t>
      </w:r>
      <w:r w:rsidR="007611B4">
        <w:t>sue the following command:</w:t>
      </w:r>
    </w:p>
    <w:p w14:paraId="304489B8" w14:textId="77777777" w:rsidR="007611B4" w:rsidRDefault="007611B4" w:rsidP="00E807A7"/>
    <w:p w14:paraId="50641CDA" w14:textId="77777777" w:rsidR="007611B4" w:rsidRPr="00C13A99" w:rsidRDefault="007611B4" w:rsidP="007611B4">
      <w:pPr>
        <w:rPr>
          <w:sz w:val="20"/>
          <w:szCs w:val="20"/>
        </w:rPr>
      </w:pPr>
      <w:proofErr w:type="gramStart"/>
      <w:r w:rsidRPr="00C13A99">
        <w:rPr>
          <w:sz w:val="20"/>
          <w:szCs w:val="20"/>
        </w:rPr>
        <w:t>[Windows:]</w:t>
      </w:r>
      <w:proofErr w:type="gramEnd"/>
    </w:p>
    <w:p w14:paraId="3D368B53" w14:textId="66975B62" w:rsidR="00BF4192" w:rsidRDefault="00BF4192" w:rsidP="007611B4">
      <w:pPr>
        <w:rPr>
          <w:rStyle w:val="inlinecode"/>
          <w:sz w:val="22"/>
          <w:szCs w:val="22"/>
        </w:rPr>
      </w:pPr>
      <w:proofErr w:type="gramStart"/>
      <w:r>
        <w:rPr>
          <w:rStyle w:val="inlinecode"/>
          <w:sz w:val="22"/>
          <w:szCs w:val="22"/>
        </w:rPr>
        <w:t>cd</w:t>
      </w:r>
      <w:proofErr w:type="gramEnd"/>
      <w:r>
        <w:rPr>
          <w:rStyle w:val="inlinecode"/>
          <w:sz w:val="22"/>
          <w:szCs w:val="22"/>
        </w:rPr>
        <w:t xml:space="preserve"> C:\Users\John\ST96XSDValidator_v1.4\dev</w:t>
      </w:r>
      <w:r w:rsidR="007611B4" w:rsidRPr="00AC75DA">
        <w:rPr>
          <w:rStyle w:val="inlinecode"/>
          <w:sz w:val="22"/>
          <w:szCs w:val="22"/>
        </w:rPr>
        <w:t xml:space="preserve">  </w:t>
      </w:r>
    </w:p>
    <w:p w14:paraId="2BB3BC33" w14:textId="6053700C" w:rsidR="007611B4" w:rsidRPr="00AC75DA" w:rsidRDefault="00553C40" w:rsidP="007611B4">
      <w:pPr>
        <w:rPr>
          <w:rStyle w:val="inlinecode"/>
          <w:sz w:val="22"/>
          <w:szCs w:val="22"/>
        </w:rPr>
      </w:pPr>
      <w:r>
        <w:rPr>
          <w:rStyle w:val="inlinecode"/>
          <w:sz w:val="22"/>
          <w:szCs w:val="22"/>
        </w:rPr>
        <w:t>ST96XSDV</w:t>
      </w:r>
      <w:r w:rsidR="007611B4" w:rsidRPr="00AC75DA">
        <w:rPr>
          <w:rStyle w:val="inlinecode"/>
          <w:sz w:val="22"/>
          <w:szCs w:val="22"/>
        </w:rPr>
        <w:t>alidat</w:t>
      </w:r>
      <w:r>
        <w:rPr>
          <w:rStyle w:val="inlinecode"/>
          <w:sz w:val="22"/>
          <w:szCs w:val="22"/>
        </w:rPr>
        <w:t>or</w:t>
      </w:r>
      <w:r w:rsidR="007611B4" w:rsidRPr="00AC75DA">
        <w:rPr>
          <w:rStyle w:val="inlinecode"/>
          <w:sz w:val="22"/>
          <w:szCs w:val="22"/>
        </w:rPr>
        <w:t xml:space="preserve"> "</w:t>
      </w:r>
      <w:r w:rsidR="00F31D18" w:rsidRPr="00F31D18">
        <w:rPr>
          <w:rStyle w:val="inlinecode"/>
          <w:sz w:val="22"/>
          <w:szCs w:val="22"/>
        </w:rPr>
        <w:t>C:\</w:t>
      </w:r>
      <w:r w:rsidR="00BF4192">
        <w:rPr>
          <w:rStyle w:val="inlinecode"/>
          <w:sz w:val="22"/>
          <w:szCs w:val="22"/>
        </w:rPr>
        <w:t>Users\John\PE2E XSDs\v1</w:t>
      </w:r>
      <w:r w:rsidR="00084009">
        <w:rPr>
          <w:rStyle w:val="inlinecode"/>
          <w:sz w:val="22"/>
          <w:szCs w:val="22"/>
        </w:rPr>
        <w:t>\Schema</w:t>
      </w:r>
      <w:r w:rsidR="007611B4" w:rsidRPr="00AC75DA">
        <w:rPr>
          <w:rStyle w:val="inlinecode"/>
          <w:sz w:val="22"/>
          <w:szCs w:val="22"/>
        </w:rPr>
        <w:t>"</w:t>
      </w:r>
    </w:p>
    <w:p w14:paraId="2947C4AC" w14:textId="77777777" w:rsidR="00817781" w:rsidRDefault="00817781" w:rsidP="007611B4">
      <w:pPr>
        <w:rPr>
          <w:rStyle w:val="inlinecode"/>
          <w:sz w:val="24"/>
        </w:rPr>
      </w:pPr>
    </w:p>
    <w:p w14:paraId="4150D3A6" w14:textId="772EC3BE" w:rsidR="00EA457F" w:rsidRDefault="00553C40" w:rsidP="007611B4">
      <w:pPr>
        <w:rPr>
          <w:rStyle w:val="inlinecode"/>
          <w:sz w:val="24"/>
        </w:rPr>
      </w:pPr>
      <w:r>
        <w:rPr>
          <w:noProof/>
          <w:lang w:eastAsia="ko-KR"/>
        </w:rPr>
        <w:lastRenderedPageBreak/>
        <w:drawing>
          <wp:inline distT="0" distB="0" distL="0" distR="0" wp14:anchorId="5818516C" wp14:editId="1539D893">
            <wp:extent cx="5486400" cy="147359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73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466FD" w14:textId="77777777" w:rsidR="00EA457F" w:rsidRPr="00021640" w:rsidRDefault="00EA457F" w:rsidP="007611B4">
      <w:pPr>
        <w:rPr>
          <w:rStyle w:val="inlinecode"/>
          <w:i/>
          <w:sz w:val="24"/>
        </w:rPr>
      </w:pPr>
    </w:p>
    <w:p w14:paraId="737FD006" w14:textId="77777777" w:rsidR="007611B4" w:rsidRDefault="007611B4" w:rsidP="007611B4">
      <w:pPr>
        <w:rPr>
          <w:rStyle w:val="inlinecode"/>
          <w:b/>
          <w:i/>
          <w:sz w:val="24"/>
        </w:rPr>
      </w:pPr>
    </w:p>
    <w:p w14:paraId="095C6766" w14:textId="77777777" w:rsidR="007611B4" w:rsidRPr="00C13A99" w:rsidRDefault="007611B4" w:rsidP="007611B4">
      <w:pPr>
        <w:rPr>
          <w:rStyle w:val="inlinecode"/>
          <w:sz w:val="20"/>
          <w:szCs w:val="20"/>
        </w:rPr>
      </w:pPr>
      <w:r w:rsidRPr="00C13A99">
        <w:rPr>
          <w:rStyle w:val="inlinecode"/>
          <w:sz w:val="20"/>
          <w:szCs w:val="20"/>
        </w:rPr>
        <w:t>[Mac OS or Linux:]</w:t>
      </w:r>
    </w:p>
    <w:p w14:paraId="38F77937" w14:textId="7D21E4BB" w:rsidR="007611B4" w:rsidRPr="00AC75DA" w:rsidRDefault="007611B4" w:rsidP="007611B4">
      <w:pPr>
        <w:rPr>
          <w:rStyle w:val="inlinecode"/>
          <w:sz w:val="22"/>
          <w:szCs w:val="22"/>
        </w:rPr>
      </w:pPr>
      <w:r w:rsidRPr="00AC75DA">
        <w:rPr>
          <w:rStyle w:val="inlinecode"/>
          <w:sz w:val="22"/>
          <w:szCs w:val="22"/>
        </w:rPr>
        <w:t xml:space="preserve">  ./</w:t>
      </w:r>
      <w:r w:rsidR="00553C40">
        <w:rPr>
          <w:rStyle w:val="inlinecode"/>
          <w:sz w:val="22"/>
          <w:szCs w:val="22"/>
        </w:rPr>
        <w:t>ST96XSDV</w:t>
      </w:r>
      <w:r w:rsidRPr="00AC75DA">
        <w:rPr>
          <w:rStyle w:val="inlinecode"/>
          <w:sz w:val="22"/>
          <w:szCs w:val="22"/>
        </w:rPr>
        <w:t>alidat</w:t>
      </w:r>
      <w:r w:rsidR="00553C40">
        <w:rPr>
          <w:rStyle w:val="inlinecode"/>
          <w:sz w:val="22"/>
          <w:szCs w:val="22"/>
        </w:rPr>
        <w:t>or</w:t>
      </w:r>
      <w:r w:rsidRPr="00AC75DA">
        <w:rPr>
          <w:rStyle w:val="inlinecode"/>
          <w:sz w:val="22"/>
          <w:szCs w:val="22"/>
        </w:rPr>
        <w:t>.sh "</w:t>
      </w:r>
      <w:r w:rsidR="00553C40">
        <w:rPr>
          <w:rStyle w:val="inlinecode"/>
          <w:sz w:val="22"/>
          <w:szCs w:val="22"/>
        </w:rPr>
        <w:t>Users/John/PE2E XSDs/v1/Schema</w:t>
      </w:r>
      <w:r w:rsidRPr="00AC75DA">
        <w:rPr>
          <w:rStyle w:val="inlinecode"/>
          <w:sz w:val="22"/>
          <w:szCs w:val="22"/>
        </w:rPr>
        <w:t>"</w:t>
      </w:r>
    </w:p>
    <w:p w14:paraId="08F1FF90" w14:textId="77777777" w:rsidR="007611B4" w:rsidRDefault="007611B4" w:rsidP="00E807A7"/>
    <w:p w14:paraId="46E5DCDA" w14:textId="77777777" w:rsidR="00BF018E" w:rsidRDefault="007F2F10" w:rsidP="00E807A7">
      <w:r>
        <w:t xml:space="preserve">Alternatively, </w:t>
      </w:r>
      <w:r w:rsidR="00BF018E">
        <w:t xml:space="preserve">edit the </w:t>
      </w:r>
      <w:r w:rsidR="00BF018E" w:rsidRPr="00BF018E">
        <w:rPr>
          <w:rStyle w:val="inlinecode"/>
        </w:rPr>
        <w:t>build.xml</w:t>
      </w:r>
      <w:r w:rsidR="00BF018E">
        <w:t xml:space="preserve"> file and point </w:t>
      </w:r>
      <w:proofErr w:type="spellStart"/>
      <w:r w:rsidR="00BF018E" w:rsidRPr="00BF018E">
        <w:rPr>
          <w:rStyle w:val="inlinecode"/>
        </w:rPr>
        <w:t>inputDir</w:t>
      </w:r>
      <w:proofErr w:type="spellEnd"/>
      <w:r w:rsidR="00BF018E">
        <w:t xml:space="preserve"> to the directory of XSDs to </w:t>
      </w:r>
      <w:proofErr w:type="gramStart"/>
      <w:r w:rsidR="00BF018E">
        <w:t>be checked</w:t>
      </w:r>
      <w:proofErr w:type="gramEnd"/>
      <w:r w:rsidR="00BF018E">
        <w:t>:</w:t>
      </w:r>
    </w:p>
    <w:p w14:paraId="7B56711B" w14:textId="77777777" w:rsidR="00BF018E" w:rsidRDefault="00BF018E" w:rsidP="00E807A7"/>
    <w:p w14:paraId="3E3E17D0" w14:textId="77777777" w:rsidR="00BF018E" w:rsidRPr="00AC75DA" w:rsidRDefault="00BF018E" w:rsidP="00E807A7">
      <w:pPr>
        <w:rPr>
          <w:rStyle w:val="inlinecode"/>
          <w:sz w:val="22"/>
          <w:szCs w:val="22"/>
        </w:rPr>
      </w:pPr>
      <w:r w:rsidRPr="00AC75DA">
        <w:rPr>
          <w:rStyle w:val="inlinecode"/>
          <w:sz w:val="22"/>
          <w:szCs w:val="22"/>
        </w:rPr>
        <w:t xml:space="preserve">  &lt;property name="</w:t>
      </w:r>
      <w:proofErr w:type="spellStart"/>
      <w:r w:rsidRPr="00AC75DA">
        <w:rPr>
          <w:rStyle w:val="inlinecode"/>
          <w:sz w:val="22"/>
          <w:szCs w:val="22"/>
        </w:rPr>
        <w:t>inputDir</w:t>
      </w:r>
      <w:r w:rsidR="004B725F" w:rsidRPr="00AC75DA">
        <w:rPr>
          <w:rStyle w:val="inlinecode"/>
          <w:sz w:val="22"/>
          <w:szCs w:val="22"/>
        </w:rPr>
        <w:t>CmdLine</w:t>
      </w:r>
      <w:proofErr w:type="spellEnd"/>
      <w:r w:rsidRPr="00AC75DA">
        <w:rPr>
          <w:rStyle w:val="inlinecode"/>
          <w:sz w:val="22"/>
          <w:szCs w:val="22"/>
        </w:rPr>
        <w:t xml:space="preserve">" </w:t>
      </w:r>
      <w:r w:rsidR="007611B4" w:rsidRPr="00AC75DA">
        <w:rPr>
          <w:rStyle w:val="inlinecode"/>
          <w:sz w:val="22"/>
          <w:szCs w:val="22"/>
        </w:rPr>
        <w:t>value</w:t>
      </w:r>
      <w:r w:rsidRPr="00AC75DA">
        <w:rPr>
          <w:rStyle w:val="inlinecode"/>
          <w:sz w:val="22"/>
          <w:szCs w:val="22"/>
        </w:rPr>
        <w:t>="</w:t>
      </w:r>
      <w:proofErr w:type="spellStart"/>
      <w:r w:rsidR="007F2F10" w:rsidRPr="00AC75DA">
        <w:rPr>
          <w:rStyle w:val="inlinecode"/>
          <w:b/>
          <w:i/>
          <w:sz w:val="22"/>
          <w:szCs w:val="22"/>
        </w:rPr>
        <w:t>path_to_input_dir</w:t>
      </w:r>
      <w:proofErr w:type="spellEnd"/>
      <w:r w:rsidRPr="00AC75DA">
        <w:rPr>
          <w:rStyle w:val="inlinecode"/>
          <w:sz w:val="22"/>
          <w:szCs w:val="22"/>
        </w:rPr>
        <w:t>"/&gt;</w:t>
      </w:r>
    </w:p>
    <w:p w14:paraId="6F245BE7" w14:textId="77777777" w:rsidR="00E807A7" w:rsidRDefault="00E807A7" w:rsidP="00E807A7"/>
    <w:p w14:paraId="60E6A8D9" w14:textId="788C048A" w:rsidR="00E61B11" w:rsidRDefault="00E61B11" w:rsidP="00E807A7">
      <w:r>
        <w:t xml:space="preserve">Then issue the following command from the </w:t>
      </w:r>
      <w:r w:rsidR="00345406">
        <w:rPr>
          <w:rStyle w:val="inlinecode"/>
        </w:rPr>
        <w:t>ST96XSDValidator</w:t>
      </w:r>
      <w:r>
        <w:rPr>
          <w:rStyle w:val="inlinecode"/>
        </w:rPr>
        <w:t>/dev</w:t>
      </w:r>
      <w:r>
        <w:t xml:space="preserve"> installation directory:</w:t>
      </w:r>
    </w:p>
    <w:p w14:paraId="0BE87775" w14:textId="77777777" w:rsidR="00CD4C33" w:rsidRDefault="00CD4C33" w:rsidP="00E807A7"/>
    <w:p w14:paraId="703B892F" w14:textId="77777777" w:rsidR="00C13A99" w:rsidRPr="00C13A99" w:rsidRDefault="00C13A99" w:rsidP="00C13A99">
      <w:pPr>
        <w:rPr>
          <w:sz w:val="20"/>
          <w:szCs w:val="20"/>
        </w:rPr>
      </w:pPr>
      <w:proofErr w:type="gramStart"/>
      <w:r w:rsidRPr="00C13A99">
        <w:rPr>
          <w:sz w:val="20"/>
          <w:szCs w:val="20"/>
        </w:rPr>
        <w:t>[Windows:]</w:t>
      </w:r>
      <w:proofErr w:type="gramEnd"/>
    </w:p>
    <w:p w14:paraId="370ACD6E" w14:textId="516990AC" w:rsidR="00C13A99" w:rsidRPr="00AC75DA" w:rsidRDefault="00C13A99" w:rsidP="00C13A99">
      <w:pPr>
        <w:rPr>
          <w:rStyle w:val="inlinecode"/>
          <w:sz w:val="22"/>
          <w:szCs w:val="22"/>
        </w:rPr>
      </w:pPr>
      <w:r w:rsidRPr="00AC75DA">
        <w:rPr>
          <w:rStyle w:val="inlinecode"/>
          <w:sz w:val="22"/>
          <w:szCs w:val="22"/>
        </w:rPr>
        <w:t xml:space="preserve">  </w:t>
      </w:r>
      <w:r w:rsidR="00553C40">
        <w:rPr>
          <w:rStyle w:val="inlinecode"/>
          <w:sz w:val="22"/>
          <w:szCs w:val="22"/>
        </w:rPr>
        <w:t>ST96XSDValidator</w:t>
      </w:r>
    </w:p>
    <w:p w14:paraId="3477CA75" w14:textId="77777777" w:rsidR="00EA457F" w:rsidRDefault="00EA457F" w:rsidP="00C13A99">
      <w:pPr>
        <w:rPr>
          <w:rStyle w:val="inlinecode"/>
          <w:sz w:val="24"/>
        </w:rPr>
      </w:pPr>
    </w:p>
    <w:p w14:paraId="729EA7A5" w14:textId="0CCC3BF7" w:rsidR="00EA457F" w:rsidRPr="004E2D48" w:rsidRDefault="00553C40" w:rsidP="00C13A99">
      <w:pPr>
        <w:rPr>
          <w:rStyle w:val="inlinecode"/>
          <w:sz w:val="24"/>
        </w:rPr>
      </w:pPr>
      <w:r>
        <w:rPr>
          <w:noProof/>
          <w:lang w:eastAsia="ko-KR"/>
        </w:rPr>
        <w:drawing>
          <wp:inline distT="0" distB="0" distL="0" distR="0" wp14:anchorId="12252A55" wp14:editId="6CCD9FEC">
            <wp:extent cx="5486400" cy="147359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73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2472C" w14:textId="77777777" w:rsidR="00C13A99" w:rsidRDefault="00C13A99" w:rsidP="00C13A99">
      <w:pPr>
        <w:rPr>
          <w:rStyle w:val="inlinecode"/>
          <w:sz w:val="24"/>
        </w:rPr>
      </w:pPr>
    </w:p>
    <w:p w14:paraId="45C141EB" w14:textId="77777777" w:rsidR="00C13A99" w:rsidRPr="00C13A99" w:rsidRDefault="00C13A99" w:rsidP="00C13A99">
      <w:pPr>
        <w:rPr>
          <w:rStyle w:val="inlinecode"/>
          <w:sz w:val="20"/>
          <w:szCs w:val="20"/>
        </w:rPr>
      </w:pPr>
      <w:r w:rsidRPr="00C13A99">
        <w:rPr>
          <w:rStyle w:val="inlinecode"/>
          <w:sz w:val="20"/>
          <w:szCs w:val="20"/>
        </w:rPr>
        <w:t>[Mac OS or Linux:]</w:t>
      </w:r>
    </w:p>
    <w:p w14:paraId="220AB388" w14:textId="663162B3" w:rsidR="00C13A99" w:rsidRPr="00AC75DA" w:rsidRDefault="00C13A99" w:rsidP="00C13A99">
      <w:pPr>
        <w:rPr>
          <w:rStyle w:val="inlinecode"/>
          <w:sz w:val="22"/>
          <w:szCs w:val="22"/>
        </w:rPr>
      </w:pPr>
      <w:r w:rsidRPr="00AC75DA">
        <w:rPr>
          <w:rStyle w:val="inlinecode"/>
          <w:sz w:val="22"/>
          <w:szCs w:val="22"/>
        </w:rPr>
        <w:t xml:space="preserve">  </w:t>
      </w:r>
      <w:r w:rsidR="00E05595" w:rsidRPr="00AC75DA">
        <w:rPr>
          <w:rStyle w:val="inlinecode"/>
          <w:sz w:val="22"/>
          <w:szCs w:val="22"/>
        </w:rPr>
        <w:t>./</w:t>
      </w:r>
      <w:r w:rsidR="00553C40">
        <w:rPr>
          <w:rStyle w:val="inlinecode"/>
          <w:sz w:val="22"/>
          <w:szCs w:val="22"/>
        </w:rPr>
        <w:t>ST96XSDV</w:t>
      </w:r>
      <w:r w:rsidRPr="00AC75DA">
        <w:rPr>
          <w:rStyle w:val="inlinecode"/>
          <w:sz w:val="22"/>
          <w:szCs w:val="22"/>
        </w:rPr>
        <w:t>alidat</w:t>
      </w:r>
      <w:r w:rsidR="00553C40">
        <w:rPr>
          <w:rStyle w:val="inlinecode"/>
          <w:sz w:val="22"/>
          <w:szCs w:val="22"/>
        </w:rPr>
        <w:t>or</w:t>
      </w:r>
      <w:r w:rsidRPr="00AC75DA">
        <w:rPr>
          <w:rStyle w:val="inlinecode"/>
          <w:sz w:val="22"/>
          <w:szCs w:val="22"/>
        </w:rPr>
        <w:t>.sh</w:t>
      </w:r>
    </w:p>
    <w:p w14:paraId="0F96361C" w14:textId="77777777" w:rsidR="00E61B11" w:rsidRDefault="00E61B11" w:rsidP="00E807A7"/>
    <w:p w14:paraId="10A69183" w14:textId="77777777" w:rsidR="00E807A7" w:rsidRDefault="00E807A7" w:rsidP="00E807A7">
      <w:r>
        <w:t xml:space="preserve">The results of the </w:t>
      </w:r>
      <w:r w:rsidR="001D6B3B">
        <w:t>rules checking</w:t>
      </w:r>
      <w:r>
        <w:t xml:space="preserve"> will be available in the </w:t>
      </w:r>
      <w:r w:rsidRPr="004E2D48">
        <w:rPr>
          <w:rStyle w:val="inlinecode"/>
        </w:rPr>
        <w:t>output/</w:t>
      </w:r>
      <w:r w:rsidR="002164A7">
        <w:rPr>
          <w:rStyle w:val="inlinecode"/>
        </w:rPr>
        <w:t>summary</w:t>
      </w:r>
      <w:r w:rsidRPr="004E2D48">
        <w:rPr>
          <w:rStyle w:val="inlinecode"/>
        </w:rPr>
        <w:t>.html</w:t>
      </w:r>
      <w:r>
        <w:t xml:space="preserve"> </w:t>
      </w:r>
      <w:r w:rsidR="00EA457F">
        <w:t xml:space="preserve">file (as well as in a timestamped copy </w:t>
      </w:r>
      <w:r w:rsidR="00EA457F" w:rsidRPr="004E2D48">
        <w:rPr>
          <w:rStyle w:val="inlinecode"/>
        </w:rPr>
        <w:t>output/</w:t>
      </w:r>
      <w:r w:rsidR="00EA457F">
        <w:rPr>
          <w:rStyle w:val="inlinecode"/>
        </w:rPr>
        <w:t>summary_DATE_TIME</w:t>
      </w:r>
      <w:r w:rsidR="00EA457F" w:rsidRPr="004E2D48">
        <w:rPr>
          <w:rStyle w:val="inlinecode"/>
        </w:rPr>
        <w:t>.html</w:t>
      </w:r>
      <w:r w:rsidR="00EA457F">
        <w:t>)</w:t>
      </w:r>
      <w:r>
        <w:t>, an excerpt from which is show below:</w:t>
      </w:r>
    </w:p>
    <w:p w14:paraId="6129110D" w14:textId="77777777" w:rsidR="00E807A7" w:rsidRDefault="00E807A7" w:rsidP="00E807A7"/>
    <w:p w14:paraId="7F7FFDFB" w14:textId="7DDA16C5" w:rsidR="00E807A7" w:rsidRDefault="00830076" w:rsidP="00E807A7">
      <w:r>
        <w:rPr>
          <w:noProof/>
          <w:lang w:eastAsia="ko-KR"/>
        </w:rPr>
        <w:lastRenderedPageBreak/>
        <w:drawing>
          <wp:inline distT="0" distB="0" distL="0" distR="0" wp14:anchorId="32A88246" wp14:editId="16AFE195">
            <wp:extent cx="5486400" cy="344834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48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F735A" w14:textId="77777777" w:rsidR="003F01B7" w:rsidRDefault="003F01B7" w:rsidP="00F23043">
      <w:pPr>
        <w:pStyle w:val="Caption"/>
        <w:jc w:val="center"/>
      </w:pPr>
    </w:p>
    <w:p w14:paraId="5939368F" w14:textId="77777777" w:rsidR="00E807A7" w:rsidRDefault="00F23043" w:rsidP="00F23043">
      <w:pPr>
        <w:pStyle w:val="Caption"/>
        <w:jc w:val="center"/>
      </w:pPr>
      <w:r>
        <w:t xml:space="preserve">Figure </w:t>
      </w:r>
      <w:fldSimple w:instr=" SEQ Figure \* ARABIC ">
        <w:r w:rsidR="009A1556">
          <w:rPr>
            <w:noProof/>
          </w:rPr>
          <w:t>1</w:t>
        </w:r>
      </w:fldSimple>
      <w:r>
        <w:t>: Validation Results Report</w:t>
      </w:r>
    </w:p>
    <w:p w14:paraId="02EEF753" w14:textId="77777777" w:rsidR="0057156F" w:rsidRDefault="0057156F" w:rsidP="0057156F"/>
    <w:p w14:paraId="2492E9CB" w14:textId="77777777" w:rsidR="0057156F" w:rsidRDefault="0057156F" w:rsidP="0057156F"/>
    <w:tbl>
      <w:tblPr>
        <w:tblStyle w:val="TableGrid"/>
        <w:tblW w:w="0" w:type="auto"/>
        <w:tblInd w:w="288" w:type="dxa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640"/>
      </w:tblGrid>
      <w:tr w:rsidR="0057156F" w:rsidRPr="00E235D8" w14:paraId="699CEEFE" w14:textId="77777777" w:rsidTr="000F1809">
        <w:trPr>
          <w:trHeight w:val="341"/>
        </w:trPr>
        <w:tc>
          <w:tcPr>
            <w:tcW w:w="8640" w:type="dxa"/>
            <w:shd w:val="clear" w:color="auto" w:fill="F2F2F2" w:themeFill="background1" w:themeFillShade="F2"/>
            <w:tcMar>
              <w:top w:w="216" w:type="dxa"/>
              <w:left w:w="144" w:type="dxa"/>
              <w:bottom w:w="216" w:type="dxa"/>
              <w:right w:w="144" w:type="dxa"/>
            </w:tcMar>
          </w:tcPr>
          <w:p w14:paraId="331FE4E5" w14:textId="77777777" w:rsidR="0057156F" w:rsidRPr="006550D1" w:rsidRDefault="003F01B7" w:rsidP="00C8608F">
            <w:pPr>
              <w:rPr>
                <w:sz w:val="20"/>
                <w:szCs w:val="20"/>
              </w:rPr>
            </w:pPr>
            <w:r>
              <w:rPr>
                <w:b/>
              </w:rPr>
              <w:t xml:space="preserve">Technical </w:t>
            </w:r>
            <w:r w:rsidR="0057156F" w:rsidRPr="004048C3">
              <w:rPr>
                <w:b/>
              </w:rPr>
              <w:t>Note</w:t>
            </w:r>
            <w:r w:rsidR="0057156F" w:rsidRPr="006550D1">
              <w:rPr>
                <w:sz w:val="20"/>
                <w:szCs w:val="20"/>
              </w:rPr>
              <w:t>:</w:t>
            </w:r>
            <w:r w:rsidR="0057156F">
              <w:rPr>
                <w:sz w:val="20"/>
                <w:szCs w:val="20"/>
              </w:rPr>
              <w:t xml:space="preserve">  Developers familiar with </w:t>
            </w:r>
            <w:r w:rsidR="0057156F" w:rsidRPr="003F01B7">
              <w:rPr>
                <w:rStyle w:val="inlinecode"/>
              </w:rPr>
              <w:t>Apache ant</w:t>
            </w:r>
            <w:r w:rsidR="0057156F">
              <w:rPr>
                <w:sz w:val="20"/>
                <w:szCs w:val="20"/>
              </w:rPr>
              <w:t xml:space="preserve"> can bypass the </w:t>
            </w:r>
            <w:proofErr w:type="spellStart"/>
            <w:r w:rsidR="00C8608F" w:rsidRPr="00133531">
              <w:rPr>
                <w:rStyle w:val="inlinecode"/>
              </w:rPr>
              <w:t>xsdvalidate</w:t>
            </w:r>
            <w:proofErr w:type="spellEnd"/>
            <w:r w:rsidR="00C8608F">
              <w:rPr>
                <w:sz w:val="20"/>
                <w:szCs w:val="20"/>
              </w:rPr>
              <w:t xml:space="preserve"> script</w:t>
            </w:r>
            <w:r w:rsidR="0057156F">
              <w:rPr>
                <w:sz w:val="20"/>
                <w:szCs w:val="20"/>
              </w:rPr>
              <w:t xml:space="preserve"> and directly </w:t>
            </w:r>
            <w:r>
              <w:rPr>
                <w:sz w:val="20"/>
                <w:szCs w:val="20"/>
              </w:rPr>
              <w:t>hit the ant target</w:t>
            </w:r>
            <w:r w:rsidR="0057156F">
              <w:rPr>
                <w:sz w:val="20"/>
                <w:szCs w:val="20"/>
              </w:rPr>
              <w:t xml:space="preserve"> for </w:t>
            </w:r>
            <w:r>
              <w:rPr>
                <w:sz w:val="20"/>
                <w:szCs w:val="20"/>
              </w:rPr>
              <w:t>generating a validation summary (</w:t>
            </w:r>
            <w:r w:rsidRPr="003F01B7">
              <w:rPr>
                <w:rStyle w:val="inlinecode"/>
              </w:rPr>
              <w:t>summary</w:t>
            </w:r>
            <w:r>
              <w:rPr>
                <w:sz w:val="20"/>
                <w:szCs w:val="20"/>
              </w:rPr>
              <w:t xml:space="preserve">).  </w:t>
            </w:r>
            <w:proofErr w:type="gramStart"/>
            <w:r>
              <w:rPr>
                <w:sz w:val="20"/>
                <w:szCs w:val="20"/>
              </w:rPr>
              <w:t>A list of other targets are</w:t>
            </w:r>
            <w:proofErr w:type="gramEnd"/>
            <w:r>
              <w:rPr>
                <w:sz w:val="20"/>
                <w:szCs w:val="20"/>
              </w:rPr>
              <w:t xml:space="preserve"> available.  </w:t>
            </w:r>
            <w:r w:rsidR="00F73863">
              <w:rPr>
                <w:sz w:val="20"/>
                <w:szCs w:val="20"/>
              </w:rPr>
              <w:t xml:space="preserve">Hit the </w:t>
            </w:r>
            <w:r>
              <w:rPr>
                <w:sz w:val="20"/>
                <w:szCs w:val="20"/>
              </w:rPr>
              <w:t>“</w:t>
            </w:r>
            <w:r w:rsidRPr="003F01B7">
              <w:rPr>
                <w:rStyle w:val="inlinecode"/>
              </w:rPr>
              <w:t>help</w:t>
            </w:r>
            <w:r>
              <w:rPr>
                <w:rStyle w:val="inlinecode"/>
              </w:rPr>
              <w:t>”</w:t>
            </w:r>
            <w:r>
              <w:rPr>
                <w:sz w:val="20"/>
                <w:szCs w:val="20"/>
              </w:rPr>
              <w:t xml:space="preserve"> </w:t>
            </w:r>
            <w:r w:rsidR="00F73863">
              <w:rPr>
                <w:sz w:val="20"/>
                <w:szCs w:val="20"/>
              </w:rPr>
              <w:t>for details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44898341" w14:textId="77777777" w:rsidR="0057156F" w:rsidRPr="0057156F" w:rsidRDefault="0057156F" w:rsidP="0057156F"/>
    <w:p w14:paraId="6A7D2D8D" w14:textId="77777777" w:rsidR="00133531" w:rsidRDefault="00133531" w:rsidP="00133531">
      <w:pPr>
        <w:pStyle w:val="Heading3"/>
      </w:pPr>
      <w:bookmarkStart w:id="102" w:name="_Toc426629961"/>
      <w:r>
        <w:t>Unit Tests</w:t>
      </w:r>
      <w:bookmarkEnd w:id="102"/>
    </w:p>
    <w:p w14:paraId="5F496B5D" w14:textId="77777777" w:rsidR="00133531" w:rsidRDefault="00133531" w:rsidP="00133531"/>
    <w:tbl>
      <w:tblPr>
        <w:tblStyle w:val="TableGrid"/>
        <w:tblW w:w="0" w:type="auto"/>
        <w:tblInd w:w="288" w:type="dxa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640"/>
      </w:tblGrid>
      <w:tr w:rsidR="00133531" w:rsidRPr="00E235D8" w14:paraId="48F2016F" w14:textId="77777777" w:rsidTr="00F050A0">
        <w:trPr>
          <w:trHeight w:val="341"/>
        </w:trPr>
        <w:tc>
          <w:tcPr>
            <w:tcW w:w="8640" w:type="dxa"/>
            <w:shd w:val="clear" w:color="auto" w:fill="F2F2F2" w:themeFill="background1" w:themeFillShade="F2"/>
            <w:tcMar>
              <w:top w:w="216" w:type="dxa"/>
              <w:left w:w="144" w:type="dxa"/>
              <w:bottom w:w="216" w:type="dxa"/>
              <w:right w:w="144" w:type="dxa"/>
            </w:tcMar>
          </w:tcPr>
          <w:p w14:paraId="1EA8B344" w14:textId="77777777" w:rsidR="00133531" w:rsidRPr="006550D1" w:rsidRDefault="00133531" w:rsidP="0015409B">
            <w:pPr>
              <w:rPr>
                <w:sz w:val="20"/>
                <w:szCs w:val="20"/>
              </w:rPr>
            </w:pPr>
            <w:r w:rsidRPr="004048C3">
              <w:rPr>
                <w:b/>
              </w:rPr>
              <w:t>Note</w:t>
            </w:r>
            <w:proofErr w:type="gramStart"/>
            <w:r w:rsidRPr="006550D1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Unit tests are used by develo</w:t>
            </w:r>
            <w:r w:rsidR="0057156F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ers</w:t>
            </w:r>
            <w:proofErr w:type="gramEnd"/>
            <w:r>
              <w:rPr>
                <w:sz w:val="20"/>
                <w:szCs w:val="20"/>
              </w:rPr>
              <w:t xml:space="preserve"> during development and testing of </w:t>
            </w:r>
            <w:proofErr w:type="spellStart"/>
            <w:r w:rsidRPr="00133531">
              <w:rPr>
                <w:rStyle w:val="inlinecode"/>
              </w:rPr>
              <w:t>xsdvalidate</w:t>
            </w:r>
            <w:proofErr w:type="spellEnd"/>
            <w:r>
              <w:rPr>
                <w:sz w:val="20"/>
                <w:szCs w:val="20"/>
              </w:rPr>
              <w:t xml:space="preserve">.  Most of the time, regular users will want to use the </w:t>
            </w:r>
            <w:proofErr w:type="spellStart"/>
            <w:r w:rsidRPr="00133531">
              <w:rPr>
                <w:rStyle w:val="inlinecode"/>
              </w:rPr>
              <w:t>xsdvalidate</w:t>
            </w:r>
            <w:proofErr w:type="spellEnd"/>
            <w:r w:rsidRPr="00133531">
              <w:rPr>
                <w:rStyle w:val="inlinecode"/>
              </w:rPr>
              <w:t xml:space="preserve"> </w:t>
            </w:r>
            <w:r>
              <w:rPr>
                <w:sz w:val="20"/>
                <w:szCs w:val="20"/>
              </w:rPr>
              <w:t xml:space="preserve">command as described in Section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REF _Ref391909929 \r \h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t>5.1.1</w: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>.</w:t>
            </w:r>
            <w:r w:rsidR="000E715A">
              <w:rPr>
                <w:sz w:val="20"/>
                <w:szCs w:val="20"/>
              </w:rPr>
              <w:t xml:space="preserve"> </w:t>
            </w:r>
          </w:p>
        </w:tc>
      </w:tr>
    </w:tbl>
    <w:p w14:paraId="072DCEFA" w14:textId="77777777" w:rsidR="00133531" w:rsidRDefault="00133531" w:rsidP="00133531"/>
    <w:p w14:paraId="036A0386" w14:textId="73E55367" w:rsidR="00133531" w:rsidRDefault="00133531" w:rsidP="00133531">
      <w:r>
        <w:t xml:space="preserve">To run the unit tests, type the following command from the </w:t>
      </w:r>
      <w:r w:rsidR="00345406">
        <w:rPr>
          <w:rStyle w:val="inlinecode"/>
        </w:rPr>
        <w:t>ST96XSDValidator</w:t>
      </w:r>
      <w:r>
        <w:rPr>
          <w:rStyle w:val="inlinecode"/>
        </w:rPr>
        <w:t>/dev</w:t>
      </w:r>
      <w:r>
        <w:t xml:space="preserve"> directory:</w:t>
      </w:r>
    </w:p>
    <w:p w14:paraId="1515CFB9" w14:textId="77777777" w:rsidR="00133531" w:rsidRDefault="00133531" w:rsidP="00133531"/>
    <w:p w14:paraId="00CEADD9" w14:textId="77777777" w:rsidR="00C13A99" w:rsidRPr="00C13A99" w:rsidRDefault="00C13A99" w:rsidP="00C13A99">
      <w:pPr>
        <w:rPr>
          <w:sz w:val="20"/>
          <w:szCs w:val="20"/>
        </w:rPr>
      </w:pPr>
      <w:proofErr w:type="gramStart"/>
      <w:r w:rsidRPr="00C13A99">
        <w:rPr>
          <w:sz w:val="20"/>
          <w:szCs w:val="20"/>
        </w:rPr>
        <w:t>[Windows:]</w:t>
      </w:r>
      <w:proofErr w:type="gramEnd"/>
    </w:p>
    <w:p w14:paraId="13F015CE" w14:textId="77777777" w:rsidR="00F313B7" w:rsidRPr="00AC75DA" w:rsidRDefault="00C13A99" w:rsidP="00C13A99">
      <w:pPr>
        <w:rPr>
          <w:rStyle w:val="inlinecode"/>
          <w:sz w:val="22"/>
          <w:szCs w:val="22"/>
        </w:rPr>
      </w:pPr>
      <w:r w:rsidRPr="00AC75DA">
        <w:rPr>
          <w:rStyle w:val="inlinecode"/>
          <w:sz w:val="22"/>
          <w:szCs w:val="22"/>
        </w:rPr>
        <w:t xml:space="preserve">  </w:t>
      </w:r>
      <w:proofErr w:type="spellStart"/>
      <w:proofErr w:type="gramStart"/>
      <w:r w:rsidR="002324EB" w:rsidRPr="00AC75DA">
        <w:rPr>
          <w:rStyle w:val="inlinecode"/>
          <w:sz w:val="22"/>
          <w:szCs w:val="22"/>
        </w:rPr>
        <w:t>runtests</w:t>
      </w:r>
      <w:proofErr w:type="spellEnd"/>
      <w:proofErr w:type="gramEnd"/>
    </w:p>
    <w:p w14:paraId="7C814D9C" w14:textId="50273622" w:rsidR="00C13A99" w:rsidRPr="004E2D48" w:rsidRDefault="00830076" w:rsidP="00C13A99">
      <w:pPr>
        <w:rPr>
          <w:rStyle w:val="inlinecode"/>
          <w:sz w:val="24"/>
        </w:rPr>
      </w:pPr>
      <w:r>
        <w:rPr>
          <w:noProof/>
          <w:lang w:eastAsia="ko-KR"/>
        </w:rPr>
        <w:lastRenderedPageBreak/>
        <w:drawing>
          <wp:inline distT="0" distB="0" distL="0" distR="0" wp14:anchorId="0B54A972" wp14:editId="357581D7">
            <wp:extent cx="5486400" cy="147359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73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4EB">
        <w:rPr>
          <w:noProof/>
        </w:rPr>
        <w:t xml:space="preserve"> </w:t>
      </w:r>
    </w:p>
    <w:p w14:paraId="078B53D9" w14:textId="77777777" w:rsidR="00C13A99" w:rsidRDefault="00C13A99" w:rsidP="00C13A99">
      <w:pPr>
        <w:rPr>
          <w:rStyle w:val="inlinecode"/>
          <w:sz w:val="24"/>
        </w:rPr>
      </w:pPr>
    </w:p>
    <w:p w14:paraId="071C5293" w14:textId="77777777" w:rsidR="00EA457F" w:rsidRDefault="00EA457F" w:rsidP="00C13A99">
      <w:pPr>
        <w:rPr>
          <w:rStyle w:val="inlinecode"/>
          <w:sz w:val="24"/>
        </w:rPr>
      </w:pPr>
    </w:p>
    <w:p w14:paraId="6498815B" w14:textId="77777777" w:rsidR="00C13A99" w:rsidRPr="00C13A99" w:rsidRDefault="00C13A99" w:rsidP="00C13A99">
      <w:pPr>
        <w:rPr>
          <w:rStyle w:val="inlinecode"/>
          <w:sz w:val="20"/>
          <w:szCs w:val="20"/>
        </w:rPr>
      </w:pPr>
      <w:r w:rsidRPr="00C13A99">
        <w:rPr>
          <w:rStyle w:val="inlinecode"/>
          <w:sz w:val="20"/>
          <w:szCs w:val="20"/>
        </w:rPr>
        <w:t>[Mac OS or Linux:]</w:t>
      </w:r>
    </w:p>
    <w:p w14:paraId="49A7637D" w14:textId="77777777" w:rsidR="00C13A99" w:rsidRPr="00AC75DA" w:rsidRDefault="00C13A99" w:rsidP="00C13A99">
      <w:pPr>
        <w:rPr>
          <w:rStyle w:val="inlinecode"/>
          <w:sz w:val="22"/>
          <w:szCs w:val="22"/>
        </w:rPr>
      </w:pPr>
      <w:r w:rsidRPr="00AC75DA">
        <w:rPr>
          <w:rStyle w:val="inlinecode"/>
          <w:sz w:val="22"/>
          <w:szCs w:val="22"/>
        </w:rPr>
        <w:t xml:space="preserve">  </w:t>
      </w:r>
      <w:proofErr w:type="gramStart"/>
      <w:r w:rsidR="002324EB" w:rsidRPr="00AC75DA">
        <w:rPr>
          <w:rStyle w:val="inlinecode"/>
          <w:sz w:val="22"/>
          <w:szCs w:val="22"/>
        </w:rPr>
        <w:t>./</w:t>
      </w:r>
      <w:proofErr w:type="spellStart"/>
      <w:proofErr w:type="gramEnd"/>
      <w:r w:rsidR="002324EB" w:rsidRPr="00AC75DA">
        <w:rPr>
          <w:rStyle w:val="inlinecode"/>
          <w:sz w:val="22"/>
          <w:szCs w:val="22"/>
        </w:rPr>
        <w:t>runtests</w:t>
      </w:r>
      <w:proofErr w:type="spellEnd"/>
    </w:p>
    <w:p w14:paraId="35A08DAC" w14:textId="77777777" w:rsidR="00133531" w:rsidRDefault="00133531" w:rsidP="00133531"/>
    <w:p w14:paraId="6B67E276" w14:textId="77777777" w:rsidR="00133531" w:rsidRDefault="00133531" w:rsidP="00133531">
      <w:r>
        <w:t xml:space="preserve">The results of the unit tests will be available in the </w:t>
      </w:r>
      <w:r w:rsidRPr="004E2D48">
        <w:rPr>
          <w:rStyle w:val="inlinecode"/>
        </w:rPr>
        <w:t>output/status.html</w:t>
      </w:r>
      <w:r>
        <w:t xml:space="preserve"> file, an excerpt from which is show below:</w:t>
      </w:r>
    </w:p>
    <w:p w14:paraId="0B67C70D" w14:textId="77777777" w:rsidR="00133531" w:rsidRDefault="00133531" w:rsidP="00133531"/>
    <w:p w14:paraId="274BECB4" w14:textId="5F028121" w:rsidR="007D24C6" w:rsidRDefault="00830076" w:rsidP="00133531">
      <w:r>
        <w:rPr>
          <w:noProof/>
          <w:lang w:eastAsia="ko-KR"/>
        </w:rPr>
        <w:drawing>
          <wp:inline distT="0" distB="0" distL="0" distR="0" wp14:anchorId="7E20BDF4" wp14:editId="6E98ADD5">
            <wp:extent cx="5486400" cy="344834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448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48AF6" w14:textId="77777777" w:rsidR="00C6536C" w:rsidRDefault="00C6536C" w:rsidP="00133531"/>
    <w:p w14:paraId="5D13C37A" w14:textId="77777777" w:rsidR="00133531" w:rsidRDefault="00133531" w:rsidP="00133531">
      <w:pPr>
        <w:pStyle w:val="Caption"/>
        <w:jc w:val="center"/>
      </w:pPr>
      <w:r>
        <w:t xml:space="preserve">Figure </w:t>
      </w:r>
      <w:fldSimple w:instr=" SEQ Figure \* ARABIC ">
        <w:r w:rsidR="009A1556">
          <w:rPr>
            <w:noProof/>
          </w:rPr>
          <w:t>2</w:t>
        </w:r>
      </w:fldSimple>
      <w:r>
        <w:t>: Project Status Report</w:t>
      </w:r>
    </w:p>
    <w:p w14:paraId="5A3EFD6E" w14:textId="77777777" w:rsidR="00913ADD" w:rsidRDefault="00913ADD" w:rsidP="00B02245"/>
    <w:p w14:paraId="3D8D4432" w14:textId="649EE23B" w:rsidR="00B02245" w:rsidRDefault="009525D1" w:rsidP="00B02245">
      <w:r>
        <w:t>Further details regarding unit testing of</w:t>
      </w:r>
      <w:r w:rsidR="005F7A1E">
        <w:t xml:space="preserve"> </w:t>
      </w:r>
      <w:r w:rsidR="00345406">
        <w:rPr>
          <w:rStyle w:val="inlinecode"/>
        </w:rPr>
        <w:t>ST96XSDValidator</w:t>
      </w:r>
      <w:r w:rsidR="005F7A1E">
        <w:rPr>
          <w:rStyle w:val="inlinecode"/>
        </w:rPr>
        <w:t xml:space="preserve"> </w:t>
      </w:r>
      <w:proofErr w:type="gramStart"/>
      <w:r w:rsidR="005F7A1E">
        <w:t>can be found</w:t>
      </w:r>
      <w:proofErr w:type="gramEnd"/>
      <w:r w:rsidR="005F7A1E">
        <w:t xml:space="preserve"> in </w:t>
      </w:r>
      <w:hyperlink w:anchor="_Appendix_B:_Unit" w:history="1">
        <w:r w:rsidRPr="009525D1">
          <w:rPr>
            <w:rStyle w:val="Hyperlink"/>
          </w:rPr>
          <w:t>Appendix B: Unit Testing Framework</w:t>
        </w:r>
      </w:hyperlink>
      <w:r w:rsidR="005F7A1E">
        <w:t>.</w:t>
      </w:r>
    </w:p>
    <w:p w14:paraId="6F7E06D5" w14:textId="77777777" w:rsidR="009E5D30" w:rsidRDefault="00E101FB" w:rsidP="009E5D30">
      <w:pPr>
        <w:pStyle w:val="Heading2"/>
      </w:pPr>
      <w:bookmarkStart w:id="103" w:name="_Toc426629962"/>
      <w:r>
        <w:lastRenderedPageBreak/>
        <w:t>Using</w:t>
      </w:r>
      <w:r w:rsidR="00A3591E">
        <w:t xml:space="preserve"> </w:t>
      </w:r>
      <w:proofErr w:type="spellStart"/>
      <w:r w:rsidR="00EF5B64">
        <w:t>oXygen</w:t>
      </w:r>
      <w:proofErr w:type="spellEnd"/>
      <w:r w:rsidR="00A3591E">
        <w:t xml:space="preserve"> </w:t>
      </w:r>
      <w:r w:rsidR="009C766E">
        <w:t xml:space="preserve">XML </w:t>
      </w:r>
      <w:r w:rsidR="00EF4E5F">
        <w:t>E</w:t>
      </w:r>
      <w:r w:rsidR="009C766E">
        <w:t>ditor</w:t>
      </w:r>
      <w:bookmarkEnd w:id="103"/>
    </w:p>
    <w:p w14:paraId="50D8FCF5" w14:textId="045F06D4" w:rsidR="004048C3" w:rsidRDefault="004048C3" w:rsidP="004048C3">
      <w:r>
        <w:t xml:space="preserve">The </w:t>
      </w:r>
      <w:proofErr w:type="spellStart"/>
      <w:r>
        <w:t>oXygen</w:t>
      </w:r>
      <w:proofErr w:type="spellEnd"/>
      <w:r>
        <w:t xml:space="preserve"> XML Editor </w:t>
      </w:r>
      <w:r w:rsidR="009D0EEA">
        <w:t>can</w:t>
      </w:r>
      <w:r w:rsidR="003269E3">
        <w:t xml:space="preserve"> validate a document </w:t>
      </w:r>
      <w:r>
        <w:t xml:space="preserve">using a </w:t>
      </w:r>
      <w:proofErr w:type="spellStart"/>
      <w:r>
        <w:t>Schematron</w:t>
      </w:r>
      <w:proofErr w:type="spellEnd"/>
      <w:r>
        <w:t xml:space="preserve"> schema</w:t>
      </w:r>
      <w:r w:rsidR="004D70DC">
        <w:rPr>
          <w:rStyle w:val="FootnoteReference"/>
        </w:rPr>
        <w:footnoteReference w:id="1"/>
      </w:r>
      <w:r>
        <w:t>.</w:t>
      </w:r>
      <w:r w:rsidR="003269E3">
        <w:t xml:space="preserve">  This </w:t>
      </w:r>
      <w:r w:rsidR="009D0EEA">
        <w:t>capab</w:t>
      </w:r>
      <w:r w:rsidR="003269E3">
        <w:t xml:space="preserve">ility </w:t>
      </w:r>
      <w:proofErr w:type="gramStart"/>
      <w:r w:rsidR="003269E3">
        <w:t>can</w:t>
      </w:r>
      <w:r w:rsidR="009D0EEA">
        <w:t xml:space="preserve"> be used</w:t>
      </w:r>
      <w:proofErr w:type="gramEnd"/>
      <w:r w:rsidR="009D0EEA">
        <w:t xml:space="preserve"> in a limited manner to validate an XSD against the </w:t>
      </w:r>
      <w:proofErr w:type="spellStart"/>
      <w:r w:rsidR="009D0EEA">
        <w:t>Schematron</w:t>
      </w:r>
      <w:proofErr w:type="spellEnd"/>
      <w:r w:rsidR="009D0EEA">
        <w:t xml:space="preserve"> schema used in </w:t>
      </w:r>
      <w:r w:rsidR="00345406">
        <w:rPr>
          <w:rStyle w:val="inlinecode"/>
        </w:rPr>
        <w:t>ST96XSDValidator</w:t>
      </w:r>
      <w:r w:rsidR="009D0EEA">
        <w:t>.</w:t>
      </w:r>
      <w:r w:rsidR="003269E3">
        <w:t xml:space="preserve"> </w:t>
      </w:r>
    </w:p>
    <w:p w14:paraId="2F6D2C48" w14:textId="77777777" w:rsidR="004048C3" w:rsidRPr="004048C3" w:rsidRDefault="004048C3" w:rsidP="004048C3"/>
    <w:tbl>
      <w:tblPr>
        <w:tblStyle w:val="TableGrid"/>
        <w:tblW w:w="0" w:type="auto"/>
        <w:tblInd w:w="288" w:type="dxa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640"/>
      </w:tblGrid>
      <w:tr w:rsidR="00010110" w:rsidRPr="00E235D8" w14:paraId="1A9CDFF2" w14:textId="77777777" w:rsidTr="004048C3">
        <w:trPr>
          <w:trHeight w:val="341"/>
        </w:trPr>
        <w:tc>
          <w:tcPr>
            <w:tcW w:w="8640" w:type="dxa"/>
            <w:shd w:val="clear" w:color="auto" w:fill="F2F2F2" w:themeFill="background1" w:themeFillShade="F2"/>
            <w:tcMar>
              <w:top w:w="216" w:type="dxa"/>
              <w:left w:w="144" w:type="dxa"/>
              <w:bottom w:w="216" w:type="dxa"/>
              <w:right w:w="144" w:type="dxa"/>
            </w:tcMar>
          </w:tcPr>
          <w:p w14:paraId="0A488181" w14:textId="2C6C217B" w:rsidR="00010110" w:rsidRPr="006550D1" w:rsidRDefault="00010110" w:rsidP="00EA305D">
            <w:pPr>
              <w:rPr>
                <w:sz w:val="20"/>
                <w:szCs w:val="20"/>
              </w:rPr>
            </w:pPr>
            <w:r w:rsidRPr="004048C3">
              <w:rPr>
                <w:b/>
              </w:rPr>
              <w:t>Note</w:t>
            </w:r>
            <w:r w:rsidRPr="006550D1">
              <w:rPr>
                <w:sz w:val="20"/>
                <w:szCs w:val="20"/>
              </w:rPr>
              <w:t>:</w:t>
            </w:r>
            <w:r w:rsidR="006C557C">
              <w:rPr>
                <w:sz w:val="20"/>
                <w:szCs w:val="20"/>
              </w:rPr>
              <w:t xml:space="preserve"> The preferred way to run </w:t>
            </w:r>
            <w:r w:rsidR="00345406">
              <w:rPr>
                <w:rStyle w:val="inlinecode"/>
              </w:rPr>
              <w:t>ST96XSDValidator</w:t>
            </w:r>
            <w:r w:rsidR="006C557C">
              <w:rPr>
                <w:sz w:val="20"/>
                <w:szCs w:val="20"/>
              </w:rPr>
              <w:t xml:space="preserve"> is via </w:t>
            </w:r>
            <w:r w:rsidR="00EA305D">
              <w:rPr>
                <w:sz w:val="20"/>
                <w:szCs w:val="20"/>
              </w:rPr>
              <w:t>the command line</w:t>
            </w:r>
            <w:r w:rsidR="006C557C">
              <w:rPr>
                <w:sz w:val="20"/>
                <w:szCs w:val="20"/>
              </w:rPr>
              <w:t xml:space="preserve">.  </w:t>
            </w:r>
            <w:r w:rsidR="003269E3">
              <w:rPr>
                <w:sz w:val="20"/>
                <w:szCs w:val="20"/>
              </w:rPr>
              <w:t xml:space="preserve">Unlike the reports produced via </w:t>
            </w:r>
            <w:r w:rsidR="004048C3">
              <w:rPr>
                <w:sz w:val="20"/>
                <w:szCs w:val="20"/>
              </w:rPr>
              <w:t xml:space="preserve">ant build or Windows batch file, error and warning messages in </w:t>
            </w:r>
            <w:proofErr w:type="spellStart"/>
            <w:r w:rsidR="004048C3">
              <w:rPr>
                <w:sz w:val="20"/>
                <w:szCs w:val="20"/>
              </w:rPr>
              <w:t>oXygen</w:t>
            </w:r>
            <w:proofErr w:type="spellEnd"/>
            <w:r w:rsidR="004048C3">
              <w:rPr>
                <w:sz w:val="20"/>
                <w:szCs w:val="20"/>
              </w:rPr>
              <w:t xml:space="preserve"> show neither ST.96 rule identifier nor rule text.</w:t>
            </w:r>
            <w:r w:rsidR="003269E3">
              <w:rPr>
                <w:sz w:val="20"/>
                <w:szCs w:val="20"/>
              </w:rPr>
              <w:t xml:space="preserve">  See Section </w:t>
            </w:r>
            <w:r w:rsidR="003269E3">
              <w:rPr>
                <w:sz w:val="20"/>
                <w:szCs w:val="20"/>
              </w:rPr>
              <w:fldChar w:fldCharType="begin"/>
            </w:r>
            <w:r w:rsidR="003269E3">
              <w:rPr>
                <w:sz w:val="20"/>
                <w:szCs w:val="20"/>
              </w:rPr>
              <w:instrText xml:space="preserve"> REF _Ref391292012 \r \h </w:instrText>
            </w:r>
            <w:r w:rsidR="003269E3">
              <w:rPr>
                <w:sz w:val="20"/>
                <w:szCs w:val="20"/>
              </w:rPr>
            </w:r>
            <w:r w:rsidR="003269E3">
              <w:rPr>
                <w:sz w:val="20"/>
                <w:szCs w:val="20"/>
              </w:rPr>
              <w:fldChar w:fldCharType="separate"/>
            </w:r>
            <w:r w:rsidR="003269E3">
              <w:rPr>
                <w:sz w:val="20"/>
                <w:szCs w:val="20"/>
              </w:rPr>
              <w:t>4.1</w:t>
            </w:r>
            <w:r w:rsidR="003269E3">
              <w:rPr>
                <w:sz w:val="20"/>
                <w:szCs w:val="20"/>
              </w:rPr>
              <w:fldChar w:fldCharType="end"/>
            </w:r>
            <w:r w:rsidR="003269E3">
              <w:rPr>
                <w:sz w:val="20"/>
                <w:szCs w:val="20"/>
              </w:rPr>
              <w:t xml:space="preserve"> for </w:t>
            </w:r>
            <w:r w:rsidR="009D0EEA">
              <w:rPr>
                <w:sz w:val="20"/>
                <w:szCs w:val="20"/>
              </w:rPr>
              <w:t xml:space="preserve">further advantages of running </w:t>
            </w:r>
            <w:r w:rsidR="00345406">
              <w:rPr>
                <w:rStyle w:val="inlinecode"/>
              </w:rPr>
              <w:t>ST96XSDValidator</w:t>
            </w:r>
            <w:r w:rsidR="009D0EEA">
              <w:rPr>
                <w:sz w:val="20"/>
                <w:szCs w:val="20"/>
              </w:rPr>
              <w:t xml:space="preserve"> via </w:t>
            </w:r>
            <w:r w:rsidR="00EA305D">
              <w:rPr>
                <w:sz w:val="20"/>
                <w:szCs w:val="20"/>
              </w:rPr>
              <w:t>the command line</w:t>
            </w:r>
            <w:r w:rsidR="009D0EEA">
              <w:rPr>
                <w:sz w:val="20"/>
                <w:szCs w:val="20"/>
              </w:rPr>
              <w:t>.</w:t>
            </w:r>
          </w:p>
        </w:tc>
      </w:tr>
    </w:tbl>
    <w:p w14:paraId="0F481598" w14:textId="77777777" w:rsidR="008859B3" w:rsidRDefault="008859B3" w:rsidP="009E5D30"/>
    <w:p w14:paraId="5B71110E" w14:textId="77777777" w:rsidR="00010110" w:rsidRDefault="00010110" w:rsidP="00010110">
      <w:pPr>
        <w:pStyle w:val="Heading3"/>
      </w:pPr>
      <w:bookmarkStart w:id="104" w:name="_Toc426629963"/>
      <w:r>
        <w:t>Checking a Single File</w:t>
      </w:r>
      <w:bookmarkEnd w:id="104"/>
    </w:p>
    <w:p w14:paraId="1BA81FB4" w14:textId="77777777" w:rsidR="00010110" w:rsidRDefault="00010110" w:rsidP="009E5D30"/>
    <w:p w14:paraId="1BD4F929" w14:textId="77777777" w:rsidR="008859B3" w:rsidRDefault="00010110" w:rsidP="009E5D30">
      <w:r>
        <w:t xml:space="preserve">To check a single file using </w:t>
      </w:r>
      <w:proofErr w:type="gramStart"/>
      <w:r>
        <w:t>The</w:t>
      </w:r>
      <w:proofErr w:type="gramEnd"/>
      <w:r>
        <w:t xml:space="preserve"> </w:t>
      </w:r>
      <w:proofErr w:type="spellStart"/>
      <w:r>
        <w:t>oXygen</w:t>
      </w:r>
      <w:proofErr w:type="spellEnd"/>
      <w:r>
        <w:t xml:space="preserve"> XML Editor</w:t>
      </w:r>
      <w:r w:rsidR="008859B3">
        <w:t>:</w:t>
      </w:r>
    </w:p>
    <w:p w14:paraId="54675948" w14:textId="77777777" w:rsidR="008859B3" w:rsidRDefault="008859B3" w:rsidP="009E5D30"/>
    <w:p w14:paraId="1BD912A0" w14:textId="77777777" w:rsidR="008859B3" w:rsidRDefault="008859B3" w:rsidP="00F14911">
      <w:pPr>
        <w:numPr>
          <w:ilvl w:val="0"/>
          <w:numId w:val="4"/>
        </w:numPr>
      </w:pPr>
      <w:r>
        <w:t xml:space="preserve">Open the </w:t>
      </w:r>
      <w:r w:rsidR="00481897">
        <w:t>XSD</w:t>
      </w:r>
      <w:r>
        <w:t xml:space="preserve"> to </w:t>
      </w:r>
      <w:proofErr w:type="gramStart"/>
      <w:r>
        <w:t>be validated</w:t>
      </w:r>
      <w:proofErr w:type="gramEnd"/>
      <w:r>
        <w:t xml:space="preserve">.  </w:t>
      </w:r>
    </w:p>
    <w:p w14:paraId="71AC3414" w14:textId="77777777" w:rsidR="008859B3" w:rsidRDefault="008859B3" w:rsidP="00F14911">
      <w:pPr>
        <w:numPr>
          <w:ilvl w:val="0"/>
          <w:numId w:val="4"/>
        </w:numPr>
      </w:pPr>
      <w:r>
        <w:t xml:space="preserve">Choose </w:t>
      </w:r>
      <w:r w:rsidR="008B66B8">
        <w:t xml:space="preserve">the menu item </w:t>
      </w:r>
      <w:r w:rsidRPr="008859B3">
        <w:rPr>
          <w:b/>
        </w:rPr>
        <w:t>Document</w:t>
      </w:r>
      <w:r>
        <w:t>/</w:t>
      </w:r>
      <w:r w:rsidRPr="008859B3">
        <w:rPr>
          <w:b/>
        </w:rPr>
        <w:t>Validate</w:t>
      </w:r>
      <w:r>
        <w:t>/</w:t>
      </w:r>
      <w:r w:rsidRPr="008859B3">
        <w:rPr>
          <w:b/>
        </w:rPr>
        <w:t>Validate with...</w:t>
      </w:r>
    </w:p>
    <w:p w14:paraId="7656C6B1" w14:textId="77777777" w:rsidR="008859B3" w:rsidRDefault="008859B3" w:rsidP="00F14911">
      <w:pPr>
        <w:numPr>
          <w:ilvl w:val="0"/>
          <w:numId w:val="4"/>
        </w:numPr>
      </w:pPr>
      <w:r>
        <w:t xml:space="preserve">Choose the tab </w:t>
      </w:r>
      <w:r w:rsidR="00F84686">
        <w:t>labeled</w:t>
      </w:r>
      <w:r>
        <w:t xml:space="preserve"> </w:t>
      </w:r>
      <w:proofErr w:type="spellStart"/>
      <w:r w:rsidRPr="008859B3">
        <w:rPr>
          <w:b/>
        </w:rPr>
        <w:t>Schematron</w:t>
      </w:r>
      <w:proofErr w:type="spellEnd"/>
      <w:r w:rsidRPr="008859B3">
        <w:rPr>
          <w:b/>
        </w:rPr>
        <w:t xml:space="preserve"> Schema</w:t>
      </w:r>
      <w:r>
        <w:t>.</w:t>
      </w:r>
    </w:p>
    <w:p w14:paraId="7A117600" w14:textId="6DECBD4C" w:rsidR="00BE7A41" w:rsidRDefault="008859B3" w:rsidP="00F14911">
      <w:pPr>
        <w:numPr>
          <w:ilvl w:val="0"/>
          <w:numId w:val="4"/>
        </w:numPr>
      </w:pPr>
      <w:r>
        <w:t xml:space="preserve">In the URL box, navigate to the location of the </w:t>
      </w:r>
      <w:proofErr w:type="spellStart"/>
      <w:r>
        <w:t>Schematron</w:t>
      </w:r>
      <w:proofErr w:type="spellEnd"/>
      <w:r>
        <w:t xml:space="preserve"> schema</w:t>
      </w:r>
      <w:r w:rsidR="00481897">
        <w:t xml:space="preserve"> (</w:t>
      </w:r>
      <w:r w:rsidR="00345406">
        <w:rPr>
          <w:rStyle w:val="inlinecode"/>
        </w:rPr>
        <w:t>ST96XSDValidator</w:t>
      </w:r>
      <w:r w:rsidR="00EA305D">
        <w:rPr>
          <w:rStyle w:val="inlinecode"/>
        </w:rPr>
        <w:t>/dev</w:t>
      </w:r>
      <w:r w:rsidR="00481897" w:rsidRPr="00481897">
        <w:rPr>
          <w:rStyle w:val="inlinecode"/>
        </w:rPr>
        <w:t>/</w:t>
      </w:r>
      <w:r w:rsidRPr="00481897">
        <w:rPr>
          <w:rStyle w:val="inlinecode"/>
        </w:rPr>
        <w:t>schemas/</w:t>
      </w:r>
      <w:proofErr w:type="spellStart"/>
      <w:r w:rsidR="00481897" w:rsidRPr="00481897">
        <w:rPr>
          <w:rStyle w:val="inlinecode"/>
        </w:rPr>
        <w:t>wipo</w:t>
      </w:r>
      <w:r w:rsidRPr="00481897">
        <w:rPr>
          <w:rStyle w:val="inlinecode"/>
        </w:rPr>
        <w:t>_</w:t>
      </w:r>
      <w:r w:rsidR="00481897" w:rsidRPr="00481897">
        <w:rPr>
          <w:rStyle w:val="inlinecode"/>
        </w:rPr>
        <w:t>xsd</w:t>
      </w:r>
      <w:r w:rsidRPr="00481897">
        <w:rPr>
          <w:rStyle w:val="inlinecode"/>
        </w:rPr>
        <w:t>.sch</w:t>
      </w:r>
      <w:proofErr w:type="spellEnd"/>
      <w:r w:rsidR="00481897">
        <w:t>).</w:t>
      </w:r>
    </w:p>
    <w:p w14:paraId="0AE8C807" w14:textId="77777777" w:rsidR="00BE7A41" w:rsidRDefault="00BE7A41" w:rsidP="00F14911">
      <w:pPr>
        <w:numPr>
          <w:ilvl w:val="0"/>
          <w:numId w:val="4"/>
        </w:numPr>
      </w:pPr>
      <w:r>
        <w:t>Click OK.</w:t>
      </w:r>
    </w:p>
    <w:p w14:paraId="1F4E68EC" w14:textId="77777777" w:rsidR="00BE7A41" w:rsidRDefault="00BE7A41" w:rsidP="00BE7A41"/>
    <w:p w14:paraId="1E1BD7F0" w14:textId="77777777" w:rsidR="00BE7A41" w:rsidRDefault="00BE7A41" w:rsidP="00BE7A41">
      <w:r>
        <w:t xml:space="preserve">The resulting error messages will appear in a separate results box, as shown </w:t>
      </w:r>
      <w:proofErr w:type="gramStart"/>
      <w:r>
        <w:t xml:space="preserve">in </w:t>
      </w:r>
      <w:proofErr w:type="gramEnd"/>
      <w:r>
        <w:fldChar w:fldCharType="begin"/>
      </w:r>
      <w:r>
        <w:instrText xml:space="preserve"> REF _Ref314220830 \h </w:instrText>
      </w:r>
      <w:r>
        <w:fldChar w:fldCharType="separate"/>
      </w:r>
      <w:r w:rsidR="004D70DC">
        <w:fldChar w:fldCharType="begin"/>
      </w:r>
      <w:r w:rsidR="004D70DC">
        <w:instrText xml:space="preserve"> REF _Ref391295891 \h </w:instrText>
      </w:r>
      <w:r w:rsidR="004D70DC">
        <w:fldChar w:fldCharType="separate"/>
      </w:r>
      <w:r w:rsidR="004D70DC">
        <w:t xml:space="preserve">Figure </w:t>
      </w:r>
      <w:r w:rsidR="004D70DC">
        <w:rPr>
          <w:noProof/>
        </w:rPr>
        <w:t>3</w:t>
      </w:r>
      <w:r w:rsidR="004D70DC">
        <w:fldChar w:fldCharType="end"/>
      </w:r>
      <w:r>
        <w:fldChar w:fldCharType="end"/>
      </w:r>
      <w:r>
        <w:t xml:space="preserve">. </w:t>
      </w:r>
      <w:r w:rsidR="00010110">
        <w:t xml:space="preserve">For many error messages, </w:t>
      </w:r>
      <w:r>
        <w:t>click</w:t>
      </w:r>
      <w:r w:rsidR="00010110">
        <w:t>ing</w:t>
      </w:r>
      <w:r>
        <w:t xml:space="preserve"> on </w:t>
      </w:r>
      <w:r w:rsidR="00010110">
        <w:t>the</w:t>
      </w:r>
      <w:r>
        <w:t xml:space="preserve"> error message </w:t>
      </w:r>
      <w:r w:rsidR="00010110">
        <w:t>w</w:t>
      </w:r>
      <w:r>
        <w:t xml:space="preserve">ill </w:t>
      </w:r>
      <w:r w:rsidR="00010110">
        <w:t>show the line</w:t>
      </w:r>
      <w:r>
        <w:t xml:space="preserve"> in the document that triggered that message.</w:t>
      </w:r>
    </w:p>
    <w:p w14:paraId="2D37E07D" w14:textId="77777777" w:rsidR="00BE7A41" w:rsidRDefault="00BE7A41" w:rsidP="00BE7A41"/>
    <w:p w14:paraId="53ABEE21" w14:textId="77777777" w:rsidR="00F23043" w:rsidRDefault="00F23043" w:rsidP="00BE7A41"/>
    <w:p w14:paraId="05DB5636" w14:textId="0CE6B481" w:rsidR="00CC763D" w:rsidRDefault="0050412E" w:rsidP="00F23043">
      <w:pPr>
        <w:keepNext/>
        <w:jc w:val="center"/>
      </w:pPr>
      <w:r>
        <w:rPr>
          <w:noProof/>
          <w:lang w:eastAsia="ko-KR"/>
        </w:rPr>
        <w:lastRenderedPageBreak/>
        <w:drawing>
          <wp:inline distT="0" distB="0" distL="0" distR="0" wp14:anchorId="4F80EB21" wp14:editId="4F871969">
            <wp:extent cx="5438775" cy="39528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71083" w14:textId="77777777" w:rsidR="00F23043" w:rsidRDefault="00F23043" w:rsidP="00F23043">
      <w:pPr>
        <w:pStyle w:val="Caption"/>
        <w:jc w:val="center"/>
      </w:pPr>
      <w:bookmarkStart w:id="105" w:name="_Ref391295891"/>
      <w:r>
        <w:t xml:space="preserve">Figure </w:t>
      </w:r>
      <w:fldSimple w:instr=" SEQ Figure \* ARABIC ">
        <w:r>
          <w:rPr>
            <w:noProof/>
          </w:rPr>
          <w:t>3</w:t>
        </w:r>
      </w:fldSimple>
      <w:bookmarkEnd w:id="105"/>
      <w:r>
        <w:t xml:space="preserve">: </w:t>
      </w:r>
      <w:r w:rsidRPr="005244A9">
        <w:t xml:space="preserve">Errors/Warnings </w:t>
      </w:r>
      <w:r>
        <w:t xml:space="preserve">in The </w:t>
      </w:r>
      <w:proofErr w:type="spellStart"/>
      <w:r>
        <w:t>oXygen</w:t>
      </w:r>
      <w:proofErr w:type="spellEnd"/>
      <w:r>
        <w:t xml:space="preserve"> XML Editor</w:t>
      </w:r>
    </w:p>
    <w:p w14:paraId="3A914297" w14:textId="77777777" w:rsidR="008859B3" w:rsidRDefault="008859B3" w:rsidP="00CC763D">
      <w:pPr>
        <w:pStyle w:val="Caption"/>
      </w:pPr>
      <w:r>
        <w:t xml:space="preserve"> </w:t>
      </w:r>
    </w:p>
    <w:p w14:paraId="71B45BE4" w14:textId="77777777" w:rsidR="00F23043" w:rsidRDefault="00F23043" w:rsidP="009E5D30"/>
    <w:p w14:paraId="2F362D25" w14:textId="77777777" w:rsidR="00E418AB" w:rsidRDefault="00E418AB" w:rsidP="00D220A5">
      <w:pPr>
        <w:pStyle w:val="Heading1"/>
      </w:pPr>
      <w:bookmarkStart w:id="106" w:name="_Toc426629964"/>
      <w:r>
        <w:t>Reference</w:t>
      </w:r>
      <w:r w:rsidR="00205162">
        <w:t>s</w:t>
      </w:r>
      <w:bookmarkEnd w:id="106"/>
    </w:p>
    <w:p w14:paraId="4C6EACE6" w14:textId="5841F1D9" w:rsidR="00DD7CA5" w:rsidRDefault="00DD7CA5" w:rsidP="00DD7CA5">
      <w:r w:rsidRPr="0030380D">
        <w:rPr>
          <w:i/>
        </w:rPr>
        <w:t xml:space="preserve">WIPO </w:t>
      </w:r>
      <w:r w:rsidR="00290E76">
        <w:rPr>
          <w:i/>
        </w:rPr>
        <w:t xml:space="preserve">Standard </w:t>
      </w:r>
      <w:r w:rsidRPr="0030380D">
        <w:rPr>
          <w:i/>
        </w:rPr>
        <w:t xml:space="preserve">ST.96 </w:t>
      </w:r>
      <w:r w:rsidR="001E75C4">
        <w:rPr>
          <w:i/>
        </w:rPr>
        <w:t>Annex</w:t>
      </w:r>
      <w:ins w:id="107" w:author="Young-Woo YUN" w:date="2016-06-03T12:38:00Z">
        <w:r w:rsidR="0097513E">
          <w:rPr>
            <w:i/>
          </w:rPr>
          <w:t xml:space="preserve"> </w:t>
        </w:r>
      </w:ins>
      <w:r w:rsidR="001E75C4">
        <w:rPr>
          <w:i/>
        </w:rPr>
        <w:t xml:space="preserve">I - </w:t>
      </w:r>
      <w:r w:rsidRPr="0030380D">
        <w:rPr>
          <w:i/>
        </w:rPr>
        <w:t>XML Design Rules and Convention</w:t>
      </w:r>
      <w:r>
        <w:rPr>
          <w:i/>
        </w:rPr>
        <w:t xml:space="preserve">s </w:t>
      </w:r>
      <w:r w:rsidRPr="007A6616">
        <w:t>(</w:t>
      </w:r>
      <w:r w:rsidR="00380F18">
        <w:fldChar w:fldCharType="begin"/>
      </w:r>
      <w:ins w:id="108" w:author="Young-Woo YUN" w:date="2016-06-03T12:39:00Z">
        <w:r w:rsidR="0097513E">
          <w:instrText>HYPERLINK "http://www.wipo.int/export/sites/www/standards/en/st96/v2-2/annex-i/03-96-i.pdf"</w:instrText>
        </w:r>
      </w:ins>
      <w:del w:id="109" w:author="Young-Woo YUN" w:date="2016-06-03T12:39:00Z">
        <w:r w:rsidR="00380F18" w:rsidDel="0097513E">
          <w:delInstrText xml:space="preserve"> HYPERLINK "http://www.wipo.int/export/sites/www/standards/en/st96/v2-0/annex-i/03-96-i.pdf" </w:delInstrText>
        </w:r>
      </w:del>
      <w:r w:rsidR="00380F18">
        <w:fldChar w:fldCharType="separate"/>
      </w:r>
      <w:r w:rsidRPr="001E75C4">
        <w:rPr>
          <w:rStyle w:val="Hyperlink"/>
        </w:rPr>
        <w:t>version</w:t>
      </w:r>
      <w:r w:rsidRPr="001E75C4">
        <w:rPr>
          <w:rStyle w:val="Hyperlink"/>
          <w:i/>
        </w:rPr>
        <w:t xml:space="preserve"> </w:t>
      </w:r>
      <w:r w:rsidR="00564338" w:rsidRPr="001E75C4">
        <w:rPr>
          <w:rStyle w:val="Hyperlink"/>
          <w:rFonts w:ascii="Arial" w:hAnsi="Arial" w:cs="Arial"/>
          <w:sz w:val="20"/>
          <w:szCs w:val="20"/>
          <w:shd w:val="clear" w:color="auto" w:fill="FFFFFF"/>
        </w:rPr>
        <w:t>2.</w:t>
      </w:r>
      <w:ins w:id="110" w:author="Young-Woo YUN" w:date="2016-06-03T12:38:00Z">
        <w:r w:rsidR="0097513E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2</w:t>
        </w:r>
      </w:ins>
      <w:del w:id="111" w:author="Young-Woo YUN" w:date="2016-06-03T12:38:00Z">
        <w:r w:rsidR="00564338" w:rsidRPr="001E75C4" w:rsidDel="0097513E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delText>0</w:delText>
        </w:r>
      </w:del>
      <w:r w:rsidR="00380F18">
        <w:rPr>
          <w:rStyle w:val="Hyperlink"/>
          <w:rFonts w:ascii="Arial" w:hAnsi="Arial" w:cs="Arial"/>
          <w:sz w:val="20"/>
          <w:szCs w:val="20"/>
          <w:shd w:val="clear" w:color="auto" w:fill="FFFFFF"/>
        </w:rPr>
        <w:fldChar w:fldCharType="end"/>
      </w:r>
      <w:r w:rsidRPr="00DD7CA5">
        <w:t>)</w:t>
      </w:r>
    </w:p>
    <w:p w14:paraId="4CEBBFD5" w14:textId="77777777" w:rsidR="002030E5" w:rsidRDefault="002030E5" w:rsidP="00DD7CA5"/>
    <w:p w14:paraId="0B2B24C6" w14:textId="77777777" w:rsidR="002030E5" w:rsidRDefault="00E867D0" w:rsidP="00DD7CA5">
      <w:hyperlink r:id="rId26" w:history="1">
        <w:r w:rsidR="002030E5" w:rsidRPr="007D1B5F">
          <w:rPr>
            <w:rStyle w:val="Hyperlink"/>
            <w:i/>
          </w:rPr>
          <w:t>Extensible Markup Language (XML) 1.0, Second Edition</w:t>
        </w:r>
      </w:hyperlink>
      <w:r w:rsidR="002030E5" w:rsidRPr="002030E5">
        <w:t>, Tim Bray et al., eds., W3C, 6 October 2000.</w:t>
      </w:r>
      <w:r w:rsidR="007D1B5F">
        <w:t xml:space="preserve"> </w:t>
      </w:r>
    </w:p>
    <w:p w14:paraId="112E83F8" w14:textId="77777777" w:rsidR="002030E5" w:rsidRDefault="002030E5" w:rsidP="00DD7CA5"/>
    <w:p w14:paraId="408971DF" w14:textId="77777777" w:rsidR="00EC1821" w:rsidRDefault="00E867D0" w:rsidP="00EC1821">
      <w:hyperlink r:id="rId27" w:history="1">
        <w:r w:rsidR="00EC1821" w:rsidRPr="007D1B5F">
          <w:rPr>
            <w:rStyle w:val="Hyperlink"/>
            <w:i/>
          </w:rPr>
          <w:t>XML Schema Part 1: Structures</w:t>
        </w:r>
      </w:hyperlink>
      <w:r w:rsidR="00EC1821">
        <w:t xml:space="preserve">, Henry S. Thompson et al., </w:t>
      </w:r>
      <w:proofErr w:type="spellStart"/>
      <w:proofErr w:type="gramStart"/>
      <w:r w:rsidR="00EC1821">
        <w:t>eds</w:t>
      </w:r>
      <w:proofErr w:type="spellEnd"/>
      <w:proofErr w:type="gramEnd"/>
      <w:r w:rsidR="00EC1821">
        <w:t>, W3C, 28 October 2004.</w:t>
      </w:r>
    </w:p>
    <w:p w14:paraId="73E25B5D" w14:textId="77777777" w:rsidR="00EC1821" w:rsidRDefault="00EC1821" w:rsidP="00EC1821"/>
    <w:p w14:paraId="4DD7F971" w14:textId="77777777" w:rsidR="00205162" w:rsidRDefault="00E867D0" w:rsidP="00205162">
      <w:hyperlink r:id="rId28" w:history="1">
        <w:proofErr w:type="gramStart"/>
        <w:r w:rsidR="00DD7CA5" w:rsidRPr="00A33BB2">
          <w:rPr>
            <w:rStyle w:val="Hyperlink"/>
            <w:i/>
          </w:rPr>
          <w:t xml:space="preserve">ISO </w:t>
        </w:r>
        <w:proofErr w:type="spellStart"/>
        <w:r w:rsidR="00205162" w:rsidRPr="00A33BB2">
          <w:rPr>
            <w:rStyle w:val="Hyperlink"/>
            <w:i/>
          </w:rPr>
          <w:t>Schematron</w:t>
        </w:r>
        <w:proofErr w:type="spellEnd"/>
        <w:r w:rsidR="00205162" w:rsidRPr="00A33BB2">
          <w:rPr>
            <w:rStyle w:val="Hyperlink"/>
            <w:i/>
          </w:rPr>
          <w:t xml:space="preserve"> reference implementation</w:t>
        </w:r>
      </w:hyperlink>
      <w:r w:rsidR="0061268B">
        <w:t>, (</w:t>
      </w:r>
      <w:r w:rsidR="0061268B" w:rsidRPr="0061268B">
        <w:rPr>
          <w:rFonts w:ascii="Consolas" w:hAnsi="Consolas" w:cs="Consolas"/>
          <w:sz w:val="20"/>
          <w:szCs w:val="20"/>
        </w:rPr>
        <w:t>iso-schematron-xslt2.zip</w:t>
      </w:r>
      <w:r w:rsidR="0061268B">
        <w:t xml:space="preserve">, for </w:t>
      </w:r>
      <w:r w:rsidR="00DD7CA5">
        <w:t>XSLT 2.0</w:t>
      </w:r>
      <w:r w:rsidR="0061268B">
        <w:t>).</w:t>
      </w:r>
      <w:proofErr w:type="gramEnd"/>
    </w:p>
    <w:p w14:paraId="71894B39" w14:textId="77777777" w:rsidR="00205162" w:rsidRDefault="00205162" w:rsidP="00205162"/>
    <w:p w14:paraId="3B17CE7B" w14:textId="77777777" w:rsidR="0061268B" w:rsidRPr="0061268B" w:rsidRDefault="00E867D0" w:rsidP="00205162">
      <w:hyperlink r:id="rId29" w:history="1">
        <w:proofErr w:type="gramStart"/>
        <w:r w:rsidR="0061268B" w:rsidRPr="00A33BB2">
          <w:rPr>
            <w:rStyle w:val="Hyperlink"/>
            <w:i/>
          </w:rPr>
          <w:t xml:space="preserve">ISO </w:t>
        </w:r>
        <w:proofErr w:type="spellStart"/>
        <w:r w:rsidR="0061268B" w:rsidRPr="00A33BB2">
          <w:rPr>
            <w:rStyle w:val="Hyperlink"/>
            <w:i/>
          </w:rPr>
          <w:t>Schematron</w:t>
        </w:r>
        <w:proofErr w:type="spellEnd"/>
        <w:r w:rsidR="0061268B" w:rsidRPr="00A33BB2">
          <w:rPr>
            <w:rStyle w:val="Hyperlink"/>
            <w:i/>
          </w:rPr>
          <w:t xml:space="preserve"> tutorial: An introductory guide</w:t>
        </w:r>
      </w:hyperlink>
      <w:r w:rsidR="0061268B">
        <w:rPr>
          <w:i/>
        </w:rPr>
        <w:t>,</w:t>
      </w:r>
      <w:r w:rsidR="0061268B">
        <w:t xml:space="preserve"> Dave Pawson, Roger Costello, </w:t>
      </w:r>
      <w:proofErr w:type="spellStart"/>
      <w:r w:rsidR="0061268B">
        <w:t>Florent</w:t>
      </w:r>
      <w:proofErr w:type="spellEnd"/>
      <w:r w:rsidR="0061268B">
        <w:t xml:space="preserve"> Georges, 2007.</w:t>
      </w:r>
      <w:proofErr w:type="gramEnd"/>
      <w:r w:rsidR="00A33BB2" w:rsidRPr="0061268B">
        <w:t xml:space="preserve"> </w:t>
      </w:r>
    </w:p>
    <w:p w14:paraId="1DEE70EA" w14:textId="77777777" w:rsidR="003730DD" w:rsidRDefault="003730DD">
      <w:pPr>
        <w:rPr>
          <w:ins w:id="112" w:author="Young-Woo YUN" w:date="2016-06-03T14:16:00Z"/>
          <w:rFonts w:ascii="Times New Roman Bold" w:eastAsia="Cambria" w:hAnsi="Times New Roman Bold"/>
          <w:b/>
          <w:bCs/>
          <w:color w:val="000000"/>
          <w:sz w:val="36"/>
          <w:szCs w:val="32"/>
        </w:rPr>
      </w:pPr>
      <w:bookmarkStart w:id="113" w:name="_Toc426629965"/>
      <w:ins w:id="114" w:author="Young-Woo YUN" w:date="2016-06-03T14:16:00Z">
        <w:r>
          <w:br w:type="page"/>
        </w:r>
      </w:ins>
    </w:p>
    <w:p w14:paraId="1B59196E" w14:textId="3C9792FB" w:rsidR="00830FB4" w:rsidRDefault="00E418AB" w:rsidP="00D220A5">
      <w:pPr>
        <w:pStyle w:val="Heading1"/>
      </w:pPr>
      <w:r>
        <w:lastRenderedPageBreak/>
        <w:t>Appendix</w:t>
      </w:r>
      <w:r w:rsidR="00917771">
        <w:t xml:space="preserve"> A: Rules Enforced by the </w:t>
      </w:r>
      <w:proofErr w:type="spellStart"/>
      <w:r w:rsidR="00917771">
        <w:t>Schematron</w:t>
      </w:r>
      <w:bookmarkEnd w:id="113"/>
      <w:proofErr w:type="spellEnd"/>
    </w:p>
    <w:p w14:paraId="44315525" w14:textId="77777777" w:rsidR="00830FB4" w:rsidRDefault="00830FB4" w:rsidP="00830FB4"/>
    <w:p w14:paraId="339C5185" w14:textId="77777777" w:rsidR="00917771" w:rsidRDefault="00100B3F" w:rsidP="00917771">
      <w:r>
        <w:t xml:space="preserve">Table </w:t>
      </w:r>
      <w:proofErr w:type="gramStart"/>
      <w:r>
        <w:t>1</w:t>
      </w:r>
      <w:proofErr w:type="gramEnd"/>
      <w:r>
        <w:t xml:space="preserve"> </w:t>
      </w:r>
      <w:r w:rsidR="00917771">
        <w:t xml:space="preserve">lists the rules from the </w:t>
      </w:r>
      <w:r w:rsidR="00917771" w:rsidRPr="008F1DC6">
        <w:rPr>
          <w:i/>
        </w:rPr>
        <w:t>XML Standards and Web Services using XML</w:t>
      </w:r>
      <w:r w:rsidR="00917771">
        <w:t xml:space="preserve"> document </w:t>
      </w:r>
      <w:r w:rsidR="009E5D30">
        <w:t xml:space="preserve">and indicates which ones </w:t>
      </w:r>
      <w:r w:rsidR="00E4302A">
        <w:t>are</w:t>
      </w:r>
      <w:r w:rsidR="00917771">
        <w:t xml:space="preserve"> e</w:t>
      </w:r>
      <w:r w:rsidR="009E5D30">
        <w:t xml:space="preserve">nforced </w:t>
      </w:r>
      <w:r w:rsidR="00E4302A">
        <w:t>automatically</w:t>
      </w:r>
      <w:r w:rsidR="009E5D30">
        <w:t xml:space="preserve">. </w:t>
      </w:r>
    </w:p>
    <w:p w14:paraId="0EF0366F" w14:textId="77777777" w:rsidR="00100B3F" w:rsidRDefault="00100B3F" w:rsidP="00917771"/>
    <w:p w14:paraId="3064EF01" w14:textId="77777777" w:rsidR="009E5D30" w:rsidRPr="008F1DC6" w:rsidRDefault="00100B3F" w:rsidP="00100B3F">
      <w:pPr>
        <w:pStyle w:val="Caption"/>
      </w:pPr>
      <w:r>
        <w:t>Table 1: Enforceability of XML rules</w:t>
      </w:r>
    </w:p>
    <w:p w14:paraId="2B31D96C" w14:textId="77777777" w:rsidR="00A22840" w:rsidRDefault="00A22840" w:rsidP="00A22840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450"/>
        <w:gridCol w:w="3711"/>
        <w:gridCol w:w="3954"/>
      </w:tblGrid>
      <w:tr w:rsidR="00A22840" w14:paraId="2C165D62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6ED8D4" w14:textId="5F6E90A8" w:rsidR="00A22840" w:rsidRDefault="00A22840">
            <w:pPr>
              <w:pStyle w:val="NormalWeb"/>
              <w:spacing w:before="0" w:beforeAutospacing="0" w:after="0" w:afterAutospacing="0" w:line="0" w:lineRule="atLeast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ST</w:t>
            </w:r>
            <w:ins w:id="115" w:author="Young-Woo YUN" w:date="2016-06-03T14:16:00Z">
              <w:r w:rsidR="003730DD">
                <w:rPr>
                  <w:rFonts w:ascii="Arial" w:hAnsi="Arial" w:cs="Arial"/>
                  <w:b/>
                  <w:bCs/>
                  <w:color w:val="000000"/>
                  <w:sz w:val="23"/>
                  <w:szCs w:val="23"/>
                </w:rPr>
                <w:t>.</w:t>
              </w:r>
            </w:ins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 96 rule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8119A0" w14:textId="77777777" w:rsidR="00A22840" w:rsidRDefault="00A22840">
            <w:pPr>
              <w:rPr>
                <w:sz w:val="1"/>
              </w:rPr>
            </w:pP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C0FC72" w14:textId="77777777" w:rsidR="00A22840" w:rsidRDefault="00A22840">
            <w:pPr>
              <w:pStyle w:val="NormalWeb"/>
              <w:spacing w:before="0" w:beforeAutospacing="0" w:after="0" w:afterAutospacing="0" w:line="0" w:lineRule="atLeast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Automation concern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6A17BC6" w14:textId="77777777" w:rsidR="00A22840" w:rsidRDefault="00A22840">
            <w:pPr>
              <w:pStyle w:val="NormalWeb"/>
              <w:spacing w:before="0" w:beforeAutospacing="0" w:after="0" w:afterAutospacing="0" w:line="0" w:lineRule="atLeast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>Assumption to automate</w:t>
            </w:r>
          </w:p>
        </w:tc>
      </w:tr>
      <w:tr w:rsidR="00A22840" w14:paraId="2EB3FA0B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109353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94B7D2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0D633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XSDs </w:t>
            </w:r>
            <w:hyperlink r:id="rId30" w:anchor="xsd-nss" w:history="1">
              <w:r w:rsidR="00644A54"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must u</w:t>
              </w:r>
              <w:r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se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Verdana" w:hAnsi="Verdana"/>
                <w:color w:val="000000"/>
                <w:sz w:val="17"/>
                <w:szCs w:val="17"/>
                <w:shd w:val="clear" w:color="auto" w:fill="FFFFFF"/>
              </w:rPr>
              <w:t>http://www.w3.org/2001/XMLSchema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namespace</w:t>
            </w:r>
            <w:r w:rsidR="0029131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anyway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A4F0BB" w14:textId="77777777" w:rsidR="00A22840" w:rsidRDefault="00804F9C" w:rsidP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</w:t>
            </w:r>
            <w:r w:rsidR="00A22840">
              <w:rPr>
                <w:rFonts w:ascii="Arial" w:hAnsi="Arial" w:cs="Arial"/>
                <w:color w:val="000000"/>
                <w:sz w:val="23"/>
                <w:szCs w:val="23"/>
              </w:rPr>
              <w:t>.</w:t>
            </w:r>
            <w:proofErr w:type="gramEnd"/>
          </w:p>
        </w:tc>
      </w:tr>
      <w:tr w:rsidR="00A22840" w14:paraId="50602C84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98C561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GD-02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7D0290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C35FA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Validation against all of XSD 1.0 spec is very complicated.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39E057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3742242C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498A5A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GD-03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F1818D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7DBEC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Schematron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and XSLT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has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not provision for querying encoding.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0CCDDB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3F009A7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F728F1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GD-04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8E9314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14B12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Referencing Oxford English Dictionary is difficult.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DC499C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766664F6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533D62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GD-05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0AB4BB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858CF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Knowing parts of speech and tense is difficult.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7EC55E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648B6C37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13C2BF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GD-06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C6EE96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FD3CB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F0EC43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6552514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3C3772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GD-07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CC033E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494A32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43CE6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6509F2AE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206224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GD-08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05D20A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BAAF5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“Concise and self-explanatory” requires judgement.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E55C11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27882442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9AFFCB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GD-09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F7FBE5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B60E15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Referencing dictionary is difficult.</w:t>
            </w:r>
          </w:p>
          <w:p w14:paraId="7D472CD8" w14:textId="77777777" w:rsidR="00A22840" w:rsidRDefault="00A22840"/>
          <w:p w14:paraId="2E9045E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Knowing word boundaries is difficult.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D70E20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Can detect these problems:</w:t>
            </w:r>
          </w:p>
          <w:p w14:paraId="2845E5F3" w14:textId="77777777" w:rsidR="00A22840" w:rsidRDefault="00A22840" w:rsidP="00F14911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All capitals.</w:t>
            </w:r>
            <w:proofErr w:type="gramEnd"/>
          </w:p>
          <w:p w14:paraId="1C936CBA" w14:textId="77777777" w:rsidR="00A22840" w:rsidRDefault="00A22840" w:rsidP="00F14911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Wrong initial letter capitalization.</w:t>
            </w:r>
            <w:proofErr w:type="gramEnd"/>
          </w:p>
          <w:p w14:paraId="5EBEE00E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Cannot detect these sorts of problems, for example:</w:t>
            </w:r>
          </w:p>
          <w:p w14:paraId="5BA653AC" w14:textId="77777777" w:rsidR="00A22840" w:rsidRDefault="00A22840" w:rsidP="00F1491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BadelementName</w:t>
            </w:r>
            <w:proofErr w:type="spellEnd"/>
          </w:p>
          <w:p w14:paraId="16E4DE7B" w14:textId="77777777" w:rsidR="00A22840" w:rsidRDefault="00A22840" w:rsidP="00F1491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BadElementname</w:t>
            </w:r>
            <w:proofErr w:type="spellEnd"/>
          </w:p>
          <w:p w14:paraId="6537C4DC" w14:textId="77777777" w:rsidR="00697F90" w:rsidRDefault="00697F90" w:rsidP="00697F90">
            <w:pPr>
              <w:pStyle w:val="NormalWeb"/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Names less than 3 characters are not checked.</w:t>
            </w:r>
          </w:p>
        </w:tc>
      </w:tr>
      <w:tr w:rsidR="00A22840" w14:paraId="2D261CD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CE3C6E1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GD-10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951637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6232F0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Referencing dictionary is difficult.</w:t>
            </w:r>
          </w:p>
          <w:p w14:paraId="0C48DF15" w14:textId="77777777" w:rsidR="00A22840" w:rsidRDefault="00A22840"/>
          <w:p w14:paraId="62A2DD7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Knowing word boundaries is difficult.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169E26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Can detect these problems:</w:t>
            </w:r>
          </w:p>
          <w:p w14:paraId="07BDDB65" w14:textId="77777777" w:rsidR="00A22840" w:rsidRDefault="00A22840" w:rsidP="00F14911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All capitals.</w:t>
            </w:r>
            <w:proofErr w:type="gramEnd"/>
          </w:p>
          <w:p w14:paraId="19965F07" w14:textId="77777777" w:rsidR="00A22840" w:rsidRDefault="00A22840" w:rsidP="00F14911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Wrong initial letter capitalization.</w:t>
            </w:r>
            <w:proofErr w:type="gramEnd"/>
          </w:p>
          <w:p w14:paraId="38C83EE6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Cannot detect this sort of problems, for example:</w:t>
            </w:r>
          </w:p>
          <w:p w14:paraId="7521CF99" w14:textId="77777777" w:rsidR="00A22840" w:rsidRDefault="00A22840" w:rsidP="00F14911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BadnameType</w:t>
            </w:r>
            <w:proofErr w:type="spellEnd"/>
          </w:p>
        </w:tc>
      </w:tr>
      <w:tr w:rsidR="00A22840" w14:paraId="1120C0B0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A2C37B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GD-11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D61833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F42090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Referencing dictionary is difficult.</w:t>
            </w:r>
          </w:p>
          <w:p w14:paraId="5091FBB8" w14:textId="77777777" w:rsidR="00A22840" w:rsidRDefault="00A22840"/>
          <w:p w14:paraId="0B729FA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Knowing word boundaries is difficult.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63B364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Can detect these problems:</w:t>
            </w:r>
          </w:p>
          <w:p w14:paraId="56E5E87B" w14:textId="77777777" w:rsidR="00A22840" w:rsidRDefault="00A22840" w:rsidP="00F14911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All capitals.</w:t>
            </w:r>
            <w:proofErr w:type="gramEnd"/>
          </w:p>
          <w:p w14:paraId="4D1498C4" w14:textId="77777777" w:rsidR="00A22840" w:rsidRDefault="00A22840" w:rsidP="00F14911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Wrong initial letter capitalization.</w:t>
            </w:r>
            <w:proofErr w:type="gramEnd"/>
          </w:p>
          <w:p w14:paraId="2A356821" w14:textId="77777777" w:rsidR="00A22840" w:rsidRDefault="00A22840"/>
          <w:p w14:paraId="5DE8740E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Cannot detect this sort of problem, for example:</w:t>
            </w:r>
          </w:p>
          <w:p w14:paraId="39B93486" w14:textId="77777777" w:rsidR="00A22840" w:rsidRDefault="00A22840" w:rsidP="00F14911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 w:line="0" w:lineRule="atLeast"/>
              <w:textAlignment w:val="baseline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bigbadAttribute</w:t>
            </w:r>
            <w:proofErr w:type="spellEnd"/>
          </w:p>
        </w:tc>
      </w:tr>
      <w:tr w:rsidR="00A22840" w14:paraId="5FAC5279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08CE8C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GD-12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8CA965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F5AFF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Unintended matches could occur between a checked name and an expanded abbreviation in Appendix C.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6B767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Assume that occurrence of expanded Appendix C abbreviation anywhere in a name should be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replace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by corresponding abbreviation.</w:t>
            </w:r>
          </w:p>
        </w:tc>
      </w:tr>
      <w:tr w:rsidR="00A22840" w14:paraId="2A120ADA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0E4E25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GD-13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7CC238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7B0E77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Single-letter and double-letter abbreviations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be detected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apart from regular single and double letters within words.</w:t>
            </w:r>
          </w:p>
          <w:p w14:paraId="44E6B5B6" w14:textId="77777777" w:rsidR="00A22840" w:rsidRDefault="00A22840"/>
          <w:p w14:paraId="61D5CFB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Embedded multi-letter sequences can appear naturally within words without being abbreviations.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8EC66B" w14:textId="77777777" w:rsidR="00A22840" w:rsidRDefault="00A22840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Don’t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automate single-letter or double-letter abbreviations.</w:t>
            </w:r>
          </w:p>
          <w:p w14:paraId="1A5EEB63" w14:textId="77777777" w:rsidR="00A22840" w:rsidRDefault="00A22840"/>
          <w:p w14:paraId="4678F9C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Accept some false-positive reports.</w:t>
            </w:r>
          </w:p>
        </w:tc>
      </w:tr>
      <w:tr w:rsidR="00A22840" w14:paraId="28EBEEF6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137075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GD-14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7216CA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51E031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detect all variations of an abbreviation.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128101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66BAB2C0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E3B26E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GD-15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E50A6C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1B6DD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“Meaningful” is subjective and requires human judgement.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50F458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6BE7E148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368675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GD-16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751242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EE6060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Meaning of parts of names (Object Class, Property Term, Representation Term, Qualifier Term per </w:t>
            </w:r>
            <w:hyperlink r:id="rId31" w:anchor="A5" w:history="1">
              <w:r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ISO 11179 part 5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820432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3E7D67C4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9BA6F4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GD-17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04CEFC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96B8F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Meaning of parts of names (Object Class, Property Term, Representation Term, Qualifier Term per </w:t>
            </w:r>
            <w:hyperlink r:id="rId32" w:anchor="A5" w:history="1">
              <w:r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ISO 11179 part 5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) cannot be assessed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420317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Not applicable.</w:t>
            </w:r>
            <w:proofErr w:type="gramEnd"/>
          </w:p>
        </w:tc>
      </w:tr>
      <w:tr w:rsidR="00A22840" w14:paraId="0730475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C029EF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GD-18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B98947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84581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Meaning of parts of names (Object Class, Property Term, Representation Term, Qualifier Term per </w:t>
            </w:r>
            <w:hyperlink r:id="rId33" w:anchor="A5" w:history="1">
              <w:r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ISO 11179 part 5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3479C4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1444FFA5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22EC1F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GD-19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6D3A18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E99E5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Meaning of parts of names (Object Class, Property Term, Representation Term, Qualifier Term per </w:t>
            </w:r>
            <w:hyperlink r:id="rId34" w:anchor="A5" w:history="1">
              <w:r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ISO 11179 part 5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6CAD65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4F753CB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6100B7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GD-20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094F31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3E231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Meaning of parts of names (Object Class, Property Term, Representation Term, Qualifier Term per </w:t>
            </w:r>
            <w:hyperlink r:id="rId35" w:anchor="A5" w:history="1">
              <w:r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ISO 11179 part 5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3D5784F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36E4298C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FA67C3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GD-21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0F90881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CC7F64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Meaning of parts of names (Object Class, Property Term, Representation Term, Qualifier Term per </w:t>
            </w:r>
            <w:hyperlink r:id="rId36" w:anchor="A5" w:history="1">
              <w:r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ISO 11179 part 5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E3F210F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4DD81A78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A1AA551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GD-22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B44FCE1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0A5FF2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Meaning of parts of names (Object Class, Property Term, Representation Term, Qualifier Term per </w:t>
            </w:r>
            <w:hyperlink r:id="rId37" w:anchor="A5" w:history="1">
              <w:r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ISO 11179 part 5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3A7CF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Assume duplicated Representation Term is a sign of violation of this rule.</w:t>
            </w:r>
          </w:p>
        </w:tc>
      </w:tr>
      <w:tr w:rsidR="00A22840" w14:paraId="4C1B71A8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67C3D2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GD-23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74370B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147EB1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Meaning of parts of names (Object Class, Property Term, Representation Term, Qualifier Term per </w:t>
            </w:r>
            <w:hyperlink r:id="rId38" w:anchor="A5" w:history="1">
              <w:r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ISO 11179 part 5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t>)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124CD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Assume presence of any word listed in Appendix B Representation Terms satisfies this rule.</w:t>
            </w:r>
          </w:p>
        </w:tc>
      </w:tr>
      <w:tr w:rsidR="00A22840" w14:paraId="49AB5DAB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3E41CC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GD-24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131344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7B002F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6E1F1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24497D2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E35385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GD-25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ABE7B6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91018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Plurality formation is too irregular to automate without dictionary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access.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F53D9C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lastRenderedPageBreak/>
              <w:t>Not applicable.</w:t>
            </w:r>
            <w:proofErr w:type="gramEnd"/>
          </w:p>
        </w:tc>
      </w:tr>
      <w:tr w:rsidR="00A22840" w14:paraId="7908AB5B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2527E0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GD-26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1B9DC5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246AA81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07F9D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49FF5F5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CA2C4B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GD-27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B6231B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11B30D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“Unless part of the business terminology”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2EB5BF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25D0822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4F874E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GD-28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AA8960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9096E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“Translated, changed or replaced”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be assessed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F93E1B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1707ED9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B1CEA2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GD-29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F50B76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69902A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Detecting presence of ‘article’ or ‘rule’ could cause false positive errors.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7085DE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Could accept any false positive errors.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[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>need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 decision here; try on PE2E?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]</w:t>
            </w:r>
          </w:p>
        </w:tc>
      </w:tr>
      <w:tr w:rsidR="00A22840" w14:paraId="474C008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63399F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GD-30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4A5A0B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12A6F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9BB3C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53D869FB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9BC30C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GD-31 &amp; GD-32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3A8FD71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50FB12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Cannot be sure whether a file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is intended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to be a draft.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0B8AC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Assume if “draft” or “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D[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0-9]” appears in file name, it is intended to be a draft; otherwise, assume it is not intended to be a draft.</w:t>
            </w:r>
          </w:p>
        </w:tc>
      </w:tr>
      <w:tr w:rsidR="00A22840" w14:paraId="73825FE0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066B30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GD-32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EEEDC2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80780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Cannot be sure whether draft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is based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on existing schema or is new.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8925F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Assume draft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is based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on existing schema.</w:t>
            </w:r>
          </w:p>
        </w:tc>
      </w:tr>
      <w:tr w:rsidR="00A22840" w14:paraId="4359BC9B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BA50AD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SD-01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59D945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50133C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The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xsd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:import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construct must be used to bring in files from other namespaces, so this rule appears to constrain nothing beyond that which is already constrained by XML Schema itself.</w:t>
            </w:r>
          </w:p>
          <w:p w14:paraId="0FFED1E5" w14:textId="77777777" w:rsidR="00A22840" w:rsidRDefault="00A22840"/>
          <w:p w14:paraId="3DC703A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Also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, if a Patent, Trademark, or Design XSD does not require anything from Common, why must it import Common?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E3DFC2" w14:textId="77777777" w:rsidR="00D81F56" w:rsidRDefault="00D81F56" w:rsidP="00D81F56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If the common namespace </w:t>
            </w:r>
            <w:r w:rsidR="00AF25AC">
              <w:rPr>
                <w:rFonts w:ascii="Arial" w:hAnsi="Arial" w:cs="Arial"/>
                <w:color w:val="000000"/>
                <w:sz w:val="23"/>
                <w:szCs w:val="23"/>
              </w:rPr>
              <w:t xml:space="preserve">prefix 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is declared on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xsd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:schema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then there must be an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xsd:import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of common.</w:t>
            </w:r>
          </w:p>
          <w:p w14:paraId="3F0BD0E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</w:p>
        </w:tc>
      </w:tr>
      <w:tr w:rsidR="00A22840" w14:paraId="349B7872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4A550D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SD-02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51BFDD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E6B70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07E2F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24EFE65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B688F4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SD-03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54D2C7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CAEFE3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5B2D9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0F46B13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263BF0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SD-04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7A4C80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99EBB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“Wherever applicable” cannot be assessed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6F4900B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709EA16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6086B4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SD-05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C098C9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6457D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“Maximum extent possible”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be assessed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8B007D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21EA9FB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0A2350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SD-06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9D9DE5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634307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B33EBD1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46778A4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0FF2EA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SD-07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8AE062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2ECA3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10040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48179AF2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30000A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SD-08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2252DF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60C11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DC1B7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1FBD8DF5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CA01E8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SD-09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5BF774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D50E4D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Cannot detect changes to published namespaces.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690A50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30CFF792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5FBC34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SD-10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67E408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47E191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4955AF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04440FB4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559723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37F30B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17DF2E5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Namespace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qualifications[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1] must be used to reference XML Schema constructs anyway, so this rule appears to constrain nothing beyond that which is already constrained by XML Schema itself.</w:t>
            </w:r>
          </w:p>
          <w:p w14:paraId="57DBF70F" w14:textId="77777777" w:rsidR="00A22840" w:rsidRDefault="00A22840"/>
          <w:p w14:paraId="2CA1D950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[1] </w:t>
            </w:r>
            <w:hyperlink r:id="rId39" w:anchor="dt-qualname" w:history="1">
              <w:r>
                <w:rPr>
                  <w:rStyle w:val="Hyperlink"/>
                  <w:rFonts w:ascii="Arial" w:eastAsia="Cambria" w:hAnsi="Arial" w:cs="Arial"/>
                  <w:color w:val="1155CC"/>
                  <w:sz w:val="23"/>
                  <w:szCs w:val="23"/>
                </w:rPr>
                <w:t>Definition</w:t>
              </w:r>
            </w:hyperlink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: A qualified name is a name subject to namespace interpretation [...]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Syntactically,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they are either prefixed names or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unprefixed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names. </w:t>
            </w:r>
          </w:p>
          <w:p w14:paraId="581A8F5A" w14:textId="77777777" w:rsidR="00A22840" w:rsidRDefault="00A22840"/>
          <w:p w14:paraId="0DFA5FD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SD-15 already says that “Schemas SHOULD use “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xsd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” as a namespace prefix”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3C77E7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Check that namespace </w:t>
            </w:r>
            <w:r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prefixes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are used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to reference XML Schema constructs.  Where SD-15 says the “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xsd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” prefix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SHOULD be used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, here just say that some namespace prefix MUST be used.</w:t>
            </w:r>
          </w:p>
          <w:p w14:paraId="7FD0B1DB" w14:textId="77777777" w:rsidR="00A22840" w:rsidRDefault="00A22840">
            <w:pPr>
              <w:spacing w:after="240" w:line="0" w:lineRule="atLeast"/>
            </w:pPr>
          </w:p>
        </w:tc>
      </w:tr>
      <w:tr w:rsidR="00A22840" w14:paraId="7784CA1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21B2AA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SD-12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74046B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E5086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81682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758E58F0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C49200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SD-13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C5F9B51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AD6514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AF935B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0BBA66EE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0F6D68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SD-14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8904C0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2C0E2A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C34F0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6F7FFD76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90B673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SD-15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583900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3386D3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6C21A8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5D6779D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C2B8AF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SD-16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D7EB2D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9FDA2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F80707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66B77E44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5B9390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SD-17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DCE26F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8B9FF5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85812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668B44BA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873E82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SD-18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19DAD6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13349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D49631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Common components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are found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in a “Common” subdirectory.</w:t>
            </w:r>
          </w:p>
          <w:p w14:paraId="469289EA" w14:textId="77777777" w:rsidR="00A22840" w:rsidRDefault="00A22840"/>
          <w:p w14:paraId="7EC1A95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Applies to WIPO, not US-specific, XSDs.</w:t>
            </w:r>
          </w:p>
        </w:tc>
      </w:tr>
      <w:tr w:rsidR="00A22840" w14:paraId="1BF82528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7D87BC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SD-19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7120DF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AAF645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5A88D96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Patent components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are found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in a “Patent” subdirectory.</w:t>
            </w:r>
          </w:p>
          <w:p w14:paraId="4E4C6744" w14:textId="77777777" w:rsidR="00A22840" w:rsidRDefault="00A22840"/>
          <w:p w14:paraId="6422893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Applies to WIPO, not US-specific, XSDs.</w:t>
            </w:r>
          </w:p>
        </w:tc>
      </w:tr>
      <w:tr w:rsidR="00A22840" w14:paraId="3B456DD2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9B63F4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SD-20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FA584A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BDE743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1D973B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Trademark components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are found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in a “Trademark” subdirectory.</w:t>
            </w:r>
          </w:p>
          <w:p w14:paraId="3A3F9B2F" w14:textId="77777777" w:rsidR="00A22840" w:rsidRDefault="00A22840"/>
          <w:p w14:paraId="3531318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Applies to WIPO, not US-specific, XSDs.</w:t>
            </w:r>
          </w:p>
        </w:tc>
      </w:tr>
      <w:tr w:rsidR="00A22840" w14:paraId="3C87210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192D51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SD-21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90608A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787EAE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4C7FA1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Design components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are found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in a “Design” subdirectory.</w:t>
            </w:r>
          </w:p>
          <w:p w14:paraId="65C93527" w14:textId="77777777" w:rsidR="00A22840" w:rsidRDefault="00A22840"/>
          <w:p w14:paraId="7309080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Applies to WIPO, not US-specific, XSDs.</w:t>
            </w:r>
          </w:p>
        </w:tc>
      </w:tr>
      <w:tr w:rsidR="00A22840" w14:paraId="25962637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70C0EC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SD-22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4A0737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A7B51E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80226C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11134758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C44CCD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SD-23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674460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AF4B2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detect validation across versions of an XSD.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E3752E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373A84C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BA4C87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SD-24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BAA903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96B367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detect validation across versions of an XSD.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146A2F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23B10A0C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B05DD3A" w14:textId="77777777" w:rsidR="00A22840" w:rsidRPr="00AF18E9" w:rsidRDefault="00A22840">
            <w:pPr>
              <w:pStyle w:val="NormalWeb"/>
              <w:spacing w:before="0" w:beforeAutospacing="0" w:after="0" w:afterAutospacing="0" w:line="0" w:lineRule="atLeast"/>
              <w:rPr>
                <w:strike/>
              </w:rPr>
            </w:pPr>
            <w:r w:rsidRPr="00AF18E9"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>SD-25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B04E6B8" w14:textId="77777777" w:rsidR="00A22840" w:rsidRDefault="00AF18E9">
            <w:pPr>
              <w:pStyle w:val="NormalWeb"/>
              <w:spacing w:before="0" w:beforeAutospacing="0" w:after="0" w:afterAutospacing="0" w:line="0" w:lineRule="atLeast"/>
            </w:pPr>
            <w:r>
              <w:t>D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613E2DB" w14:textId="77777777" w:rsidR="00A22840" w:rsidRPr="00AF18E9" w:rsidRDefault="00AF18E9">
            <w:pPr>
              <w:pStyle w:val="NormalWeb"/>
              <w:spacing w:before="0" w:beforeAutospacing="0" w:after="0" w:afterAutospacing="0" w:line="0" w:lineRule="atLeast"/>
              <w:rPr>
                <w:i/>
              </w:rPr>
            </w:pPr>
            <w:r w:rsidRPr="00AF18E9">
              <w:rPr>
                <w:i/>
              </w:rPr>
              <w:t>Deleted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3F2C65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</w:p>
        </w:tc>
      </w:tr>
      <w:tr w:rsidR="00A22840" w14:paraId="34F6F137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9DB388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SD-26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A14D93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DE70C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How can flattened be determined?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99023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Flatten schemas appear only in Document subdirectory.</w:t>
            </w:r>
          </w:p>
        </w:tc>
      </w:tr>
      <w:tr w:rsidR="00A22840" w14:paraId="17C5BA6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090A0C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SD-27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774A4F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0E8A9A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Cannot track version changes of XSDs.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C1A43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Provide access to past versions of XSDs.</w:t>
            </w:r>
          </w:p>
        </w:tc>
      </w:tr>
      <w:tr w:rsidR="00A22840" w14:paraId="4A2B352D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78DEFB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SD-28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B33277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47CBE3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Cannot track version changes of XSDs.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9B201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Provide access to past versions of XSDs.</w:t>
            </w:r>
          </w:p>
        </w:tc>
      </w:tr>
      <w:tr w:rsidR="00A22840" w14:paraId="2BE2500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6A3CDD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SD-29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51DCBA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1A0E2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Cannot track version changes of XSDs.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9D8AC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Provide access to past versions of XSDs.</w:t>
            </w:r>
          </w:p>
        </w:tc>
      </w:tr>
      <w:tr w:rsidR="00A22840" w14:paraId="792EC99E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4261FD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SD-30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5A09DD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D47BC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9C607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0EC3C9E9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2F9984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SD-31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C549D0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5184A2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FE2117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73D69F00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825A96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SD-32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7E1231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30B420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Cardinality and granularity conformity across three past standards (ST.36, ST.66 or ST.86) is difficult to assess.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1F0F43C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7C3C113A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B9EC7D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SD-33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565AB9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875B9C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“Unless they are needed” is difficult to assess automatically.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765821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Detect “Other” or “Undefined” without judging how needed they might be.</w:t>
            </w:r>
          </w:p>
        </w:tc>
      </w:tr>
      <w:tr w:rsidR="00A22840" w14:paraId="7D66064D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76DE7B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SD-34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E5F24E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316BDED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Math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formula are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difficult to detect automatically.</w:t>
            </w:r>
          </w:p>
          <w:p w14:paraId="7A812667" w14:textId="77777777" w:rsidR="00A22840" w:rsidRDefault="00A22840"/>
          <w:p w14:paraId="47AB408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Type usage is difficult to ascertain because of the complexities of type and composition definition in XSD.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FD7E98B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If an element name contains ‘math’ in any place in any case, conclude that it contains a math formula.</w:t>
            </w:r>
          </w:p>
          <w:p w14:paraId="69273330" w14:textId="77777777" w:rsidR="00A22840" w:rsidRDefault="00A22840"/>
          <w:p w14:paraId="1FE3B36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Covering common XSD constructs and limiting recursive search to a depth of 6 is sufficient for a uses-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type(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) function to answer correctly  in most cases.</w:t>
            </w:r>
          </w:p>
        </w:tc>
      </w:tr>
      <w:tr w:rsidR="00A22840" w14:paraId="345D98A5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E0CA54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SD-35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62E08A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1004A1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Tables are difficult to detect automatically.</w:t>
            </w:r>
          </w:p>
          <w:p w14:paraId="648E7345" w14:textId="77777777" w:rsidR="00A22840" w:rsidRDefault="00A22840"/>
          <w:p w14:paraId="47E915A7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Type usage is difficult to ascertain because of the complexities of type and composition definition in XSD.</w:t>
            </w:r>
          </w:p>
          <w:p w14:paraId="53F07D9C" w14:textId="77777777" w:rsidR="00A22840" w:rsidRDefault="00A22840">
            <w:pPr>
              <w:spacing w:line="0" w:lineRule="atLeas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0FB09F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If an element name contains ‘table’ in any place in any case, and the element name does not appear in the following list, conclude that the element contains a table: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tablebody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tablegroup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tableimage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tabletitle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tabledata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tablecell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tabledatacell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tablefooter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tableheader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tableheadercell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, or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tablerow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.</w:t>
            </w:r>
          </w:p>
          <w:p w14:paraId="10F7B3A2" w14:textId="77777777" w:rsidR="00A22840" w:rsidRDefault="00A22840"/>
          <w:p w14:paraId="09B3089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Covering common XSD constructs and limiting recursive search to a depth of 6 is sufficient for a uses-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type(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) function to answer correctly  in most cases.</w:t>
            </w:r>
          </w:p>
        </w:tc>
      </w:tr>
      <w:tr w:rsidR="00A22840" w14:paraId="6E2A4C6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5B5BB3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SD-36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7DC45E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72CB11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There is no published list of approved industry-standard schemas.</w:t>
            </w:r>
          </w:p>
          <w:p w14:paraId="76E539B1" w14:textId="77777777" w:rsidR="00A22840" w:rsidRDefault="00A22840">
            <w:pPr>
              <w:spacing w:line="0" w:lineRule="atLeas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E3386E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Limit scope to ST.96 and assume that only OASIS Tables and MathML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are approved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to be imported.</w:t>
            </w:r>
          </w:p>
          <w:p w14:paraId="71F8BAFC" w14:textId="77777777" w:rsidR="00A22840" w:rsidRDefault="00A22840">
            <w:pPr>
              <w:spacing w:line="0" w:lineRule="atLeast"/>
            </w:pPr>
          </w:p>
        </w:tc>
      </w:tr>
      <w:tr w:rsidR="00A22840" w14:paraId="3B2A966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7C128B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SD-37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844AC1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D8B72A7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“Maximum extent possible” is difficult to assess.</w:t>
            </w:r>
          </w:p>
          <w:p w14:paraId="69BA71C4" w14:textId="77777777" w:rsidR="00A22840" w:rsidRDefault="00A22840">
            <w:pPr>
              <w:spacing w:after="240" w:line="0" w:lineRule="atLeast"/>
            </w:pPr>
            <w: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AB6B35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Define an acceptable ratio of simple types to complex types.</w:t>
            </w:r>
          </w:p>
          <w:p w14:paraId="3B3CA586" w14:textId="77777777" w:rsidR="00A22840" w:rsidRDefault="00A22840"/>
          <w:p w14:paraId="20A6D44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Could partially check by making sure that the major simple types (Language Code, two Country Codes) are used.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</w:p>
        </w:tc>
      </w:tr>
      <w:tr w:rsidR="00A22840" w14:paraId="4C3828D9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BD831B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SD-38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FF782C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5611C15" w14:textId="77777777" w:rsidR="00A22840" w:rsidRDefault="00A22840" w:rsidP="000C2355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What is it that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is not allowed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7F1AE8" w14:textId="77777777" w:rsidR="00A22840" w:rsidRDefault="00A22840">
            <w:pPr>
              <w:rPr>
                <w:sz w:val="1"/>
              </w:rPr>
            </w:pPr>
          </w:p>
        </w:tc>
      </w:tr>
      <w:tr w:rsidR="00A22840" w14:paraId="40FDE4D4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183DC4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SD-39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AA5982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CA271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What is it that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is not allowed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4B90C6" w14:textId="77777777" w:rsidR="00A22840" w:rsidRDefault="00A22840">
            <w:pPr>
              <w:rPr>
                <w:sz w:val="1"/>
              </w:rPr>
            </w:pPr>
          </w:p>
        </w:tc>
      </w:tr>
      <w:tr w:rsidR="00A22840" w14:paraId="1A881095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7407E3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SD-40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037F99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6E493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Which elements are “used for representing IPOs and for priority and designated country/organization”?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7FB30B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Assume element name contains ‘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officecode</w:t>
            </w:r>
            <w:proofErr w:type="spellEnd"/>
            <w:r>
              <w:rPr>
                <w:rFonts w:ascii="Arial" w:hAnsi="Arial" w:cs="Arial"/>
                <w:color w:val="000000"/>
                <w:sz w:val="23"/>
                <w:szCs w:val="23"/>
              </w:rPr>
              <w:t>’.</w:t>
            </w:r>
          </w:p>
        </w:tc>
      </w:tr>
      <w:tr w:rsidR="00A22840" w14:paraId="6C3943C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0F0D78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289471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79DAC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Which elements are “used for the representation of the names of countries, dependencies, and other areas of particular geopolitical interest”?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CA194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Assume element name contains ‘country’.</w:t>
            </w:r>
          </w:p>
        </w:tc>
      </w:tr>
      <w:tr w:rsidR="00A22840" w14:paraId="6ABA6DF9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6BE970C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SD-42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5991DB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E1707E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Which elements contain language codes?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497B2F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Assume element name contains ‘language’.</w:t>
            </w:r>
          </w:p>
        </w:tc>
      </w:tr>
      <w:tr w:rsidR="00A22840" w14:paraId="463F5879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D19D00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SD-43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24EB64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B450F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Which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elements contains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date and time data?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92AE8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Assume element name contains ‘date’ or ‘time’ respectively.</w:t>
            </w:r>
          </w:p>
        </w:tc>
      </w:tr>
      <w:tr w:rsidR="00A22840" w14:paraId="7F82711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732008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SD-44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44B54CC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00E57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Which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elements contains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currency data?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6FA10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Assume element name contains ‘currency’ or ‘money’.</w:t>
            </w:r>
          </w:p>
        </w:tc>
      </w:tr>
      <w:tr w:rsidR="00A22840" w14:paraId="00626E54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A3AA6B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SD-45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71A055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4C563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79453E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31D7F0B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B2F379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SD-46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D74D36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5E00BE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Judgement required.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36BC05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2A319FB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43B9C9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SD-47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DF21D9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6655E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What is it that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is not allowed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F9E777" w14:textId="77777777" w:rsidR="00A22840" w:rsidRDefault="00A22840">
            <w:pPr>
              <w:rPr>
                <w:sz w:val="1"/>
              </w:rPr>
            </w:pPr>
          </w:p>
        </w:tc>
      </w:tr>
      <w:tr w:rsidR="00A22840" w14:paraId="5A9E69A7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CC80C8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SD-48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194D4C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5B4CD2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Difficult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to automatically determine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“non-business data”.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42F6E11" w14:textId="77777777" w:rsidR="00A22840" w:rsidRDefault="00AF25AC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Not applicable.</w:t>
            </w:r>
            <w:proofErr w:type="gramEnd"/>
          </w:p>
        </w:tc>
      </w:tr>
      <w:tr w:rsidR="00A22840" w14:paraId="1B967D0D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A47FFA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SD-49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727E7F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0FB967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C8775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604CBF70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74823B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SD-50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58F85C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E0B78F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2C372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6D4C4CE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B59179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SD-51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3EA9E8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AD13E9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5B2FF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594B814F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32E436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SD-52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0DBD2F4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C38B80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6F7BE4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52A9AFE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0AC938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SD-53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7A4AE7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3C5A77B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What is it that 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is not allowed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>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0B6DF85" w14:textId="77777777" w:rsidR="00A22840" w:rsidRDefault="00A22840">
            <w:pPr>
              <w:rPr>
                <w:sz w:val="1"/>
              </w:rPr>
            </w:pPr>
          </w:p>
        </w:tc>
      </w:tr>
      <w:tr w:rsidR="00A22840" w14:paraId="61874717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2CD3E4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SD-54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6DB071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BAB699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assess intent (“for accessibility”).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9FE080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Just check that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xsd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:any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is not used.</w:t>
            </w:r>
          </w:p>
        </w:tc>
      </w:tr>
      <w:tr w:rsidR="00A22840" w14:paraId="6ADC0802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DBF26E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SD-55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49454FA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30E8A2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FD78A2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1154AA6A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162C1FA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SD-56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5C704F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F1538A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assess “appropriate” automatically.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2BA48D" w14:textId="77777777" w:rsidR="00A22840" w:rsidRDefault="00A22840">
            <w:pPr>
              <w:rPr>
                <w:sz w:val="1"/>
              </w:rPr>
            </w:pPr>
          </w:p>
        </w:tc>
      </w:tr>
      <w:tr w:rsidR="00A22840" w14:paraId="64EE5F7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81A5B4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SD-57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62CAA8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96E11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assess “appropriate” automatically.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9455C30" w14:textId="77777777" w:rsidR="00A22840" w:rsidRDefault="00A22840">
            <w:pPr>
              <w:rPr>
                <w:sz w:val="1"/>
              </w:rPr>
            </w:pPr>
          </w:p>
        </w:tc>
      </w:tr>
      <w:tr w:rsidR="00A22840" w14:paraId="17F3697D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7D0999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SD-99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8A11565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6BE6782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Implied from XSD already.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195B952" w14:textId="77777777" w:rsidR="00A22840" w:rsidRDefault="00A22840">
            <w:pPr>
              <w:rPr>
                <w:sz w:val="1"/>
              </w:rPr>
            </w:pPr>
          </w:p>
        </w:tc>
      </w:tr>
      <w:tr w:rsidR="00A22840" w14:paraId="0C151C41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022AD0F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SD-58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D5611AE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F13C84" w14:textId="77777777" w:rsidR="00A22840" w:rsidRDefault="00A22840">
            <w:pPr>
              <w:pStyle w:val="NormalWeb"/>
              <w:spacing w:before="0" w:beforeAutospacing="0" w:after="0" w:afterAutospacing="0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interpret documentation.</w:t>
            </w:r>
            <w:proofErr w:type="gramEnd"/>
          </w:p>
          <w:p w14:paraId="66AB7AFA" w14:textId="77777777" w:rsidR="00A22840" w:rsidRDefault="00A22840">
            <w:pPr>
              <w:spacing w:after="240" w:line="0" w:lineRule="atLeast"/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99BFA8" w14:textId="77777777" w:rsidR="00A22840" w:rsidRDefault="00A22840">
            <w:pPr>
              <w:pStyle w:val="NormalWeb"/>
              <w:spacing w:before="0" w:beforeAutospacing="0" w:after="0" w:afterAutospacing="0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Could just detect presence of </w:t>
            </w:r>
            <w:proofErr w:type="spellStart"/>
            <w:r>
              <w:rPr>
                <w:rFonts w:ascii="Arial" w:hAnsi="Arial" w:cs="Arial"/>
                <w:color w:val="000000"/>
                <w:sz w:val="23"/>
                <w:szCs w:val="23"/>
              </w:rPr>
              <w:t>xsd</w:t>
            </w: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:documentation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on element and attribute definitions.</w:t>
            </w:r>
          </w:p>
          <w:p w14:paraId="345A6D05" w14:textId="77777777" w:rsidR="00A22840" w:rsidRDefault="00A22840">
            <w:pPr>
              <w:spacing w:line="0" w:lineRule="atLeast"/>
            </w:pPr>
          </w:p>
        </w:tc>
      </w:tr>
      <w:tr w:rsidR="00A22840" w14:paraId="24EF158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20E9AF60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SD-59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3FF9AD7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80CC41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028B68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22840" w14:paraId="56A6ED13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03190C79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SD-60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7300352D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A04FA88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interpret documentation.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C0C15A3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Could try to parse documentation looking for patterns that look like enumerations.</w:t>
            </w:r>
            <w:proofErr w:type="gramEnd"/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 Has this been a problem?  Are examples available?</w:t>
            </w:r>
          </w:p>
        </w:tc>
      </w:tr>
      <w:tr w:rsidR="00A22840" w14:paraId="629294B2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CE1CA17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SD-61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14:paraId="5D12CC8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53DB176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ACDC1DA" w14:textId="77777777" w:rsidR="00A22840" w:rsidRDefault="00A22840">
            <w:pPr>
              <w:pStyle w:val="NormalWeb"/>
              <w:spacing w:before="0" w:beforeAutospacing="0" w:after="0" w:afterAutospacing="0" w:line="0" w:lineRule="atLeast"/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No assumptions required to automate.</w:t>
            </w:r>
          </w:p>
        </w:tc>
      </w:tr>
      <w:tr w:rsidR="00AF18E9" w14:paraId="621E0E10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2C5F5BF7" w14:textId="77777777" w:rsidR="00AF18E9" w:rsidRDefault="00AF18E9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SD-62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6157CA67" w14:textId="77777777" w:rsidR="00AF18E9" w:rsidRDefault="00AF18E9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FFCA9AE" w14:textId="77777777" w:rsidR="00AF18E9" w:rsidRDefault="00AF18E9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Cannot assess scope requirements.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B06775E" w14:textId="77777777" w:rsidR="00AF18E9" w:rsidRDefault="00AF18E9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3"/>
                <w:szCs w:val="23"/>
              </w:rPr>
            </w:pPr>
          </w:p>
        </w:tc>
      </w:tr>
      <w:tr w:rsidR="00AF18E9" w14:paraId="25A0AB58" w14:textId="77777777" w:rsidTr="007A6616"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360E6F81" w14:textId="77777777" w:rsidR="00AF18E9" w:rsidRDefault="00AF18E9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SD-63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</w:tcPr>
          <w:p w14:paraId="62D86CB8" w14:textId="77777777" w:rsidR="00AF18E9" w:rsidRDefault="00AF18E9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3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3CFCC47" w14:textId="77777777" w:rsidR="00AF18E9" w:rsidRDefault="00AF18E9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color w:val="000000"/>
                <w:sz w:val="23"/>
                <w:szCs w:val="23"/>
              </w:rPr>
              <w:t>No concerns.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5DC75D0" w14:textId="77777777" w:rsidR="00AF18E9" w:rsidRDefault="00AF18E9">
            <w:pPr>
              <w:pStyle w:val="NormalWeb"/>
              <w:spacing w:before="0" w:beforeAutospacing="0" w:after="0" w:afterAutospacing="0" w:line="0" w:lineRule="atLeast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rFonts w:ascii="Arial" w:hAnsi="Arial" w:cs="Arial"/>
                <w:color w:val="000000"/>
                <w:sz w:val="23"/>
                <w:szCs w:val="23"/>
              </w:rPr>
              <w:t>All valid ST.3 codes are accepted.</w:t>
            </w:r>
          </w:p>
        </w:tc>
      </w:tr>
    </w:tbl>
    <w:p w14:paraId="1FDA0F56" w14:textId="77777777" w:rsidR="00830FB4" w:rsidRDefault="00830FB4" w:rsidP="00830FB4"/>
    <w:p w14:paraId="0B8B0AD8" w14:textId="77777777" w:rsidR="00DA41FB" w:rsidRDefault="00DA41FB"/>
    <w:p w14:paraId="702BC793" w14:textId="77777777" w:rsidR="005F7A1E" w:rsidRDefault="005F7A1E" w:rsidP="005F7A1E">
      <w:pPr>
        <w:pStyle w:val="Heading1"/>
      </w:pPr>
      <w:bookmarkStart w:id="116" w:name="_Appendix_B:_Unit"/>
      <w:bookmarkStart w:id="117" w:name="_Toc426629966"/>
      <w:bookmarkEnd w:id="116"/>
      <w:r>
        <w:t xml:space="preserve">Appendix B: </w:t>
      </w:r>
      <w:r w:rsidR="009525D1">
        <w:t>Unit Testing Framework</w:t>
      </w:r>
      <w:r w:rsidR="00FE668D">
        <w:t xml:space="preserve"> Details</w:t>
      </w:r>
      <w:bookmarkEnd w:id="117"/>
    </w:p>
    <w:p w14:paraId="5A943AB4" w14:textId="2ABBDDF7" w:rsidR="00FE668D" w:rsidRDefault="00ED3E1D" w:rsidP="009525D1">
      <w:r>
        <w:t>Each u</w:t>
      </w:r>
      <w:r w:rsidR="00FE668D">
        <w:t>nit test</w:t>
      </w:r>
      <w:r>
        <w:t xml:space="preserve"> </w:t>
      </w:r>
      <w:proofErr w:type="gramStart"/>
      <w:r>
        <w:t>is</w:t>
      </w:r>
      <w:r w:rsidR="00FE668D">
        <w:t xml:space="preserve"> written</w:t>
      </w:r>
      <w:proofErr w:type="gramEnd"/>
      <w:r w:rsidR="00FE668D">
        <w:t xml:space="preserve"> specific</w:t>
      </w:r>
      <w:r>
        <w:t>ally</w:t>
      </w:r>
      <w:r w:rsidR="00FE668D">
        <w:t xml:space="preserve"> to </w:t>
      </w:r>
      <w:r>
        <w:t>a targeted,</w:t>
      </w:r>
      <w:r w:rsidR="00FE668D">
        <w:t xml:space="preserve"> automatically checked</w:t>
      </w:r>
      <w:r>
        <w:t>,</w:t>
      </w:r>
      <w:r w:rsidR="00FE668D">
        <w:t xml:space="preserve"> ST.96 rule</w:t>
      </w:r>
      <w:r>
        <w:t xml:space="preserve">.  Each unit test </w:t>
      </w:r>
      <w:proofErr w:type="gramStart"/>
      <w:r>
        <w:t>is applied</w:t>
      </w:r>
      <w:proofErr w:type="gramEnd"/>
      <w:r>
        <w:t xml:space="preserve"> in isolation of all ST.96 rules other than the targeted rule</w:t>
      </w:r>
      <w:r w:rsidR="00FE668D">
        <w:t>.</w:t>
      </w:r>
      <w:r w:rsidR="0077510C">
        <w:t xml:space="preserve">  If the entire </w:t>
      </w:r>
      <w:r>
        <w:t xml:space="preserve">ST.96 </w:t>
      </w:r>
      <w:proofErr w:type="spellStart"/>
      <w:r w:rsidR="0077510C">
        <w:t>Schematron</w:t>
      </w:r>
      <w:proofErr w:type="spellEnd"/>
      <w:r w:rsidR="0077510C">
        <w:t xml:space="preserve"> file </w:t>
      </w:r>
      <w:r>
        <w:t>(</w:t>
      </w:r>
      <w:r w:rsidR="00345406">
        <w:rPr>
          <w:rStyle w:val="inlinecode"/>
        </w:rPr>
        <w:t>ST96XSDValidator</w:t>
      </w:r>
      <w:r>
        <w:rPr>
          <w:rStyle w:val="inlinecode"/>
        </w:rPr>
        <w:t>/dev</w:t>
      </w:r>
      <w:r w:rsidRPr="00481897">
        <w:rPr>
          <w:rStyle w:val="inlinecode"/>
        </w:rPr>
        <w:t>/schemas/</w:t>
      </w:r>
      <w:proofErr w:type="spellStart"/>
      <w:r w:rsidRPr="00481897">
        <w:rPr>
          <w:rStyle w:val="inlinecode"/>
        </w:rPr>
        <w:t>wipo_xsd.sch</w:t>
      </w:r>
      <w:proofErr w:type="spellEnd"/>
      <w:r>
        <w:t xml:space="preserve">) </w:t>
      </w:r>
      <w:r w:rsidR="0077510C">
        <w:t xml:space="preserve">were to </w:t>
      </w:r>
      <w:proofErr w:type="gramStart"/>
      <w:r w:rsidR="0077510C">
        <w:t>be used</w:t>
      </w:r>
      <w:proofErr w:type="gramEnd"/>
      <w:r w:rsidR="0077510C">
        <w:t xml:space="preserve"> </w:t>
      </w:r>
      <w:r w:rsidR="0077510C" w:rsidRPr="00ED3E1D">
        <w:rPr>
          <w:i/>
        </w:rPr>
        <w:t>as-is</w:t>
      </w:r>
      <w:r w:rsidR="0077510C">
        <w:t xml:space="preserve"> in unit testing, there could easily be cross-rule violations that would distract from </w:t>
      </w:r>
      <w:r w:rsidR="0077510C">
        <w:lastRenderedPageBreak/>
        <w:t xml:space="preserve">the targeted test results or </w:t>
      </w:r>
      <w:r>
        <w:t xml:space="preserve">unnecessarily </w:t>
      </w:r>
      <w:r w:rsidR="0077510C">
        <w:t>complicate creation of the targeted test</w:t>
      </w:r>
      <w:r>
        <w:t>.</w:t>
      </w:r>
      <w:r w:rsidR="0077510C">
        <w:t xml:space="preserve">  </w:t>
      </w:r>
      <w:r>
        <w:t xml:space="preserve">Instead, </w:t>
      </w:r>
      <w:proofErr w:type="spellStart"/>
      <w:r w:rsidRPr="00481897">
        <w:rPr>
          <w:rStyle w:val="inlinecode"/>
        </w:rPr>
        <w:t>wipo_xsd.sch</w:t>
      </w:r>
      <w:proofErr w:type="spellEnd"/>
      <w:r>
        <w:rPr>
          <w:rStyle w:val="inlinecode"/>
        </w:rPr>
        <w:t xml:space="preserve"> </w:t>
      </w:r>
      <w:proofErr w:type="gramStart"/>
      <w:r>
        <w:t>is automatically split</w:t>
      </w:r>
      <w:proofErr w:type="gramEnd"/>
      <w:r>
        <w:t xml:space="preserve"> into separate, self-contained Schema files, and the unit tests are applied to these separate Schema files in isolation.</w:t>
      </w:r>
    </w:p>
    <w:p w14:paraId="039CDF3D" w14:textId="77777777" w:rsidR="0077510C" w:rsidRDefault="0077510C" w:rsidP="009525D1"/>
    <w:p w14:paraId="342CE474" w14:textId="228B004E" w:rsidR="00656C18" w:rsidRDefault="00FE668D" w:rsidP="009525D1">
      <w:r>
        <w:t>The following subdirectories</w:t>
      </w:r>
      <w:r w:rsidR="00656C18">
        <w:t xml:space="preserve"> exist under </w:t>
      </w:r>
      <w:r w:rsidR="00345406">
        <w:rPr>
          <w:rStyle w:val="inlinecode"/>
        </w:rPr>
        <w:t>ST96XSDValidator</w:t>
      </w:r>
      <w:r w:rsidR="002534BC">
        <w:rPr>
          <w:rStyle w:val="inlinecode"/>
        </w:rPr>
        <w:t>/dev</w:t>
      </w:r>
      <w:r w:rsidR="002534BC" w:rsidRPr="00481897">
        <w:rPr>
          <w:rStyle w:val="inlinecode"/>
        </w:rPr>
        <w:t>/</w:t>
      </w:r>
      <w:r w:rsidR="002534BC">
        <w:rPr>
          <w:rStyle w:val="inlinecode"/>
        </w:rPr>
        <w:t>test</w:t>
      </w:r>
      <w:r w:rsidR="002534BC">
        <w:t xml:space="preserve"> in order to support unit testing of </w:t>
      </w:r>
      <w:r w:rsidR="00345406">
        <w:rPr>
          <w:rStyle w:val="inlinecode"/>
        </w:rPr>
        <w:t>ST96XSDValidator</w:t>
      </w:r>
      <w:r w:rsidR="002534BC">
        <w:t xml:space="preserve"> on a per-ST.96-rule basis:</w:t>
      </w:r>
    </w:p>
    <w:p w14:paraId="3944FFF2" w14:textId="77777777" w:rsidR="002534BC" w:rsidRPr="002534BC" w:rsidRDefault="002534BC" w:rsidP="002534BC">
      <w:pPr>
        <w:pStyle w:val="ListParagraph"/>
        <w:numPr>
          <w:ilvl w:val="0"/>
          <w:numId w:val="14"/>
        </w:numPr>
        <w:rPr>
          <w:rFonts w:ascii="Courier New" w:hAnsi="Courier New" w:cs="Courier New"/>
          <w:b/>
        </w:rPr>
      </w:pPr>
      <w:r w:rsidRPr="002534BC">
        <w:rPr>
          <w:rFonts w:ascii="Courier New" w:hAnsi="Courier New" w:cs="Courier New"/>
          <w:b/>
        </w:rPr>
        <w:t>input/</w:t>
      </w:r>
    </w:p>
    <w:p w14:paraId="271BBD88" w14:textId="77777777" w:rsidR="002534BC" w:rsidRPr="002534BC" w:rsidRDefault="002534BC" w:rsidP="002534BC">
      <w:pPr>
        <w:pStyle w:val="ListParagraph"/>
      </w:pPr>
      <w:proofErr w:type="gramStart"/>
      <w:r>
        <w:t>Contains one subdirectory of XSD test cases for each ST.96 rule.</w:t>
      </w:r>
      <w:proofErr w:type="gramEnd"/>
    </w:p>
    <w:p w14:paraId="6E42E358" w14:textId="77777777" w:rsidR="00E31A11" w:rsidRPr="002534BC" w:rsidRDefault="002534BC" w:rsidP="00E31A11">
      <w:pPr>
        <w:pStyle w:val="ListParagraph"/>
        <w:numPr>
          <w:ilvl w:val="0"/>
          <w:numId w:val="14"/>
        </w:numPr>
        <w:rPr>
          <w:rFonts w:ascii="Courier New" w:hAnsi="Courier New" w:cs="Courier New"/>
          <w:b/>
        </w:rPr>
      </w:pPr>
      <w:r w:rsidRPr="002534BC">
        <w:rPr>
          <w:rFonts w:ascii="Courier New" w:hAnsi="Courier New" w:cs="Courier New"/>
          <w:b/>
        </w:rPr>
        <w:t>output/</w:t>
      </w:r>
      <w:r w:rsidR="00E31A11" w:rsidRPr="00E31A11">
        <w:rPr>
          <w:rFonts w:ascii="Courier New" w:hAnsi="Courier New" w:cs="Courier New"/>
          <w:b/>
        </w:rPr>
        <w:t xml:space="preserve"> </w:t>
      </w:r>
    </w:p>
    <w:p w14:paraId="1718981D" w14:textId="77777777" w:rsidR="002534BC" w:rsidRPr="00E31A11" w:rsidRDefault="00E31A11" w:rsidP="00E31A11">
      <w:pPr>
        <w:pStyle w:val="ListParagraph"/>
      </w:pPr>
      <w:proofErr w:type="gramStart"/>
      <w:r>
        <w:t xml:space="preserve">Contains </w:t>
      </w:r>
      <w:r w:rsidRPr="00E31A11">
        <w:rPr>
          <w:rFonts w:ascii="Consolas" w:hAnsi="Consolas" w:cs="Consolas"/>
          <w:sz w:val="18"/>
          <w:szCs w:val="18"/>
        </w:rPr>
        <w:t>status.html</w:t>
      </w:r>
      <w:r>
        <w:t>, the combined and formatted results of all unit tests.</w:t>
      </w:r>
      <w:proofErr w:type="gramEnd"/>
    </w:p>
    <w:p w14:paraId="25904ECD" w14:textId="77777777" w:rsidR="00E31A11" w:rsidRPr="002534BC" w:rsidRDefault="00E31A11" w:rsidP="00E31A11">
      <w:pPr>
        <w:pStyle w:val="ListParagraph"/>
        <w:numPr>
          <w:ilvl w:val="0"/>
          <w:numId w:val="14"/>
        </w:numPr>
        <w:rPr>
          <w:rFonts w:ascii="Courier New" w:hAnsi="Courier New" w:cs="Courier New"/>
          <w:b/>
        </w:rPr>
      </w:pPr>
      <w:r w:rsidRPr="002534BC">
        <w:rPr>
          <w:rFonts w:ascii="Courier New" w:hAnsi="Courier New" w:cs="Courier New"/>
          <w:b/>
        </w:rPr>
        <w:t>schemas/</w:t>
      </w:r>
      <w:proofErr w:type="spellStart"/>
      <w:r>
        <w:rPr>
          <w:rFonts w:ascii="Courier New" w:hAnsi="Courier New" w:cs="Courier New"/>
          <w:b/>
        </w:rPr>
        <w:t>split_guidelines</w:t>
      </w:r>
      <w:proofErr w:type="spellEnd"/>
      <w:r w:rsidRPr="00E31A11">
        <w:rPr>
          <w:rFonts w:ascii="Courier New" w:hAnsi="Courier New" w:cs="Courier New"/>
          <w:b/>
        </w:rPr>
        <w:t xml:space="preserve"> </w:t>
      </w:r>
    </w:p>
    <w:p w14:paraId="2C2BE624" w14:textId="54F8D964" w:rsidR="00E31A11" w:rsidRPr="002534BC" w:rsidRDefault="00E31A11" w:rsidP="00E31A11">
      <w:pPr>
        <w:pStyle w:val="ListParagraph"/>
      </w:pPr>
      <w:r>
        <w:t xml:space="preserve">Contains separate </w:t>
      </w:r>
      <w:r w:rsidR="000B14B7">
        <w:t xml:space="preserve">(automatically split) </w:t>
      </w:r>
      <w:proofErr w:type="spellStart"/>
      <w:r>
        <w:t>Schematron</w:t>
      </w:r>
      <w:proofErr w:type="spellEnd"/>
      <w:r>
        <w:t xml:space="preserve"> files for each ST.96 rule found in </w:t>
      </w:r>
      <w:r w:rsidR="00345406">
        <w:rPr>
          <w:rFonts w:ascii="Consolas" w:hAnsi="Consolas" w:cs="Consolas"/>
          <w:sz w:val="18"/>
          <w:szCs w:val="18"/>
        </w:rPr>
        <w:t>ST96XSDValidator</w:t>
      </w:r>
      <w:r>
        <w:rPr>
          <w:rFonts w:ascii="Consolas" w:hAnsi="Consolas" w:cs="Consolas"/>
          <w:sz w:val="18"/>
          <w:szCs w:val="18"/>
        </w:rPr>
        <w:t>/dev/schemas/</w:t>
      </w:r>
      <w:proofErr w:type="spellStart"/>
      <w:r>
        <w:rPr>
          <w:rFonts w:ascii="Consolas" w:hAnsi="Consolas" w:cs="Consolas"/>
          <w:sz w:val="18"/>
          <w:szCs w:val="18"/>
        </w:rPr>
        <w:t>wipo_xsd.sch</w:t>
      </w:r>
      <w:proofErr w:type="spellEnd"/>
      <w:r>
        <w:t>.</w:t>
      </w:r>
    </w:p>
    <w:p w14:paraId="2B28BA7D" w14:textId="77777777" w:rsidR="00774A04" w:rsidRDefault="00E31A11" w:rsidP="00774A04">
      <w:pPr>
        <w:pStyle w:val="ListParagraph"/>
        <w:numPr>
          <w:ilvl w:val="0"/>
          <w:numId w:val="14"/>
        </w:numPr>
        <w:rPr>
          <w:rFonts w:ascii="Courier New" w:hAnsi="Courier New" w:cs="Courier New"/>
          <w:b/>
        </w:rPr>
      </w:pPr>
      <w:r w:rsidRPr="002534BC">
        <w:rPr>
          <w:rFonts w:ascii="Courier New" w:hAnsi="Courier New" w:cs="Courier New"/>
          <w:b/>
        </w:rPr>
        <w:t>schemas/</w:t>
      </w:r>
      <w:proofErr w:type="spellStart"/>
      <w:r>
        <w:rPr>
          <w:rFonts w:ascii="Courier New" w:hAnsi="Courier New" w:cs="Courier New"/>
          <w:b/>
        </w:rPr>
        <w:t>split_guidelines_test</w:t>
      </w:r>
      <w:proofErr w:type="spellEnd"/>
      <w:r w:rsidRPr="00E31A11">
        <w:rPr>
          <w:rFonts w:ascii="Courier New" w:hAnsi="Courier New" w:cs="Courier New"/>
          <w:b/>
        </w:rPr>
        <w:t xml:space="preserve"> </w:t>
      </w:r>
    </w:p>
    <w:p w14:paraId="548704DB" w14:textId="6D2F3AEB" w:rsidR="002534BC" w:rsidRPr="00774A04" w:rsidRDefault="00E31A11" w:rsidP="00774A04">
      <w:pPr>
        <w:pStyle w:val="ListParagraph"/>
        <w:rPr>
          <w:rFonts w:ascii="Courier New" w:hAnsi="Courier New" w:cs="Courier New"/>
          <w:b/>
        </w:rPr>
      </w:pPr>
      <w:proofErr w:type="gramStart"/>
      <w:r>
        <w:t>Contains</w:t>
      </w:r>
      <w:r w:rsidR="009D7996">
        <w:t xml:space="preserve"> </w:t>
      </w:r>
      <w:r w:rsidR="00774A04">
        <w:t xml:space="preserve">a hand-written </w:t>
      </w:r>
      <w:proofErr w:type="spellStart"/>
      <w:r w:rsidR="00774A04">
        <w:t>Schematron</w:t>
      </w:r>
      <w:proofErr w:type="spellEnd"/>
      <w:r w:rsidR="00774A04">
        <w:t xml:space="preserve"> file for each automatically checked ST.96 rule.</w:t>
      </w:r>
      <w:proofErr w:type="gramEnd"/>
      <w:r w:rsidR="00774A04">
        <w:t xml:space="preserve">  (Unit tests for </w:t>
      </w:r>
      <w:r w:rsidR="00345406">
        <w:rPr>
          <w:rStyle w:val="inlinecode"/>
        </w:rPr>
        <w:t>ST96XSDValidator</w:t>
      </w:r>
      <w:r w:rsidR="00774A04">
        <w:t xml:space="preserve"> are themselves implemented in </w:t>
      </w:r>
      <w:proofErr w:type="spellStart"/>
      <w:r w:rsidR="00774A04">
        <w:t>Schematron</w:t>
      </w:r>
      <w:proofErr w:type="spellEnd"/>
      <w:r w:rsidR="00774A04">
        <w:t xml:space="preserve">.) </w:t>
      </w:r>
    </w:p>
    <w:p w14:paraId="5AD22F48" w14:textId="77777777" w:rsidR="00E31A11" w:rsidRPr="002534BC" w:rsidRDefault="002534BC" w:rsidP="00E31A11">
      <w:pPr>
        <w:pStyle w:val="ListParagraph"/>
        <w:numPr>
          <w:ilvl w:val="0"/>
          <w:numId w:val="14"/>
        </w:numPr>
        <w:rPr>
          <w:rFonts w:ascii="Courier New" w:hAnsi="Courier New" w:cs="Courier New"/>
          <w:b/>
        </w:rPr>
      </w:pPr>
      <w:proofErr w:type="spellStart"/>
      <w:r w:rsidRPr="002534BC">
        <w:rPr>
          <w:rFonts w:ascii="Courier New" w:hAnsi="Courier New" w:cs="Courier New"/>
          <w:b/>
        </w:rPr>
        <w:t>svrl_conformance</w:t>
      </w:r>
      <w:proofErr w:type="spellEnd"/>
      <w:r w:rsidRPr="002534BC">
        <w:rPr>
          <w:rFonts w:ascii="Courier New" w:hAnsi="Courier New" w:cs="Courier New"/>
          <w:b/>
        </w:rPr>
        <w:t>/</w:t>
      </w:r>
      <w:r w:rsidR="00E31A11" w:rsidRPr="00E31A11">
        <w:rPr>
          <w:rFonts w:ascii="Courier New" w:hAnsi="Courier New" w:cs="Courier New"/>
          <w:b/>
        </w:rPr>
        <w:t xml:space="preserve"> </w:t>
      </w:r>
    </w:p>
    <w:p w14:paraId="4C6CC24F" w14:textId="77777777" w:rsidR="002534BC" w:rsidRPr="00A65429" w:rsidRDefault="00E31A11" w:rsidP="00A65429">
      <w:pPr>
        <w:pStyle w:val="ListParagraph"/>
      </w:pPr>
      <w:proofErr w:type="gramStart"/>
      <w:r>
        <w:t xml:space="preserve">Contains </w:t>
      </w:r>
      <w:r w:rsidR="00DF217E">
        <w:t xml:space="preserve">results of applying </w:t>
      </w:r>
      <w:r w:rsidR="00E11B36">
        <w:t xml:space="preserve">the </w:t>
      </w:r>
      <w:r w:rsidR="00DF217E">
        <w:t xml:space="preserve">separated </w:t>
      </w:r>
      <w:r w:rsidR="00021943">
        <w:t xml:space="preserve">ST.96 </w:t>
      </w:r>
      <w:proofErr w:type="spellStart"/>
      <w:r w:rsidR="00DF217E">
        <w:t>Schematron</w:t>
      </w:r>
      <w:proofErr w:type="spellEnd"/>
      <w:r w:rsidR="00DF217E">
        <w:t xml:space="preserve"> files to each unit test</w:t>
      </w:r>
      <w:r w:rsidR="00021943">
        <w:t xml:space="preserve"> </w:t>
      </w:r>
      <w:r w:rsidR="001221DC">
        <w:t>XSD</w:t>
      </w:r>
      <w:r w:rsidR="00DF217E">
        <w:t>.</w:t>
      </w:r>
      <w:proofErr w:type="gramEnd"/>
    </w:p>
    <w:p w14:paraId="036732C9" w14:textId="77777777" w:rsidR="00E31A11" w:rsidRPr="002534BC" w:rsidRDefault="002534BC" w:rsidP="00E31A11">
      <w:pPr>
        <w:pStyle w:val="ListParagraph"/>
        <w:numPr>
          <w:ilvl w:val="0"/>
          <w:numId w:val="14"/>
        </w:numPr>
        <w:rPr>
          <w:rFonts w:ascii="Courier New" w:hAnsi="Courier New" w:cs="Courier New"/>
          <w:b/>
        </w:rPr>
      </w:pPr>
      <w:proofErr w:type="spellStart"/>
      <w:r w:rsidRPr="002534BC">
        <w:rPr>
          <w:rFonts w:ascii="Courier New" w:hAnsi="Courier New" w:cs="Courier New"/>
          <w:b/>
        </w:rPr>
        <w:t>svrl_conformance_svrl</w:t>
      </w:r>
      <w:proofErr w:type="spellEnd"/>
      <w:r w:rsidRPr="002534BC">
        <w:rPr>
          <w:rFonts w:ascii="Courier New" w:hAnsi="Courier New" w:cs="Courier New"/>
          <w:b/>
        </w:rPr>
        <w:t>/</w:t>
      </w:r>
      <w:r w:rsidR="00E31A11" w:rsidRPr="00E31A11">
        <w:rPr>
          <w:rFonts w:ascii="Courier New" w:hAnsi="Courier New" w:cs="Courier New"/>
          <w:b/>
        </w:rPr>
        <w:t xml:space="preserve"> </w:t>
      </w:r>
    </w:p>
    <w:p w14:paraId="2913F395" w14:textId="77777777" w:rsidR="002534BC" w:rsidRPr="00A65429" w:rsidRDefault="00E31A11" w:rsidP="00A65429">
      <w:pPr>
        <w:pStyle w:val="ListParagraph"/>
      </w:pPr>
      <w:r>
        <w:t xml:space="preserve">Contains </w:t>
      </w:r>
      <w:r w:rsidR="0049549A">
        <w:t xml:space="preserve">results </w:t>
      </w:r>
      <w:r w:rsidR="00021943">
        <w:t xml:space="preserve">of applying </w:t>
      </w:r>
      <w:r w:rsidR="00E11B36">
        <w:t xml:space="preserve">the hand-written </w:t>
      </w:r>
      <w:r w:rsidR="00021943">
        <w:t xml:space="preserve">unit test </w:t>
      </w:r>
      <w:proofErr w:type="spellStart"/>
      <w:r w:rsidR="00021943">
        <w:t>Schematron</w:t>
      </w:r>
      <w:proofErr w:type="spellEnd"/>
      <w:r w:rsidR="00021943">
        <w:t xml:space="preserve"> files (from </w:t>
      </w:r>
      <w:r w:rsidR="00021943" w:rsidRPr="00E11B36">
        <w:rPr>
          <w:rFonts w:ascii="Consolas" w:hAnsi="Consolas" w:cs="Consolas"/>
          <w:sz w:val="18"/>
          <w:szCs w:val="18"/>
        </w:rPr>
        <w:t>schemas/</w:t>
      </w:r>
      <w:proofErr w:type="spellStart"/>
      <w:r w:rsidR="00021943" w:rsidRPr="00E11B36">
        <w:rPr>
          <w:rFonts w:ascii="Consolas" w:hAnsi="Consolas" w:cs="Consolas"/>
          <w:sz w:val="18"/>
          <w:szCs w:val="18"/>
        </w:rPr>
        <w:t>split_guidelines_test</w:t>
      </w:r>
      <w:proofErr w:type="spellEnd"/>
      <w:r w:rsidR="00021943">
        <w:t xml:space="preserve">) to </w:t>
      </w:r>
      <w:r w:rsidR="00E11B36">
        <w:t xml:space="preserve">the results (in </w:t>
      </w:r>
      <w:proofErr w:type="spellStart"/>
      <w:r w:rsidR="00E11B36" w:rsidRPr="00E11B36">
        <w:rPr>
          <w:rFonts w:ascii="Consolas" w:hAnsi="Consolas" w:cs="Consolas"/>
          <w:sz w:val="18"/>
          <w:szCs w:val="18"/>
        </w:rPr>
        <w:t>svrl_conformance</w:t>
      </w:r>
      <w:proofErr w:type="spellEnd"/>
      <w:r w:rsidR="00E11B36">
        <w:rPr>
          <w:rFonts w:ascii="Consolas" w:hAnsi="Consolas" w:cs="Consolas"/>
          <w:sz w:val="18"/>
          <w:szCs w:val="18"/>
        </w:rPr>
        <w:t>)</w:t>
      </w:r>
      <w:r w:rsidR="00E11B36" w:rsidRPr="00E11B36">
        <w:t xml:space="preserve"> of applying </w:t>
      </w:r>
      <w:r w:rsidR="00A65429">
        <w:t xml:space="preserve">the separated </w:t>
      </w:r>
      <w:r w:rsidR="00E11B36" w:rsidRPr="00E11B36">
        <w:t xml:space="preserve">ST.96 </w:t>
      </w:r>
      <w:proofErr w:type="spellStart"/>
      <w:r w:rsidR="00E11B36" w:rsidRPr="00E11B36">
        <w:t>Schematron</w:t>
      </w:r>
      <w:proofErr w:type="spellEnd"/>
      <w:r w:rsidR="00A65429">
        <w:t xml:space="preserve"> tests</w:t>
      </w:r>
      <w:r w:rsidR="00E11B36" w:rsidRPr="00E11B36">
        <w:t xml:space="preserve"> to the unit test </w:t>
      </w:r>
      <w:r w:rsidR="00A65429">
        <w:t xml:space="preserve">input </w:t>
      </w:r>
      <w:r w:rsidR="00E11B36" w:rsidRPr="00E11B36">
        <w:t>XSDs</w:t>
      </w:r>
      <w:r w:rsidR="00021943">
        <w:t>.</w:t>
      </w:r>
    </w:p>
    <w:p w14:paraId="7D745532" w14:textId="77777777" w:rsidR="00256EE1" w:rsidRPr="002534BC" w:rsidRDefault="00256EE1" w:rsidP="00256EE1">
      <w:pPr>
        <w:pStyle w:val="ListParagraph"/>
        <w:numPr>
          <w:ilvl w:val="0"/>
          <w:numId w:val="14"/>
        </w:numPr>
        <w:rPr>
          <w:rFonts w:ascii="Courier New" w:hAnsi="Courier New" w:cs="Courier New"/>
          <w:b/>
        </w:rPr>
      </w:pPr>
      <w:proofErr w:type="spellStart"/>
      <w:r w:rsidRPr="002534BC">
        <w:rPr>
          <w:rFonts w:ascii="Courier New" w:hAnsi="Courier New" w:cs="Courier New"/>
          <w:b/>
        </w:rPr>
        <w:t>xsl</w:t>
      </w:r>
      <w:proofErr w:type="spellEnd"/>
      <w:r w:rsidRPr="002534BC">
        <w:rPr>
          <w:rFonts w:ascii="Courier New" w:hAnsi="Courier New" w:cs="Courier New"/>
          <w:b/>
        </w:rPr>
        <w:t>/</w:t>
      </w:r>
      <w:r>
        <w:rPr>
          <w:rFonts w:ascii="Courier New" w:hAnsi="Courier New" w:cs="Courier New"/>
          <w:b/>
        </w:rPr>
        <w:t>status.xsl</w:t>
      </w:r>
      <w:r w:rsidRPr="00E31A11">
        <w:rPr>
          <w:rFonts w:ascii="Courier New" w:hAnsi="Courier New" w:cs="Courier New"/>
          <w:b/>
        </w:rPr>
        <w:t xml:space="preserve"> </w:t>
      </w:r>
    </w:p>
    <w:p w14:paraId="72F55699" w14:textId="77777777" w:rsidR="00256EE1" w:rsidRPr="00A65429" w:rsidRDefault="00256EE1" w:rsidP="00256EE1">
      <w:pPr>
        <w:pStyle w:val="ListParagraph"/>
      </w:pPr>
      <w:proofErr w:type="gramStart"/>
      <w:r>
        <w:t>Hand-written XSLT file that formats results of unit testing (</w:t>
      </w:r>
      <w:r w:rsidRPr="00256EE1">
        <w:rPr>
          <w:rFonts w:ascii="Consolas" w:hAnsi="Consolas" w:cs="Consolas"/>
          <w:sz w:val="18"/>
          <w:szCs w:val="18"/>
        </w:rPr>
        <w:t>output/status.html</w:t>
      </w:r>
      <w:r>
        <w:t>).</w:t>
      </w:r>
      <w:proofErr w:type="gramEnd"/>
    </w:p>
    <w:p w14:paraId="49081A1A" w14:textId="77777777" w:rsidR="00256EE1" w:rsidRPr="002534BC" w:rsidRDefault="00256EE1" w:rsidP="00256EE1">
      <w:pPr>
        <w:pStyle w:val="ListParagraph"/>
        <w:numPr>
          <w:ilvl w:val="0"/>
          <w:numId w:val="14"/>
        </w:numPr>
        <w:rPr>
          <w:rFonts w:ascii="Courier New" w:hAnsi="Courier New" w:cs="Courier New"/>
          <w:b/>
        </w:rPr>
      </w:pPr>
      <w:proofErr w:type="spellStart"/>
      <w:r w:rsidRPr="002534BC">
        <w:rPr>
          <w:rFonts w:ascii="Courier New" w:hAnsi="Courier New" w:cs="Courier New"/>
          <w:b/>
        </w:rPr>
        <w:t>xsl</w:t>
      </w:r>
      <w:proofErr w:type="spellEnd"/>
      <w:r w:rsidRPr="002534BC">
        <w:rPr>
          <w:rFonts w:ascii="Courier New" w:hAnsi="Courier New" w:cs="Courier New"/>
          <w:b/>
        </w:rPr>
        <w:t>/</w:t>
      </w:r>
      <w:r>
        <w:rPr>
          <w:rFonts w:ascii="Courier New" w:hAnsi="Courier New" w:cs="Courier New"/>
          <w:b/>
        </w:rPr>
        <w:t>split.xsl</w:t>
      </w:r>
      <w:r w:rsidRPr="00E31A11">
        <w:rPr>
          <w:rFonts w:ascii="Courier New" w:hAnsi="Courier New" w:cs="Courier New"/>
          <w:b/>
        </w:rPr>
        <w:t xml:space="preserve"> </w:t>
      </w:r>
    </w:p>
    <w:p w14:paraId="56DE2E49" w14:textId="77777777" w:rsidR="00256EE1" w:rsidRPr="00A65429" w:rsidRDefault="00256EE1" w:rsidP="00256EE1">
      <w:pPr>
        <w:pStyle w:val="ListParagraph"/>
      </w:pPr>
      <w:proofErr w:type="gramStart"/>
      <w:r>
        <w:t xml:space="preserve">Hand-written XSLT file that splits ST.96 </w:t>
      </w:r>
      <w:proofErr w:type="spellStart"/>
      <w:r>
        <w:t>Schematron</w:t>
      </w:r>
      <w:proofErr w:type="spellEnd"/>
      <w:r>
        <w:t xml:space="preserve"> into separate files per rule.</w:t>
      </w:r>
      <w:proofErr w:type="gramEnd"/>
    </w:p>
    <w:p w14:paraId="24A2945E" w14:textId="77777777" w:rsidR="00A65429" w:rsidRPr="002534BC" w:rsidRDefault="00A65429" w:rsidP="00A65429">
      <w:pPr>
        <w:pStyle w:val="ListParagraph"/>
        <w:numPr>
          <w:ilvl w:val="0"/>
          <w:numId w:val="14"/>
        </w:numPr>
        <w:rPr>
          <w:rFonts w:ascii="Courier New" w:hAnsi="Courier New" w:cs="Courier New"/>
          <w:b/>
        </w:rPr>
      </w:pPr>
      <w:proofErr w:type="spellStart"/>
      <w:r w:rsidRPr="002534BC">
        <w:rPr>
          <w:rFonts w:ascii="Courier New" w:hAnsi="Courier New" w:cs="Courier New"/>
          <w:b/>
        </w:rPr>
        <w:t>xsl</w:t>
      </w:r>
      <w:proofErr w:type="spellEnd"/>
      <w:r w:rsidRPr="002534BC">
        <w:rPr>
          <w:rFonts w:ascii="Courier New" w:hAnsi="Courier New" w:cs="Courier New"/>
          <w:b/>
        </w:rPr>
        <w:t>/</w:t>
      </w:r>
      <w:proofErr w:type="spellStart"/>
      <w:r w:rsidRPr="00A65429">
        <w:rPr>
          <w:rFonts w:ascii="Courier New" w:hAnsi="Courier New" w:cs="Courier New"/>
          <w:b/>
        </w:rPr>
        <w:t>split_guidelines</w:t>
      </w:r>
      <w:proofErr w:type="spellEnd"/>
      <w:r w:rsidRPr="00E31A11">
        <w:rPr>
          <w:rFonts w:ascii="Courier New" w:hAnsi="Courier New" w:cs="Courier New"/>
          <w:b/>
        </w:rPr>
        <w:t xml:space="preserve"> </w:t>
      </w:r>
    </w:p>
    <w:p w14:paraId="0C229891" w14:textId="77777777" w:rsidR="00A65429" w:rsidRPr="00A65429" w:rsidRDefault="00A65429" w:rsidP="00A65429">
      <w:pPr>
        <w:pStyle w:val="ListParagraph"/>
      </w:pPr>
      <w:r>
        <w:t xml:space="preserve">Contains XSLT compiled from </w:t>
      </w:r>
      <w:r w:rsidRPr="00A65429">
        <w:rPr>
          <w:rFonts w:ascii="Courier New" w:hAnsi="Courier New" w:cs="Courier New"/>
          <w:sz w:val="18"/>
          <w:szCs w:val="18"/>
        </w:rPr>
        <w:t>schemas/</w:t>
      </w:r>
      <w:proofErr w:type="spellStart"/>
      <w:r w:rsidRPr="00A65429">
        <w:rPr>
          <w:rFonts w:ascii="Courier New" w:hAnsi="Courier New" w:cs="Courier New"/>
          <w:sz w:val="18"/>
          <w:szCs w:val="18"/>
        </w:rPr>
        <w:t>split_guidelines</w:t>
      </w:r>
      <w:proofErr w:type="spellEnd"/>
      <w:r>
        <w:t>.</w:t>
      </w:r>
    </w:p>
    <w:p w14:paraId="2643B1EB" w14:textId="77777777" w:rsidR="00A65429" w:rsidRPr="002534BC" w:rsidRDefault="00A65429" w:rsidP="00A65429">
      <w:pPr>
        <w:pStyle w:val="ListParagraph"/>
        <w:numPr>
          <w:ilvl w:val="0"/>
          <w:numId w:val="14"/>
        </w:numPr>
        <w:rPr>
          <w:rFonts w:ascii="Courier New" w:hAnsi="Courier New" w:cs="Courier New"/>
          <w:b/>
        </w:rPr>
      </w:pPr>
      <w:proofErr w:type="spellStart"/>
      <w:r w:rsidRPr="002534BC">
        <w:rPr>
          <w:rFonts w:ascii="Courier New" w:hAnsi="Courier New" w:cs="Courier New"/>
          <w:b/>
        </w:rPr>
        <w:t>xsl</w:t>
      </w:r>
      <w:proofErr w:type="spellEnd"/>
      <w:r w:rsidRPr="002534BC">
        <w:rPr>
          <w:rFonts w:ascii="Courier New" w:hAnsi="Courier New" w:cs="Courier New"/>
          <w:b/>
        </w:rPr>
        <w:t>/</w:t>
      </w:r>
      <w:proofErr w:type="spellStart"/>
      <w:r w:rsidRPr="00A65429">
        <w:rPr>
          <w:rFonts w:ascii="Courier New" w:hAnsi="Courier New" w:cs="Courier New"/>
          <w:b/>
        </w:rPr>
        <w:t>split_guidelines</w:t>
      </w:r>
      <w:r>
        <w:rPr>
          <w:rFonts w:ascii="Courier New" w:hAnsi="Courier New" w:cs="Courier New"/>
          <w:b/>
        </w:rPr>
        <w:t>_test</w:t>
      </w:r>
      <w:proofErr w:type="spellEnd"/>
      <w:r w:rsidRPr="00E31A11">
        <w:rPr>
          <w:rFonts w:ascii="Courier New" w:hAnsi="Courier New" w:cs="Courier New"/>
          <w:b/>
        </w:rPr>
        <w:t xml:space="preserve"> </w:t>
      </w:r>
    </w:p>
    <w:p w14:paraId="0E0D438A" w14:textId="77777777" w:rsidR="00A65429" w:rsidRPr="002534BC" w:rsidRDefault="00A65429" w:rsidP="00A65429">
      <w:pPr>
        <w:pStyle w:val="ListParagraph"/>
      </w:pPr>
      <w:r>
        <w:t xml:space="preserve">Contains XSLT compiled from </w:t>
      </w:r>
      <w:r w:rsidRPr="00A65429">
        <w:rPr>
          <w:rFonts w:ascii="Courier New" w:hAnsi="Courier New" w:cs="Courier New"/>
          <w:sz w:val="18"/>
          <w:szCs w:val="18"/>
        </w:rPr>
        <w:t>schemas/</w:t>
      </w:r>
      <w:proofErr w:type="spellStart"/>
      <w:r w:rsidRPr="00A65429">
        <w:rPr>
          <w:rFonts w:ascii="Courier New" w:hAnsi="Courier New" w:cs="Courier New"/>
          <w:sz w:val="18"/>
          <w:szCs w:val="18"/>
        </w:rPr>
        <w:t>split_guidelines</w:t>
      </w:r>
      <w:r>
        <w:rPr>
          <w:rFonts w:ascii="Courier New" w:hAnsi="Courier New" w:cs="Courier New"/>
          <w:sz w:val="18"/>
          <w:szCs w:val="18"/>
        </w:rPr>
        <w:t>_test</w:t>
      </w:r>
      <w:proofErr w:type="spellEnd"/>
      <w:r>
        <w:t>.</w:t>
      </w:r>
    </w:p>
    <w:p w14:paraId="2DE4BD55" w14:textId="77777777" w:rsidR="007D0D42" w:rsidRDefault="007D0D42">
      <w:pPr>
        <w:rPr>
          <w:rFonts w:ascii="Times New Roman Bold" w:eastAsia="Cambria" w:hAnsi="Times New Roman Bold"/>
          <w:b/>
          <w:bCs/>
          <w:color w:val="000000"/>
          <w:sz w:val="36"/>
          <w:szCs w:val="32"/>
        </w:rPr>
      </w:pPr>
    </w:p>
    <w:sectPr w:rsidR="007D0D42" w:rsidSect="00783076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822B8" w14:textId="77777777" w:rsidR="00E867D0" w:rsidRDefault="00E867D0" w:rsidP="00C62250">
      <w:r>
        <w:separator/>
      </w:r>
    </w:p>
    <w:p w14:paraId="4C08B5C0" w14:textId="77777777" w:rsidR="00E867D0" w:rsidRDefault="00E867D0" w:rsidP="00C62250"/>
    <w:p w14:paraId="0531567A" w14:textId="77777777" w:rsidR="00E867D0" w:rsidRDefault="00E867D0" w:rsidP="00C62250"/>
    <w:p w14:paraId="50CF43FC" w14:textId="77777777" w:rsidR="00E867D0" w:rsidRDefault="00E867D0" w:rsidP="00C62250"/>
    <w:p w14:paraId="3A700732" w14:textId="77777777" w:rsidR="00E867D0" w:rsidRDefault="00E867D0" w:rsidP="00C62250"/>
    <w:p w14:paraId="76D0CB2C" w14:textId="77777777" w:rsidR="00E867D0" w:rsidRDefault="00E867D0" w:rsidP="00C62250"/>
  </w:endnote>
  <w:endnote w:type="continuationSeparator" w:id="0">
    <w:p w14:paraId="3EB5FC6E" w14:textId="77777777" w:rsidR="00E867D0" w:rsidRDefault="00E867D0" w:rsidP="00C62250">
      <w:r>
        <w:continuationSeparator/>
      </w:r>
    </w:p>
    <w:p w14:paraId="66A1D223" w14:textId="77777777" w:rsidR="00E867D0" w:rsidRDefault="00E867D0" w:rsidP="00C62250"/>
    <w:p w14:paraId="6907822C" w14:textId="77777777" w:rsidR="00E867D0" w:rsidRDefault="00E867D0" w:rsidP="00C62250"/>
    <w:p w14:paraId="6019BCAE" w14:textId="77777777" w:rsidR="00E867D0" w:rsidRDefault="00E867D0" w:rsidP="00C62250"/>
    <w:p w14:paraId="5668523A" w14:textId="77777777" w:rsidR="00E867D0" w:rsidRDefault="00E867D0" w:rsidP="00C62250"/>
    <w:p w14:paraId="7B274DF0" w14:textId="77777777" w:rsidR="00E867D0" w:rsidRDefault="00E867D0" w:rsidP="00C622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07571" w14:textId="77777777" w:rsidR="00380F18" w:rsidRDefault="00380F18" w:rsidP="00073A0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26635E" w14:textId="77777777" w:rsidR="00380F18" w:rsidRDefault="00380F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1132A" w14:textId="46F250A8" w:rsidR="00380F18" w:rsidRPr="00364094" w:rsidRDefault="00380F18" w:rsidP="000812E3">
    <w:pPr>
      <w:pStyle w:val="Footer"/>
      <w:rPr>
        <w:lang w:val="en-US"/>
      </w:rPr>
    </w:pPr>
    <w:r>
      <w:rPr>
        <w:lang w:val="en-US"/>
      </w:rPr>
      <w:t>March</w:t>
    </w:r>
    <w:r>
      <w:t xml:space="preserve"> </w:t>
    </w:r>
    <w:r>
      <w:rPr>
        <w:lang w:val="en-US"/>
      </w:rPr>
      <w:t>2</w:t>
    </w:r>
    <w:r>
      <w:t>, 201</w:t>
    </w:r>
    <w:r>
      <w:rPr>
        <w:lang w:val="en-US"/>
      </w:rPr>
      <w:t>6</w:t>
    </w:r>
    <w:r>
      <w:tab/>
    </w:r>
    <w:r>
      <w:rPr>
        <w:rStyle w:val="PageNumber"/>
      </w:rPr>
      <w:tab/>
    </w: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24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7C1ACD" w14:textId="617A4C4E" w:rsidR="00380F18" w:rsidRPr="00364094" w:rsidRDefault="00380F18">
    <w:pPr>
      <w:pStyle w:val="Footer"/>
      <w:rPr>
        <w:lang w:val="en-US"/>
      </w:rPr>
    </w:pPr>
    <w:del w:id="31" w:author="Young-Woo YUN" w:date="2016-06-03T14:17:00Z">
      <w:r w:rsidDel="003730DD">
        <w:rPr>
          <w:lang w:val="en-US"/>
        </w:rPr>
        <w:delText>March</w:delText>
      </w:r>
      <w:r w:rsidDel="003730DD">
        <w:delText xml:space="preserve"> </w:delText>
      </w:r>
      <w:r w:rsidDel="003730DD">
        <w:rPr>
          <w:lang w:val="en-US"/>
        </w:rPr>
        <w:delText>2</w:delText>
      </w:r>
    </w:del>
    <w:ins w:id="32" w:author="Young-Woo YUN" w:date="2016-06-03T14:17:00Z">
      <w:r w:rsidR="003730DD">
        <w:rPr>
          <w:lang w:val="en-US"/>
        </w:rPr>
        <w:t>June xx</w:t>
      </w:r>
    </w:ins>
    <w:r>
      <w:t>, 201</w:t>
    </w:r>
    <w:r>
      <w:rPr>
        <w:lang w:val="en-US"/>
      </w:rPr>
      <w:t>6</w:t>
    </w:r>
    <w:r>
      <w:tab/>
    </w:r>
    <w:r>
      <w:rPr>
        <w:rStyle w:val="PageNumber"/>
      </w:rPr>
      <w:tab/>
    </w: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3F8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63F8A">
      <w:rPr>
        <w:rStyle w:val="PageNumber"/>
        <w:noProof/>
      </w:rPr>
      <w:t>24</w:t>
    </w:r>
    <w:r>
      <w:rPr>
        <w:rStyle w:val="PageNumber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3FF84" w14:textId="08FB4354" w:rsidR="00380F18" w:rsidRPr="009504B8" w:rsidRDefault="00380F18" w:rsidP="00943B48">
    <w:pPr>
      <w:pStyle w:val="Footer"/>
      <w:tabs>
        <w:tab w:val="left" w:pos="1881"/>
      </w:tabs>
      <w:rPr>
        <w:rStyle w:val="PageNumber"/>
        <w:lang w:val="en-US"/>
      </w:rPr>
    </w:pPr>
    <w:ins w:id="36" w:author="Young-Woo YUN" w:date="2016-06-03T11:54:00Z">
      <w:r>
        <w:rPr>
          <w:lang w:val="en-US"/>
        </w:rPr>
        <w:t>June</w:t>
      </w:r>
    </w:ins>
    <w:del w:id="37" w:author="Young-Woo YUN" w:date="2016-06-03T11:54:00Z">
      <w:r w:rsidDel="00380F18">
        <w:rPr>
          <w:lang w:val="en-US"/>
        </w:rPr>
        <w:delText>March</w:delText>
      </w:r>
    </w:del>
    <w:r>
      <w:rPr>
        <w:lang w:val="en-US"/>
      </w:rPr>
      <w:t xml:space="preserve"> </w:t>
    </w:r>
    <w:ins w:id="38" w:author="Young-Woo YUN" w:date="2016-06-03T11:54:00Z">
      <w:r>
        <w:rPr>
          <w:lang w:val="en-US"/>
        </w:rPr>
        <w:t>XX</w:t>
      </w:r>
    </w:ins>
    <w:del w:id="39" w:author="Young-Woo YUN" w:date="2016-06-03T11:54:00Z">
      <w:r w:rsidDel="00380F18">
        <w:rPr>
          <w:lang w:val="en-US"/>
        </w:rPr>
        <w:delText>2</w:delText>
      </w:r>
    </w:del>
    <w:r>
      <w:t>, 201</w:t>
    </w:r>
    <w:r>
      <w:rPr>
        <w:lang w:val="en-US"/>
      </w:rPr>
      <w:t>6</w:t>
    </w:r>
    <w:r>
      <w:tab/>
    </w:r>
    <w:r>
      <w:tab/>
    </w:r>
    <w:r>
      <w:rPr>
        <w:rStyle w:val="PageNumber"/>
      </w:rPr>
      <w:tab/>
    </w: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3F8A"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63F8A">
      <w:rPr>
        <w:rStyle w:val="PageNumber"/>
        <w:noProof/>
      </w:rPr>
      <w:t>24</w:t>
    </w:r>
    <w:r>
      <w:rPr>
        <w:rStyle w:val="PageNumber"/>
      </w:rPr>
      <w:fldChar w:fldCharType="end"/>
    </w:r>
    <w:r>
      <w:rPr>
        <w:rStyle w:val="PageNumber"/>
        <w:lang w:val="en-US"/>
      </w:rPr>
      <w:tab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5991C" w14:textId="77777777" w:rsidR="00380F18" w:rsidRPr="00364094" w:rsidRDefault="00380F18" w:rsidP="000812E3">
    <w:pPr>
      <w:pStyle w:val="Footer"/>
      <w:rPr>
        <w:lang w:val="en-US"/>
      </w:rPr>
    </w:pPr>
    <w:r>
      <w:rPr>
        <w:lang w:val="en-US"/>
      </w:rPr>
      <w:t>March</w:t>
    </w:r>
    <w:r>
      <w:t xml:space="preserve"> </w:t>
    </w:r>
    <w:r>
      <w:rPr>
        <w:lang w:val="en-US"/>
      </w:rPr>
      <w:t>2</w:t>
    </w:r>
    <w:r>
      <w:t>, 201</w:t>
    </w:r>
    <w:r>
      <w:rPr>
        <w:lang w:val="en-US"/>
      </w:rPr>
      <w:t>6</w:t>
    </w:r>
    <w:r>
      <w:tab/>
    </w:r>
    <w:r>
      <w:rPr>
        <w:rStyle w:val="PageNumber"/>
      </w:rPr>
      <w:tab/>
    </w: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3F8A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63F8A">
      <w:rPr>
        <w:rStyle w:val="PageNumber"/>
        <w:noProof/>
      </w:rPr>
      <w:t>24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6B9BD" w14:textId="77777777" w:rsidR="00E867D0" w:rsidRDefault="00E867D0" w:rsidP="00C62250">
      <w:r>
        <w:separator/>
      </w:r>
    </w:p>
    <w:p w14:paraId="03E07E5A" w14:textId="77777777" w:rsidR="00E867D0" w:rsidRDefault="00E867D0" w:rsidP="00C62250"/>
    <w:p w14:paraId="565BEB61" w14:textId="77777777" w:rsidR="00E867D0" w:rsidRDefault="00E867D0" w:rsidP="00C62250"/>
    <w:p w14:paraId="1F61DA48" w14:textId="77777777" w:rsidR="00E867D0" w:rsidRDefault="00E867D0" w:rsidP="00C62250"/>
    <w:p w14:paraId="07FFC12B" w14:textId="77777777" w:rsidR="00E867D0" w:rsidRDefault="00E867D0" w:rsidP="00C62250"/>
    <w:p w14:paraId="79A24D42" w14:textId="77777777" w:rsidR="00E867D0" w:rsidRDefault="00E867D0" w:rsidP="00C62250"/>
  </w:footnote>
  <w:footnote w:type="continuationSeparator" w:id="0">
    <w:p w14:paraId="1DA9894A" w14:textId="77777777" w:rsidR="00E867D0" w:rsidRDefault="00E867D0" w:rsidP="00C62250">
      <w:r>
        <w:continuationSeparator/>
      </w:r>
    </w:p>
    <w:p w14:paraId="0C049C2D" w14:textId="77777777" w:rsidR="00E867D0" w:rsidRDefault="00E867D0" w:rsidP="00C62250"/>
    <w:p w14:paraId="27E817FB" w14:textId="77777777" w:rsidR="00E867D0" w:rsidRDefault="00E867D0" w:rsidP="00C62250"/>
    <w:p w14:paraId="0DECC36A" w14:textId="77777777" w:rsidR="00E867D0" w:rsidRDefault="00E867D0" w:rsidP="00C62250"/>
    <w:p w14:paraId="4F117B12" w14:textId="77777777" w:rsidR="00E867D0" w:rsidRDefault="00E867D0" w:rsidP="00C62250"/>
    <w:p w14:paraId="6CAB38E7" w14:textId="77777777" w:rsidR="00E867D0" w:rsidRDefault="00E867D0" w:rsidP="00C62250"/>
  </w:footnote>
  <w:footnote w:id="1">
    <w:p w14:paraId="51945492" w14:textId="77777777" w:rsidR="00380F18" w:rsidRDefault="00380F1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D70DC">
        <w:t xml:space="preserve">Note that only </w:t>
      </w:r>
      <w:proofErr w:type="spellStart"/>
      <w:r w:rsidRPr="004D70DC">
        <w:t>oXygen</w:t>
      </w:r>
      <w:proofErr w:type="spellEnd"/>
      <w:r w:rsidRPr="004D70DC">
        <w:t xml:space="preserve"> </w:t>
      </w:r>
      <w:proofErr w:type="gramStart"/>
      <w:r w:rsidRPr="004D70DC">
        <w:t>is discussed</w:t>
      </w:r>
      <w:proofErr w:type="gramEnd"/>
      <w:r w:rsidRPr="004D70DC">
        <w:t xml:space="preserve"> here because other major XML editors such as </w:t>
      </w:r>
      <w:proofErr w:type="spellStart"/>
      <w:r w:rsidRPr="004D70DC">
        <w:t>Altova</w:t>
      </w:r>
      <w:proofErr w:type="spellEnd"/>
      <w:r w:rsidRPr="004D70DC">
        <w:t xml:space="preserve"> </w:t>
      </w:r>
      <w:proofErr w:type="spellStart"/>
      <w:r w:rsidRPr="004D70DC">
        <w:t>XMLSpy</w:t>
      </w:r>
      <w:proofErr w:type="spellEnd"/>
      <w:r w:rsidRPr="004D70DC">
        <w:t xml:space="preserve"> do not currently have direct support for </w:t>
      </w:r>
      <w:proofErr w:type="spellStart"/>
      <w:r w:rsidRPr="004D70DC">
        <w:t>Schematron</w:t>
      </w:r>
      <w:proofErr w:type="spellEnd"/>
      <w:r w:rsidRPr="004D70DC">
        <w:t xml:space="preserve"> validation.</w:t>
      </w:r>
      <w:r>
        <w:t xml:space="preserve">  However, note that a </w:t>
      </w:r>
      <w:proofErr w:type="gramStart"/>
      <w:r>
        <w:t>third-party</w:t>
      </w:r>
      <w:proofErr w:type="gramEnd"/>
      <w:r>
        <w:t xml:space="preserve">, </w:t>
      </w:r>
      <w:hyperlink r:id="rId1" w:history="1">
        <w:r w:rsidRPr="006C588A">
          <w:rPr>
            <w:rStyle w:val="Hyperlink"/>
          </w:rPr>
          <w:t>XML Buddy</w:t>
        </w:r>
      </w:hyperlink>
      <w:r>
        <w:t xml:space="preserve">, has a plug-in that provides </w:t>
      </w:r>
      <w:hyperlink r:id="rId2" w:history="1">
        <w:proofErr w:type="spellStart"/>
        <w:r w:rsidRPr="006C588A">
          <w:rPr>
            <w:rStyle w:val="Hyperlink"/>
          </w:rPr>
          <w:t>Schematron</w:t>
        </w:r>
        <w:proofErr w:type="spellEnd"/>
        <w:r w:rsidRPr="006C588A">
          <w:rPr>
            <w:rStyle w:val="Hyperlink"/>
          </w:rPr>
          <w:t xml:space="preserve"> support</w:t>
        </w:r>
      </w:hyperlink>
      <w:r>
        <w:t xml:space="preserve"> in </w:t>
      </w:r>
      <w:proofErr w:type="spellStart"/>
      <w:r>
        <w:t>XMLSpy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1287B8" w14:textId="2BCE4678" w:rsidR="00380F18" w:rsidRPr="00CC5539" w:rsidRDefault="00380F18" w:rsidP="009B5352">
    <w:pPr>
      <w:pStyle w:val="Header"/>
      <w:rPr>
        <w:b/>
        <w:color w:val="808080" w:themeColor="background1" w:themeShade="80"/>
      </w:rPr>
    </w:pPr>
    <w:r w:rsidRPr="00CC5539">
      <w:rPr>
        <w:b/>
        <w:color w:val="808080" w:themeColor="background1" w:themeShade="80"/>
        <w:lang w:val="en-US"/>
      </w:rPr>
      <w:tab/>
    </w:r>
    <w:ins w:id="9" w:author="Young-Woo YUN" w:date="2016-06-03T11:48:00Z">
      <w:r>
        <w:rPr>
          <w:b/>
          <w:color w:val="808080" w:themeColor="background1" w:themeShade="80"/>
          <w:lang w:val="en-US"/>
        </w:rPr>
        <w:t>ST.96 XSD Validator</w:t>
      </w:r>
    </w:ins>
    <w:ins w:id="10" w:author="Young-Woo YUN" w:date="2016-06-03T14:18:00Z">
      <w:r w:rsidR="003730DD">
        <w:rPr>
          <w:b/>
          <w:color w:val="808080" w:themeColor="background1" w:themeShade="80"/>
          <w:lang w:val="en-US"/>
        </w:rPr>
        <w:t xml:space="preserve"> Manual</w:t>
      </w:r>
    </w:ins>
    <w:del w:id="11" w:author="Young-Woo YUN" w:date="2016-06-03T11:48:00Z">
      <w:r w:rsidRPr="00CC5539" w:rsidDel="00380F18">
        <w:rPr>
          <w:b/>
          <w:color w:val="808080" w:themeColor="background1" w:themeShade="80"/>
        </w:rPr>
        <w:delText>Schematron Validation of ST.96 XML Design Rules</w:delText>
      </w:r>
    </w:del>
  </w:p>
  <w:p w14:paraId="6CED5211" w14:textId="77777777" w:rsidR="00380F18" w:rsidRPr="009B5352" w:rsidRDefault="00380F18" w:rsidP="009B53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541A55" w14:textId="77777777" w:rsidR="00380F18" w:rsidRPr="00CC5539" w:rsidRDefault="00380F18" w:rsidP="009B5352">
    <w:pPr>
      <w:pStyle w:val="Header"/>
      <w:rPr>
        <w:b/>
        <w:color w:val="808080" w:themeColor="background1" w:themeShade="8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B12F9" w14:textId="77777777" w:rsidR="00380F18" w:rsidRDefault="00380F18" w:rsidP="00C62250"/>
  <w:p w14:paraId="6AE3B677" w14:textId="77777777" w:rsidR="00380F18" w:rsidRDefault="00380F18" w:rsidP="00C62250"/>
  <w:p w14:paraId="3CDBF588" w14:textId="77777777" w:rsidR="00380F18" w:rsidRDefault="00380F18" w:rsidP="00C6225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716D6" w14:textId="23724648" w:rsidR="00380F18" w:rsidRPr="00CC5539" w:rsidRDefault="00380F18" w:rsidP="00CC5539">
    <w:pPr>
      <w:pStyle w:val="Header"/>
      <w:rPr>
        <w:b/>
        <w:color w:val="808080" w:themeColor="background1" w:themeShade="80"/>
      </w:rPr>
    </w:pPr>
    <w:r w:rsidRPr="00CC5539">
      <w:rPr>
        <w:b/>
        <w:color w:val="808080" w:themeColor="background1" w:themeShade="80"/>
        <w:lang w:val="en-US"/>
      </w:rPr>
      <w:tab/>
    </w:r>
    <w:ins w:id="33" w:author="Young-Woo YUN" w:date="2016-06-03T11:48:00Z">
      <w:r>
        <w:rPr>
          <w:b/>
          <w:color w:val="808080" w:themeColor="background1" w:themeShade="80"/>
          <w:lang w:val="en-US"/>
        </w:rPr>
        <w:t>ST.96 XSD Validator</w:t>
      </w:r>
    </w:ins>
    <w:ins w:id="34" w:author="Young-Woo YUN" w:date="2016-06-03T14:18:00Z">
      <w:r w:rsidR="003730DD">
        <w:rPr>
          <w:b/>
          <w:color w:val="808080" w:themeColor="background1" w:themeShade="80"/>
          <w:lang w:val="en-US"/>
        </w:rPr>
        <w:t xml:space="preserve"> Manual</w:t>
      </w:r>
    </w:ins>
    <w:del w:id="35" w:author="Young-Woo YUN" w:date="2016-06-03T11:48:00Z">
      <w:r w:rsidRPr="00CC5539" w:rsidDel="00380F18">
        <w:rPr>
          <w:b/>
          <w:color w:val="808080" w:themeColor="background1" w:themeShade="80"/>
        </w:rPr>
        <w:delText>Schematron Validation of ST.96 XML Design Rules</w:delText>
      </w:r>
    </w:del>
  </w:p>
  <w:p w14:paraId="7FC3E455" w14:textId="77777777" w:rsidR="00380F18" w:rsidRPr="00CC5539" w:rsidRDefault="00380F18" w:rsidP="00CC55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2ABE"/>
    <w:multiLevelType w:val="hybridMultilevel"/>
    <w:tmpl w:val="D924D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74C64"/>
    <w:multiLevelType w:val="hybridMultilevel"/>
    <w:tmpl w:val="8026D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63A05"/>
    <w:multiLevelType w:val="multilevel"/>
    <w:tmpl w:val="379EF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E008AC"/>
    <w:multiLevelType w:val="multilevel"/>
    <w:tmpl w:val="E31EB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8E09F6"/>
    <w:multiLevelType w:val="multilevel"/>
    <w:tmpl w:val="B2A87BF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5">
    <w:nsid w:val="240F0142"/>
    <w:multiLevelType w:val="multilevel"/>
    <w:tmpl w:val="BCF6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573839"/>
    <w:multiLevelType w:val="hybridMultilevel"/>
    <w:tmpl w:val="95A42D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30C1C9D"/>
    <w:multiLevelType w:val="hybridMultilevel"/>
    <w:tmpl w:val="B9EAC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1B60A4"/>
    <w:multiLevelType w:val="hybridMultilevel"/>
    <w:tmpl w:val="59440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7736F3"/>
    <w:multiLevelType w:val="multilevel"/>
    <w:tmpl w:val="A044B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E5387A"/>
    <w:multiLevelType w:val="hybridMultilevel"/>
    <w:tmpl w:val="8026D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A6969"/>
    <w:multiLevelType w:val="multilevel"/>
    <w:tmpl w:val="5AD86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61630D"/>
    <w:multiLevelType w:val="hybridMultilevel"/>
    <w:tmpl w:val="5C4C4E02"/>
    <w:lvl w:ilvl="0" w:tplc="36CA2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8841F9"/>
    <w:multiLevelType w:val="multilevel"/>
    <w:tmpl w:val="5E100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2"/>
  </w:num>
  <w:num w:numId="5">
    <w:abstractNumId w:val="13"/>
  </w:num>
  <w:num w:numId="6">
    <w:abstractNumId w:val="3"/>
  </w:num>
  <w:num w:numId="7">
    <w:abstractNumId w:val="11"/>
  </w:num>
  <w:num w:numId="8">
    <w:abstractNumId w:val="5"/>
  </w:num>
  <w:num w:numId="9">
    <w:abstractNumId w:val="9"/>
  </w:num>
  <w:num w:numId="10">
    <w:abstractNumId w:val="2"/>
  </w:num>
  <w:num w:numId="11">
    <w:abstractNumId w:val="8"/>
  </w:num>
  <w:num w:numId="12">
    <w:abstractNumId w:val="10"/>
  </w:num>
  <w:num w:numId="13">
    <w:abstractNumId w:val="1"/>
  </w:num>
  <w:num w:numId="14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hideSpellingErrors/>
  <w:hideGrammaticalErrors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B55"/>
    <w:rsid w:val="00000A38"/>
    <w:rsid w:val="00010110"/>
    <w:rsid w:val="00016F19"/>
    <w:rsid w:val="00021640"/>
    <w:rsid w:val="00021943"/>
    <w:rsid w:val="00025B74"/>
    <w:rsid w:val="00026B15"/>
    <w:rsid w:val="00030638"/>
    <w:rsid w:val="00032510"/>
    <w:rsid w:val="000354B7"/>
    <w:rsid w:val="00037A15"/>
    <w:rsid w:val="00037A7D"/>
    <w:rsid w:val="00037AD2"/>
    <w:rsid w:val="00041D40"/>
    <w:rsid w:val="000425D2"/>
    <w:rsid w:val="000432A5"/>
    <w:rsid w:val="00043554"/>
    <w:rsid w:val="00044DA3"/>
    <w:rsid w:val="0004774A"/>
    <w:rsid w:val="000563D0"/>
    <w:rsid w:val="000618B1"/>
    <w:rsid w:val="00073A05"/>
    <w:rsid w:val="000761E7"/>
    <w:rsid w:val="000812E3"/>
    <w:rsid w:val="00082E2D"/>
    <w:rsid w:val="00083373"/>
    <w:rsid w:val="00084009"/>
    <w:rsid w:val="00087595"/>
    <w:rsid w:val="00095834"/>
    <w:rsid w:val="000A1285"/>
    <w:rsid w:val="000A3AF6"/>
    <w:rsid w:val="000A4540"/>
    <w:rsid w:val="000B14B7"/>
    <w:rsid w:val="000B2436"/>
    <w:rsid w:val="000B26F6"/>
    <w:rsid w:val="000B30DB"/>
    <w:rsid w:val="000B674C"/>
    <w:rsid w:val="000C2355"/>
    <w:rsid w:val="000C529B"/>
    <w:rsid w:val="000C6A89"/>
    <w:rsid w:val="000D0050"/>
    <w:rsid w:val="000D1586"/>
    <w:rsid w:val="000D22E6"/>
    <w:rsid w:val="000E0D6B"/>
    <w:rsid w:val="000E1277"/>
    <w:rsid w:val="000E3D36"/>
    <w:rsid w:val="000E715A"/>
    <w:rsid w:val="000F1809"/>
    <w:rsid w:val="000F401B"/>
    <w:rsid w:val="000F5308"/>
    <w:rsid w:val="000F7384"/>
    <w:rsid w:val="000F7742"/>
    <w:rsid w:val="000F7E6B"/>
    <w:rsid w:val="00100B3F"/>
    <w:rsid w:val="00102462"/>
    <w:rsid w:val="00106A03"/>
    <w:rsid w:val="001105FE"/>
    <w:rsid w:val="00110FB8"/>
    <w:rsid w:val="001124B4"/>
    <w:rsid w:val="00112A22"/>
    <w:rsid w:val="00113526"/>
    <w:rsid w:val="00115104"/>
    <w:rsid w:val="00116140"/>
    <w:rsid w:val="00116D1A"/>
    <w:rsid w:val="00120625"/>
    <w:rsid w:val="001221DC"/>
    <w:rsid w:val="00133531"/>
    <w:rsid w:val="00144368"/>
    <w:rsid w:val="00144F61"/>
    <w:rsid w:val="0014524A"/>
    <w:rsid w:val="00147B0E"/>
    <w:rsid w:val="00147D12"/>
    <w:rsid w:val="001530DA"/>
    <w:rsid w:val="0015409B"/>
    <w:rsid w:val="00157E1B"/>
    <w:rsid w:val="00160B06"/>
    <w:rsid w:val="00161207"/>
    <w:rsid w:val="00162DFB"/>
    <w:rsid w:val="001745C3"/>
    <w:rsid w:val="00176330"/>
    <w:rsid w:val="00177845"/>
    <w:rsid w:val="001831BF"/>
    <w:rsid w:val="00197294"/>
    <w:rsid w:val="001A0E1F"/>
    <w:rsid w:val="001A3F3C"/>
    <w:rsid w:val="001A7266"/>
    <w:rsid w:val="001B576D"/>
    <w:rsid w:val="001B57E9"/>
    <w:rsid w:val="001C41F8"/>
    <w:rsid w:val="001C429B"/>
    <w:rsid w:val="001D17FF"/>
    <w:rsid w:val="001D6B3B"/>
    <w:rsid w:val="001E08ED"/>
    <w:rsid w:val="001E1C27"/>
    <w:rsid w:val="001E48BD"/>
    <w:rsid w:val="001E539D"/>
    <w:rsid w:val="001E66FA"/>
    <w:rsid w:val="001E75C4"/>
    <w:rsid w:val="001F0BA8"/>
    <w:rsid w:val="001F5B5B"/>
    <w:rsid w:val="001F713C"/>
    <w:rsid w:val="001F74C3"/>
    <w:rsid w:val="002030E5"/>
    <w:rsid w:val="00205162"/>
    <w:rsid w:val="00206EA1"/>
    <w:rsid w:val="002164A7"/>
    <w:rsid w:val="00231355"/>
    <w:rsid w:val="002324EB"/>
    <w:rsid w:val="00236971"/>
    <w:rsid w:val="00240DD4"/>
    <w:rsid w:val="00245095"/>
    <w:rsid w:val="00246460"/>
    <w:rsid w:val="002534BC"/>
    <w:rsid w:val="00256314"/>
    <w:rsid w:val="00256EE1"/>
    <w:rsid w:val="00262631"/>
    <w:rsid w:val="002645EA"/>
    <w:rsid w:val="00272B49"/>
    <w:rsid w:val="00273853"/>
    <w:rsid w:val="00276B0A"/>
    <w:rsid w:val="00277F0E"/>
    <w:rsid w:val="00277FCE"/>
    <w:rsid w:val="00290E76"/>
    <w:rsid w:val="0029131D"/>
    <w:rsid w:val="00294202"/>
    <w:rsid w:val="00295632"/>
    <w:rsid w:val="002962DE"/>
    <w:rsid w:val="002A4599"/>
    <w:rsid w:val="002A5E4E"/>
    <w:rsid w:val="002C378E"/>
    <w:rsid w:val="002D38DE"/>
    <w:rsid w:val="002D737B"/>
    <w:rsid w:val="002E1927"/>
    <w:rsid w:val="002E4204"/>
    <w:rsid w:val="002E697F"/>
    <w:rsid w:val="002E78B9"/>
    <w:rsid w:val="002E78F5"/>
    <w:rsid w:val="002F525C"/>
    <w:rsid w:val="002F5B0C"/>
    <w:rsid w:val="002F5C70"/>
    <w:rsid w:val="00300378"/>
    <w:rsid w:val="00302300"/>
    <w:rsid w:val="00307F96"/>
    <w:rsid w:val="0031162F"/>
    <w:rsid w:val="00314E53"/>
    <w:rsid w:val="00317ACD"/>
    <w:rsid w:val="00317F21"/>
    <w:rsid w:val="00320109"/>
    <w:rsid w:val="003232E3"/>
    <w:rsid w:val="003254F9"/>
    <w:rsid w:val="003269E3"/>
    <w:rsid w:val="0033230A"/>
    <w:rsid w:val="00340430"/>
    <w:rsid w:val="0034466C"/>
    <w:rsid w:val="0034537B"/>
    <w:rsid w:val="00345406"/>
    <w:rsid w:val="003544A5"/>
    <w:rsid w:val="0036145C"/>
    <w:rsid w:val="003633AB"/>
    <w:rsid w:val="00364094"/>
    <w:rsid w:val="00364825"/>
    <w:rsid w:val="003652E6"/>
    <w:rsid w:val="003730DD"/>
    <w:rsid w:val="003745B4"/>
    <w:rsid w:val="00375C96"/>
    <w:rsid w:val="0037787F"/>
    <w:rsid w:val="00380F18"/>
    <w:rsid w:val="00392E23"/>
    <w:rsid w:val="003936DC"/>
    <w:rsid w:val="00394F4B"/>
    <w:rsid w:val="00397F56"/>
    <w:rsid w:val="003A0E37"/>
    <w:rsid w:val="003A19C9"/>
    <w:rsid w:val="003A1FBF"/>
    <w:rsid w:val="003A383A"/>
    <w:rsid w:val="003A624A"/>
    <w:rsid w:val="003C2062"/>
    <w:rsid w:val="003C271D"/>
    <w:rsid w:val="003D313B"/>
    <w:rsid w:val="003D4B1B"/>
    <w:rsid w:val="003D685C"/>
    <w:rsid w:val="003E2688"/>
    <w:rsid w:val="003E2752"/>
    <w:rsid w:val="003E45CC"/>
    <w:rsid w:val="003E65B8"/>
    <w:rsid w:val="003F01B7"/>
    <w:rsid w:val="003F0FCF"/>
    <w:rsid w:val="003F1887"/>
    <w:rsid w:val="003F2577"/>
    <w:rsid w:val="00401D3A"/>
    <w:rsid w:val="004030BA"/>
    <w:rsid w:val="004048C3"/>
    <w:rsid w:val="00404FDA"/>
    <w:rsid w:val="00405F75"/>
    <w:rsid w:val="004065DB"/>
    <w:rsid w:val="00407244"/>
    <w:rsid w:val="004106DC"/>
    <w:rsid w:val="00410A1C"/>
    <w:rsid w:val="0042013B"/>
    <w:rsid w:val="004237DA"/>
    <w:rsid w:val="0042733A"/>
    <w:rsid w:val="00435050"/>
    <w:rsid w:val="00441FD6"/>
    <w:rsid w:val="004424F9"/>
    <w:rsid w:val="004443A9"/>
    <w:rsid w:val="00447436"/>
    <w:rsid w:val="00450910"/>
    <w:rsid w:val="00455426"/>
    <w:rsid w:val="0045636C"/>
    <w:rsid w:val="00457389"/>
    <w:rsid w:val="00462894"/>
    <w:rsid w:val="00467FBD"/>
    <w:rsid w:val="00470235"/>
    <w:rsid w:val="00470C6A"/>
    <w:rsid w:val="00470EA8"/>
    <w:rsid w:val="00476B7B"/>
    <w:rsid w:val="004807A2"/>
    <w:rsid w:val="00481897"/>
    <w:rsid w:val="00486B90"/>
    <w:rsid w:val="00491691"/>
    <w:rsid w:val="0049549A"/>
    <w:rsid w:val="004A5C06"/>
    <w:rsid w:val="004A7103"/>
    <w:rsid w:val="004B304C"/>
    <w:rsid w:val="004B4A92"/>
    <w:rsid w:val="004B725F"/>
    <w:rsid w:val="004C5873"/>
    <w:rsid w:val="004C69A2"/>
    <w:rsid w:val="004C7E9A"/>
    <w:rsid w:val="004D1225"/>
    <w:rsid w:val="004D6A05"/>
    <w:rsid w:val="004D70DC"/>
    <w:rsid w:val="004E069E"/>
    <w:rsid w:val="004E2D48"/>
    <w:rsid w:val="004F0884"/>
    <w:rsid w:val="004F65C5"/>
    <w:rsid w:val="004F6F17"/>
    <w:rsid w:val="00501D26"/>
    <w:rsid w:val="00503AA6"/>
    <w:rsid w:val="00503F01"/>
    <w:rsid w:val="0050412E"/>
    <w:rsid w:val="00504932"/>
    <w:rsid w:val="00505069"/>
    <w:rsid w:val="00505748"/>
    <w:rsid w:val="0051085E"/>
    <w:rsid w:val="00511801"/>
    <w:rsid w:val="005126CA"/>
    <w:rsid w:val="00516025"/>
    <w:rsid w:val="00516596"/>
    <w:rsid w:val="00520219"/>
    <w:rsid w:val="0052139E"/>
    <w:rsid w:val="00525510"/>
    <w:rsid w:val="005279D1"/>
    <w:rsid w:val="005351C5"/>
    <w:rsid w:val="00553C40"/>
    <w:rsid w:val="00562A4E"/>
    <w:rsid w:val="005630E4"/>
    <w:rsid w:val="005640FB"/>
    <w:rsid w:val="00564338"/>
    <w:rsid w:val="0057156F"/>
    <w:rsid w:val="005762F3"/>
    <w:rsid w:val="0058013B"/>
    <w:rsid w:val="00582CC9"/>
    <w:rsid w:val="00584CF9"/>
    <w:rsid w:val="0058571B"/>
    <w:rsid w:val="00585D32"/>
    <w:rsid w:val="00587066"/>
    <w:rsid w:val="00593502"/>
    <w:rsid w:val="00594CD4"/>
    <w:rsid w:val="00594EC4"/>
    <w:rsid w:val="005959C1"/>
    <w:rsid w:val="0059602D"/>
    <w:rsid w:val="00597A5A"/>
    <w:rsid w:val="005A0727"/>
    <w:rsid w:val="005A2745"/>
    <w:rsid w:val="005A2E13"/>
    <w:rsid w:val="005A3185"/>
    <w:rsid w:val="005B09AA"/>
    <w:rsid w:val="005B660B"/>
    <w:rsid w:val="005B6A21"/>
    <w:rsid w:val="005C5466"/>
    <w:rsid w:val="005C6DD7"/>
    <w:rsid w:val="005D1148"/>
    <w:rsid w:val="005D3BA1"/>
    <w:rsid w:val="005D6830"/>
    <w:rsid w:val="005F23F8"/>
    <w:rsid w:val="005F3383"/>
    <w:rsid w:val="005F5758"/>
    <w:rsid w:val="005F7A1E"/>
    <w:rsid w:val="00603446"/>
    <w:rsid w:val="00604775"/>
    <w:rsid w:val="00605CD2"/>
    <w:rsid w:val="0061000D"/>
    <w:rsid w:val="006100B7"/>
    <w:rsid w:val="0061268B"/>
    <w:rsid w:val="00616142"/>
    <w:rsid w:val="00622DC4"/>
    <w:rsid w:val="00623829"/>
    <w:rsid w:val="006254F9"/>
    <w:rsid w:val="00627D2C"/>
    <w:rsid w:val="00632C9E"/>
    <w:rsid w:val="006334F1"/>
    <w:rsid w:val="006337F7"/>
    <w:rsid w:val="00634CA6"/>
    <w:rsid w:val="0063565B"/>
    <w:rsid w:val="00640AFF"/>
    <w:rsid w:val="0064436A"/>
    <w:rsid w:val="00644A54"/>
    <w:rsid w:val="006476B0"/>
    <w:rsid w:val="006520FF"/>
    <w:rsid w:val="006550D1"/>
    <w:rsid w:val="00656C18"/>
    <w:rsid w:val="00660FE6"/>
    <w:rsid w:val="00663867"/>
    <w:rsid w:val="00666593"/>
    <w:rsid w:val="00667FE5"/>
    <w:rsid w:val="0067192E"/>
    <w:rsid w:val="006719D2"/>
    <w:rsid w:val="0067444D"/>
    <w:rsid w:val="00681B55"/>
    <w:rsid w:val="00686786"/>
    <w:rsid w:val="00690EA0"/>
    <w:rsid w:val="00692C09"/>
    <w:rsid w:val="006972C5"/>
    <w:rsid w:val="00697F90"/>
    <w:rsid w:val="006A0C43"/>
    <w:rsid w:val="006A4934"/>
    <w:rsid w:val="006B3815"/>
    <w:rsid w:val="006B4BAE"/>
    <w:rsid w:val="006B54D5"/>
    <w:rsid w:val="006C557C"/>
    <w:rsid w:val="006C588A"/>
    <w:rsid w:val="006C7431"/>
    <w:rsid w:val="006D1922"/>
    <w:rsid w:val="006D1A6F"/>
    <w:rsid w:val="006D1B52"/>
    <w:rsid w:val="006D368F"/>
    <w:rsid w:val="006D4595"/>
    <w:rsid w:val="006D4CD2"/>
    <w:rsid w:val="006D5A60"/>
    <w:rsid w:val="006F08F6"/>
    <w:rsid w:val="006F11D8"/>
    <w:rsid w:val="00704AEA"/>
    <w:rsid w:val="007103F8"/>
    <w:rsid w:val="00710D7E"/>
    <w:rsid w:val="00715157"/>
    <w:rsid w:val="007157BF"/>
    <w:rsid w:val="00727373"/>
    <w:rsid w:val="00734AC8"/>
    <w:rsid w:val="00734CE3"/>
    <w:rsid w:val="007413F8"/>
    <w:rsid w:val="0074251B"/>
    <w:rsid w:val="00743A54"/>
    <w:rsid w:val="0074632F"/>
    <w:rsid w:val="00750ACC"/>
    <w:rsid w:val="00751B14"/>
    <w:rsid w:val="00754E40"/>
    <w:rsid w:val="00757FCD"/>
    <w:rsid w:val="007611B4"/>
    <w:rsid w:val="00764B6C"/>
    <w:rsid w:val="00774A04"/>
    <w:rsid w:val="0077510C"/>
    <w:rsid w:val="0077798D"/>
    <w:rsid w:val="00783076"/>
    <w:rsid w:val="00785617"/>
    <w:rsid w:val="00785C33"/>
    <w:rsid w:val="00795737"/>
    <w:rsid w:val="007A1DC3"/>
    <w:rsid w:val="007A6616"/>
    <w:rsid w:val="007A78D4"/>
    <w:rsid w:val="007B2E23"/>
    <w:rsid w:val="007B4168"/>
    <w:rsid w:val="007B43DA"/>
    <w:rsid w:val="007B7183"/>
    <w:rsid w:val="007C1805"/>
    <w:rsid w:val="007C26F5"/>
    <w:rsid w:val="007C61BD"/>
    <w:rsid w:val="007D0D42"/>
    <w:rsid w:val="007D1B5F"/>
    <w:rsid w:val="007D24C6"/>
    <w:rsid w:val="007E2536"/>
    <w:rsid w:val="007E53D6"/>
    <w:rsid w:val="007E5406"/>
    <w:rsid w:val="007E7D4E"/>
    <w:rsid w:val="007F26DC"/>
    <w:rsid w:val="007F2C97"/>
    <w:rsid w:val="007F2F10"/>
    <w:rsid w:val="0080001B"/>
    <w:rsid w:val="00801918"/>
    <w:rsid w:val="00804F9C"/>
    <w:rsid w:val="0080595C"/>
    <w:rsid w:val="00806CB3"/>
    <w:rsid w:val="00813FA2"/>
    <w:rsid w:val="00817781"/>
    <w:rsid w:val="0082008F"/>
    <w:rsid w:val="00830076"/>
    <w:rsid w:val="0083069C"/>
    <w:rsid w:val="00830FB4"/>
    <w:rsid w:val="00831BD0"/>
    <w:rsid w:val="008430CC"/>
    <w:rsid w:val="00855C35"/>
    <w:rsid w:val="00857711"/>
    <w:rsid w:val="008617FD"/>
    <w:rsid w:val="00862E37"/>
    <w:rsid w:val="00871566"/>
    <w:rsid w:val="0087200A"/>
    <w:rsid w:val="00880180"/>
    <w:rsid w:val="008859B3"/>
    <w:rsid w:val="00886308"/>
    <w:rsid w:val="00890E9B"/>
    <w:rsid w:val="008914ED"/>
    <w:rsid w:val="00894939"/>
    <w:rsid w:val="008A1117"/>
    <w:rsid w:val="008A1C05"/>
    <w:rsid w:val="008A629F"/>
    <w:rsid w:val="008B66B8"/>
    <w:rsid w:val="008C1C5C"/>
    <w:rsid w:val="008C1DDC"/>
    <w:rsid w:val="008C535E"/>
    <w:rsid w:val="008C5BE3"/>
    <w:rsid w:val="008D2908"/>
    <w:rsid w:val="008D54B5"/>
    <w:rsid w:val="008D58E9"/>
    <w:rsid w:val="008D5A73"/>
    <w:rsid w:val="008D5B53"/>
    <w:rsid w:val="008D77D0"/>
    <w:rsid w:val="008E2E91"/>
    <w:rsid w:val="008E7104"/>
    <w:rsid w:val="008F1671"/>
    <w:rsid w:val="008F1BCF"/>
    <w:rsid w:val="008F3DD1"/>
    <w:rsid w:val="008F616A"/>
    <w:rsid w:val="0090640C"/>
    <w:rsid w:val="00913ADD"/>
    <w:rsid w:val="0091519A"/>
    <w:rsid w:val="00917771"/>
    <w:rsid w:val="00926DCA"/>
    <w:rsid w:val="00934CB8"/>
    <w:rsid w:val="00934ED0"/>
    <w:rsid w:val="009378DD"/>
    <w:rsid w:val="00943B48"/>
    <w:rsid w:val="0094651D"/>
    <w:rsid w:val="009504B8"/>
    <w:rsid w:val="00950C39"/>
    <w:rsid w:val="009525D1"/>
    <w:rsid w:val="00952D30"/>
    <w:rsid w:val="009554A4"/>
    <w:rsid w:val="0096159A"/>
    <w:rsid w:val="009641E8"/>
    <w:rsid w:val="0096438D"/>
    <w:rsid w:val="0097513E"/>
    <w:rsid w:val="00975721"/>
    <w:rsid w:val="00975A36"/>
    <w:rsid w:val="00977C32"/>
    <w:rsid w:val="00983B0C"/>
    <w:rsid w:val="00994534"/>
    <w:rsid w:val="00995D2D"/>
    <w:rsid w:val="00997CD0"/>
    <w:rsid w:val="009A1556"/>
    <w:rsid w:val="009A5859"/>
    <w:rsid w:val="009B1248"/>
    <w:rsid w:val="009B5352"/>
    <w:rsid w:val="009B6F5E"/>
    <w:rsid w:val="009C766E"/>
    <w:rsid w:val="009C76C2"/>
    <w:rsid w:val="009D0EEA"/>
    <w:rsid w:val="009D35DB"/>
    <w:rsid w:val="009D6CC5"/>
    <w:rsid w:val="009D7996"/>
    <w:rsid w:val="009E103A"/>
    <w:rsid w:val="009E1DDA"/>
    <w:rsid w:val="009E465B"/>
    <w:rsid w:val="009E5D30"/>
    <w:rsid w:val="009F00F1"/>
    <w:rsid w:val="009F1762"/>
    <w:rsid w:val="009F6BAD"/>
    <w:rsid w:val="009F74CC"/>
    <w:rsid w:val="00A001BD"/>
    <w:rsid w:val="00A123FF"/>
    <w:rsid w:val="00A2256F"/>
    <w:rsid w:val="00A22840"/>
    <w:rsid w:val="00A22C70"/>
    <w:rsid w:val="00A26040"/>
    <w:rsid w:val="00A27051"/>
    <w:rsid w:val="00A33BB2"/>
    <w:rsid w:val="00A3591E"/>
    <w:rsid w:val="00A378DB"/>
    <w:rsid w:val="00A42025"/>
    <w:rsid w:val="00A4311C"/>
    <w:rsid w:val="00A44FD3"/>
    <w:rsid w:val="00A47FFD"/>
    <w:rsid w:val="00A54784"/>
    <w:rsid w:val="00A60F05"/>
    <w:rsid w:val="00A65429"/>
    <w:rsid w:val="00A67C2D"/>
    <w:rsid w:val="00A67D96"/>
    <w:rsid w:val="00A7316E"/>
    <w:rsid w:val="00A7340B"/>
    <w:rsid w:val="00A73C24"/>
    <w:rsid w:val="00A91F1B"/>
    <w:rsid w:val="00A936A9"/>
    <w:rsid w:val="00A95DF4"/>
    <w:rsid w:val="00AA04DD"/>
    <w:rsid w:val="00AA6F4A"/>
    <w:rsid w:val="00AB18C9"/>
    <w:rsid w:val="00AC1B78"/>
    <w:rsid w:val="00AC3F45"/>
    <w:rsid w:val="00AC75DA"/>
    <w:rsid w:val="00AD244A"/>
    <w:rsid w:val="00AD621F"/>
    <w:rsid w:val="00AE2A42"/>
    <w:rsid w:val="00AE5AC1"/>
    <w:rsid w:val="00AF18E9"/>
    <w:rsid w:val="00AF25AC"/>
    <w:rsid w:val="00AF7A67"/>
    <w:rsid w:val="00B02245"/>
    <w:rsid w:val="00B11748"/>
    <w:rsid w:val="00B13AEE"/>
    <w:rsid w:val="00B145D3"/>
    <w:rsid w:val="00B223E3"/>
    <w:rsid w:val="00B273A5"/>
    <w:rsid w:val="00B316F7"/>
    <w:rsid w:val="00B33D6A"/>
    <w:rsid w:val="00B36303"/>
    <w:rsid w:val="00B427DA"/>
    <w:rsid w:val="00B525FC"/>
    <w:rsid w:val="00B52BFD"/>
    <w:rsid w:val="00B601EE"/>
    <w:rsid w:val="00B71D46"/>
    <w:rsid w:val="00B720EE"/>
    <w:rsid w:val="00B734CB"/>
    <w:rsid w:val="00B75508"/>
    <w:rsid w:val="00B76693"/>
    <w:rsid w:val="00B76AB7"/>
    <w:rsid w:val="00B8259A"/>
    <w:rsid w:val="00B91968"/>
    <w:rsid w:val="00B93D7E"/>
    <w:rsid w:val="00BA3348"/>
    <w:rsid w:val="00BA5901"/>
    <w:rsid w:val="00BC13D3"/>
    <w:rsid w:val="00BC7E4C"/>
    <w:rsid w:val="00BD6D7D"/>
    <w:rsid w:val="00BD79B2"/>
    <w:rsid w:val="00BE0922"/>
    <w:rsid w:val="00BE121F"/>
    <w:rsid w:val="00BE42EF"/>
    <w:rsid w:val="00BE68D1"/>
    <w:rsid w:val="00BE7A41"/>
    <w:rsid w:val="00BF018E"/>
    <w:rsid w:val="00BF2F1C"/>
    <w:rsid w:val="00BF4192"/>
    <w:rsid w:val="00BF6E91"/>
    <w:rsid w:val="00C00AAD"/>
    <w:rsid w:val="00C00FF4"/>
    <w:rsid w:val="00C02D7D"/>
    <w:rsid w:val="00C0349B"/>
    <w:rsid w:val="00C047B6"/>
    <w:rsid w:val="00C0526E"/>
    <w:rsid w:val="00C05BD9"/>
    <w:rsid w:val="00C07C7C"/>
    <w:rsid w:val="00C07FD2"/>
    <w:rsid w:val="00C12FE3"/>
    <w:rsid w:val="00C1340E"/>
    <w:rsid w:val="00C13A99"/>
    <w:rsid w:val="00C13EE8"/>
    <w:rsid w:val="00C14EA3"/>
    <w:rsid w:val="00C15A25"/>
    <w:rsid w:val="00C20664"/>
    <w:rsid w:val="00C20E79"/>
    <w:rsid w:val="00C215B1"/>
    <w:rsid w:val="00C22DCB"/>
    <w:rsid w:val="00C43502"/>
    <w:rsid w:val="00C438E9"/>
    <w:rsid w:val="00C43D44"/>
    <w:rsid w:val="00C45D95"/>
    <w:rsid w:val="00C5328F"/>
    <w:rsid w:val="00C532E7"/>
    <w:rsid w:val="00C57438"/>
    <w:rsid w:val="00C62250"/>
    <w:rsid w:val="00C6536C"/>
    <w:rsid w:val="00C73F2F"/>
    <w:rsid w:val="00C7480D"/>
    <w:rsid w:val="00C74D07"/>
    <w:rsid w:val="00C75D1E"/>
    <w:rsid w:val="00C76552"/>
    <w:rsid w:val="00C81622"/>
    <w:rsid w:val="00C8608F"/>
    <w:rsid w:val="00C86C35"/>
    <w:rsid w:val="00C93B19"/>
    <w:rsid w:val="00CA028F"/>
    <w:rsid w:val="00CA1AC1"/>
    <w:rsid w:val="00CA49FB"/>
    <w:rsid w:val="00CA4CC4"/>
    <w:rsid w:val="00CA5189"/>
    <w:rsid w:val="00CB02DC"/>
    <w:rsid w:val="00CB22EC"/>
    <w:rsid w:val="00CB2DF9"/>
    <w:rsid w:val="00CB40FE"/>
    <w:rsid w:val="00CB5F19"/>
    <w:rsid w:val="00CC0EFE"/>
    <w:rsid w:val="00CC3B18"/>
    <w:rsid w:val="00CC4386"/>
    <w:rsid w:val="00CC4708"/>
    <w:rsid w:val="00CC4CCB"/>
    <w:rsid w:val="00CC5539"/>
    <w:rsid w:val="00CC66B7"/>
    <w:rsid w:val="00CC763D"/>
    <w:rsid w:val="00CD14F7"/>
    <w:rsid w:val="00CD4440"/>
    <w:rsid w:val="00CD4C33"/>
    <w:rsid w:val="00CD50A6"/>
    <w:rsid w:val="00CE1963"/>
    <w:rsid w:val="00CE38BC"/>
    <w:rsid w:val="00CE5611"/>
    <w:rsid w:val="00CE5BDD"/>
    <w:rsid w:val="00CE63CE"/>
    <w:rsid w:val="00CE67AC"/>
    <w:rsid w:val="00D041B3"/>
    <w:rsid w:val="00D04FFF"/>
    <w:rsid w:val="00D05CA8"/>
    <w:rsid w:val="00D05D62"/>
    <w:rsid w:val="00D0698A"/>
    <w:rsid w:val="00D100D0"/>
    <w:rsid w:val="00D1239E"/>
    <w:rsid w:val="00D124FA"/>
    <w:rsid w:val="00D1430D"/>
    <w:rsid w:val="00D2082E"/>
    <w:rsid w:val="00D2148F"/>
    <w:rsid w:val="00D21DA0"/>
    <w:rsid w:val="00D220A5"/>
    <w:rsid w:val="00D23EBB"/>
    <w:rsid w:val="00D32AEA"/>
    <w:rsid w:val="00D32E8D"/>
    <w:rsid w:val="00D35379"/>
    <w:rsid w:val="00D37273"/>
    <w:rsid w:val="00D46AF0"/>
    <w:rsid w:val="00D57446"/>
    <w:rsid w:val="00D6378A"/>
    <w:rsid w:val="00D63F8A"/>
    <w:rsid w:val="00D6516E"/>
    <w:rsid w:val="00D65181"/>
    <w:rsid w:val="00D76C29"/>
    <w:rsid w:val="00D81F56"/>
    <w:rsid w:val="00D83327"/>
    <w:rsid w:val="00D90138"/>
    <w:rsid w:val="00D90CF7"/>
    <w:rsid w:val="00D91653"/>
    <w:rsid w:val="00D91822"/>
    <w:rsid w:val="00D945F8"/>
    <w:rsid w:val="00DA214A"/>
    <w:rsid w:val="00DA41A7"/>
    <w:rsid w:val="00DA41FB"/>
    <w:rsid w:val="00DB2D99"/>
    <w:rsid w:val="00DC1AA6"/>
    <w:rsid w:val="00DC69B0"/>
    <w:rsid w:val="00DD656C"/>
    <w:rsid w:val="00DD7CA5"/>
    <w:rsid w:val="00DE3813"/>
    <w:rsid w:val="00DE784E"/>
    <w:rsid w:val="00DF0FF6"/>
    <w:rsid w:val="00DF217E"/>
    <w:rsid w:val="00DF430F"/>
    <w:rsid w:val="00E016E1"/>
    <w:rsid w:val="00E048DC"/>
    <w:rsid w:val="00E05595"/>
    <w:rsid w:val="00E05CD2"/>
    <w:rsid w:val="00E07DDA"/>
    <w:rsid w:val="00E101FB"/>
    <w:rsid w:val="00E11B36"/>
    <w:rsid w:val="00E12035"/>
    <w:rsid w:val="00E1241F"/>
    <w:rsid w:val="00E13E12"/>
    <w:rsid w:val="00E2020F"/>
    <w:rsid w:val="00E235D8"/>
    <w:rsid w:val="00E24E4F"/>
    <w:rsid w:val="00E316AD"/>
    <w:rsid w:val="00E31A11"/>
    <w:rsid w:val="00E32030"/>
    <w:rsid w:val="00E330C1"/>
    <w:rsid w:val="00E35512"/>
    <w:rsid w:val="00E35FF8"/>
    <w:rsid w:val="00E418AB"/>
    <w:rsid w:val="00E4302A"/>
    <w:rsid w:val="00E43689"/>
    <w:rsid w:val="00E51F76"/>
    <w:rsid w:val="00E55A67"/>
    <w:rsid w:val="00E603E3"/>
    <w:rsid w:val="00E61B11"/>
    <w:rsid w:val="00E63986"/>
    <w:rsid w:val="00E65081"/>
    <w:rsid w:val="00E6514B"/>
    <w:rsid w:val="00E6624F"/>
    <w:rsid w:val="00E71F90"/>
    <w:rsid w:val="00E725A5"/>
    <w:rsid w:val="00E807A7"/>
    <w:rsid w:val="00E833BA"/>
    <w:rsid w:val="00E867D0"/>
    <w:rsid w:val="00E926F7"/>
    <w:rsid w:val="00E968D3"/>
    <w:rsid w:val="00E97288"/>
    <w:rsid w:val="00E97A45"/>
    <w:rsid w:val="00EA305D"/>
    <w:rsid w:val="00EA334C"/>
    <w:rsid w:val="00EA457F"/>
    <w:rsid w:val="00EA5CDD"/>
    <w:rsid w:val="00EA5D30"/>
    <w:rsid w:val="00EA7974"/>
    <w:rsid w:val="00EB313E"/>
    <w:rsid w:val="00EC1821"/>
    <w:rsid w:val="00EC2C39"/>
    <w:rsid w:val="00EC4293"/>
    <w:rsid w:val="00EC5F76"/>
    <w:rsid w:val="00EC75BE"/>
    <w:rsid w:val="00EC7777"/>
    <w:rsid w:val="00ED14CB"/>
    <w:rsid w:val="00ED3E1D"/>
    <w:rsid w:val="00EE15B1"/>
    <w:rsid w:val="00EE27E2"/>
    <w:rsid w:val="00EE5214"/>
    <w:rsid w:val="00EE5F5F"/>
    <w:rsid w:val="00EE7348"/>
    <w:rsid w:val="00EF08B7"/>
    <w:rsid w:val="00EF4E5F"/>
    <w:rsid w:val="00EF5B64"/>
    <w:rsid w:val="00F050A0"/>
    <w:rsid w:val="00F1283B"/>
    <w:rsid w:val="00F13666"/>
    <w:rsid w:val="00F14911"/>
    <w:rsid w:val="00F23043"/>
    <w:rsid w:val="00F23D40"/>
    <w:rsid w:val="00F23EB3"/>
    <w:rsid w:val="00F313B7"/>
    <w:rsid w:val="00F31479"/>
    <w:rsid w:val="00F31D18"/>
    <w:rsid w:val="00F35105"/>
    <w:rsid w:val="00F3583C"/>
    <w:rsid w:val="00F40186"/>
    <w:rsid w:val="00F4048E"/>
    <w:rsid w:val="00F46872"/>
    <w:rsid w:val="00F620A8"/>
    <w:rsid w:val="00F62F4C"/>
    <w:rsid w:val="00F647B3"/>
    <w:rsid w:val="00F66B0B"/>
    <w:rsid w:val="00F66B95"/>
    <w:rsid w:val="00F671E2"/>
    <w:rsid w:val="00F71092"/>
    <w:rsid w:val="00F73863"/>
    <w:rsid w:val="00F766C7"/>
    <w:rsid w:val="00F84686"/>
    <w:rsid w:val="00F84CE2"/>
    <w:rsid w:val="00F8566E"/>
    <w:rsid w:val="00F8591E"/>
    <w:rsid w:val="00F9239A"/>
    <w:rsid w:val="00F93F7F"/>
    <w:rsid w:val="00F963CA"/>
    <w:rsid w:val="00F972E1"/>
    <w:rsid w:val="00FA31E9"/>
    <w:rsid w:val="00FB04E3"/>
    <w:rsid w:val="00FB0CEA"/>
    <w:rsid w:val="00FB2D19"/>
    <w:rsid w:val="00FB498A"/>
    <w:rsid w:val="00FC24FD"/>
    <w:rsid w:val="00FC2F81"/>
    <w:rsid w:val="00FC58D1"/>
    <w:rsid w:val="00FD1151"/>
    <w:rsid w:val="00FD6EAF"/>
    <w:rsid w:val="00FD756A"/>
    <w:rsid w:val="00FE0252"/>
    <w:rsid w:val="00FE668D"/>
    <w:rsid w:val="00FE7908"/>
    <w:rsid w:val="00FF526C"/>
    <w:rsid w:val="00FF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F08DD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EastAsia" w:hAnsi="Cambria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25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C4C89"/>
    <w:pPr>
      <w:keepNext/>
      <w:keepLines/>
      <w:numPr>
        <w:numId w:val="1"/>
      </w:numPr>
      <w:spacing w:before="440" w:after="120"/>
      <w:outlineLvl w:val="0"/>
    </w:pPr>
    <w:rPr>
      <w:rFonts w:ascii="Times New Roman Bold" w:eastAsia="Cambria" w:hAnsi="Times New Roman Bold"/>
      <w:b/>
      <w:bCs/>
      <w:color w:val="000000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07C7C"/>
    <w:pPr>
      <w:keepNext/>
      <w:keepLines/>
      <w:numPr>
        <w:ilvl w:val="1"/>
        <w:numId w:val="1"/>
      </w:numPr>
      <w:spacing w:before="240" w:after="60"/>
      <w:outlineLvl w:val="1"/>
    </w:pPr>
    <w:rPr>
      <w:rFonts w:ascii="Cambria" w:eastAsia="Cambria" w:hAnsi="Cambria"/>
      <w:b/>
      <w:bCs/>
      <w:color w:val="000000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EC5F76"/>
    <w:pPr>
      <w:keepNext/>
      <w:keepLines/>
      <w:numPr>
        <w:ilvl w:val="2"/>
        <w:numId w:val="1"/>
      </w:numPr>
      <w:spacing w:before="240"/>
      <w:outlineLvl w:val="2"/>
    </w:pPr>
    <w:rPr>
      <w:rFonts w:ascii="Cambria" w:eastAsia="Cambria" w:hAnsi="Cambria"/>
      <w:bCs/>
      <w:color w:val="000000"/>
      <w:sz w:val="28"/>
    </w:rPr>
  </w:style>
  <w:style w:type="paragraph" w:styleId="Heading4">
    <w:name w:val="heading 4"/>
    <w:basedOn w:val="Normal"/>
    <w:next w:val="Normal"/>
    <w:link w:val="Heading4Char"/>
    <w:qFormat/>
    <w:rsid w:val="00791DDE"/>
    <w:pPr>
      <w:keepNext/>
      <w:keepLines/>
      <w:numPr>
        <w:ilvl w:val="3"/>
        <w:numId w:val="1"/>
      </w:numPr>
      <w:spacing w:before="200"/>
      <w:outlineLvl w:val="3"/>
    </w:pPr>
    <w:rPr>
      <w:rFonts w:ascii="Helvetica" w:eastAsia="Cambria" w:hAnsi="Helvetica"/>
      <w:b/>
      <w:bCs/>
      <w:i/>
      <w:iCs/>
      <w:color w:val="4F81BD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91DDE"/>
    <w:pPr>
      <w:keepNext/>
      <w:keepLines/>
      <w:numPr>
        <w:ilvl w:val="4"/>
        <w:numId w:val="1"/>
      </w:numPr>
      <w:spacing w:before="200"/>
      <w:outlineLvl w:val="4"/>
    </w:pPr>
    <w:rPr>
      <w:rFonts w:ascii="Helvetica" w:eastAsia="Cambria" w:hAnsi="Helvetica"/>
      <w:color w:val="244061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791DDE"/>
    <w:pPr>
      <w:keepNext/>
      <w:keepLines/>
      <w:numPr>
        <w:ilvl w:val="5"/>
        <w:numId w:val="1"/>
      </w:numPr>
      <w:spacing w:before="200"/>
      <w:outlineLvl w:val="5"/>
    </w:pPr>
    <w:rPr>
      <w:rFonts w:ascii="Helvetica" w:eastAsia="Cambria" w:hAnsi="Helvetica"/>
      <w:i/>
      <w:iCs/>
      <w:color w:val="244061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791DDE"/>
    <w:pPr>
      <w:keepNext/>
      <w:keepLines/>
      <w:numPr>
        <w:ilvl w:val="6"/>
        <w:numId w:val="1"/>
      </w:numPr>
      <w:spacing w:before="200"/>
      <w:outlineLvl w:val="6"/>
    </w:pPr>
    <w:rPr>
      <w:rFonts w:ascii="Helvetica" w:eastAsia="Cambria" w:hAnsi="Helvetica"/>
      <w:i/>
      <w:iCs/>
      <w:color w:val="404040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91DDE"/>
    <w:pPr>
      <w:keepNext/>
      <w:keepLines/>
      <w:numPr>
        <w:ilvl w:val="7"/>
        <w:numId w:val="1"/>
      </w:numPr>
      <w:spacing w:before="200"/>
      <w:outlineLvl w:val="7"/>
    </w:pPr>
    <w:rPr>
      <w:rFonts w:ascii="Helvetica" w:eastAsia="Cambria" w:hAnsi="Helvetica"/>
      <w:color w:val="363636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791DDE"/>
    <w:pPr>
      <w:keepNext/>
      <w:keepLines/>
      <w:numPr>
        <w:ilvl w:val="8"/>
        <w:numId w:val="1"/>
      </w:numPr>
      <w:spacing w:before="200"/>
      <w:outlineLvl w:val="8"/>
    </w:pPr>
    <w:rPr>
      <w:rFonts w:ascii="Helvetica" w:eastAsia="Cambria" w:hAnsi="Helvetica"/>
      <w:i/>
      <w:iCs/>
      <w:color w:val="363636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C4C89"/>
    <w:rPr>
      <w:rFonts w:ascii="Times New Roman Bold" w:hAnsi="Times New Roman Bold"/>
      <w:b/>
      <w:bCs/>
      <w:color w:val="000000"/>
      <w:sz w:val="36"/>
      <w:szCs w:val="32"/>
    </w:rPr>
  </w:style>
  <w:style w:type="character" w:customStyle="1" w:styleId="Heading2Char">
    <w:name w:val="Heading 2 Char"/>
    <w:link w:val="Heading2"/>
    <w:uiPriority w:val="9"/>
    <w:locked/>
    <w:rsid w:val="00C07C7C"/>
    <w:rPr>
      <w:b/>
      <w:bCs/>
      <w:color w:val="000000"/>
      <w:sz w:val="32"/>
      <w:szCs w:val="26"/>
    </w:rPr>
  </w:style>
  <w:style w:type="character" w:customStyle="1" w:styleId="Heading3Char">
    <w:name w:val="Heading 3 Char"/>
    <w:link w:val="Heading3"/>
    <w:uiPriority w:val="9"/>
    <w:locked/>
    <w:rsid w:val="00EC5F76"/>
    <w:rPr>
      <w:bCs/>
      <w:color w:val="000000"/>
      <w:sz w:val="28"/>
      <w:szCs w:val="24"/>
    </w:rPr>
  </w:style>
  <w:style w:type="character" w:customStyle="1" w:styleId="Heading4Char">
    <w:name w:val="Heading 4 Char"/>
    <w:link w:val="Heading4"/>
    <w:locked/>
    <w:rsid w:val="00791DDE"/>
    <w:rPr>
      <w:rFonts w:ascii="Helvetica" w:hAnsi="Helvetica"/>
      <w:b/>
      <w:bCs/>
      <w:i/>
      <w:iCs/>
      <w:color w:val="4F81BD"/>
      <w:lang w:val="x-none" w:eastAsia="x-none"/>
    </w:rPr>
  </w:style>
  <w:style w:type="character" w:customStyle="1" w:styleId="Heading5Char">
    <w:name w:val="Heading 5 Char"/>
    <w:link w:val="Heading5"/>
    <w:locked/>
    <w:rsid w:val="00791DDE"/>
    <w:rPr>
      <w:rFonts w:ascii="Helvetica" w:hAnsi="Helvetica"/>
      <w:color w:val="244061"/>
      <w:lang w:val="x-none" w:eastAsia="x-none"/>
    </w:rPr>
  </w:style>
  <w:style w:type="character" w:customStyle="1" w:styleId="Heading6Char">
    <w:name w:val="Heading 6 Char"/>
    <w:link w:val="Heading6"/>
    <w:locked/>
    <w:rsid w:val="00791DDE"/>
    <w:rPr>
      <w:rFonts w:ascii="Helvetica" w:hAnsi="Helvetica"/>
      <w:i/>
      <w:iCs/>
      <w:color w:val="244061"/>
      <w:lang w:val="x-none" w:eastAsia="x-none"/>
    </w:rPr>
  </w:style>
  <w:style w:type="character" w:customStyle="1" w:styleId="Heading7Char">
    <w:name w:val="Heading 7 Char"/>
    <w:link w:val="Heading7"/>
    <w:locked/>
    <w:rsid w:val="00791DDE"/>
    <w:rPr>
      <w:rFonts w:ascii="Helvetica" w:hAnsi="Helvetica"/>
      <w:i/>
      <w:iCs/>
      <w:color w:val="404040"/>
      <w:lang w:val="x-none" w:eastAsia="x-none"/>
    </w:rPr>
  </w:style>
  <w:style w:type="character" w:customStyle="1" w:styleId="Heading8Char">
    <w:name w:val="Heading 8 Char"/>
    <w:link w:val="Heading8"/>
    <w:locked/>
    <w:rsid w:val="00791DDE"/>
    <w:rPr>
      <w:rFonts w:ascii="Helvetica" w:hAnsi="Helvetica"/>
      <w:color w:val="363636"/>
      <w:lang w:val="x-none" w:eastAsia="x-none"/>
    </w:rPr>
  </w:style>
  <w:style w:type="character" w:customStyle="1" w:styleId="Heading9Char">
    <w:name w:val="Heading 9 Char"/>
    <w:link w:val="Heading9"/>
    <w:locked/>
    <w:rsid w:val="00791DDE"/>
    <w:rPr>
      <w:rFonts w:ascii="Helvetica" w:hAnsi="Helvetica"/>
      <w:i/>
      <w:iCs/>
      <w:color w:val="363636"/>
      <w:lang w:val="x-none" w:eastAsia="x-none"/>
    </w:rPr>
  </w:style>
  <w:style w:type="table" w:styleId="TableGrid">
    <w:name w:val="Table Grid"/>
    <w:basedOn w:val="TableNormal"/>
    <w:uiPriority w:val="59"/>
    <w:rsid w:val="00681B5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791DDE"/>
    <w:pPr>
      <w:tabs>
        <w:tab w:val="center" w:pos="4320"/>
        <w:tab w:val="right" w:pos="8640"/>
      </w:tabs>
    </w:pPr>
    <w:rPr>
      <w:rFonts w:ascii="Helvetica" w:eastAsia="Cambria" w:hAnsi="Helvetica"/>
      <w:sz w:val="20"/>
      <w:szCs w:val="20"/>
      <w:lang w:val="x-none" w:eastAsia="x-none"/>
    </w:rPr>
  </w:style>
  <w:style w:type="character" w:customStyle="1" w:styleId="HeaderChar">
    <w:name w:val="Header Char"/>
    <w:link w:val="Header"/>
    <w:locked/>
    <w:rsid w:val="00791DDE"/>
    <w:rPr>
      <w:rFonts w:ascii="Helvetica" w:hAnsi="Helvetica" w:cs="Times New Roman"/>
    </w:rPr>
  </w:style>
  <w:style w:type="paragraph" w:styleId="Footer">
    <w:name w:val="footer"/>
    <w:basedOn w:val="Normal"/>
    <w:link w:val="FooterChar"/>
    <w:rsid w:val="00791DDE"/>
    <w:pPr>
      <w:tabs>
        <w:tab w:val="center" w:pos="4320"/>
        <w:tab w:val="right" w:pos="8640"/>
      </w:tabs>
    </w:pPr>
    <w:rPr>
      <w:rFonts w:ascii="Helvetica" w:eastAsia="Cambria" w:hAnsi="Helvetica"/>
      <w:sz w:val="20"/>
      <w:szCs w:val="20"/>
      <w:lang w:val="x-none" w:eastAsia="x-none"/>
    </w:rPr>
  </w:style>
  <w:style w:type="character" w:customStyle="1" w:styleId="FooterChar">
    <w:name w:val="Footer Char"/>
    <w:link w:val="Footer"/>
    <w:locked/>
    <w:rsid w:val="00791DDE"/>
    <w:rPr>
      <w:rFonts w:ascii="Helvetica" w:hAnsi="Helvetica" w:cs="Times New Roman"/>
    </w:rPr>
  </w:style>
  <w:style w:type="character" w:styleId="PageNumber">
    <w:name w:val="page number"/>
    <w:rsid w:val="00F33C88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291A54"/>
    <w:pPr>
      <w:spacing w:before="120"/>
    </w:pPr>
    <w:rPr>
      <w:rFonts w:ascii="Cambria" w:hAnsi="Cambria"/>
      <w:b/>
      <w:caps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291A54"/>
    <w:pPr>
      <w:ind w:left="240"/>
    </w:pPr>
    <w:rPr>
      <w:rFonts w:ascii="Cambria" w:hAnsi="Cambria"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291A54"/>
    <w:pPr>
      <w:ind w:left="480"/>
    </w:pPr>
    <w:rPr>
      <w:rFonts w:ascii="Cambria" w:hAnsi="Cambria"/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291A54"/>
    <w:pPr>
      <w:ind w:left="720"/>
    </w:pPr>
    <w:rPr>
      <w:rFonts w:ascii="Cambria" w:hAnsi="Cambria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291A54"/>
    <w:pPr>
      <w:ind w:left="960"/>
    </w:pPr>
    <w:rPr>
      <w:rFonts w:ascii="Cambria" w:hAnsi="Cambria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291A54"/>
    <w:pPr>
      <w:ind w:left="1200"/>
    </w:pPr>
    <w:rPr>
      <w:rFonts w:ascii="Cambria" w:hAnsi="Cambria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291A54"/>
    <w:pPr>
      <w:ind w:left="1440"/>
    </w:pPr>
    <w:rPr>
      <w:rFonts w:ascii="Cambria" w:hAnsi="Cambria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291A54"/>
    <w:pPr>
      <w:ind w:left="1680"/>
    </w:pPr>
    <w:rPr>
      <w:rFonts w:ascii="Cambria" w:hAnsi="Cambria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291A54"/>
    <w:pPr>
      <w:ind w:left="1920"/>
    </w:pPr>
    <w:rPr>
      <w:rFonts w:ascii="Cambria" w:hAnsi="Cambria"/>
      <w:sz w:val="18"/>
      <w:szCs w:val="18"/>
    </w:rPr>
  </w:style>
  <w:style w:type="character" w:styleId="Hyperlink">
    <w:name w:val="Hyperlink"/>
    <w:uiPriority w:val="99"/>
    <w:rsid w:val="00392F5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23523"/>
    <w:pPr>
      <w:ind w:left="720"/>
      <w:contextualSpacing/>
    </w:pPr>
  </w:style>
  <w:style w:type="character" w:styleId="FollowedHyperlink">
    <w:name w:val="FollowedHyperlink"/>
    <w:rsid w:val="004830AF"/>
    <w:rPr>
      <w:color w:val="606420"/>
      <w:u w:val="single"/>
    </w:rPr>
  </w:style>
  <w:style w:type="paragraph" w:styleId="BalloonText">
    <w:name w:val="Balloon Text"/>
    <w:basedOn w:val="Normal"/>
    <w:semiHidden/>
    <w:rsid w:val="00A6627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47FFD"/>
    <w:pPr>
      <w:spacing w:after="120"/>
      <w:jc w:val="both"/>
    </w:pPr>
    <w:rPr>
      <w:sz w:val="22"/>
      <w:szCs w:val="20"/>
    </w:rPr>
  </w:style>
  <w:style w:type="paragraph" w:customStyle="1" w:styleId="StyleTimesNewRomanBoldCentered">
    <w:name w:val="Style Times New Roman Bold Centered"/>
    <w:basedOn w:val="Normal"/>
    <w:rsid w:val="004424F9"/>
    <w:pPr>
      <w:jc w:val="center"/>
    </w:pPr>
    <w:rPr>
      <w:szCs w:val="20"/>
    </w:rPr>
  </w:style>
  <w:style w:type="character" w:styleId="Strong">
    <w:name w:val="Strong"/>
    <w:qFormat/>
    <w:rsid w:val="00314E53"/>
    <w:rPr>
      <w:b/>
      <w:bCs/>
    </w:rPr>
  </w:style>
  <w:style w:type="character" w:customStyle="1" w:styleId="BodyTextChar">
    <w:name w:val="Body Text Char"/>
    <w:link w:val="BodyText"/>
    <w:rsid w:val="00CC4708"/>
    <w:rPr>
      <w:rFonts w:ascii="Times New Roman" w:eastAsia="Times New Roman" w:hAnsi="Times New Roman"/>
      <w:sz w:val="22"/>
    </w:rPr>
  </w:style>
  <w:style w:type="paragraph" w:styleId="Caption">
    <w:name w:val="caption"/>
    <w:basedOn w:val="Normal"/>
    <w:next w:val="Normal"/>
    <w:unhideWhenUsed/>
    <w:qFormat/>
    <w:rsid w:val="00E35FF8"/>
    <w:rPr>
      <w:b/>
      <w:bCs/>
      <w:sz w:val="20"/>
      <w:szCs w:val="20"/>
    </w:rPr>
  </w:style>
  <w:style w:type="paragraph" w:customStyle="1" w:styleId="Default">
    <w:name w:val="Default"/>
    <w:rsid w:val="00D3727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2733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2733A"/>
  </w:style>
  <w:style w:type="paragraph" w:styleId="Revision">
    <w:name w:val="Revision"/>
    <w:hidden/>
    <w:uiPriority w:val="99"/>
    <w:semiHidden/>
    <w:rsid w:val="00486B90"/>
    <w:rPr>
      <w:rFonts w:ascii="Times New Roman" w:eastAsia="Times New Roman" w:hAnsi="Times New Roman"/>
      <w:sz w:val="24"/>
      <w:szCs w:val="24"/>
    </w:rPr>
  </w:style>
  <w:style w:type="character" w:customStyle="1" w:styleId="inlinecode">
    <w:name w:val="inline code"/>
    <w:basedOn w:val="DefaultParagraphFont"/>
    <w:uiPriority w:val="1"/>
    <w:qFormat/>
    <w:rsid w:val="00997CD0"/>
    <w:rPr>
      <w:rFonts w:ascii="Consolas" w:hAnsi="Consolas"/>
      <w:sz w:val="18"/>
    </w:rPr>
  </w:style>
  <w:style w:type="paragraph" w:styleId="EndnoteText">
    <w:name w:val="endnote text"/>
    <w:basedOn w:val="Normal"/>
    <w:link w:val="EndnoteTextChar"/>
    <w:rsid w:val="004D70D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D70DC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rsid w:val="004D70DC"/>
    <w:rPr>
      <w:vertAlign w:val="superscript"/>
    </w:rPr>
  </w:style>
  <w:style w:type="paragraph" w:styleId="FootnoteText">
    <w:name w:val="footnote text"/>
    <w:basedOn w:val="Normal"/>
    <w:link w:val="FootnoteTextChar"/>
    <w:rsid w:val="004D70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0D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rsid w:val="004D70DC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4C7E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C7E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C7E9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C7E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C7E9A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EastAsia" w:hAnsi="Cambria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25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C4C89"/>
    <w:pPr>
      <w:keepNext/>
      <w:keepLines/>
      <w:numPr>
        <w:numId w:val="1"/>
      </w:numPr>
      <w:spacing w:before="440" w:after="120"/>
      <w:outlineLvl w:val="0"/>
    </w:pPr>
    <w:rPr>
      <w:rFonts w:ascii="Times New Roman Bold" w:eastAsia="Cambria" w:hAnsi="Times New Roman Bold"/>
      <w:b/>
      <w:bCs/>
      <w:color w:val="000000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C07C7C"/>
    <w:pPr>
      <w:keepNext/>
      <w:keepLines/>
      <w:numPr>
        <w:ilvl w:val="1"/>
        <w:numId w:val="1"/>
      </w:numPr>
      <w:spacing w:before="240" w:after="60"/>
      <w:outlineLvl w:val="1"/>
    </w:pPr>
    <w:rPr>
      <w:rFonts w:ascii="Cambria" w:eastAsia="Cambria" w:hAnsi="Cambria"/>
      <w:b/>
      <w:bCs/>
      <w:color w:val="000000"/>
      <w:sz w:val="3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EC5F76"/>
    <w:pPr>
      <w:keepNext/>
      <w:keepLines/>
      <w:numPr>
        <w:ilvl w:val="2"/>
        <w:numId w:val="1"/>
      </w:numPr>
      <w:spacing w:before="240"/>
      <w:outlineLvl w:val="2"/>
    </w:pPr>
    <w:rPr>
      <w:rFonts w:ascii="Cambria" w:eastAsia="Cambria" w:hAnsi="Cambria"/>
      <w:bCs/>
      <w:color w:val="000000"/>
      <w:sz w:val="28"/>
    </w:rPr>
  </w:style>
  <w:style w:type="paragraph" w:styleId="Heading4">
    <w:name w:val="heading 4"/>
    <w:basedOn w:val="Normal"/>
    <w:next w:val="Normal"/>
    <w:link w:val="Heading4Char"/>
    <w:qFormat/>
    <w:rsid w:val="00791DDE"/>
    <w:pPr>
      <w:keepNext/>
      <w:keepLines/>
      <w:numPr>
        <w:ilvl w:val="3"/>
        <w:numId w:val="1"/>
      </w:numPr>
      <w:spacing w:before="200"/>
      <w:outlineLvl w:val="3"/>
    </w:pPr>
    <w:rPr>
      <w:rFonts w:ascii="Helvetica" w:eastAsia="Cambria" w:hAnsi="Helvetica"/>
      <w:b/>
      <w:bCs/>
      <w:i/>
      <w:iCs/>
      <w:color w:val="4F81BD"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91DDE"/>
    <w:pPr>
      <w:keepNext/>
      <w:keepLines/>
      <w:numPr>
        <w:ilvl w:val="4"/>
        <w:numId w:val="1"/>
      </w:numPr>
      <w:spacing w:before="200"/>
      <w:outlineLvl w:val="4"/>
    </w:pPr>
    <w:rPr>
      <w:rFonts w:ascii="Helvetica" w:eastAsia="Cambria" w:hAnsi="Helvetica"/>
      <w:color w:val="244061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791DDE"/>
    <w:pPr>
      <w:keepNext/>
      <w:keepLines/>
      <w:numPr>
        <w:ilvl w:val="5"/>
        <w:numId w:val="1"/>
      </w:numPr>
      <w:spacing w:before="200"/>
      <w:outlineLvl w:val="5"/>
    </w:pPr>
    <w:rPr>
      <w:rFonts w:ascii="Helvetica" w:eastAsia="Cambria" w:hAnsi="Helvetica"/>
      <w:i/>
      <w:iCs/>
      <w:color w:val="244061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791DDE"/>
    <w:pPr>
      <w:keepNext/>
      <w:keepLines/>
      <w:numPr>
        <w:ilvl w:val="6"/>
        <w:numId w:val="1"/>
      </w:numPr>
      <w:spacing w:before="200"/>
      <w:outlineLvl w:val="6"/>
    </w:pPr>
    <w:rPr>
      <w:rFonts w:ascii="Helvetica" w:eastAsia="Cambria" w:hAnsi="Helvetica"/>
      <w:i/>
      <w:iCs/>
      <w:color w:val="404040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91DDE"/>
    <w:pPr>
      <w:keepNext/>
      <w:keepLines/>
      <w:numPr>
        <w:ilvl w:val="7"/>
        <w:numId w:val="1"/>
      </w:numPr>
      <w:spacing w:before="200"/>
      <w:outlineLvl w:val="7"/>
    </w:pPr>
    <w:rPr>
      <w:rFonts w:ascii="Helvetica" w:eastAsia="Cambria" w:hAnsi="Helvetica"/>
      <w:color w:val="363636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791DDE"/>
    <w:pPr>
      <w:keepNext/>
      <w:keepLines/>
      <w:numPr>
        <w:ilvl w:val="8"/>
        <w:numId w:val="1"/>
      </w:numPr>
      <w:spacing w:before="200"/>
      <w:outlineLvl w:val="8"/>
    </w:pPr>
    <w:rPr>
      <w:rFonts w:ascii="Helvetica" w:eastAsia="Cambria" w:hAnsi="Helvetica"/>
      <w:i/>
      <w:iCs/>
      <w:color w:val="363636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C4C89"/>
    <w:rPr>
      <w:rFonts w:ascii="Times New Roman Bold" w:hAnsi="Times New Roman Bold"/>
      <w:b/>
      <w:bCs/>
      <w:color w:val="000000"/>
      <w:sz w:val="36"/>
      <w:szCs w:val="32"/>
    </w:rPr>
  </w:style>
  <w:style w:type="character" w:customStyle="1" w:styleId="Heading2Char">
    <w:name w:val="Heading 2 Char"/>
    <w:link w:val="Heading2"/>
    <w:uiPriority w:val="9"/>
    <w:locked/>
    <w:rsid w:val="00C07C7C"/>
    <w:rPr>
      <w:b/>
      <w:bCs/>
      <w:color w:val="000000"/>
      <w:sz w:val="32"/>
      <w:szCs w:val="26"/>
    </w:rPr>
  </w:style>
  <w:style w:type="character" w:customStyle="1" w:styleId="Heading3Char">
    <w:name w:val="Heading 3 Char"/>
    <w:link w:val="Heading3"/>
    <w:uiPriority w:val="9"/>
    <w:locked/>
    <w:rsid w:val="00EC5F76"/>
    <w:rPr>
      <w:bCs/>
      <w:color w:val="000000"/>
      <w:sz w:val="28"/>
      <w:szCs w:val="24"/>
    </w:rPr>
  </w:style>
  <w:style w:type="character" w:customStyle="1" w:styleId="Heading4Char">
    <w:name w:val="Heading 4 Char"/>
    <w:link w:val="Heading4"/>
    <w:locked/>
    <w:rsid w:val="00791DDE"/>
    <w:rPr>
      <w:rFonts w:ascii="Helvetica" w:hAnsi="Helvetica"/>
      <w:b/>
      <w:bCs/>
      <w:i/>
      <w:iCs/>
      <w:color w:val="4F81BD"/>
      <w:lang w:val="x-none" w:eastAsia="x-none"/>
    </w:rPr>
  </w:style>
  <w:style w:type="character" w:customStyle="1" w:styleId="Heading5Char">
    <w:name w:val="Heading 5 Char"/>
    <w:link w:val="Heading5"/>
    <w:locked/>
    <w:rsid w:val="00791DDE"/>
    <w:rPr>
      <w:rFonts w:ascii="Helvetica" w:hAnsi="Helvetica"/>
      <w:color w:val="244061"/>
      <w:lang w:val="x-none" w:eastAsia="x-none"/>
    </w:rPr>
  </w:style>
  <w:style w:type="character" w:customStyle="1" w:styleId="Heading6Char">
    <w:name w:val="Heading 6 Char"/>
    <w:link w:val="Heading6"/>
    <w:locked/>
    <w:rsid w:val="00791DDE"/>
    <w:rPr>
      <w:rFonts w:ascii="Helvetica" w:hAnsi="Helvetica"/>
      <w:i/>
      <w:iCs/>
      <w:color w:val="244061"/>
      <w:lang w:val="x-none" w:eastAsia="x-none"/>
    </w:rPr>
  </w:style>
  <w:style w:type="character" w:customStyle="1" w:styleId="Heading7Char">
    <w:name w:val="Heading 7 Char"/>
    <w:link w:val="Heading7"/>
    <w:locked/>
    <w:rsid w:val="00791DDE"/>
    <w:rPr>
      <w:rFonts w:ascii="Helvetica" w:hAnsi="Helvetica"/>
      <w:i/>
      <w:iCs/>
      <w:color w:val="404040"/>
      <w:lang w:val="x-none" w:eastAsia="x-none"/>
    </w:rPr>
  </w:style>
  <w:style w:type="character" w:customStyle="1" w:styleId="Heading8Char">
    <w:name w:val="Heading 8 Char"/>
    <w:link w:val="Heading8"/>
    <w:locked/>
    <w:rsid w:val="00791DDE"/>
    <w:rPr>
      <w:rFonts w:ascii="Helvetica" w:hAnsi="Helvetica"/>
      <w:color w:val="363636"/>
      <w:lang w:val="x-none" w:eastAsia="x-none"/>
    </w:rPr>
  </w:style>
  <w:style w:type="character" w:customStyle="1" w:styleId="Heading9Char">
    <w:name w:val="Heading 9 Char"/>
    <w:link w:val="Heading9"/>
    <w:locked/>
    <w:rsid w:val="00791DDE"/>
    <w:rPr>
      <w:rFonts w:ascii="Helvetica" w:hAnsi="Helvetica"/>
      <w:i/>
      <w:iCs/>
      <w:color w:val="363636"/>
      <w:lang w:val="x-none" w:eastAsia="x-none"/>
    </w:rPr>
  </w:style>
  <w:style w:type="table" w:styleId="TableGrid">
    <w:name w:val="Table Grid"/>
    <w:basedOn w:val="TableNormal"/>
    <w:uiPriority w:val="59"/>
    <w:rsid w:val="00681B55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791DDE"/>
    <w:pPr>
      <w:tabs>
        <w:tab w:val="center" w:pos="4320"/>
        <w:tab w:val="right" w:pos="8640"/>
      </w:tabs>
    </w:pPr>
    <w:rPr>
      <w:rFonts w:ascii="Helvetica" w:eastAsia="Cambria" w:hAnsi="Helvetica"/>
      <w:sz w:val="20"/>
      <w:szCs w:val="20"/>
      <w:lang w:val="x-none" w:eastAsia="x-none"/>
    </w:rPr>
  </w:style>
  <w:style w:type="character" w:customStyle="1" w:styleId="HeaderChar">
    <w:name w:val="Header Char"/>
    <w:link w:val="Header"/>
    <w:locked/>
    <w:rsid w:val="00791DDE"/>
    <w:rPr>
      <w:rFonts w:ascii="Helvetica" w:hAnsi="Helvetica" w:cs="Times New Roman"/>
    </w:rPr>
  </w:style>
  <w:style w:type="paragraph" w:styleId="Footer">
    <w:name w:val="footer"/>
    <w:basedOn w:val="Normal"/>
    <w:link w:val="FooterChar"/>
    <w:rsid w:val="00791DDE"/>
    <w:pPr>
      <w:tabs>
        <w:tab w:val="center" w:pos="4320"/>
        <w:tab w:val="right" w:pos="8640"/>
      </w:tabs>
    </w:pPr>
    <w:rPr>
      <w:rFonts w:ascii="Helvetica" w:eastAsia="Cambria" w:hAnsi="Helvetica"/>
      <w:sz w:val="20"/>
      <w:szCs w:val="20"/>
      <w:lang w:val="x-none" w:eastAsia="x-none"/>
    </w:rPr>
  </w:style>
  <w:style w:type="character" w:customStyle="1" w:styleId="FooterChar">
    <w:name w:val="Footer Char"/>
    <w:link w:val="Footer"/>
    <w:locked/>
    <w:rsid w:val="00791DDE"/>
    <w:rPr>
      <w:rFonts w:ascii="Helvetica" w:hAnsi="Helvetica" w:cs="Times New Roman"/>
    </w:rPr>
  </w:style>
  <w:style w:type="character" w:styleId="PageNumber">
    <w:name w:val="page number"/>
    <w:rsid w:val="00F33C88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rsid w:val="00291A54"/>
    <w:pPr>
      <w:spacing w:before="120"/>
    </w:pPr>
    <w:rPr>
      <w:rFonts w:ascii="Cambria" w:hAnsi="Cambria"/>
      <w:b/>
      <w:caps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291A54"/>
    <w:pPr>
      <w:ind w:left="240"/>
    </w:pPr>
    <w:rPr>
      <w:rFonts w:ascii="Cambria" w:hAnsi="Cambria"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291A54"/>
    <w:pPr>
      <w:ind w:left="480"/>
    </w:pPr>
    <w:rPr>
      <w:rFonts w:ascii="Cambria" w:hAnsi="Cambria"/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291A54"/>
    <w:pPr>
      <w:ind w:left="720"/>
    </w:pPr>
    <w:rPr>
      <w:rFonts w:ascii="Cambria" w:hAnsi="Cambria"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291A54"/>
    <w:pPr>
      <w:ind w:left="960"/>
    </w:pPr>
    <w:rPr>
      <w:rFonts w:ascii="Cambria" w:hAnsi="Cambria"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291A54"/>
    <w:pPr>
      <w:ind w:left="1200"/>
    </w:pPr>
    <w:rPr>
      <w:rFonts w:ascii="Cambria" w:hAnsi="Cambria"/>
      <w:sz w:val="18"/>
      <w:szCs w:val="18"/>
    </w:rPr>
  </w:style>
  <w:style w:type="paragraph" w:styleId="TOC7">
    <w:name w:val="toc 7"/>
    <w:basedOn w:val="Normal"/>
    <w:next w:val="Normal"/>
    <w:autoRedefine/>
    <w:uiPriority w:val="39"/>
    <w:rsid w:val="00291A54"/>
    <w:pPr>
      <w:ind w:left="1440"/>
    </w:pPr>
    <w:rPr>
      <w:rFonts w:ascii="Cambria" w:hAnsi="Cambria"/>
      <w:sz w:val="18"/>
      <w:szCs w:val="18"/>
    </w:rPr>
  </w:style>
  <w:style w:type="paragraph" w:styleId="TOC8">
    <w:name w:val="toc 8"/>
    <w:basedOn w:val="Normal"/>
    <w:next w:val="Normal"/>
    <w:autoRedefine/>
    <w:uiPriority w:val="39"/>
    <w:rsid w:val="00291A54"/>
    <w:pPr>
      <w:ind w:left="1680"/>
    </w:pPr>
    <w:rPr>
      <w:rFonts w:ascii="Cambria" w:hAnsi="Cambria"/>
      <w:sz w:val="18"/>
      <w:szCs w:val="18"/>
    </w:rPr>
  </w:style>
  <w:style w:type="paragraph" w:styleId="TOC9">
    <w:name w:val="toc 9"/>
    <w:basedOn w:val="Normal"/>
    <w:next w:val="Normal"/>
    <w:autoRedefine/>
    <w:uiPriority w:val="39"/>
    <w:rsid w:val="00291A54"/>
    <w:pPr>
      <w:ind w:left="1920"/>
    </w:pPr>
    <w:rPr>
      <w:rFonts w:ascii="Cambria" w:hAnsi="Cambria"/>
      <w:sz w:val="18"/>
      <w:szCs w:val="18"/>
    </w:rPr>
  </w:style>
  <w:style w:type="character" w:styleId="Hyperlink">
    <w:name w:val="Hyperlink"/>
    <w:uiPriority w:val="99"/>
    <w:rsid w:val="00392F53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23523"/>
    <w:pPr>
      <w:ind w:left="720"/>
      <w:contextualSpacing/>
    </w:pPr>
  </w:style>
  <w:style w:type="character" w:styleId="FollowedHyperlink">
    <w:name w:val="FollowedHyperlink"/>
    <w:rsid w:val="004830AF"/>
    <w:rPr>
      <w:color w:val="606420"/>
      <w:u w:val="single"/>
    </w:rPr>
  </w:style>
  <w:style w:type="paragraph" w:styleId="BalloonText">
    <w:name w:val="Balloon Text"/>
    <w:basedOn w:val="Normal"/>
    <w:semiHidden/>
    <w:rsid w:val="00A6627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A47FFD"/>
    <w:pPr>
      <w:spacing w:after="120"/>
      <w:jc w:val="both"/>
    </w:pPr>
    <w:rPr>
      <w:sz w:val="22"/>
      <w:szCs w:val="20"/>
    </w:rPr>
  </w:style>
  <w:style w:type="paragraph" w:customStyle="1" w:styleId="StyleTimesNewRomanBoldCentered">
    <w:name w:val="Style Times New Roman Bold Centered"/>
    <w:basedOn w:val="Normal"/>
    <w:rsid w:val="004424F9"/>
    <w:pPr>
      <w:jc w:val="center"/>
    </w:pPr>
    <w:rPr>
      <w:szCs w:val="20"/>
    </w:rPr>
  </w:style>
  <w:style w:type="character" w:styleId="Strong">
    <w:name w:val="Strong"/>
    <w:qFormat/>
    <w:rsid w:val="00314E53"/>
    <w:rPr>
      <w:b/>
      <w:bCs/>
    </w:rPr>
  </w:style>
  <w:style w:type="character" w:customStyle="1" w:styleId="BodyTextChar">
    <w:name w:val="Body Text Char"/>
    <w:link w:val="BodyText"/>
    <w:rsid w:val="00CC4708"/>
    <w:rPr>
      <w:rFonts w:ascii="Times New Roman" w:eastAsia="Times New Roman" w:hAnsi="Times New Roman"/>
      <w:sz w:val="22"/>
    </w:rPr>
  </w:style>
  <w:style w:type="paragraph" w:styleId="Caption">
    <w:name w:val="caption"/>
    <w:basedOn w:val="Normal"/>
    <w:next w:val="Normal"/>
    <w:unhideWhenUsed/>
    <w:qFormat/>
    <w:rsid w:val="00E35FF8"/>
    <w:rPr>
      <w:b/>
      <w:bCs/>
      <w:sz w:val="20"/>
      <w:szCs w:val="20"/>
    </w:rPr>
  </w:style>
  <w:style w:type="paragraph" w:customStyle="1" w:styleId="Default">
    <w:name w:val="Default"/>
    <w:rsid w:val="00D3727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42733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2733A"/>
  </w:style>
  <w:style w:type="paragraph" w:styleId="Revision">
    <w:name w:val="Revision"/>
    <w:hidden/>
    <w:uiPriority w:val="99"/>
    <w:semiHidden/>
    <w:rsid w:val="00486B90"/>
    <w:rPr>
      <w:rFonts w:ascii="Times New Roman" w:eastAsia="Times New Roman" w:hAnsi="Times New Roman"/>
      <w:sz w:val="24"/>
      <w:szCs w:val="24"/>
    </w:rPr>
  </w:style>
  <w:style w:type="character" w:customStyle="1" w:styleId="inlinecode">
    <w:name w:val="inline code"/>
    <w:basedOn w:val="DefaultParagraphFont"/>
    <w:uiPriority w:val="1"/>
    <w:qFormat/>
    <w:rsid w:val="00997CD0"/>
    <w:rPr>
      <w:rFonts w:ascii="Consolas" w:hAnsi="Consolas"/>
      <w:sz w:val="18"/>
    </w:rPr>
  </w:style>
  <w:style w:type="paragraph" w:styleId="EndnoteText">
    <w:name w:val="endnote text"/>
    <w:basedOn w:val="Normal"/>
    <w:link w:val="EndnoteTextChar"/>
    <w:rsid w:val="004D70D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4D70DC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rsid w:val="004D70DC"/>
    <w:rPr>
      <w:vertAlign w:val="superscript"/>
    </w:rPr>
  </w:style>
  <w:style w:type="paragraph" w:styleId="FootnoteText">
    <w:name w:val="footnote text"/>
    <w:basedOn w:val="Normal"/>
    <w:link w:val="FootnoteTextChar"/>
    <w:rsid w:val="004D70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0DC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rsid w:val="004D70DC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4C7E9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C7E9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C7E9A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C7E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C7E9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9418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08252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4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3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9620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980435">
              <w:marLeft w:val="75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0366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2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55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9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4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29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4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1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33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5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76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49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73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9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27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701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4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0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371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1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62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5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91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5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7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yperlink" Target="http://www.dpawson.co.uk/schematron/" TargetMode="External"/><Relationship Id="rId26" Type="http://schemas.openxmlformats.org/officeDocument/2006/relationships/hyperlink" Target="http://www.w3.org/TR/2000/REC-xml-20001006" TargetMode="External"/><Relationship Id="rId39" Type="http://schemas.openxmlformats.org/officeDocument/2006/relationships/hyperlink" Target="http://www.w3.org/TR/REC-xml-names/" TargetMode="Externa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34" Type="http://schemas.openxmlformats.org/officeDocument/2006/relationships/hyperlink" Target="http://metadata-standards.org/11179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image" Target="media/image6.png"/><Relationship Id="rId33" Type="http://schemas.openxmlformats.org/officeDocument/2006/relationships/hyperlink" Target="http://metadata-standards.org/11179/" TargetMode="External"/><Relationship Id="rId38" Type="http://schemas.openxmlformats.org/officeDocument/2006/relationships/hyperlink" Target="http://metadata-standards.org/11179/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image" Target="media/image1.png"/><Relationship Id="rId29" Type="http://schemas.openxmlformats.org/officeDocument/2006/relationships/hyperlink" Target="http://www.dpawson.co.uk/schematron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32" Type="http://schemas.openxmlformats.org/officeDocument/2006/relationships/hyperlink" Target="http://metadata-standards.org/11179/" TargetMode="External"/><Relationship Id="rId37" Type="http://schemas.openxmlformats.org/officeDocument/2006/relationships/hyperlink" Target="http://metadata-standards.org/11179/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image" Target="media/image4.png"/><Relationship Id="rId28" Type="http://schemas.openxmlformats.org/officeDocument/2006/relationships/hyperlink" Target="http://www.schematron.com/implementation.html" TargetMode="External"/><Relationship Id="rId36" Type="http://schemas.openxmlformats.org/officeDocument/2006/relationships/hyperlink" Target="http://metadata-standards.org/11179/" TargetMode="External"/><Relationship Id="rId10" Type="http://schemas.openxmlformats.org/officeDocument/2006/relationships/header" Target="header1.xml"/><Relationship Id="rId19" Type="http://schemas.openxmlformats.org/officeDocument/2006/relationships/hyperlink" Target="http://www.oracle.com/technetwork/java/javase/downloads/index.html" TargetMode="External"/><Relationship Id="rId31" Type="http://schemas.openxmlformats.org/officeDocument/2006/relationships/hyperlink" Target="http://metadata-standards.org/11179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image" Target="media/image3.png"/><Relationship Id="rId27" Type="http://schemas.openxmlformats.org/officeDocument/2006/relationships/hyperlink" Target="http://www.w3.org/TR/2004/REC-xmlschema-1-20041028/" TargetMode="External"/><Relationship Id="rId30" Type="http://schemas.openxmlformats.org/officeDocument/2006/relationships/hyperlink" Target="http://www.w3.org/TR/xmlschema11-1/" TargetMode="External"/><Relationship Id="rId35" Type="http://schemas.openxmlformats.org/officeDocument/2006/relationships/hyperlink" Target="http://metadata-standards.org/11179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xml-buddy.com/schematron-validation-tool.htm" TargetMode="External"/><Relationship Id="rId1" Type="http://schemas.openxmlformats.org/officeDocument/2006/relationships/hyperlink" Target="http://www.xml-buddy.com/schematron-validation-tool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500A6-384B-4A5B-A0E6-A471B3115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4777</Words>
  <Characters>27229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Schematron Validation of ST.96 XML Design Rules</vt:lpstr>
    </vt:vector>
  </TitlesOfParts>
  <Company>U.S. Patent and Trademark Office</Company>
  <LinksUpToDate>false</LinksUpToDate>
  <CharactersWithSpaces>31943</CharactersWithSpaces>
  <SharedDoc>false</SharedDoc>
  <HLinks>
    <vt:vector size="168" baseType="variant">
      <vt:variant>
        <vt:i4>1769557</vt:i4>
      </vt:variant>
      <vt:variant>
        <vt:i4>165</vt:i4>
      </vt:variant>
      <vt:variant>
        <vt:i4>0</vt:i4>
      </vt:variant>
      <vt:variant>
        <vt:i4>5</vt:i4>
      </vt:variant>
      <vt:variant>
        <vt:lpwstr>http://www.w3.org/TR/MathML2</vt:lpwstr>
      </vt:variant>
      <vt:variant>
        <vt:lpwstr/>
      </vt:variant>
      <vt:variant>
        <vt:i4>6357025</vt:i4>
      </vt:variant>
      <vt:variant>
        <vt:i4>162</vt:i4>
      </vt:variant>
      <vt:variant>
        <vt:i4>0</vt:i4>
      </vt:variant>
      <vt:variant>
        <vt:i4>5</vt:i4>
      </vt:variant>
      <vt:variant>
        <vt:lpwstr>http://www.oasis-open.org/specs/tm9901.html</vt:lpwstr>
      </vt:variant>
      <vt:variant>
        <vt:lpwstr/>
      </vt:variant>
      <vt:variant>
        <vt:i4>3801196</vt:i4>
      </vt:variant>
      <vt:variant>
        <vt:i4>159</vt:i4>
      </vt:variant>
      <vt:variant>
        <vt:i4>0</vt:i4>
      </vt:variant>
      <vt:variant>
        <vt:i4>5</vt:i4>
      </vt:variant>
      <vt:variant>
        <vt:lpwstr>http://www.w3.org/2001/XMLSchema-datatypes</vt:lpwstr>
      </vt:variant>
      <vt:variant>
        <vt:lpwstr/>
      </vt:variant>
      <vt:variant>
        <vt:i4>3211324</vt:i4>
      </vt:variant>
      <vt:variant>
        <vt:i4>156</vt:i4>
      </vt:variant>
      <vt:variant>
        <vt:i4>0</vt:i4>
      </vt:variant>
      <vt:variant>
        <vt:i4>5</vt:i4>
      </vt:variant>
      <vt:variant>
        <vt:lpwstr>http://w-rochade-10/abbrev/</vt:lpwstr>
      </vt:variant>
      <vt:variant>
        <vt:lpwstr/>
      </vt:variant>
      <vt:variant>
        <vt:i4>1769545</vt:i4>
      </vt:variant>
      <vt:variant>
        <vt:i4>153</vt:i4>
      </vt:variant>
      <vt:variant>
        <vt:i4>0</vt:i4>
      </vt:variant>
      <vt:variant>
        <vt:i4>5</vt:i4>
      </vt:variant>
      <vt:variant>
        <vt:lpwstr>http://w-rochade-10/acr/</vt:lpwstr>
      </vt:variant>
      <vt:variant>
        <vt:lpwstr/>
      </vt:variant>
      <vt:variant>
        <vt:i4>5701722</vt:i4>
      </vt:variant>
      <vt:variant>
        <vt:i4>150</vt:i4>
      </vt:variant>
      <vt:variant>
        <vt:i4>0</vt:i4>
      </vt:variant>
      <vt:variant>
        <vt:i4>5</vt:i4>
      </vt:variant>
      <vt:variant>
        <vt:lpwstr>http://w-rochade-10/8080</vt:lpwstr>
      </vt:variant>
      <vt:variant>
        <vt:lpwstr/>
      </vt:variant>
      <vt:variant>
        <vt:i4>1835014</vt:i4>
      </vt:variant>
      <vt:variant>
        <vt:i4>147</vt:i4>
      </vt:variant>
      <vt:variant>
        <vt:i4>0</vt:i4>
      </vt:variant>
      <vt:variant>
        <vt:i4>5</vt:i4>
      </vt:variant>
      <vt:variant>
        <vt:lpwstr>http://www.w3.org/TR/xmlschema-2/</vt:lpwstr>
      </vt:variant>
      <vt:variant>
        <vt:lpwstr/>
      </vt:variant>
      <vt:variant>
        <vt:i4>2031622</vt:i4>
      </vt:variant>
      <vt:variant>
        <vt:i4>144</vt:i4>
      </vt:variant>
      <vt:variant>
        <vt:i4>0</vt:i4>
      </vt:variant>
      <vt:variant>
        <vt:i4>5</vt:i4>
      </vt:variant>
      <vt:variant>
        <vt:lpwstr>http://www.w3.org/TR/xmlschema-1/</vt:lpwstr>
      </vt:variant>
      <vt:variant>
        <vt:lpwstr/>
      </vt:variant>
      <vt:variant>
        <vt:i4>5439581</vt:i4>
      </vt:variant>
      <vt:variant>
        <vt:i4>141</vt:i4>
      </vt:variant>
      <vt:variant>
        <vt:i4>0</vt:i4>
      </vt:variant>
      <vt:variant>
        <vt:i4>5</vt:i4>
      </vt:variant>
      <vt:variant>
        <vt:lpwstr>http://code.google.com/p/schematron/</vt:lpwstr>
      </vt:variant>
      <vt:variant>
        <vt:lpwstr/>
      </vt:variant>
      <vt:variant>
        <vt:i4>4784137</vt:i4>
      </vt:variant>
      <vt:variant>
        <vt:i4>114</vt:i4>
      </vt:variant>
      <vt:variant>
        <vt:i4>0</vt:i4>
      </vt:variant>
      <vt:variant>
        <vt:i4>5</vt:i4>
      </vt:variant>
      <vt:variant>
        <vt:lpwstr>http://www.schematron.com/implementation.html</vt:lpwstr>
      </vt:variant>
      <vt:variant>
        <vt:lpwstr/>
      </vt:variant>
      <vt:variant>
        <vt:i4>1179697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_Toc314222440</vt:lpwstr>
      </vt:variant>
      <vt:variant>
        <vt:i4>1376305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_Toc314222439</vt:lpwstr>
      </vt:variant>
      <vt:variant>
        <vt:i4>1376305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_Toc314222438</vt:lpwstr>
      </vt:variant>
      <vt:variant>
        <vt:i4>1376305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_Toc314222437</vt:lpwstr>
      </vt:variant>
      <vt:variant>
        <vt:i4>1376305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_Toc314222436</vt:lpwstr>
      </vt:variant>
      <vt:variant>
        <vt:i4>1376305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_Toc314222435</vt:lpwstr>
      </vt:variant>
      <vt:variant>
        <vt:i4>1376305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_Toc314222434</vt:lpwstr>
      </vt:variant>
      <vt:variant>
        <vt:i4>1376305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_Toc314222433</vt:lpwstr>
      </vt:variant>
      <vt:variant>
        <vt:i4>1376305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_Toc314222432</vt:lpwstr>
      </vt:variant>
      <vt:variant>
        <vt:i4>1376305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_Toc314222431</vt:lpwstr>
      </vt:variant>
      <vt:variant>
        <vt:i4>1376305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_Toc314222430</vt:lpwstr>
      </vt:variant>
      <vt:variant>
        <vt:i4>1310769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_Toc314222429</vt:lpwstr>
      </vt:variant>
      <vt:variant>
        <vt:i4>1310769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_Toc314222428</vt:lpwstr>
      </vt:variant>
      <vt:variant>
        <vt:i4>1310769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_Toc314222427</vt:lpwstr>
      </vt:variant>
      <vt:variant>
        <vt:i4>1310769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_Toc314222426</vt:lpwstr>
      </vt:variant>
      <vt:variant>
        <vt:i4>1310769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_Toc314222425</vt:lpwstr>
      </vt:variant>
      <vt:variant>
        <vt:i4>1310769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_Toc314222424</vt:lpwstr>
      </vt:variant>
      <vt:variant>
        <vt:i4>1310769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_Toc314222423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Schematron Validation of ST.96 XML Design Rules</dc:title>
  <dc:creator>Kenneth J Hughes</dc:creator>
  <cp:lastModifiedBy>Young-Woo YUN</cp:lastModifiedBy>
  <cp:revision>5</cp:revision>
  <cp:lastPrinted>2012-08-23T17:26:00Z</cp:lastPrinted>
  <dcterms:created xsi:type="dcterms:W3CDTF">2016-06-03T12:20:00Z</dcterms:created>
  <dcterms:modified xsi:type="dcterms:W3CDTF">2016-07-05T06:45:00Z</dcterms:modified>
</cp:coreProperties>
</file>