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69DF7" w14:textId="77777777" w:rsidR="005F4396" w:rsidRDefault="005F4396"/>
    <w:p w14:paraId="2476F1F6" w14:textId="77777777" w:rsidR="005F4396" w:rsidRDefault="005F4396"/>
    <w:p w14:paraId="022D2D0F" w14:textId="77777777" w:rsidR="005F4396" w:rsidRDefault="005F4396"/>
    <w:p w14:paraId="1A263EE4" w14:textId="77777777" w:rsidR="005F4396" w:rsidRDefault="005F4396"/>
    <w:p w14:paraId="48476B46" w14:textId="77777777" w:rsidR="005F4396" w:rsidRDefault="005F4396">
      <w:pPr>
        <w:jc w:val="center"/>
      </w:pPr>
    </w:p>
    <w:p w14:paraId="76EB40FB" w14:textId="77777777" w:rsidR="005F4396" w:rsidRDefault="005F4396">
      <w:pPr>
        <w:jc w:val="center"/>
      </w:pPr>
    </w:p>
    <w:p w14:paraId="3A28D43F" w14:textId="77777777" w:rsidR="005F4396" w:rsidRDefault="005F4396">
      <w:pPr>
        <w:jc w:val="center"/>
        <w:rPr>
          <w:sz w:val="32"/>
        </w:rPr>
      </w:pPr>
      <w:r>
        <w:rPr>
          <w:sz w:val="32"/>
        </w:rPr>
        <w:t>WORLD INTELLECTUAL PROPERTY ORGANIZATION</w:t>
      </w:r>
    </w:p>
    <w:p w14:paraId="4B63407D" w14:textId="77777777" w:rsidR="005F4396" w:rsidRDefault="005F4396">
      <w:pPr>
        <w:rPr>
          <w:sz w:val="32"/>
        </w:rPr>
      </w:pPr>
    </w:p>
    <w:p w14:paraId="39ADDFD1" w14:textId="77777777" w:rsidR="005F4396" w:rsidRDefault="005F4396">
      <w:pPr>
        <w:rPr>
          <w:sz w:val="32"/>
        </w:rPr>
      </w:pPr>
    </w:p>
    <w:p w14:paraId="5E7017AF" w14:textId="77777777" w:rsidR="005F4396" w:rsidRDefault="005F4396">
      <w:pPr>
        <w:jc w:val="center"/>
        <w:rPr>
          <w:sz w:val="32"/>
        </w:rPr>
      </w:pPr>
      <w:r>
        <w:rPr>
          <w:sz w:val="32"/>
        </w:rPr>
        <w:t>SPECIAL UNION FOR THE INTERNATIONAL PATENT CLASSIFICATION</w:t>
      </w:r>
    </w:p>
    <w:p w14:paraId="0D498EB6" w14:textId="77777777"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  <w:r>
        <w:rPr>
          <w:sz w:val="32"/>
        </w:rPr>
        <w:t>(IPC UNION)</w:t>
      </w:r>
    </w:p>
    <w:p w14:paraId="59F49270" w14:textId="77777777"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</w:p>
    <w:p w14:paraId="16A2C6FB" w14:textId="77777777" w:rsidR="005F4396" w:rsidRDefault="005F4396"/>
    <w:p w14:paraId="7DB83B0F" w14:textId="77777777" w:rsidR="005F4396" w:rsidRDefault="005F4396">
      <w:pPr>
        <w:pStyle w:val="Title"/>
        <w:rPr>
          <w:sz w:val="44"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TITLE  \* MERGEFORMAT </w:instrText>
      </w:r>
      <w:r>
        <w:rPr>
          <w:sz w:val="44"/>
        </w:rPr>
        <w:fldChar w:fldCharType="separate"/>
      </w:r>
      <w:r w:rsidR="00F13507">
        <w:rPr>
          <w:sz w:val="44"/>
        </w:rPr>
        <w:t>IPC Compilation File Specifications</w:t>
      </w:r>
      <w:r>
        <w:rPr>
          <w:sz w:val="44"/>
        </w:rPr>
        <w:fldChar w:fldCharType="end"/>
      </w:r>
    </w:p>
    <w:p w14:paraId="1FBEB147" w14:textId="77777777" w:rsidR="005F4396" w:rsidRDefault="005F4396"/>
    <w:p w14:paraId="71A3A9F6" w14:textId="77777777" w:rsidR="005F4396" w:rsidRDefault="005F4396"/>
    <w:p w14:paraId="0241E81A" w14:textId="77777777" w:rsidR="005F4396" w:rsidRPr="00D31516" w:rsidRDefault="005F4396">
      <w:pPr>
        <w:pStyle w:val="NormalSmall"/>
      </w:pPr>
    </w:p>
    <w:p w14:paraId="3571F1DB" w14:textId="77777777" w:rsidR="005F4396" w:rsidRPr="00D31516" w:rsidRDefault="005F43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7"/>
        <w:gridCol w:w="1228"/>
        <w:gridCol w:w="992"/>
        <w:gridCol w:w="1276"/>
        <w:gridCol w:w="3932"/>
      </w:tblGrid>
      <w:tr w:rsidR="005F4396" w:rsidRPr="001266C8" w14:paraId="771A48E2" w14:textId="77777777" w:rsidTr="00EF1D93">
        <w:trPr>
          <w:trHeight w:val="241"/>
        </w:trPr>
        <w:tc>
          <w:tcPr>
            <w:tcW w:w="1857" w:type="dxa"/>
          </w:tcPr>
          <w:p w14:paraId="6F58322E" w14:textId="77777777" w:rsidR="005F4396" w:rsidRPr="001266C8" w:rsidRDefault="005F4396">
            <w:pPr>
              <w:pStyle w:val="NormalSmall"/>
              <w:jc w:val="center"/>
            </w:pPr>
            <w:r w:rsidRPr="001266C8">
              <w:t>Date</w:t>
            </w:r>
          </w:p>
        </w:tc>
        <w:tc>
          <w:tcPr>
            <w:tcW w:w="1228" w:type="dxa"/>
          </w:tcPr>
          <w:p w14:paraId="2589F477" w14:textId="77777777" w:rsidR="005F4396" w:rsidRPr="001266C8" w:rsidRDefault="005F4396">
            <w:pPr>
              <w:pStyle w:val="NormalSmall"/>
              <w:jc w:val="center"/>
            </w:pPr>
            <w:r w:rsidRPr="001266C8">
              <w:t>By</w:t>
            </w:r>
          </w:p>
        </w:tc>
        <w:tc>
          <w:tcPr>
            <w:tcW w:w="992" w:type="dxa"/>
          </w:tcPr>
          <w:p w14:paraId="3874467B" w14:textId="77777777" w:rsidR="005F4396" w:rsidRPr="001266C8" w:rsidRDefault="005F4396">
            <w:pPr>
              <w:pStyle w:val="NormalSmall"/>
              <w:jc w:val="center"/>
            </w:pPr>
            <w:r w:rsidRPr="001266C8">
              <w:t>Version</w:t>
            </w:r>
          </w:p>
        </w:tc>
        <w:tc>
          <w:tcPr>
            <w:tcW w:w="1276" w:type="dxa"/>
          </w:tcPr>
          <w:p w14:paraId="5FC0C0F0" w14:textId="77777777" w:rsidR="005F4396" w:rsidRPr="001266C8" w:rsidRDefault="005F4396">
            <w:pPr>
              <w:pStyle w:val="NormalSmall"/>
              <w:jc w:val="center"/>
            </w:pPr>
            <w:r w:rsidRPr="001266C8">
              <w:t>Status</w:t>
            </w:r>
          </w:p>
        </w:tc>
        <w:tc>
          <w:tcPr>
            <w:tcW w:w="3932" w:type="dxa"/>
          </w:tcPr>
          <w:p w14:paraId="00B69261" w14:textId="77777777" w:rsidR="005F4396" w:rsidRPr="001266C8" w:rsidRDefault="005F4396" w:rsidP="009F5F52">
            <w:pPr>
              <w:pStyle w:val="NormalSmall"/>
              <w:jc w:val="left"/>
            </w:pPr>
            <w:r w:rsidRPr="001266C8">
              <w:t>Modification</w:t>
            </w:r>
          </w:p>
        </w:tc>
      </w:tr>
      <w:tr w:rsidR="001202CB" w:rsidRPr="001266C8" w14:paraId="2CAAAAAA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0867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>October 1, 2013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3801" w14:textId="6A9F4EFF" w:rsidR="001202CB" w:rsidRPr="001266C8" w:rsidRDefault="00ED13CF" w:rsidP="001202CB">
            <w:pPr>
              <w:pStyle w:val="NormalSmall"/>
              <w:jc w:val="center"/>
            </w:pPr>
            <w:proofErr w:type="spellStart"/>
            <w:r w:rsidRPr="001266C8">
              <w:t>Fiévet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702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 xml:space="preserve">0.1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2DDA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>Draft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F437" w14:textId="77777777" w:rsidR="001202CB" w:rsidRPr="001266C8" w:rsidRDefault="001202CB" w:rsidP="009F5F52">
            <w:pPr>
              <w:pStyle w:val="NormalSmall"/>
              <w:jc w:val="left"/>
            </w:pPr>
            <w:r w:rsidRPr="001266C8">
              <w:t>Creation</w:t>
            </w:r>
          </w:p>
        </w:tc>
      </w:tr>
      <w:tr w:rsidR="001202CB" w:rsidRPr="001266C8" w14:paraId="13A41C76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F694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>October 31, 2013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55CC" w14:textId="77777777" w:rsidR="001202CB" w:rsidRPr="001266C8" w:rsidRDefault="001202CB" w:rsidP="001202CB">
            <w:pPr>
              <w:pStyle w:val="NormalSmall"/>
              <w:jc w:val="center"/>
            </w:pPr>
            <w:proofErr w:type="spellStart"/>
            <w:r w:rsidRPr="001266C8">
              <w:t>Fiévet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3845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>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7BA4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34D8" w14:textId="77777777" w:rsidR="001202CB" w:rsidRPr="001266C8" w:rsidRDefault="001202CB" w:rsidP="009F5F52">
            <w:pPr>
              <w:pStyle w:val="NormalSmall"/>
              <w:jc w:val="left"/>
            </w:pPr>
            <w:r w:rsidRPr="001266C8">
              <w:t>Simplification &amp; QA</w:t>
            </w:r>
          </w:p>
        </w:tc>
      </w:tr>
      <w:tr w:rsidR="00AB71CE" w:rsidRPr="001266C8" w14:paraId="699E2FEB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941D" w14:textId="77777777" w:rsidR="00AB71CE" w:rsidRPr="001266C8" w:rsidRDefault="00AB71CE" w:rsidP="001202CB">
            <w:pPr>
              <w:pStyle w:val="NormalSmall"/>
              <w:jc w:val="center"/>
            </w:pPr>
            <w:r w:rsidRPr="001266C8">
              <w:t>December 10, 2014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EDAE" w14:textId="1C556439" w:rsidR="00AB71CE" w:rsidRPr="001266C8" w:rsidRDefault="00ED13CF" w:rsidP="001202CB">
            <w:pPr>
              <w:pStyle w:val="NormalSmall"/>
              <w:jc w:val="center"/>
            </w:pPr>
            <w:r w:rsidRPr="001266C8"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218C" w14:textId="77777777" w:rsidR="00AB71CE" w:rsidRPr="001266C8" w:rsidRDefault="00AB71CE" w:rsidP="001202CB">
            <w:pPr>
              <w:pStyle w:val="NormalSmall"/>
              <w:jc w:val="center"/>
            </w:pPr>
            <w:r w:rsidRPr="001266C8">
              <w:t>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E315" w14:textId="344B2235" w:rsidR="00AB71CE" w:rsidRPr="001266C8" w:rsidRDefault="00ED13CF" w:rsidP="001202CB">
            <w:pPr>
              <w:pStyle w:val="NormalSmall"/>
              <w:jc w:val="center"/>
            </w:pPr>
            <w:r w:rsidRPr="001266C8"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73C5" w14:textId="4896CA35" w:rsidR="00AB71CE" w:rsidRPr="001266C8" w:rsidRDefault="00ED13CF" w:rsidP="00ED13CF">
            <w:pPr>
              <w:pStyle w:val="NormalSmall"/>
              <w:jc w:val="left"/>
            </w:pPr>
            <w:r w:rsidRPr="001266C8">
              <w:t xml:space="preserve">Removed </w:t>
            </w:r>
            <w:proofErr w:type="spellStart"/>
            <w:r w:rsidR="00460FBB" w:rsidRPr="001266C8">
              <w:t>ipcLevel</w:t>
            </w:r>
            <w:proofErr w:type="spellEnd"/>
            <w:r w:rsidR="00460FBB" w:rsidRPr="001266C8">
              <w:t xml:space="preserve"> attribute </w:t>
            </w:r>
          </w:p>
        </w:tc>
      </w:tr>
      <w:tr w:rsidR="00885F20" w:rsidRPr="001266C8" w14:paraId="4BE5EF99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A18E" w14:textId="3663E6C7" w:rsidR="00885F20" w:rsidRPr="001266C8" w:rsidRDefault="00885F20" w:rsidP="001202CB">
            <w:pPr>
              <w:pStyle w:val="NormalSmall"/>
              <w:jc w:val="center"/>
            </w:pPr>
            <w:r w:rsidRPr="001266C8">
              <w:t xml:space="preserve">January </w:t>
            </w:r>
            <w:r w:rsidR="00EF31AF" w:rsidRPr="001266C8">
              <w:t>20</w:t>
            </w:r>
            <w:r w:rsidRPr="001266C8">
              <w:t>, 2015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B55B" w14:textId="77CB0D42" w:rsidR="00885F20" w:rsidRPr="001266C8" w:rsidRDefault="00885F20" w:rsidP="001202CB">
            <w:pPr>
              <w:pStyle w:val="NormalSmall"/>
              <w:jc w:val="center"/>
            </w:pPr>
            <w:r w:rsidRPr="001266C8"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25B2" w14:textId="43C8911E" w:rsidR="00885F20" w:rsidRPr="001266C8" w:rsidRDefault="00885F20" w:rsidP="001202CB">
            <w:pPr>
              <w:pStyle w:val="NormalSmall"/>
              <w:jc w:val="center"/>
            </w:pPr>
            <w:r w:rsidRPr="001266C8">
              <w:t>1.05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FC00" w14:textId="2C7BAE28" w:rsidR="00885F20" w:rsidRPr="001266C8" w:rsidRDefault="00F8776C" w:rsidP="001202CB">
            <w:pPr>
              <w:pStyle w:val="NormalSmall"/>
              <w:jc w:val="center"/>
            </w:pPr>
            <w:r w:rsidRPr="001266C8">
              <w:t xml:space="preserve">PF </w:t>
            </w:r>
            <w:r w:rsidR="00885F20" w:rsidRPr="001266C8"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59C7" w14:textId="3E62BE6F" w:rsidR="00885F20" w:rsidRPr="001266C8" w:rsidRDefault="00DA4157" w:rsidP="009F5F52">
            <w:pPr>
              <w:pStyle w:val="NormalSmall"/>
              <w:jc w:val="left"/>
            </w:pPr>
            <w:r w:rsidRPr="001266C8">
              <w:t>New structure</w:t>
            </w:r>
          </w:p>
        </w:tc>
      </w:tr>
      <w:tr w:rsidR="005712EF" w:rsidRPr="001266C8" w14:paraId="1D4C7F06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13B6" w14:textId="0A8E4E74" w:rsidR="005712EF" w:rsidRPr="001266C8" w:rsidRDefault="00B61026" w:rsidP="00ED13CF">
            <w:pPr>
              <w:pStyle w:val="NormalSmall"/>
              <w:jc w:val="center"/>
            </w:pPr>
            <w:r w:rsidRPr="001266C8">
              <w:t>April 0</w:t>
            </w:r>
            <w:r w:rsidR="00ED13CF" w:rsidRPr="001266C8">
              <w:t>8</w:t>
            </w:r>
            <w:r w:rsidR="005712EF" w:rsidRPr="001266C8">
              <w:t>, 2015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FE7D" w14:textId="120AA368" w:rsidR="005712EF" w:rsidRPr="001266C8" w:rsidRDefault="005712EF" w:rsidP="001202CB">
            <w:pPr>
              <w:pStyle w:val="NormalSmall"/>
              <w:jc w:val="center"/>
            </w:pPr>
            <w:r w:rsidRPr="001266C8"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E54B" w14:textId="5181974F" w:rsidR="005712EF" w:rsidRPr="001266C8" w:rsidRDefault="005712EF" w:rsidP="001202CB">
            <w:pPr>
              <w:pStyle w:val="NormalSmall"/>
              <w:jc w:val="center"/>
            </w:pPr>
            <w:r w:rsidRPr="001266C8">
              <w:t>1.06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2698" w14:textId="73969833" w:rsidR="005712EF" w:rsidRPr="001266C8" w:rsidRDefault="005712EF" w:rsidP="001202CB">
            <w:pPr>
              <w:pStyle w:val="NormalSmall"/>
              <w:jc w:val="center"/>
            </w:pPr>
            <w:r w:rsidRPr="001266C8"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B685" w14:textId="77777777" w:rsidR="005712EF" w:rsidRPr="001266C8" w:rsidRDefault="005712EF" w:rsidP="009F5F52">
            <w:pPr>
              <w:pStyle w:val="NormalSmall"/>
              <w:jc w:val="left"/>
            </w:pPr>
            <w:r w:rsidRPr="001266C8">
              <w:t>Renamed tag name and attribute value “new” to “ins”</w:t>
            </w:r>
          </w:p>
          <w:p w14:paraId="42FFED43" w14:textId="7CCF31FD" w:rsidR="00EF1D93" w:rsidRPr="001266C8" w:rsidRDefault="00EF1D93" w:rsidP="00EF1D93">
            <w:pPr>
              <w:pStyle w:val="TC"/>
              <w:rPr>
                <w:rFonts w:ascii="Times New Roman" w:hAnsi="Times New Roman"/>
                <w:sz w:val="20"/>
              </w:rPr>
            </w:pPr>
            <w:r w:rsidRPr="001266C8">
              <w:rPr>
                <w:rFonts w:ascii="Times New Roman" w:hAnsi="Times New Roman"/>
                <w:sz w:val="20"/>
              </w:rPr>
              <w:t>Replaced most content models</w:t>
            </w:r>
            <w:r w:rsidRPr="001266C8">
              <w:rPr>
                <w:rFonts w:ascii="Times New Roman" w:hAnsi="Times New Roman"/>
                <w:sz w:val="20"/>
              </w:rPr>
              <w:br/>
              <w:t>by XHTML ones. XSD based.</w:t>
            </w:r>
          </w:p>
          <w:p w14:paraId="02A55F7A" w14:textId="6F3DFD53" w:rsidR="00432E8C" w:rsidRPr="001266C8" w:rsidRDefault="00EF1D93" w:rsidP="00EF1D93">
            <w:pPr>
              <w:pStyle w:val="NormalSmall"/>
              <w:jc w:val="left"/>
            </w:pPr>
            <w:r w:rsidRPr="001266C8">
              <w:t>Moved shared types of content to IPC Master Files Specification.</w:t>
            </w:r>
          </w:p>
        </w:tc>
      </w:tr>
      <w:tr w:rsidR="00DF0A74" w:rsidRPr="001266C8" w14:paraId="183B7F2D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9027" w14:textId="52747DAF" w:rsidR="00DF0A74" w:rsidRPr="001266C8" w:rsidRDefault="00DF0A74" w:rsidP="00ED13CF">
            <w:pPr>
              <w:pStyle w:val="NormalSmall"/>
              <w:jc w:val="center"/>
            </w:pPr>
            <w:r w:rsidRPr="001266C8">
              <w:t>April 20, 2015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FC76" w14:textId="5A0678AA" w:rsidR="00DF0A74" w:rsidRPr="001266C8" w:rsidRDefault="00DF0A74" w:rsidP="001202CB">
            <w:pPr>
              <w:pStyle w:val="NormalSmall"/>
              <w:jc w:val="center"/>
            </w:pPr>
            <w:r w:rsidRPr="001266C8"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21F8" w14:textId="455006A5" w:rsidR="00DF0A74" w:rsidRPr="001266C8" w:rsidRDefault="00DF0A74" w:rsidP="001202CB">
            <w:pPr>
              <w:pStyle w:val="NormalSmall"/>
              <w:jc w:val="center"/>
            </w:pPr>
            <w:r w:rsidRPr="001266C8">
              <w:t>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FE88" w14:textId="4ECDE9D1" w:rsidR="00DF0A74" w:rsidRPr="001266C8" w:rsidRDefault="00DF0A74" w:rsidP="001202CB">
            <w:pPr>
              <w:pStyle w:val="NormalSmall"/>
              <w:jc w:val="center"/>
            </w:pPr>
            <w:r w:rsidRPr="001266C8"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A6A3" w14:textId="07F6CF89" w:rsidR="00DF0A74" w:rsidRPr="001266C8" w:rsidRDefault="00DF0A74" w:rsidP="009F5F52">
            <w:pPr>
              <w:pStyle w:val="NormalSmall"/>
              <w:jc w:val="left"/>
            </w:pPr>
            <w:r w:rsidRPr="001266C8">
              <w:t>Accepted all tracked changes</w:t>
            </w:r>
          </w:p>
        </w:tc>
      </w:tr>
      <w:tr w:rsidR="001266C8" w:rsidRPr="001266C8" w14:paraId="0605B329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EA86" w14:textId="23B6D854" w:rsidR="001266C8" w:rsidRPr="001266C8" w:rsidRDefault="001266C8" w:rsidP="00ED13CF">
            <w:pPr>
              <w:pStyle w:val="NormalSmall"/>
              <w:jc w:val="center"/>
            </w:pPr>
            <w:r w:rsidRPr="001266C8">
              <w:t>May 3, 2015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D924" w14:textId="40895D65" w:rsidR="001266C8" w:rsidRPr="001266C8" w:rsidRDefault="001266C8" w:rsidP="001202CB">
            <w:pPr>
              <w:pStyle w:val="NormalSmall"/>
              <w:jc w:val="center"/>
            </w:pPr>
            <w:r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1857" w14:textId="50C6D34D" w:rsidR="001266C8" w:rsidRPr="001266C8" w:rsidRDefault="001266C8" w:rsidP="001202CB">
            <w:pPr>
              <w:pStyle w:val="NormalSmall"/>
              <w:jc w:val="center"/>
            </w:pPr>
            <w:r>
              <w:t>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886B" w14:textId="61D001CF" w:rsidR="001266C8" w:rsidRPr="001266C8" w:rsidRDefault="001266C8" w:rsidP="001202CB">
            <w:pPr>
              <w:pStyle w:val="NormalSmall"/>
              <w:jc w:val="center"/>
            </w:pPr>
            <w:r>
              <w:t>Cleaned up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16EF" w14:textId="3ABA065C" w:rsidR="001266C8" w:rsidRPr="001266C8" w:rsidRDefault="001266C8" w:rsidP="009F5F52">
            <w:pPr>
              <w:pStyle w:val="NormalSmall"/>
              <w:jc w:val="left"/>
            </w:pPr>
            <w:r>
              <w:t xml:space="preserve">Removed unused </w:t>
            </w:r>
            <w:proofErr w:type="spellStart"/>
            <w:r w:rsidRPr="001266C8">
              <w:t>amendmentType</w:t>
            </w:r>
            <w:proofErr w:type="spellEnd"/>
            <w:r>
              <w:t xml:space="preserve"> attribute value R</w:t>
            </w:r>
          </w:p>
        </w:tc>
      </w:tr>
      <w:tr w:rsidR="00DE5C33" w:rsidRPr="001266C8" w14:paraId="7908BB80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D6B6" w14:textId="5F0E183B" w:rsidR="00DE5C33" w:rsidRPr="001266C8" w:rsidRDefault="00DE5C33" w:rsidP="00ED13CF">
            <w:pPr>
              <w:pStyle w:val="NormalSmall"/>
              <w:jc w:val="center"/>
            </w:pPr>
            <w:r>
              <w:t>June 24, 2015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BB31" w14:textId="3AC47DA7" w:rsidR="00DE5C33" w:rsidRDefault="00DE5C33" w:rsidP="001202CB">
            <w:pPr>
              <w:pStyle w:val="NormalSmall"/>
              <w:jc w:val="center"/>
            </w:pPr>
            <w:proofErr w:type="spellStart"/>
            <w:r>
              <w:t>Collioud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0DB0" w14:textId="1F1550ED" w:rsidR="00DE5C33" w:rsidRDefault="00DE5C33" w:rsidP="001202CB">
            <w:pPr>
              <w:pStyle w:val="NormalSmall"/>
              <w:jc w:val="center"/>
            </w:pPr>
            <w:r>
              <w:t>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C5F7" w14:textId="0FCE6519" w:rsidR="00DE5C33" w:rsidRDefault="00DE5C33" w:rsidP="001202CB">
            <w:pPr>
              <w:pStyle w:val="NormalSmall"/>
              <w:jc w:val="center"/>
            </w:pPr>
            <w:r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9B4D" w14:textId="07AE3F38" w:rsidR="00DE5C33" w:rsidRDefault="00DE5C33" w:rsidP="009F5F52">
            <w:pPr>
              <w:pStyle w:val="NormalSmall"/>
              <w:jc w:val="left"/>
            </w:pPr>
            <w:r>
              <w:t xml:space="preserve">Added </w:t>
            </w:r>
            <w:proofErr w:type="spellStart"/>
            <w:r>
              <w:t>structChangeFrom</w:t>
            </w:r>
            <w:proofErr w:type="spellEnd"/>
            <w:r>
              <w:t xml:space="preserve"> attribute</w:t>
            </w:r>
          </w:p>
        </w:tc>
      </w:tr>
    </w:tbl>
    <w:p w14:paraId="74A1452D" w14:textId="5C104D57" w:rsidR="005F4396" w:rsidRDefault="005F4396">
      <w:r>
        <w:t xml:space="preserve">Contact: WIPO: Patrick FIÉVET </w:t>
      </w:r>
      <w:r>
        <w:tab/>
      </w:r>
      <w:r>
        <w:tab/>
        <w:t>(</w:t>
      </w:r>
      <w:hyperlink r:id="rId8" w:history="1">
        <w:r>
          <w:rPr>
            <w:rStyle w:val="Hyperlink"/>
          </w:rPr>
          <w:t>patrick.fievet@wipo.int)</w:t>
        </w:r>
      </w:hyperlink>
    </w:p>
    <w:p w14:paraId="69E7C462" w14:textId="77777777" w:rsidR="005F4396" w:rsidRDefault="005F4396"/>
    <w:p w14:paraId="7B65D950" w14:textId="77777777" w:rsidR="005F4396" w:rsidRDefault="005F4396">
      <w:pPr>
        <w:sectPr w:rsidR="005F4396">
          <w:headerReference w:type="even" r:id="rId9"/>
          <w:headerReference w:type="default" r:id="rId10"/>
          <w:type w:val="continuous"/>
          <w:pgSz w:w="11908" w:h="16833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14:paraId="0D4EB99E" w14:textId="77777777" w:rsidR="005F4396" w:rsidRDefault="005F4396">
      <w:pPr>
        <w:pStyle w:val="TOCTitle"/>
      </w:pPr>
      <w:r>
        <w:lastRenderedPageBreak/>
        <w:t>Table of Contents</w:t>
      </w:r>
    </w:p>
    <w:bookmarkStart w:id="0" w:name="O_55"/>
    <w:bookmarkEnd w:id="0"/>
    <w:p w14:paraId="709429D2" w14:textId="77777777" w:rsidR="001561B4" w:rsidRDefault="005F4396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"2-9" \t "Heading 1;1" </w:instrText>
      </w:r>
      <w:r>
        <w:fldChar w:fldCharType="separate"/>
      </w:r>
      <w:r w:rsidR="001561B4" w:rsidRPr="00CB36DE">
        <w:rPr>
          <w:noProof/>
        </w:rPr>
        <w:t>1.</w:t>
      </w:r>
      <w:r w:rsidR="001561B4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1561B4">
        <w:rPr>
          <w:noProof/>
        </w:rPr>
        <w:t>Introduction</w:t>
      </w:r>
      <w:r w:rsidR="001561B4">
        <w:rPr>
          <w:noProof/>
        </w:rPr>
        <w:tab/>
      </w:r>
      <w:r w:rsidR="001561B4">
        <w:rPr>
          <w:noProof/>
        </w:rPr>
        <w:fldChar w:fldCharType="begin"/>
      </w:r>
      <w:r w:rsidR="001561B4">
        <w:rPr>
          <w:noProof/>
        </w:rPr>
        <w:instrText xml:space="preserve"> PAGEREF _Toc422909316 \h </w:instrText>
      </w:r>
      <w:r w:rsidR="001561B4">
        <w:rPr>
          <w:noProof/>
        </w:rPr>
      </w:r>
      <w:r w:rsidR="001561B4">
        <w:rPr>
          <w:noProof/>
        </w:rPr>
        <w:fldChar w:fldCharType="separate"/>
      </w:r>
      <w:r w:rsidR="001561B4">
        <w:rPr>
          <w:noProof/>
        </w:rPr>
        <w:t>3</w:t>
      </w:r>
      <w:r w:rsidR="001561B4">
        <w:rPr>
          <w:noProof/>
        </w:rPr>
        <w:fldChar w:fldCharType="end"/>
      </w:r>
    </w:p>
    <w:p w14:paraId="7F154AE8" w14:textId="77777777" w:rsidR="001561B4" w:rsidRDefault="001561B4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B36DE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Scope of the Compilation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EE79C97" w14:textId="77777777" w:rsidR="001561B4" w:rsidRDefault="001561B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66F45DD" w14:textId="77777777" w:rsidR="001561B4" w:rsidRDefault="001561B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Source of the Compilation entries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5D8169D" w14:textId="77777777" w:rsidR="001561B4" w:rsidRPr="001561B4" w:rsidRDefault="001561B4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1561B4">
        <w:rPr>
          <w:noProof/>
          <w:lang w:val="fr-CH"/>
        </w:rPr>
        <w:t>3.</w:t>
      </w:r>
      <w:r w:rsidRPr="001561B4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1561B4">
        <w:rPr>
          <w:noProof/>
          <w:lang w:val="fr-CH"/>
        </w:rPr>
        <w:t>Compilation File structure</w:t>
      </w:r>
      <w:r w:rsidRPr="001561B4">
        <w:rPr>
          <w:noProof/>
          <w:lang w:val="fr-CH"/>
        </w:rPr>
        <w:tab/>
      </w:r>
      <w:r>
        <w:rPr>
          <w:noProof/>
        </w:rPr>
        <w:fldChar w:fldCharType="begin"/>
      </w:r>
      <w:r w:rsidRPr="001561B4">
        <w:rPr>
          <w:noProof/>
          <w:lang w:val="fr-CH"/>
        </w:rPr>
        <w:instrText xml:space="preserve"> PAGEREF _Toc422909320 \h </w:instrText>
      </w:r>
      <w:r>
        <w:rPr>
          <w:noProof/>
        </w:rPr>
      </w:r>
      <w:r>
        <w:rPr>
          <w:noProof/>
        </w:rPr>
        <w:fldChar w:fldCharType="separate"/>
      </w:r>
      <w:r w:rsidRPr="001561B4">
        <w:rPr>
          <w:noProof/>
          <w:lang w:val="fr-CH"/>
        </w:rPr>
        <w:t>4</w:t>
      </w:r>
      <w:r>
        <w:rPr>
          <w:noProof/>
        </w:rPr>
        <w:fldChar w:fldCharType="end"/>
      </w:r>
    </w:p>
    <w:p w14:paraId="3DE84B05" w14:textId="77777777" w:rsidR="001561B4" w:rsidRPr="001561B4" w:rsidRDefault="001561B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1561B4">
        <w:rPr>
          <w:noProof/>
          <w:lang w:val="fr-CH"/>
        </w:rPr>
        <w:t>3.1.</w:t>
      </w:r>
      <w:r w:rsidRPr="001561B4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1561B4">
        <w:rPr>
          <w:noProof/>
          <w:lang w:val="fr-CH"/>
        </w:rPr>
        <w:t>IPCCompilation tag</w:t>
      </w:r>
      <w:r w:rsidRPr="001561B4">
        <w:rPr>
          <w:noProof/>
          <w:lang w:val="fr-CH"/>
        </w:rPr>
        <w:tab/>
      </w:r>
      <w:r>
        <w:rPr>
          <w:noProof/>
        </w:rPr>
        <w:fldChar w:fldCharType="begin"/>
      </w:r>
      <w:r w:rsidRPr="001561B4">
        <w:rPr>
          <w:noProof/>
          <w:lang w:val="fr-CH"/>
        </w:rPr>
        <w:instrText xml:space="preserve"> PAGEREF _Toc422909321 \h </w:instrText>
      </w:r>
      <w:r>
        <w:rPr>
          <w:noProof/>
        </w:rPr>
      </w:r>
      <w:r>
        <w:rPr>
          <w:noProof/>
        </w:rPr>
        <w:fldChar w:fldCharType="separate"/>
      </w:r>
      <w:r w:rsidRPr="001561B4">
        <w:rPr>
          <w:noProof/>
          <w:lang w:val="fr-CH"/>
        </w:rPr>
        <w:t>4</w:t>
      </w:r>
      <w:r>
        <w:rPr>
          <w:noProof/>
        </w:rPr>
        <w:fldChar w:fldCharType="end"/>
      </w:r>
    </w:p>
    <w:p w14:paraId="1392CB52" w14:textId="77777777" w:rsidR="001561B4" w:rsidRDefault="001561B4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3.1.1.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edition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18ECDBA" w14:textId="77777777" w:rsidR="001561B4" w:rsidRDefault="001561B4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3.1.2.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lang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E77103E" w14:textId="77777777" w:rsidR="001561B4" w:rsidRDefault="001561B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ipcEntryChange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8B6F2CB" w14:textId="77777777" w:rsidR="001561B4" w:rsidRDefault="001561B4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D8D13A3" w14:textId="77777777" w:rsidR="001561B4" w:rsidRDefault="001561B4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endSymbol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8372F67" w14:textId="77777777" w:rsidR="001561B4" w:rsidRDefault="001561B4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entryType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8225E6F" w14:textId="77777777" w:rsidR="001561B4" w:rsidRDefault="001561B4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kind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98D7DE6" w14:textId="77777777" w:rsidR="001561B4" w:rsidRDefault="001561B4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structChangeFrom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423B586" w14:textId="77777777" w:rsidR="001561B4" w:rsidRDefault="001561B4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edition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F7AEC4" w14:textId="77777777" w:rsidR="001561B4" w:rsidRDefault="001561B4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3.2.7.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amendmentType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0F89448" w14:textId="77777777" w:rsidR="001561B4" w:rsidRDefault="001561B4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3.2.8.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isDead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B5D6A64" w14:textId="77777777" w:rsidR="001561B4" w:rsidRDefault="001561B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textBodyChange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9C76F2B" w14:textId="77777777" w:rsidR="001561B4" w:rsidRDefault="001561B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transferredTo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300B3BD" w14:textId="77777777" w:rsidR="001561B4" w:rsidRDefault="001561B4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B36DE"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Samples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CFC41E2" w14:textId="77777777" w:rsidR="001561B4" w:rsidRDefault="001561B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IPCCompilation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4786E6A" w14:textId="77777777" w:rsidR="001561B4" w:rsidRDefault="001561B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Modified symbol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B30C754" w14:textId="77777777" w:rsidR="001561B4" w:rsidRDefault="001561B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New symbol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95BADDF" w14:textId="77777777" w:rsidR="001561B4" w:rsidRDefault="001561B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Deleted symbol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D29FB02" w14:textId="77777777" w:rsidR="001561B4" w:rsidRDefault="001561B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Modified Note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_Toc422909340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C890F27" w14:textId="63C0F704" w:rsidR="005F4396" w:rsidRDefault="005F4396">
      <w:r>
        <w:fldChar w:fldCharType="end"/>
      </w:r>
      <w:r w:rsidR="0034203D">
        <w:br w:type="page"/>
      </w:r>
    </w:p>
    <w:p w14:paraId="111721B7" w14:textId="77777777" w:rsidR="001202CB" w:rsidRDefault="001202CB" w:rsidP="001202CB">
      <w:pPr>
        <w:pStyle w:val="Heading1"/>
        <w:spacing w:after="60"/>
        <w:ind w:left="360" w:hanging="360"/>
        <w:jc w:val="left"/>
      </w:pPr>
      <w:bookmarkStart w:id="1" w:name="O_285"/>
      <w:bookmarkStart w:id="2" w:name="_Toc74023746"/>
      <w:bookmarkStart w:id="3" w:name="_Toc74023951"/>
      <w:bookmarkStart w:id="4" w:name="_Toc74024275"/>
      <w:bookmarkStart w:id="5" w:name="_Toc74024790"/>
      <w:bookmarkStart w:id="6" w:name="_Toc74024905"/>
      <w:bookmarkStart w:id="7" w:name="_Toc74025634"/>
      <w:bookmarkStart w:id="8" w:name="_Toc74025833"/>
      <w:bookmarkStart w:id="9" w:name="_Toc74026794"/>
      <w:bookmarkStart w:id="10" w:name="_Toc74026829"/>
      <w:bookmarkStart w:id="11" w:name="_Toc74027168"/>
      <w:bookmarkStart w:id="12" w:name="_Toc74027235"/>
      <w:bookmarkStart w:id="13" w:name="_Toc371404696"/>
      <w:bookmarkStart w:id="14" w:name="_Toc422909316"/>
      <w:bookmarkEnd w:id="1"/>
      <w:r>
        <w:t>Introduction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3F751517" w14:textId="77777777" w:rsidR="001202CB" w:rsidRDefault="001202CB" w:rsidP="001202CB"/>
    <w:p w14:paraId="66BF2FF9" w14:textId="028794A4" w:rsidR="001202CB" w:rsidRDefault="00DB13B1" w:rsidP="001202CB">
      <w:pPr>
        <w:ind w:firstLine="360"/>
      </w:pPr>
      <w:r>
        <w:t xml:space="preserve">This document </w:t>
      </w:r>
      <w:r w:rsidR="001202CB">
        <w:t>describes the structure and content of the International Patent Classification (IPC) Compilation File</w:t>
      </w:r>
      <w:r w:rsidR="0003655D" w:rsidRPr="0003655D">
        <w:t xml:space="preserve"> </w:t>
      </w:r>
      <w:r w:rsidR="0003655D">
        <w:t>and documents information found in the corresponding XML schema or DTD</w:t>
      </w:r>
      <w:r w:rsidR="001202CB">
        <w:t>.</w:t>
      </w:r>
    </w:p>
    <w:p w14:paraId="4FA03EA5" w14:textId="77777777" w:rsidR="001202CB" w:rsidRDefault="001202CB" w:rsidP="001202CB">
      <w:r>
        <w:t>It uses, wherever possible, reference to International standards, in particular WIPO ST.8.</w:t>
      </w:r>
    </w:p>
    <w:p w14:paraId="51901BF4" w14:textId="77777777" w:rsidR="001202CB" w:rsidRDefault="001202CB" w:rsidP="001202CB"/>
    <w:p w14:paraId="208D3B94" w14:textId="534DC18D" w:rsidR="001202CB" w:rsidRDefault="001202CB" w:rsidP="001202CB">
      <w:r>
        <w:t xml:space="preserve">The format of the Compilation File is </w:t>
      </w:r>
      <w:r w:rsidR="00853BEF">
        <w:t xml:space="preserve">XML i.e. </w:t>
      </w:r>
      <w:r>
        <w:t xml:space="preserve">primarily an </w:t>
      </w:r>
      <w:r>
        <w:rPr>
          <w:u w:val="single"/>
        </w:rPr>
        <w:t>exchange form</w:t>
      </w:r>
      <w:r w:rsidRPr="00DE0163">
        <w:rPr>
          <w:u w:val="single"/>
        </w:rPr>
        <w:t>at</w:t>
      </w:r>
      <w:r>
        <w:t xml:space="preserve"> aiming at easy interface between IT systems of different types.</w:t>
      </w:r>
    </w:p>
    <w:p w14:paraId="653371BB" w14:textId="77777777" w:rsidR="001202CB" w:rsidRDefault="001202CB" w:rsidP="001202CB">
      <w:pPr>
        <w:pStyle w:val="Header"/>
        <w:tabs>
          <w:tab w:val="clear" w:pos="4320"/>
          <w:tab w:val="clear" w:pos="8640"/>
        </w:tabs>
      </w:pPr>
    </w:p>
    <w:p w14:paraId="6E19DCB8" w14:textId="77777777" w:rsidR="001202CB" w:rsidRDefault="001202CB" w:rsidP="001202CB">
      <w:pPr>
        <w:pStyle w:val="Heading1"/>
        <w:spacing w:after="60"/>
        <w:ind w:left="360" w:hanging="360"/>
        <w:jc w:val="left"/>
      </w:pPr>
      <w:bookmarkStart w:id="15" w:name="_Toc409106357"/>
      <w:bookmarkStart w:id="16" w:name="_Toc409106358"/>
      <w:bookmarkStart w:id="17" w:name="_Toc409106359"/>
      <w:bookmarkStart w:id="18" w:name="_Toc71099865"/>
      <w:bookmarkStart w:id="19" w:name="_Toc71100037"/>
      <w:bookmarkStart w:id="20" w:name="_Toc71100133"/>
      <w:bookmarkStart w:id="21" w:name="_Toc74023747"/>
      <w:bookmarkStart w:id="22" w:name="_Toc74023952"/>
      <w:bookmarkStart w:id="23" w:name="_Toc74024276"/>
      <w:bookmarkStart w:id="24" w:name="_Toc74024791"/>
      <w:bookmarkStart w:id="25" w:name="_Toc74024906"/>
      <w:bookmarkStart w:id="26" w:name="_Toc74025635"/>
      <w:bookmarkStart w:id="27" w:name="_Toc74025834"/>
      <w:bookmarkStart w:id="28" w:name="_Toc74026795"/>
      <w:bookmarkStart w:id="29" w:name="_Toc74026830"/>
      <w:bookmarkStart w:id="30" w:name="_Toc74027169"/>
      <w:bookmarkStart w:id="31" w:name="_Toc74027236"/>
      <w:bookmarkStart w:id="32" w:name="_Toc371404701"/>
      <w:bookmarkStart w:id="33" w:name="_Toc371420556"/>
      <w:bookmarkStart w:id="34" w:name="_Toc422909317"/>
      <w:bookmarkEnd w:id="15"/>
      <w:bookmarkEnd w:id="16"/>
      <w:bookmarkEnd w:id="17"/>
      <w:r>
        <w:t xml:space="preserve">Scope of the 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t>Compilation File</w:t>
      </w:r>
      <w:bookmarkEnd w:id="32"/>
      <w:bookmarkEnd w:id="33"/>
      <w:bookmarkEnd w:id="34"/>
    </w:p>
    <w:p w14:paraId="713565CB" w14:textId="77777777" w:rsidR="001202CB" w:rsidRDefault="001202CB" w:rsidP="001202CB"/>
    <w:p w14:paraId="288F0CC4" w14:textId="77777777" w:rsidR="001202CB" w:rsidRPr="0015240E" w:rsidRDefault="001202CB" w:rsidP="001202CB">
      <w:pPr>
        <w:pStyle w:val="Heading2"/>
        <w:spacing w:after="60"/>
        <w:ind w:left="792" w:hanging="432"/>
        <w:jc w:val="left"/>
      </w:pPr>
      <w:bookmarkStart w:id="35" w:name="_Toc371404702"/>
      <w:bookmarkStart w:id="36" w:name="_Toc422909318"/>
      <w:r w:rsidRPr="0015240E">
        <w:t>Scope</w:t>
      </w:r>
      <w:bookmarkEnd w:id="35"/>
      <w:bookmarkEnd w:id="36"/>
    </w:p>
    <w:p w14:paraId="12E983F6" w14:textId="77777777" w:rsidR="001202CB" w:rsidRDefault="001202CB" w:rsidP="001202CB"/>
    <w:p w14:paraId="23783628" w14:textId="77777777" w:rsidR="001202CB" w:rsidRDefault="001202CB" w:rsidP="001202CB">
      <w:pPr>
        <w:pStyle w:val="BodyText2"/>
      </w:pPr>
      <w:proofErr w:type="gramStart"/>
      <w:r>
        <w:t>Modified and new entries with necessary markup (e.g. for translation).</w:t>
      </w:r>
      <w:proofErr w:type="gramEnd"/>
    </w:p>
    <w:p w14:paraId="55C26270" w14:textId="6E7358B9" w:rsidR="001202CB" w:rsidRDefault="001202CB" w:rsidP="001202CB">
      <w:pPr>
        <w:pStyle w:val="BodyText2"/>
      </w:pPr>
      <w:r>
        <w:t>It contains the list of IPC entries (</w:t>
      </w:r>
      <w:r w:rsidR="00853BEF">
        <w:t>Groups</w:t>
      </w:r>
      <w:r>
        <w:t xml:space="preserve">, </w:t>
      </w:r>
      <w:r w:rsidR="00853BEF">
        <w:t>Subclasses</w:t>
      </w:r>
      <w:r>
        <w:t xml:space="preserve">, </w:t>
      </w:r>
      <w:proofErr w:type="gramStart"/>
      <w:r w:rsidR="00853BEF">
        <w:t>Notes</w:t>
      </w:r>
      <w:proofErr w:type="gramEnd"/>
      <w:r w:rsidR="00853BEF">
        <w:t xml:space="preserve"> </w:t>
      </w:r>
      <w:r>
        <w:t>etc.) that were modified during the revision period.</w:t>
      </w:r>
    </w:p>
    <w:p w14:paraId="1D474E96" w14:textId="77777777" w:rsidR="001202CB" w:rsidRPr="00B42D6F" w:rsidRDefault="001202CB" w:rsidP="001202CB">
      <w:pPr>
        <w:pStyle w:val="BodyText2"/>
      </w:pPr>
    </w:p>
    <w:p w14:paraId="539E998C" w14:textId="77777777" w:rsidR="001202CB" w:rsidRDefault="001202CB" w:rsidP="001202CB">
      <w:pPr>
        <w:ind w:left="360"/>
      </w:pPr>
    </w:p>
    <w:p w14:paraId="06756D86" w14:textId="77777777" w:rsidR="001202CB" w:rsidRDefault="001202CB" w:rsidP="001202CB">
      <w:pPr>
        <w:pStyle w:val="Heading2"/>
        <w:spacing w:after="60"/>
        <w:ind w:left="792" w:hanging="432"/>
        <w:jc w:val="left"/>
      </w:pPr>
      <w:bookmarkStart w:id="37" w:name="_Toc371404703"/>
      <w:bookmarkStart w:id="38" w:name="_Toc371420558"/>
      <w:bookmarkStart w:id="39" w:name="_Toc422909319"/>
      <w:r>
        <w:t>Source of the Compilation entries</w:t>
      </w:r>
      <w:bookmarkEnd w:id="37"/>
      <w:bookmarkEnd w:id="38"/>
      <w:bookmarkEnd w:id="39"/>
    </w:p>
    <w:p w14:paraId="61F7631A" w14:textId="77777777" w:rsidR="001202CB" w:rsidRDefault="001202CB" w:rsidP="001202CB"/>
    <w:p w14:paraId="50D4EBA8" w14:textId="77777777" w:rsidR="00E6432D" w:rsidRDefault="001202CB" w:rsidP="001202CB">
      <w:r>
        <w:t>The Compilation File is a generated file from</w:t>
      </w:r>
      <w:r w:rsidR="00E6432D">
        <w:t>:</w:t>
      </w:r>
    </w:p>
    <w:p w14:paraId="51D90DF0" w14:textId="09200659" w:rsidR="00E6432D" w:rsidRDefault="001202CB" w:rsidP="00C165C8">
      <w:pPr>
        <w:numPr>
          <w:ilvl w:val="0"/>
          <w:numId w:val="7"/>
        </w:numPr>
      </w:pPr>
      <w:proofErr w:type="gramStart"/>
      <w:r>
        <w:t>the</w:t>
      </w:r>
      <w:proofErr w:type="gramEnd"/>
      <w:r>
        <w:t xml:space="preserve"> comparison between the current and previous </w:t>
      </w:r>
      <w:r w:rsidR="003D1F4D">
        <w:t xml:space="preserve">Versions </w:t>
      </w:r>
      <w:r w:rsidR="00DB13B1">
        <w:t>of IPC Scheme XML Master file</w:t>
      </w:r>
      <w:r>
        <w:t>.</w:t>
      </w:r>
    </w:p>
    <w:p w14:paraId="22CEF4E8" w14:textId="1B0DE06A" w:rsidR="00C14D21" w:rsidRDefault="00E6432D" w:rsidP="00C14D21">
      <w:pPr>
        <w:numPr>
          <w:ilvl w:val="0"/>
          <w:numId w:val="7"/>
        </w:numPr>
      </w:pPr>
      <w:r>
        <w:t xml:space="preserve">The current </w:t>
      </w:r>
      <w:r w:rsidR="003D1F4D">
        <w:t xml:space="preserve">Version </w:t>
      </w:r>
      <w:r w:rsidR="00C14D21">
        <w:t>of IPC RCL XML Master file.</w:t>
      </w:r>
    </w:p>
    <w:p w14:paraId="6AA1C9D7" w14:textId="7E6708A3" w:rsidR="001202CB" w:rsidRDefault="001202CB" w:rsidP="00C14D21">
      <w:r>
        <w:t xml:space="preserve">For each </w:t>
      </w:r>
      <w:r w:rsidR="00853BEF">
        <w:t xml:space="preserve">Symbol </w:t>
      </w:r>
      <w:r>
        <w:t xml:space="preserve">in the Compilation File, relevant amendments are </w:t>
      </w:r>
      <w:r w:rsidR="00DB13B1">
        <w:t>described</w:t>
      </w:r>
      <w:r>
        <w:t>.</w:t>
      </w:r>
    </w:p>
    <w:p w14:paraId="0BC00D5D" w14:textId="77777777" w:rsidR="00E6432D" w:rsidRDefault="00E6432D" w:rsidP="001202CB"/>
    <w:p w14:paraId="5BC91E70" w14:textId="77777777" w:rsidR="001202CB" w:rsidRDefault="001202CB" w:rsidP="001202CB"/>
    <w:p w14:paraId="4DA186A7" w14:textId="5F30F9D8" w:rsidR="001202CB" w:rsidRDefault="00C14D21" w:rsidP="001202CB">
      <w:pPr>
        <w:pStyle w:val="Heading1"/>
        <w:spacing w:after="60"/>
        <w:ind w:left="360" w:hanging="360"/>
        <w:jc w:val="left"/>
      </w:pPr>
      <w:bookmarkStart w:id="40" w:name="_Toc371404704"/>
      <w:r>
        <w:br w:type="page"/>
      </w:r>
      <w:bookmarkStart w:id="41" w:name="_Toc422909320"/>
      <w:r w:rsidR="001202CB">
        <w:lastRenderedPageBreak/>
        <w:t>Compilation File structure</w:t>
      </w:r>
      <w:bookmarkEnd w:id="40"/>
      <w:bookmarkEnd w:id="41"/>
    </w:p>
    <w:p w14:paraId="7CA34990" w14:textId="77777777" w:rsidR="001202CB" w:rsidRDefault="001202CB" w:rsidP="001202CB">
      <w:bookmarkStart w:id="42" w:name="_Toc90089071"/>
    </w:p>
    <w:p w14:paraId="1F4A2668" w14:textId="024DCBE3" w:rsidR="001202CB" w:rsidRDefault="00516C76" w:rsidP="001202CB">
      <w:pPr>
        <w:pStyle w:val="Heading2"/>
        <w:spacing w:after="60"/>
        <w:ind w:left="792" w:hanging="432"/>
        <w:jc w:val="left"/>
      </w:pPr>
      <w:bookmarkStart w:id="43" w:name="_Toc371404706"/>
      <w:bookmarkStart w:id="44" w:name="_Toc371420561"/>
      <w:bookmarkStart w:id="45" w:name="_Toc422909321"/>
      <w:proofErr w:type="spellStart"/>
      <w:r>
        <w:t>IPCCompilation</w:t>
      </w:r>
      <w:proofErr w:type="spellEnd"/>
      <w:r>
        <w:t xml:space="preserve"> </w:t>
      </w:r>
      <w:r w:rsidR="001202CB">
        <w:t>tag</w:t>
      </w:r>
      <w:bookmarkEnd w:id="43"/>
      <w:bookmarkEnd w:id="44"/>
      <w:bookmarkEnd w:id="45"/>
    </w:p>
    <w:p w14:paraId="53567C7F" w14:textId="77777777" w:rsidR="00853BEF" w:rsidRDefault="00853BEF" w:rsidP="00853BEF">
      <w:r>
        <w:t>This is the root tag of the Compilation File.</w:t>
      </w:r>
    </w:p>
    <w:p w14:paraId="7AB01874" w14:textId="77777777" w:rsidR="001202CB" w:rsidRPr="00AE654D" w:rsidRDefault="001202CB" w:rsidP="001202CB"/>
    <w:p w14:paraId="50A70E94" w14:textId="77777777" w:rsidR="001202CB" w:rsidRDefault="001202CB" w:rsidP="001202CB">
      <w:r>
        <w:t xml:space="preserve">Embedding tag for a given language version of </w:t>
      </w:r>
      <w:bookmarkStart w:id="46" w:name="_Toc90089072"/>
      <w:bookmarkEnd w:id="42"/>
      <w:r>
        <w:t>IPC amendments with the following attributes</w:t>
      </w:r>
      <w:bookmarkEnd w:id="46"/>
      <w:r>
        <w:t>:</w:t>
      </w:r>
    </w:p>
    <w:p w14:paraId="25C29EE7" w14:textId="7D936A33" w:rsidR="001202CB" w:rsidRDefault="00516C76" w:rsidP="001202CB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47" w:name="_Toc409102735"/>
      <w:bookmarkStart w:id="48" w:name="_Toc409106365"/>
      <w:bookmarkStart w:id="49" w:name="_Toc409102736"/>
      <w:bookmarkStart w:id="50" w:name="_Toc409106366"/>
      <w:bookmarkStart w:id="51" w:name="_Toc409102737"/>
      <w:bookmarkStart w:id="52" w:name="_Toc409106367"/>
      <w:bookmarkStart w:id="53" w:name="_Toc409102738"/>
      <w:bookmarkStart w:id="54" w:name="_Toc409106368"/>
      <w:bookmarkStart w:id="55" w:name="_Toc371404709"/>
      <w:bookmarkStart w:id="56" w:name="_Toc371420564"/>
      <w:bookmarkStart w:id="57" w:name="_Toc422909322"/>
      <w:bookmarkEnd w:id="47"/>
      <w:bookmarkEnd w:id="48"/>
      <w:bookmarkEnd w:id="49"/>
      <w:bookmarkEnd w:id="50"/>
      <w:bookmarkEnd w:id="51"/>
      <w:bookmarkEnd w:id="52"/>
      <w:bookmarkEnd w:id="53"/>
      <w:bookmarkEnd w:id="54"/>
      <w:proofErr w:type="gramStart"/>
      <w:r>
        <w:t>edition</w:t>
      </w:r>
      <w:proofErr w:type="gramEnd"/>
      <w:r>
        <w:t xml:space="preserve"> </w:t>
      </w:r>
      <w:r w:rsidR="001202CB">
        <w:t>attribute</w:t>
      </w:r>
      <w:bookmarkEnd w:id="55"/>
      <w:bookmarkEnd w:id="56"/>
      <w:bookmarkEnd w:id="57"/>
    </w:p>
    <w:p w14:paraId="0ED7BE55" w14:textId="77777777" w:rsidR="00853BEF" w:rsidRDefault="00853BEF" w:rsidP="00853BEF">
      <w:pPr>
        <w:ind w:left="720"/>
      </w:pPr>
      <w:r>
        <w:t xml:space="preserve">The IPC Version associated to this file, indicates the date of entry into force of the corresponding IPC version. </w:t>
      </w:r>
    </w:p>
    <w:p w14:paraId="3A52F202" w14:textId="2665EC02" w:rsidR="001202CB" w:rsidRDefault="001202CB" w:rsidP="001202CB">
      <w:pPr>
        <w:ind w:left="720"/>
      </w:pPr>
      <w:r>
        <w:t xml:space="preserve">Value: </w:t>
      </w:r>
      <w:r w:rsidR="00853BEF">
        <w:t>see description of “IPC Version” in “IPC Master File Specification”</w:t>
      </w:r>
      <w:r>
        <w:t>.</w:t>
      </w:r>
    </w:p>
    <w:p w14:paraId="1B1B015C" w14:textId="77777777" w:rsidR="001202CB" w:rsidRDefault="001202CB" w:rsidP="001202CB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58" w:name="_Toc409102740"/>
      <w:bookmarkStart w:id="59" w:name="_Toc409106370"/>
      <w:bookmarkStart w:id="60" w:name="_Toc409102741"/>
      <w:bookmarkStart w:id="61" w:name="_Toc409106371"/>
      <w:bookmarkStart w:id="62" w:name="_Toc371404711"/>
      <w:bookmarkStart w:id="63" w:name="_Toc371420566"/>
      <w:bookmarkStart w:id="64" w:name="_Toc422909323"/>
      <w:bookmarkEnd w:id="58"/>
      <w:bookmarkEnd w:id="59"/>
      <w:bookmarkEnd w:id="60"/>
      <w:bookmarkEnd w:id="61"/>
      <w:proofErr w:type="spellStart"/>
      <w:proofErr w:type="gramStart"/>
      <w:r>
        <w:t>lang</w:t>
      </w:r>
      <w:proofErr w:type="spellEnd"/>
      <w:proofErr w:type="gramEnd"/>
      <w:r>
        <w:t xml:space="preserve"> attribute</w:t>
      </w:r>
      <w:bookmarkEnd w:id="62"/>
      <w:bookmarkEnd w:id="63"/>
      <w:bookmarkEnd w:id="64"/>
    </w:p>
    <w:p w14:paraId="0E79E88E" w14:textId="77777777" w:rsidR="00853BEF" w:rsidRDefault="00853BEF" w:rsidP="00853BEF">
      <w:pPr>
        <w:ind w:left="720"/>
      </w:pPr>
      <w:r>
        <w:t>The language of the Definition explanations, descriptions and terms</w:t>
      </w:r>
    </w:p>
    <w:p w14:paraId="75DB3546" w14:textId="77777777" w:rsidR="00853BEF" w:rsidRDefault="00853BEF" w:rsidP="00853BEF">
      <w:pPr>
        <w:ind w:left="720"/>
      </w:pPr>
      <w:r>
        <w:t>Value: see description of “IPC data language code” in “IPC Master File Specification”.</w:t>
      </w:r>
    </w:p>
    <w:p w14:paraId="58A8A3EA" w14:textId="77777777" w:rsidR="001202CB" w:rsidRDefault="001202CB" w:rsidP="001202CB"/>
    <w:p w14:paraId="58A53D6B" w14:textId="30C7C502" w:rsidR="001202CB" w:rsidRDefault="001202CB" w:rsidP="001202CB">
      <w:pPr>
        <w:pStyle w:val="Heading2"/>
        <w:spacing w:after="60"/>
        <w:ind w:left="792" w:hanging="432"/>
        <w:jc w:val="left"/>
      </w:pPr>
      <w:bookmarkStart w:id="65" w:name="_Toc371404712"/>
      <w:bookmarkStart w:id="66" w:name="_Toc371420567"/>
      <w:bookmarkStart w:id="67" w:name="_Toc422909324"/>
      <w:proofErr w:type="spellStart"/>
      <w:proofErr w:type="gramStart"/>
      <w:r w:rsidRPr="005D4AB8">
        <w:t>ipcEntry</w:t>
      </w:r>
      <w:r w:rsidR="008D02DD">
        <w:t>Change</w:t>
      </w:r>
      <w:proofErr w:type="spellEnd"/>
      <w:proofErr w:type="gramEnd"/>
      <w:r>
        <w:t xml:space="preserve"> tag</w:t>
      </w:r>
      <w:bookmarkEnd w:id="65"/>
      <w:bookmarkEnd w:id="66"/>
      <w:bookmarkEnd w:id="67"/>
    </w:p>
    <w:p w14:paraId="563223E9" w14:textId="77777777" w:rsidR="001202CB" w:rsidRDefault="001202CB" w:rsidP="001202CB"/>
    <w:p w14:paraId="5C988D04" w14:textId="56F01E79" w:rsidR="001202CB" w:rsidRDefault="001202CB" w:rsidP="001202CB">
      <w:r>
        <w:t xml:space="preserve">Embedding tag for a </w:t>
      </w:r>
      <w:proofErr w:type="spellStart"/>
      <w:r w:rsidR="00251396">
        <w:t>textBodyC</w:t>
      </w:r>
      <w:r w:rsidR="00DB13B1">
        <w:t>hange</w:t>
      </w:r>
      <w:proofErr w:type="spellEnd"/>
      <w:r w:rsidR="00EC2B3C" w:rsidRPr="00EC2B3C">
        <w:t xml:space="preserve"> </w:t>
      </w:r>
      <w:r w:rsidR="00EC2B3C">
        <w:t xml:space="preserve">or a </w:t>
      </w:r>
      <w:proofErr w:type="spellStart"/>
      <w:r w:rsidR="00EC2B3C" w:rsidRPr="005E26C4">
        <w:t>transferredTo</w:t>
      </w:r>
      <w:proofErr w:type="spellEnd"/>
      <w:r>
        <w:t xml:space="preserve"> </w:t>
      </w:r>
      <w:r w:rsidR="00EC2B3C">
        <w:t xml:space="preserve">tag </w:t>
      </w:r>
      <w:r>
        <w:t>with the following attributes:</w:t>
      </w:r>
    </w:p>
    <w:p w14:paraId="7698D7A5" w14:textId="77777777" w:rsidR="001202CB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68" w:name="_Toc371404713"/>
      <w:bookmarkStart w:id="69" w:name="_Toc422909325"/>
      <w:proofErr w:type="gramStart"/>
      <w:r>
        <w:t>symbol</w:t>
      </w:r>
      <w:proofErr w:type="gramEnd"/>
      <w:r>
        <w:t xml:space="preserve"> attribute</w:t>
      </w:r>
      <w:bookmarkEnd w:id="68"/>
      <w:bookmarkEnd w:id="69"/>
    </w:p>
    <w:p w14:paraId="6095D478" w14:textId="06BFC3ED" w:rsidR="001202CB" w:rsidRDefault="001202CB" w:rsidP="001202CB">
      <w:pPr>
        <w:ind w:left="720"/>
      </w:pPr>
      <w:proofErr w:type="gramStart"/>
      <w:r>
        <w:t>S</w:t>
      </w:r>
      <w:r w:rsidRPr="001305C6">
        <w:t xml:space="preserve">ymbol or start of scope for notes and </w:t>
      </w:r>
      <w:r w:rsidR="00853BEF">
        <w:t>G</w:t>
      </w:r>
      <w:r w:rsidR="00853BEF" w:rsidRPr="001305C6">
        <w:t xml:space="preserve">uidance </w:t>
      </w:r>
      <w:r w:rsidR="00853BEF">
        <w:t>H</w:t>
      </w:r>
      <w:r w:rsidR="00853BEF" w:rsidRPr="001305C6">
        <w:t>eadings</w:t>
      </w:r>
      <w:r w:rsidR="00853BEF">
        <w:t xml:space="preserve"> </w:t>
      </w:r>
      <w:r>
        <w:t xml:space="preserve">for the </w:t>
      </w:r>
      <w:r w:rsidR="00853BEF">
        <w:t xml:space="preserve">Compilation </w:t>
      </w:r>
      <w:r>
        <w:t>entry.</w:t>
      </w:r>
      <w:proofErr w:type="gramEnd"/>
      <w:r>
        <w:t xml:space="preserve"> </w:t>
      </w:r>
    </w:p>
    <w:p w14:paraId="6F04DF6D" w14:textId="0157C391" w:rsidR="001202CB" w:rsidRDefault="001202CB" w:rsidP="001202CB">
      <w:pPr>
        <w:ind w:left="720"/>
      </w:pPr>
      <w:r>
        <w:t xml:space="preserve">Value: </w:t>
      </w:r>
      <w:r w:rsidR="00853BEF">
        <w:t>An IPC Section Symbol, see description of “IPC Symbol” in “IPC Master File Specification”</w:t>
      </w:r>
      <w:r>
        <w:t>.</w:t>
      </w:r>
    </w:p>
    <w:p w14:paraId="28FC3EA7" w14:textId="77777777" w:rsidR="001202CB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70" w:name="_Ref369706183"/>
      <w:bookmarkStart w:id="71" w:name="_Toc371404714"/>
      <w:bookmarkStart w:id="72" w:name="_Toc422909326"/>
      <w:proofErr w:type="spellStart"/>
      <w:proofErr w:type="gramStart"/>
      <w:r>
        <w:t>endSymbol</w:t>
      </w:r>
      <w:proofErr w:type="spellEnd"/>
      <w:proofErr w:type="gramEnd"/>
      <w:r>
        <w:t xml:space="preserve"> attribute</w:t>
      </w:r>
      <w:bookmarkEnd w:id="70"/>
      <w:bookmarkEnd w:id="71"/>
      <w:bookmarkEnd w:id="72"/>
    </w:p>
    <w:p w14:paraId="6FFC4F6D" w14:textId="2867A080" w:rsidR="001202CB" w:rsidRDefault="001202CB" w:rsidP="001202CB">
      <w:pPr>
        <w:ind w:left="720"/>
      </w:pPr>
      <w:r>
        <w:t>E</w:t>
      </w:r>
      <w:r w:rsidRPr="001305C6">
        <w:t xml:space="preserve">nd of scope, in case of </w:t>
      </w:r>
      <w:r w:rsidR="00853BEF">
        <w:t>N</w:t>
      </w:r>
      <w:r w:rsidR="00853BEF" w:rsidRPr="001305C6">
        <w:t>ote</w:t>
      </w:r>
      <w:r w:rsidRPr="001305C6">
        <w:t xml:space="preserve">, </w:t>
      </w:r>
      <w:r w:rsidR="00853BEF">
        <w:t>G</w:t>
      </w:r>
      <w:r w:rsidR="00853BEF" w:rsidRPr="001305C6">
        <w:t xml:space="preserve">uidance </w:t>
      </w:r>
      <w:r w:rsidR="00853BEF">
        <w:t>H</w:t>
      </w:r>
      <w:r w:rsidR="00853BEF" w:rsidRPr="00F8554D">
        <w:t xml:space="preserve">eading </w:t>
      </w:r>
      <w:r w:rsidRPr="00F8554D">
        <w:t xml:space="preserve">and deleted for the </w:t>
      </w:r>
      <w:r w:rsidR="00853BEF">
        <w:t>C</w:t>
      </w:r>
      <w:r w:rsidR="00853BEF" w:rsidRPr="00F8554D">
        <w:t>ompilation</w:t>
      </w:r>
      <w:r w:rsidR="00853BEF">
        <w:t xml:space="preserve"> </w:t>
      </w:r>
      <w:r>
        <w:t xml:space="preserve">entry. </w:t>
      </w:r>
      <w:bookmarkStart w:id="73" w:name="_GoBack"/>
      <w:bookmarkEnd w:id="73"/>
    </w:p>
    <w:p w14:paraId="3D8002BB" w14:textId="35922E5F" w:rsidR="001202CB" w:rsidRDefault="001202CB" w:rsidP="001202CB">
      <w:pPr>
        <w:ind w:left="720"/>
      </w:pPr>
      <w:r>
        <w:t xml:space="preserve">Value: </w:t>
      </w:r>
      <w:r w:rsidR="00853BEF">
        <w:t>An IPC Section Symbol, see description of “IPC Symbol” in “IPC Master File Specification”</w:t>
      </w:r>
      <w:r>
        <w:t>.</w:t>
      </w:r>
    </w:p>
    <w:p w14:paraId="72F59CC4" w14:textId="77777777" w:rsidR="001202CB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74" w:name="_Toc371404715"/>
      <w:bookmarkStart w:id="75" w:name="_Toc422909327"/>
      <w:proofErr w:type="spellStart"/>
      <w:proofErr w:type="gramStart"/>
      <w:r>
        <w:lastRenderedPageBreak/>
        <w:t>entryType</w:t>
      </w:r>
      <w:proofErr w:type="spellEnd"/>
      <w:proofErr w:type="gramEnd"/>
      <w:r>
        <w:t xml:space="preserve"> attribute</w:t>
      </w:r>
      <w:bookmarkEnd w:id="74"/>
      <w:bookmarkEnd w:id="75"/>
    </w:p>
    <w:p w14:paraId="5D23FDE3" w14:textId="53DA10F0" w:rsidR="001202CB" w:rsidRDefault="00C56AD9" w:rsidP="001202CB">
      <w:pPr>
        <w:ind w:left="720"/>
      </w:pPr>
      <w:r>
        <w:t>See description in “IPC Scheme Master File Specification.</w:t>
      </w:r>
    </w:p>
    <w:p w14:paraId="650FD946" w14:textId="77777777" w:rsidR="001202CB" w:rsidRPr="00D77D29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76" w:name="_Toc409106377"/>
      <w:bookmarkStart w:id="77" w:name="_Toc409106378"/>
      <w:bookmarkStart w:id="78" w:name="_Toc409106379"/>
      <w:bookmarkStart w:id="79" w:name="_Toc409106380"/>
      <w:bookmarkStart w:id="80" w:name="_Toc409106381"/>
      <w:bookmarkStart w:id="81" w:name="_Toc409106382"/>
      <w:bookmarkStart w:id="82" w:name="_Ref369706285"/>
      <w:bookmarkStart w:id="83" w:name="_Toc371404718"/>
      <w:bookmarkStart w:id="84" w:name="_Toc371420573"/>
      <w:bookmarkStart w:id="85" w:name="_Toc422909328"/>
      <w:bookmarkEnd w:id="76"/>
      <w:bookmarkEnd w:id="77"/>
      <w:bookmarkEnd w:id="78"/>
      <w:bookmarkEnd w:id="79"/>
      <w:bookmarkEnd w:id="80"/>
      <w:bookmarkEnd w:id="81"/>
      <w:proofErr w:type="gramStart"/>
      <w:r w:rsidRPr="00D77D29">
        <w:t>kind</w:t>
      </w:r>
      <w:proofErr w:type="gramEnd"/>
      <w:r>
        <w:t xml:space="preserve"> attribute</w:t>
      </w:r>
      <w:bookmarkEnd w:id="82"/>
      <w:bookmarkEnd w:id="83"/>
      <w:bookmarkEnd w:id="84"/>
      <w:bookmarkEnd w:id="85"/>
    </w:p>
    <w:p w14:paraId="1CE3BFD4" w14:textId="60022B9A" w:rsidR="001202CB" w:rsidRDefault="00C56AD9" w:rsidP="001202CB">
      <w:pPr>
        <w:ind w:left="720"/>
      </w:pPr>
      <w:r>
        <w:t>See description in “IPC Scheme Master File Specification”.</w:t>
      </w:r>
    </w:p>
    <w:p w14:paraId="50778F1F" w14:textId="2F33648A" w:rsidR="00DE5C33" w:rsidRDefault="00DE5C33" w:rsidP="001202CB">
      <w:pPr>
        <w:pStyle w:val="Heading3"/>
        <w:tabs>
          <w:tab w:val="clear" w:pos="1440"/>
          <w:tab w:val="num" w:pos="1288"/>
        </w:tabs>
        <w:ind w:left="1072"/>
        <w:jc w:val="left"/>
        <w:rPr>
          <w:ins w:id="86" w:author="COLLIOUD Olivier" w:date="2015-06-24T11:24:00Z"/>
        </w:rPr>
      </w:pPr>
      <w:bookmarkStart w:id="87" w:name="_Toc371404720"/>
      <w:bookmarkStart w:id="88" w:name="_Toc422909329"/>
      <w:proofErr w:type="spellStart"/>
      <w:proofErr w:type="gramStart"/>
      <w:ins w:id="89" w:author="COLLIOUD Olivier" w:date="2015-06-24T11:24:00Z">
        <w:r>
          <w:t>structChangeFrom</w:t>
        </w:r>
        <w:proofErr w:type="spellEnd"/>
        <w:proofErr w:type="gramEnd"/>
        <w:r>
          <w:t xml:space="preserve"> attribute</w:t>
        </w:r>
        <w:bookmarkEnd w:id="88"/>
      </w:ins>
    </w:p>
    <w:p w14:paraId="3B2F5753" w14:textId="7496B0F6" w:rsidR="001561B4" w:rsidRDefault="001561B4" w:rsidP="001561B4">
      <w:pPr>
        <w:ind w:left="568"/>
        <w:rPr>
          <w:ins w:id="90" w:author="COLLIOUD Olivier" w:date="2015-06-24T11:33:00Z"/>
        </w:rPr>
      </w:pPr>
      <w:ins w:id="91" w:author="COLLIOUD Olivier" w:date="2015-06-24T11:33:00Z">
        <w:r>
          <w:t>Attribute reflecting a</w:t>
        </w:r>
      </w:ins>
      <w:ins w:id="92" w:author="COLLIOUD Olivier" w:date="2015-06-24T11:37:00Z">
        <w:r>
          <w:t xml:space="preserve"> change</w:t>
        </w:r>
      </w:ins>
      <w:ins w:id="93" w:author="COLLIOUD Olivier" w:date="2015-06-24T11:39:00Z">
        <w:r>
          <w:t xml:space="preserve"> of</w:t>
        </w:r>
      </w:ins>
      <w:ins w:id="94" w:author="COLLIOUD Olivier" w:date="2015-06-24T11:33:00Z">
        <w:r>
          <w:t xml:space="preserve"> </w:t>
        </w:r>
      </w:ins>
      <w:ins w:id="95" w:author="COLLIOUD Olivier" w:date="2015-06-24T11:36:00Z">
        <w:r>
          <w:t>structure</w:t>
        </w:r>
      </w:ins>
      <w:ins w:id="96" w:author="COLLIOUD Olivier" w:date="2015-06-24T11:37:00Z">
        <w:r>
          <w:t>.</w:t>
        </w:r>
      </w:ins>
    </w:p>
    <w:p w14:paraId="15BA82AA" w14:textId="0991D89B" w:rsidR="00DE5C33" w:rsidRPr="00DE5C33" w:rsidRDefault="001561B4" w:rsidP="001561B4">
      <w:pPr>
        <w:ind w:left="568"/>
        <w:rPr>
          <w:ins w:id="97" w:author="COLLIOUD Olivier" w:date="2015-06-24T11:24:00Z"/>
        </w:rPr>
      </w:pPr>
      <w:ins w:id="98" w:author="COLLIOUD Olivier" w:date="2015-06-24T11:32:00Z">
        <w:r>
          <w:t xml:space="preserve">Possible value is the same as </w:t>
        </w:r>
      </w:ins>
      <w:ins w:id="99" w:author="COLLIOUD Olivier" w:date="2015-06-24T11:33:00Z">
        <w:r>
          <w:t>“</w:t>
        </w:r>
      </w:ins>
      <w:ins w:id="100" w:author="COLLIOUD Olivier" w:date="2015-06-24T11:32:00Z">
        <w:r>
          <w:t>kind</w:t>
        </w:r>
      </w:ins>
      <w:ins w:id="101" w:author="COLLIOUD Olivier" w:date="2015-06-24T11:33:00Z">
        <w:r>
          <w:t>”</w:t>
        </w:r>
      </w:ins>
      <w:ins w:id="102" w:author="COLLIOUD Olivier" w:date="2015-06-24T11:32:00Z">
        <w:r>
          <w:t xml:space="preserve"> attribute.</w:t>
        </w:r>
      </w:ins>
    </w:p>
    <w:p w14:paraId="77A8D779" w14:textId="77777777" w:rsidR="001202CB" w:rsidRPr="00D77D29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103" w:name="_Toc422909330"/>
      <w:proofErr w:type="gramStart"/>
      <w:r w:rsidRPr="00D77D29">
        <w:t>edition</w:t>
      </w:r>
      <w:proofErr w:type="gramEnd"/>
      <w:r w:rsidRPr="00D77D29">
        <w:t xml:space="preserve"> </w:t>
      </w:r>
      <w:r>
        <w:t>attribute</w:t>
      </w:r>
      <w:bookmarkEnd w:id="87"/>
      <w:bookmarkEnd w:id="103"/>
    </w:p>
    <w:p w14:paraId="235F3E10" w14:textId="5848F377" w:rsidR="001202CB" w:rsidRDefault="001202CB" w:rsidP="001202CB">
      <w:pPr>
        <w:ind w:left="720"/>
      </w:pPr>
      <w:r>
        <w:t xml:space="preserve">Attribute reflecting the </w:t>
      </w:r>
      <w:r w:rsidR="00853BEF">
        <w:t xml:space="preserve">Symbol’s </w:t>
      </w:r>
      <w:r>
        <w:t xml:space="preserve">history. This history includes the creation and/or complex changes on the </w:t>
      </w:r>
      <w:r w:rsidR="00853BEF">
        <w:t>Symbol</w:t>
      </w:r>
      <w:r>
        <w:t xml:space="preserve">. In case this attribute is missing, the </w:t>
      </w:r>
      <w:r w:rsidR="00853BEF">
        <w:t xml:space="preserve">Symbol </w:t>
      </w:r>
      <w:r>
        <w:t>was created in the first edition of IPC.</w:t>
      </w:r>
    </w:p>
    <w:p w14:paraId="5976A1B9" w14:textId="0E57CBCF" w:rsidR="001202CB" w:rsidRPr="00D65622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104" w:name="_Toc409102750"/>
      <w:bookmarkStart w:id="105" w:name="_Toc409106386"/>
      <w:bookmarkStart w:id="106" w:name="_Toc409102751"/>
      <w:bookmarkStart w:id="107" w:name="_Toc409106387"/>
      <w:bookmarkStart w:id="108" w:name="_Toc409102752"/>
      <w:bookmarkStart w:id="109" w:name="_Toc409106388"/>
      <w:bookmarkStart w:id="110" w:name="_Toc409102753"/>
      <w:bookmarkStart w:id="111" w:name="_Toc409106389"/>
      <w:bookmarkStart w:id="112" w:name="_Toc371404722"/>
      <w:bookmarkStart w:id="113" w:name="_Toc371420577"/>
      <w:bookmarkStart w:id="114" w:name="_Toc409012855"/>
      <w:bookmarkStart w:id="115" w:name="_Toc409012973"/>
      <w:bookmarkStart w:id="116" w:name="_Toc409013630"/>
      <w:bookmarkStart w:id="117" w:name="_Toc422909331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proofErr w:type="spellStart"/>
      <w:proofErr w:type="gramStart"/>
      <w:r w:rsidRPr="00D65622">
        <w:t>amendment</w:t>
      </w:r>
      <w:r w:rsidR="006127F8">
        <w:t>Type</w:t>
      </w:r>
      <w:proofErr w:type="spellEnd"/>
      <w:proofErr w:type="gramEnd"/>
      <w:r w:rsidRPr="00D65622">
        <w:t xml:space="preserve"> attribute</w:t>
      </w:r>
      <w:bookmarkEnd w:id="112"/>
      <w:bookmarkEnd w:id="113"/>
      <w:bookmarkEnd w:id="114"/>
      <w:bookmarkEnd w:id="115"/>
      <w:bookmarkEnd w:id="116"/>
      <w:bookmarkEnd w:id="117"/>
    </w:p>
    <w:p w14:paraId="7D1EADE0" w14:textId="0132704C" w:rsidR="008D02DD" w:rsidRDefault="001202CB" w:rsidP="001202CB">
      <w:pPr>
        <w:ind w:left="720"/>
      </w:pPr>
      <w:r>
        <w:t xml:space="preserve">The </w:t>
      </w:r>
      <w:r w:rsidRPr="001B397D">
        <w:t>type of the latest amendment</w:t>
      </w:r>
      <w:r>
        <w:t xml:space="preserve"> affecting the </w:t>
      </w:r>
      <w:r w:rsidR="00853BEF">
        <w:t>Symbol</w:t>
      </w:r>
      <w:r w:rsidR="00E123F3">
        <w:t>:</w:t>
      </w:r>
    </w:p>
    <w:p w14:paraId="56DECA11" w14:textId="76E0BA79" w:rsidR="008D02DD" w:rsidRDefault="008D02DD" w:rsidP="001202CB">
      <w:pPr>
        <w:ind w:left="720"/>
      </w:pPr>
      <w:r>
        <w:t>N</w:t>
      </w:r>
      <w:r w:rsidR="00B618D6">
        <w:t>: New</w:t>
      </w:r>
    </w:p>
    <w:p w14:paraId="3BFAC70B" w14:textId="265E9930" w:rsidR="008D02DD" w:rsidRDefault="008D02DD" w:rsidP="001202CB">
      <w:pPr>
        <w:ind w:left="720"/>
      </w:pPr>
      <w:r>
        <w:t>D</w:t>
      </w:r>
      <w:r w:rsidR="00B618D6">
        <w:t>: Deleted</w:t>
      </w:r>
    </w:p>
    <w:p w14:paraId="48CF2B70" w14:textId="2E67F563" w:rsidR="008D02DD" w:rsidRDefault="008D02DD" w:rsidP="001202CB">
      <w:pPr>
        <w:ind w:left="720"/>
      </w:pPr>
      <w:r>
        <w:t>U</w:t>
      </w:r>
      <w:r w:rsidR="00B618D6">
        <w:t xml:space="preserve">: </w:t>
      </w:r>
      <w:del w:id="118" w:author="Rastislav MARCOK" w:date="2015-06-03T11:13:00Z">
        <w:r w:rsidR="00B618D6" w:rsidRPr="00B618D6" w:rsidDel="00B4231E">
          <w:delText>Amendment which resulted in no change</w:delText>
        </w:r>
      </w:del>
      <w:ins w:id="119" w:author="Rastislav MARCOK" w:date="2015-06-03T11:13:00Z">
        <w:r w:rsidR="00B4231E">
          <w:t>Unchanged</w:t>
        </w:r>
      </w:ins>
    </w:p>
    <w:p w14:paraId="0AE0462C" w14:textId="6865C68E" w:rsidR="008D02DD" w:rsidRDefault="008D02DD" w:rsidP="001202CB">
      <w:pPr>
        <w:ind w:left="720"/>
      </w:pPr>
      <w:r>
        <w:t>M</w:t>
      </w:r>
      <w:r w:rsidR="00B618D6">
        <w:t xml:space="preserve">: </w:t>
      </w:r>
      <w:del w:id="120" w:author="Rastislav MARCOK" w:date="2015-06-03T11:13:00Z">
        <w:r w:rsidR="00B618D6" w:rsidRPr="00B618D6" w:rsidDel="00B4231E">
          <w:delText xml:space="preserve">Modification </w:delText>
        </w:r>
      </w:del>
      <w:ins w:id="121" w:author="Rastislav MARCOK" w:date="2015-06-03T11:13:00Z">
        <w:r w:rsidR="00B4231E">
          <w:t>Modified</w:t>
        </w:r>
        <w:r w:rsidR="00B4231E" w:rsidRPr="00B618D6">
          <w:t xml:space="preserve"> </w:t>
        </w:r>
      </w:ins>
      <w:r w:rsidR="00B618D6" w:rsidRPr="00B618D6">
        <w:t>(m-type)</w:t>
      </w:r>
    </w:p>
    <w:p w14:paraId="23DA0EA1" w14:textId="34F176D1" w:rsidR="008D02DD" w:rsidRDefault="008D02DD" w:rsidP="001202CB">
      <w:pPr>
        <w:ind w:left="720"/>
      </w:pPr>
      <w:r>
        <w:t>C</w:t>
      </w:r>
      <w:r w:rsidR="00B618D6">
        <w:t xml:space="preserve">: </w:t>
      </w:r>
      <w:del w:id="122" w:author="Rastislav MARCOK" w:date="2015-06-03T11:13:00Z">
        <w:r w:rsidR="00B618D6" w:rsidRPr="00B618D6" w:rsidDel="00B4231E">
          <w:delText>Complex modification</w:delText>
        </w:r>
      </w:del>
      <w:ins w:id="123" w:author="Rastislav MARCOK" w:date="2015-06-03T11:13:00Z">
        <w:r w:rsidR="00B4231E">
          <w:t>Changed</w:t>
        </w:r>
      </w:ins>
      <w:r w:rsidR="00B618D6" w:rsidRPr="00B618D6">
        <w:t xml:space="preserve"> (c-type)</w:t>
      </w:r>
    </w:p>
    <w:p w14:paraId="2424ACD9" w14:textId="0D9D526E" w:rsidR="009F5F52" w:rsidRPr="00F8554D" w:rsidRDefault="009F5F52" w:rsidP="009F5F52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124" w:name="_Toc422909332"/>
      <w:proofErr w:type="spellStart"/>
      <w:proofErr w:type="gramStart"/>
      <w:r w:rsidRPr="00F8554D">
        <w:t>isDead</w:t>
      </w:r>
      <w:proofErr w:type="spellEnd"/>
      <w:proofErr w:type="gramEnd"/>
      <w:r w:rsidRPr="00F8554D">
        <w:t xml:space="preserve"> attribute</w:t>
      </w:r>
      <w:bookmarkEnd w:id="124"/>
    </w:p>
    <w:p w14:paraId="2E07D14E" w14:textId="77777777" w:rsidR="009F5F52" w:rsidRDefault="009F5F52" w:rsidP="009F5F52">
      <w:pPr>
        <w:ind w:left="720"/>
      </w:pPr>
      <w:r w:rsidRPr="00F8554D">
        <w:t>'Y'</w:t>
      </w:r>
      <w:r>
        <w:t>:</w:t>
      </w:r>
      <w:r w:rsidRPr="00F8554D">
        <w:t xml:space="preserve"> when the entry is </w:t>
      </w:r>
      <w:r>
        <w:t>removed.</w:t>
      </w:r>
    </w:p>
    <w:p w14:paraId="7CF57A52" w14:textId="57556FBA" w:rsidR="009F5F52" w:rsidRDefault="009F5F52" w:rsidP="009F5F52">
      <w:pPr>
        <w:ind w:left="720"/>
      </w:pPr>
      <w:r>
        <w:t>‘N’: when the entry is modified or transferred</w:t>
      </w:r>
      <w:r w:rsidR="002A2397">
        <w:t xml:space="preserve"> (default value)</w:t>
      </w:r>
      <w:r>
        <w:t>.</w:t>
      </w:r>
    </w:p>
    <w:p w14:paraId="7E4F1823" w14:textId="02D6B93B" w:rsidR="005E26C4" w:rsidRDefault="005E26C4" w:rsidP="00251396">
      <w:pPr>
        <w:pStyle w:val="Heading2"/>
        <w:spacing w:after="60"/>
        <w:ind w:left="792" w:hanging="432"/>
        <w:jc w:val="left"/>
      </w:pPr>
      <w:bookmarkStart w:id="125" w:name="_Toc422909333"/>
      <w:proofErr w:type="spellStart"/>
      <w:proofErr w:type="gramStart"/>
      <w:r>
        <w:t>textBodyChange</w:t>
      </w:r>
      <w:proofErr w:type="spellEnd"/>
      <w:proofErr w:type="gramEnd"/>
      <w:r>
        <w:t xml:space="preserve"> tag</w:t>
      </w:r>
      <w:bookmarkEnd w:id="125"/>
    </w:p>
    <w:p w14:paraId="5B36DB92" w14:textId="48433916" w:rsidR="00BB56EA" w:rsidRDefault="00BB56EA" w:rsidP="00C165C8">
      <w:pPr>
        <w:ind w:left="792"/>
      </w:pPr>
      <w:r>
        <w:t xml:space="preserve">Embedding one </w:t>
      </w:r>
      <w:proofErr w:type="spellStart"/>
      <w:r>
        <w:t>xhtml</w:t>
      </w:r>
      <w:proofErr w:type="gramStart"/>
      <w:r>
        <w:t>:div</w:t>
      </w:r>
      <w:proofErr w:type="spellEnd"/>
      <w:proofErr w:type="gramEnd"/>
      <w:r>
        <w:t xml:space="preserve"> element.</w:t>
      </w:r>
    </w:p>
    <w:p w14:paraId="70096242" w14:textId="2B088DC6" w:rsidR="00EC2B3C" w:rsidRDefault="00BB56EA" w:rsidP="00C165C8">
      <w:pPr>
        <w:ind w:left="792"/>
      </w:pPr>
      <w:r>
        <w:t>The content model must be compliant with “block” type of XHTML 1.0 “strict” standard.</w:t>
      </w:r>
    </w:p>
    <w:p w14:paraId="594947E2" w14:textId="3E032862" w:rsidR="008C3121" w:rsidRDefault="00972BD8" w:rsidP="008C3121">
      <w:pPr>
        <w:ind w:left="720"/>
        <w:rPr>
          <w:b/>
        </w:rPr>
      </w:pPr>
      <w:proofErr w:type="spellStart"/>
      <w:proofErr w:type="gramStart"/>
      <w:r>
        <w:t>xhtml:</w:t>
      </w:r>
      <w:proofErr w:type="gramEnd"/>
      <w:r>
        <w:rPr>
          <w:b/>
        </w:rPr>
        <w:t>del</w:t>
      </w:r>
      <w:proofErr w:type="spellEnd"/>
      <w:r w:rsidR="008C3121" w:rsidRPr="00BF061E">
        <w:rPr>
          <w:b/>
        </w:rPr>
        <w:t xml:space="preserve"> </w:t>
      </w:r>
      <w:r>
        <w:rPr>
          <w:b/>
        </w:rPr>
        <w:t>tag</w:t>
      </w:r>
    </w:p>
    <w:p w14:paraId="6B577EAB" w14:textId="5AD2822D" w:rsidR="008C3121" w:rsidRDefault="008C3121" w:rsidP="008C3121">
      <w:pPr>
        <w:ind w:left="720"/>
      </w:pPr>
      <w:r>
        <w:t>Embedding tag for deleted parts.</w:t>
      </w:r>
    </w:p>
    <w:p w14:paraId="16A35099" w14:textId="77777777" w:rsidR="008C3121" w:rsidRPr="00D74ED9" w:rsidRDefault="008C3121" w:rsidP="008C3121">
      <w:pPr>
        <w:ind w:left="720"/>
        <w:rPr>
          <w:rFonts w:ascii="Arial" w:hAnsi="Arial"/>
          <w:kern w:val="28"/>
          <w:sz w:val="28"/>
          <w:u w:val="single"/>
        </w:rPr>
      </w:pPr>
    </w:p>
    <w:p w14:paraId="1257B568" w14:textId="0627FAEE" w:rsidR="008C3121" w:rsidRDefault="00972BD8" w:rsidP="008C3121">
      <w:pPr>
        <w:ind w:left="720"/>
        <w:rPr>
          <w:b/>
        </w:rPr>
      </w:pPr>
      <w:proofErr w:type="spellStart"/>
      <w:proofErr w:type="gramStart"/>
      <w:r>
        <w:t>xhtml:</w:t>
      </w:r>
      <w:proofErr w:type="gramEnd"/>
      <w:r>
        <w:rPr>
          <w:b/>
        </w:rPr>
        <w:t>ins</w:t>
      </w:r>
      <w:proofErr w:type="spellEnd"/>
      <w:r w:rsidR="008C3121" w:rsidRPr="00BF061E">
        <w:rPr>
          <w:b/>
        </w:rPr>
        <w:t xml:space="preserve"> tag</w:t>
      </w:r>
    </w:p>
    <w:p w14:paraId="49D7169F" w14:textId="0A7FC51A" w:rsidR="008C3121" w:rsidRPr="00C14D21" w:rsidRDefault="008C3121" w:rsidP="008C3121">
      <w:pPr>
        <w:ind w:left="720"/>
        <w:rPr>
          <w:b/>
        </w:rPr>
      </w:pPr>
      <w:r>
        <w:t xml:space="preserve">Embedding tag for </w:t>
      </w:r>
      <w:r w:rsidR="00972BD8">
        <w:t>inserted</w:t>
      </w:r>
      <w:r>
        <w:t xml:space="preserve"> parts. </w:t>
      </w:r>
    </w:p>
    <w:p w14:paraId="3E381BE1" w14:textId="77777777" w:rsidR="00972BD8" w:rsidRDefault="00972BD8" w:rsidP="00972BD8">
      <w:bookmarkStart w:id="126" w:name="_Toc368470001"/>
      <w:bookmarkStart w:id="127" w:name="_Toc370222167"/>
      <w:bookmarkStart w:id="128" w:name="_Toc371415522"/>
      <w:bookmarkStart w:id="129" w:name="_Toc415583873"/>
    </w:p>
    <w:p w14:paraId="63754697" w14:textId="56DEDD03" w:rsidR="00972BD8" w:rsidRPr="00972BD8" w:rsidRDefault="00972BD8" w:rsidP="00972BD8">
      <w:pPr>
        <w:keepNext/>
        <w:ind w:left="720"/>
        <w:rPr>
          <w:b/>
        </w:rPr>
      </w:pPr>
      <w:proofErr w:type="spellStart"/>
      <w:proofErr w:type="gramStart"/>
      <w:r w:rsidRPr="00972BD8">
        <w:rPr>
          <w:b/>
        </w:rPr>
        <w:t>xhtml:</w:t>
      </w:r>
      <w:proofErr w:type="gramEnd"/>
      <w:r w:rsidRPr="00972BD8">
        <w:rPr>
          <w:b/>
        </w:rPr>
        <w:t>a</w:t>
      </w:r>
      <w:proofErr w:type="spellEnd"/>
      <w:r w:rsidRPr="00972BD8">
        <w:rPr>
          <w:b/>
        </w:rPr>
        <w:t xml:space="preserve"> </w:t>
      </w:r>
      <w:bookmarkEnd w:id="126"/>
      <w:bookmarkEnd w:id="127"/>
      <w:bookmarkEnd w:id="128"/>
      <w:bookmarkEnd w:id="129"/>
      <w:r w:rsidRPr="00972BD8">
        <w:rPr>
          <w:b/>
        </w:rPr>
        <w:t>tag</w:t>
      </w:r>
    </w:p>
    <w:p w14:paraId="25220698" w14:textId="6F654699" w:rsidR="00972BD8" w:rsidRDefault="00972BD8" w:rsidP="00972BD8">
      <w:pPr>
        <w:keepNext/>
        <w:ind w:left="720"/>
      </w:pPr>
      <w:r>
        <w:t xml:space="preserve">The </w:t>
      </w:r>
      <w:proofErr w:type="spellStart"/>
      <w:r>
        <w:t>xhtml</w:t>
      </w:r>
      <w:proofErr w:type="gramStart"/>
      <w:r>
        <w:t>:</w:t>
      </w:r>
      <w:r w:rsidRPr="00713360">
        <w:rPr>
          <w:b/>
        </w:rPr>
        <w:t>a</w:t>
      </w:r>
      <w:proofErr w:type="spellEnd"/>
      <w:proofErr w:type="gramEnd"/>
      <w:r>
        <w:t xml:space="preserve"> element can be used to reference a place in the IPC.</w:t>
      </w:r>
    </w:p>
    <w:p w14:paraId="2563B2BD" w14:textId="77777777" w:rsidR="00972BD8" w:rsidRDefault="00972BD8" w:rsidP="00972BD8">
      <w:pPr>
        <w:keepNext/>
        <w:ind w:left="720"/>
      </w:pPr>
      <w:bookmarkStart w:id="130" w:name="_Toc368470002"/>
      <w:bookmarkStart w:id="131" w:name="_Toc370222168"/>
      <w:bookmarkStart w:id="132" w:name="_Toc371415523"/>
      <w:r>
        <w:t>Constraint rules to apply over XHTML ones are:</w:t>
      </w:r>
    </w:p>
    <w:p w14:paraId="7CCCB501" w14:textId="1B525A4A" w:rsidR="00972BD8" w:rsidRPr="00972BD8" w:rsidRDefault="00972BD8" w:rsidP="00972BD8">
      <w:pPr>
        <w:keepNext/>
        <w:ind w:left="1440"/>
        <w:rPr>
          <w:b/>
        </w:rPr>
      </w:pPr>
      <w:bookmarkStart w:id="133" w:name="_Toc415583874"/>
      <w:proofErr w:type="spellStart"/>
      <w:proofErr w:type="gramStart"/>
      <w:r w:rsidRPr="00972BD8">
        <w:rPr>
          <w:b/>
        </w:rPr>
        <w:t>rel</w:t>
      </w:r>
      <w:proofErr w:type="spellEnd"/>
      <w:proofErr w:type="gramEnd"/>
      <w:r w:rsidRPr="00972BD8">
        <w:rPr>
          <w:b/>
        </w:rPr>
        <w:t xml:space="preserve"> attribute</w:t>
      </w:r>
      <w:bookmarkEnd w:id="133"/>
      <w:r>
        <w:rPr>
          <w:b/>
        </w:rPr>
        <w:t>:</w:t>
      </w:r>
    </w:p>
    <w:p w14:paraId="5448D7FB" w14:textId="77777777" w:rsidR="00972BD8" w:rsidRDefault="00972BD8" w:rsidP="00972BD8">
      <w:pPr>
        <w:keepNext/>
        <w:ind w:left="1797" w:hanging="357"/>
      </w:pPr>
      <w:proofErr w:type="gramStart"/>
      <w:r>
        <w:t>The type of referenced object.</w:t>
      </w:r>
      <w:proofErr w:type="gramEnd"/>
    </w:p>
    <w:p w14:paraId="355FF9BD" w14:textId="77777777" w:rsidR="00972BD8" w:rsidRDefault="00972BD8" w:rsidP="00972BD8">
      <w:pPr>
        <w:keepNext/>
        <w:ind w:left="1440"/>
      </w:pPr>
      <w:r>
        <w:t>Value:</w:t>
      </w:r>
    </w:p>
    <w:p w14:paraId="57044155" w14:textId="2343B1BE" w:rsidR="00972BD8" w:rsidRDefault="00972BD8" w:rsidP="00972BD8">
      <w:pPr>
        <w:keepNext/>
        <w:numPr>
          <w:ilvl w:val="0"/>
          <w:numId w:val="8"/>
        </w:numPr>
        <w:ind w:left="2138" w:hanging="357"/>
      </w:pPr>
      <w:r>
        <w:t>“symbol”: a single IPC Symbol, or</w:t>
      </w:r>
    </w:p>
    <w:p w14:paraId="594B4925" w14:textId="77777777" w:rsidR="00972BD8" w:rsidRDefault="00972BD8" w:rsidP="00972BD8">
      <w:pPr>
        <w:numPr>
          <w:ilvl w:val="0"/>
          <w:numId w:val="8"/>
        </w:numPr>
        <w:ind w:left="2138"/>
      </w:pPr>
      <w:r>
        <w:t>“range”: a range of IPC Symbols, or</w:t>
      </w:r>
    </w:p>
    <w:p w14:paraId="58014D12" w14:textId="7EC7592C" w:rsidR="00972BD8" w:rsidRPr="00972BD8" w:rsidRDefault="00972BD8" w:rsidP="00972BD8">
      <w:pPr>
        <w:ind w:left="1440"/>
        <w:rPr>
          <w:b/>
        </w:rPr>
      </w:pPr>
      <w:bookmarkStart w:id="134" w:name="_Toc415583875"/>
      <w:proofErr w:type="spellStart"/>
      <w:proofErr w:type="gramStart"/>
      <w:r w:rsidRPr="00972BD8">
        <w:rPr>
          <w:b/>
        </w:rPr>
        <w:t>href</w:t>
      </w:r>
      <w:proofErr w:type="spellEnd"/>
      <w:proofErr w:type="gramEnd"/>
      <w:r w:rsidRPr="00972BD8">
        <w:rPr>
          <w:b/>
        </w:rPr>
        <w:t xml:space="preserve"> attribute</w:t>
      </w:r>
      <w:bookmarkEnd w:id="130"/>
      <w:bookmarkEnd w:id="131"/>
      <w:bookmarkEnd w:id="132"/>
      <w:bookmarkEnd w:id="134"/>
      <w:r>
        <w:rPr>
          <w:b/>
        </w:rPr>
        <w:t>:</w:t>
      </w:r>
    </w:p>
    <w:p w14:paraId="44F6982F" w14:textId="2AB084E7" w:rsidR="00972BD8" w:rsidRDefault="00972BD8" w:rsidP="00972BD8">
      <w:pPr>
        <w:ind w:left="1440"/>
      </w:pPr>
      <w:proofErr w:type="gramStart"/>
      <w:r>
        <w:t>A Symbol code or a range of Symbols in the IPC.</w:t>
      </w:r>
      <w:proofErr w:type="gramEnd"/>
      <w:r>
        <w:t xml:space="preserve"> </w:t>
      </w:r>
    </w:p>
    <w:p w14:paraId="43392B73" w14:textId="77777777" w:rsidR="00972BD8" w:rsidRDefault="00972BD8" w:rsidP="00972BD8">
      <w:pPr>
        <w:ind w:left="1440"/>
      </w:pPr>
      <w:bookmarkStart w:id="135" w:name="_Toc368470004"/>
      <w:bookmarkStart w:id="136" w:name="_Toc370222169"/>
      <w:r>
        <w:t>Value:</w:t>
      </w:r>
    </w:p>
    <w:p w14:paraId="0344B598" w14:textId="77777777" w:rsidR="00972BD8" w:rsidRDefault="00972BD8" w:rsidP="00972BD8">
      <w:pPr>
        <w:numPr>
          <w:ilvl w:val="0"/>
          <w:numId w:val="9"/>
        </w:numPr>
        <w:ind w:left="2160"/>
      </w:pPr>
      <w:r>
        <w:t>Symbol code: an IPC Symbol (see description of “IPC Symbol” in “IPC Master File Specification”), or</w:t>
      </w:r>
    </w:p>
    <w:p w14:paraId="7DF74163" w14:textId="35146354" w:rsidR="00972BD8" w:rsidRDefault="00972BD8" w:rsidP="00972BD8">
      <w:pPr>
        <w:numPr>
          <w:ilvl w:val="0"/>
          <w:numId w:val="9"/>
        </w:numPr>
        <w:ind w:left="2160"/>
      </w:pPr>
      <w:r>
        <w:t>Symbol range: two IPC symbols separated by a _ (underscore character).</w:t>
      </w:r>
    </w:p>
    <w:p w14:paraId="2ED6D5D9" w14:textId="369C4F9E" w:rsidR="005E26C4" w:rsidRDefault="005E26C4" w:rsidP="00251396">
      <w:pPr>
        <w:pStyle w:val="Heading2"/>
        <w:spacing w:after="60"/>
        <w:ind w:left="792" w:hanging="432"/>
        <w:jc w:val="left"/>
      </w:pPr>
      <w:bookmarkStart w:id="137" w:name="_Toc422909334"/>
      <w:bookmarkEnd w:id="135"/>
      <w:bookmarkEnd w:id="136"/>
      <w:proofErr w:type="spellStart"/>
      <w:proofErr w:type="gramStart"/>
      <w:r w:rsidRPr="005E26C4">
        <w:t>transferredTo</w:t>
      </w:r>
      <w:proofErr w:type="spellEnd"/>
      <w:proofErr w:type="gramEnd"/>
      <w:r>
        <w:t xml:space="preserve"> tag</w:t>
      </w:r>
      <w:bookmarkEnd w:id="137"/>
    </w:p>
    <w:p w14:paraId="1FD39209" w14:textId="1A310A2D" w:rsidR="005E26C4" w:rsidRDefault="005E26C4" w:rsidP="00C165C8">
      <w:pPr>
        <w:ind w:left="792"/>
      </w:pPr>
      <w:r>
        <w:t xml:space="preserve">Embedding tag for a list of </w:t>
      </w:r>
      <w:proofErr w:type="spellStart"/>
      <w:r>
        <w:t>sref</w:t>
      </w:r>
      <w:proofErr w:type="spellEnd"/>
      <w:r>
        <w:t xml:space="preserve"> and/or </w:t>
      </w:r>
      <w:proofErr w:type="spellStart"/>
      <w:r>
        <w:t>mref</w:t>
      </w:r>
      <w:proofErr w:type="spellEnd"/>
      <w:r>
        <w:t xml:space="preserve"> tag(s) as</w:t>
      </w:r>
      <w:r w:rsidRPr="005E26C4">
        <w:t xml:space="preserve"> </w:t>
      </w:r>
      <w:r>
        <w:t xml:space="preserve">defined in IPC Scheme Master </w:t>
      </w:r>
      <w:r w:rsidR="00EC2B3C">
        <w:t xml:space="preserve">File </w:t>
      </w:r>
      <w:r>
        <w:t>specification.</w:t>
      </w:r>
    </w:p>
    <w:p w14:paraId="5E965965" w14:textId="66601A44" w:rsidR="005E26C4" w:rsidRPr="005E26C4" w:rsidRDefault="005E26C4" w:rsidP="00C165C8">
      <w:pPr>
        <w:ind w:left="792"/>
      </w:pPr>
      <w:r>
        <w:t xml:space="preserve">This list is </w:t>
      </w:r>
      <w:r w:rsidR="00C14D21">
        <w:t>built</w:t>
      </w:r>
      <w:r>
        <w:t xml:space="preserve"> from the list of transferred</w:t>
      </w:r>
      <w:r w:rsidR="00D74ED9">
        <w:t xml:space="preserve"> entries found in RCL Master </w:t>
      </w:r>
      <w:r w:rsidR="00EC2B3C">
        <w:t>File</w:t>
      </w:r>
      <w:r w:rsidR="00D74ED9">
        <w:t>.</w:t>
      </w:r>
    </w:p>
    <w:p w14:paraId="7B9DF310" w14:textId="77777777" w:rsidR="00C14D21" w:rsidRDefault="00C14D21" w:rsidP="00195D06"/>
    <w:p w14:paraId="44E8C2F3" w14:textId="77777777" w:rsidR="00E6432D" w:rsidRDefault="00E6432D">
      <w:pPr>
        <w:rPr>
          <w:b/>
        </w:rPr>
      </w:pPr>
    </w:p>
    <w:p w14:paraId="7409B6B6" w14:textId="18D85DA6" w:rsidR="001202CB" w:rsidRDefault="00C14D21" w:rsidP="001202CB">
      <w:pPr>
        <w:pStyle w:val="Heading1"/>
        <w:spacing w:after="60"/>
        <w:ind w:left="360" w:hanging="360"/>
        <w:jc w:val="left"/>
      </w:pPr>
      <w:bookmarkStart w:id="138" w:name="_Toc416242702"/>
      <w:bookmarkStart w:id="139" w:name="_Toc416242703"/>
      <w:bookmarkStart w:id="140" w:name="_Toc416242704"/>
      <w:bookmarkStart w:id="141" w:name="_Toc416242705"/>
      <w:bookmarkStart w:id="142" w:name="_Toc416242706"/>
      <w:bookmarkStart w:id="143" w:name="_Toc416242707"/>
      <w:bookmarkStart w:id="144" w:name="_Toc416242708"/>
      <w:bookmarkStart w:id="145" w:name="_Toc409106392"/>
      <w:bookmarkStart w:id="146" w:name="_Toc409106393"/>
      <w:bookmarkStart w:id="147" w:name="_Toc409106394"/>
      <w:bookmarkStart w:id="148" w:name="_Toc409106395"/>
      <w:bookmarkStart w:id="149" w:name="_Toc409106396"/>
      <w:bookmarkStart w:id="150" w:name="_Toc409106397"/>
      <w:bookmarkStart w:id="151" w:name="_Toc409106398"/>
      <w:bookmarkStart w:id="152" w:name="_Toc409106399"/>
      <w:bookmarkStart w:id="153" w:name="_Toc409106400"/>
      <w:bookmarkStart w:id="154" w:name="_Toc409106401"/>
      <w:bookmarkStart w:id="155" w:name="_Toc409106402"/>
      <w:bookmarkStart w:id="156" w:name="_Toc409106403"/>
      <w:bookmarkStart w:id="157" w:name="_Toc409106404"/>
      <w:bookmarkStart w:id="158" w:name="_Toc409106405"/>
      <w:bookmarkStart w:id="159" w:name="_Toc409106406"/>
      <w:bookmarkStart w:id="160" w:name="_Toc409106407"/>
      <w:bookmarkStart w:id="161" w:name="_Toc409106408"/>
      <w:bookmarkStart w:id="162" w:name="_Toc409106409"/>
      <w:bookmarkStart w:id="163" w:name="_Toc409106410"/>
      <w:bookmarkStart w:id="164" w:name="_Toc409106411"/>
      <w:bookmarkStart w:id="165" w:name="_Toc409106412"/>
      <w:bookmarkStart w:id="166" w:name="_Toc409106413"/>
      <w:bookmarkStart w:id="167" w:name="_Toc409106414"/>
      <w:bookmarkStart w:id="168" w:name="_Toc409106415"/>
      <w:bookmarkStart w:id="169" w:name="_Toc409106416"/>
      <w:bookmarkStart w:id="170" w:name="_Toc409106417"/>
      <w:bookmarkStart w:id="171" w:name="_Toc409106418"/>
      <w:bookmarkStart w:id="172" w:name="_Toc409106419"/>
      <w:bookmarkStart w:id="173" w:name="_Toc409106420"/>
      <w:bookmarkStart w:id="174" w:name="_Toc409106421"/>
      <w:bookmarkStart w:id="175" w:name="_Toc409106422"/>
      <w:bookmarkStart w:id="176" w:name="_Toc409106423"/>
      <w:bookmarkStart w:id="177" w:name="_Toc409106424"/>
      <w:bookmarkStart w:id="178" w:name="_Toc409106425"/>
      <w:bookmarkStart w:id="179" w:name="_Toc409106426"/>
      <w:bookmarkStart w:id="180" w:name="_Toc409106427"/>
      <w:bookmarkStart w:id="181" w:name="_Toc409106428"/>
      <w:bookmarkStart w:id="182" w:name="_Toc409106429"/>
      <w:bookmarkStart w:id="183" w:name="_Toc409106430"/>
      <w:bookmarkStart w:id="184" w:name="_Toc409106431"/>
      <w:bookmarkStart w:id="185" w:name="_Toc409106432"/>
      <w:bookmarkStart w:id="186" w:name="_Toc409106433"/>
      <w:bookmarkStart w:id="187" w:name="_Toc409106434"/>
      <w:bookmarkStart w:id="188" w:name="_Toc409106435"/>
      <w:bookmarkStart w:id="189" w:name="_Toc409106436"/>
      <w:bookmarkStart w:id="190" w:name="_Toc409106437"/>
      <w:bookmarkStart w:id="191" w:name="_Toc409106438"/>
      <w:bookmarkStart w:id="192" w:name="_Toc409106439"/>
      <w:bookmarkStart w:id="193" w:name="_Toc409106440"/>
      <w:bookmarkStart w:id="194" w:name="_Toc409106441"/>
      <w:bookmarkStart w:id="195" w:name="_Toc409106442"/>
      <w:bookmarkStart w:id="196" w:name="_Toc409106443"/>
      <w:bookmarkStart w:id="197" w:name="_Toc409106444"/>
      <w:bookmarkStart w:id="198" w:name="_Toc409106445"/>
      <w:bookmarkStart w:id="199" w:name="_Toc409106446"/>
      <w:bookmarkStart w:id="200" w:name="_Toc409106447"/>
      <w:bookmarkStart w:id="201" w:name="_Toc409106448"/>
      <w:bookmarkStart w:id="202" w:name="_Toc409106449"/>
      <w:bookmarkStart w:id="203" w:name="_Toc409106450"/>
      <w:bookmarkStart w:id="204" w:name="_Toc409106451"/>
      <w:bookmarkStart w:id="205" w:name="_Toc409106452"/>
      <w:bookmarkStart w:id="206" w:name="_Toc409106453"/>
      <w:bookmarkStart w:id="207" w:name="_Toc409106454"/>
      <w:bookmarkStart w:id="208" w:name="_Toc409106455"/>
      <w:bookmarkStart w:id="209" w:name="_Toc409106456"/>
      <w:bookmarkStart w:id="210" w:name="_Toc409106457"/>
      <w:bookmarkStart w:id="211" w:name="_Toc409106458"/>
      <w:bookmarkStart w:id="212" w:name="_Toc409106459"/>
      <w:bookmarkStart w:id="213" w:name="_Toc409106460"/>
      <w:bookmarkStart w:id="214" w:name="_Toc409106461"/>
      <w:bookmarkStart w:id="215" w:name="_Toc409106462"/>
      <w:bookmarkStart w:id="216" w:name="_Toc409106463"/>
      <w:bookmarkStart w:id="217" w:name="_Toc409106464"/>
      <w:bookmarkStart w:id="218" w:name="_Toc409106465"/>
      <w:bookmarkStart w:id="219" w:name="_Toc409106466"/>
      <w:bookmarkStart w:id="220" w:name="_Toc409106467"/>
      <w:bookmarkStart w:id="221" w:name="_Toc409106468"/>
      <w:bookmarkStart w:id="222" w:name="_Toc409106469"/>
      <w:bookmarkStart w:id="223" w:name="_Toc409106470"/>
      <w:bookmarkStart w:id="224" w:name="_Toc409106471"/>
      <w:bookmarkStart w:id="225" w:name="_Toc409106472"/>
      <w:bookmarkStart w:id="226" w:name="_Toc409106473"/>
      <w:bookmarkStart w:id="227" w:name="_Toc409106474"/>
      <w:bookmarkStart w:id="228" w:name="_Toc409106475"/>
      <w:bookmarkStart w:id="229" w:name="_Toc409106476"/>
      <w:bookmarkStart w:id="230" w:name="_Toc409106477"/>
      <w:bookmarkStart w:id="231" w:name="_Toc409106478"/>
      <w:bookmarkStart w:id="232" w:name="_Toc409106479"/>
      <w:bookmarkStart w:id="233" w:name="_Toc409106480"/>
      <w:bookmarkStart w:id="234" w:name="_Toc409106481"/>
      <w:bookmarkStart w:id="235" w:name="_Toc409106482"/>
      <w:bookmarkStart w:id="236" w:name="_Toc409106483"/>
      <w:bookmarkStart w:id="237" w:name="_Toc409106484"/>
      <w:bookmarkStart w:id="238" w:name="_Toc409106485"/>
      <w:bookmarkStart w:id="239" w:name="_Toc409106486"/>
      <w:bookmarkStart w:id="240" w:name="_Toc409106487"/>
      <w:bookmarkStart w:id="241" w:name="_Toc409106488"/>
      <w:bookmarkStart w:id="242" w:name="_Toc409106489"/>
      <w:bookmarkStart w:id="243" w:name="_Toc409106490"/>
      <w:bookmarkStart w:id="244" w:name="_Toc409106491"/>
      <w:bookmarkStart w:id="245" w:name="_Toc409106492"/>
      <w:bookmarkStart w:id="246" w:name="_Toc409106493"/>
      <w:bookmarkStart w:id="247" w:name="_Toc409106494"/>
      <w:bookmarkStart w:id="248" w:name="_Toc409106495"/>
      <w:bookmarkStart w:id="249" w:name="_Toc409106496"/>
      <w:bookmarkStart w:id="250" w:name="_Toc409106497"/>
      <w:bookmarkStart w:id="251" w:name="_Toc409106498"/>
      <w:bookmarkStart w:id="252" w:name="_Toc409106499"/>
      <w:bookmarkStart w:id="253" w:name="_Toc409106500"/>
      <w:bookmarkStart w:id="254" w:name="_Toc409106501"/>
      <w:bookmarkStart w:id="255" w:name="_Toc409106502"/>
      <w:bookmarkStart w:id="256" w:name="_Toc409106503"/>
      <w:bookmarkStart w:id="257" w:name="_Toc409106504"/>
      <w:bookmarkStart w:id="258" w:name="_Toc409106505"/>
      <w:bookmarkStart w:id="259" w:name="_Toc409106506"/>
      <w:bookmarkStart w:id="260" w:name="_Toc409106507"/>
      <w:bookmarkStart w:id="261" w:name="_Toc409106508"/>
      <w:bookmarkStart w:id="262" w:name="_Toc409106509"/>
      <w:bookmarkStart w:id="263" w:name="_Toc409106510"/>
      <w:bookmarkStart w:id="264" w:name="_Toc90089083"/>
      <w:bookmarkStart w:id="265" w:name="_Toc371404790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r>
        <w:br w:type="page"/>
      </w:r>
      <w:bookmarkStart w:id="266" w:name="_Toc422909335"/>
      <w:r w:rsidR="00BC12FE">
        <w:lastRenderedPageBreak/>
        <w:t>S</w:t>
      </w:r>
      <w:r w:rsidR="001202CB">
        <w:t>ample</w:t>
      </w:r>
      <w:bookmarkEnd w:id="264"/>
      <w:r w:rsidR="001202CB">
        <w:t>s</w:t>
      </w:r>
      <w:bookmarkEnd w:id="265"/>
      <w:bookmarkEnd w:id="266"/>
    </w:p>
    <w:p w14:paraId="64EA182B" w14:textId="032D683D" w:rsidR="00ED13CF" w:rsidRDefault="00ED13CF" w:rsidP="00ED13CF">
      <w:pPr>
        <w:pStyle w:val="Heading2"/>
        <w:spacing w:after="60"/>
        <w:ind w:left="792" w:hanging="432"/>
        <w:jc w:val="left"/>
      </w:pPr>
      <w:bookmarkStart w:id="267" w:name="_Toc370222178"/>
      <w:bookmarkStart w:id="268" w:name="_Toc415583877"/>
      <w:bookmarkStart w:id="269" w:name="_Toc371404791"/>
      <w:bookmarkStart w:id="270" w:name="_Toc371420646"/>
      <w:bookmarkStart w:id="271" w:name="_Toc422909336"/>
      <w:proofErr w:type="spellStart"/>
      <w:r>
        <w:t>IPC</w:t>
      </w:r>
      <w:bookmarkEnd w:id="267"/>
      <w:bookmarkEnd w:id="268"/>
      <w:r>
        <w:t>Compilation</w:t>
      </w:r>
      <w:bookmarkEnd w:id="271"/>
      <w:proofErr w:type="spellEnd"/>
    </w:p>
    <w:p w14:paraId="03AE0783" w14:textId="31FBBD5E" w:rsidR="00ED13CF" w:rsidRPr="00ED13CF" w:rsidRDefault="00ED13CF" w:rsidP="00ED13CF">
      <w:pPr>
        <w:pStyle w:val="CodeSample"/>
        <w:rPr>
          <w:lang w:val="fr-CH"/>
        </w:rPr>
      </w:pPr>
      <w:r w:rsidRPr="00ED13CF">
        <w:rPr>
          <w:lang w:val="fr-CH"/>
        </w:rPr>
        <w:t>&lt;IPCCompilation edition=</w:t>
      </w:r>
      <w:r w:rsidRPr="00ED13CF">
        <w:rPr>
          <w:color w:val="0000FF"/>
          <w:lang w:val="fr-CH"/>
        </w:rPr>
        <w:t>"20160101"</w:t>
      </w:r>
      <w:r w:rsidRPr="00ED13CF">
        <w:rPr>
          <w:lang w:val="fr-CH"/>
        </w:rPr>
        <w:t xml:space="preserve"> lang=</w:t>
      </w:r>
      <w:r w:rsidRPr="00ED13CF">
        <w:rPr>
          <w:color w:val="0000FF"/>
          <w:lang w:val="fr-CH"/>
        </w:rPr>
        <w:t xml:space="preserve">"EN" </w:t>
      </w:r>
      <w:r w:rsidRPr="00ED13CF">
        <w:rPr>
          <w:lang w:val="fr-CH"/>
        </w:rPr>
        <w:br/>
        <w:t>xmlns="</w:t>
      </w:r>
      <w:r w:rsidRPr="00ED13CF">
        <w:rPr>
          <w:color w:val="0000FF"/>
          <w:lang w:val="fr-CH"/>
        </w:rPr>
        <w:t>http://www.wipo.int/classifications/ipc/masterfiles</w:t>
      </w:r>
      <w:r w:rsidRPr="00ED13CF">
        <w:rPr>
          <w:lang w:val="fr-CH"/>
        </w:rPr>
        <w:t>" xmlns:xhtml="</w:t>
      </w:r>
      <w:hyperlink r:id="rId11" w:history="1">
        <w:r w:rsidRPr="00ED13CF">
          <w:rPr>
            <w:rStyle w:val="Hyperlink"/>
            <w:u w:val="none"/>
            <w:lang w:val="fr-CH"/>
          </w:rPr>
          <w:t>http://www.w3.org/1999/xhtml</w:t>
        </w:r>
      </w:hyperlink>
      <w:r w:rsidRPr="00ED13CF">
        <w:rPr>
          <w:lang w:val="fr-CH"/>
        </w:rPr>
        <w:t>"  xmlns:xsi=</w:t>
      </w:r>
      <w:r w:rsidRPr="00ED13CF">
        <w:rPr>
          <w:color w:val="0000FF"/>
          <w:lang w:val="fr-CH"/>
        </w:rPr>
        <w:t>"http://www.w3.org/2001/XMLSchema-instance"</w:t>
      </w:r>
      <w:r w:rsidRPr="00ED13CF">
        <w:rPr>
          <w:lang w:val="fr-CH"/>
        </w:rPr>
        <w:t xml:space="preserve"> xsi:schemaLocation="</w:t>
      </w:r>
      <w:r w:rsidRPr="00ED13CF">
        <w:rPr>
          <w:color w:val="0000FF"/>
          <w:lang w:val="fr-CH"/>
        </w:rPr>
        <w:t>http://www.wipo.int/classifications/ipc/masterfiles ipc_</w:t>
      </w:r>
      <w:r>
        <w:rPr>
          <w:color w:val="0000FF"/>
          <w:lang w:val="fr-CH"/>
        </w:rPr>
        <w:t>compilation</w:t>
      </w:r>
      <w:r w:rsidRPr="00ED13CF">
        <w:rPr>
          <w:color w:val="0000FF"/>
          <w:lang w:val="fr-CH"/>
        </w:rPr>
        <w:t>_1-0</w:t>
      </w:r>
      <w:r>
        <w:rPr>
          <w:color w:val="0000FF"/>
          <w:lang w:val="fr-CH"/>
        </w:rPr>
        <w:t>6</w:t>
      </w:r>
      <w:r w:rsidRPr="00ED13CF">
        <w:rPr>
          <w:color w:val="0000FF"/>
          <w:lang w:val="fr-CH"/>
        </w:rPr>
        <w:t>.xsd</w:t>
      </w:r>
      <w:r w:rsidRPr="00ED13CF">
        <w:rPr>
          <w:lang w:val="fr-CH"/>
        </w:rPr>
        <w:t>"&gt;…&lt;/IPCCompilation</w:t>
      </w:r>
      <w:r w:rsidRPr="00ED13CF">
        <w:rPr>
          <w:b/>
          <w:lang w:val="fr-CH"/>
        </w:rPr>
        <w:t xml:space="preserve"> &gt;</w:t>
      </w:r>
    </w:p>
    <w:p w14:paraId="33B364D8" w14:textId="77777777" w:rsidR="001202CB" w:rsidRDefault="001202CB" w:rsidP="001202CB">
      <w:pPr>
        <w:pStyle w:val="Heading2"/>
        <w:spacing w:after="60"/>
        <w:ind w:left="792" w:hanging="432"/>
        <w:jc w:val="left"/>
      </w:pPr>
      <w:bookmarkStart w:id="272" w:name="_Toc422909337"/>
      <w:r>
        <w:t>Modified symbol</w:t>
      </w:r>
      <w:bookmarkEnd w:id="269"/>
      <w:bookmarkEnd w:id="270"/>
      <w:bookmarkEnd w:id="272"/>
    </w:p>
    <w:p w14:paraId="04308EB6" w14:textId="136CC536" w:rsidR="001202CB" w:rsidRDefault="001202CB" w:rsidP="001202CB">
      <w:pPr>
        <w:pStyle w:val="CodeSample"/>
      </w:pPr>
      <w:r>
        <w:t>&lt;</w:t>
      </w:r>
      <w:r w:rsidRPr="00482E51">
        <w:rPr>
          <w:b/>
        </w:rPr>
        <w:t>ipcEntry</w:t>
      </w:r>
      <w:r w:rsidR="00E123F3">
        <w:rPr>
          <w:b/>
        </w:rPr>
        <w:t xml:space="preserve">Change </w:t>
      </w:r>
      <w:r w:rsidR="00E123F3" w:rsidRPr="00482E51">
        <w:rPr>
          <w:b/>
        </w:rPr>
        <w:t>amendment</w:t>
      </w:r>
      <w:r w:rsidR="00E123F3">
        <w:rPr>
          <w:b/>
        </w:rPr>
        <w:t>="M"</w:t>
      </w:r>
      <w:r>
        <w:t xml:space="preserve"> kind=</w:t>
      </w:r>
      <w:r w:rsidRPr="008A6FAE">
        <w:rPr>
          <w:color w:val="0000FF"/>
        </w:rPr>
        <w:t>"1"</w:t>
      </w:r>
      <w:r>
        <w:t xml:space="preserve"> symbol=</w:t>
      </w:r>
      <w:r w:rsidRPr="008A6FAE">
        <w:rPr>
          <w:color w:val="0000FF"/>
        </w:rPr>
        <w:t>"A01C0009020000"</w:t>
      </w:r>
      <w:r>
        <w:t xml:space="preserve"> entryType=</w:t>
      </w:r>
      <w:r w:rsidRPr="008A6FAE">
        <w:rPr>
          <w:color w:val="0000FF"/>
        </w:rPr>
        <w:t>"K"</w:t>
      </w:r>
      <w:r>
        <w:t xml:space="preserve"> isDead=</w:t>
      </w:r>
      <w:r w:rsidRPr="008A6FAE">
        <w:rPr>
          <w:color w:val="0000FF"/>
        </w:rPr>
        <w:t>"N"</w:t>
      </w:r>
      <w:r>
        <w:t>&gt;</w:t>
      </w:r>
    </w:p>
    <w:p w14:paraId="409640B4" w14:textId="3F8D57E9" w:rsidR="00A2012F" w:rsidRDefault="001202CB" w:rsidP="00A2012F">
      <w:pPr>
        <w:pStyle w:val="CodeSample"/>
      </w:pPr>
      <w:r>
        <w:tab/>
      </w:r>
      <w:r w:rsidR="00A2012F">
        <w:t>&lt;</w:t>
      </w:r>
      <w:r w:rsidR="00A2012F" w:rsidRPr="00482E51">
        <w:rPr>
          <w:b/>
        </w:rPr>
        <w:t>textBody</w:t>
      </w:r>
      <w:r w:rsidR="00251396">
        <w:rPr>
          <w:b/>
        </w:rPr>
        <w:t>Change</w:t>
      </w:r>
      <w:r w:rsidR="00A2012F">
        <w:t>&gt;&lt;</w:t>
      </w:r>
      <w:r w:rsidR="00BB56EA">
        <w:rPr>
          <w:b/>
        </w:rPr>
        <w:t>xhtml:</w:t>
      </w:r>
      <w:r w:rsidR="001469AF">
        <w:rPr>
          <w:b/>
        </w:rPr>
        <w:t>div</w:t>
      </w:r>
      <w:r w:rsidR="00A2012F">
        <w:t>&gt;</w:t>
      </w:r>
    </w:p>
    <w:p w14:paraId="51FAC70B" w14:textId="08CA73A0" w:rsidR="00A2012F" w:rsidRDefault="00A2012F" w:rsidP="00A2012F">
      <w:pPr>
        <w:pStyle w:val="CodeSample"/>
      </w:pPr>
      <w:r>
        <w:tab/>
      </w:r>
      <w:r>
        <w:tab/>
      </w:r>
      <w:r w:rsidR="001202CB">
        <w:t>with &lt;</w:t>
      </w:r>
      <w:r w:rsidR="001202CB" w:rsidRPr="00482E51">
        <w:rPr>
          <w:b/>
        </w:rPr>
        <w:t>del</w:t>
      </w:r>
      <w:r w:rsidR="001202CB">
        <w:t>&gt;conveyer&lt;/</w:t>
      </w:r>
      <w:r w:rsidR="001202CB" w:rsidRPr="00482E51">
        <w:rPr>
          <w:b/>
        </w:rPr>
        <w:t>del</w:t>
      </w:r>
      <w:r w:rsidR="001202CB">
        <w:t>&gt;&lt;</w:t>
      </w:r>
      <w:r w:rsidR="00BB56EA">
        <w:rPr>
          <w:b/>
        </w:rPr>
        <w:t>xhtml:</w:t>
      </w:r>
      <w:r w:rsidR="005712EF">
        <w:rPr>
          <w:b/>
        </w:rPr>
        <w:t>ins</w:t>
      </w:r>
      <w:r w:rsidR="001202CB">
        <w:t>&gt;conveyor&lt;/</w:t>
      </w:r>
      <w:r w:rsidR="00BB56EA">
        <w:rPr>
          <w:b/>
        </w:rPr>
        <w:t>xhtml:</w:t>
      </w:r>
      <w:r w:rsidR="005712EF">
        <w:rPr>
          <w:b/>
        </w:rPr>
        <w:t>ins</w:t>
      </w:r>
      <w:r w:rsidR="001202CB">
        <w:t>&gt; belts</w:t>
      </w:r>
    </w:p>
    <w:p w14:paraId="55DF803B" w14:textId="59C283E3" w:rsidR="001202CB" w:rsidRDefault="00A2012F" w:rsidP="00A2012F">
      <w:pPr>
        <w:pStyle w:val="CodeSample"/>
      </w:pPr>
      <w:r>
        <w:tab/>
        <w:t>&lt;/</w:t>
      </w:r>
      <w:r w:rsidR="00BB56EA">
        <w:rPr>
          <w:b/>
        </w:rPr>
        <w:t>xhtml:</w:t>
      </w:r>
      <w:r w:rsidR="001469AF">
        <w:rPr>
          <w:b/>
        </w:rPr>
        <w:t>div</w:t>
      </w:r>
      <w:r>
        <w:t>&gt;&lt;/</w:t>
      </w:r>
      <w:r w:rsidR="00251396" w:rsidRPr="00482E51">
        <w:rPr>
          <w:b/>
        </w:rPr>
        <w:t>textBody</w:t>
      </w:r>
      <w:r w:rsidR="00251396">
        <w:rPr>
          <w:b/>
        </w:rPr>
        <w:t>Change</w:t>
      </w:r>
      <w:r>
        <w:t>&gt;</w:t>
      </w:r>
    </w:p>
    <w:p w14:paraId="5DADC56D" w14:textId="706806D7" w:rsidR="001202CB" w:rsidRDefault="001202CB" w:rsidP="001202CB">
      <w:pPr>
        <w:pStyle w:val="CodeSample"/>
      </w:pPr>
      <w:r w:rsidRPr="00482E51">
        <w:t>&lt;/</w:t>
      </w:r>
      <w:r w:rsidR="00E123F3" w:rsidRPr="00482E51">
        <w:rPr>
          <w:b/>
        </w:rPr>
        <w:t>ipcEntry</w:t>
      </w:r>
      <w:r w:rsidR="00E123F3">
        <w:rPr>
          <w:b/>
        </w:rPr>
        <w:t>Change</w:t>
      </w:r>
      <w:r w:rsidRPr="00482E51">
        <w:t>&gt;</w:t>
      </w:r>
    </w:p>
    <w:p w14:paraId="6E7BDBEF" w14:textId="77777777" w:rsidR="001202CB" w:rsidRDefault="001202CB" w:rsidP="001202CB">
      <w:pPr>
        <w:pStyle w:val="Heading2"/>
        <w:spacing w:after="60"/>
        <w:ind w:left="792" w:hanging="432"/>
        <w:jc w:val="left"/>
      </w:pPr>
      <w:bookmarkStart w:id="273" w:name="_Toc371404792"/>
      <w:bookmarkStart w:id="274" w:name="_Toc371420647"/>
      <w:bookmarkStart w:id="275" w:name="_Toc422909338"/>
      <w:r>
        <w:t>New symbol</w:t>
      </w:r>
      <w:bookmarkEnd w:id="273"/>
      <w:bookmarkEnd w:id="274"/>
      <w:bookmarkEnd w:id="275"/>
    </w:p>
    <w:p w14:paraId="20B14AE6" w14:textId="6A5829A0" w:rsidR="001202CB" w:rsidRDefault="001202CB" w:rsidP="001202CB">
      <w:pPr>
        <w:pStyle w:val="CodeSample"/>
      </w:pPr>
      <w:r>
        <w:t>&lt;</w:t>
      </w:r>
      <w:r w:rsidRPr="00482E51">
        <w:rPr>
          <w:b/>
        </w:rPr>
        <w:t>ipcEntry</w:t>
      </w:r>
      <w:r w:rsidR="00E123F3">
        <w:rPr>
          <w:b/>
        </w:rPr>
        <w:t xml:space="preserve">Change </w:t>
      </w:r>
      <w:r w:rsidR="00E123F3" w:rsidRPr="00482E51">
        <w:rPr>
          <w:b/>
        </w:rPr>
        <w:t>amendment</w:t>
      </w:r>
      <w:r w:rsidR="00E123F3">
        <w:rPr>
          <w:b/>
        </w:rPr>
        <w:t>="N"</w:t>
      </w:r>
      <w:r>
        <w:t xml:space="preserve"> kind=</w:t>
      </w:r>
      <w:r w:rsidRPr="008A6FAE">
        <w:rPr>
          <w:color w:val="0000FF"/>
        </w:rPr>
        <w:t>"1"</w:t>
      </w:r>
      <w:r>
        <w:t xml:space="preserve"> symbol=</w:t>
      </w:r>
      <w:r w:rsidRPr="008A6FAE">
        <w:rPr>
          <w:color w:val="0000FF"/>
        </w:rPr>
        <w:t>"A63F0013200000"</w:t>
      </w:r>
      <w:r>
        <w:t xml:space="preserve"> edition=</w:t>
      </w:r>
      <w:r w:rsidRPr="008A6FAE">
        <w:rPr>
          <w:color w:val="0000FF"/>
        </w:rPr>
        <w:t>"20140101"</w:t>
      </w:r>
      <w:r>
        <w:t xml:space="preserve"> entryType=</w:t>
      </w:r>
      <w:r w:rsidRPr="008A6FAE">
        <w:rPr>
          <w:color w:val="0000FF"/>
        </w:rPr>
        <w:t>"K"</w:t>
      </w:r>
      <w:r>
        <w:t xml:space="preserve"> isDead=</w:t>
      </w:r>
      <w:r w:rsidRPr="008A6FAE">
        <w:rPr>
          <w:color w:val="0000FF"/>
        </w:rPr>
        <w:t>"N"</w:t>
      </w:r>
      <w:r>
        <w:t>&gt;</w:t>
      </w:r>
    </w:p>
    <w:p w14:paraId="4C9322C2" w14:textId="164A6F3D" w:rsidR="001202CB" w:rsidRDefault="001202CB" w:rsidP="001202CB">
      <w:pPr>
        <w:pStyle w:val="CodeSample"/>
      </w:pPr>
      <w:r>
        <w:tab/>
        <w:t>&lt;</w:t>
      </w:r>
      <w:r w:rsidR="00251396" w:rsidRPr="00482E51">
        <w:rPr>
          <w:b/>
        </w:rPr>
        <w:t>textBody</w:t>
      </w:r>
      <w:r w:rsidR="00251396">
        <w:rPr>
          <w:b/>
        </w:rPr>
        <w:t>Change</w:t>
      </w:r>
      <w:r>
        <w:t>&gt;&lt;</w:t>
      </w:r>
      <w:r w:rsidR="00BB56EA" w:rsidRPr="00BB56EA">
        <w:rPr>
          <w:b/>
        </w:rPr>
        <w:t>xhtml:</w:t>
      </w:r>
      <w:r w:rsidR="001469AF">
        <w:rPr>
          <w:b/>
        </w:rPr>
        <w:t>div</w:t>
      </w:r>
      <w:r>
        <w:t>&gt;</w:t>
      </w:r>
    </w:p>
    <w:p w14:paraId="43A95813" w14:textId="6EA37A3D" w:rsidR="001202CB" w:rsidRDefault="001202CB" w:rsidP="001202CB">
      <w:pPr>
        <w:pStyle w:val="CodeSample"/>
      </w:pPr>
      <w:r>
        <w:tab/>
      </w:r>
      <w:r>
        <w:tab/>
        <w:t>Input arrangements for video game devices</w:t>
      </w:r>
    </w:p>
    <w:p w14:paraId="1DFE1374" w14:textId="1095783D" w:rsidR="001202CB" w:rsidRDefault="001202CB">
      <w:pPr>
        <w:pStyle w:val="CodeSample"/>
      </w:pPr>
      <w:r>
        <w:tab/>
        <w:t>&lt;/</w:t>
      </w:r>
      <w:r w:rsidR="00BB56EA" w:rsidRPr="00BB56EA">
        <w:rPr>
          <w:b/>
        </w:rPr>
        <w:t>xhtml:</w:t>
      </w:r>
      <w:r w:rsidR="001469AF">
        <w:rPr>
          <w:b/>
        </w:rPr>
        <w:t>div</w:t>
      </w:r>
      <w:r>
        <w:t>&gt;&lt;/</w:t>
      </w:r>
      <w:r w:rsidR="00251396" w:rsidRPr="00482E51">
        <w:rPr>
          <w:b/>
        </w:rPr>
        <w:t>textBody</w:t>
      </w:r>
      <w:r w:rsidR="00251396">
        <w:rPr>
          <w:b/>
        </w:rPr>
        <w:t>Change</w:t>
      </w:r>
      <w:r>
        <w:t>&gt;</w:t>
      </w:r>
    </w:p>
    <w:p w14:paraId="373D0EE6" w14:textId="3A266423" w:rsidR="001202CB" w:rsidRDefault="001202CB" w:rsidP="001202CB">
      <w:pPr>
        <w:pStyle w:val="CodeSample"/>
      </w:pPr>
      <w:r>
        <w:t>&lt;/</w:t>
      </w:r>
      <w:r w:rsidR="00E123F3" w:rsidRPr="00482E51">
        <w:rPr>
          <w:b/>
        </w:rPr>
        <w:t>ipcEntry</w:t>
      </w:r>
      <w:r w:rsidR="00E123F3">
        <w:rPr>
          <w:b/>
        </w:rPr>
        <w:t>Change</w:t>
      </w:r>
      <w:r>
        <w:t>&gt;</w:t>
      </w:r>
    </w:p>
    <w:p w14:paraId="3C716B84" w14:textId="77777777" w:rsidR="001202CB" w:rsidRDefault="001202CB" w:rsidP="001202CB">
      <w:pPr>
        <w:pStyle w:val="Heading2"/>
        <w:spacing w:after="60"/>
        <w:ind w:left="792" w:hanging="432"/>
        <w:jc w:val="left"/>
      </w:pPr>
      <w:bookmarkStart w:id="276" w:name="_Toc371404793"/>
      <w:bookmarkStart w:id="277" w:name="_Toc371420648"/>
      <w:bookmarkStart w:id="278" w:name="_Toc422909339"/>
      <w:r>
        <w:t>Deleted symbol</w:t>
      </w:r>
      <w:bookmarkEnd w:id="276"/>
      <w:bookmarkEnd w:id="277"/>
      <w:bookmarkEnd w:id="278"/>
    </w:p>
    <w:p w14:paraId="66367840" w14:textId="1D99BE6A" w:rsidR="001202CB" w:rsidRDefault="001202CB" w:rsidP="001202CB">
      <w:pPr>
        <w:pStyle w:val="CodeSample"/>
      </w:pPr>
      <w:r>
        <w:t>&lt;</w:t>
      </w:r>
      <w:r w:rsidR="00E123F3" w:rsidRPr="00482E51">
        <w:rPr>
          <w:b/>
        </w:rPr>
        <w:t>ipcEntry</w:t>
      </w:r>
      <w:r w:rsidR="00E123F3">
        <w:rPr>
          <w:b/>
        </w:rPr>
        <w:t xml:space="preserve">Change </w:t>
      </w:r>
      <w:r w:rsidR="00E123F3" w:rsidRPr="00482E51">
        <w:rPr>
          <w:b/>
        </w:rPr>
        <w:t>amendment</w:t>
      </w:r>
      <w:r w:rsidR="00E123F3">
        <w:rPr>
          <w:b/>
        </w:rPr>
        <w:t>="D"</w:t>
      </w:r>
      <w:r w:rsidR="00E123F3">
        <w:t xml:space="preserve"> </w:t>
      </w:r>
      <w:r>
        <w:t>symbol=</w:t>
      </w:r>
      <w:r w:rsidRPr="008A6FAE">
        <w:rPr>
          <w:color w:val="0000FF"/>
        </w:rPr>
        <w:t>"B23K0026420000"</w:t>
      </w:r>
      <w:r>
        <w:t xml:space="preserve"> isDead=</w:t>
      </w:r>
      <w:r w:rsidRPr="008A6FAE">
        <w:rPr>
          <w:color w:val="0000FF"/>
        </w:rPr>
        <w:t>"N"</w:t>
      </w:r>
      <w:r>
        <w:t>&gt;</w:t>
      </w:r>
    </w:p>
    <w:p w14:paraId="52B00C29" w14:textId="24CE63DA" w:rsidR="001202CB" w:rsidRDefault="001202CB" w:rsidP="001202CB">
      <w:pPr>
        <w:pStyle w:val="CodeSample"/>
      </w:pPr>
      <w:r>
        <w:tab/>
        <w:t>&lt;</w:t>
      </w:r>
      <w:r w:rsidRPr="00482E51">
        <w:rPr>
          <w:b/>
        </w:rPr>
        <w:t>transferredTo</w:t>
      </w:r>
      <w:r>
        <w:t>&gt;</w:t>
      </w:r>
    </w:p>
    <w:p w14:paraId="46CF63BA" w14:textId="77777777" w:rsidR="001202CB" w:rsidRDefault="001202CB" w:rsidP="001202CB">
      <w:pPr>
        <w:pStyle w:val="CodeSample"/>
      </w:pPr>
      <w:r>
        <w:tab/>
      </w:r>
      <w:r>
        <w:tab/>
        <w:t>&lt;</w:t>
      </w:r>
      <w:r w:rsidRPr="00482E51">
        <w:rPr>
          <w:b/>
        </w:rPr>
        <w:t>sref</w:t>
      </w:r>
      <w:r>
        <w:t xml:space="preserve"> ref=</w:t>
      </w:r>
      <w:r w:rsidRPr="008A6FAE">
        <w:rPr>
          <w:color w:val="0000FF"/>
        </w:rPr>
        <w:t>"B23K0026600000"</w:t>
      </w:r>
      <w:r>
        <w:t>/&gt;</w:t>
      </w:r>
    </w:p>
    <w:p w14:paraId="1D31A074" w14:textId="77777777" w:rsidR="001202CB" w:rsidRDefault="001202CB" w:rsidP="001202CB">
      <w:pPr>
        <w:pStyle w:val="CodeSample"/>
      </w:pPr>
      <w:r>
        <w:tab/>
      </w:r>
      <w:r>
        <w:tab/>
        <w:t>&lt;</w:t>
      </w:r>
      <w:r w:rsidRPr="00482E51">
        <w:rPr>
          <w:b/>
        </w:rPr>
        <w:t>sref</w:t>
      </w:r>
      <w:r>
        <w:t xml:space="preserve"> ref=</w:t>
      </w:r>
      <w:r w:rsidRPr="008A6FAE">
        <w:rPr>
          <w:color w:val="0000FF"/>
        </w:rPr>
        <w:t>"B23K0026700000"</w:t>
      </w:r>
      <w:r>
        <w:t>/&gt;</w:t>
      </w:r>
    </w:p>
    <w:p w14:paraId="25E92C66" w14:textId="3DC1791D" w:rsidR="001202CB" w:rsidRDefault="001202CB">
      <w:pPr>
        <w:pStyle w:val="CodeSample"/>
      </w:pPr>
      <w:r>
        <w:tab/>
        <w:t>&lt;/</w:t>
      </w:r>
      <w:r w:rsidRPr="00482E51">
        <w:rPr>
          <w:b/>
        </w:rPr>
        <w:t>transferredTo</w:t>
      </w:r>
      <w:r>
        <w:t>&gt;</w:t>
      </w:r>
    </w:p>
    <w:p w14:paraId="7D591B85" w14:textId="64EBD44B" w:rsidR="001202CB" w:rsidRPr="00482E51" w:rsidRDefault="001202CB" w:rsidP="001202CB">
      <w:pPr>
        <w:pStyle w:val="CodeSample"/>
      </w:pPr>
      <w:r>
        <w:t>&lt;/</w:t>
      </w:r>
      <w:r w:rsidR="00E123F3" w:rsidRPr="00482E51">
        <w:rPr>
          <w:b/>
        </w:rPr>
        <w:t>ipcEntry</w:t>
      </w:r>
      <w:r w:rsidR="00E123F3">
        <w:rPr>
          <w:b/>
        </w:rPr>
        <w:t>Change</w:t>
      </w:r>
      <w:r>
        <w:t>&gt;</w:t>
      </w:r>
    </w:p>
    <w:p w14:paraId="5E81AEAE" w14:textId="77777777" w:rsidR="001202CB" w:rsidRDefault="001202CB" w:rsidP="001202CB">
      <w:pPr>
        <w:pStyle w:val="Heading2"/>
        <w:spacing w:after="60"/>
        <w:ind w:left="792" w:hanging="432"/>
        <w:jc w:val="left"/>
      </w:pPr>
      <w:bookmarkStart w:id="279" w:name="_Toc371404794"/>
      <w:bookmarkStart w:id="280" w:name="_Toc422909340"/>
      <w:r>
        <w:t>Modified Note</w:t>
      </w:r>
      <w:bookmarkEnd w:id="279"/>
      <w:bookmarkEnd w:id="280"/>
    </w:p>
    <w:p w14:paraId="1185B414" w14:textId="0366B236" w:rsidR="00251396" w:rsidRDefault="001202CB" w:rsidP="00251396">
      <w:pPr>
        <w:pStyle w:val="CodeSample"/>
      </w:pPr>
      <w:r>
        <w:t>&lt;</w:t>
      </w:r>
      <w:r w:rsidR="00E123F3" w:rsidRPr="00482E51">
        <w:rPr>
          <w:b/>
        </w:rPr>
        <w:t>ipcEntry</w:t>
      </w:r>
      <w:r w:rsidR="00E123F3">
        <w:rPr>
          <w:b/>
        </w:rPr>
        <w:t xml:space="preserve">Change </w:t>
      </w:r>
      <w:r w:rsidR="00251396" w:rsidRPr="00482E51">
        <w:rPr>
          <w:b/>
        </w:rPr>
        <w:t>amendment</w:t>
      </w:r>
      <w:r w:rsidR="00251396">
        <w:rPr>
          <w:b/>
        </w:rPr>
        <w:t>="M"</w:t>
      </w:r>
      <w:r w:rsidR="00251396">
        <w:t xml:space="preserve"> </w:t>
      </w:r>
      <w:r>
        <w:t>kind=</w:t>
      </w:r>
      <w:r w:rsidRPr="00CF489F">
        <w:rPr>
          <w:color w:val="0000FF"/>
        </w:rPr>
        <w:t>"n"</w:t>
      </w:r>
      <w:r>
        <w:t xml:space="preserve"> symbol=</w:t>
      </w:r>
      <w:r w:rsidRPr="00CF489F">
        <w:rPr>
          <w:color w:val="0000FF"/>
        </w:rPr>
        <w:t>"B61"</w:t>
      </w:r>
      <w:r>
        <w:t xml:space="preserve"> entryType=</w:t>
      </w:r>
      <w:r w:rsidRPr="00CF489F">
        <w:rPr>
          <w:color w:val="0000FF"/>
        </w:rPr>
        <w:t>"K"</w:t>
      </w:r>
      <w:r>
        <w:t xml:space="preserve"> isDead=</w:t>
      </w:r>
      <w:r w:rsidRPr="00CF489F">
        <w:rPr>
          <w:color w:val="0000FF"/>
        </w:rPr>
        <w:t>"N"</w:t>
      </w:r>
      <w:r>
        <w:t>&gt;</w:t>
      </w:r>
    </w:p>
    <w:p w14:paraId="7C1499E9" w14:textId="42501DDC" w:rsidR="00251396" w:rsidRPr="001469AF" w:rsidRDefault="00251396">
      <w:pPr>
        <w:pStyle w:val="CodeSample"/>
      </w:pPr>
      <w:r>
        <w:tab/>
      </w:r>
      <w:r w:rsidRPr="001469AF">
        <w:t>&lt;</w:t>
      </w:r>
      <w:r w:rsidRPr="001469AF">
        <w:rPr>
          <w:b/>
        </w:rPr>
        <w:t>textBodyChange</w:t>
      </w:r>
      <w:r w:rsidRPr="001469AF">
        <w:t>&gt;&lt;</w:t>
      </w:r>
      <w:r w:rsidR="00BB56EA" w:rsidRPr="00BB56EA">
        <w:rPr>
          <w:b/>
        </w:rPr>
        <w:t>xhtml:</w:t>
      </w:r>
      <w:r w:rsidR="001469AF" w:rsidRPr="001469AF">
        <w:rPr>
          <w:b/>
        </w:rPr>
        <w:t>div</w:t>
      </w:r>
      <w:r w:rsidRPr="001469AF">
        <w:t>&gt;</w:t>
      </w:r>
      <w:r w:rsidR="001469AF" w:rsidRPr="001469AF">
        <w:t>&lt;</w:t>
      </w:r>
      <w:r w:rsidR="00BB56EA" w:rsidRPr="00BB56EA">
        <w:rPr>
          <w:b/>
        </w:rPr>
        <w:t>xhtml:</w:t>
      </w:r>
      <w:r w:rsidR="001469AF" w:rsidRPr="001469AF">
        <w:t>ol&gt;</w:t>
      </w:r>
    </w:p>
    <w:p w14:paraId="6B43634B" w14:textId="11C536BA" w:rsidR="00251396" w:rsidRPr="00240F88" w:rsidRDefault="00251396" w:rsidP="00251396">
      <w:pPr>
        <w:pStyle w:val="CodeSample"/>
      </w:pPr>
      <w:r w:rsidRPr="001469AF">
        <w:tab/>
      </w:r>
      <w:r w:rsidRPr="001469AF">
        <w:tab/>
      </w:r>
      <w:r w:rsidRPr="00240F88">
        <w:t>&lt;</w:t>
      </w:r>
      <w:r w:rsidR="00BB56EA" w:rsidRPr="00BB56EA">
        <w:rPr>
          <w:b/>
        </w:rPr>
        <w:t>xhtml:</w:t>
      </w:r>
      <w:r w:rsidR="001469AF" w:rsidRPr="00240F88">
        <w:t>li</w:t>
      </w:r>
      <w:r w:rsidRPr="00240F88">
        <w:t>&gt;</w:t>
      </w:r>
      <w:r w:rsidR="001469AF" w:rsidRPr="00240F88">
        <w:rPr>
          <w:b/>
        </w:rPr>
        <w:t>&lt;</w:t>
      </w:r>
      <w:r w:rsidR="00BB56EA" w:rsidRPr="00BB56EA">
        <w:rPr>
          <w:b/>
        </w:rPr>
        <w:t>xhtml:</w:t>
      </w:r>
      <w:r w:rsidR="001469AF" w:rsidRPr="00240F88">
        <w:rPr>
          <w:b/>
        </w:rPr>
        <w:t>del&gt;</w:t>
      </w:r>
      <w:r w:rsidRPr="00240F88">
        <w:t>…</w:t>
      </w:r>
      <w:r w:rsidR="001469AF" w:rsidRPr="00240F88">
        <w:rPr>
          <w:b/>
        </w:rPr>
        <w:t>&lt;/</w:t>
      </w:r>
      <w:r w:rsidR="00BB56EA" w:rsidRPr="00BB56EA">
        <w:rPr>
          <w:b/>
        </w:rPr>
        <w:t>xhtml:</w:t>
      </w:r>
      <w:r w:rsidR="001469AF" w:rsidRPr="00240F88">
        <w:rPr>
          <w:b/>
        </w:rPr>
        <w:t>del&gt;</w:t>
      </w:r>
      <w:r w:rsidRPr="00240F88">
        <w:t>&lt;/</w:t>
      </w:r>
      <w:r w:rsidR="00BB56EA" w:rsidRPr="00BB56EA">
        <w:rPr>
          <w:b/>
        </w:rPr>
        <w:t>xhtml:</w:t>
      </w:r>
      <w:r w:rsidR="001469AF" w:rsidRPr="00240F88">
        <w:t>li</w:t>
      </w:r>
      <w:r w:rsidRPr="00240F88">
        <w:t>&gt;</w:t>
      </w:r>
    </w:p>
    <w:p w14:paraId="7C827ED3" w14:textId="7DF68779" w:rsidR="00195D06" w:rsidRPr="00240F88" w:rsidRDefault="00251396" w:rsidP="00195D06">
      <w:pPr>
        <w:pStyle w:val="CodeSample"/>
      </w:pPr>
      <w:r w:rsidRPr="00240F88">
        <w:tab/>
      </w:r>
      <w:r w:rsidRPr="00240F88">
        <w:tab/>
        <w:t>&lt;</w:t>
      </w:r>
      <w:r w:rsidR="00BB56EA" w:rsidRPr="00BB56EA">
        <w:rPr>
          <w:b/>
        </w:rPr>
        <w:t>xhtml:</w:t>
      </w:r>
      <w:r w:rsidR="001469AF" w:rsidRPr="00240F88">
        <w:t>li</w:t>
      </w:r>
      <w:r w:rsidRPr="00240F88">
        <w:t>&gt;</w:t>
      </w:r>
      <w:r w:rsidR="001469AF" w:rsidRPr="00240F88">
        <w:rPr>
          <w:b/>
        </w:rPr>
        <w:t>&lt;</w:t>
      </w:r>
      <w:r w:rsidR="00BB56EA" w:rsidRPr="00BB56EA">
        <w:rPr>
          <w:b/>
        </w:rPr>
        <w:t>xhtml:</w:t>
      </w:r>
      <w:r w:rsidR="001469AF" w:rsidRPr="00240F88">
        <w:rPr>
          <w:b/>
        </w:rPr>
        <w:t>ins&gt;</w:t>
      </w:r>
      <w:r w:rsidRPr="00240F88">
        <w:t>…</w:t>
      </w:r>
      <w:r w:rsidR="001469AF" w:rsidRPr="00240F88">
        <w:rPr>
          <w:b/>
        </w:rPr>
        <w:t>&lt;/</w:t>
      </w:r>
      <w:r w:rsidR="00BB56EA" w:rsidRPr="00BB56EA">
        <w:rPr>
          <w:b/>
        </w:rPr>
        <w:t>xhtml:</w:t>
      </w:r>
      <w:r w:rsidR="001469AF" w:rsidRPr="00240F88">
        <w:rPr>
          <w:b/>
        </w:rPr>
        <w:t>ins&gt;</w:t>
      </w:r>
      <w:r w:rsidRPr="00240F88">
        <w:t>&lt;/</w:t>
      </w:r>
      <w:r w:rsidR="00BB56EA" w:rsidRPr="00BB56EA">
        <w:rPr>
          <w:b/>
        </w:rPr>
        <w:t>xhtml:</w:t>
      </w:r>
      <w:r w:rsidR="001469AF" w:rsidRPr="00240F88">
        <w:t>li</w:t>
      </w:r>
      <w:r w:rsidRPr="00240F88">
        <w:t>&gt;</w:t>
      </w:r>
    </w:p>
    <w:p w14:paraId="55E58D08" w14:textId="0583C69D" w:rsidR="00251396" w:rsidRDefault="00195D06">
      <w:pPr>
        <w:pStyle w:val="CodeSample"/>
      </w:pPr>
      <w:r w:rsidRPr="00240F88">
        <w:tab/>
      </w:r>
      <w:r w:rsidRPr="00240F88">
        <w:tab/>
      </w:r>
      <w:r>
        <w:t>&lt;</w:t>
      </w:r>
      <w:r w:rsidR="00BB56EA" w:rsidRPr="00BB56EA">
        <w:rPr>
          <w:b/>
        </w:rPr>
        <w:t>xhtml:</w:t>
      </w:r>
      <w:r w:rsidR="001469AF">
        <w:t>li</w:t>
      </w:r>
      <w:r>
        <w:t xml:space="preserve">&gt;some text </w:t>
      </w:r>
      <w:r w:rsidRPr="00BF061E">
        <w:rPr>
          <w:b/>
        </w:rPr>
        <w:t>&lt;</w:t>
      </w:r>
      <w:r w:rsidR="00BB56EA" w:rsidRPr="00BB56EA">
        <w:rPr>
          <w:b/>
        </w:rPr>
        <w:t>xhtml:</w:t>
      </w:r>
      <w:r w:rsidRPr="00BF061E">
        <w:rPr>
          <w:b/>
        </w:rPr>
        <w:t>del&gt;</w:t>
      </w:r>
      <w:r>
        <w:t>old text</w:t>
      </w:r>
      <w:r w:rsidRPr="00BF061E">
        <w:rPr>
          <w:b/>
        </w:rPr>
        <w:t>&lt;/</w:t>
      </w:r>
      <w:r w:rsidR="00BB56EA" w:rsidRPr="00BB56EA">
        <w:rPr>
          <w:b/>
        </w:rPr>
        <w:t>xhtml:</w:t>
      </w:r>
      <w:r w:rsidRPr="00BF061E">
        <w:rPr>
          <w:b/>
        </w:rPr>
        <w:t>del&gt;</w:t>
      </w:r>
      <w:r>
        <w:t xml:space="preserve"> more unchanged text </w:t>
      </w:r>
      <w:r w:rsidRPr="00BF061E">
        <w:rPr>
          <w:b/>
        </w:rPr>
        <w:t>&lt;</w:t>
      </w:r>
      <w:r w:rsidR="00BB56EA" w:rsidRPr="00BB56EA">
        <w:rPr>
          <w:b/>
        </w:rPr>
        <w:t>xhtml:</w:t>
      </w:r>
      <w:r w:rsidR="005712EF">
        <w:rPr>
          <w:b/>
        </w:rPr>
        <w:t>ins</w:t>
      </w:r>
      <w:r w:rsidRPr="00BF061E">
        <w:rPr>
          <w:b/>
        </w:rPr>
        <w:t>&gt;</w:t>
      </w:r>
      <w:r>
        <w:t>added text</w:t>
      </w:r>
      <w:r w:rsidRPr="00BF061E">
        <w:rPr>
          <w:b/>
        </w:rPr>
        <w:t>&lt;/</w:t>
      </w:r>
      <w:r w:rsidR="00BB56EA" w:rsidRPr="00BB56EA">
        <w:rPr>
          <w:b/>
        </w:rPr>
        <w:t>xhtml:</w:t>
      </w:r>
      <w:r w:rsidR="005712EF">
        <w:rPr>
          <w:b/>
        </w:rPr>
        <w:t>ins</w:t>
      </w:r>
      <w:r w:rsidRPr="00BF061E">
        <w:rPr>
          <w:b/>
        </w:rPr>
        <w:t>&gt;</w:t>
      </w:r>
      <w:r>
        <w:t>.&lt;/</w:t>
      </w:r>
      <w:r w:rsidR="00BB56EA" w:rsidRPr="00BB56EA">
        <w:rPr>
          <w:b/>
        </w:rPr>
        <w:t>xhtml:</w:t>
      </w:r>
      <w:r w:rsidR="001469AF">
        <w:t>li</w:t>
      </w:r>
      <w:r>
        <w:t>&gt;</w:t>
      </w:r>
    </w:p>
    <w:p w14:paraId="551CE3B2" w14:textId="2B672477" w:rsidR="001202CB" w:rsidRDefault="00251396">
      <w:pPr>
        <w:pStyle w:val="CodeSample"/>
      </w:pPr>
      <w:r>
        <w:tab/>
      </w:r>
      <w:r w:rsidR="001469AF">
        <w:t>&lt;/</w:t>
      </w:r>
      <w:r w:rsidR="00BB56EA" w:rsidRPr="00BB56EA">
        <w:rPr>
          <w:b/>
        </w:rPr>
        <w:t>xhtml:</w:t>
      </w:r>
      <w:r w:rsidR="001469AF">
        <w:t>ol&gt;</w:t>
      </w:r>
      <w:r>
        <w:t>&lt;/</w:t>
      </w:r>
      <w:r w:rsidR="00BB56EA" w:rsidRPr="00BB56EA">
        <w:rPr>
          <w:b/>
        </w:rPr>
        <w:t>xhtml:</w:t>
      </w:r>
      <w:r w:rsidR="001469AF">
        <w:rPr>
          <w:b/>
        </w:rPr>
        <w:t>div</w:t>
      </w:r>
      <w:r>
        <w:t>&gt;&lt;/</w:t>
      </w:r>
      <w:r w:rsidRPr="00482E51">
        <w:rPr>
          <w:b/>
        </w:rPr>
        <w:t>textBody</w:t>
      </w:r>
      <w:r>
        <w:rPr>
          <w:b/>
        </w:rPr>
        <w:t>Change</w:t>
      </w:r>
      <w:r>
        <w:t>&gt;</w:t>
      </w:r>
    </w:p>
    <w:p w14:paraId="5058005A" w14:textId="0121BE73" w:rsidR="001202CB" w:rsidRDefault="001202CB" w:rsidP="001202CB">
      <w:pPr>
        <w:pStyle w:val="CodeSample"/>
      </w:pPr>
      <w:r>
        <w:t>&lt;/</w:t>
      </w:r>
      <w:r w:rsidR="00E123F3" w:rsidRPr="00482E51">
        <w:rPr>
          <w:b/>
        </w:rPr>
        <w:t>ipcEntry</w:t>
      </w:r>
      <w:r w:rsidR="00E123F3">
        <w:rPr>
          <w:b/>
        </w:rPr>
        <w:t>Change</w:t>
      </w:r>
      <w:r>
        <w:t>&gt;</w:t>
      </w:r>
    </w:p>
    <w:p w14:paraId="5B124A9F" w14:textId="77777777" w:rsidR="001202CB" w:rsidRPr="004F31FE" w:rsidRDefault="001202CB" w:rsidP="001202CB"/>
    <w:p w14:paraId="11E926E0" w14:textId="77777777" w:rsidR="005F4396" w:rsidRPr="00D869F1" w:rsidRDefault="001202CB" w:rsidP="00D869F1">
      <w:pPr>
        <w:pStyle w:val="Header"/>
        <w:jc w:val="center"/>
        <w:rPr>
          <w:sz w:val="24"/>
          <w:szCs w:val="24"/>
        </w:rPr>
      </w:pPr>
      <w:r w:rsidRPr="00586FB5">
        <w:rPr>
          <w:sz w:val="24"/>
          <w:szCs w:val="24"/>
        </w:rPr>
        <w:t>End of document</w:t>
      </w:r>
    </w:p>
    <w:sectPr w:rsidR="005F4396" w:rsidRPr="00D869F1">
      <w:headerReference w:type="default" r:id="rId12"/>
      <w:footerReference w:type="defaul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1BA92" w14:textId="77777777" w:rsidR="00466E7E" w:rsidRDefault="00466E7E">
      <w:r>
        <w:separator/>
      </w:r>
    </w:p>
  </w:endnote>
  <w:endnote w:type="continuationSeparator" w:id="0">
    <w:p w14:paraId="4CF38AEA" w14:textId="77777777" w:rsidR="00466E7E" w:rsidRDefault="00466E7E">
      <w:r>
        <w:continuationSeparator/>
      </w:r>
    </w:p>
  </w:endnote>
  <w:endnote w:type="continuationNotice" w:id="1">
    <w:p w14:paraId="4739A931" w14:textId="77777777" w:rsidR="00466E7E" w:rsidRDefault="00466E7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0DDD4" w14:textId="2816A5ED" w:rsidR="00ED13CF" w:rsidRDefault="00ED13CF" w:rsidP="00F13507">
    <w:pPr>
      <w:pStyle w:val="Foo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\p  \* MERGEFORMAT </w:instrText>
    </w:r>
    <w:r>
      <w:rPr>
        <w:sz w:val="16"/>
      </w:rPr>
      <w:fldChar w:fldCharType="separate"/>
    </w:r>
    <w:r w:rsidR="001561B4">
      <w:rPr>
        <w:noProof/>
        <w:sz w:val="16"/>
      </w:rPr>
      <w:t>L:\DAT1\OrgClaims\Shared\_ITOS4IPC_Claims\_IPCRM_Products\Most_recent_version_of_Master_files_transformations\IPC_compilation_specs_v3-0_modified.docx</w:t>
    </w:r>
    <w:r>
      <w:rPr>
        <w:sz w:val="16"/>
      </w:rPr>
      <w:fldChar w:fldCharType="end"/>
    </w:r>
    <w:r>
      <w:rPr>
        <w:sz w:val="16"/>
      </w:rPr>
      <w:tab/>
    </w:r>
  </w:p>
  <w:p w14:paraId="12EF0AFA" w14:textId="07E84473" w:rsidR="00ED13CF" w:rsidRPr="00DC734C" w:rsidRDefault="00ED13CF">
    <w:pPr>
      <w:pStyle w:val="Footer"/>
      <w:rPr>
        <w:lang w:val="fr-CH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DATE \@ "dd/MM/yy" </w:instrText>
    </w:r>
    <w:r>
      <w:rPr>
        <w:sz w:val="16"/>
      </w:rPr>
      <w:fldChar w:fldCharType="separate"/>
    </w:r>
    <w:r w:rsidR="001561B4">
      <w:rPr>
        <w:noProof/>
        <w:sz w:val="16"/>
      </w:rPr>
      <w:t>24/06/15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ver</w:t>
    </w:r>
    <w:proofErr w:type="spellEnd"/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DOCPROPERTY "Version"  \* MERGEFORMAT </w:instrText>
    </w:r>
    <w:r>
      <w:rPr>
        <w:sz w:val="16"/>
      </w:rPr>
      <w:fldChar w:fldCharType="separate"/>
    </w:r>
    <w:r w:rsidR="001561B4">
      <w:rPr>
        <w:sz w:val="16"/>
      </w:rPr>
      <w:t>3.0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E7158" w14:textId="77777777" w:rsidR="00466E7E" w:rsidRDefault="00466E7E">
      <w:r>
        <w:separator/>
      </w:r>
    </w:p>
  </w:footnote>
  <w:footnote w:type="continuationSeparator" w:id="0">
    <w:p w14:paraId="1A5B0689" w14:textId="77777777" w:rsidR="00466E7E" w:rsidRDefault="00466E7E">
      <w:r>
        <w:continuationSeparator/>
      </w:r>
    </w:p>
  </w:footnote>
  <w:footnote w:type="continuationNotice" w:id="1">
    <w:p w14:paraId="452F17C8" w14:textId="77777777" w:rsidR="00466E7E" w:rsidRDefault="00466E7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50EBB" w14:textId="77777777" w:rsidR="00ED13CF" w:rsidRDefault="00ED13CF"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i</w:t>
    </w:r>
    <w:r>
      <w:fldChar w:fldCharType="end"/>
    </w:r>
    <w:r>
      <w:rPr>
        <w:rStyle w:val="PageNumber"/>
      </w:rPr>
      <w:tab/>
    </w:r>
    <w:r>
      <w:t>Table of Figures</w:t>
    </w:r>
  </w:p>
  <w:p w14:paraId="6392EDFA" w14:textId="77777777" w:rsidR="00ED13CF" w:rsidRDefault="00ED13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9AEB4" w14:textId="77777777" w:rsidR="00ED13CF" w:rsidRDefault="00ED13CF">
    <w:pPr>
      <w:pBdr>
        <w:bottom w:val="single" w:sz="6" w:space="1" w:color="auto"/>
      </w:pBdr>
      <w:tabs>
        <w:tab w:val="right" w:pos="8364"/>
        <w:tab w:val="right" w:pos="9072"/>
      </w:tabs>
    </w:pPr>
    <w:r>
      <w:tab/>
      <w:t>Contents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DF0A74">
      <w:rPr>
        <w:noProof/>
      </w:rPr>
      <w:t>ii</w:t>
    </w:r>
    <w:r>
      <w:fldChar w:fldCharType="end"/>
    </w:r>
  </w:p>
  <w:p w14:paraId="1B402362" w14:textId="77777777" w:rsidR="00ED13CF" w:rsidRDefault="00ED13C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4E9704" w14:textId="43598B7F" w:rsidR="00ED13CF" w:rsidRDefault="001561B4" w:rsidP="00F13507">
    <w:pPr>
      <w:pStyle w:val="Header"/>
      <w:pBdr>
        <w:bottom w:val="single" w:sz="2" w:space="1" w:color="auto"/>
      </w:pBdr>
    </w:pPr>
    <w:r>
      <w:fldChar w:fldCharType="begin"/>
    </w:r>
    <w:r>
      <w:instrText xml:space="preserve"> TITLE \* FirstCap \* MERGEFORMAT </w:instrText>
    </w:r>
    <w:r>
      <w:fldChar w:fldCharType="separate"/>
    </w:r>
    <w:r>
      <w:t>IPC Compilation File Specifications</w:t>
    </w:r>
    <w:r>
      <w:fldChar w:fldCharType="end"/>
    </w:r>
    <w:r w:rsidR="00ED13CF">
      <w:tab/>
    </w:r>
    <w:r w:rsidR="00ED13CF">
      <w:tab/>
    </w:r>
    <w:r w:rsidR="00ED13CF">
      <w:rPr>
        <w:rStyle w:val="PageNumber"/>
      </w:rPr>
      <w:fldChar w:fldCharType="begin"/>
    </w:r>
    <w:r w:rsidR="00ED13CF">
      <w:rPr>
        <w:rStyle w:val="PageNumber"/>
      </w:rPr>
      <w:instrText xml:space="preserve"> PAGE </w:instrText>
    </w:r>
    <w:r w:rsidR="00ED13CF">
      <w:rPr>
        <w:rStyle w:val="PageNumber"/>
      </w:rPr>
      <w:fldChar w:fldCharType="separate"/>
    </w:r>
    <w:r>
      <w:rPr>
        <w:rStyle w:val="PageNumber"/>
        <w:noProof/>
      </w:rPr>
      <w:t>2</w:t>
    </w:r>
    <w:r w:rsidR="00ED13CF">
      <w:rPr>
        <w:rStyle w:val="PageNumber"/>
      </w:rPr>
      <w:fldChar w:fldCharType="end"/>
    </w:r>
    <w:r w:rsidR="00ED13CF">
      <w:rPr>
        <w:rStyle w:val="PageNumber"/>
      </w:rPr>
      <w:t>/</w:t>
    </w:r>
    <w:r w:rsidR="00ED13CF">
      <w:rPr>
        <w:rStyle w:val="PageNumber"/>
      </w:rPr>
      <w:fldChar w:fldCharType="begin"/>
    </w:r>
    <w:r w:rsidR="00ED13CF">
      <w:rPr>
        <w:rStyle w:val="PageNumber"/>
      </w:rPr>
      <w:instrText xml:space="preserve"> NUMPAGES </w:instrText>
    </w:r>
    <w:r w:rsidR="00ED13CF">
      <w:rPr>
        <w:rStyle w:val="PageNumber"/>
      </w:rPr>
      <w:fldChar w:fldCharType="separate"/>
    </w:r>
    <w:r>
      <w:rPr>
        <w:rStyle w:val="PageNumber"/>
        <w:noProof/>
      </w:rPr>
      <w:t>7</w:t>
    </w:r>
    <w:r w:rsidR="00ED13CF">
      <w:rPr>
        <w:rStyle w:val="PageNumber"/>
      </w:rPr>
      <w:fldChar w:fldCharType="end"/>
    </w:r>
  </w:p>
  <w:p w14:paraId="444DD885" w14:textId="77777777" w:rsidR="00ED13CF" w:rsidRDefault="00ED13CF">
    <w:pPr>
      <w:pStyle w:val="Header"/>
    </w:pPr>
    <w:bookmarkStart w:id="281" w:name="_Toc74023949"/>
    <w:bookmarkEnd w:id="28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9EC"/>
    <w:multiLevelType w:val="hybridMultilevel"/>
    <w:tmpl w:val="1700D7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291245"/>
    <w:multiLevelType w:val="singleLevel"/>
    <w:tmpl w:val="CEF40D1C"/>
    <w:lvl w:ilvl="0">
      <w:start w:val="1"/>
      <w:numFmt w:val="bullet"/>
      <w:pStyle w:val="List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2">
    <w:nsid w:val="15CF5D8D"/>
    <w:multiLevelType w:val="hybridMultilevel"/>
    <w:tmpl w:val="7DAEFA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641EB6"/>
    <w:multiLevelType w:val="hybridMultilevel"/>
    <w:tmpl w:val="B88A1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147FAD"/>
    <w:multiLevelType w:val="hybridMultilevel"/>
    <w:tmpl w:val="ABD6CB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12D6628"/>
    <w:multiLevelType w:val="multilevel"/>
    <w:tmpl w:val="3AF2B77E"/>
    <w:lvl w:ilvl="0">
      <w:start w:val="1"/>
      <w:numFmt w:val="none"/>
      <w:pStyle w:val="Note"/>
      <w:lvlText w:val="Note: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71FB4"/>
    <w:multiLevelType w:val="singleLevel"/>
    <w:tmpl w:val="6824BAB0"/>
    <w:lvl w:ilvl="0">
      <w:start w:val="1"/>
      <w:numFmt w:val="decimal"/>
      <w:pStyle w:val="ListNumber"/>
      <w:lvlText w:val="%1."/>
      <w:lvlJc w:val="left"/>
      <w:pPr>
        <w:tabs>
          <w:tab w:val="num" w:pos="473"/>
        </w:tabs>
        <w:ind w:left="454" w:hanging="341"/>
      </w:pPr>
    </w:lvl>
  </w:abstractNum>
  <w:abstractNum w:abstractNumId="7">
    <w:nsid w:val="6ACC60A5"/>
    <w:multiLevelType w:val="multilevel"/>
    <w:tmpl w:val="06BA924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2705"/>
        </w:tabs>
        <w:ind w:left="2489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E9A2603"/>
    <w:multiLevelType w:val="hybridMultilevel"/>
    <w:tmpl w:val="B62EAE14"/>
    <w:lvl w:ilvl="0" w:tplc="F2D8F1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v:textbox inset="5.1pt,5.1pt,5.1pt,5.1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1202CB"/>
    <w:rsid w:val="0003655D"/>
    <w:rsid w:val="00062C64"/>
    <w:rsid w:val="000818DA"/>
    <w:rsid w:val="00096CDC"/>
    <w:rsid w:val="000E0FFA"/>
    <w:rsid w:val="001202CB"/>
    <w:rsid w:val="001266C8"/>
    <w:rsid w:val="001469AF"/>
    <w:rsid w:val="001561B4"/>
    <w:rsid w:val="001638EC"/>
    <w:rsid w:val="0016528B"/>
    <w:rsid w:val="00185C38"/>
    <w:rsid w:val="00195D06"/>
    <w:rsid w:val="001D68B3"/>
    <w:rsid w:val="00221420"/>
    <w:rsid w:val="00240F88"/>
    <w:rsid w:val="00251396"/>
    <w:rsid w:val="002A2397"/>
    <w:rsid w:val="002B638C"/>
    <w:rsid w:val="0034203D"/>
    <w:rsid w:val="00360949"/>
    <w:rsid w:val="003D1F4D"/>
    <w:rsid w:val="003F6F67"/>
    <w:rsid w:val="004272B4"/>
    <w:rsid w:val="00432E8C"/>
    <w:rsid w:val="00460FBB"/>
    <w:rsid w:val="00466E7E"/>
    <w:rsid w:val="004C7086"/>
    <w:rsid w:val="00516C76"/>
    <w:rsid w:val="005633CE"/>
    <w:rsid w:val="005712EF"/>
    <w:rsid w:val="00576B3B"/>
    <w:rsid w:val="005B34ED"/>
    <w:rsid w:val="005D5E5F"/>
    <w:rsid w:val="005E26C4"/>
    <w:rsid w:val="005F4396"/>
    <w:rsid w:val="006127F8"/>
    <w:rsid w:val="006349EB"/>
    <w:rsid w:val="006467CA"/>
    <w:rsid w:val="00683931"/>
    <w:rsid w:val="006851E9"/>
    <w:rsid w:val="006B71F0"/>
    <w:rsid w:val="006F0888"/>
    <w:rsid w:val="007403D5"/>
    <w:rsid w:val="00763FB4"/>
    <w:rsid w:val="00825194"/>
    <w:rsid w:val="0084120A"/>
    <w:rsid w:val="00853BEF"/>
    <w:rsid w:val="0085461F"/>
    <w:rsid w:val="00885F20"/>
    <w:rsid w:val="008C05B2"/>
    <w:rsid w:val="008C3121"/>
    <w:rsid w:val="008D02DD"/>
    <w:rsid w:val="00903034"/>
    <w:rsid w:val="00972BD8"/>
    <w:rsid w:val="009A50C5"/>
    <w:rsid w:val="009E239B"/>
    <w:rsid w:val="009F5F52"/>
    <w:rsid w:val="00A2012F"/>
    <w:rsid w:val="00A249D0"/>
    <w:rsid w:val="00AB4508"/>
    <w:rsid w:val="00AB71CE"/>
    <w:rsid w:val="00AB799F"/>
    <w:rsid w:val="00AC27C5"/>
    <w:rsid w:val="00AF086A"/>
    <w:rsid w:val="00AF7698"/>
    <w:rsid w:val="00B4231E"/>
    <w:rsid w:val="00B61026"/>
    <w:rsid w:val="00B618D6"/>
    <w:rsid w:val="00B963A9"/>
    <w:rsid w:val="00BB56EA"/>
    <w:rsid w:val="00BC12FE"/>
    <w:rsid w:val="00BF061E"/>
    <w:rsid w:val="00C14D21"/>
    <w:rsid w:val="00C165C8"/>
    <w:rsid w:val="00C56AD9"/>
    <w:rsid w:val="00C57BC3"/>
    <w:rsid w:val="00CB1494"/>
    <w:rsid w:val="00CE6312"/>
    <w:rsid w:val="00CF28A5"/>
    <w:rsid w:val="00CF765C"/>
    <w:rsid w:val="00D31516"/>
    <w:rsid w:val="00D67F09"/>
    <w:rsid w:val="00D72BF9"/>
    <w:rsid w:val="00D74BD2"/>
    <w:rsid w:val="00D74ED9"/>
    <w:rsid w:val="00D869F1"/>
    <w:rsid w:val="00D94515"/>
    <w:rsid w:val="00DA4157"/>
    <w:rsid w:val="00DB13B1"/>
    <w:rsid w:val="00DB188B"/>
    <w:rsid w:val="00DC6EF3"/>
    <w:rsid w:val="00DE2128"/>
    <w:rsid w:val="00DE5C33"/>
    <w:rsid w:val="00DF0A74"/>
    <w:rsid w:val="00E123F3"/>
    <w:rsid w:val="00E57AA9"/>
    <w:rsid w:val="00E6432D"/>
    <w:rsid w:val="00E76DEC"/>
    <w:rsid w:val="00E80228"/>
    <w:rsid w:val="00EB43EC"/>
    <w:rsid w:val="00EC2B3C"/>
    <w:rsid w:val="00ED013E"/>
    <w:rsid w:val="00ED13CF"/>
    <w:rsid w:val="00EF1D93"/>
    <w:rsid w:val="00EF31AF"/>
    <w:rsid w:val="00F13507"/>
    <w:rsid w:val="00F37495"/>
    <w:rsid w:val="00F43273"/>
    <w:rsid w:val="00F6614A"/>
    <w:rsid w:val="00F8776C"/>
    <w:rsid w:val="00FB71E2"/>
    <w:rsid w:val="00FB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1pt,5.1pt,5.1pt,5.1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/>
      <w:ind w:left="788" w:hanging="431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num" w:pos="1440"/>
      </w:tabs>
      <w:spacing w:before="240" w:after="60"/>
      <w:ind w:left="1224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alloonText">
    <w:name w:val="Balloon Text"/>
    <w:basedOn w:val="Normal"/>
    <w:link w:val="BalloonTextChar"/>
    <w:rsid w:val="001202C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202CB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202CB"/>
    <w:pPr>
      <w:spacing w:after="0"/>
      <w:jc w:val="left"/>
    </w:pPr>
  </w:style>
  <w:style w:type="character" w:customStyle="1" w:styleId="BodyText2Char">
    <w:name w:val="Body Text 2 Char"/>
    <w:link w:val="BodyText2"/>
    <w:rsid w:val="001202CB"/>
    <w:rPr>
      <w:sz w:val="24"/>
    </w:rPr>
  </w:style>
  <w:style w:type="paragraph" w:styleId="Revision">
    <w:name w:val="Revision"/>
    <w:hidden/>
    <w:uiPriority w:val="99"/>
    <w:semiHidden/>
    <w:rsid w:val="00AB799F"/>
    <w:rPr>
      <w:sz w:val="24"/>
    </w:rPr>
  </w:style>
  <w:style w:type="character" w:styleId="CommentReference">
    <w:name w:val="annotation reference"/>
    <w:basedOn w:val="DefaultParagraphFont"/>
    <w:rsid w:val="00C57BC3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7BC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57BC3"/>
  </w:style>
  <w:style w:type="paragraph" w:styleId="CommentSubject">
    <w:name w:val="annotation subject"/>
    <w:basedOn w:val="CommentText"/>
    <w:next w:val="CommentText"/>
    <w:link w:val="CommentSubjectChar"/>
    <w:rsid w:val="00C57B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57BC3"/>
    <w:rPr>
      <w:b/>
      <w:bCs/>
    </w:rPr>
  </w:style>
  <w:style w:type="paragraph" w:customStyle="1" w:styleId="TC">
    <w:name w:val="TC"/>
    <w:basedOn w:val="Normal"/>
    <w:rsid w:val="00EF1D93"/>
    <w:pPr>
      <w:keepLines/>
      <w:tabs>
        <w:tab w:val="left" w:pos="1422"/>
      </w:tabs>
      <w:spacing w:after="0"/>
      <w:jc w:val="left"/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/>
      <w:ind w:left="788" w:hanging="431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num" w:pos="1440"/>
      </w:tabs>
      <w:spacing w:before="240" w:after="60"/>
      <w:ind w:left="1224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alloonText">
    <w:name w:val="Balloon Text"/>
    <w:basedOn w:val="Normal"/>
    <w:link w:val="BalloonTextChar"/>
    <w:rsid w:val="001202C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202CB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202CB"/>
    <w:pPr>
      <w:spacing w:after="0"/>
      <w:jc w:val="left"/>
    </w:pPr>
  </w:style>
  <w:style w:type="character" w:customStyle="1" w:styleId="BodyText2Char">
    <w:name w:val="Body Text 2 Char"/>
    <w:link w:val="BodyText2"/>
    <w:rsid w:val="001202CB"/>
    <w:rPr>
      <w:sz w:val="24"/>
    </w:rPr>
  </w:style>
  <w:style w:type="paragraph" w:styleId="Revision">
    <w:name w:val="Revision"/>
    <w:hidden/>
    <w:uiPriority w:val="99"/>
    <w:semiHidden/>
    <w:rsid w:val="00AB799F"/>
    <w:rPr>
      <w:sz w:val="24"/>
    </w:rPr>
  </w:style>
  <w:style w:type="character" w:styleId="CommentReference">
    <w:name w:val="annotation reference"/>
    <w:basedOn w:val="DefaultParagraphFont"/>
    <w:rsid w:val="00C57BC3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7BC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57BC3"/>
  </w:style>
  <w:style w:type="paragraph" w:styleId="CommentSubject">
    <w:name w:val="annotation subject"/>
    <w:basedOn w:val="CommentText"/>
    <w:next w:val="CommentText"/>
    <w:link w:val="CommentSubjectChar"/>
    <w:rsid w:val="00C57B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57BC3"/>
    <w:rPr>
      <w:b/>
      <w:bCs/>
    </w:rPr>
  </w:style>
  <w:style w:type="paragraph" w:customStyle="1" w:styleId="TC">
    <w:name w:val="TC"/>
    <w:basedOn w:val="Normal"/>
    <w:rsid w:val="00EF1D93"/>
    <w:pPr>
      <w:keepLines/>
      <w:tabs>
        <w:tab w:val="left" w:pos="1422"/>
      </w:tabs>
      <w:spacing w:after="0"/>
      <w:jc w:val="left"/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adi.wipo.int\wipodata\DAT1\OrgClaims\Shared\_ITOS4IPC_Claims\_IPCRM_Products\Stage%204\BCM\20141210_BCM_including_MF\WIPO_comments_on_20141210_BCM_including_MF\patrick.fievet@wipo.int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3.org/1999/x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909</Words>
  <Characters>6998</Characters>
  <Application>Microsoft Office Word</Application>
  <DocSecurity>0</DocSecurity>
  <Lines>58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IPC Compilation File Specifications</vt:lpstr>
      <vt:lpstr>IPC Compilation File Specifications</vt:lpstr>
    </vt:vector>
  </TitlesOfParts>
  <Company>WIPO</Company>
  <LinksUpToDate>false</LinksUpToDate>
  <CharactersWithSpaces>7892</CharactersWithSpaces>
  <SharedDoc>false</SharedDoc>
  <HLinks>
    <vt:vector size="6" baseType="variant">
      <vt:variant>
        <vt:i4>917553</vt:i4>
      </vt:variant>
      <vt:variant>
        <vt:i4>3</vt:i4>
      </vt:variant>
      <vt:variant>
        <vt:i4>0</vt:i4>
      </vt:variant>
      <vt:variant>
        <vt:i4>5</vt:i4>
      </vt:variant>
      <vt:variant>
        <vt:lpwstr>D:\Users\Conde\Application Data\Microsoft\Templates\patrick.fievet@wipo.int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 Compilation File Specifications</dc:title>
  <dc:creator>Fievet</dc:creator>
  <cp:lastModifiedBy>COLLIOUD Olivier</cp:lastModifiedBy>
  <cp:revision>4</cp:revision>
  <cp:lastPrinted>2013-11-05T08:47:00Z</cp:lastPrinted>
  <dcterms:created xsi:type="dcterms:W3CDTF">2015-06-03T09:04:00Z</dcterms:created>
  <dcterms:modified xsi:type="dcterms:W3CDTF">2015-06-24T09:42:00Z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3.0</vt:lpwstr>
  </property>
</Properties>
</file>