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DD082C" w14:textId="77777777" w:rsidR="008B2CC1" w:rsidRPr="00E70183" w:rsidRDefault="008B14EA" w:rsidP="008B14EA">
      <w:pPr>
        <w:spacing w:after="120"/>
        <w:jc w:val="right"/>
      </w:pPr>
      <w:r w:rsidRPr="00E70183">
        <w:rPr>
          <w:noProof/>
          <w:lang w:val="en-US" w:eastAsia="en-US"/>
        </w:rPr>
        <w:drawing>
          <wp:inline distT="0" distB="0" distL="0" distR="0" wp14:anchorId="60A43F04" wp14:editId="1812631C">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E70183">
        <w:rPr>
          <w:rFonts w:ascii="Arial Black" w:hAnsi="Arial Black"/>
          <w:caps/>
          <w:noProof/>
          <w:sz w:val="15"/>
          <w:szCs w:val="15"/>
          <w:lang w:val="en-US" w:eastAsia="en-US"/>
        </w:rPr>
        <mc:AlternateContent>
          <mc:Choice Requires="wps">
            <w:drawing>
              <wp:inline distT="0" distB="0" distL="0" distR="0" wp14:anchorId="1470D6CE" wp14:editId="47ED6810">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ABF68C"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14:paraId="418F3F4D" w14:textId="77777777" w:rsidR="008B2CC1" w:rsidRPr="00E70183" w:rsidRDefault="007A0EC1" w:rsidP="008B14EA">
      <w:pPr>
        <w:jc w:val="right"/>
        <w:rPr>
          <w:rFonts w:ascii="Arial Black" w:hAnsi="Arial Black"/>
          <w:caps/>
          <w:sz w:val="15"/>
        </w:rPr>
      </w:pPr>
      <w:r w:rsidRPr="00E70183">
        <w:rPr>
          <w:rFonts w:ascii="Arial Black" w:hAnsi="Arial Black"/>
          <w:caps/>
          <w:sz w:val="15"/>
        </w:rPr>
        <w:t>WIPO/GRTKF/IC/44/</w:t>
      </w:r>
      <w:bookmarkStart w:id="0" w:name="Code"/>
      <w:r w:rsidR="00DB388C" w:rsidRPr="00E70183">
        <w:rPr>
          <w:rFonts w:ascii="Arial Black" w:hAnsi="Arial Black"/>
          <w:caps/>
          <w:sz w:val="15"/>
        </w:rPr>
        <w:t>3</w:t>
      </w:r>
    </w:p>
    <w:bookmarkEnd w:id="0"/>
    <w:p w14:paraId="2F7C331B" w14:textId="77777777" w:rsidR="008B2CC1" w:rsidRPr="00E70183" w:rsidRDefault="008B14EA" w:rsidP="008B14EA">
      <w:pPr>
        <w:jc w:val="right"/>
        <w:rPr>
          <w:rFonts w:ascii="Arial Black" w:hAnsi="Arial Black"/>
          <w:caps/>
          <w:sz w:val="15"/>
        </w:rPr>
      </w:pPr>
      <w:r w:rsidRPr="00E70183">
        <w:rPr>
          <w:rFonts w:ascii="Arial Black" w:hAnsi="Arial Black"/>
          <w:caps/>
          <w:sz w:val="15"/>
        </w:rPr>
        <w:t xml:space="preserve">ORIGINAL: </w:t>
      </w:r>
      <w:bookmarkStart w:id="1" w:name="Original"/>
      <w:r w:rsidR="00DB388C" w:rsidRPr="00E70183">
        <w:rPr>
          <w:rFonts w:ascii="Arial Black" w:hAnsi="Arial Black"/>
          <w:caps/>
          <w:sz w:val="15"/>
        </w:rPr>
        <w:t>INGLÉS</w:t>
      </w:r>
    </w:p>
    <w:bookmarkEnd w:id="1"/>
    <w:p w14:paraId="4AC16D3F" w14:textId="77777777" w:rsidR="008B2CC1" w:rsidRPr="00E70183" w:rsidRDefault="008B14EA" w:rsidP="008B14EA">
      <w:pPr>
        <w:spacing w:after="1200"/>
        <w:jc w:val="right"/>
        <w:rPr>
          <w:rFonts w:ascii="Arial Black" w:hAnsi="Arial Black"/>
          <w:caps/>
          <w:sz w:val="15"/>
        </w:rPr>
      </w:pPr>
      <w:r w:rsidRPr="00E70183">
        <w:rPr>
          <w:rFonts w:ascii="Arial Black" w:hAnsi="Arial Black"/>
          <w:caps/>
          <w:sz w:val="15"/>
        </w:rPr>
        <w:t xml:space="preserve">FECHA: </w:t>
      </w:r>
      <w:bookmarkStart w:id="2" w:name="Date"/>
      <w:r w:rsidR="00DB388C" w:rsidRPr="00E70183">
        <w:rPr>
          <w:rFonts w:ascii="Arial Black" w:hAnsi="Arial Black"/>
          <w:caps/>
          <w:sz w:val="15"/>
        </w:rPr>
        <w:t>25 DE AGOSTO DE 2022</w:t>
      </w:r>
    </w:p>
    <w:bookmarkEnd w:id="2"/>
    <w:p w14:paraId="7988ECF0" w14:textId="77777777" w:rsidR="008B2CC1" w:rsidRPr="00E70183" w:rsidRDefault="007A0EC1" w:rsidP="008B14EA">
      <w:pPr>
        <w:spacing w:after="600"/>
        <w:rPr>
          <w:b/>
          <w:sz w:val="28"/>
          <w:szCs w:val="28"/>
        </w:rPr>
      </w:pPr>
      <w:r w:rsidRPr="00E70183">
        <w:rPr>
          <w:b/>
          <w:sz w:val="28"/>
          <w:szCs w:val="28"/>
        </w:rPr>
        <w:t>Comité Intergubernamental sobre Propiedad Intelectual y Recursos Genéticos, Conocimientos Tradicionales y Folclore</w:t>
      </w:r>
    </w:p>
    <w:p w14:paraId="14F6B857" w14:textId="77777777" w:rsidR="00511D0C" w:rsidRPr="00E70183" w:rsidRDefault="007A0EC1" w:rsidP="00511D0C">
      <w:pPr>
        <w:rPr>
          <w:b/>
          <w:sz w:val="24"/>
          <w:szCs w:val="24"/>
        </w:rPr>
      </w:pPr>
      <w:r w:rsidRPr="00E70183">
        <w:rPr>
          <w:b/>
          <w:sz w:val="24"/>
          <w:szCs w:val="24"/>
        </w:rPr>
        <w:t>Cuadragésima cuarta sesión</w:t>
      </w:r>
    </w:p>
    <w:p w14:paraId="580A8C8A" w14:textId="77777777" w:rsidR="008B2CC1" w:rsidRPr="00E70183" w:rsidRDefault="007A0EC1" w:rsidP="008B14EA">
      <w:pPr>
        <w:spacing w:after="720"/>
        <w:rPr>
          <w:b/>
          <w:sz w:val="24"/>
          <w:szCs w:val="24"/>
        </w:rPr>
      </w:pPr>
      <w:r w:rsidRPr="00E70183">
        <w:rPr>
          <w:b/>
          <w:sz w:val="24"/>
          <w:szCs w:val="24"/>
        </w:rPr>
        <w:t>Ginebra, 12 a 16 de septiembre de 2022</w:t>
      </w:r>
    </w:p>
    <w:p w14:paraId="27BE670C" w14:textId="11F2A244" w:rsidR="008B2CC1" w:rsidRPr="00E70183" w:rsidRDefault="00932034" w:rsidP="00CE4D01">
      <w:pPr>
        <w:spacing w:after="240"/>
        <w:rPr>
          <w:caps/>
          <w:sz w:val="24"/>
          <w:lang w:val="es-ES_tradnl"/>
        </w:rPr>
      </w:pPr>
      <w:bookmarkStart w:id="3" w:name="TitleOfDoc"/>
      <w:r w:rsidRPr="00E70183">
        <w:rPr>
          <w:rFonts w:eastAsia="Times New Roman"/>
          <w:caps/>
          <w:sz w:val="24"/>
          <w:szCs w:val="24"/>
          <w:lang w:val="es-419"/>
        </w:rPr>
        <w:t>PARTICIPACIÓN DE LAS COMUNIDADES INDÍGENAS Y LOCALES: FONDO DE CONTRIBUCIONES VOLUNTARIAS</w:t>
      </w:r>
    </w:p>
    <w:p w14:paraId="4E83F3D3" w14:textId="1F75BB5B" w:rsidR="008B2CC1" w:rsidRPr="00E70183" w:rsidRDefault="00DB388C" w:rsidP="008B14EA">
      <w:pPr>
        <w:spacing w:after="960"/>
        <w:rPr>
          <w:i/>
        </w:rPr>
      </w:pPr>
      <w:bookmarkStart w:id="4" w:name="Prepared"/>
      <w:bookmarkEnd w:id="3"/>
      <w:r w:rsidRPr="00E70183">
        <w:rPr>
          <w:i/>
        </w:rPr>
        <w:t>Document</w:t>
      </w:r>
      <w:r w:rsidR="00932034" w:rsidRPr="00E70183">
        <w:rPr>
          <w:i/>
        </w:rPr>
        <w:t>o preparado por la Secretaría</w:t>
      </w:r>
    </w:p>
    <w:bookmarkEnd w:id="4"/>
    <w:p w14:paraId="372DD5E5" w14:textId="7036C9AA" w:rsidR="00DB388C" w:rsidRPr="00E70183" w:rsidRDefault="00932034" w:rsidP="00932034">
      <w:pPr>
        <w:outlineLvl w:val="1"/>
        <w:rPr>
          <w:bCs/>
          <w:iCs/>
          <w:caps/>
          <w:szCs w:val="28"/>
          <w:lang w:val="es-419"/>
        </w:rPr>
      </w:pPr>
      <w:r w:rsidRPr="00E70183">
        <w:rPr>
          <w:bCs/>
          <w:iCs/>
          <w:caps/>
          <w:szCs w:val="28"/>
          <w:lang w:val="es-419"/>
        </w:rPr>
        <w:t>REPOSICIÓN DE LAS reservas del fondo de contribuciones voluntarias</w:t>
      </w:r>
    </w:p>
    <w:p w14:paraId="74738FC6" w14:textId="77777777" w:rsidR="00DB388C" w:rsidRPr="00E70183" w:rsidRDefault="00DB388C" w:rsidP="00DB388C">
      <w:pPr>
        <w:rPr>
          <w:sz w:val="20"/>
          <w:lang w:val="es-ES_tradnl"/>
        </w:rPr>
      </w:pPr>
    </w:p>
    <w:p w14:paraId="105F9A1D" w14:textId="56D84493" w:rsidR="00DB388C" w:rsidRPr="00E70183" w:rsidRDefault="008F4078" w:rsidP="00DB388C">
      <w:pPr>
        <w:numPr>
          <w:ilvl w:val="0"/>
          <w:numId w:val="22"/>
        </w:numPr>
        <w:ind w:left="0" w:firstLine="0"/>
        <w:contextualSpacing/>
      </w:pPr>
      <w:r w:rsidRPr="00E70183">
        <w:rPr>
          <w:lang w:val="es-419"/>
        </w:rPr>
        <w:t>El importe disponible en la cuenta del Fondo de la OMPI de Contribuciones Voluntarias para las Comunidades Indígenas y Locales Acreditadas (“el Fondo”) era de 13.618,18 francos suizos al</w:t>
      </w:r>
      <w:r w:rsidR="00AC7D8E" w:rsidRPr="00E70183">
        <w:rPr>
          <w:lang w:val="es-419"/>
        </w:rPr>
        <w:t> </w:t>
      </w:r>
      <w:r w:rsidRPr="00E70183">
        <w:rPr>
          <w:lang w:val="es-419"/>
        </w:rPr>
        <w:t>21 de julio de 2022</w:t>
      </w:r>
      <w:r w:rsidR="00DB388C" w:rsidRPr="00E70183">
        <w:rPr>
          <w:szCs w:val="22"/>
        </w:rPr>
        <w:t>.</w:t>
      </w:r>
    </w:p>
    <w:p w14:paraId="3EA815B0" w14:textId="77777777" w:rsidR="00DB388C" w:rsidRPr="00E70183" w:rsidRDefault="00DB388C" w:rsidP="00DB388C">
      <w:pPr>
        <w:contextualSpacing/>
      </w:pPr>
    </w:p>
    <w:p w14:paraId="5154E1E5" w14:textId="0823392D" w:rsidR="00DB388C" w:rsidRPr="00E70183" w:rsidRDefault="008F4078" w:rsidP="00DB388C">
      <w:pPr>
        <w:numPr>
          <w:ilvl w:val="0"/>
          <w:numId w:val="22"/>
        </w:numPr>
        <w:ind w:left="0" w:firstLine="0"/>
        <w:contextualSpacing/>
      </w:pPr>
      <w:r w:rsidRPr="00E70183">
        <w:t>Tras los compromisos adquiridos en la Asamblea General que tuvo lugar del 30 de septiembre al 9 de octubre de 2019, el Gobierno de Finlandia aportó 16.227,93 francos suizos el 6 de noviembre de 2019 y el Gobierno de Alemania 16.158,98 fran</w:t>
      </w:r>
      <w:r w:rsidR="00AC7D8E" w:rsidRPr="00E70183">
        <w:t>cos suizos el 9 de diciembre de </w:t>
      </w:r>
      <w:r w:rsidRPr="00E70183">
        <w:t>2019 (el equivalente a 15.000 euros cada uno en la fecha de las operaciones de transferencia</w:t>
      </w:r>
      <w:r w:rsidR="00DB388C" w:rsidRPr="00E70183">
        <w:rPr>
          <w:rFonts w:eastAsiaTheme="minorHAnsi"/>
          <w:szCs w:val="22"/>
          <w:lang w:eastAsia="en-US"/>
        </w:rPr>
        <w:t>)</w:t>
      </w:r>
      <w:r w:rsidR="00DB388C" w:rsidRPr="00E70183">
        <w:rPr>
          <w:rStyle w:val="FootnoteReference"/>
          <w:rFonts w:eastAsiaTheme="minorHAnsi"/>
          <w:szCs w:val="22"/>
          <w:lang w:eastAsia="en-US"/>
        </w:rPr>
        <w:footnoteReference w:id="2"/>
      </w:r>
      <w:r w:rsidR="00AC7D8E" w:rsidRPr="00E70183">
        <w:t xml:space="preserve">. </w:t>
      </w:r>
      <w:r w:rsidR="00454C51" w:rsidRPr="00E70183">
        <w:t>Esas son las contribuciones más recientes hechas por cualquier donante, después de una contribución realizada por el Gobierno de</w:t>
      </w:r>
      <w:r w:rsidR="00AC7D8E" w:rsidRPr="00E70183">
        <w:t>l</w:t>
      </w:r>
      <w:r w:rsidR="00454C51" w:rsidRPr="00E70183">
        <w:t xml:space="preserve"> Canadá el 27 de marzo de 2019</w:t>
      </w:r>
      <w:r w:rsidR="00DB388C" w:rsidRPr="00E70183">
        <w:t>.</w:t>
      </w:r>
    </w:p>
    <w:p w14:paraId="406AE9AE" w14:textId="77777777" w:rsidR="00DB388C" w:rsidRPr="00E70183" w:rsidRDefault="00DB388C" w:rsidP="00DB388C">
      <w:pPr>
        <w:contextualSpacing/>
      </w:pPr>
    </w:p>
    <w:p w14:paraId="609389BB" w14:textId="5D089FE4" w:rsidR="00DB388C" w:rsidRPr="00E70183" w:rsidRDefault="00454C51" w:rsidP="00DB388C">
      <w:pPr>
        <w:numPr>
          <w:ilvl w:val="0"/>
          <w:numId w:val="22"/>
        </w:numPr>
        <w:tabs>
          <w:tab w:val="num" w:pos="-153"/>
        </w:tabs>
        <w:ind w:left="0" w:firstLine="0"/>
        <w:contextualSpacing/>
        <w:rPr>
          <w:lang w:val="es-ES_tradnl"/>
        </w:rPr>
      </w:pPr>
      <w:r w:rsidRPr="00E70183">
        <w:t>Con arreglo a las normas vigentes del Fondo, y que constan en el Anexo</w:t>
      </w:r>
      <w:r w:rsidR="00DB388C" w:rsidRPr="00E70183">
        <w:rPr>
          <w:rFonts w:eastAsiaTheme="minorHAnsi"/>
          <w:szCs w:val="22"/>
          <w:lang w:eastAsia="en-US"/>
        </w:rPr>
        <w:t xml:space="preserve"> I</w:t>
      </w:r>
      <w:r w:rsidR="00DB388C" w:rsidRPr="00E70183">
        <w:rPr>
          <w:rStyle w:val="FootnoteReference"/>
          <w:rFonts w:eastAsiaTheme="minorHAnsi"/>
          <w:szCs w:val="22"/>
          <w:lang w:eastAsia="en-US"/>
        </w:rPr>
        <w:footnoteReference w:id="3"/>
      </w:r>
      <w:r w:rsidR="00DB388C" w:rsidRPr="00E70183">
        <w:t xml:space="preserve">, </w:t>
      </w:r>
      <w:r w:rsidRPr="00E70183">
        <w:t xml:space="preserve">la ayuda que se puede conceder mediante el Fondo depende exclusivamente de las contribuciones voluntarias realizadas por los donantes. Merece la pena recordar a ese respecto que el Fondo, tras años de funcionamiento, no ha podido ofrecer financiación a ningún candidato recomendado desde la vigesimoséptima a la trigésima tercera sesión del Comité, ni en las sesiones trigésima séptima ni trigésima novena, al no haber recibido nuevas contribuciones. </w:t>
      </w:r>
      <w:r w:rsidR="00CC1FA0" w:rsidRPr="00E70183">
        <w:t xml:space="preserve">El Fondo solo ha podido financiar </w:t>
      </w:r>
      <w:r w:rsidR="00CC1FA0" w:rsidRPr="00E70183">
        <w:lastRenderedPageBreak/>
        <w:t>parcialmente a una solicitante recomendada de cara a la trigésima octava sesión y a cuatro de los siete solicitantes recomendados de cara a la cuadragésima sesión.</w:t>
      </w:r>
    </w:p>
    <w:p w14:paraId="1717BCC1" w14:textId="77777777" w:rsidR="00DB388C" w:rsidRPr="00E70183" w:rsidRDefault="00DB388C" w:rsidP="00DB388C">
      <w:pPr>
        <w:contextualSpacing/>
        <w:rPr>
          <w:lang w:val="es-ES_tradnl"/>
        </w:rPr>
      </w:pPr>
    </w:p>
    <w:p w14:paraId="04B0E839" w14:textId="3A3AB41D" w:rsidR="00DB388C" w:rsidRPr="00E70183" w:rsidRDefault="00F576E3" w:rsidP="00DB388C">
      <w:pPr>
        <w:numPr>
          <w:ilvl w:val="0"/>
          <w:numId w:val="22"/>
        </w:numPr>
        <w:ind w:left="0" w:firstLine="0"/>
        <w:contextualSpacing/>
      </w:pPr>
      <w:r w:rsidRPr="00E70183">
        <w:t>El director general de la OMPI y los presidentes del Comité han instado repetida y encarecidamente a los Estados miembros del Comité y a las entidades interesadas, tanto públicas como privadas, a que aporten financiación al Fondo, habida cuenta de la necesidad fundamental y plenamente admitida de asegurar la participación de las comunidades indígenas y locales, también en la cuadragésima segunda sesión del Comité</w:t>
      </w:r>
      <w:r w:rsidR="00DB388C" w:rsidRPr="00E70183">
        <w:t xml:space="preserve">. </w:t>
      </w:r>
      <w:r w:rsidRPr="00E70183">
        <w:t>En su último informe, la Junta Asesora del Fondo “alentó encarecidamente a los Estados miembros de la OMPI y a otros donantes potenciales a que efectúen contribuciones al Fondo”</w:t>
      </w:r>
      <w:r w:rsidR="0043384E" w:rsidRPr="00E70183">
        <w:t>.</w:t>
      </w:r>
      <w:r w:rsidR="00D227D1" w:rsidRPr="00E70183">
        <w:t xml:space="preserve"> (</w:t>
      </w:r>
      <w:r w:rsidR="0043384E" w:rsidRPr="00E70183">
        <w:t>V</w:t>
      </w:r>
      <w:r w:rsidRPr="00E70183">
        <w:t>éase el Anexo del documento</w:t>
      </w:r>
      <w:r w:rsidR="00DB388C" w:rsidRPr="00E70183">
        <w:t xml:space="preserve"> WIPO/GRTKF/IC/43/INF/6)</w:t>
      </w:r>
      <w:r w:rsidR="007F533D" w:rsidRPr="00E70183">
        <w:t>.</w:t>
      </w:r>
    </w:p>
    <w:p w14:paraId="11C9775A" w14:textId="77777777" w:rsidR="00DB388C" w:rsidRPr="00E70183" w:rsidRDefault="00DB388C" w:rsidP="00DB388C">
      <w:pPr>
        <w:contextualSpacing/>
      </w:pPr>
    </w:p>
    <w:p w14:paraId="78F46459" w14:textId="1DB5B343" w:rsidR="00DB388C" w:rsidRPr="00E70183" w:rsidRDefault="007F533D" w:rsidP="00DB388C">
      <w:pPr>
        <w:numPr>
          <w:ilvl w:val="0"/>
          <w:numId w:val="22"/>
        </w:numPr>
        <w:ind w:left="0" w:firstLine="0"/>
        <w:contextualSpacing/>
        <w:rPr>
          <w:lang w:val="es-ES_tradnl"/>
        </w:rPr>
      </w:pPr>
      <w:r w:rsidRPr="00E70183">
        <w:t xml:space="preserve">Paralelamente, el Foro Permanente de las Naciones Unidas para las Cuestiones Indígenas (UNPFII) declaró lo siguiente en el informe de su decimoséptima sesión, la cual tuvo lugar del 16 al 27 de abril de 2018 (véase el documento del Consejo Económico y Social de las Naciones Unidas E/2018/43*-E/C.19/2018/11*, párr. 58): "El Foro Permanente expresa su preocupación por el agotamiento del Fondo de la OMPI de Contribuciones Voluntarias para Comunidades Indígenas y Locales y destaca la vital importancia de la </w:t>
      </w:r>
      <w:r w:rsidR="00A10E45" w:rsidRPr="00E70183">
        <w:t xml:space="preserve">plena y efectiva </w:t>
      </w:r>
      <w:r w:rsidRPr="00E70183">
        <w:t xml:space="preserve">participación de los pueblos indígenas y de las comunidades locales en las negociaciones del [Comité] de conformidad con el artículo 41 [de la Declaración de las Naciones Unidas sobre los Derechos de las Poblaciones Indígenas]. A tal efecto, el Foro anima encarecidamente a los Estados miembros de la OMPI a que contribuyan al Fondo de la OMPI de Contribuciones Voluntarias y los invita a que estudien y descubran métodos innovadores para la recaudación de fondos para el Fondo, incluso mediante el presupuesto ordinario de la OMPI. El Foro también recomienda que la OMPI aumente el número de participantes indígenas con cargo al presupuesto ordinario y permita su participación plena y efectiva en las negociaciones”. En el informe de su decimoctavo período de sesiones, que tuvo lugar del 22 de abril al 3 de mayo de 2019 (véase el documento del Consejo Económico y Social de las Naciones Unidas E/2019/43 E/C.19/2019/10), el Foro, en su párrafo 9, pidió al Comité que </w:t>
      </w:r>
      <w:r w:rsidR="00EB22F8" w:rsidRPr="00E70183">
        <w:t>“</w:t>
      </w:r>
      <w:r w:rsidRPr="00E70183">
        <w:t>utilice su presupuesto básico para financiar la participación de los pueblos indígenas en las deliberaciones</w:t>
      </w:r>
      <w:r w:rsidR="00EB22F8" w:rsidRPr="00E70183">
        <w:t>”</w:t>
      </w:r>
      <w:r w:rsidR="00A10E45" w:rsidRPr="00E70183">
        <w:t>.</w:t>
      </w:r>
    </w:p>
    <w:p w14:paraId="52BAB46D" w14:textId="77777777" w:rsidR="00DB388C" w:rsidRPr="00E70183" w:rsidRDefault="00DB388C" w:rsidP="00DB388C">
      <w:pPr>
        <w:contextualSpacing/>
        <w:rPr>
          <w:lang w:val="es-ES_tradnl"/>
        </w:rPr>
      </w:pPr>
    </w:p>
    <w:p w14:paraId="5FA88A72" w14:textId="7DC7589F" w:rsidR="00DB388C" w:rsidRPr="00E70183" w:rsidRDefault="00D227D1" w:rsidP="00DB388C">
      <w:pPr>
        <w:numPr>
          <w:ilvl w:val="0"/>
          <w:numId w:val="22"/>
        </w:numPr>
        <w:ind w:left="0" w:firstLine="0"/>
        <w:contextualSpacing/>
        <w:rPr>
          <w:u w:val="single"/>
        </w:rPr>
      </w:pPr>
      <w:r w:rsidRPr="00E70183">
        <w:t xml:space="preserve">Se recuerda que, ante la situación financiera del Fondo, el presidente del Comité invitó al Comité, en sus sesiones vigesimoséptima y vigesimoctava, a reflexionar sobre nuevas formas de engrosar el Fondo (véase el documento </w:t>
      </w:r>
      <w:r w:rsidR="00DB388C" w:rsidRPr="00E70183">
        <w:t>WIPO/GRTKF/IC/29/3)</w:t>
      </w:r>
      <w:r w:rsidRPr="00E70183">
        <w:rPr>
          <w:rFonts w:eastAsiaTheme="minorHAnsi"/>
          <w:szCs w:val="22"/>
          <w:lang w:eastAsia="en-US"/>
        </w:rPr>
        <w:t>.</w:t>
      </w:r>
    </w:p>
    <w:p w14:paraId="5FD410E0" w14:textId="77777777" w:rsidR="00DB388C" w:rsidRPr="00E70183" w:rsidRDefault="00DB388C" w:rsidP="00DB388C">
      <w:pPr>
        <w:contextualSpacing/>
        <w:rPr>
          <w:u w:val="single"/>
        </w:rPr>
      </w:pPr>
    </w:p>
    <w:p w14:paraId="65985CEE" w14:textId="2AE98777" w:rsidR="00DB388C" w:rsidRPr="00E70183" w:rsidRDefault="00D227D1" w:rsidP="00DB388C">
      <w:pPr>
        <w:numPr>
          <w:ilvl w:val="0"/>
          <w:numId w:val="22"/>
        </w:numPr>
        <w:ind w:left="0" w:firstLine="0"/>
        <w:contextualSpacing/>
        <w:rPr>
          <w:u w:val="single"/>
        </w:rPr>
      </w:pPr>
      <w:r w:rsidRPr="00E70183">
        <w:t xml:space="preserve">A partir de las recomendaciones formuladas por el Comité en su cuadragésima primera sesión, la Asamblea General de la OMPI de 2021 “f) reconoció la importancia de la participación de los pueblos indígenas y las comunidades locales en la labor del Comité, tomó nota de que el Fondo de la OMPI de Contribuciones Voluntarias para Comunidades Indígenas y Locales </w:t>
      </w:r>
      <w:r w:rsidR="008907BB" w:rsidRPr="00E70183">
        <w:t xml:space="preserve">acreditadas </w:t>
      </w:r>
      <w:r w:rsidRPr="00E70183">
        <w:t>está bajo mínimos, alentó a los Estados miembros a ponderar la posibilidad de realizar aportaciones a dicho Fondo e invitó a los Estados miembros a examinar otros posibles acuerdos de financiación”. (Véase el documento WO/GA/54/15 párr.</w:t>
      </w:r>
      <w:r w:rsidR="00DB388C" w:rsidRPr="00E70183">
        <w:t>168 iii))</w:t>
      </w:r>
      <w:r w:rsidR="008907BB" w:rsidRPr="00E70183">
        <w:t>.</w:t>
      </w:r>
    </w:p>
    <w:p w14:paraId="21320475" w14:textId="77777777" w:rsidR="00DB388C" w:rsidRPr="00E70183" w:rsidRDefault="00DB388C" w:rsidP="00DB388C">
      <w:pPr>
        <w:contextualSpacing/>
      </w:pPr>
    </w:p>
    <w:p w14:paraId="16E1C8DC" w14:textId="7203C801" w:rsidR="00DB388C" w:rsidRPr="00E70183" w:rsidRDefault="00DF75A0" w:rsidP="00DB388C">
      <w:pPr>
        <w:numPr>
          <w:ilvl w:val="0"/>
          <w:numId w:val="22"/>
        </w:numPr>
        <w:ind w:left="0" w:firstLine="0"/>
        <w:contextualSpacing/>
        <w:rPr>
          <w:u w:val="single"/>
        </w:rPr>
      </w:pPr>
      <w:r w:rsidRPr="00E70183">
        <w:t>De conformidad con el Reglamento del Fondo, se proporciona más información actualizada en la nota informativa (WIPO/GRTKF/IC/4</w:t>
      </w:r>
      <w:r w:rsidR="00EF73DD" w:rsidRPr="00E70183">
        <w:t>4</w:t>
      </w:r>
      <w:r w:rsidRPr="00E70183">
        <w:t xml:space="preserve">/INF/4) que se comunicará al Comité antes de la sesión en curso. En esa nota informativa se expondrán, entre otras cosas, las contribuciones efectuadas y prometidas hasta la fecha de la nota, el importe disponible en el Fondo, el nombre de los contribuyentes, el nombre del candidato o de los candidatos que recibieron financiación en las sesiones cuadragésima </w:t>
      </w:r>
      <w:r w:rsidR="00EF73DD" w:rsidRPr="00E70183">
        <w:t>tercer</w:t>
      </w:r>
      <w:r w:rsidRPr="00E70183">
        <w:t xml:space="preserve">a y cuadragésima </w:t>
      </w:r>
      <w:r w:rsidR="00EF73DD" w:rsidRPr="00E70183">
        <w:t>cuart</w:t>
      </w:r>
      <w:r w:rsidRPr="00E70183">
        <w:t>a, si los hubiere, y, por último, el nombre de los candidatos que hayan solicitado financiación</w:t>
      </w:r>
      <w:r w:rsidR="00EB22F8" w:rsidRPr="00E70183">
        <w:t>.</w:t>
      </w:r>
    </w:p>
    <w:p w14:paraId="6EE356EB" w14:textId="77777777" w:rsidR="00DB388C" w:rsidRPr="00E70183" w:rsidRDefault="00DB388C" w:rsidP="00DB388C">
      <w:pPr>
        <w:pStyle w:val="ListParagraph"/>
        <w:rPr>
          <w:lang w:val="es-ES"/>
        </w:rPr>
      </w:pPr>
    </w:p>
    <w:p w14:paraId="228A5BA6" w14:textId="6746F274" w:rsidR="00DB388C" w:rsidRPr="00E70183" w:rsidRDefault="00376B39" w:rsidP="00376B39">
      <w:pPr>
        <w:outlineLvl w:val="1"/>
        <w:rPr>
          <w:bCs/>
          <w:iCs/>
          <w:caps/>
          <w:szCs w:val="28"/>
          <w:lang w:val="es-419"/>
        </w:rPr>
      </w:pPr>
      <w:r w:rsidRPr="00E70183">
        <w:rPr>
          <w:bCs/>
          <w:iCs/>
          <w:caps/>
          <w:szCs w:val="28"/>
          <w:lang w:val="es-419"/>
        </w:rPr>
        <w:t>NOMBRAMIENTO DE LA JUNTA ASESORA</w:t>
      </w:r>
    </w:p>
    <w:p w14:paraId="30EAC6E6" w14:textId="77777777" w:rsidR="00DB388C" w:rsidRPr="00E70183" w:rsidRDefault="00DB388C" w:rsidP="00DB388C">
      <w:pPr>
        <w:keepNext/>
        <w:rPr>
          <w:sz w:val="20"/>
        </w:rPr>
      </w:pPr>
    </w:p>
    <w:p w14:paraId="7AD4773E" w14:textId="77777777" w:rsidR="00376B39" w:rsidRPr="00E70183" w:rsidRDefault="00376B39" w:rsidP="00376B39">
      <w:pPr>
        <w:pStyle w:val="ListParagraph"/>
        <w:numPr>
          <w:ilvl w:val="0"/>
          <w:numId w:val="22"/>
        </w:numPr>
        <w:tabs>
          <w:tab w:val="num" w:pos="567"/>
        </w:tabs>
        <w:ind w:left="0" w:firstLine="0"/>
        <w:rPr>
          <w:lang w:val="es-419"/>
        </w:rPr>
      </w:pPr>
      <w:r w:rsidRPr="00E70183">
        <w:rPr>
          <w:lang w:val="es-419"/>
        </w:rPr>
        <w:t xml:space="preserve">En la decisión en que se exponen los objetivos y el funcionamiento del Fondo se establece que “[a]l margen del miembro designado </w:t>
      </w:r>
      <w:r w:rsidRPr="00E70183">
        <w:rPr>
          <w:i/>
          <w:lang w:val="es-419"/>
        </w:rPr>
        <w:t>ex officio</w:t>
      </w:r>
      <w:r w:rsidRPr="00E70183">
        <w:rPr>
          <w:lang w:val="es-419"/>
        </w:rPr>
        <w:t xml:space="preserve">, los miembros de la Junta Asesora serán elegidos por el Comité en el segundo día de cada una de sus sesiones, previa propuesta del presidente, y tras consultar con los Estados miembros y sus grupos regionales y, respectivamente, </w:t>
      </w:r>
      <w:r w:rsidRPr="00E70183">
        <w:rPr>
          <w:lang w:val="es-419"/>
        </w:rPr>
        <w:lastRenderedPageBreak/>
        <w:t xml:space="preserve">con los representantes de los observadores acreditados. El mandato de dichos miembros, a excepción del miembro designado </w:t>
      </w:r>
      <w:r w:rsidRPr="00E70183">
        <w:rPr>
          <w:i/>
          <w:lang w:val="es-419"/>
        </w:rPr>
        <w:t>ex officio</w:t>
      </w:r>
      <w:r w:rsidRPr="00E70183">
        <w:rPr>
          <w:lang w:val="es-419"/>
        </w:rPr>
        <w:t>, finalizará al comienzo de la siguiente sesión del Comité” (artículo 8).</w:t>
      </w:r>
    </w:p>
    <w:p w14:paraId="74076334" w14:textId="77777777" w:rsidR="00DB388C" w:rsidRPr="00E70183" w:rsidRDefault="00DB388C" w:rsidP="00DB388C">
      <w:pPr>
        <w:contextualSpacing/>
        <w:rPr>
          <w:lang w:val="es-ES_tradnl"/>
        </w:rPr>
      </w:pPr>
    </w:p>
    <w:p w14:paraId="5A75AB3D" w14:textId="10BB5301" w:rsidR="00DB388C" w:rsidRPr="00E70183" w:rsidRDefault="0069140C" w:rsidP="00DB388C">
      <w:pPr>
        <w:numPr>
          <w:ilvl w:val="0"/>
          <w:numId w:val="22"/>
        </w:numPr>
        <w:tabs>
          <w:tab w:val="num" w:pos="207"/>
        </w:tabs>
        <w:ind w:left="0" w:firstLine="0"/>
        <w:contextualSpacing/>
      </w:pPr>
      <w:r w:rsidRPr="00E70183">
        <w:t>En la cuadragésima tercera sesión, el presidente propuso a las ocho personas siguientes para que intervinieran a título personal en la Junta Asesora, y el Comité las eligió por aclamación</w:t>
      </w:r>
      <w:r w:rsidR="00DB388C" w:rsidRPr="00E70183">
        <w:t>:</w:t>
      </w:r>
    </w:p>
    <w:p w14:paraId="6F372BFB" w14:textId="77777777" w:rsidR="00DB388C" w:rsidRPr="00E70183" w:rsidRDefault="00DB388C" w:rsidP="00DB388C">
      <w:pPr>
        <w:rPr>
          <w:sz w:val="20"/>
        </w:rPr>
      </w:pPr>
    </w:p>
    <w:p w14:paraId="329F40CF" w14:textId="6FF01F90" w:rsidR="00DB388C" w:rsidRPr="00E70183" w:rsidRDefault="00DB388C" w:rsidP="00DB388C">
      <w:pPr>
        <w:ind w:left="1100" w:hanging="550"/>
        <w:rPr>
          <w:rFonts w:eastAsiaTheme="minorHAnsi"/>
          <w:szCs w:val="22"/>
          <w:lang w:eastAsia="en-US"/>
        </w:rPr>
      </w:pPr>
      <w:r w:rsidRPr="00E70183">
        <w:t>i)</w:t>
      </w:r>
      <w:r w:rsidRPr="00E70183">
        <w:tab/>
      </w:r>
      <w:r w:rsidR="000D52BE" w:rsidRPr="00E70183">
        <w:t>en calidad de miembros de delegaciones de Estados miembros de la OMPI:</w:t>
      </w:r>
      <w:r w:rsidRPr="00E70183">
        <w:br/>
      </w:r>
      <w:r w:rsidR="000D52BE" w:rsidRPr="00E70183">
        <w:rPr>
          <w:szCs w:val="22"/>
        </w:rPr>
        <w:t xml:space="preserve">Sr. </w:t>
      </w:r>
      <w:r w:rsidRPr="00E70183">
        <w:rPr>
          <w:szCs w:val="22"/>
        </w:rPr>
        <w:t xml:space="preserve">Claus MEDICUS, </w:t>
      </w:r>
      <w:r w:rsidR="00D75F83" w:rsidRPr="00E70183">
        <w:rPr>
          <w:iCs/>
          <w:szCs w:val="22"/>
          <w:lang w:val="es-ES_tradnl"/>
        </w:rPr>
        <w:t>jefe, División de Patentes, Oficina Alemana de Patentes y Marcas, Ministerio Federal de Justicia, (</w:t>
      </w:r>
      <w:r w:rsidR="000D52BE" w:rsidRPr="00E70183">
        <w:rPr>
          <w:szCs w:val="22"/>
        </w:rPr>
        <w:t>Alemania</w:t>
      </w:r>
      <w:r w:rsidR="00D75F83" w:rsidRPr="00E70183">
        <w:rPr>
          <w:szCs w:val="22"/>
        </w:rPr>
        <w:t>)</w:t>
      </w:r>
      <w:r w:rsidR="000D52BE" w:rsidRPr="00E70183">
        <w:rPr>
          <w:szCs w:val="22"/>
        </w:rPr>
        <w:t xml:space="preserve">; </w:t>
      </w:r>
      <w:r w:rsidR="00D75F83" w:rsidRPr="00E70183">
        <w:rPr>
          <w:iCs/>
          <w:szCs w:val="22"/>
        </w:rPr>
        <w:t xml:space="preserve">Sr. </w:t>
      </w:r>
      <w:r w:rsidRPr="00E70183">
        <w:rPr>
          <w:szCs w:val="22"/>
        </w:rPr>
        <w:t xml:space="preserve">Sebastián MOLINA NECUL, </w:t>
      </w:r>
      <w:r w:rsidR="00D75F83" w:rsidRPr="00E70183">
        <w:rPr>
          <w:szCs w:val="22"/>
          <w:lang w:val="es-ES_tradnl"/>
        </w:rPr>
        <w:t xml:space="preserve">jefe, División de Propiedad Intelectual, Subsecretaría de Relaciones Económicas Internacionales (Chile); Sr. </w:t>
      </w:r>
      <w:r w:rsidRPr="00E70183">
        <w:rPr>
          <w:rStyle w:val="size"/>
          <w:szCs w:val="22"/>
        </w:rPr>
        <w:t xml:space="preserve">Mandla NKABENI, </w:t>
      </w:r>
      <w:r w:rsidR="00D75F83" w:rsidRPr="00E70183">
        <w:rPr>
          <w:rStyle w:val="size"/>
          <w:szCs w:val="22"/>
        </w:rPr>
        <w:t xml:space="preserve">primer secretario, Misión Permanente de Sudáfrica, Ginebra; Sra. </w:t>
      </w:r>
      <w:r w:rsidRPr="00E70183">
        <w:rPr>
          <w:szCs w:val="22"/>
        </w:rPr>
        <w:t xml:space="preserve">Garima PAUL, </w:t>
      </w:r>
      <w:r w:rsidR="00D75F83" w:rsidRPr="00E70183">
        <w:rPr>
          <w:szCs w:val="22"/>
        </w:rPr>
        <w:t>primera secretaria, Misión Permanente de la India, Ginebra</w:t>
      </w:r>
      <w:r w:rsidR="00DF7796" w:rsidRPr="00E70183">
        <w:rPr>
          <w:szCs w:val="22"/>
        </w:rPr>
        <w:t xml:space="preserve">; </w:t>
      </w:r>
      <w:r w:rsidR="009C142D" w:rsidRPr="00E70183">
        <w:rPr>
          <w:szCs w:val="22"/>
        </w:rPr>
        <w:t xml:space="preserve">y Sr. </w:t>
      </w:r>
      <w:r w:rsidRPr="00E70183">
        <w:rPr>
          <w:szCs w:val="22"/>
        </w:rPr>
        <w:t xml:space="preserve">Emil </w:t>
      </w:r>
      <w:r w:rsidRPr="00E70183">
        <w:rPr>
          <w:bCs/>
          <w:iCs/>
          <w:szCs w:val="22"/>
        </w:rPr>
        <w:t>ŽATKULIAK</w:t>
      </w:r>
      <w:r w:rsidRPr="00E70183">
        <w:rPr>
          <w:szCs w:val="22"/>
        </w:rPr>
        <w:t xml:space="preserve">, </w:t>
      </w:r>
      <w:r w:rsidR="009C142D" w:rsidRPr="00E70183">
        <w:rPr>
          <w:szCs w:val="22"/>
          <w:lang w:val="es-ES_tradnl"/>
        </w:rPr>
        <w:t>jefe, Departamento de Asuntos Internacionales, Oficina de Propiedad Industrial (Eslovaquia)</w:t>
      </w:r>
      <w:r w:rsidRPr="00E70183">
        <w:rPr>
          <w:rFonts w:eastAsiaTheme="minorHAnsi"/>
          <w:szCs w:val="22"/>
          <w:lang w:eastAsia="en-US"/>
        </w:rPr>
        <w:t>;</w:t>
      </w:r>
    </w:p>
    <w:p w14:paraId="22860C29" w14:textId="77777777" w:rsidR="00DB388C" w:rsidRPr="00E70183" w:rsidRDefault="00DB388C" w:rsidP="00DB388C">
      <w:pPr>
        <w:ind w:left="550" w:hanging="566"/>
        <w:rPr>
          <w:sz w:val="20"/>
        </w:rPr>
      </w:pPr>
    </w:p>
    <w:p w14:paraId="0B8D34E6" w14:textId="34B82935" w:rsidR="00DB388C" w:rsidRPr="00E70183" w:rsidRDefault="00DB388C" w:rsidP="00DB388C">
      <w:pPr>
        <w:ind w:left="1100" w:hanging="550"/>
        <w:rPr>
          <w:szCs w:val="22"/>
        </w:rPr>
      </w:pPr>
      <w:r w:rsidRPr="00E70183">
        <w:t>ii)</w:t>
      </w:r>
      <w:r w:rsidRPr="00E70183">
        <w:tab/>
      </w:r>
      <w:r w:rsidR="009C142D" w:rsidRPr="00E70183">
        <w:rPr>
          <w:lang w:val="es-419"/>
        </w:rPr>
        <w:t>en calidad de miembros de observadores acreditados, representantes de las comunidades indígenas y locales o de otros titulares o custodios consuetudinarios de conocimientos tradicionales o de expresiones culturales tradicionales:</w:t>
      </w:r>
    </w:p>
    <w:p w14:paraId="192AB3B3" w14:textId="426C1DE9" w:rsidR="00DB388C" w:rsidRPr="00E70183" w:rsidRDefault="009C142D" w:rsidP="00BF281C">
      <w:pPr>
        <w:ind w:left="1100" w:firstLine="17"/>
        <w:rPr>
          <w:rFonts w:eastAsiaTheme="minorHAnsi"/>
          <w:szCs w:val="22"/>
          <w:lang w:eastAsia="en-US"/>
        </w:rPr>
      </w:pPr>
      <w:r w:rsidRPr="00E70183">
        <w:rPr>
          <w:szCs w:val="22"/>
        </w:rPr>
        <w:t xml:space="preserve">Sr. </w:t>
      </w:r>
      <w:r w:rsidR="00DB388C" w:rsidRPr="00E70183">
        <w:rPr>
          <w:szCs w:val="22"/>
        </w:rPr>
        <w:t xml:space="preserve">Rodrigo DE LA CRUZ, </w:t>
      </w:r>
      <w:r w:rsidR="00917E06" w:rsidRPr="00E70183">
        <w:rPr>
          <w:szCs w:val="22"/>
        </w:rPr>
        <w:t>representante, consejero, Relaciones Internacionales, Call of the Earth/Llamado de la Tierra</w:t>
      </w:r>
      <w:r w:rsidR="00DF7796" w:rsidRPr="00E70183">
        <w:rPr>
          <w:szCs w:val="22"/>
        </w:rPr>
        <w:t xml:space="preserve">; </w:t>
      </w:r>
      <w:r w:rsidR="00917E06" w:rsidRPr="00E70183">
        <w:rPr>
          <w:szCs w:val="22"/>
        </w:rPr>
        <w:t xml:space="preserve">Sra. </w:t>
      </w:r>
      <w:r w:rsidR="00DB388C" w:rsidRPr="00E70183">
        <w:rPr>
          <w:szCs w:val="22"/>
        </w:rPr>
        <w:t xml:space="preserve">Summer HAMMONS, </w:t>
      </w:r>
      <w:r w:rsidR="00917E06" w:rsidRPr="00E70183">
        <w:rPr>
          <w:szCs w:val="22"/>
        </w:rPr>
        <w:t xml:space="preserve">representante, analista de política legislativa, Departamento de Derechos de Tratados y Asuntos Gubernamentales, </w:t>
      </w:r>
      <w:r w:rsidR="00917E06" w:rsidRPr="00E70183">
        <w:rPr>
          <w:szCs w:val="22"/>
          <w:lang w:val="es-ES_tradnl"/>
        </w:rPr>
        <w:t>Departamento de Asuntos Gubernamentales de las Tribus Tulalip de Washington</w:t>
      </w:r>
      <w:r w:rsidR="00BF281C" w:rsidRPr="00E70183">
        <w:rPr>
          <w:szCs w:val="22"/>
          <w:lang w:val="es-ES_tradnl"/>
        </w:rPr>
        <w:t xml:space="preserve"> y </w:t>
      </w:r>
      <w:r w:rsidR="00917E06" w:rsidRPr="00E70183">
        <w:rPr>
          <w:szCs w:val="22"/>
          <w:lang w:val="es-ES_tradnl"/>
        </w:rPr>
        <w:t xml:space="preserve">Sra. </w:t>
      </w:r>
      <w:r w:rsidR="00DB388C" w:rsidRPr="00E70183">
        <w:rPr>
          <w:szCs w:val="22"/>
        </w:rPr>
        <w:t xml:space="preserve">Sue NOE, </w:t>
      </w:r>
      <w:r w:rsidR="00917E06" w:rsidRPr="00E70183">
        <w:rPr>
          <w:szCs w:val="22"/>
        </w:rPr>
        <w:t>representante, abogada principal, Departamento Jurídico</w:t>
      </w:r>
      <w:r w:rsidR="00DB388C" w:rsidRPr="00E70183">
        <w:rPr>
          <w:szCs w:val="22"/>
        </w:rPr>
        <w:t>, Native American Rights Fund (NARF).</w:t>
      </w:r>
    </w:p>
    <w:p w14:paraId="163CAAE1" w14:textId="77777777" w:rsidR="00DB388C" w:rsidRPr="00E70183" w:rsidRDefault="00DB388C" w:rsidP="00DB388C">
      <w:pPr>
        <w:ind w:left="1100" w:hanging="550"/>
      </w:pPr>
    </w:p>
    <w:p w14:paraId="30742CD7" w14:textId="4E649A9E" w:rsidR="00DB388C" w:rsidRPr="00E70183" w:rsidRDefault="003E7DC6" w:rsidP="00DB388C">
      <w:pPr>
        <w:numPr>
          <w:ilvl w:val="0"/>
          <w:numId w:val="22"/>
        </w:numPr>
        <w:ind w:left="0" w:firstLine="0"/>
        <w:contextualSpacing/>
        <w:rPr>
          <w:sz w:val="20"/>
        </w:rPr>
      </w:pPr>
      <w:r w:rsidRPr="00E70183">
        <w:t xml:space="preserve">El presidente del Comité nombró al Sr. </w:t>
      </w:r>
      <w:r w:rsidR="00DB388C" w:rsidRPr="00E70183">
        <w:rPr>
          <w:szCs w:val="22"/>
        </w:rPr>
        <w:t xml:space="preserve">Yonah SELETI, </w:t>
      </w:r>
      <w:r w:rsidR="005C46A5" w:rsidRPr="00E70183">
        <w:rPr>
          <w:iCs/>
          <w:szCs w:val="22"/>
          <w:lang w:val="es-ES_tradnl"/>
        </w:rPr>
        <w:t>director general, Labores Científicas, Departamento de Ciencia e Innovación, Sudáfrica,</w:t>
      </w:r>
      <w:r w:rsidR="006341D9" w:rsidRPr="00E70183">
        <w:rPr>
          <w:iCs/>
          <w:szCs w:val="22"/>
          <w:lang w:val="es-ES_tradnl"/>
        </w:rPr>
        <w:t xml:space="preserve"> </w:t>
      </w:r>
      <w:r w:rsidR="006341D9" w:rsidRPr="00E70183">
        <w:t xml:space="preserve">vicepresidente del Comité Intergubernamental como </w:t>
      </w:r>
      <w:r w:rsidR="005C46A5" w:rsidRPr="00E70183">
        <w:rPr>
          <w:iCs/>
          <w:szCs w:val="22"/>
          <w:lang w:val="es-ES_tradnl"/>
        </w:rPr>
        <w:t>miembro de oficio</w:t>
      </w:r>
      <w:r w:rsidR="00DB388C" w:rsidRPr="00E70183">
        <w:rPr>
          <w:szCs w:val="22"/>
        </w:rPr>
        <w:t>.</w:t>
      </w:r>
    </w:p>
    <w:p w14:paraId="73E9094C" w14:textId="77777777" w:rsidR="00DB388C" w:rsidRPr="00E70183" w:rsidRDefault="00DB388C" w:rsidP="00DB388C">
      <w:pPr>
        <w:rPr>
          <w:sz w:val="20"/>
        </w:rPr>
      </w:pPr>
    </w:p>
    <w:p w14:paraId="4E16969B" w14:textId="7689AAA4" w:rsidR="00DB388C" w:rsidRPr="00E70183" w:rsidRDefault="005C46A5" w:rsidP="00DB388C">
      <w:pPr>
        <w:numPr>
          <w:ilvl w:val="0"/>
          <w:numId w:val="22"/>
        </w:numPr>
        <w:ind w:left="0" w:firstLine="0"/>
        <w:contextualSpacing/>
        <w:rPr>
          <w:lang w:val="es-ES_tradnl"/>
        </w:rPr>
      </w:pPr>
      <w:r w:rsidRPr="00E70183">
        <w:rPr>
          <w:lang w:val="es-419"/>
        </w:rPr>
        <w:t xml:space="preserve">Puesto que el mandato de cada uno de los actuales miembros de la Junta Asesora vencerá al inicio de la cuadragésima </w:t>
      </w:r>
      <w:r w:rsidR="003266B5" w:rsidRPr="00E70183">
        <w:rPr>
          <w:lang w:val="es-419"/>
        </w:rPr>
        <w:t xml:space="preserve">cuarta </w:t>
      </w:r>
      <w:r w:rsidRPr="00E70183">
        <w:rPr>
          <w:lang w:val="es-419"/>
        </w:rPr>
        <w:t xml:space="preserve">sesión, el Comité tendrá que elegir, a más tardar en el segundo día de dicha sesión, a los nuevos miembros. </w:t>
      </w:r>
      <w:r w:rsidRPr="00E70183">
        <w:rPr>
          <w:lang w:val="es-ES_tradnl"/>
        </w:rPr>
        <w:t>En el Reglamento del Fondo se deja abierta la posibilidad de que los antiguos miembros sean reelegidos.</w:t>
      </w:r>
    </w:p>
    <w:p w14:paraId="539C84A9" w14:textId="77777777" w:rsidR="00DB388C" w:rsidRPr="00E70183" w:rsidRDefault="00DB388C" w:rsidP="00DB388C">
      <w:pPr>
        <w:ind w:left="1100" w:hanging="550"/>
        <w:rPr>
          <w:szCs w:val="22"/>
          <w:lang w:val="es-ES_tradnl"/>
        </w:rPr>
      </w:pPr>
    </w:p>
    <w:p w14:paraId="369A24C2" w14:textId="77777777" w:rsidR="00DB388C" w:rsidRPr="00E70183" w:rsidRDefault="00DB388C" w:rsidP="00DB388C">
      <w:pPr>
        <w:contextualSpacing/>
        <w:rPr>
          <w:i/>
          <w:lang w:val="es-ES_tradnl"/>
        </w:rPr>
      </w:pPr>
    </w:p>
    <w:p w14:paraId="5280E664" w14:textId="44AAB3B0" w:rsidR="00DB388C" w:rsidRPr="00E70183" w:rsidRDefault="00FF18EB" w:rsidP="00DB388C">
      <w:pPr>
        <w:numPr>
          <w:ilvl w:val="0"/>
          <w:numId w:val="22"/>
        </w:numPr>
        <w:tabs>
          <w:tab w:val="num" w:pos="207"/>
        </w:tabs>
        <w:ind w:left="5533" w:firstLine="0"/>
        <w:contextualSpacing/>
        <w:rPr>
          <w:i/>
          <w:lang w:val="it-IT"/>
        </w:rPr>
      </w:pPr>
      <w:r w:rsidRPr="00E70183">
        <w:rPr>
          <w:i/>
          <w:lang w:val="it-IT"/>
        </w:rPr>
        <w:t>Se invita al Comité a</w:t>
      </w:r>
      <w:r w:rsidR="00DF7796" w:rsidRPr="00E70183">
        <w:rPr>
          <w:i/>
          <w:lang w:val="it-IT"/>
        </w:rPr>
        <w:t>:</w:t>
      </w:r>
    </w:p>
    <w:p w14:paraId="361361D8" w14:textId="77777777" w:rsidR="00DB388C" w:rsidRPr="00E70183" w:rsidRDefault="00DB388C" w:rsidP="00DB388C">
      <w:pPr>
        <w:tabs>
          <w:tab w:val="left" w:pos="5940"/>
        </w:tabs>
        <w:ind w:left="5533" w:hanging="33"/>
        <w:rPr>
          <w:i/>
          <w:szCs w:val="22"/>
          <w:lang w:val="it-IT"/>
        </w:rPr>
      </w:pPr>
    </w:p>
    <w:p w14:paraId="209D7B4E" w14:textId="4D034B51" w:rsidR="00DB388C" w:rsidRPr="00E70183" w:rsidRDefault="00DB388C" w:rsidP="00DB388C">
      <w:pPr>
        <w:ind w:left="5533"/>
        <w:rPr>
          <w:i/>
          <w:szCs w:val="22"/>
        </w:rPr>
      </w:pPr>
      <w:r w:rsidRPr="00E70183">
        <w:rPr>
          <w:i/>
          <w:szCs w:val="22"/>
        </w:rPr>
        <w:t>i)</w:t>
      </w:r>
      <w:r w:rsidRPr="00E70183">
        <w:rPr>
          <w:i/>
          <w:szCs w:val="22"/>
        </w:rPr>
        <w:tab/>
      </w:r>
      <w:r w:rsidR="00FF18EB" w:rsidRPr="00E70183">
        <w:rPr>
          <w:i/>
          <w:lang w:val="es-419"/>
        </w:rPr>
        <w:t>instar encarecidamente a los miembros y a las entidades interesadas, tanto públicas como privadas, a que hagan una aportación al Fondo a fin de garantizar su funcionamiento; y</w:t>
      </w:r>
    </w:p>
    <w:p w14:paraId="54901F06" w14:textId="77777777" w:rsidR="00DB388C" w:rsidRPr="00E70183" w:rsidRDefault="00DB388C" w:rsidP="00DB388C">
      <w:pPr>
        <w:ind w:left="5533" w:hanging="33"/>
        <w:rPr>
          <w:i/>
          <w:szCs w:val="22"/>
        </w:rPr>
      </w:pPr>
    </w:p>
    <w:p w14:paraId="68DC4E5D" w14:textId="7308D37E" w:rsidR="00DB388C" w:rsidRPr="00E70183" w:rsidRDefault="00DB388C" w:rsidP="00FF18EB">
      <w:pPr>
        <w:pStyle w:val="ListParagraph"/>
        <w:tabs>
          <w:tab w:val="left" w:pos="6096"/>
        </w:tabs>
        <w:spacing w:line="276" w:lineRule="auto"/>
        <w:ind w:left="5529"/>
        <w:contextualSpacing w:val="0"/>
        <w:rPr>
          <w:i/>
          <w:lang w:val="es-419"/>
        </w:rPr>
      </w:pPr>
      <w:r w:rsidRPr="00E70183">
        <w:rPr>
          <w:i/>
          <w:szCs w:val="22"/>
          <w:lang w:val="es-ES"/>
        </w:rPr>
        <w:t>ii)</w:t>
      </w:r>
      <w:r w:rsidRPr="00E70183">
        <w:rPr>
          <w:i/>
          <w:szCs w:val="22"/>
          <w:lang w:val="es-ES"/>
        </w:rPr>
        <w:tab/>
      </w:r>
      <w:r w:rsidR="00FF18EB" w:rsidRPr="00E70183">
        <w:rPr>
          <w:i/>
          <w:lang w:val="es-419"/>
        </w:rPr>
        <w:t>elegir a los miembros de la Junta Asesora del Fondo a partir de la propuesta del presidente a más tardar en el segundo día de su sesión.</w:t>
      </w:r>
    </w:p>
    <w:p w14:paraId="66B72AB6" w14:textId="77777777" w:rsidR="00DB388C" w:rsidRPr="00E70183" w:rsidRDefault="00DB388C" w:rsidP="00DB388C">
      <w:pPr>
        <w:ind w:left="774" w:hanging="1275"/>
        <w:rPr>
          <w:i/>
          <w:szCs w:val="22"/>
          <w:lang w:val="es-ES_tradnl"/>
        </w:rPr>
      </w:pPr>
    </w:p>
    <w:p w14:paraId="1BEE7BA9" w14:textId="5CA028AF" w:rsidR="00DB388C" w:rsidRPr="00E70183" w:rsidRDefault="00DB388C" w:rsidP="00DB388C">
      <w:pPr>
        <w:ind w:left="5490"/>
        <w:contextualSpacing/>
        <w:rPr>
          <w:rFonts w:eastAsia="Times New Roman" w:cs="Times New Roman"/>
          <w:szCs w:val="22"/>
          <w:lang w:eastAsia="en-US"/>
        </w:rPr>
      </w:pPr>
      <w:r w:rsidRPr="00E70183">
        <w:rPr>
          <w:rFonts w:eastAsia="Times New Roman" w:cs="Times New Roman"/>
          <w:szCs w:val="22"/>
          <w:lang w:eastAsia="en-US"/>
        </w:rPr>
        <w:t>[</w:t>
      </w:r>
      <w:r w:rsidR="00FF18EB" w:rsidRPr="00E70183">
        <w:rPr>
          <w:rFonts w:eastAsia="Times New Roman" w:cs="Times New Roman"/>
          <w:szCs w:val="22"/>
          <w:lang w:eastAsia="en-US"/>
        </w:rPr>
        <w:t xml:space="preserve">Siguen los </w:t>
      </w:r>
      <w:r w:rsidR="001D71C4" w:rsidRPr="00E70183">
        <w:rPr>
          <w:rFonts w:eastAsia="Times New Roman" w:cs="Times New Roman"/>
          <w:szCs w:val="22"/>
          <w:lang w:eastAsia="en-US"/>
        </w:rPr>
        <w:t>A</w:t>
      </w:r>
      <w:r w:rsidR="00FF18EB" w:rsidRPr="00E70183">
        <w:rPr>
          <w:rFonts w:eastAsia="Times New Roman" w:cs="Times New Roman"/>
          <w:szCs w:val="22"/>
          <w:lang w:eastAsia="en-US"/>
        </w:rPr>
        <w:t>nexos</w:t>
      </w:r>
      <w:r w:rsidR="00DF7796" w:rsidRPr="00E70183">
        <w:rPr>
          <w:rFonts w:eastAsia="Times New Roman" w:cs="Times New Roman"/>
          <w:szCs w:val="22"/>
          <w:lang w:eastAsia="en-US"/>
        </w:rPr>
        <w:t>]</w:t>
      </w:r>
    </w:p>
    <w:p w14:paraId="270AB952" w14:textId="77777777" w:rsidR="00DB388C" w:rsidRPr="00E70183" w:rsidRDefault="00DB388C" w:rsidP="00DB388C">
      <w:pPr>
        <w:ind w:left="5490"/>
        <w:contextualSpacing/>
        <w:rPr>
          <w:rFonts w:eastAsia="Times New Roman" w:cs="Times New Roman"/>
          <w:szCs w:val="22"/>
          <w:lang w:eastAsia="en-US"/>
        </w:rPr>
      </w:pPr>
    </w:p>
    <w:p w14:paraId="617437BC" w14:textId="77777777" w:rsidR="00DB388C" w:rsidRPr="00E70183" w:rsidRDefault="00DB388C" w:rsidP="00DB388C">
      <w:pPr>
        <w:ind w:left="5490"/>
        <w:contextualSpacing/>
        <w:rPr>
          <w:rFonts w:eastAsia="Times New Roman" w:cs="Times New Roman"/>
          <w:szCs w:val="22"/>
          <w:lang w:eastAsia="en-US"/>
        </w:rPr>
        <w:sectPr w:rsidR="00DB388C" w:rsidRPr="00E70183" w:rsidSect="00586337">
          <w:headerReference w:type="even" r:id="rId9"/>
          <w:headerReference w:type="default" r:id="rId10"/>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14:paraId="3C99A16A" w14:textId="194901F2" w:rsidR="001D71C4" w:rsidRPr="00E70183" w:rsidRDefault="001D71C4" w:rsidP="00697319">
      <w:pPr>
        <w:spacing w:before="240"/>
        <w:ind w:left="1620" w:right="1772"/>
        <w:jc w:val="center"/>
        <w:outlineLvl w:val="6"/>
        <w:rPr>
          <w:rFonts w:eastAsia="Times New Roman"/>
          <w:u w:val="single"/>
          <w:lang w:val="es-419"/>
        </w:rPr>
      </w:pPr>
      <w:r w:rsidRPr="00E70183">
        <w:rPr>
          <w:rFonts w:eastAsia="Times New Roman"/>
          <w:u w:val="single"/>
          <w:lang w:val="es-419"/>
        </w:rPr>
        <w:lastRenderedPageBreak/>
        <w:t>Creación del Fondo de la OMPI de Contribuciones Voluntarias</w:t>
      </w:r>
      <w:r w:rsidR="00697319" w:rsidRPr="00E70183">
        <w:rPr>
          <w:rFonts w:eastAsia="Times New Roman"/>
          <w:u w:val="single"/>
          <w:lang w:val="es-419"/>
        </w:rPr>
        <w:t xml:space="preserve"> </w:t>
      </w:r>
      <w:r w:rsidRPr="00E70183">
        <w:rPr>
          <w:rFonts w:eastAsia="Times New Roman"/>
          <w:u w:val="single"/>
          <w:lang w:val="es-419"/>
        </w:rPr>
        <w:t>para las Comunidades Indígenas y Locales Acreditadas por</w:t>
      </w:r>
      <w:r w:rsidR="00697319" w:rsidRPr="00E70183">
        <w:rPr>
          <w:rFonts w:eastAsia="Times New Roman"/>
          <w:u w:val="single"/>
          <w:lang w:val="es-419"/>
        </w:rPr>
        <w:t xml:space="preserve"> </w:t>
      </w:r>
      <w:r w:rsidRPr="00E70183">
        <w:rPr>
          <w:rFonts w:eastAsia="Times New Roman"/>
          <w:u w:val="single"/>
          <w:lang w:val="es-419"/>
        </w:rPr>
        <w:t>la Asamblea General de la OMPI (32.º período de sesiones) y</w:t>
      </w:r>
      <w:r w:rsidR="00697319" w:rsidRPr="00E70183">
        <w:rPr>
          <w:rFonts w:eastAsia="Times New Roman"/>
          <w:u w:val="single"/>
          <w:lang w:val="es-419"/>
        </w:rPr>
        <w:t xml:space="preserve"> </w:t>
      </w:r>
      <w:r w:rsidRPr="00E70183">
        <w:rPr>
          <w:rFonts w:eastAsia="Times New Roman"/>
          <w:u w:val="single"/>
          <w:lang w:val="es-419"/>
        </w:rPr>
        <w:t>modificado posteriormente por la Asamblea General de la OMPI (39.º período de sesiones)</w:t>
      </w:r>
    </w:p>
    <w:p w14:paraId="6CD232D3" w14:textId="77777777" w:rsidR="001D71C4" w:rsidRPr="00E70183" w:rsidRDefault="001D71C4" w:rsidP="001D71C4">
      <w:pPr>
        <w:rPr>
          <w:lang w:val="es-419"/>
        </w:rPr>
      </w:pPr>
    </w:p>
    <w:p w14:paraId="56F4C841" w14:textId="77777777" w:rsidR="001D71C4" w:rsidRPr="00E70183" w:rsidRDefault="001D71C4" w:rsidP="00697319">
      <w:pPr>
        <w:spacing w:after="120"/>
        <w:rPr>
          <w:lang w:val="es-419"/>
        </w:rPr>
      </w:pPr>
      <w:r w:rsidRPr="00E70183">
        <w:rPr>
          <w:i/>
          <w:lang w:val="es-419"/>
        </w:rPr>
        <w:t xml:space="preserve">Resuelto </w:t>
      </w:r>
      <w:r w:rsidRPr="00E70183">
        <w:rPr>
          <w:lang w:val="es-419"/>
        </w:rPr>
        <w:t>a tomar medidas adecuadas que favorezcan y promuevan la participación de las comunidades indígenas y locales y la de otros custodios o titulares consuetudinarios de los conocimientos tradicionales y las expresiones culturales tradicionales en la labor de la Organización Mundial de la Propiedad Intelectual (OMPI) sobre la propiedad intelectual y los recursos genéticos, los conocimientos tradicionales y el folclore;</w:t>
      </w:r>
    </w:p>
    <w:p w14:paraId="07B34C58" w14:textId="77777777" w:rsidR="001D71C4" w:rsidRPr="00E70183" w:rsidRDefault="001D71C4" w:rsidP="00697319">
      <w:pPr>
        <w:spacing w:after="120"/>
        <w:rPr>
          <w:lang w:val="es-419"/>
        </w:rPr>
      </w:pPr>
      <w:r w:rsidRPr="00E70183">
        <w:rPr>
          <w:i/>
          <w:lang w:val="es-419"/>
        </w:rPr>
        <w:t>Reconociendo</w:t>
      </w:r>
      <w:r w:rsidRPr="00E70183">
        <w:rPr>
          <w:lang w:val="es-419"/>
        </w:rPr>
        <w:t xml:space="preserve"> que la eficacia de esas medidas depende, entre otras cosas, de que se obtenga el apoyo financiero adecuado;</w:t>
      </w:r>
    </w:p>
    <w:p w14:paraId="04848093" w14:textId="77777777" w:rsidR="001D71C4" w:rsidRPr="00E70183" w:rsidRDefault="001D71C4" w:rsidP="00697319">
      <w:pPr>
        <w:spacing w:after="120"/>
        <w:rPr>
          <w:lang w:val="es-419"/>
        </w:rPr>
      </w:pPr>
      <w:r w:rsidRPr="00E70183">
        <w:rPr>
          <w:i/>
          <w:lang w:val="es-419"/>
        </w:rPr>
        <w:t xml:space="preserve">Reconociendo </w:t>
      </w:r>
      <w:r w:rsidRPr="00E70183">
        <w:rPr>
          <w:lang w:val="es-419"/>
        </w:rPr>
        <w:t>además que un marco adecuado y estructurado para financiar dicha participación fomentaría las contribuciones anteriormente mencionadas;</w:t>
      </w:r>
    </w:p>
    <w:p w14:paraId="6A452825" w14:textId="77777777" w:rsidR="001D71C4" w:rsidRPr="00E70183" w:rsidRDefault="001D71C4" w:rsidP="00697319">
      <w:pPr>
        <w:spacing w:after="240"/>
        <w:rPr>
          <w:lang w:val="es-419"/>
        </w:rPr>
      </w:pPr>
      <w:r w:rsidRPr="00E70183">
        <w:rPr>
          <w:lang w:val="es-419"/>
        </w:rPr>
        <w:t>[</w:t>
      </w:r>
      <w:r w:rsidRPr="00E70183">
        <w:rPr>
          <w:i/>
          <w:lang w:val="es-419"/>
        </w:rPr>
        <w:t>Si</w:t>
      </w:r>
      <w:r w:rsidRPr="00E70183">
        <w:rPr>
          <w:lang w:val="es-419"/>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w:t>
      </w:r>
      <w:r w:rsidRPr="00E70183">
        <w:rPr>
          <w:rStyle w:val="FootnoteReference"/>
          <w:lang w:val="es-419"/>
        </w:rPr>
        <w:footnoteReference w:id="4"/>
      </w:r>
      <w:r w:rsidRPr="00E70183">
        <w:rPr>
          <w:lang w:val="es-419"/>
        </w:rPr>
        <w:t xml:space="preserve"> </w:t>
      </w:r>
      <w:r w:rsidRPr="00E70183">
        <w:rPr>
          <w:i/>
          <w:u w:val="single"/>
          <w:lang w:val="es-419"/>
        </w:rPr>
        <w:t>en dicho caso</w:t>
      </w:r>
      <w:r w:rsidRPr="00E70183">
        <w:rPr>
          <w:lang w:val="es-419"/>
        </w:rPr>
        <w:t xml:space="preserve"> se recomienda que la Asamblea [decida]</w:t>
      </w:r>
      <w:r w:rsidRPr="00E70183">
        <w:rPr>
          <w:rStyle w:val="FootnoteReference"/>
          <w:lang w:val="es-419"/>
        </w:rPr>
        <w:footnoteReference w:id="5"/>
      </w:r>
      <w:r w:rsidRPr="00E70183">
        <w:rPr>
          <w:lang w:val="es-419"/>
        </w:rPr>
        <w:t xml:space="preserve"> crear un fondo de contribuciones voluntarias cuyo nombre, objetivos, criterios de utilización y funcionamiento sean los siguientes:</w:t>
      </w:r>
    </w:p>
    <w:p w14:paraId="5A73D760" w14:textId="77777777" w:rsidR="001D71C4" w:rsidRPr="00E70183" w:rsidRDefault="001D71C4" w:rsidP="001D71C4">
      <w:pPr>
        <w:rPr>
          <w:lang w:val="es-419"/>
        </w:rPr>
      </w:pPr>
      <w:r w:rsidRPr="00E70183">
        <w:rPr>
          <w:lang w:val="es-419"/>
        </w:rPr>
        <w:t>I.</w:t>
      </w:r>
      <w:r w:rsidRPr="00E70183">
        <w:rPr>
          <w:lang w:val="es-419"/>
        </w:rPr>
        <w:tab/>
        <w:t>NOMBRE</w:t>
      </w:r>
    </w:p>
    <w:p w14:paraId="291A7503" w14:textId="77777777" w:rsidR="001D71C4" w:rsidRPr="00E70183" w:rsidRDefault="001D71C4" w:rsidP="001D71C4">
      <w:pPr>
        <w:rPr>
          <w:lang w:val="es-419"/>
        </w:rPr>
      </w:pPr>
    </w:p>
    <w:p w14:paraId="7707C695" w14:textId="77777777" w:rsidR="001D71C4" w:rsidRPr="00E70183" w:rsidRDefault="001D71C4" w:rsidP="00697319">
      <w:pPr>
        <w:numPr>
          <w:ilvl w:val="0"/>
          <w:numId w:val="20"/>
        </w:numPr>
        <w:tabs>
          <w:tab w:val="clear" w:pos="360"/>
          <w:tab w:val="left" w:pos="540"/>
        </w:tabs>
        <w:spacing w:after="240"/>
        <w:ind w:left="0" w:firstLine="0"/>
        <w:rPr>
          <w:lang w:val="es-419"/>
        </w:rPr>
      </w:pPr>
      <w:r w:rsidRPr="00E70183">
        <w:rPr>
          <w:lang w:val="es-419"/>
        </w:rPr>
        <w:t>El fondo se conocerá por “Fondo de la OMPI de Contribuciones Voluntarias para las Comunidades Indígenas y Locales Acreditadas”, en adelante denominado el “Fondo”.</w:t>
      </w:r>
    </w:p>
    <w:p w14:paraId="62297D61" w14:textId="77777777" w:rsidR="001D71C4" w:rsidRPr="00E70183" w:rsidRDefault="001D71C4" w:rsidP="001D71C4">
      <w:pPr>
        <w:rPr>
          <w:lang w:val="es-419"/>
        </w:rPr>
      </w:pPr>
      <w:r w:rsidRPr="00E70183">
        <w:rPr>
          <w:lang w:val="es-419"/>
        </w:rPr>
        <w:t>II.</w:t>
      </w:r>
      <w:r w:rsidRPr="00E70183">
        <w:rPr>
          <w:lang w:val="es-419"/>
        </w:rPr>
        <w:tab/>
        <w:t>FINALIDAD Y ALCANCE</w:t>
      </w:r>
    </w:p>
    <w:p w14:paraId="6CBBCC3A" w14:textId="77777777" w:rsidR="001D71C4" w:rsidRPr="00E70183" w:rsidRDefault="001D71C4" w:rsidP="001D71C4">
      <w:pPr>
        <w:rPr>
          <w:lang w:val="es-419"/>
        </w:rPr>
      </w:pPr>
    </w:p>
    <w:p w14:paraId="7B96ACAD" w14:textId="77777777" w:rsidR="001D71C4" w:rsidRPr="00E70183" w:rsidRDefault="001D71C4" w:rsidP="001D71C4">
      <w:pPr>
        <w:tabs>
          <w:tab w:val="left" w:pos="550"/>
        </w:tabs>
        <w:rPr>
          <w:lang w:val="es-419"/>
        </w:rPr>
      </w:pPr>
      <w:r w:rsidRPr="00E70183">
        <w:rPr>
          <w:lang w:val="es-419"/>
        </w:rPr>
        <w:t>2.</w:t>
      </w:r>
      <w:r w:rsidRPr="00E70183">
        <w:rPr>
          <w:lang w:val="es-419"/>
        </w:rPr>
        <w:tab/>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consuetudinarios de los conocimientos tradicionales o las expresiones culturales tradicionales.</w:t>
      </w:r>
    </w:p>
    <w:p w14:paraId="5E6B605B" w14:textId="77777777" w:rsidR="001D71C4" w:rsidRPr="00E70183" w:rsidRDefault="001D71C4" w:rsidP="001D71C4">
      <w:pPr>
        <w:rPr>
          <w:lang w:val="es-419"/>
        </w:rPr>
      </w:pPr>
    </w:p>
    <w:p w14:paraId="585C7878" w14:textId="77777777" w:rsidR="001D71C4" w:rsidRPr="00E70183" w:rsidRDefault="001D71C4" w:rsidP="001D71C4">
      <w:pPr>
        <w:rPr>
          <w:lang w:val="es-419"/>
        </w:rPr>
      </w:pPr>
      <w:r w:rsidRPr="00E70183">
        <w:rPr>
          <w:lang w:val="es-419"/>
        </w:rPr>
        <w:t>2</w:t>
      </w:r>
      <w:r w:rsidRPr="00E70183">
        <w:rPr>
          <w:i/>
          <w:lang w:val="es-419"/>
        </w:rPr>
        <w:t>bis</w:t>
      </w:r>
      <w:r w:rsidRPr="00E70183">
        <w:rPr>
          <w:lang w:val="es-419"/>
        </w:rPr>
        <w:t>.</w:t>
      </w:r>
      <w:r w:rsidRPr="00E70183">
        <w:rPr>
          <w:lang w:val="es-419"/>
        </w:rPr>
        <w:tab/>
        <w:t>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artículo 2.</w:t>
      </w:r>
    </w:p>
    <w:p w14:paraId="6E8685A2" w14:textId="77777777" w:rsidR="001D71C4" w:rsidRPr="00E70183" w:rsidRDefault="001D71C4" w:rsidP="001D71C4">
      <w:pPr>
        <w:rPr>
          <w:lang w:val="es-419"/>
        </w:rPr>
      </w:pPr>
    </w:p>
    <w:p w14:paraId="39C18339" w14:textId="77777777" w:rsidR="001D71C4" w:rsidRPr="00E70183" w:rsidRDefault="001D71C4" w:rsidP="001D71C4">
      <w:pPr>
        <w:rPr>
          <w:lang w:val="es-419"/>
        </w:rPr>
      </w:pPr>
      <w:r w:rsidRPr="00E70183">
        <w:rPr>
          <w:lang w:val="es-419"/>
        </w:rPr>
        <w:t>3.</w:t>
      </w:r>
      <w:r w:rsidRPr="00E70183">
        <w:rPr>
          <w:lang w:val="es-419"/>
        </w:rPr>
        <w:tab/>
        <w:t xml:space="preserve">Dado que la participación en la labor del Comité está limitada, con arreglo a su Reglamento, a sus miembros y observadores acreditados, con el fin de garantizar que los representantes cuya participación se financia puedan participar plenamente en esa labor, dichos representantes deberán ser únicamente los representantes designados por los observadores que hayan sido debidamente acreditados para participar en el Comité, ya sea como observadores </w:t>
      </w:r>
      <w:r w:rsidRPr="00E70183">
        <w:rPr>
          <w:i/>
          <w:lang w:val="es-419"/>
        </w:rPr>
        <w:t>ad hoc</w:t>
      </w:r>
      <w:r w:rsidRPr="00E70183">
        <w:rPr>
          <w:lang w:val="es-419"/>
        </w:rPr>
        <w:t xml:space="preserve"> acreditados por el Comité mismo o como observadores acreditados ante la OMPI.</w:t>
      </w:r>
    </w:p>
    <w:p w14:paraId="4FD406C9" w14:textId="77777777" w:rsidR="001D71C4" w:rsidRPr="00E70183" w:rsidRDefault="001D71C4" w:rsidP="001D71C4">
      <w:pPr>
        <w:ind w:left="567" w:hanging="567"/>
        <w:rPr>
          <w:lang w:val="es-419"/>
        </w:rPr>
      </w:pPr>
    </w:p>
    <w:p w14:paraId="14152823" w14:textId="77777777" w:rsidR="001D71C4" w:rsidRPr="00E70183" w:rsidRDefault="001D71C4" w:rsidP="00697319">
      <w:pPr>
        <w:spacing w:after="240"/>
        <w:rPr>
          <w:lang w:val="es-419"/>
        </w:rPr>
      </w:pPr>
      <w:r w:rsidRPr="00E70183">
        <w:rPr>
          <w:lang w:val="es-419"/>
        </w:rPr>
        <w:lastRenderedPageBreak/>
        <w:t>4.</w:t>
      </w:r>
      <w:r w:rsidRPr="00E70183">
        <w:rPr>
          <w:lang w:val="es-419"/>
        </w:rPr>
        <w:tab/>
        <w:t>La creación del Fondo y su funcionamiento no irán en menoscabo de otros procedimientos establecidos, en particular, en el Reglamento General de la OMPI (publicación N.º 399 (S) Rev. 3), plasmados en el documento WIPO/GRTKF/IC/1/2, para acreditar a las comunidades indígenas y locales y otros observadores u organizar la participación de sus miembros en las sesiones. El funcionamiento del Fondo no se anticipará a las decisiones de los miembros del Comité en relación con la acreditación y la participación en la labor de este último ni prevalecerá sobre ellas. Queda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14:paraId="50583158" w14:textId="77777777" w:rsidR="001D71C4" w:rsidRPr="00E70183" w:rsidRDefault="001D71C4" w:rsidP="001D71C4">
      <w:pPr>
        <w:rPr>
          <w:lang w:val="es-419"/>
        </w:rPr>
      </w:pPr>
      <w:r w:rsidRPr="00E70183">
        <w:rPr>
          <w:lang w:val="es-419"/>
        </w:rPr>
        <w:t>III.</w:t>
      </w:r>
      <w:r w:rsidRPr="00E70183">
        <w:rPr>
          <w:lang w:val="es-419"/>
        </w:rPr>
        <w:tab/>
        <w:t>CRITERIOS DE UTILIZACIÓN DEL FONDO</w:t>
      </w:r>
    </w:p>
    <w:p w14:paraId="6269D994" w14:textId="77777777" w:rsidR="001D71C4" w:rsidRPr="00E70183" w:rsidRDefault="001D71C4" w:rsidP="001D71C4">
      <w:pPr>
        <w:rPr>
          <w:lang w:val="es-419"/>
        </w:rPr>
      </w:pPr>
    </w:p>
    <w:p w14:paraId="11CCF017" w14:textId="77777777" w:rsidR="001D71C4" w:rsidRPr="00E70183" w:rsidRDefault="001D71C4" w:rsidP="001D71C4">
      <w:pPr>
        <w:rPr>
          <w:lang w:val="es-419"/>
        </w:rPr>
      </w:pPr>
      <w:r w:rsidRPr="00E70183">
        <w:rPr>
          <w:lang w:val="es-419"/>
        </w:rPr>
        <w:t>5.</w:t>
      </w:r>
      <w:r w:rsidRPr="00E70183">
        <w:rPr>
          <w:lang w:val="es-419"/>
        </w:rPr>
        <w:tab/>
        <w:t>Todo aporte financiero que se efectúe con arreglo al Fondo se regirá por los objetivos enunciados en los artículos 2 y 2</w:t>
      </w:r>
      <w:r w:rsidRPr="00E70183">
        <w:rPr>
          <w:i/>
          <w:lang w:val="es-419"/>
        </w:rPr>
        <w:t>bis</w:t>
      </w:r>
      <w:r w:rsidRPr="00E70183">
        <w:rPr>
          <w:lang w:val="es-419"/>
        </w:rPr>
        <w:t xml:space="preserve"> y por las siguientes condiciones:</w:t>
      </w:r>
    </w:p>
    <w:p w14:paraId="7E23565A" w14:textId="77777777" w:rsidR="001D71C4" w:rsidRPr="00E70183" w:rsidRDefault="001D71C4" w:rsidP="001D71C4">
      <w:pPr>
        <w:rPr>
          <w:lang w:val="es-419"/>
        </w:rPr>
      </w:pPr>
    </w:p>
    <w:p w14:paraId="2CB4BD26" w14:textId="77777777" w:rsidR="001D71C4" w:rsidRPr="00E70183" w:rsidRDefault="001D71C4" w:rsidP="001D71C4">
      <w:pPr>
        <w:ind w:left="1134" w:hanging="568"/>
        <w:rPr>
          <w:lang w:val="es-419"/>
        </w:rPr>
      </w:pPr>
      <w:r w:rsidRPr="00E70183">
        <w:rPr>
          <w:lang w:val="es-419"/>
        </w:rPr>
        <w:t>a)</w:t>
      </w:r>
      <w:r w:rsidRPr="00E70183">
        <w:rPr>
          <w:lang w:val="es-419"/>
        </w:rPr>
        <w:tab/>
        <w:t>Todo aporte se realizará con arreglo exclusivo a los recursos disponibles en el Fondo;</w:t>
      </w:r>
    </w:p>
    <w:p w14:paraId="2CC9176C" w14:textId="77777777" w:rsidR="001D71C4" w:rsidRPr="00E70183" w:rsidRDefault="001D71C4" w:rsidP="001D71C4">
      <w:pPr>
        <w:ind w:left="849" w:hanging="283"/>
        <w:rPr>
          <w:lang w:val="es-419"/>
        </w:rPr>
      </w:pPr>
    </w:p>
    <w:p w14:paraId="3994620D" w14:textId="77777777" w:rsidR="001D71C4" w:rsidRPr="00E70183" w:rsidRDefault="001D71C4" w:rsidP="001D71C4">
      <w:pPr>
        <w:ind w:left="1134" w:hanging="584"/>
        <w:rPr>
          <w:lang w:val="es-419"/>
        </w:rPr>
      </w:pPr>
      <w:r w:rsidRPr="00E70183">
        <w:rPr>
          <w:lang w:val="es-419"/>
        </w:rPr>
        <w:t>b)</w:t>
      </w:r>
      <w:r w:rsidRPr="00E70183">
        <w:rPr>
          <w:lang w:val="es-419"/>
        </w:rPr>
        <w:tab/>
        <w:t>Cada aporte se limitará a una única sesión del Comité y a las actividades conexas que tengan lugar al mismo tiempo que la sesión del Comité o a una única reunión de un grupo de trabajo entre sesiones. El suministro de ayuda financiera en una ocasión no impedirá que se pueda financiar la participación del mismo beneficiario en otras sesiones del Comité o en otras reuniones de grupos de trabajo entre sesiones;</w:t>
      </w:r>
    </w:p>
    <w:p w14:paraId="0C826212" w14:textId="77777777" w:rsidR="001D71C4" w:rsidRPr="00E70183" w:rsidRDefault="001D71C4" w:rsidP="001D71C4">
      <w:pPr>
        <w:ind w:left="849" w:hanging="283"/>
        <w:rPr>
          <w:lang w:val="es-419"/>
        </w:rPr>
      </w:pPr>
    </w:p>
    <w:p w14:paraId="00F8FBC0" w14:textId="77777777" w:rsidR="001D71C4" w:rsidRPr="00E70183" w:rsidRDefault="001D71C4" w:rsidP="001D71C4">
      <w:pPr>
        <w:ind w:left="1100" w:hanging="534"/>
        <w:rPr>
          <w:lang w:val="es-419"/>
        </w:rPr>
      </w:pPr>
      <w:r w:rsidRPr="00E70183">
        <w:rPr>
          <w:lang w:val="es-419"/>
        </w:rPr>
        <w:t>c)</w:t>
      </w:r>
      <w:r w:rsidRPr="00E70183">
        <w:rPr>
          <w:lang w:val="es-419"/>
        </w:rPr>
        <w:tab/>
        <w:t>Para beneficiarse de la ayuda financiera, los candidatos deberán satisfacer los siguientes criterios:</w:t>
      </w:r>
    </w:p>
    <w:p w14:paraId="6ADE927F" w14:textId="77777777" w:rsidR="001D71C4" w:rsidRPr="00E70183" w:rsidRDefault="001D71C4" w:rsidP="001D71C4">
      <w:pPr>
        <w:ind w:left="1701"/>
        <w:rPr>
          <w:lang w:val="es-419"/>
        </w:rPr>
      </w:pPr>
    </w:p>
    <w:p w14:paraId="77A6F03F" w14:textId="77777777" w:rsidR="001D71C4" w:rsidRPr="00E70183" w:rsidRDefault="001D71C4" w:rsidP="001D71C4">
      <w:pPr>
        <w:numPr>
          <w:ilvl w:val="0"/>
          <w:numId w:val="16"/>
        </w:numPr>
        <w:tabs>
          <w:tab w:val="num" w:pos="1004"/>
        </w:tabs>
        <w:ind w:left="1710" w:hanging="630"/>
        <w:rPr>
          <w:lang w:val="es-419"/>
        </w:rPr>
      </w:pPr>
      <w:r w:rsidRPr="00E70183">
        <w:rPr>
          <w:lang w:val="es-419"/>
        </w:rPr>
        <w:t>ser una persona física;</w:t>
      </w:r>
    </w:p>
    <w:p w14:paraId="5A5B8BA9" w14:textId="77777777" w:rsidR="001D71C4" w:rsidRPr="00E70183" w:rsidRDefault="001D71C4" w:rsidP="001D71C4">
      <w:pPr>
        <w:ind w:left="1100"/>
        <w:rPr>
          <w:lang w:val="es-419"/>
        </w:rPr>
      </w:pPr>
    </w:p>
    <w:p w14:paraId="0509A618" w14:textId="77777777" w:rsidR="001D71C4" w:rsidRPr="00E70183" w:rsidRDefault="001D71C4" w:rsidP="001D71C4">
      <w:pPr>
        <w:numPr>
          <w:ilvl w:val="0"/>
          <w:numId w:val="16"/>
        </w:numPr>
        <w:ind w:left="1701" w:hanging="601"/>
        <w:rPr>
          <w:lang w:val="es-419"/>
        </w:rPr>
      </w:pPr>
      <w:r w:rsidRPr="00E70183">
        <w:rPr>
          <w:lang w:val="es-419"/>
        </w:rPr>
        <w:t>ser miembro de un observador acreditado que represente a las comunidades indígenas o locales o, de otro modo, a los custodios o titulares consuetudinarios de los conocimientos tradicionales o las expresiones culturales tradicionales;</w:t>
      </w:r>
    </w:p>
    <w:p w14:paraId="5E359612" w14:textId="77777777" w:rsidR="001D71C4" w:rsidRPr="00E70183" w:rsidRDefault="001D71C4" w:rsidP="001D71C4">
      <w:pPr>
        <w:tabs>
          <w:tab w:val="left" w:pos="1701"/>
        </w:tabs>
        <w:ind w:left="1100"/>
        <w:rPr>
          <w:lang w:val="es-419"/>
        </w:rPr>
      </w:pPr>
    </w:p>
    <w:p w14:paraId="48CB28F3" w14:textId="77777777" w:rsidR="001D71C4" w:rsidRPr="00E70183" w:rsidRDefault="001D71C4" w:rsidP="001D71C4">
      <w:pPr>
        <w:numPr>
          <w:ilvl w:val="0"/>
          <w:numId w:val="16"/>
        </w:numPr>
        <w:ind w:left="1710" w:hanging="610"/>
        <w:rPr>
          <w:lang w:val="es-419"/>
        </w:rPr>
      </w:pPr>
      <w:r w:rsidRPr="00E70183">
        <w:rPr>
          <w:lang w:val="es-419"/>
        </w:rPr>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14:paraId="34EEC825" w14:textId="77777777" w:rsidR="001D71C4" w:rsidRPr="00E70183" w:rsidRDefault="001D71C4" w:rsidP="001D71C4">
      <w:pPr>
        <w:tabs>
          <w:tab w:val="left" w:pos="1701"/>
        </w:tabs>
        <w:ind w:left="1100"/>
        <w:rPr>
          <w:lang w:val="es-419"/>
        </w:rPr>
      </w:pPr>
    </w:p>
    <w:p w14:paraId="4781136D" w14:textId="77777777" w:rsidR="001D71C4" w:rsidRPr="00E70183" w:rsidRDefault="001D71C4" w:rsidP="001D71C4">
      <w:pPr>
        <w:numPr>
          <w:ilvl w:val="0"/>
          <w:numId w:val="16"/>
        </w:numPr>
        <w:ind w:left="1710" w:hanging="610"/>
        <w:rPr>
          <w:lang w:val="es-419"/>
        </w:rPr>
      </w:pPr>
      <w:r w:rsidRPr="00E70183">
        <w:rPr>
          <w:lang w:val="es-419"/>
        </w:rPr>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consuetudinarios de conocimientos tradicionales o de expresiones culturales tradicionales; y</w:t>
      </w:r>
    </w:p>
    <w:p w14:paraId="3DD30A39" w14:textId="77777777" w:rsidR="001D71C4" w:rsidRPr="00E70183" w:rsidRDefault="001D71C4" w:rsidP="001D71C4">
      <w:pPr>
        <w:tabs>
          <w:tab w:val="left" w:pos="1701"/>
        </w:tabs>
        <w:ind w:left="1100"/>
        <w:rPr>
          <w:lang w:val="es-419"/>
        </w:rPr>
      </w:pPr>
    </w:p>
    <w:p w14:paraId="643C0D70" w14:textId="77777777" w:rsidR="001D71C4" w:rsidRPr="00E70183" w:rsidRDefault="001D71C4" w:rsidP="001D71C4">
      <w:pPr>
        <w:numPr>
          <w:ilvl w:val="0"/>
          <w:numId w:val="16"/>
        </w:numPr>
        <w:ind w:left="1710" w:hanging="630"/>
        <w:rPr>
          <w:lang w:val="es-419"/>
        </w:rPr>
      </w:pPr>
      <w:r w:rsidRPr="00E70183">
        <w:rPr>
          <w:lang w:val="es-419"/>
        </w:rPr>
        <w:t>que la Junta Asesora estime que, debido a la falta de recursos financieros alternativos, el candidato no podría participar en la sesión del Comité o en la reunión del grupo de trabajo entre sesiones en cuestión sin la ayuda financiera del Fondo.</w:t>
      </w:r>
    </w:p>
    <w:p w14:paraId="6EDC6EA1" w14:textId="77777777" w:rsidR="001D71C4" w:rsidRPr="00E70183" w:rsidRDefault="001D71C4" w:rsidP="001D71C4">
      <w:pPr>
        <w:tabs>
          <w:tab w:val="left" w:pos="1701"/>
        </w:tabs>
        <w:ind w:left="1100"/>
        <w:rPr>
          <w:lang w:val="es-419"/>
        </w:rPr>
      </w:pPr>
    </w:p>
    <w:p w14:paraId="198D1ABD" w14:textId="77777777" w:rsidR="001D71C4" w:rsidRPr="00E70183" w:rsidRDefault="001D71C4" w:rsidP="001D71C4">
      <w:pPr>
        <w:ind w:left="1100" w:hanging="550"/>
        <w:rPr>
          <w:lang w:val="es-419"/>
        </w:rPr>
      </w:pPr>
      <w:r w:rsidRPr="00E70183">
        <w:rPr>
          <w:lang w:val="es-419"/>
        </w:rPr>
        <w:t>d)</w:t>
      </w:r>
      <w:r w:rsidRPr="00E70183">
        <w:rPr>
          <w:lang w:val="es-419"/>
        </w:rPr>
        <w:tab/>
        <w:t>Para garantizar que la participación geográfica de las siete regiones geoculturales reconocidas por el Foro Permanente de las Naciones Unidas para las Cuestiones Indígenas sea lo más amplia posible, la Junta Asesora también deberá tener en debida consideración las necesidades de ayuda financiera de quienes carecen de recursos financieros alternativos, y en particular, de los observadores radicados en países en desarrollo, países menos adelantados y pequeños Estados insulares en desarrollo.</w:t>
      </w:r>
    </w:p>
    <w:p w14:paraId="55478F10" w14:textId="77777777" w:rsidR="001D71C4" w:rsidRPr="00E70183" w:rsidRDefault="001D71C4" w:rsidP="001D71C4">
      <w:pPr>
        <w:ind w:left="550"/>
        <w:rPr>
          <w:lang w:val="es-419"/>
        </w:rPr>
      </w:pPr>
    </w:p>
    <w:p w14:paraId="354840D0" w14:textId="77777777" w:rsidR="001D71C4" w:rsidRPr="00E70183" w:rsidRDefault="001D71C4" w:rsidP="001D71C4">
      <w:pPr>
        <w:tabs>
          <w:tab w:val="left" w:pos="1080"/>
        </w:tabs>
        <w:ind w:left="567" w:hanging="17"/>
        <w:rPr>
          <w:lang w:val="es-419"/>
        </w:rPr>
      </w:pPr>
      <w:r w:rsidRPr="00E70183">
        <w:rPr>
          <w:lang w:val="es-419"/>
        </w:rPr>
        <w:t>e)</w:t>
      </w:r>
      <w:r w:rsidRPr="00E70183">
        <w:rPr>
          <w:lang w:val="es-419"/>
        </w:rPr>
        <w:tab/>
        <w:t>Con la financiación del Fondo se sufragará:</w:t>
      </w:r>
    </w:p>
    <w:p w14:paraId="2FEB49E6" w14:textId="77777777" w:rsidR="001D71C4" w:rsidRPr="00E70183" w:rsidRDefault="001D71C4" w:rsidP="001D71C4">
      <w:pPr>
        <w:ind w:left="567" w:firstLine="567"/>
        <w:rPr>
          <w:lang w:val="es-419"/>
        </w:rPr>
      </w:pPr>
    </w:p>
    <w:p w14:paraId="707ECA54" w14:textId="77777777" w:rsidR="001D71C4" w:rsidRPr="00E70183" w:rsidRDefault="001D71C4" w:rsidP="001D71C4">
      <w:pPr>
        <w:ind w:left="1650" w:hanging="550"/>
        <w:rPr>
          <w:lang w:val="es-419"/>
        </w:rPr>
      </w:pPr>
      <w:r w:rsidRPr="00E70183">
        <w:rPr>
          <w:lang w:val="es-419"/>
        </w:rPr>
        <w:t>i)</w:t>
      </w:r>
      <w:r w:rsidRPr="00E70183">
        <w:rPr>
          <w:lang w:val="es-419"/>
        </w:rPr>
        <w:tab/>
        <w:t>en lo concerniente a las sesiones del Comité o a las reuniones de grupos de trabajo entre sesiones, el costo de un billete de avión de ida y vuelta en clase turista, y toda tasa conexa a este último, entre el domicilio del beneficiario y Ginebra u otro lugar de reunión, con arreglo al itinerario más directo y menos oneroso;</w:t>
      </w:r>
    </w:p>
    <w:p w14:paraId="4B24E72F" w14:textId="77777777" w:rsidR="001D71C4" w:rsidRPr="00E70183" w:rsidRDefault="001D71C4" w:rsidP="001D71C4">
      <w:pPr>
        <w:ind w:left="1100"/>
        <w:rPr>
          <w:lang w:val="es-419"/>
        </w:rPr>
      </w:pPr>
    </w:p>
    <w:p w14:paraId="61C5DADA" w14:textId="77777777" w:rsidR="001D71C4" w:rsidRPr="00E70183" w:rsidRDefault="001D71C4" w:rsidP="001D71C4">
      <w:pPr>
        <w:ind w:left="1650" w:hanging="550"/>
        <w:rPr>
          <w:lang w:val="es-419"/>
        </w:rPr>
      </w:pPr>
      <w:r w:rsidRPr="00E70183">
        <w:rPr>
          <w:lang w:val="es-419"/>
        </w:rPr>
        <w:t>ii)</w:t>
      </w:r>
      <w:r w:rsidRPr="00E70183">
        <w:rPr>
          <w:lang w:val="es-419"/>
        </w:rPr>
        <w:tab/>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14:paraId="7E69C2CB" w14:textId="77777777" w:rsidR="001D71C4" w:rsidRPr="00E70183" w:rsidRDefault="001D71C4" w:rsidP="001D71C4">
      <w:pPr>
        <w:ind w:left="1100"/>
        <w:rPr>
          <w:lang w:val="es-419"/>
        </w:rPr>
      </w:pPr>
    </w:p>
    <w:p w14:paraId="3A62F1A3" w14:textId="696FA855" w:rsidR="001D71C4" w:rsidRPr="00E70183" w:rsidRDefault="001D71C4" w:rsidP="001D71C4">
      <w:pPr>
        <w:ind w:left="1650" w:hanging="550"/>
        <w:rPr>
          <w:lang w:val="es-419"/>
        </w:rPr>
      </w:pPr>
      <w:r w:rsidRPr="00E70183">
        <w:rPr>
          <w:lang w:val="es-419"/>
        </w:rPr>
        <w:t>iii)</w:t>
      </w:r>
      <w:r w:rsidRPr="00E70183">
        <w:rPr>
          <w:lang w:val="es-419"/>
        </w:rPr>
        <w:tab/>
        <w:t xml:space="preserve">en lo concerniente a la financiación para sufragar los gastos de alojamiento en hotel y de estadía correspondientes a una reunión determinada de un grupo de trabajo entre sesiones, el </w:t>
      </w:r>
      <w:r w:rsidR="00211B4A" w:rsidRPr="00E70183">
        <w:rPr>
          <w:lang w:val="es-419"/>
        </w:rPr>
        <w:t>d</w:t>
      </w:r>
      <w:r w:rsidRPr="00E70183">
        <w:rPr>
          <w:lang w:val="es-419"/>
        </w:rPr>
        <w:t xml:space="preserve">irector </w:t>
      </w:r>
      <w:r w:rsidR="00211B4A" w:rsidRPr="00E70183">
        <w:rPr>
          <w:lang w:val="es-419"/>
        </w:rPr>
        <w:t>g</w:t>
      </w:r>
      <w:r w:rsidRPr="00E70183">
        <w:rPr>
          <w:lang w:val="es-419"/>
        </w:rPr>
        <w:t>eneral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 y</w:t>
      </w:r>
    </w:p>
    <w:p w14:paraId="00DCD8DA" w14:textId="77777777" w:rsidR="001D71C4" w:rsidRPr="00E70183" w:rsidRDefault="001D71C4" w:rsidP="001D71C4">
      <w:pPr>
        <w:ind w:left="1100"/>
        <w:rPr>
          <w:lang w:val="es-419"/>
        </w:rPr>
      </w:pPr>
    </w:p>
    <w:p w14:paraId="3377E67B" w14:textId="77777777" w:rsidR="001D71C4" w:rsidRPr="00E70183" w:rsidRDefault="001D71C4" w:rsidP="001D71C4">
      <w:pPr>
        <w:ind w:left="1650" w:hanging="550"/>
        <w:rPr>
          <w:lang w:val="es-419"/>
        </w:rPr>
      </w:pPr>
      <w:r w:rsidRPr="00E70183">
        <w:rPr>
          <w:lang w:val="es-419"/>
        </w:rPr>
        <w:t>iv)</w:t>
      </w:r>
      <w:r w:rsidRPr="00E70183">
        <w:rPr>
          <w:lang w:val="es-419"/>
        </w:rPr>
        <w:tab/>
        <w:t>quedará excluido del aporte efectuado con arreglo al Fondo todo gasto adicional en relación con la participación de las personas beneficiarias en la sesión del Comité o en la reunión del grupo de trabajo entre sesiones de que se trate.</w:t>
      </w:r>
    </w:p>
    <w:p w14:paraId="19D1DADF" w14:textId="77777777" w:rsidR="001D71C4" w:rsidRPr="00E70183" w:rsidRDefault="001D71C4" w:rsidP="001D71C4">
      <w:pPr>
        <w:ind w:left="1134"/>
        <w:rPr>
          <w:lang w:val="es-419"/>
        </w:rPr>
      </w:pPr>
    </w:p>
    <w:p w14:paraId="22C6685B" w14:textId="77777777" w:rsidR="001D71C4" w:rsidRPr="00E70183" w:rsidRDefault="001D71C4" w:rsidP="00697319">
      <w:pPr>
        <w:spacing w:after="240"/>
        <w:ind w:left="1094" w:hanging="547"/>
        <w:rPr>
          <w:lang w:val="es-419"/>
        </w:rPr>
      </w:pPr>
      <w:r w:rsidRPr="00E70183">
        <w:rPr>
          <w:lang w:val="es-419"/>
        </w:rPr>
        <w:t>f)</w:t>
      </w:r>
      <w:r w:rsidRPr="00E70183">
        <w:rPr>
          <w:lang w:val="es-419"/>
        </w:rPr>
        <w:tab/>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 No obstante, este último tendrá la facultad de presentar una nueva solicitud a fin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14:paraId="309E23E5" w14:textId="77777777" w:rsidR="001D71C4" w:rsidRPr="00E70183" w:rsidRDefault="001D71C4" w:rsidP="001D71C4">
      <w:pPr>
        <w:keepNext/>
        <w:keepLines/>
        <w:spacing w:before="240"/>
        <w:outlineLvl w:val="1"/>
        <w:rPr>
          <w:bCs/>
          <w:iCs/>
          <w:caps/>
          <w:lang w:val="es-419"/>
        </w:rPr>
      </w:pPr>
      <w:r w:rsidRPr="00E70183">
        <w:rPr>
          <w:bCs/>
          <w:iCs/>
          <w:caps/>
          <w:lang w:val="es-419"/>
        </w:rPr>
        <w:t>IV.</w:t>
      </w:r>
      <w:r w:rsidRPr="00E70183">
        <w:rPr>
          <w:bCs/>
          <w:iCs/>
          <w:caps/>
          <w:lang w:val="es-419"/>
        </w:rPr>
        <w:tab/>
        <w:t>MECANISMO DE FUNCIONAMIENTO</w:t>
      </w:r>
    </w:p>
    <w:p w14:paraId="3DD3C632" w14:textId="77777777" w:rsidR="001D71C4" w:rsidRPr="00E70183" w:rsidRDefault="001D71C4" w:rsidP="001D71C4">
      <w:pPr>
        <w:keepNext/>
        <w:keepLines/>
        <w:rPr>
          <w:lang w:val="es-419"/>
        </w:rPr>
      </w:pPr>
    </w:p>
    <w:p w14:paraId="00673EA0" w14:textId="77777777" w:rsidR="001D71C4" w:rsidRPr="00E70183" w:rsidRDefault="001D71C4" w:rsidP="001D71C4">
      <w:pPr>
        <w:keepNext/>
        <w:keepLines/>
        <w:rPr>
          <w:lang w:val="es-419"/>
        </w:rPr>
      </w:pPr>
      <w:r w:rsidRPr="00E70183">
        <w:rPr>
          <w:lang w:val="es-419"/>
        </w:rPr>
        <w:t>6.</w:t>
      </w:r>
      <w:r w:rsidRPr="00E70183">
        <w:rPr>
          <w:lang w:val="es-419"/>
        </w:rPr>
        <w:tab/>
        <w:t>El Fondo funcionará de la manera siguiente:</w:t>
      </w:r>
    </w:p>
    <w:p w14:paraId="13DA42D0" w14:textId="77777777" w:rsidR="001D71C4" w:rsidRPr="00E70183" w:rsidRDefault="001D71C4" w:rsidP="001D71C4">
      <w:pPr>
        <w:keepNext/>
        <w:keepLines/>
        <w:ind w:left="567"/>
        <w:rPr>
          <w:lang w:val="es-419"/>
        </w:rPr>
      </w:pPr>
    </w:p>
    <w:p w14:paraId="3741F25E" w14:textId="77777777" w:rsidR="001D71C4" w:rsidRPr="00E70183" w:rsidRDefault="001D71C4" w:rsidP="001D71C4">
      <w:pPr>
        <w:ind w:left="1100" w:hanging="550"/>
        <w:rPr>
          <w:lang w:val="es-419"/>
        </w:rPr>
      </w:pPr>
      <w:r w:rsidRPr="00E70183">
        <w:rPr>
          <w:lang w:val="es-419"/>
        </w:rPr>
        <w:t>a)</w:t>
      </w:r>
      <w:r w:rsidRPr="00E70183">
        <w:rPr>
          <w:lang w:val="es-419"/>
        </w:rPr>
        <w:tab/>
        <w:t>Los recursos del Fondo procederán exclusivamente de contribuciones voluntarias de gobiernos, organizaciones no gubernamentales y otras entidades privadas y públicas, y no procederán específicamente del presupuesto ordinario de la OMPI.</w:t>
      </w:r>
    </w:p>
    <w:p w14:paraId="77FBC8F5" w14:textId="77777777" w:rsidR="001D71C4" w:rsidRPr="00E70183" w:rsidRDefault="001D71C4" w:rsidP="001D71C4">
      <w:pPr>
        <w:ind w:left="550"/>
        <w:rPr>
          <w:lang w:val="es-419"/>
        </w:rPr>
      </w:pPr>
    </w:p>
    <w:p w14:paraId="115955FE" w14:textId="77777777" w:rsidR="001D71C4" w:rsidRPr="00E70183" w:rsidRDefault="001D71C4" w:rsidP="001D71C4">
      <w:pPr>
        <w:ind w:left="1100" w:hanging="550"/>
        <w:rPr>
          <w:lang w:val="es-419"/>
        </w:rPr>
      </w:pPr>
      <w:r w:rsidRPr="00E70183">
        <w:rPr>
          <w:lang w:val="es-419"/>
        </w:rPr>
        <w:t>b)</w:t>
      </w:r>
      <w:r w:rsidRPr="00E70183">
        <w:rPr>
          <w:lang w:val="es-419"/>
        </w:rPr>
        <w:tab/>
        <w:t>Se reducirán al mínimo los costos administrativos derivados del funcionamiento del Fondo y no se abrirá línea de crédito alguna en el presupuesto ordinario de la OMPI en relación con dichos costos.</w:t>
      </w:r>
    </w:p>
    <w:p w14:paraId="2B44B5D6" w14:textId="77777777" w:rsidR="001D71C4" w:rsidRPr="00E70183" w:rsidRDefault="001D71C4" w:rsidP="001D71C4">
      <w:pPr>
        <w:ind w:left="550"/>
        <w:rPr>
          <w:lang w:val="es-419"/>
        </w:rPr>
      </w:pPr>
    </w:p>
    <w:p w14:paraId="06008DF0" w14:textId="77777777" w:rsidR="001D71C4" w:rsidRPr="00E70183" w:rsidRDefault="001D71C4" w:rsidP="001D71C4">
      <w:pPr>
        <w:ind w:left="1100" w:hanging="550"/>
        <w:rPr>
          <w:lang w:val="es-419"/>
        </w:rPr>
      </w:pPr>
      <w:r w:rsidRPr="00E70183">
        <w:rPr>
          <w:lang w:val="es-419"/>
        </w:rPr>
        <w:t>c)</w:t>
      </w:r>
      <w:r w:rsidRPr="00E70183">
        <w:rPr>
          <w:lang w:val="es-419"/>
        </w:rPr>
        <w:tab/>
        <w:t xml:space="preserve">De la gestión de las contribuciones voluntarias que se hagan en favor del Fondo se encargará el director general de la OMPI, que contará con la asistencia de una Junta Asesora. La administración financiera a cargo del director general de la OMPI y la verificación de las cuentas del Fondo a cargo del Interventor de la OMPI se llevarán a </w:t>
      </w:r>
      <w:r w:rsidRPr="00E70183">
        <w:rPr>
          <w:lang w:val="es-419"/>
        </w:rPr>
        <w:lastRenderedPageBreak/>
        <w:t>cabo con arreglo a los procedimientos contemplados en el Reglamento Financiero de la OMPI en relación con los fondos fiduciarios creados para financiar determinadas actividades de cooperación para el desarrollo realizadas por la OMPI.</w:t>
      </w:r>
    </w:p>
    <w:p w14:paraId="5E51F6B2" w14:textId="77777777" w:rsidR="001D71C4" w:rsidRPr="00E70183" w:rsidRDefault="001D71C4" w:rsidP="001D71C4">
      <w:pPr>
        <w:ind w:left="1134"/>
        <w:rPr>
          <w:lang w:val="es-419"/>
        </w:rPr>
      </w:pPr>
    </w:p>
    <w:p w14:paraId="0971E196" w14:textId="77777777" w:rsidR="001D71C4" w:rsidRPr="00E70183" w:rsidRDefault="001D71C4" w:rsidP="001D71C4">
      <w:pPr>
        <w:ind w:left="1100" w:hanging="550"/>
        <w:rPr>
          <w:lang w:val="es-419"/>
        </w:rPr>
      </w:pPr>
      <w:r w:rsidRPr="00E70183">
        <w:rPr>
          <w:lang w:val="es-419"/>
        </w:rPr>
        <w:t>d)</w:t>
      </w:r>
      <w:r w:rsidRPr="00E70183">
        <w:rPr>
          <w:lang w:val="es-419"/>
        </w:rPr>
        <w:tab/>
        <w:t>Toda decisión de financiación será tomada, conforme a lo preceptivo, por el director general de la OMPI, previa recomendación expresa de la Junta Asesora. Toda recomendación formulada por la Junta Asesora en relación con los beneficiarios será irrevocable y deberá ser aplicada por el director general.</w:t>
      </w:r>
    </w:p>
    <w:p w14:paraId="70E7DF93" w14:textId="77777777" w:rsidR="001D71C4" w:rsidRPr="00E70183" w:rsidRDefault="001D71C4" w:rsidP="001D71C4">
      <w:pPr>
        <w:ind w:left="550"/>
        <w:rPr>
          <w:lang w:val="es-419"/>
        </w:rPr>
      </w:pPr>
    </w:p>
    <w:p w14:paraId="0A79116D" w14:textId="77777777" w:rsidR="001D71C4" w:rsidRPr="00E70183" w:rsidRDefault="001D71C4" w:rsidP="001D71C4">
      <w:pPr>
        <w:tabs>
          <w:tab w:val="left" w:pos="1080"/>
        </w:tabs>
        <w:ind w:left="550"/>
        <w:rPr>
          <w:lang w:val="es-419"/>
        </w:rPr>
      </w:pPr>
      <w:r w:rsidRPr="00E70183">
        <w:rPr>
          <w:lang w:val="es-419"/>
        </w:rPr>
        <w:t>e)</w:t>
      </w:r>
      <w:r w:rsidRPr="00E70183">
        <w:rPr>
          <w:lang w:val="es-419"/>
        </w:rPr>
        <w:tab/>
        <w:t>El plazo para la presentación de solicitudes se establecerá de la manera siguiente:</w:t>
      </w:r>
    </w:p>
    <w:p w14:paraId="619E425C" w14:textId="77777777" w:rsidR="001D71C4" w:rsidRPr="00E70183" w:rsidRDefault="001D71C4" w:rsidP="001D71C4">
      <w:pPr>
        <w:ind w:left="567" w:firstLine="567"/>
        <w:rPr>
          <w:lang w:val="es-419"/>
        </w:rPr>
      </w:pPr>
    </w:p>
    <w:p w14:paraId="0F64B35E" w14:textId="77777777" w:rsidR="001D71C4" w:rsidRPr="00E70183" w:rsidRDefault="001D71C4" w:rsidP="001D71C4">
      <w:pPr>
        <w:numPr>
          <w:ilvl w:val="0"/>
          <w:numId w:val="19"/>
        </w:numPr>
        <w:ind w:left="1650" w:hanging="550"/>
        <w:rPr>
          <w:lang w:val="es-419"/>
        </w:rPr>
      </w:pPr>
      <w:r w:rsidRPr="00E70183">
        <w:rPr>
          <w:lang w:val="es-419"/>
        </w:rPr>
        <w:t>toda solicitud de financiación para participar en una sesión del Comité deberá ir debidamente documentada y ser remitida al director general de la OMPI por el solicitante en nombre propio para que la reciba con una antelación de 60 días, como mínimo, a la apertura de la sesión del Comité que se celebre antes de la sesión en la que se desee participar; fuera de ese plazo, será examinada en la siguiente sesión del Comité; y</w:t>
      </w:r>
    </w:p>
    <w:p w14:paraId="2541DEDD" w14:textId="77777777" w:rsidR="001D71C4" w:rsidRPr="00E70183" w:rsidRDefault="001D71C4" w:rsidP="001D71C4">
      <w:pPr>
        <w:ind w:left="1100"/>
        <w:rPr>
          <w:lang w:val="es-419"/>
        </w:rPr>
      </w:pPr>
    </w:p>
    <w:p w14:paraId="6B0F8339" w14:textId="39CB17A1" w:rsidR="001D71C4" w:rsidRPr="00E70183" w:rsidRDefault="001D71C4" w:rsidP="001D71C4">
      <w:pPr>
        <w:numPr>
          <w:ilvl w:val="0"/>
          <w:numId w:val="19"/>
        </w:numPr>
        <w:ind w:left="1650" w:hanging="550"/>
        <w:rPr>
          <w:lang w:val="es-419"/>
        </w:rPr>
      </w:pPr>
      <w:r w:rsidRPr="00E70183">
        <w:rPr>
          <w:lang w:val="es-419"/>
        </w:rPr>
        <w:t xml:space="preserve">toda solicitud de financiación para participar en una determinada reunión de grupo de trabajo entre sesiones deberá ir debidamente documentada y ser remitida por separado al </w:t>
      </w:r>
      <w:r w:rsidR="00EB51CC" w:rsidRPr="00E70183">
        <w:rPr>
          <w:lang w:val="es-419"/>
        </w:rPr>
        <w:t>d</w:t>
      </w:r>
      <w:r w:rsidRPr="00E70183">
        <w:rPr>
          <w:lang w:val="es-419"/>
        </w:rPr>
        <w:t xml:space="preserve">irector </w:t>
      </w:r>
      <w:r w:rsidR="00EB51CC" w:rsidRPr="00E70183">
        <w:rPr>
          <w:lang w:val="es-419"/>
        </w:rPr>
        <w:t>g</w:t>
      </w:r>
      <w:r w:rsidRPr="00E70183">
        <w:rPr>
          <w:lang w:val="es-419"/>
        </w:rPr>
        <w:t>eneral de la OMPI por los solicitantes en su propio nombre y con una antelación de 60 días como mínimo a la sesión del Comité anterior a la reunión del grupo de trabajo entre sesiones en la que se desee participar, o antes de la fecha que determine y anuncie la Secretaría por razones prácticas. Fuera de ese plazo, las solicitudes serán examinadas en la siguiente sesión del Comité.</w:t>
      </w:r>
    </w:p>
    <w:p w14:paraId="4D2A11B9" w14:textId="77777777" w:rsidR="001D71C4" w:rsidRPr="00E70183" w:rsidRDefault="001D71C4" w:rsidP="001D71C4">
      <w:pPr>
        <w:ind w:left="550"/>
        <w:rPr>
          <w:lang w:val="es-419"/>
        </w:rPr>
      </w:pPr>
    </w:p>
    <w:p w14:paraId="61F6D553" w14:textId="77777777" w:rsidR="001D71C4" w:rsidRPr="00E70183" w:rsidRDefault="001D71C4" w:rsidP="001D71C4">
      <w:pPr>
        <w:ind w:left="1100" w:hanging="550"/>
        <w:rPr>
          <w:rFonts w:eastAsia="Times New Roman"/>
          <w:lang w:val="es-419"/>
        </w:rPr>
      </w:pPr>
      <w:r w:rsidRPr="00E70183">
        <w:rPr>
          <w:lang w:val="es-419"/>
        </w:rPr>
        <w:t>f)</w:t>
      </w:r>
      <w:r w:rsidRPr="00E70183">
        <w:rPr>
          <w:lang w:val="es-419"/>
        </w:rPr>
        <w:tab/>
      </w:r>
      <w:r w:rsidRPr="00E70183">
        <w:rPr>
          <w:rFonts w:eastAsia="Times New Roman"/>
          <w:lang w:val="es-419"/>
        </w:rPr>
        <w:t xml:space="preserve">Antes de </w:t>
      </w:r>
      <w:r w:rsidRPr="00E70183">
        <w:rPr>
          <w:lang w:val="es-419"/>
        </w:rPr>
        <w:t>cada</w:t>
      </w:r>
      <w:r w:rsidRPr="00E70183">
        <w:rPr>
          <w:rFonts w:eastAsia="Times New Roman"/>
          <w:lang w:val="es-419"/>
        </w:rPr>
        <w:t xml:space="preserve"> sesión del Comité, el director general de la OMPI entregará a los participantes en la misma un documento en el que se informe de:</w:t>
      </w:r>
    </w:p>
    <w:p w14:paraId="5562B94D" w14:textId="77777777" w:rsidR="001D71C4" w:rsidRPr="00E70183" w:rsidRDefault="001D71C4" w:rsidP="001D71C4">
      <w:pPr>
        <w:ind w:left="1100"/>
        <w:rPr>
          <w:rFonts w:eastAsia="Times New Roman"/>
          <w:lang w:val="es-419"/>
        </w:rPr>
      </w:pPr>
    </w:p>
    <w:p w14:paraId="476BAB3E" w14:textId="77777777" w:rsidR="001D71C4" w:rsidRPr="00E70183" w:rsidRDefault="001D71C4" w:rsidP="001D71C4">
      <w:pPr>
        <w:numPr>
          <w:ilvl w:val="2"/>
          <w:numId w:val="17"/>
        </w:numPr>
        <w:ind w:left="1650" w:hanging="550"/>
        <w:rPr>
          <w:lang w:val="es-419"/>
        </w:rPr>
      </w:pPr>
      <w:r w:rsidRPr="00E70183">
        <w:rPr>
          <w:lang w:val="es-419"/>
        </w:rPr>
        <w:t>las contribuciones voluntarias que se hayan realizado en favor del Fondo hasta la fecha de elaboración del documento;</w:t>
      </w:r>
    </w:p>
    <w:p w14:paraId="0895556D" w14:textId="77777777" w:rsidR="001D71C4" w:rsidRPr="00E70183" w:rsidRDefault="001D71C4" w:rsidP="001D71C4">
      <w:pPr>
        <w:tabs>
          <w:tab w:val="left" w:pos="2410"/>
        </w:tabs>
        <w:ind w:left="1100"/>
        <w:rPr>
          <w:lang w:val="es-419"/>
        </w:rPr>
      </w:pPr>
    </w:p>
    <w:p w14:paraId="63FAD94A" w14:textId="77777777" w:rsidR="001D71C4" w:rsidRPr="00E70183" w:rsidRDefault="001D71C4" w:rsidP="001D71C4">
      <w:pPr>
        <w:numPr>
          <w:ilvl w:val="2"/>
          <w:numId w:val="17"/>
        </w:numPr>
        <w:ind w:left="1650" w:hanging="550"/>
        <w:rPr>
          <w:lang w:val="es-419"/>
        </w:rPr>
      </w:pPr>
      <w:r w:rsidRPr="00E70183">
        <w:rPr>
          <w:lang w:val="es-419"/>
        </w:rPr>
        <w:t>la identidad de los contribuyentes (salvo que estos últimos deseen preservar su anonimato);</w:t>
      </w:r>
    </w:p>
    <w:p w14:paraId="296EC98B" w14:textId="77777777" w:rsidR="001D71C4" w:rsidRPr="00E70183" w:rsidRDefault="001D71C4" w:rsidP="001D71C4">
      <w:pPr>
        <w:tabs>
          <w:tab w:val="left" w:pos="2410"/>
        </w:tabs>
        <w:ind w:left="1100"/>
        <w:rPr>
          <w:lang w:val="es-419"/>
        </w:rPr>
      </w:pPr>
    </w:p>
    <w:p w14:paraId="1A36B549" w14:textId="77777777" w:rsidR="001D71C4" w:rsidRPr="00E70183" w:rsidRDefault="001D71C4" w:rsidP="001D71C4">
      <w:pPr>
        <w:numPr>
          <w:ilvl w:val="2"/>
          <w:numId w:val="17"/>
        </w:numPr>
        <w:ind w:left="1100" w:hanging="20"/>
        <w:rPr>
          <w:lang w:val="es-419"/>
        </w:rPr>
      </w:pPr>
      <w:r w:rsidRPr="00E70183">
        <w:rPr>
          <w:lang w:val="es-419"/>
        </w:rPr>
        <w:t>la cuantía de los recursos disponibles habida cuenta de las sumas ya utilizadas;</w:t>
      </w:r>
    </w:p>
    <w:p w14:paraId="3FD5788D" w14:textId="77777777" w:rsidR="001D71C4" w:rsidRPr="00E70183" w:rsidRDefault="001D71C4" w:rsidP="001D71C4">
      <w:pPr>
        <w:tabs>
          <w:tab w:val="left" w:pos="2410"/>
        </w:tabs>
        <w:ind w:left="1100"/>
        <w:rPr>
          <w:lang w:val="es-419"/>
        </w:rPr>
      </w:pPr>
    </w:p>
    <w:p w14:paraId="7B7E9A8D" w14:textId="77777777" w:rsidR="001D71C4" w:rsidRPr="00E70183" w:rsidRDefault="001D71C4" w:rsidP="001D71C4">
      <w:pPr>
        <w:numPr>
          <w:ilvl w:val="2"/>
          <w:numId w:val="17"/>
        </w:numPr>
        <w:ind w:left="1650" w:hanging="550"/>
        <w:rPr>
          <w:lang w:val="es-419"/>
        </w:rPr>
      </w:pPr>
      <w:r w:rsidRPr="00E70183">
        <w:rPr>
          <w:lang w:val="es-419"/>
        </w:rPr>
        <w:t>la lista de personas que se hayan beneficiado del Fondo desde el anterior documento de información;</w:t>
      </w:r>
    </w:p>
    <w:p w14:paraId="42FC118D" w14:textId="77777777" w:rsidR="001D71C4" w:rsidRPr="00E70183" w:rsidRDefault="001D71C4" w:rsidP="001D71C4">
      <w:pPr>
        <w:tabs>
          <w:tab w:val="left" w:pos="2410"/>
        </w:tabs>
        <w:ind w:left="1100"/>
        <w:rPr>
          <w:lang w:val="es-419"/>
        </w:rPr>
      </w:pPr>
    </w:p>
    <w:p w14:paraId="5B3A31A7" w14:textId="77777777" w:rsidR="001D71C4" w:rsidRPr="00E70183" w:rsidRDefault="001D71C4" w:rsidP="001D71C4">
      <w:pPr>
        <w:numPr>
          <w:ilvl w:val="2"/>
          <w:numId w:val="17"/>
        </w:numPr>
        <w:ind w:left="1100" w:hanging="20"/>
        <w:rPr>
          <w:lang w:val="es-419"/>
        </w:rPr>
      </w:pPr>
      <w:r w:rsidRPr="00E70183">
        <w:rPr>
          <w:lang w:val="es-419"/>
        </w:rPr>
        <w:t>las personas seleccionadas para beneficiarse del Fondo y que hayan renunciado a la ayuda;</w:t>
      </w:r>
    </w:p>
    <w:p w14:paraId="628FAEEE" w14:textId="77777777" w:rsidR="001D71C4" w:rsidRPr="00E70183" w:rsidRDefault="001D71C4" w:rsidP="001D71C4">
      <w:pPr>
        <w:tabs>
          <w:tab w:val="left" w:pos="2410"/>
        </w:tabs>
        <w:ind w:left="1100"/>
        <w:rPr>
          <w:lang w:val="es-419"/>
        </w:rPr>
      </w:pPr>
    </w:p>
    <w:p w14:paraId="3D36C371" w14:textId="77777777" w:rsidR="001D71C4" w:rsidRPr="00E70183" w:rsidRDefault="001D71C4" w:rsidP="001D71C4">
      <w:pPr>
        <w:numPr>
          <w:ilvl w:val="2"/>
          <w:numId w:val="17"/>
        </w:numPr>
        <w:ind w:left="1100" w:hanging="20"/>
        <w:rPr>
          <w:lang w:val="es-419"/>
        </w:rPr>
      </w:pPr>
      <w:r w:rsidRPr="00E70183">
        <w:rPr>
          <w:lang w:val="es-419"/>
        </w:rPr>
        <w:t>el importe de la financiación asignada a cada beneficiario; y</w:t>
      </w:r>
    </w:p>
    <w:p w14:paraId="78F49DDD" w14:textId="77777777" w:rsidR="001D71C4" w:rsidRPr="00E70183" w:rsidRDefault="001D71C4" w:rsidP="001D71C4">
      <w:pPr>
        <w:tabs>
          <w:tab w:val="left" w:pos="2410"/>
        </w:tabs>
        <w:ind w:left="1100"/>
        <w:rPr>
          <w:lang w:val="es-419"/>
        </w:rPr>
      </w:pPr>
    </w:p>
    <w:p w14:paraId="5B5922FE" w14:textId="77777777" w:rsidR="001D71C4" w:rsidRPr="00E70183" w:rsidRDefault="001D71C4" w:rsidP="001D71C4">
      <w:pPr>
        <w:numPr>
          <w:ilvl w:val="2"/>
          <w:numId w:val="17"/>
        </w:numPr>
        <w:tabs>
          <w:tab w:val="clear" w:pos="1701"/>
        </w:tabs>
        <w:ind w:left="1650" w:hanging="550"/>
        <w:rPr>
          <w:lang w:val="es-419"/>
        </w:rPr>
      </w:pPr>
      <w:r w:rsidRPr="00E70183">
        <w:rPr>
          <w:lang w:val="es-419"/>
        </w:rPr>
        <w:t>una reseña suficientemente completa de los candidatos que hayan presentado una solicitud de financiación para la siguiente sesión del Comité o reunión de grupo de trabajo entre sesiones.</w:t>
      </w:r>
    </w:p>
    <w:p w14:paraId="05A03FEC" w14:textId="77777777" w:rsidR="001D71C4" w:rsidRPr="00E70183" w:rsidRDefault="001D71C4" w:rsidP="001D71C4">
      <w:pPr>
        <w:ind w:left="1100"/>
        <w:rPr>
          <w:lang w:val="es-419"/>
        </w:rPr>
      </w:pPr>
    </w:p>
    <w:p w14:paraId="6FC0E572" w14:textId="77777777" w:rsidR="001D71C4" w:rsidRPr="00E70183" w:rsidRDefault="001D71C4" w:rsidP="001D71C4">
      <w:pPr>
        <w:rPr>
          <w:lang w:val="es-419"/>
        </w:rPr>
      </w:pPr>
      <w:r w:rsidRPr="00E70183">
        <w:rPr>
          <w:lang w:val="es-419"/>
        </w:rPr>
        <w:t>Dicho documento se someterá también a examen y deliberación de los miembros de la Junta Asesora.”</w:t>
      </w:r>
    </w:p>
    <w:p w14:paraId="562F46C4" w14:textId="77777777" w:rsidR="001D71C4" w:rsidRPr="00E70183" w:rsidRDefault="001D71C4" w:rsidP="001D71C4">
      <w:pPr>
        <w:rPr>
          <w:lang w:val="es-419"/>
        </w:rPr>
      </w:pPr>
    </w:p>
    <w:p w14:paraId="6EBAACE2" w14:textId="724CF1E8" w:rsidR="001D71C4" w:rsidRPr="00E70183" w:rsidRDefault="001D71C4" w:rsidP="001D71C4">
      <w:pPr>
        <w:ind w:left="1100" w:hanging="550"/>
        <w:rPr>
          <w:lang w:val="es-419"/>
        </w:rPr>
      </w:pPr>
      <w:r w:rsidRPr="00E70183">
        <w:rPr>
          <w:lang w:val="es-419"/>
        </w:rPr>
        <w:t>g)</w:t>
      </w:r>
      <w:r w:rsidRPr="00E70183">
        <w:rPr>
          <w:lang w:val="es-419"/>
        </w:rPr>
        <w:tab/>
        <w:t xml:space="preserve">Tras la elección de sus miembros, la Junta Asesora será convocada por el </w:t>
      </w:r>
      <w:r w:rsidR="00EB51CC" w:rsidRPr="00E70183">
        <w:rPr>
          <w:lang w:val="es-419"/>
        </w:rPr>
        <w:t>d</w:t>
      </w:r>
      <w:r w:rsidRPr="00E70183">
        <w:rPr>
          <w:lang w:val="es-419"/>
        </w:rPr>
        <w:t xml:space="preserve">irector </w:t>
      </w:r>
      <w:r w:rsidR="00EB51CC" w:rsidRPr="00E70183">
        <w:rPr>
          <w:lang w:val="es-419"/>
        </w:rPr>
        <w:t>g</w:t>
      </w:r>
      <w:r w:rsidRPr="00E70183">
        <w:rPr>
          <w:lang w:val="es-419"/>
        </w:rPr>
        <w:t xml:space="preserve">eneral de la OMPI para que se reúna paralelamente a la sesión del Comité anterior a </w:t>
      </w:r>
      <w:r w:rsidRPr="00E70183">
        <w:rPr>
          <w:lang w:val="es-419"/>
        </w:rPr>
        <w:lastRenderedPageBreak/>
        <w:t>la sesión del Comité o reunión de grupo de trabajo entre sesiones para la que se prevé otorgar la financiación, sin perjuicio de que los miembros se reúnan a título informal para abordar cuestiones relativas a su mandato entre las sesiones del Comité.</w:t>
      </w:r>
    </w:p>
    <w:p w14:paraId="0A875896" w14:textId="77777777" w:rsidR="001D71C4" w:rsidRPr="00E70183" w:rsidRDefault="001D71C4" w:rsidP="001D71C4">
      <w:pPr>
        <w:ind w:left="1100" w:hanging="550"/>
        <w:rPr>
          <w:lang w:val="es-419"/>
        </w:rPr>
      </w:pPr>
    </w:p>
    <w:p w14:paraId="055E16FC" w14:textId="77777777" w:rsidR="001D71C4" w:rsidRPr="00E70183" w:rsidRDefault="001D71C4" w:rsidP="001D71C4">
      <w:pPr>
        <w:ind w:left="1100" w:hanging="550"/>
        <w:rPr>
          <w:lang w:val="es-419"/>
        </w:rPr>
      </w:pPr>
      <w:r w:rsidRPr="00E70183">
        <w:rPr>
          <w:lang w:val="es-419"/>
        </w:rPr>
        <w:t>h)</w:t>
      </w:r>
      <w:r w:rsidRPr="00E70183">
        <w:rPr>
          <w:lang w:val="es-419"/>
        </w:rPr>
        <w:tab/>
        <w:t>En sus deliberaciones, la Junta Asesora deberá velar por que se cumpla el conjunto de criterios expuestos anteriormente, en particular, en el artículo 5, y ponerse de acuerdo sobre la lista de solicitantes que reúnan los requisitos fijados para poder beneficiarse del Fondo. Al formular recomendaciones, deberá también velar por lo siguiente:</w:t>
      </w:r>
    </w:p>
    <w:p w14:paraId="05A486A2" w14:textId="77777777" w:rsidR="001D71C4" w:rsidRPr="00E70183" w:rsidRDefault="001D71C4" w:rsidP="001D71C4">
      <w:pPr>
        <w:tabs>
          <w:tab w:val="left" w:pos="1560"/>
        </w:tabs>
        <w:ind w:left="550"/>
        <w:rPr>
          <w:lang w:val="es-419"/>
        </w:rPr>
      </w:pPr>
    </w:p>
    <w:p w14:paraId="13CDBA77" w14:textId="77777777" w:rsidR="001D71C4" w:rsidRPr="00E70183" w:rsidRDefault="001D71C4" w:rsidP="001D71C4">
      <w:pPr>
        <w:numPr>
          <w:ilvl w:val="0"/>
          <w:numId w:val="14"/>
        </w:numPr>
        <w:ind w:left="1650" w:hanging="550"/>
        <w:rPr>
          <w:lang w:val="es-419"/>
        </w:rPr>
      </w:pPr>
      <w:r w:rsidRPr="00E70183">
        <w:rPr>
          <w:lang w:val="es-419"/>
        </w:rPr>
        <w:t>mantener a lo largo de las sesiones del Comité y las reuniones de grupos de trabajo entre sesiones y, en la medida de lo posible, un equilibrio entre beneficiarios de uno y otro sexo y entre las regiones geoculturales de las que provienen; y</w:t>
      </w:r>
    </w:p>
    <w:p w14:paraId="567710E4" w14:textId="77777777" w:rsidR="001D71C4" w:rsidRPr="00E70183" w:rsidRDefault="001D71C4" w:rsidP="001D71C4">
      <w:pPr>
        <w:ind w:left="1100"/>
        <w:rPr>
          <w:lang w:val="es-419"/>
        </w:rPr>
      </w:pPr>
    </w:p>
    <w:p w14:paraId="30CFD45E" w14:textId="77777777" w:rsidR="001D71C4" w:rsidRPr="00E70183" w:rsidRDefault="001D71C4" w:rsidP="001D71C4">
      <w:pPr>
        <w:numPr>
          <w:ilvl w:val="0"/>
          <w:numId w:val="14"/>
        </w:numPr>
        <w:ind w:left="1650" w:hanging="550"/>
        <w:rPr>
          <w:lang w:val="es-419"/>
        </w:rPr>
      </w:pPr>
      <w:r w:rsidRPr="00E70183">
        <w:rPr>
          <w:lang w:val="es-419"/>
        </w:rPr>
        <w:t>si procede, tener en cuenta en qué medida puede salir beneficiada la labor del Comité por la participación de un mismo beneficiario en varias de las sesiones del Comité o en reuniones de grupos de trabajo entre sesiones.</w:t>
      </w:r>
    </w:p>
    <w:p w14:paraId="3012F650" w14:textId="77777777" w:rsidR="001D71C4" w:rsidRPr="00E70183" w:rsidRDefault="001D71C4" w:rsidP="001D71C4">
      <w:pPr>
        <w:ind w:left="567"/>
        <w:rPr>
          <w:lang w:val="es-419"/>
        </w:rPr>
      </w:pPr>
    </w:p>
    <w:p w14:paraId="62801E92" w14:textId="77777777" w:rsidR="001D71C4" w:rsidRPr="00E70183" w:rsidRDefault="001D71C4" w:rsidP="001D71C4">
      <w:pPr>
        <w:rPr>
          <w:lang w:val="es-419"/>
        </w:rPr>
      </w:pPr>
      <w:r w:rsidRPr="00E70183">
        <w:rPr>
          <w:lang w:val="es-419"/>
        </w:rPr>
        <w:t>Por último, al formular recomendaciones, el Comité deberá tener en cuenta los recursos disponibles de los que el director general haya dejado constancia en el documento de información mencionado en el artículo 6.f), 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 Se deberá otorgar prioridad a estos últimos al decidir sobre las ayudas financieras para participar en sesiones posteriores del Comité o en reuniones de grupos de trabajo entre sesiones.</w:t>
      </w:r>
    </w:p>
    <w:p w14:paraId="6821BA20" w14:textId="77777777" w:rsidR="001D71C4" w:rsidRPr="00E70183" w:rsidRDefault="001D71C4" w:rsidP="001D71C4">
      <w:pPr>
        <w:rPr>
          <w:lang w:val="es-419"/>
        </w:rPr>
      </w:pPr>
    </w:p>
    <w:p w14:paraId="70EE5DD3" w14:textId="77777777" w:rsidR="001D71C4" w:rsidRPr="00E70183" w:rsidRDefault="001D71C4" w:rsidP="001D71C4">
      <w:pPr>
        <w:rPr>
          <w:lang w:val="es-419"/>
        </w:rPr>
      </w:pPr>
      <w:r w:rsidRPr="00E70183">
        <w:rPr>
          <w:lang w:val="es-419"/>
        </w:rPr>
        <w:t>Para sus deliberaciones, la Junta Asesora contará, conforme al artículo 6.b), con el apoyo administrativo de la Oficina Internacional de la OMPI.</w:t>
      </w:r>
    </w:p>
    <w:p w14:paraId="03925FB1" w14:textId="77777777" w:rsidR="001D71C4" w:rsidRPr="00E70183" w:rsidRDefault="001D71C4" w:rsidP="001D71C4">
      <w:pPr>
        <w:ind w:left="567"/>
        <w:rPr>
          <w:lang w:val="es-419"/>
        </w:rPr>
      </w:pPr>
    </w:p>
    <w:p w14:paraId="216DBC7B" w14:textId="77777777" w:rsidR="001D71C4" w:rsidRPr="00E70183" w:rsidRDefault="001D71C4" w:rsidP="001D71C4">
      <w:pPr>
        <w:ind w:left="1100" w:hanging="533"/>
        <w:rPr>
          <w:lang w:val="es-419"/>
        </w:rPr>
      </w:pPr>
      <w:r w:rsidRPr="00E70183">
        <w:rPr>
          <w:lang w:val="es-419"/>
        </w:rPr>
        <w:t>i)</w:t>
      </w:r>
      <w:r w:rsidRPr="00E70183">
        <w:rPr>
          <w:lang w:val="es-419"/>
        </w:rPr>
        <w:tab/>
        <w:t>La Junta Asesora deberá formular las debidas recomendaciones antes de que finalice la sesión del Comité que se haya celebrado paralelamente a su reunión. En dichas recomendaciones deberá especificarse:</w:t>
      </w:r>
    </w:p>
    <w:p w14:paraId="09E4707C" w14:textId="77777777" w:rsidR="001D71C4" w:rsidRPr="00E70183" w:rsidRDefault="001D71C4" w:rsidP="001D71C4">
      <w:pPr>
        <w:tabs>
          <w:tab w:val="left" w:pos="1100"/>
        </w:tabs>
        <w:ind w:left="1100"/>
        <w:rPr>
          <w:lang w:val="es-419"/>
        </w:rPr>
      </w:pPr>
    </w:p>
    <w:p w14:paraId="1BBC088F" w14:textId="77777777" w:rsidR="001D71C4" w:rsidRPr="00E70183" w:rsidRDefault="001D71C4" w:rsidP="001D71C4">
      <w:pPr>
        <w:numPr>
          <w:ilvl w:val="1"/>
          <w:numId w:val="18"/>
        </w:numPr>
        <w:ind w:left="1650" w:hanging="550"/>
        <w:rPr>
          <w:lang w:val="es-419"/>
        </w:rPr>
      </w:pPr>
      <w:r w:rsidRPr="00E70183">
        <w:rPr>
          <w:lang w:val="es-419"/>
        </w:rPr>
        <w:t>la futura sesión del Comité y, en su caso, la o las reuniones de los grupos de trabajo entre sesiones para las que está destinada la ayuda financiera (es decir, la siguiente sesión del Comité);</w:t>
      </w:r>
    </w:p>
    <w:p w14:paraId="17A122AE" w14:textId="77777777" w:rsidR="001D71C4" w:rsidRPr="00E70183" w:rsidRDefault="001D71C4" w:rsidP="001D71C4">
      <w:pPr>
        <w:tabs>
          <w:tab w:val="left" w:pos="1100"/>
          <w:tab w:val="num" w:pos="3141"/>
        </w:tabs>
        <w:ind w:left="1100"/>
        <w:rPr>
          <w:lang w:val="es-419"/>
        </w:rPr>
      </w:pPr>
    </w:p>
    <w:p w14:paraId="1BBC20B0" w14:textId="77777777" w:rsidR="001D71C4" w:rsidRPr="00E70183" w:rsidRDefault="001D71C4" w:rsidP="001D71C4">
      <w:pPr>
        <w:numPr>
          <w:ilvl w:val="1"/>
          <w:numId w:val="18"/>
        </w:numPr>
        <w:ind w:left="1650" w:hanging="550"/>
        <w:rPr>
          <w:lang w:val="es-419"/>
        </w:rPr>
      </w:pPr>
      <w:r w:rsidRPr="00E70183">
        <w:rPr>
          <w:lang w:val="es-419"/>
        </w:rPr>
        <w:t>los solicitantes a quienes la Junta Asesora acuerde financiar para esa sesión del Comité o reunión del grupo de trabajo entre sesiones y para quienes se disponga de fondos;</w:t>
      </w:r>
    </w:p>
    <w:p w14:paraId="1B3ED19D" w14:textId="77777777" w:rsidR="001D71C4" w:rsidRPr="00E70183" w:rsidRDefault="001D71C4" w:rsidP="001D71C4">
      <w:pPr>
        <w:tabs>
          <w:tab w:val="left" w:pos="1100"/>
          <w:tab w:val="num" w:pos="3141"/>
        </w:tabs>
        <w:ind w:left="1100"/>
        <w:rPr>
          <w:lang w:val="es-419"/>
        </w:rPr>
      </w:pPr>
    </w:p>
    <w:p w14:paraId="53FC270F" w14:textId="77777777" w:rsidR="001D71C4" w:rsidRPr="00E70183" w:rsidRDefault="001D71C4" w:rsidP="001D71C4">
      <w:pPr>
        <w:numPr>
          <w:ilvl w:val="1"/>
          <w:numId w:val="18"/>
        </w:numPr>
        <w:ind w:left="1650" w:hanging="550"/>
        <w:rPr>
          <w:lang w:val="es-419"/>
        </w:rPr>
      </w:pPr>
      <w:r w:rsidRPr="00E70183">
        <w:rPr>
          <w:lang w:val="es-419"/>
        </w:rPr>
        <w:t>el solicitante o solicitantes a quienes la Junta Asesora acuerde financiar en principio, pero para quienes no se disponga de fondos suficientes;</w:t>
      </w:r>
    </w:p>
    <w:p w14:paraId="0B735F0B" w14:textId="77777777" w:rsidR="001D71C4" w:rsidRPr="00E70183" w:rsidRDefault="001D71C4" w:rsidP="001D71C4">
      <w:pPr>
        <w:tabs>
          <w:tab w:val="num" w:pos="3141"/>
        </w:tabs>
        <w:ind w:left="1650" w:hanging="550"/>
        <w:rPr>
          <w:lang w:val="es-419"/>
        </w:rPr>
      </w:pPr>
    </w:p>
    <w:p w14:paraId="6411CE62" w14:textId="77777777" w:rsidR="001D71C4" w:rsidRPr="00E70183" w:rsidRDefault="001D71C4" w:rsidP="001D71C4">
      <w:pPr>
        <w:numPr>
          <w:ilvl w:val="1"/>
          <w:numId w:val="18"/>
        </w:numPr>
        <w:ind w:left="1650" w:hanging="550"/>
        <w:rPr>
          <w:lang w:val="es-419"/>
        </w:rPr>
      </w:pPr>
      <w:r w:rsidRPr="00E70183">
        <w:rPr>
          <w:lang w:val="es-419"/>
        </w:rPr>
        <w:t>el solicitante o solicitantes cuya solicitud haya sido rechazada de conformidad con el procedimiento previsto en el artículo 10; y</w:t>
      </w:r>
    </w:p>
    <w:p w14:paraId="1A2777F2" w14:textId="77777777" w:rsidR="001D71C4" w:rsidRPr="00E70183" w:rsidRDefault="001D71C4" w:rsidP="001D71C4">
      <w:pPr>
        <w:tabs>
          <w:tab w:val="left" w:pos="1100"/>
          <w:tab w:val="num" w:pos="2727"/>
        </w:tabs>
        <w:ind w:left="1100"/>
        <w:rPr>
          <w:lang w:val="es-419"/>
        </w:rPr>
      </w:pPr>
    </w:p>
    <w:p w14:paraId="7731396E" w14:textId="77777777" w:rsidR="001D71C4" w:rsidRPr="00E70183" w:rsidRDefault="001D71C4" w:rsidP="001D71C4">
      <w:pPr>
        <w:numPr>
          <w:ilvl w:val="1"/>
          <w:numId w:val="18"/>
        </w:numPr>
        <w:ind w:left="1650" w:hanging="550"/>
        <w:rPr>
          <w:lang w:val="es-419"/>
        </w:rPr>
      </w:pPr>
      <w:r w:rsidRPr="00E70183">
        <w:rPr>
          <w:lang w:val="es-419"/>
        </w:rPr>
        <w:t>el solicitante o solicitantes cuya solicitud no se examinará hasta la siguiente sesión del Comité de conformidad con el procedimiento previsto en el artículo 10.</w:t>
      </w:r>
    </w:p>
    <w:p w14:paraId="36752BD8" w14:textId="77777777" w:rsidR="001D71C4" w:rsidRPr="00E70183" w:rsidRDefault="001D71C4" w:rsidP="001D71C4">
      <w:pPr>
        <w:ind w:left="567"/>
        <w:rPr>
          <w:lang w:val="es-419"/>
        </w:rPr>
      </w:pPr>
    </w:p>
    <w:p w14:paraId="481FD31D" w14:textId="77777777" w:rsidR="001D71C4" w:rsidRPr="00E70183" w:rsidRDefault="001D71C4" w:rsidP="001D71C4">
      <w:pPr>
        <w:rPr>
          <w:lang w:val="es-419"/>
        </w:rPr>
      </w:pPr>
      <w:r w:rsidRPr="00E70183">
        <w:rPr>
          <w:lang w:val="es-419"/>
        </w:rPr>
        <w:t xml:space="preserve">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w:t>
      </w:r>
      <w:r w:rsidRPr="00E70183">
        <w:rPr>
          <w:lang w:val="es-419"/>
        </w:rPr>
        <w:lastRenderedPageBreak/>
        <w:t>por medio de un documento en el que se especifique la decisión adoptada con respecto a cada solicitante.</w:t>
      </w:r>
    </w:p>
    <w:p w14:paraId="07F2CA9E" w14:textId="77777777" w:rsidR="001D71C4" w:rsidRPr="00E70183" w:rsidRDefault="001D71C4" w:rsidP="001D71C4">
      <w:pPr>
        <w:rPr>
          <w:lang w:val="es-419"/>
        </w:rPr>
      </w:pPr>
    </w:p>
    <w:p w14:paraId="0853C307" w14:textId="77777777" w:rsidR="001D71C4" w:rsidRPr="00E70183" w:rsidRDefault="001D71C4" w:rsidP="00697319">
      <w:pPr>
        <w:spacing w:after="240"/>
        <w:ind w:left="1094" w:hanging="547"/>
        <w:rPr>
          <w:lang w:val="es-419"/>
        </w:rPr>
      </w:pPr>
      <w:r w:rsidRPr="00E70183">
        <w:rPr>
          <w:lang w:val="es-419"/>
        </w:rPr>
        <w:t>j)</w:t>
      </w:r>
      <w:r w:rsidRPr="00E70183">
        <w:rPr>
          <w:lang w:val="es-419"/>
        </w:rPr>
        <w:tab/>
        <w:t>El director general de la OMPI tomará las medidas administrativas necesarias para poner en práctica la decisión que haya tomado en relación con la sesión del Comité y, en su caso, la reunión de grupo de trabajo entre sesiones de que se trate, conforme al artículo 6.b).</w:t>
      </w:r>
    </w:p>
    <w:p w14:paraId="5824C287" w14:textId="77777777" w:rsidR="001D71C4" w:rsidRPr="00E70183" w:rsidRDefault="001D71C4" w:rsidP="001D71C4">
      <w:pPr>
        <w:outlineLvl w:val="1"/>
        <w:rPr>
          <w:bCs/>
          <w:iCs/>
          <w:caps/>
          <w:lang w:val="es-419"/>
        </w:rPr>
      </w:pPr>
      <w:r w:rsidRPr="00E70183">
        <w:rPr>
          <w:bCs/>
          <w:iCs/>
          <w:caps/>
          <w:lang w:val="es-419"/>
        </w:rPr>
        <w:t>V.</w:t>
      </w:r>
      <w:r w:rsidRPr="00E70183">
        <w:rPr>
          <w:bCs/>
          <w:iCs/>
          <w:caps/>
          <w:lang w:val="es-419"/>
        </w:rPr>
        <w:tab/>
        <w:t>OTRAS DISPOSICIONES RELATIVAS A LA JUNTA ASESORA</w:t>
      </w:r>
    </w:p>
    <w:p w14:paraId="1547AA62" w14:textId="77777777" w:rsidR="001D71C4" w:rsidRPr="00E70183" w:rsidRDefault="001D71C4" w:rsidP="001D71C4">
      <w:pPr>
        <w:rPr>
          <w:lang w:val="es-419"/>
        </w:rPr>
      </w:pPr>
    </w:p>
    <w:p w14:paraId="7960364F" w14:textId="77777777" w:rsidR="001D71C4" w:rsidRPr="00E70183" w:rsidRDefault="001D71C4" w:rsidP="001D71C4">
      <w:pPr>
        <w:rPr>
          <w:lang w:val="es-419"/>
        </w:rPr>
      </w:pPr>
      <w:r w:rsidRPr="00E70183">
        <w:rPr>
          <w:lang w:val="es-419"/>
        </w:rPr>
        <w:t>7.</w:t>
      </w:r>
      <w:r w:rsidRPr="00E70183">
        <w:rPr>
          <w:lang w:val="es-419"/>
        </w:rPr>
        <w:tab/>
        <w:t>La Junta Asesora estará integrada por nueve miembros, a saber:</w:t>
      </w:r>
    </w:p>
    <w:p w14:paraId="7B106430" w14:textId="77777777" w:rsidR="001D71C4" w:rsidRPr="00E70183" w:rsidRDefault="001D71C4" w:rsidP="001D71C4">
      <w:pPr>
        <w:rPr>
          <w:lang w:val="es-419"/>
        </w:rPr>
      </w:pPr>
    </w:p>
    <w:p w14:paraId="3EE0906E" w14:textId="539D0A70" w:rsidR="001D71C4" w:rsidRPr="00E70183" w:rsidRDefault="001D71C4" w:rsidP="001D71C4">
      <w:pPr>
        <w:numPr>
          <w:ilvl w:val="2"/>
          <w:numId w:val="15"/>
        </w:numPr>
        <w:tabs>
          <w:tab w:val="num" w:pos="1100"/>
        </w:tabs>
        <w:ind w:left="1100" w:hanging="550"/>
        <w:rPr>
          <w:lang w:val="es-419"/>
        </w:rPr>
      </w:pPr>
      <w:r w:rsidRPr="00E70183">
        <w:rPr>
          <w:lang w:val="es-419"/>
        </w:rPr>
        <w:t xml:space="preserve">el </w:t>
      </w:r>
      <w:r w:rsidR="00211B4A" w:rsidRPr="00E70183">
        <w:rPr>
          <w:lang w:val="es-419"/>
        </w:rPr>
        <w:t>p</w:t>
      </w:r>
      <w:r w:rsidRPr="00E70183">
        <w:rPr>
          <w:lang w:val="es-419"/>
        </w:rPr>
        <w:t xml:space="preserve">residente del Comité, designado </w:t>
      </w:r>
      <w:r w:rsidRPr="00E70183">
        <w:rPr>
          <w:i/>
          <w:lang w:val="es-419"/>
        </w:rPr>
        <w:t xml:space="preserve">ex officio </w:t>
      </w:r>
      <w:r w:rsidRPr="00E70183">
        <w:rPr>
          <w:lang w:val="es-419"/>
        </w:rPr>
        <w:t xml:space="preserve">o, en caso de impedimento de este último, uno de los </w:t>
      </w:r>
      <w:r w:rsidR="00211B4A" w:rsidRPr="00E70183">
        <w:rPr>
          <w:lang w:val="es-419"/>
        </w:rPr>
        <w:t>v</w:t>
      </w:r>
      <w:r w:rsidRPr="00E70183">
        <w:rPr>
          <w:lang w:val="es-419"/>
        </w:rPr>
        <w:t xml:space="preserve">icepresidentes por él designados en calidad de </w:t>
      </w:r>
      <w:r w:rsidR="00211B4A" w:rsidRPr="00E70183">
        <w:rPr>
          <w:lang w:val="es-419"/>
        </w:rPr>
        <w:t>p</w:t>
      </w:r>
      <w:r w:rsidRPr="00E70183">
        <w:rPr>
          <w:lang w:val="es-419"/>
        </w:rPr>
        <w:t xml:space="preserve">residente </w:t>
      </w:r>
      <w:r w:rsidR="00211B4A" w:rsidRPr="00E70183">
        <w:rPr>
          <w:lang w:val="es-419"/>
        </w:rPr>
        <w:t>a</w:t>
      </w:r>
      <w:r w:rsidRPr="00E70183">
        <w:rPr>
          <w:lang w:val="es-419"/>
        </w:rPr>
        <w:t>djunto;</w:t>
      </w:r>
    </w:p>
    <w:p w14:paraId="4811A3B4" w14:textId="77777777" w:rsidR="001D71C4" w:rsidRPr="00E70183" w:rsidRDefault="001D71C4" w:rsidP="001D71C4">
      <w:pPr>
        <w:tabs>
          <w:tab w:val="num" w:pos="1100"/>
        </w:tabs>
        <w:ind w:left="550"/>
        <w:rPr>
          <w:lang w:val="es-419"/>
        </w:rPr>
      </w:pPr>
    </w:p>
    <w:p w14:paraId="67C1FEC3" w14:textId="77777777" w:rsidR="001D71C4" w:rsidRPr="00E70183" w:rsidRDefault="001D71C4" w:rsidP="001D71C4">
      <w:pPr>
        <w:numPr>
          <w:ilvl w:val="1"/>
          <w:numId w:val="15"/>
        </w:numPr>
        <w:tabs>
          <w:tab w:val="num" w:pos="1100"/>
        </w:tabs>
        <w:ind w:left="1100" w:hanging="550"/>
        <w:rPr>
          <w:lang w:val="es-419"/>
        </w:rPr>
      </w:pPr>
      <w:r w:rsidRPr="00E70183">
        <w:rPr>
          <w:lang w:val="es-419"/>
        </w:rPr>
        <w:t>cinco miembros procedentes de las delegaciones de los Estados miembros de la OMPI, participantes en el Comité y que reflejen un equilibrio geográfico adecuado; y</w:t>
      </w:r>
    </w:p>
    <w:p w14:paraId="18577EE5" w14:textId="77777777" w:rsidR="001D71C4" w:rsidRPr="00E70183" w:rsidRDefault="001D71C4" w:rsidP="001D71C4">
      <w:pPr>
        <w:tabs>
          <w:tab w:val="num" w:pos="1100"/>
        </w:tabs>
        <w:ind w:left="550"/>
        <w:rPr>
          <w:lang w:val="es-419"/>
        </w:rPr>
      </w:pPr>
    </w:p>
    <w:p w14:paraId="6FABDAED" w14:textId="77777777" w:rsidR="001D71C4" w:rsidRPr="00E70183" w:rsidRDefault="001D71C4" w:rsidP="001D71C4">
      <w:pPr>
        <w:numPr>
          <w:ilvl w:val="1"/>
          <w:numId w:val="15"/>
        </w:numPr>
        <w:tabs>
          <w:tab w:val="num" w:pos="1100"/>
        </w:tabs>
        <w:ind w:left="1100" w:hanging="550"/>
        <w:rPr>
          <w:lang w:val="es-419"/>
        </w:rPr>
      </w:pPr>
      <w:r w:rsidRPr="00E70183">
        <w:rPr>
          <w:lang w:val="es-419"/>
        </w:rPr>
        <w:t>tres miembros procedentes de observadores acreditados que representen a las comunidades indígenas y locales o a otros custodios o titulares consuetudinarios de los conocimientos tradicionales o las expresiones culturales tradicionales.</w:t>
      </w:r>
    </w:p>
    <w:p w14:paraId="2EFA97BB" w14:textId="77777777" w:rsidR="001D71C4" w:rsidRPr="00E70183" w:rsidRDefault="001D71C4" w:rsidP="001D71C4">
      <w:pPr>
        <w:rPr>
          <w:lang w:val="es-419"/>
        </w:rPr>
      </w:pPr>
    </w:p>
    <w:p w14:paraId="5E9BAE7C" w14:textId="77777777" w:rsidR="001D71C4" w:rsidRPr="00E70183" w:rsidRDefault="001D71C4" w:rsidP="001D71C4">
      <w:pPr>
        <w:rPr>
          <w:lang w:val="es-419"/>
        </w:rPr>
      </w:pPr>
      <w:r w:rsidRPr="00E70183">
        <w:rPr>
          <w:lang w:val="es-419"/>
        </w:rPr>
        <w:t>Los miembros del Comité se reunirán a título individual y deliberarán con total independencia, sin perjuicio de las consultas que consideren adecuado mantener.</w:t>
      </w:r>
    </w:p>
    <w:p w14:paraId="1581A4D0" w14:textId="77777777" w:rsidR="001D71C4" w:rsidRPr="00E70183" w:rsidRDefault="001D71C4" w:rsidP="001D71C4">
      <w:pPr>
        <w:rPr>
          <w:lang w:val="es-419"/>
        </w:rPr>
      </w:pPr>
    </w:p>
    <w:p w14:paraId="299C8A45" w14:textId="77777777" w:rsidR="001D71C4" w:rsidRPr="00E70183" w:rsidRDefault="001D71C4" w:rsidP="001D71C4">
      <w:pPr>
        <w:rPr>
          <w:lang w:val="es-419"/>
        </w:rPr>
      </w:pPr>
      <w:r w:rsidRPr="00E70183">
        <w:rPr>
          <w:lang w:val="es-419"/>
        </w:rPr>
        <w:t>8.</w:t>
      </w:r>
      <w:r w:rsidRPr="00E70183">
        <w:rPr>
          <w:lang w:val="es-419"/>
        </w:rPr>
        <w:tab/>
        <w:t xml:space="preserve">Al margen del miembro designado </w:t>
      </w:r>
      <w:r w:rsidRPr="00E70183">
        <w:rPr>
          <w:i/>
          <w:lang w:val="es-419"/>
        </w:rPr>
        <w:t>ex officio</w:t>
      </w:r>
      <w:r w:rsidRPr="00E70183">
        <w:rPr>
          <w:lang w:val="es-419"/>
        </w:rPr>
        <w:t xml:space="preserve">,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 El mandato de dichos miembros, a excepción del miembro designado </w:t>
      </w:r>
      <w:r w:rsidRPr="00E70183">
        <w:rPr>
          <w:i/>
          <w:lang w:val="es-419"/>
        </w:rPr>
        <w:t>ex officio</w:t>
      </w:r>
      <w:r w:rsidRPr="00E70183">
        <w:rPr>
          <w:lang w:val="es-419"/>
        </w:rPr>
        <w:t>, finalizará al comienzo de la siguiente sesión del Comité.</w:t>
      </w:r>
    </w:p>
    <w:p w14:paraId="75713036" w14:textId="77777777" w:rsidR="001D71C4" w:rsidRPr="00E70183" w:rsidRDefault="001D71C4" w:rsidP="001D71C4">
      <w:pPr>
        <w:rPr>
          <w:lang w:val="es-419"/>
        </w:rPr>
      </w:pPr>
    </w:p>
    <w:p w14:paraId="12537BD6" w14:textId="69EA2655" w:rsidR="001D71C4" w:rsidRPr="00E70183" w:rsidRDefault="001D71C4" w:rsidP="001D71C4">
      <w:pPr>
        <w:rPr>
          <w:lang w:val="es-419"/>
        </w:rPr>
      </w:pPr>
      <w:r w:rsidRPr="00E70183">
        <w:rPr>
          <w:lang w:val="es-419"/>
        </w:rPr>
        <w:t>9.</w:t>
      </w:r>
      <w:r w:rsidRPr="00E70183">
        <w:rPr>
          <w:lang w:val="es-419"/>
        </w:rPr>
        <w:tab/>
        <w:t xml:space="preserve">La Junta Asesora podrá reunirse de pleno derecho al margen de las sesiones del Comité, a condición de que se obtenga un quórum de siete miembros presentes, incluido el presidente o uno de los </w:t>
      </w:r>
      <w:r w:rsidR="00211B4A" w:rsidRPr="00E70183">
        <w:rPr>
          <w:lang w:val="es-419"/>
        </w:rPr>
        <w:t>v</w:t>
      </w:r>
      <w:r w:rsidRPr="00E70183">
        <w:rPr>
          <w:lang w:val="es-419"/>
        </w:rPr>
        <w:t>icepresidentes.</w:t>
      </w:r>
    </w:p>
    <w:p w14:paraId="27C269BB" w14:textId="77777777" w:rsidR="001D71C4" w:rsidRPr="00E70183" w:rsidRDefault="001D71C4" w:rsidP="001D71C4">
      <w:pPr>
        <w:rPr>
          <w:lang w:val="es-419"/>
        </w:rPr>
      </w:pPr>
    </w:p>
    <w:p w14:paraId="685EEC1E" w14:textId="77777777" w:rsidR="001D71C4" w:rsidRPr="00E70183" w:rsidRDefault="001D71C4" w:rsidP="001D71C4">
      <w:pPr>
        <w:rPr>
          <w:lang w:val="es-419"/>
        </w:rPr>
      </w:pPr>
      <w:r w:rsidRPr="00E70183">
        <w:rPr>
          <w:lang w:val="es-419"/>
        </w:rPr>
        <w:t>10.</w:t>
      </w:r>
      <w:r w:rsidRPr="00E70183">
        <w:rPr>
          <w:lang w:val="es-419"/>
        </w:rPr>
        <w:tab/>
        <w:t>En toda recomendación que formule para seleccionar a los beneficiarios, la Junta Asesora deberá contar con el acuerdo de al menos siete miembros. Si no se alcanza el acuerdo respecto de una solicitud, podrá aplazarse el examen de la misma hasta la siguiente sesión, salvo que haya recibido tres votos como máximo. En ese caso, dicha solicitud se considerará rechazada, sin perjuicio del derecho que tiene todo candidato para presentar una nueva solicitud ulteriormente.</w:t>
      </w:r>
    </w:p>
    <w:p w14:paraId="1C953C27" w14:textId="77777777" w:rsidR="001D71C4" w:rsidRPr="00E70183" w:rsidRDefault="001D71C4" w:rsidP="001D71C4">
      <w:pPr>
        <w:rPr>
          <w:lang w:val="es-419"/>
        </w:rPr>
      </w:pPr>
    </w:p>
    <w:p w14:paraId="2431644F" w14:textId="77777777" w:rsidR="001D71C4" w:rsidRPr="00E70183" w:rsidRDefault="001D71C4" w:rsidP="001D71C4">
      <w:pPr>
        <w:rPr>
          <w:lang w:val="es-419"/>
        </w:rPr>
      </w:pPr>
      <w:r w:rsidRPr="00E70183">
        <w:rPr>
          <w:lang w:val="es-419"/>
        </w:rPr>
        <w:t>11.</w:t>
      </w:r>
      <w:r w:rsidRPr="00E70183">
        <w:rPr>
          <w:lang w:val="es-419"/>
        </w:rPr>
        <w:tab/>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14:paraId="15E1F0C3" w14:textId="77777777" w:rsidR="001D71C4" w:rsidRPr="00E70183" w:rsidRDefault="001D71C4" w:rsidP="001D71C4">
      <w:pPr>
        <w:rPr>
          <w:lang w:val="es-419"/>
        </w:rPr>
      </w:pPr>
    </w:p>
    <w:p w14:paraId="17DE15F3" w14:textId="5B01027C" w:rsidR="001D71C4" w:rsidRPr="00E70183" w:rsidRDefault="001D71C4" w:rsidP="001D71C4">
      <w:pPr>
        <w:pStyle w:val="Endofdocument-Annex"/>
        <w:rPr>
          <w:lang w:val="es-ES_tradnl"/>
        </w:rPr>
      </w:pPr>
      <w:r w:rsidRPr="00E70183">
        <w:rPr>
          <w:lang w:val="es-ES_tradnl"/>
        </w:rPr>
        <w:t>[Sigue el Anexo II]</w:t>
      </w:r>
    </w:p>
    <w:p w14:paraId="31553AE5" w14:textId="77777777" w:rsidR="00DB388C" w:rsidRPr="00E70183" w:rsidRDefault="00DB388C" w:rsidP="00DB388C">
      <w:pPr>
        <w:ind w:left="5534"/>
        <w:contextualSpacing/>
        <w:rPr>
          <w:rFonts w:eastAsia="Times New Roman"/>
          <w:szCs w:val="22"/>
          <w:lang w:val="es-ES_tradnl" w:eastAsia="en-US"/>
        </w:rPr>
      </w:pPr>
    </w:p>
    <w:p w14:paraId="2DC13E61" w14:textId="77777777" w:rsidR="00DB388C" w:rsidRPr="00E70183" w:rsidRDefault="00DB388C" w:rsidP="00DB388C">
      <w:pPr>
        <w:ind w:left="567"/>
        <w:jc w:val="center"/>
        <w:rPr>
          <w:szCs w:val="22"/>
          <w:lang w:val="es-ES_tradnl"/>
        </w:rPr>
        <w:sectPr w:rsidR="00DB388C" w:rsidRPr="00E70183" w:rsidSect="00DB388C">
          <w:headerReference w:type="default" r:id="rId11"/>
          <w:headerReference w:type="first" r:id="rId12"/>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14:paraId="7BC3EC78" w14:textId="379747FF" w:rsidR="001D71C4" w:rsidRPr="00E70183" w:rsidRDefault="001D71C4" w:rsidP="00697319">
      <w:pPr>
        <w:ind w:left="1440" w:right="1435"/>
        <w:jc w:val="center"/>
        <w:rPr>
          <w:u w:val="single"/>
          <w:lang w:val="es-419"/>
        </w:rPr>
      </w:pPr>
      <w:r w:rsidRPr="00E70183">
        <w:rPr>
          <w:u w:val="single"/>
          <w:lang w:val="es-419"/>
        </w:rPr>
        <w:lastRenderedPageBreak/>
        <w:t>Fondo de la OMPI de Contribuciones Voluntarias</w:t>
      </w:r>
      <w:r w:rsidR="00697319" w:rsidRPr="00E70183">
        <w:rPr>
          <w:u w:val="single"/>
          <w:lang w:val="es-419"/>
        </w:rPr>
        <w:t xml:space="preserve"> </w:t>
      </w:r>
      <w:r w:rsidRPr="00E70183">
        <w:rPr>
          <w:u w:val="single"/>
          <w:lang w:val="es-419"/>
        </w:rPr>
        <w:t>para las Comunidades Indígenas y Locales Acreditadas</w:t>
      </w:r>
    </w:p>
    <w:p w14:paraId="2653C237" w14:textId="77777777" w:rsidR="001D71C4" w:rsidRPr="00E70183" w:rsidRDefault="001D71C4" w:rsidP="001D71C4">
      <w:pPr>
        <w:jc w:val="center"/>
        <w:rPr>
          <w:u w:val="single"/>
          <w:lang w:val="es-419"/>
        </w:rPr>
      </w:pPr>
    </w:p>
    <w:p w14:paraId="39B6B697" w14:textId="4BD84D56" w:rsidR="001D71C4" w:rsidRPr="00E70183" w:rsidRDefault="001D71C4" w:rsidP="001D71C4">
      <w:pPr>
        <w:jc w:val="center"/>
        <w:rPr>
          <w:u w:val="single"/>
          <w:lang w:val="es-419"/>
        </w:rPr>
      </w:pPr>
      <w:r w:rsidRPr="00E70183">
        <w:rPr>
          <w:u w:val="single"/>
          <w:lang w:val="es-419"/>
        </w:rPr>
        <w:t>RAZONES PARA LA INICIATIVA</w:t>
      </w:r>
      <w:r w:rsidR="00697319" w:rsidRPr="00E70183">
        <w:rPr>
          <w:u w:val="single"/>
          <w:lang w:val="es-419"/>
        </w:rPr>
        <w:t xml:space="preserve"> </w:t>
      </w:r>
      <w:r w:rsidRPr="00E70183">
        <w:rPr>
          <w:u w:val="single"/>
          <w:lang w:val="es-419"/>
        </w:rPr>
        <w:t>DE CAPTACIÓN DE FONDOS</w:t>
      </w:r>
    </w:p>
    <w:p w14:paraId="318792B4" w14:textId="77777777" w:rsidR="001D71C4" w:rsidRPr="00E70183" w:rsidRDefault="001D71C4" w:rsidP="001D71C4">
      <w:pPr>
        <w:jc w:val="center"/>
        <w:rPr>
          <w:u w:val="single"/>
          <w:lang w:val="es-419"/>
        </w:rPr>
      </w:pPr>
    </w:p>
    <w:p w14:paraId="3913C0AF" w14:textId="77777777" w:rsidR="001D71C4" w:rsidRPr="00E70183" w:rsidRDefault="001D71C4" w:rsidP="00697319">
      <w:pPr>
        <w:jc w:val="center"/>
        <w:rPr>
          <w:lang w:val="es-419"/>
        </w:rPr>
      </w:pPr>
    </w:p>
    <w:p w14:paraId="45D3C361" w14:textId="77777777" w:rsidR="001D71C4" w:rsidRPr="00E70183" w:rsidRDefault="001D71C4" w:rsidP="00697319">
      <w:pPr>
        <w:jc w:val="center"/>
        <w:rPr>
          <w:lang w:val="es-419"/>
        </w:rPr>
      </w:pPr>
    </w:p>
    <w:p w14:paraId="67FB36DA" w14:textId="77777777" w:rsidR="001D71C4" w:rsidRPr="00E70183" w:rsidRDefault="001D71C4" w:rsidP="001D71C4">
      <w:pPr>
        <w:rPr>
          <w:u w:val="single"/>
          <w:lang w:val="es-419"/>
        </w:rPr>
      </w:pPr>
      <w:r w:rsidRPr="00E70183">
        <w:rPr>
          <w:lang w:val="es-419"/>
        </w:rPr>
        <w:t>I.</w:t>
      </w:r>
      <w:r w:rsidRPr="00E70183">
        <w:rPr>
          <w:lang w:val="es-419"/>
        </w:rPr>
        <w:tab/>
      </w:r>
      <w:r w:rsidRPr="00E70183">
        <w:rPr>
          <w:b/>
          <w:lang w:val="es-419"/>
        </w:rPr>
        <w:t>CONTEXTO</w:t>
      </w:r>
    </w:p>
    <w:p w14:paraId="2B744880" w14:textId="77777777" w:rsidR="001D71C4" w:rsidRPr="00E70183" w:rsidRDefault="001D71C4" w:rsidP="001D71C4">
      <w:pPr>
        <w:rPr>
          <w:lang w:val="es-419"/>
        </w:rPr>
      </w:pPr>
    </w:p>
    <w:p w14:paraId="270E2148" w14:textId="77777777" w:rsidR="001D71C4" w:rsidRPr="00E70183" w:rsidRDefault="001D71C4" w:rsidP="001D71C4">
      <w:pPr>
        <w:rPr>
          <w:lang w:val="es-419"/>
        </w:rPr>
      </w:pPr>
      <w:r w:rsidRPr="00E70183">
        <w:rPr>
          <w:lang w:val="es-419"/>
        </w:rPr>
        <w:t>En 1998,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 Las comunidades indígenas y locales son las principalmente afectadas puesto que sus tradiciones, sistemas de conocimiento y expresiones culturales constituyen la base de su identidad y su futuro desarrollo. Una protección apropiada y eficaz exige un enfoque concertado por parte de los Estados. Los Estados miembros decidieron, así, crear un órgano de la OMPI encomendado expresamente con la tarea de examinar las normas que podrían adoptarse a nivel internacional para garantizar la protección. Ese órgano es el Comité Intergubernamental de la OMPI sobre Propiedad Intelectual y Recursos Genéticos, Conocimientos Tradicionales y Folclore (CIG).</w:t>
      </w:r>
    </w:p>
    <w:p w14:paraId="641F8545" w14:textId="77777777" w:rsidR="001D71C4" w:rsidRPr="00E70183" w:rsidRDefault="001D71C4" w:rsidP="001D71C4">
      <w:pPr>
        <w:rPr>
          <w:lang w:val="es-419"/>
        </w:rPr>
      </w:pPr>
    </w:p>
    <w:p w14:paraId="28489829" w14:textId="77777777" w:rsidR="001D71C4" w:rsidRPr="00E70183" w:rsidRDefault="001D71C4" w:rsidP="001D71C4">
      <w:pPr>
        <w:rPr>
          <w:b/>
          <w:lang w:val="es-419"/>
        </w:rPr>
      </w:pPr>
      <w:r w:rsidRPr="00E70183">
        <w:rPr>
          <w:b/>
          <w:i/>
          <w:lang w:val="es-419"/>
        </w:rPr>
        <w:t>La necesidad de facilitar la participación activa de los pueblos indígenas y las comunidades locales en el CIG de la OMPI</w:t>
      </w:r>
    </w:p>
    <w:p w14:paraId="04022C8C" w14:textId="77777777" w:rsidR="001D71C4" w:rsidRPr="00E70183" w:rsidRDefault="001D71C4" w:rsidP="001D71C4">
      <w:pPr>
        <w:rPr>
          <w:lang w:val="es-419"/>
        </w:rPr>
      </w:pPr>
    </w:p>
    <w:p w14:paraId="6273AD8E" w14:textId="77777777" w:rsidR="001D71C4" w:rsidRPr="00E70183" w:rsidRDefault="001D71C4" w:rsidP="001D71C4">
      <w:pPr>
        <w:rPr>
          <w:lang w:val="es-419"/>
        </w:rPr>
      </w:pPr>
      <w:r w:rsidRPr="00E70183">
        <w:rPr>
          <w:lang w:val="es-419"/>
        </w:rPr>
        <w:t>Los pueblos indígenas y las comunidades locales consideran acertadamente que deberían poder participar en los procesos de toma de decisiones relativas a cuestiones que les atañen. En el artículo 18 de la Declaración de las Naciones Unidas sobre los Derechos de los Pueblos Indígenas, que fue aprobada por la Asamblea General de las Naciones Unidas el 13 de septiembre de 2007, se estipula asimismo que “los pueblos indígenas tienen derecho a participar en la adopción de decisiones en las cuestiones que afecten a sus derechos…”;</w:t>
      </w:r>
    </w:p>
    <w:p w14:paraId="0AD6115B" w14:textId="77777777" w:rsidR="001D71C4" w:rsidRPr="00E70183" w:rsidRDefault="001D71C4" w:rsidP="001D71C4">
      <w:pPr>
        <w:rPr>
          <w:lang w:val="es-419"/>
        </w:rPr>
      </w:pPr>
    </w:p>
    <w:p w14:paraId="516491B2" w14:textId="77777777" w:rsidR="001D71C4" w:rsidRPr="00E70183" w:rsidRDefault="001D71C4" w:rsidP="001D71C4">
      <w:pPr>
        <w:rPr>
          <w:lang w:val="es-419"/>
        </w:rPr>
      </w:pPr>
      <w:r w:rsidRPr="00E70183">
        <w:rPr>
          <w:lang w:val="es-419"/>
        </w:rPr>
        <w:t>Los pueblos indígenas y las comunidades locales aportan al CIG experiencia, información, observaciones y sugerencias que resultan indispensables para que las decisiones que se adopten respondan a las necesidades y expectativas de los beneficiarios.</w:t>
      </w:r>
    </w:p>
    <w:p w14:paraId="1A363800" w14:textId="77777777" w:rsidR="001D71C4" w:rsidRPr="00E70183" w:rsidRDefault="001D71C4" w:rsidP="001D71C4">
      <w:pPr>
        <w:rPr>
          <w:lang w:val="es-419"/>
        </w:rPr>
      </w:pPr>
    </w:p>
    <w:p w14:paraId="2D0F25C7" w14:textId="77777777" w:rsidR="001D71C4" w:rsidRPr="00E70183" w:rsidRDefault="001D71C4" w:rsidP="001D71C4">
      <w:pPr>
        <w:rPr>
          <w:lang w:val="es-419"/>
        </w:rPr>
      </w:pPr>
      <w:r w:rsidRPr="00E70183">
        <w:rPr>
          <w:lang w:val="es-419"/>
        </w:rPr>
        <w:t>Las delegaciones gubernamentales que participan en el CIG han reconocido por ello unánimemente que “la participación de las comunidades indígenas y locales es de gran importancia en la labor del Comité”.</w:t>
      </w:r>
    </w:p>
    <w:p w14:paraId="39290B99" w14:textId="77777777" w:rsidR="001D71C4" w:rsidRPr="00E70183" w:rsidRDefault="001D71C4" w:rsidP="001D71C4">
      <w:pPr>
        <w:rPr>
          <w:lang w:val="es-419"/>
        </w:rPr>
      </w:pPr>
    </w:p>
    <w:p w14:paraId="76AED148" w14:textId="03650110" w:rsidR="001D71C4" w:rsidRPr="00E70183" w:rsidRDefault="001D71C4" w:rsidP="001D71C4">
      <w:pPr>
        <w:rPr>
          <w:lang w:val="es-419"/>
        </w:rPr>
      </w:pPr>
      <w:r w:rsidRPr="00E70183">
        <w:rPr>
          <w:lang w:val="es-419"/>
        </w:rPr>
        <w:t>La necesidad de facilitar la participación ha sido</w:t>
      </w:r>
      <w:r w:rsidR="00697319" w:rsidRPr="00E70183">
        <w:rPr>
          <w:lang w:val="es-419"/>
        </w:rPr>
        <w:t>,</w:t>
      </w:r>
      <w:r w:rsidRPr="00E70183">
        <w:rPr>
          <w:lang w:val="es-419"/>
        </w:rPr>
        <w:t xml:space="preserve"> si cabe</w:t>
      </w:r>
      <w:r w:rsidR="00697319" w:rsidRPr="00E70183">
        <w:rPr>
          <w:lang w:val="es-419"/>
        </w:rPr>
        <w:t>,</w:t>
      </w:r>
      <w:r w:rsidRPr="00E70183">
        <w:rPr>
          <w:lang w:val="es-419"/>
        </w:rPr>
        <w:t xml:space="preserve"> má</w:t>
      </w:r>
      <w:r w:rsidR="00697319" w:rsidRPr="00E70183">
        <w:rPr>
          <w:lang w:val="es-419"/>
        </w:rPr>
        <w:t>s apremiante desde diciembre de </w:t>
      </w:r>
      <w:r w:rsidRPr="00E70183">
        <w:rPr>
          <w:lang w:val="es-419"/>
        </w:rPr>
        <w:t xml:space="preserve">2009, cuando el CIG se embarcó en </w:t>
      </w:r>
      <w:r w:rsidRPr="00E70183">
        <w:rPr>
          <w:b/>
          <w:lang w:val="es-419"/>
        </w:rPr>
        <w:t>intensas negociaciones</w:t>
      </w:r>
      <w:r w:rsidRPr="00E70183">
        <w:rPr>
          <w:lang w:val="es-419"/>
        </w:rPr>
        <w:t xml:space="preserve"> para elaborar uno o más instrumentos jurídicos internacionales a fin de conferir protección efectiva.</w:t>
      </w:r>
    </w:p>
    <w:p w14:paraId="2B9FBC28" w14:textId="77777777" w:rsidR="001D71C4" w:rsidRPr="00E70183" w:rsidRDefault="001D71C4" w:rsidP="001D71C4">
      <w:pPr>
        <w:rPr>
          <w:lang w:val="es-419"/>
        </w:rPr>
      </w:pPr>
      <w:r w:rsidRPr="00E70183">
        <w:rPr>
          <w:lang w:val="es-419"/>
        </w:rPr>
        <w:br w:type="page"/>
      </w:r>
    </w:p>
    <w:p w14:paraId="2A020DE5" w14:textId="77777777" w:rsidR="001D71C4" w:rsidRPr="00E70183" w:rsidRDefault="001D71C4" w:rsidP="001D71C4">
      <w:pPr>
        <w:rPr>
          <w:u w:val="single"/>
          <w:lang w:val="es-419"/>
        </w:rPr>
      </w:pPr>
      <w:r w:rsidRPr="00E70183">
        <w:rPr>
          <w:b/>
          <w:lang w:val="es-419"/>
        </w:rPr>
        <w:lastRenderedPageBreak/>
        <w:t>II.</w:t>
      </w:r>
      <w:r w:rsidRPr="00E70183">
        <w:rPr>
          <w:b/>
          <w:lang w:val="es-419"/>
        </w:rPr>
        <w:tab/>
        <w:t>EL FONDO DE CONTRIBUCIONES VOLUNTARIAS: OBJETIVOS, FUNCIONAMIENTO Y RESULTADOS</w:t>
      </w:r>
    </w:p>
    <w:p w14:paraId="2BDBC8FC" w14:textId="77777777" w:rsidR="001D71C4" w:rsidRPr="00E70183" w:rsidRDefault="001D71C4" w:rsidP="001D71C4">
      <w:pPr>
        <w:rPr>
          <w:i/>
          <w:lang w:val="es-419"/>
        </w:rPr>
      </w:pPr>
    </w:p>
    <w:p w14:paraId="29BA2744" w14:textId="77777777" w:rsidR="001D71C4" w:rsidRPr="00E70183" w:rsidRDefault="001D71C4" w:rsidP="001D71C4">
      <w:pPr>
        <w:rPr>
          <w:lang w:val="es-419"/>
        </w:rPr>
      </w:pPr>
      <w:r w:rsidRPr="00E70183">
        <w:rPr>
          <w:lang w:val="es-419"/>
        </w:rPr>
        <w:t>Los Estados miembros de la OMPI han adoptado medidas concretas para asegurar que los pueblos indígenas y las comunidades locales participen efectivamente en el CIG de modo activo como observadores.</w:t>
      </w:r>
    </w:p>
    <w:p w14:paraId="65812CA0" w14:textId="77777777" w:rsidR="001D71C4" w:rsidRPr="00E70183" w:rsidRDefault="001D71C4" w:rsidP="001D71C4">
      <w:pPr>
        <w:rPr>
          <w:lang w:val="es-419"/>
        </w:rPr>
      </w:pPr>
    </w:p>
    <w:p w14:paraId="2799D68F" w14:textId="77777777" w:rsidR="001D71C4" w:rsidRPr="00E70183" w:rsidRDefault="001D71C4" w:rsidP="001D71C4">
      <w:pPr>
        <w:rPr>
          <w:lang w:val="es-419"/>
        </w:rPr>
      </w:pPr>
      <w:r w:rsidRPr="00E70183">
        <w:rPr>
          <w:lang w:val="es-419"/>
        </w:rPr>
        <w:t>Desde abril de 2001, se ha estado aplicando en el Comité un procedimiento acelerado de acreditación para todas las organizaciones no gubernamentales e intergubernamentales; en la actualidad el CIG cuenta con más de 300 observadores acreditados, muchos de los cuales representan a comunidades indígenas y locales. Las sesiones del Comité se abren con una mesa redonda de las comunidades indígenas en la que varios miembros pertenecientes a comunidades indígenas y locales comentan sus experiencias y perspectivas. En 2011, la Asamblea General de la OMPI pidió al Comité que revisara su procedimiento con miras a “potenciar la contribución positiva de los observadores” en el proceso del CIG. El Comité aprobó varias iniciativas prácticas al respecto en febrero de 2012.</w:t>
      </w:r>
    </w:p>
    <w:p w14:paraId="53C8FD05" w14:textId="77777777" w:rsidR="001D71C4" w:rsidRPr="00E70183" w:rsidRDefault="001D71C4" w:rsidP="001D71C4">
      <w:pPr>
        <w:rPr>
          <w:lang w:val="es-419"/>
        </w:rPr>
      </w:pPr>
    </w:p>
    <w:p w14:paraId="609F972F" w14:textId="77777777" w:rsidR="001D71C4" w:rsidRPr="00E70183" w:rsidRDefault="001D71C4" w:rsidP="001D71C4">
      <w:pPr>
        <w:rPr>
          <w:lang w:val="es-419"/>
        </w:rPr>
      </w:pPr>
      <w:r w:rsidRPr="00E70183">
        <w:rPr>
          <w:lang w:val="es-419"/>
        </w:rPr>
        <w:t xml:space="preserve">Paralelamente, muchos pueblos indígenas y comunidades locales han subrayado y siguen destacando que se encuentran con </w:t>
      </w:r>
      <w:r w:rsidRPr="00E70183">
        <w:rPr>
          <w:b/>
          <w:lang w:val="es-419"/>
        </w:rPr>
        <w:t>dificultades insuperables para asumir los costos de viaje y alojamiento</w:t>
      </w:r>
      <w:r w:rsidRPr="00E70183">
        <w:rPr>
          <w:lang w:val="es-419"/>
        </w:rPr>
        <w:t xml:space="preserve"> de sus representantes con ocasión de las reuniones del CIG, y que esos costos impiden en la práctica su participación.</w:t>
      </w:r>
    </w:p>
    <w:p w14:paraId="6577D544" w14:textId="77777777" w:rsidR="001D71C4" w:rsidRPr="00E70183" w:rsidRDefault="001D71C4" w:rsidP="001D71C4">
      <w:pPr>
        <w:rPr>
          <w:lang w:val="es-419"/>
        </w:rPr>
      </w:pPr>
    </w:p>
    <w:p w14:paraId="413D80D2" w14:textId="77777777" w:rsidR="001D71C4" w:rsidRPr="00E70183" w:rsidRDefault="001D71C4" w:rsidP="001D71C4">
      <w:pPr>
        <w:rPr>
          <w:lang w:val="es-419"/>
        </w:rPr>
      </w:pPr>
      <w:r w:rsidRPr="00E70183">
        <w:rPr>
          <w:lang w:val="es-419"/>
        </w:rPr>
        <w:t xml:space="preserve">Para hacer frente a esta legítima preocupación, y tras amplias consultas y el examen de las prácticas más extendidas en el sistema de las Naciones Unidas, la </w:t>
      </w:r>
      <w:r w:rsidRPr="00E70183">
        <w:rPr>
          <w:b/>
          <w:lang w:val="es-419"/>
        </w:rPr>
        <w:t>Asamblea General de la OMPI decidió en 2005 crear un Fondo de Contribuciones Voluntarias de la Organización</w:t>
      </w:r>
      <w:r w:rsidRPr="00E70183">
        <w:rPr>
          <w:lang w:val="es-419"/>
        </w:rPr>
        <w:t xml:space="preserve"> para las comunidades indígenas y locales acreditadas a fin de financiar la participación en el CIG de los observadores acreditados que las representen.</w:t>
      </w:r>
    </w:p>
    <w:p w14:paraId="6F83E070" w14:textId="77777777" w:rsidR="001D71C4" w:rsidRPr="00E70183" w:rsidRDefault="001D71C4" w:rsidP="001D71C4">
      <w:pPr>
        <w:rPr>
          <w:lang w:val="es-419"/>
        </w:rPr>
      </w:pPr>
    </w:p>
    <w:p w14:paraId="314614F6" w14:textId="77777777" w:rsidR="001D71C4" w:rsidRPr="00E70183" w:rsidRDefault="001D71C4" w:rsidP="001D71C4">
      <w:pPr>
        <w:rPr>
          <w:lang w:val="es-419"/>
        </w:rPr>
      </w:pPr>
      <w:r w:rsidRPr="00E70183">
        <w:rPr>
          <w:lang w:val="es-419"/>
        </w:rPr>
        <w:t>La Asamblea General estableció claramente el objetivo de este instrumento de financiación indispensable y su reglamento de funcionamiento a través de decisiones oficiales que constituyen el fundamento jurídico del Fondo.</w:t>
      </w:r>
      <w:r w:rsidRPr="00E70183">
        <w:rPr>
          <w:rStyle w:val="FootnoteReference"/>
          <w:lang w:val="es-419"/>
        </w:rPr>
        <w:footnoteReference w:id="6"/>
      </w:r>
    </w:p>
    <w:p w14:paraId="689EE6F9" w14:textId="77777777" w:rsidR="001D71C4" w:rsidRPr="00E70183" w:rsidRDefault="001D71C4" w:rsidP="001D71C4">
      <w:pPr>
        <w:rPr>
          <w:lang w:val="es-419"/>
        </w:rPr>
      </w:pPr>
    </w:p>
    <w:p w14:paraId="330FD4D8" w14:textId="77777777" w:rsidR="001D71C4" w:rsidRPr="00E70183" w:rsidRDefault="001D71C4" w:rsidP="001D71C4">
      <w:pPr>
        <w:rPr>
          <w:lang w:val="es-419"/>
        </w:rPr>
      </w:pPr>
      <w:r w:rsidRPr="00E70183">
        <w:rPr>
          <w:i/>
          <w:lang w:val="es-419"/>
        </w:rPr>
        <w:t>Objetivo del Fondo</w:t>
      </w:r>
    </w:p>
    <w:p w14:paraId="01653C03" w14:textId="77777777" w:rsidR="001D71C4" w:rsidRPr="00E70183" w:rsidRDefault="001D71C4" w:rsidP="001D71C4">
      <w:pPr>
        <w:rPr>
          <w:lang w:val="es-419"/>
        </w:rPr>
      </w:pPr>
    </w:p>
    <w:p w14:paraId="23BBF4E4" w14:textId="77777777" w:rsidR="001D71C4" w:rsidRPr="00E70183" w:rsidRDefault="001D71C4" w:rsidP="001D71C4">
      <w:pPr>
        <w:rPr>
          <w:lang w:val="es-419"/>
        </w:rPr>
      </w:pPr>
      <w:r w:rsidRPr="00E70183">
        <w:rPr>
          <w:lang w:val="es-419"/>
        </w:rPr>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14:paraId="7CAE9256" w14:textId="77777777" w:rsidR="001D71C4" w:rsidRPr="00E70183" w:rsidRDefault="001D71C4" w:rsidP="001D71C4">
      <w:pPr>
        <w:rPr>
          <w:lang w:val="es-419"/>
        </w:rPr>
      </w:pPr>
    </w:p>
    <w:p w14:paraId="5030EBD5" w14:textId="77777777" w:rsidR="001D71C4" w:rsidRPr="00E70183" w:rsidRDefault="001D71C4" w:rsidP="001D71C4">
      <w:pPr>
        <w:rPr>
          <w:i/>
          <w:lang w:val="es-419"/>
        </w:rPr>
      </w:pPr>
      <w:r w:rsidRPr="00E70183">
        <w:rPr>
          <w:i/>
          <w:lang w:val="es-419"/>
        </w:rPr>
        <w:t>Fuentes de financiación</w:t>
      </w:r>
    </w:p>
    <w:p w14:paraId="7FD432E6" w14:textId="77777777" w:rsidR="001D71C4" w:rsidRPr="00E70183" w:rsidRDefault="001D71C4" w:rsidP="001D71C4">
      <w:pPr>
        <w:rPr>
          <w:i/>
          <w:lang w:val="es-419"/>
        </w:rPr>
      </w:pPr>
    </w:p>
    <w:p w14:paraId="0AB1B0AC" w14:textId="77777777" w:rsidR="001D71C4" w:rsidRPr="00E70183" w:rsidRDefault="001D71C4" w:rsidP="001D71C4">
      <w:pPr>
        <w:rPr>
          <w:lang w:val="es-419"/>
        </w:rPr>
      </w:pPr>
      <w:r w:rsidRPr="00E70183">
        <w:rPr>
          <w:lang w:val="es-419"/>
        </w:rPr>
        <w:t xml:space="preserve">La Secretaría de la OMPI no está autorizada a utilizar el presupuesto de la Organización para mantener el Fondo. </w:t>
      </w:r>
      <w:r w:rsidRPr="00E70183">
        <w:rPr>
          <w:b/>
          <w:lang w:val="es-419"/>
        </w:rPr>
        <w:t>El Fondo se financia exclusivamente con las contribuciones voluntarias de los donantes</w:t>
      </w:r>
      <w:r w:rsidRPr="00E70183">
        <w:rPr>
          <w:lang w:val="es-419"/>
        </w:rPr>
        <w:t>. Eso significa que el Fondo no puede funcionar a no ser que reciba esas contribuciones.</w:t>
      </w:r>
    </w:p>
    <w:p w14:paraId="5DD36790" w14:textId="77777777" w:rsidR="001D71C4" w:rsidRPr="00E70183" w:rsidRDefault="001D71C4" w:rsidP="001D71C4">
      <w:pPr>
        <w:rPr>
          <w:lang w:val="es-419"/>
        </w:rPr>
      </w:pPr>
    </w:p>
    <w:p w14:paraId="1238D82E" w14:textId="77777777" w:rsidR="001D71C4" w:rsidRPr="00E70183" w:rsidRDefault="001D71C4" w:rsidP="001D71C4">
      <w:pPr>
        <w:keepNext/>
        <w:keepLines/>
        <w:spacing w:before="240"/>
        <w:rPr>
          <w:lang w:val="es-419"/>
        </w:rPr>
      </w:pPr>
      <w:r w:rsidRPr="00E70183">
        <w:rPr>
          <w:i/>
          <w:lang w:val="es-419"/>
        </w:rPr>
        <w:lastRenderedPageBreak/>
        <w:t>Funcionamiento del Fondo</w:t>
      </w:r>
    </w:p>
    <w:p w14:paraId="29CA2086" w14:textId="77777777" w:rsidR="001D71C4" w:rsidRPr="00E70183" w:rsidRDefault="001D71C4" w:rsidP="001D71C4">
      <w:pPr>
        <w:keepNext/>
        <w:keepLines/>
        <w:rPr>
          <w:lang w:val="es-419"/>
        </w:rPr>
      </w:pPr>
    </w:p>
    <w:p w14:paraId="4A4E76EA" w14:textId="77777777" w:rsidR="001D71C4" w:rsidRPr="00E70183" w:rsidRDefault="001D71C4" w:rsidP="001D71C4">
      <w:pPr>
        <w:keepNext/>
        <w:keepLines/>
        <w:numPr>
          <w:ilvl w:val="0"/>
          <w:numId w:val="7"/>
        </w:numPr>
        <w:tabs>
          <w:tab w:val="clear" w:pos="3305"/>
        </w:tabs>
        <w:ind w:left="540" w:hanging="540"/>
        <w:rPr>
          <w:lang w:val="es-419"/>
        </w:rPr>
      </w:pPr>
      <w:r w:rsidRPr="00E70183">
        <w:rPr>
          <w:b/>
          <w:lang w:val="es-419"/>
        </w:rPr>
        <w:t>Transparencia</w:t>
      </w:r>
    </w:p>
    <w:p w14:paraId="3F34DEBA" w14:textId="77777777" w:rsidR="001D71C4" w:rsidRPr="00E70183" w:rsidRDefault="001D71C4" w:rsidP="001D71C4">
      <w:pPr>
        <w:keepNext/>
        <w:keepLines/>
        <w:rPr>
          <w:lang w:val="es-419"/>
        </w:rPr>
      </w:pPr>
    </w:p>
    <w:p w14:paraId="6A5158BD" w14:textId="77777777" w:rsidR="001D71C4" w:rsidRPr="00E70183" w:rsidRDefault="001D71C4" w:rsidP="001D71C4">
      <w:pPr>
        <w:numPr>
          <w:ilvl w:val="1"/>
          <w:numId w:val="21"/>
        </w:numPr>
        <w:tabs>
          <w:tab w:val="num" w:pos="567"/>
        </w:tabs>
        <w:rPr>
          <w:lang w:val="es-419"/>
        </w:rPr>
      </w:pPr>
      <w:r w:rsidRPr="00E70183">
        <w:rPr>
          <w:lang w:val="es-419"/>
        </w:rPr>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r w:rsidRPr="00E70183">
        <w:rPr>
          <w:rStyle w:val="FootnoteReference"/>
          <w:lang w:val="es-419"/>
        </w:rPr>
        <w:footnoteReference w:id="7"/>
      </w:r>
    </w:p>
    <w:p w14:paraId="4DC63C53" w14:textId="77777777" w:rsidR="001D71C4" w:rsidRPr="00E70183" w:rsidRDefault="001D71C4" w:rsidP="001D71C4">
      <w:pPr>
        <w:rPr>
          <w:lang w:val="es-419"/>
        </w:rPr>
      </w:pPr>
    </w:p>
    <w:p w14:paraId="49052B0C" w14:textId="77777777" w:rsidR="001D71C4" w:rsidRPr="00E70183" w:rsidRDefault="001D71C4" w:rsidP="001D71C4">
      <w:pPr>
        <w:numPr>
          <w:ilvl w:val="1"/>
          <w:numId w:val="21"/>
        </w:numPr>
        <w:tabs>
          <w:tab w:val="num" w:pos="567"/>
        </w:tabs>
        <w:rPr>
          <w:lang w:val="es-419"/>
        </w:rPr>
      </w:pPr>
      <w:r w:rsidRPr="00E70183">
        <w:rPr>
          <w:lang w:val="es-419"/>
        </w:rPr>
        <w:t>Los nueve miembros de la Junta Asesora del Fondo, que selecciona a los candidatos que recibirán financiación, son elegidos en la sesión plenaria del CIG a propuesta de la Presidencia. Su mandato vence en la práctica al final de la sesión del CIG en la que hayan sido elegidos.</w:t>
      </w:r>
    </w:p>
    <w:p w14:paraId="66513E9A" w14:textId="77777777" w:rsidR="001D71C4" w:rsidRPr="00E70183" w:rsidRDefault="001D71C4" w:rsidP="001D71C4">
      <w:pPr>
        <w:rPr>
          <w:lang w:val="es-419"/>
        </w:rPr>
      </w:pPr>
    </w:p>
    <w:p w14:paraId="55DB9294" w14:textId="77777777" w:rsidR="001D71C4" w:rsidRPr="00E70183" w:rsidRDefault="001D71C4" w:rsidP="001D71C4">
      <w:pPr>
        <w:numPr>
          <w:ilvl w:val="1"/>
          <w:numId w:val="21"/>
        </w:numPr>
        <w:tabs>
          <w:tab w:val="num" w:pos="567"/>
        </w:tabs>
        <w:rPr>
          <w:lang w:val="es-419"/>
        </w:rPr>
      </w:pPr>
      <w:r w:rsidRPr="00E70183">
        <w:rPr>
          <w:lang w:val="es-419"/>
        </w:rPr>
        <w:t>Los criterios de financiación, incluido el del equilibrio geográfico, así como las condiciones que rigen la asistencia financiera del Fondo, están claramente establecidos en su Reglamento.</w:t>
      </w:r>
    </w:p>
    <w:p w14:paraId="63932289" w14:textId="77777777" w:rsidR="001D71C4" w:rsidRPr="00E70183" w:rsidRDefault="001D71C4" w:rsidP="001D71C4">
      <w:pPr>
        <w:rPr>
          <w:lang w:val="es-419"/>
        </w:rPr>
      </w:pPr>
    </w:p>
    <w:p w14:paraId="1EA0DBC1" w14:textId="3FC0932F" w:rsidR="001D71C4" w:rsidRPr="00E70183" w:rsidRDefault="001D71C4" w:rsidP="001D71C4">
      <w:pPr>
        <w:numPr>
          <w:ilvl w:val="1"/>
          <w:numId w:val="21"/>
        </w:numPr>
        <w:tabs>
          <w:tab w:val="num" w:pos="567"/>
        </w:tabs>
        <w:rPr>
          <w:lang w:val="es-419"/>
        </w:rPr>
      </w:pPr>
      <w:r w:rsidRPr="00E70183">
        <w:rPr>
          <w:lang w:val="es-419"/>
        </w:rPr>
        <w:t xml:space="preserve">La Junta Asesora aprueba un informe oficial al final de cada una de sus reuniones; el contenido de este informe se remite al </w:t>
      </w:r>
      <w:r w:rsidR="001F5DE4" w:rsidRPr="00E70183">
        <w:rPr>
          <w:lang w:val="es-419"/>
        </w:rPr>
        <w:t>d</w:t>
      </w:r>
      <w:r w:rsidRPr="00E70183">
        <w:rPr>
          <w:lang w:val="es-419"/>
        </w:rPr>
        <w:t xml:space="preserve">irector </w:t>
      </w:r>
      <w:r w:rsidR="001F5DE4" w:rsidRPr="00E70183">
        <w:rPr>
          <w:lang w:val="es-419"/>
        </w:rPr>
        <w:t>g</w:t>
      </w:r>
      <w:r w:rsidRPr="00E70183">
        <w:rPr>
          <w:lang w:val="es-419"/>
        </w:rPr>
        <w:t>eneral de la OMPI, quien lo comunica de inmediato al CIG mediante una nota informativa oficial.</w:t>
      </w:r>
      <w:r w:rsidRPr="00E70183">
        <w:rPr>
          <w:rStyle w:val="FootnoteReference"/>
          <w:lang w:val="es-419"/>
        </w:rPr>
        <w:footnoteReference w:id="8"/>
      </w:r>
    </w:p>
    <w:p w14:paraId="1C1B49DE" w14:textId="77777777" w:rsidR="001D71C4" w:rsidRPr="00E70183" w:rsidRDefault="001D71C4" w:rsidP="001D71C4">
      <w:pPr>
        <w:rPr>
          <w:lang w:val="es-419"/>
        </w:rPr>
      </w:pPr>
    </w:p>
    <w:p w14:paraId="5DED7974" w14:textId="77777777" w:rsidR="001D71C4" w:rsidRPr="00E70183" w:rsidRDefault="001D71C4" w:rsidP="001D71C4">
      <w:pPr>
        <w:numPr>
          <w:ilvl w:val="0"/>
          <w:numId w:val="8"/>
        </w:numPr>
        <w:tabs>
          <w:tab w:val="clear" w:pos="3195"/>
        </w:tabs>
        <w:ind w:left="540" w:hanging="540"/>
        <w:rPr>
          <w:lang w:val="es-419"/>
        </w:rPr>
      </w:pPr>
      <w:r w:rsidRPr="00E70183">
        <w:rPr>
          <w:b/>
          <w:lang w:val="es-419"/>
        </w:rPr>
        <w:t>Independencia e integración</w:t>
      </w:r>
    </w:p>
    <w:p w14:paraId="7A592CA1" w14:textId="77777777" w:rsidR="001D71C4" w:rsidRPr="00E70183" w:rsidRDefault="001D71C4" w:rsidP="001D71C4">
      <w:pPr>
        <w:rPr>
          <w:lang w:val="es-419"/>
        </w:rPr>
      </w:pPr>
    </w:p>
    <w:p w14:paraId="4A12265B" w14:textId="29B9D64D" w:rsidR="001D71C4" w:rsidRPr="00E70183" w:rsidRDefault="001D71C4" w:rsidP="001D71C4">
      <w:pPr>
        <w:numPr>
          <w:ilvl w:val="1"/>
          <w:numId w:val="21"/>
        </w:numPr>
        <w:tabs>
          <w:tab w:val="num" w:pos="567"/>
        </w:tabs>
        <w:rPr>
          <w:lang w:val="es-419"/>
        </w:rPr>
      </w:pPr>
      <w:r w:rsidRPr="00E70183">
        <w:rPr>
          <w:lang w:val="es-419"/>
        </w:rPr>
        <w:t>Los nueve miembros de la Junta Asesora del Fondo ejercen sus funciones de manera independiente y toman sus decisiones a título personal</w:t>
      </w:r>
      <w:r w:rsidR="00234213" w:rsidRPr="00E70183">
        <w:rPr>
          <w:lang w:val="es-419"/>
        </w:rPr>
        <w:t>.</w:t>
      </w:r>
    </w:p>
    <w:p w14:paraId="3556534A" w14:textId="77777777" w:rsidR="001D71C4" w:rsidRPr="00E70183" w:rsidRDefault="001D71C4" w:rsidP="001D71C4">
      <w:pPr>
        <w:rPr>
          <w:lang w:val="es-419"/>
        </w:rPr>
      </w:pPr>
    </w:p>
    <w:p w14:paraId="4BC61CBE" w14:textId="756E4894" w:rsidR="001D71C4" w:rsidRPr="00E70183" w:rsidRDefault="001D71C4" w:rsidP="001D71C4">
      <w:pPr>
        <w:numPr>
          <w:ilvl w:val="1"/>
          <w:numId w:val="21"/>
        </w:numPr>
        <w:tabs>
          <w:tab w:val="num" w:pos="567"/>
        </w:tabs>
        <w:rPr>
          <w:lang w:val="es-419"/>
        </w:rPr>
      </w:pPr>
      <w:r w:rsidRPr="00E70183">
        <w:rPr>
          <w:lang w:val="es-419"/>
        </w:rPr>
        <w:t xml:space="preserve">Los candidatos </w:t>
      </w:r>
      <w:r w:rsidR="00234213" w:rsidRPr="00E70183">
        <w:rPr>
          <w:lang w:val="es-419"/>
        </w:rPr>
        <w:t xml:space="preserve">que </w:t>
      </w:r>
      <w:r w:rsidR="008B436B" w:rsidRPr="00E70183">
        <w:rPr>
          <w:lang w:val="es-419"/>
        </w:rPr>
        <w:t>desea</w:t>
      </w:r>
      <w:r w:rsidR="00234213" w:rsidRPr="00E70183">
        <w:rPr>
          <w:lang w:val="es-419"/>
        </w:rPr>
        <w:t>n</w:t>
      </w:r>
      <w:r w:rsidRPr="00E70183">
        <w:rPr>
          <w:lang w:val="es-419"/>
        </w:rPr>
        <w:t xml:space="preserve"> recibir financiación están obligados a proporcionar la documentación justificativa de su solicitud, que en la práctica se traduce en un formulario y su </w:t>
      </w:r>
      <w:r w:rsidRPr="00E70183">
        <w:rPr>
          <w:i/>
          <w:lang w:val="es-419"/>
        </w:rPr>
        <w:t>curriculum vitae</w:t>
      </w:r>
      <w:r w:rsidRPr="00E70183">
        <w:rPr>
          <w:lang w:val="es-419"/>
        </w:rPr>
        <w:t>, con lo que se simplifica la aplicación de los criterios de financiación en el examen de las solicitudes.</w:t>
      </w:r>
    </w:p>
    <w:p w14:paraId="0A497D38" w14:textId="77777777" w:rsidR="001D71C4" w:rsidRPr="00E70183" w:rsidRDefault="001D71C4" w:rsidP="001D71C4">
      <w:pPr>
        <w:rPr>
          <w:lang w:val="es-419"/>
        </w:rPr>
      </w:pPr>
    </w:p>
    <w:p w14:paraId="405578CD" w14:textId="77777777" w:rsidR="001D71C4" w:rsidRPr="00E70183" w:rsidRDefault="001D71C4" w:rsidP="001D71C4">
      <w:pPr>
        <w:numPr>
          <w:ilvl w:val="1"/>
          <w:numId w:val="21"/>
        </w:numPr>
        <w:tabs>
          <w:tab w:val="num" w:pos="567"/>
        </w:tabs>
        <w:rPr>
          <w:lang w:val="es-419"/>
        </w:rPr>
      </w:pPr>
      <w:r w:rsidRPr="00E70183">
        <w:rPr>
          <w:lang w:val="es-419"/>
        </w:rPr>
        <w:t>Las recomendaciones de la Junta Asesora son de carácter vinculante para la Secretaría de la OMPI, que simplemente proporciona el apoyo administrativo necesario y las aplica siguiendo estrictamente el Reglamento del Fondo.</w:t>
      </w:r>
    </w:p>
    <w:p w14:paraId="2A0837CD" w14:textId="77777777" w:rsidR="001D71C4" w:rsidRPr="00E70183" w:rsidRDefault="001D71C4" w:rsidP="001D71C4">
      <w:pPr>
        <w:rPr>
          <w:lang w:val="es-419"/>
        </w:rPr>
      </w:pPr>
    </w:p>
    <w:p w14:paraId="18517975" w14:textId="77777777" w:rsidR="001D71C4" w:rsidRPr="00E70183" w:rsidRDefault="001D71C4" w:rsidP="001D71C4">
      <w:pPr>
        <w:numPr>
          <w:ilvl w:val="1"/>
          <w:numId w:val="21"/>
        </w:numPr>
        <w:tabs>
          <w:tab w:val="num" w:pos="567"/>
        </w:tabs>
        <w:rPr>
          <w:lang w:val="es-419"/>
        </w:rPr>
      </w:pPr>
      <w:r w:rsidRPr="00E70183">
        <w:rPr>
          <w:lang w:val="es-419"/>
        </w:rPr>
        <w:t>Tres miembros de la Junta Asesora proceden de observadores acreditados que representan a una o más comunidades indígenas o locales.</w:t>
      </w:r>
    </w:p>
    <w:p w14:paraId="08AD4A02" w14:textId="77777777" w:rsidR="001D71C4" w:rsidRPr="00E70183" w:rsidRDefault="001D71C4" w:rsidP="001D71C4">
      <w:pPr>
        <w:rPr>
          <w:lang w:val="es-419"/>
        </w:rPr>
      </w:pPr>
    </w:p>
    <w:p w14:paraId="7AFCF3A8" w14:textId="77777777" w:rsidR="001D71C4" w:rsidRPr="00E70183" w:rsidRDefault="001D71C4" w:rsidP="001D71C4">
      <w:pPr>
        <w:numPr>
          <w:ilvl w:val="0"/>
          <w:numId w:val="9"/>
        </w:numPr>
        <w:tabs>
          <w:tab w:val="clear" w:pos="3195"/>
        </w:tabs>
        <w:ind w:left="540" w:hanging="540"/>
        <w:rPr>
          <w:lang w:val="es-419"/>
        </w:rPr>
      </w:pPr>
      <w:r w:rsidRPr="00E70183">
        <w:rPr>
          <w:b/>
          <w:lang w:val="es-419"/>
        </w:rPr>
        <w:t>Eficacia: no se deducen del Fondo cantidades en concepto de costos administrativos</w:t>
      </w:r>
    </w:p>
    <w:p w14:paraId="551C786E" w14:textId="77777777" w:rsidR="001D71C4" w:rsidRPr="00E70183" w:rsidRDefault="001D71C4" w:rsidP="001D71C4">
      <w:pPr>
        <w:rPr>
          <w:lang w:val="es-419"/>
        </w:rPr>
      </w:pPr>
    </w:p>
    <w:p w14:paraId="4044EC4D" w14:textId="77777777" w:rsidR="001D71C4" w:rsidRPr="00E70183" w:rsidRDefault="001D71C4" w:rsidP="001D71C4">
      <w:pPr>
        <w:numPr>
          <w:ilvl w:val="1"/>
          <w:numId w:val="21"/>
        </w:numPr>
        <w:tabs>
          <w:tab w:val="num" w:pos="567"/>
        </w:tabs>
        <w:rPr>
          <w:lang w:val="es-419"/>
        </w:rPr>
      </w:pPr>
      <w:r w:rsidRPr="00E70183">
        <w:rPr>
          <w:lang w:val="es-419"/>
        </w:rPr>
        <w:t>Los miembros de la Junta Asesora se reúnen antes o después de las sesiones del CIG en que participan. No se les remunera ni compensa por esas tareas.</w:t>
      </w:r>
    </w:p>
    <w:p w14:paraId="2F2A25BB" w14:textId="77777777" w:rsidR="001D71C4" w:rsidRPr="00E70183" w:rsidRDefault="001D71C4" w:rsidP="001D71C4">
      <w:pPr>
        <w:rPr>
          <w:lang w:val="es-419"/>
        </w:rPr>
      </w:pPr>
    </w:p>
    <w:p w14:paraId="7EF65604" w14:textId="77777777" w:rsidR="001D71C4" w:rsidRPr="00E70183" w:rsidRDefault="001D71C4" w:rsidP="001D71C4">
      <w:pPr>
        <w:numPr>
          <w:ilvl w:val="1"/>
          <w:numId w:val="21"/>
        </w:numPr>
        <w:tabs>
          <w:tab w:val="num" w:pos="567"/>
        </w:tabs>
        <w:rPr>
          <w:lang w:val="es-419"/>
        </w:rPr>
      </w:pPr>
      <w:r w:rsidRPr="00E70183">
        <w:rPr>
          <w:lang w:val="es-419"/>
        </w:rPr>
        <w:t>La Junta Asesora está obligada a concluir sus deliberaciones antes del final de la sesión en la que se reúne.</w:t>
      </w:r>
    </w:p>
    <w:p w14:paraId="4B4EC48C" w14:textId="77777777" w:rsidR="001D71C4" w:rsidRPr="00E70183" w:rsidRDefault="001D71C4" w:rsidP="001D71C4">
      <w:pPr>
        <w:rPr>
          <w:lang w:val="es-419"/>
        </w:rPr>
      </w:pPr>
    </w:p>
    <w:p w14:paraId="27D71AAF" w14:textId="77777777" w:rsidR="001D71C4" w:rsidRPr="00E70183" w:rsidRDefault="001D71C4" w:rsidP="001D71C4">
      <w:pPr>
        <w:numPr>
          <w:ilvl w:val="1"/>
          <w:numId w:val="21"/>
        </w:numPr>
        <w:tabs>
          <w:tab w:val="num" w:pos="567"/>
        </w:tabs>
        <w:rPr>
          <w:lang w:val="es-419"/>
        </w:rPr>
      </w:pPr>
      <w:r w:rsidRPr="00E70183">
        <w:rPr>
          <w:lang w:val="es-419"/>
        </w:rPr>
        <w:t>La Secretaría de la OMPI no está autorizada a utilizar el Fondo para gastos administrativos.</w:t>
      </w:r>
    </w:p>
    <w:p w14:paraId="02276DAA" w14:textId="77777777" w:rsidR="001D71C4" w:rsidRPr="00E70183" w:rsidRDefault="001D71C4" w:rsidP="001D71C4">
      <w:pPr>
        <w:rPr>
          <w:lang w:val="es-419"/>
        </w:rPr>
      </w:pPr>
    </w:p>
    <w:p w14:paraId="3DA6CE2D" w14:textId="77777777" w:rsidR="001D71C4" w:rsidRPr="00E70183" w:rsidRDefault="001D71C4" w:rsidP="001D71C4">
      <w:pPr>
        <w:numPr>
          <w:ilvl w:val="1"/>
          <w:numId w:val="21"/>
        </w:numPr>
        <w:tabs>
          <w:tab w:val="num" w:pos="567"/>
        </w:tabs>
        <w:rPr>
          <w:lang w:val="es-419"/>
        </w:rPr>
      </w:pPr>
      <w:r w:rsidRPr="00E70183">
        <w:rPr>
          <w:lang w:val="es-419"/>
        </w:rPr>
        <w:t>En el Reglamento se incluyó una cláusula específica para reducir los costos administrativos al mínimo estrictamente necesario.</w:t>
      </w:r>
    </w:p>
    <w:p w14:paraId="43406FC3" w14:textId="77777777" w:rsidR="001D71C4" w:rsidRPr="00E70183" w:rsidRDefault="001D71C4" w:rsidP="001D71C4">
      <w:pPr>
        <w:rPr>
          <w:lang w:val="es-419"/>
        </w:rPr>
      </w:pPr>
    </w:p>
    <w:p w14:paraId="1A0C6D66" w14:textId="36BAF640" w:rsidR="001D71C4" w:rsidRPr="00E70183" w:rsidRDefault="001D71C4" w:rsidP="001D71C4">
      <w:pPr>
        <w:rPr>
          <w:i/>
          <w:lang w:val="es-419"/>
        </w:rPr>
      </w:pPr>
      <w:r w:rsidRPr="00E70183">
        <w:rPr>
          <w:b/>
          <w:i/>
          <w:lang w:val="es-419"/>
        </w:rPr>
        <w:t>Resultados</w:t>
      </w:r>
      <w:r w:rsidRPr="00E70183">
        <w:rPr>
          <w:i/>
          <w:lang w:val="es-419"/>
        </w:rPr>
        <w:t xml:space="preserve"> (abril de 2006 – </w:t>
      </w:r>
      <w:r w:rsidR="00480642" w:rsidRPr="00E70183">
        <w:rPr>
          <w:i/>
          <w:lang w:val="es-419"/>
        </w:rPr>
        <w:t>15</w:t>
      </w:r>
      <w:r w:rsidRPr="00E70183">
        <w:rPr>
          <w:i/>
          <w:lang w:val="es-419"/>
        </w:rPr>
        <w:t xml:space="preserve"> de </w:t>
      </w:r>
      <w:r w:rsidR="00480642" w:rsidRPr="00E70183">
        <w:rPr>
          <w:i/>
          <w:lang w:val="es-419"/>
        </w:rPr>
        <w:t>julio</w:t>
      </w:r>
      <w:r w:rsidRPr="00E70183">
        <w:rPr>
          <w:i/>
          <w:lang w:val="es-419"/>
        </w:rPr>
        <w:t xml:space="preserve"> de 20</w:t>
      </w:r>
      <w:r w:rsidR="00480642" w:rsidRPr="00E70183">
        <w:rPr>
          <w:i/>
          <w:lang w:val="es-419"/>
        </w:rPr>
        <w:t>22</w:t>
      </w:r>
      <w:r w:rsidRPr="00E70183">
        <w:rPr>
          <w:i/>
          <w:lang w:val="es-419"/>
        </w:rPr>
        <w:t>)</w:t>
      </w:r>
    </w:p>
    <w:p w14:paraId="69CDA88F" w14:textId="77777777" w:rsidR="001D71C4" w:rsidRPr="00E70183" w:rsidRDefault="001D71C4" w:rsidP="001D71C4">
      <w:pPr>
        <w:rPr>
          <w:i/>
          <w:lang w:val="es-419"/>
        </w:rPr>
      </w:pPr>
    </w:p>
    <w:p w14:paraId="11C8733C" w14:textId="76B73875" w:rsidR="001D71C4" w:rsidRPr="00E70183" w:rsidRDefault="001D71C4" w:rsidP="001D71C4">
      <w:pPr>
        <w:ind w:left="720"/>
        <w:rPr>
          <w:lang w:val="es-419"/>
        </w:rPr>
      </w:pPr>
      <w:r w:rsidRPr="00E70183">
        <w:rPr>
          <w:lang w:val="es-419"/>
        </w:rPr>
        <w:t>Durante las 3</w:t>
      </w:r>
      <w:r w:rsidR="003D4544" w:rsidRPr="00E70183">
        <w:rPr>
          <w:lang w:val="es-419"/>
        </w:rPr>
        <w:t>3</w:t>
      </w:r>
      <w:r w:rsidRPr="00E70183">
        <w:rPr>
          <w:lang w:val="es-419"/>
        </w:rPr>
        <w:t xml:space="preserve"> reuniones de la Junta Asesora del Fondo se tramitó un total </w:t>
      </w:r>
      <w:r w:rsidR="00651822" w:rsidRPr="00E70183">
        <w:rPr>
          <w:lang w:val="es-419"/>
        </w:rPr>
        <w:t>de </w:t>
      </w:r>
      <w:r w:rsidRPr="00E70183">
        <w:rPr>
          <w:lang w:val="es-419"/>
        </w:rPr>
        <w:t>6</w:t>
      </w:r>
      <w:r w:rsidR="003D4544" w:rsidRPr="00E70183">
        <w:rPr>
          <w:lang w:val="es-419"/>
        </w:rPr>
        <w:t>54</w:t>
      </w:r>
      <w:r w:rsidRPr="00E70183">
        <w:rPr>
          <w:lang w:val="es-419"/>
        </w:rPr>
        <w:t xml:space="preserve"> solicitudes</w:t>
      </w:r>
      <w:r w:rsidRPr="00E70183">
        <w:rPr>
          <w:rStyle w:val="FootnoteReference"/>
          <w:lang w:val="es-419"/>
        </w:rPr>
        <w:footnoteReference w:id="9"/>
      </w:r>
      <w:r w:rsidRPr="00E70183">
        <w:rPr>
          <w:lang w:val="es-419"/>
        </w:rPr>
        <w:t xml:space="preserve"> de financiación en relación con 3</w:t>
      </w:r>
      <w:r w:rsidR="003D4544" w:rsidRPr="00E70183">
        <w:rPr>
          <w:lang w:val="es-419"/>
        </w:rPr>
        <w:t>3</w:t>
      </w:r>
      <w:r w:rsidRPr="00E70183">
        <w:rPr>
          <w:lang w:val="es-419"/>
        </w:rPr>
        <w:t xml:space="preserve"> sesiones del CIG (incluida la cuadragésima </w:t>
      </w:r>
      <w:r w:rsidR="003D4544" w:rsidRPr="00E70183">
        <w:rPr>
          <w:lang w:val="es-419"/>
        </w:rPr>
        <w:t xml:space="preserve">tercera </w:t>
      </w:r>
      <w:r w:rsidRPr="00E70183">
        <w:rPr>
          <w:lang w:val="es-419"/>
        </w:rPr>
        <w:t>sesión del CIG) y dos reuniones de grupos de trabajo entre sesiones.</w:t>
      </w:r>
    </w:p>
    <w:p w14:paraId="51F96CE2" w14:textId="77777777" w:rsidR="001D71C4" w:rsidRPr="00E70183" w:rsidRDefault="001D71C4" w:rsidP="001D71C4">
      <w:pPr>
        <w:ind w:left="720"/>
        <w:rPr>
          <w:lang w:val="es-419"/>
        </w:rPr>
      </w:pPr>
    </w:p>
    <w:p w14:paraId="68D2FAC2" w14:textId="4662A826" w:rsidR="001D71C4" w:rsidRPr="00E70183" w:rsidRDefault="001D71C4" w:rsidP="001D71C4">
      <w:pPr>
        <w:ind w:left="720"/>
        <w:rPr>
          <w:lang w:val="es-419"/>
        </w:rPr>
      </w:pPr>
      <w:r w:rsidRPr="00E70183">
        <w:rPr>
          <w:lang w:val="es-419"/>
        </w:rPr>
        <w:t xml:space="preserve">Desde la décima sesión hasta la </w:t>
      </w:r>
      <w:r w:rsidR="003D4544" w:rsidRPr="00E70183">
        <w:rPr>
          <w:lang w:val="es-419"/>
        </w:rPr>
        <w:t>cua</w:t>
      </w:r>
      <w:r w:rsidR="007E7A4A" w:rsidRPr="00E70183">
        <w:rPr>
          <w:lang w:val="es-419"/>
        </w:rPr>
        <w:t>d</w:t>
      </w:r>
      <w:r w:rsidR="003D4544" w:rsidRPr="00E70183">
        <w:rPr>
          <w:lang w:val="es-419"/>
        </w:rPr>
        <w:t>ra</w:t>
      </w:r>
      <w:r w:rsidRPr="00E70183">
        <w:rPr>
          <w:lang w:val="es-419"/>
        </w:rPr>
        <w:t xml:space="preserve">gésima </w:t>
      </w:r>
      <w:r w:rsidR="003D4544" w:rsidRPr="00E70183">
        <w:rPr>
          <w:lang w:val="es-419"/>
        </w:rPr>
        <w:t>tercera</w:t>
      </w:r>
      <w:r w:rsidRPr="00E70183">
        <w:rPr>
          <w:lang w:val="es-419"/>
        </w:rPr>
        <w:t xml:space="preserve"> sesión (inclusive) del CIG y dos reuniones de grupos de trabajo entre sesiones, de 2</w:t>
      </w:r>
      <w:r w:rsidR="007E7A4A" w:rsidRPr="00E70183">
        <w:rPr>
          <w:lang w:val="es-419"/>
        </w:rPr>
        <w:t>18</w:t>
      </w:r>
      <w:r w:rsidRPr="00E70183">
        <w:rPr>
          <w:lang w:val="es-419"/>
        </w:rPr>
        <w:t xml:space="preserve"> solicitudes que habían sido objeto de recomendación por la Junta Asesora para ser financiadas, 1</w:t>
      </w:r>
      <w:r w:rsidR="007E7A4A" w:rsidRPr="00E70183">
        <w:rPr>
          <w:lang w:val="es-419"/>
        </w:rPr>
        <w:t>52</w:t>
      </w:r>
      <w:r w:rsidRPr="00E70183">
        <w:rPr>
          <w:lang w:val="es-419"/>
        </w:rPr>
        <w:t xml:space="preserve"> solicitudes recibieron financiación del Fondo de Contribuciones Voluntarias para apoyar la participación de 7</w:t>
      </w:r>
      <w:r w:rsidR="007E7A4A" w:rsidRPr="00E70183">
        <w:rPr>
          <w:lang w:val="es-419"/>
        </w:rPr>
        <w:t>6</w:t>
      </w:r>
      <w:r w:rsidRPr="00E70183">
        <w:rPr>
          <w:lang w:val="es-419"/>
        </w:rPr>
        <w:t xml:space="preserve"> representantes de varias comunidades indígenas y locales</w:t>
      </w:r>
      <w:r w:rsidRPr="00E70183">
        <w:rPr>
          <w:rStyle w:val="FootnoteReference"/>
          <w:lang w:val="es-419"/>
        </w:rPr>
        <w:footnoteReference w:id="10"/>
      </w:r>
      <w:r w:rsidRPr="00E70183">
        <w:rPr>
          <w:lang w:val="es-419"/>
        </w:rPr>
        <w:t>.</w:t>
      </w:r>
    </w:p>
    <w:p w14:paraId="00EACA75" w14:textId="77777777" w:rsidR="001D71C4" w:rsidRPr="00E70183" w:rsidRDefault="001D71C4" w:rsidP="001D71C4">
      <w:pPr>
        <w:ind w:left="720"/>
        <w:rPr>
          <w:lang w:val="es-419"/>
        </w:rPr>
      </w:pPr>
    </w:p>
    <w:p w14:paraId="4A65A626" w14:textId="77777777" w:rsidR="001D71C4" w:rsidRPr="00E70183" w:rsidRDefault="001D71C4" w:rsidP="001D71C4">
      <w:pPr>
        <w:rPr>
          <w:i/>
          <w:lang w:val="es-419"/>
        </w:rPr>
      </w:pPr>
    </w:p>
    <w:p w14:paraId="38A3C9C3" w14:textId="77777777" w:rsidR="001D71C4" w:rsidRPr="00E70183" w:rsidRDefault="001D71C4" w:rsidP="001D71C4">
      <w:pPr>
        <w:rPr>
          <w:u w:val="single"/>
          <w:lang w:val="es-419"/>
        </w:rPr>
      </w:pPr>
      <w:r w:rsidRPr="00E70183">
        <w:rPr>
          <w:lang w:val="es-419"/>
        </w:rPr>
        <w:t>III.</w:t>
      </w:r>
      <w:r w:rsidRPr="00E70183">
        <w:rPr>
          <w:lang w:val="es-419"/>
        </w:rPr>
        <w:tab/>
      </w:r>
      <w:r w:rsidRPr="00E70183">
        <w:rPr>
          <w:b/>
          <w:lang w:val="es-419"/>
        </w:rPr>
        <w:t>CONTRIBUCIONES AL FONDO</w:t>
      </w:r>
    </w:p>
    <w:p w14:paraId="7E80077E" w14:textId="77777777" w:rsidR="001D71C4" w:rsidRPr="00E70183" w:rsidRDefault="001D71C4" w:rsidP="001D71C4">
      <w:pPr>
        <w:rPr>
          <w:lang w:val="es-419"/>
        </w:rPr>
      </w:pPr>
    </w:p>
    <w:p w14:paraId="10AC5BD2" w14:textId="77777777" w:rsidR="001D71C4" w:rsidRPr="00E70183" w:rsidRDefault="001D71C4" w:rsidP="001D71C4">
      <w:pPr>
        <w:rPr>
          <w:i/>
          <w:lang w:val="es-419"/>
        </w:rPr>
      </w:pPr>
      <w:r w:rsidRPr="00E70183">
        <w:rPr>
          <w:i/>
          <w:lang w:val="es-419"/>
        </w:rPr>
        <w:t>Disposiciones relativas a las contribuciones</w:t>
      </w:r>
    </w:p>
    <w:p w14:paraId="3F4B4242" w14:textId="77777777" w:rsidR="001D71C4" w:rsidRPr="00E70183" w:rsidRDefault="001D71C4" w:rsidP="001D71C4">
      <w:pPr>
        <w:rPr>
          <w:i/>
          <w:lang w:val="es-419"/>
        </w:rPr>
      </w:pPr>
    </w:p>
    <w:p w14:paraId="4539B5F1" w14:textId="77777777" w:rsidR="001D71C4" w:rsidRPr="00E70183" w:rsidRDefault="001D71C4" w:rsidP="001D71C4">
      <w:pPr>
        <w:numPr>
          <w:ilvl w:val="0"/>
          <w:numId w:val="11"/>
        </w:numPr>
        <w:tabs>
          <w:tab w:val="clear" w:pos="3195"/>
          <w:tab w:val="left" w:pos="567"/>
          <w:tab w:val="num" w:pos="1350"/>
        </w:tabs>
        <w:ind w:left="1350" w:hanging="630"/>
        <w:rPr>
          <w:lang w:val="es-419"/>
        </w:rPr>
      </w:pPr>
      <w:r w:rsidRPr="00E70183">
        <w:rPr>
          <w:lang w:val="es-419"/>
        </w:rPr>
        <w:t>No existen restricciones relativas a las cuantías mínimas o máximas de las donaciones.</w:t>
      </w:r>
    </w:p>
    <w:p w14:paraId="5205C1D4" w14:textId="77777777" w:rsidR="001D71C4" w:rsidRPr="00E70183" w:rsidRDefault="001D71C4" w:rsidP="001D71C4">
      <w:pPr>
        <w:tabs>
          <w:tab w:val="num" w:pos="1350"/>
        </w:tabs>
        <w:ind w:left="1350" w:hanging="630"/>
        <w:rPr>
          <w:lang w:val="es-419"/>
        </w:rPr>
      </w:pPr>
    </w:p>
    <w:p w14:paraId="41E9D5B5" w14:textId="77777777" w:rsidR="001D71C4" w:rsidRPr="00E70183" w:rsidRDefault="001D71C4" w:rsidP="001D71C4">
      <w:pPr>
        <w:numPr>
          <w:ilvl w:val="0"/>
          <w:numId w:val="11"/>
        </w:numPr>
        <w:tabs>
          <w:tab w:val="clear" w:pos="3195"/>
          <w:tab w:val="num" w:pos="1350"/>
        </w:tabs>
        <w:ind w:left="1350" w:hanging="630"/>
        <w:rPr>
          <w:lang w:val="es-419"/>
        </w:rPr>
      </w:pPr>
      <w:r w:rsidRPr="00E70183">
        <w:rPr>
          <w:lang w:val="es-419"/>
        </w:rPr>
        <w:t>Los nombres de los contribuyentes y las sumas de las contribuciones efectuadas y prometidas se hacen públicos mediante una nota informativa antes de las sesiones del CIG. Pueden debatirse con los contribuyentes otras modalidades de reconocimiento. Sin embargo, los donantes pueden conservar el anonimato, si así lo desean.</w:t>
      </w:r>
    </w:p>
    <w:p w14:paraId="42B8459D" w14:textId="77777777" w:rsidR="001D71C4" w:rsidRPr="00E70183" w:rsidRDefault="001D71C4" w:rsidP="001D71C4">
      <w:pPr>
        <w:tabs>
          <w:tab w:val="num" w:pos="1350"/>
        </w:tabs>
        <w:ind w:left="1350" w:hanging="630"/>
        <w:rPr>
          <w:lang w:val="es-419"/>
        </w:rPr>
      </w:pPr>
    </w:p>
    <w:p w14:paraId="32536F1A" w14:textId="77777777" w:rsidR="001D71C4" w:rsidRPr="00E70183" w:rsidRDefault="001D71C4" w:rsidP="001D71C4">
      <w:pPr>
        <w:numPr>
          <w:ilvl w:val="0"/>
          <w:numId w:val="12"/>
        </w:numPr>
        <w:tabs>
          <w:tab w:val="clear" w:pos="3195"/>
          <w:tab w:val="num" w:pos="1350"/>
        </w:tabs>
        <w:ind w:left="1350" w:hanging="630"/>
        <w:rPr>
          <w:lang w:val="es-419"/>
        </w:rPr>
      </w:pPr>
      <w:r w:rsidRPr="00E70183">
        <w:rPr>
          <w:lang w:val="es-419"/>
        </w:rPr>
        <w:t>Todas las contribuciones se asignan directa y exclusivamente a financiar la participación de las comunidades indígenas y locales acreditadas en las sesiones del CIG; no se realizan gastos administrativos a cargo del Fondo.</w:t>
      </w:r>
    </w:p>
    <w:p w14:paraId="45DA14D5" w14:textId="77777777" w:rsidR="001D71C4" w:rsidRPr="00E70183" w:rsidRDefault="001D71C4" w:rsidP="001D71C4">
      <w:pPr>
        <w:tabs>
          <w:tab w:val="num" w:pos="1350"/>
        </w:tabs>
        <w:ind w:left="1350" w:hanging="630"/>
        <w:rPr>
          <w:lang w:val="es-419"/>
        </w:rPr>
      </w:pPr>
    </w:p>
    <w:p w14:paraId="5A5E07CB" w14:textId="77777777" w:rsidR="001D71C4" w:rsidRPr="00E70183" w:rsidRDefault="001D71C4" w:rsidP="001D71C4">
      <w:pPr>
        <w:numPr>
          <w:ilvl w:val="0"/>
          <w:numId w:val="12"/>
        </w:numPr>
        <w:tabs>
          <w:tab w:val="clear" w:pos="3195"/>
          <w:tab w:val="num" w:pos="1350"/>
        </w:tabs>
        <w:ind w:left="1350" w:hanging="630"/>
        <w:rPr>
          <w:lang w:val="es-419"/>
        </w:rPr>
      </w:pPr>
      <w:r w:rsidRPr="00E70183">
        <w:rPr>
          <w:lang w:val="es-419"/>
        </w:rPr>
        <w:t>Teniendo en cuenta que se trata de un fondo colectivo, no es posible hacer excepciones a su Reglamento para contribuciones específicas; la contribución de un donante determinado no puede asignarse a una clase particular de beneficiario o de gasto.</w:t>
      </w:r>
    </w:p>
    <w:p w14:paraId="645DDD79" w14:textId="77777777" w:rsidR="001D71C4" w:rsidRPr="00E70183" w:rsidRDefault="001D71C4" w:rsidP="001D71C4">
      <w:pPr>
        <w:tabs>
          <w:tab w:val="num" w:pos="1350"/>
        </w:tabs>
        <w:ind w:left="1350" w:hanging="630"/>
        <w:rPr>
          <w:lang w:val="es-419"/>
        </w:rPr>
      </w:pPr>
    </w:p>
    <w:p w14:paraId="000645ED" w14:textId="77777777" w:rsidR="001D71C4" w:rsidRPr="00E70183" w:rsidRDefault="001D71C4" w:rsidP="001D71C4">
      <w:pPr>
        <w:numPr>
          <w:ilvl w:val="0"/>
          <w:numId w:val="13"/>
        </w:numPr>
        <w:tabs>
          <w:tab w:val="clear" w:pos="3195"/>
          <w:tab w:val="num" w:pos="1350"/>
        </w:tabs>
        <w:ind w:left="1350" w:hanging="630"/>
        <w:rPr>
          <w:lang w:val="es-419"/>
        </w:rPr>
      </w:pPr>
      <w:r w:rsidRPr="00E70183">
        <w:rPr>
          <w:lang w:val="es-419"/>
        </w:rPr>
        <w:lastRenderedPageBreak/>
        <w:t>La Junta Asesora del Fondo selecciona de forma independiente a los candidatos que podrán recibir financiación; si un contribuyente está representado en el CIG como Estado miembro, puede postularse como miembro de la Junta Asesora.</w:t>
      </w:r>
    </w:p>
    <w:p w14:paraId="0BB535D8" w14:textId="77777777" w:rsidR="001D71C4" w:rsidRPr="00E70183" w:rsidRDefault="001D71C4" w:rsidP="001D71C4">
      <w:pPr>
        <w:tabs>
          <w:tab w:val="num" w:pos="1350"/>
        </w:tabs>
        <w:ind w:left="1350" w:hanging="630"/>
        <w:rPr>
          <w:lang w:val="es-419"/>
        </w:rPr>
      </w:pPr>
    </w:p>
    <w:p w14:paraId="41DF6168" w14:textId="77777777" w:rsidR="001D71C4" w:rsidRPr="00E70183" w:rsidRDefault="001D71C4" w:rsidP="001D71C4">
      <w:pPr>
        <w:numPr>
          <w:ilvl w:val="0"/>
          <w:numId w:val="13"/>
        </w:numPr>
        <w:tabs>
          <w:tab w:val="clear" w:pos="3195"/>
          <w:tab w:val="num" w:pos="1350"/>
        </w:tabs>
        <w:ind w:left="1350" w:hanging="630"/>
        <w:rPr>
          <w:lang w:val="es-419"/>
        </w:rPr>
      </w:pPr>
      <w:r w:rsidRPr="00E70183">
        <w:rPr>
          <w:lang w:val="es-419"/>
        </w:rPr>
        <w:t>Las contribuciones se utilizan en el orden en que son recibidas en la cuenta bancaria del Fondo.</w:t>
      </w:r>
    </w:p>
    <w:p w14:paraId="31A8B448" w14:textId="77777777" w:rsidR="001D71C4" w:rsidRPr="00E70183" w:rsidRDefault="001D71C4" w:rsidP="001D71C4">
      <w:pPr>
        <w:rPr>
          <w:lang w:val="es-419"/>
        </w:rPr>
      </w:pPr>
    </w:p>
    <w:p w14:paraId="30190C31" w14:textId="77777777" w:rsidR="001D71C4" w:rsidRPr="00E70183" w:rsidRDefault="001D71C4" w:rsidP="001D71C4">
      <w:pPr>
        <w:keepNext/>
        <w:keepLines/>
        <w:rPr>
          <w:b/>
          <w:i/>
          <w:lang w:val="es-419"/>
        </w:rPr>
      </w:pPr>
      <w:r w:rsidRPr="00E70183">
        <w:rPr>
          <w:b/>
          <w:i/>
          <w:lang w:val="es-419"/>
        </w:rPr>
        <w:t>Presentación de informes a los donantes</w:t>
      </w:r>
    </w:p>
    <w:p w14:paraId="4BF58C11" w14:textId="77777777" w:rsidR="001D71C4" w:rsidRPr="00E70183" w:rsidRDefault="001D71C4" w:rsidP="001D71C4">
      <w:pPr>
        <w:keepNext/>
        <w:keepLines/>
        <w:rPr>
          <w:lang w:val="es-419"/>
        </w:rPr>
      </w:pPr>
    </w:p>
    <w:p w14:paraId="260B40F8" w14:textId="77777777" w:rsidR="001D71C4" w:rsidRPr="00E70183" w:rsidRDefault="001D71C4" w:rsidP="001D71C4">
      <w:pPr>
        <w:keepNext/>
        <w:keepLines/>
        <w:rPr>
          <w:lang w:val="es-419"/>
        </w:rPr>
      </w:pPr>
      <w:r w:rsidRPr="00E70183">
        <w:rPr>
          <w:lang w:val="es-419"/>
        </w:rPr>
        <w:t>Se presentan informes públicos sobre el uso del Fondo en la forma habitual mediante notas informativas.</w:t>
      </w:r>
    </w:p>
    <w:p w14:paraId="18C826F0" w14:textId="77777777" w:rsidR="001D71C4" w:rsidRPr="00E70183" w:rsidRDefault="001D71C4" w:rsidP="001D71C4">
      <w:pPr>
        <w:rPr>
          <w:lang w:val="es-419"/>
        </w:rPr>
      </w:pPr>
    </w:p>
    <w:p w14:paraId="518A8B8B" w14:textId="77777777" w:rsidR="001D71C4" w:rsidRPr="00E70183" w:rsidRDefault="001D71C4" w:rsidP="001D71C4">
      <w:pPr>
        <w:rPr>
          <w:lang w:val="es-419"/>
        </w:rPr>
      </w:pPr>
      <w:r w:rsidRPr="00E70183">
        <w:rPr>
          <w:lang w:val="es-419"/>
        </w:rPr>
        <w:t>Además, las cartas entre donantes y la OMPI por las que se formaliza el acuerdo de contribución pueden comprender una cláusula en la que se establezca un informe financiero periódico más detallado sobre la aplicación de la contribución.</w:t>
      </w:r>
    </w:p>
    <w:p w14:paraId="4B1842D7" w14:textId="77777777" w:rsidR="001D71C4" w:rsidRPr="00E70183" w:rsidRDefault="001D71C4" w:rsidP="001D71C4">
      <w:pPr>
        <w:rPr>
          <w:lang w:val="es-419"/>
        </w:rPr>
      </w:pPr>
    </w:p>
    <w:p w14:paraId="7CC908CB" w14:textId="77777777" w:rsidR="001D71C4" w:rsidRPr="00E70183" w:rsidRDefault="001D71C4" w:rsidP="00651822">
      <w:pPr>
        <w:spacing w:after="240"/>
        <w:rPr>
          <w:lang w:val="es-419"/>
        </w:rPr>
      </w:pPr>
      <w:r w:rsidRPr="00E70183">
        <w:rPr>
          <w:lang w:val="es-419"/>
        </w:rPr>
        <w:t>El funcionamiento del Fondo también es objeto de auditoría interna.</w:t>
      </w:r>
    </w:p>
    <w:p w14:paraId="7D605ECF" w14:textId="77777777" w:rsidR="001D71C4" w:rsidRPr="00E70183" w:rsidRDefault="001D71C4" w:rsidP="001D71C4">
      <w:pPr>
        <w:rPr>
          <w:lang w:val="es-419"/>
        </w:rPr>
      </w:pPr>
      <w:r w:rsidRPr="00E70183">
        <w:rPr>
          <w:lang w:val="es-419"/>
        </w:rPr>
        <w:t>IV.</w:t>
      </w:r>
      <w:r w:rsidRPr="00E70183">
        <w:rPr>
          <w:b/>
          <w:lang w:val="es-419"/>
        </w:rPr>
        <w:tab/>
        <w:t>NECESIDAD DE REPONER LAS RESERVAS</w:t>
      </w:r>
    </w:p>
    <w:p w14:paraId="752217C4" w14:textId="77777777" w:rsidR="001D71C4" w:rsidRPr="00E70183" w:rsidRDefault="001D71C4" w:rsidP="001D71C4">
      <w:pPr>
        <w:rPr>
          <w:lang w:val="es-419"/>
        </w:rPr>
      </w:pPr>
    </w:p>
    <w:p w14:paraId="37F6C20D" w14:textId="77777777" w:rsidR="001D71C4" w:rsidRPr="00E70183" w:rsidRDefault="001D71C4" w:rsidP="001D71C4">
      <w:pPr>
        <w:rPr>
          <w:lang w:val="es-419"/>
        </w:rPr>
      </w:pPr>
      <w:r w:rsidRPr="00E70183">
        <w:rPr>
          <w:lang w:val="es-419"/>
        </w:rPr>
        <w:t xml:space="preserve">Desde su creación en 2005, el Fondo de Contribuciones Voluntarias </w:t>
      </w:r>
      <w:r w:rsidRPr="00E70183">
        <w:rPr>
          <w:b/>
          <w:lang w:val="es-419"/>
        </w:rPr>
        <w:t>ha recibido distintas contribuciones</w:t>
      </w:r>
      <w:r w:rsidRPr="00E70183">
        <w:rPr>
          <w:lang w:val="es-419"/>
        </w:rPr>
        <w:t>:</w:t>
      </w:r>
    </w:p>
    <w:p w14:paraId="107F2C57" w14:textId="77777777" w:rsidR="001D71C4" w:rsidRPr="00E70183" w:rsidRDefault="001D71C4" w:rsidP="001D71C4">
      <w:pPr>
        <w:rPr>
          <w:lang w:val="es-419"/>
        </w:rPr>
      </w:pPr>
    </w:p>
    <w:p w14:paraId="79D4C13F" w14:textId="77777777" w:rsidR="001D71C4" w:rsidRPr="00E70183" w:rsidRDefault="001D71C4" w:rsidP="001D71C4">
      <w:pPr>
        <w:rPr>
          <w:lang w:val="es-419"/>
        </w:rPr>
      </w:pPr>
      <w:r w:rsidRPr="00E70183">
        <w:rPr>
          <w:lang w:val="es-419"/>
        </w:rPr>
        <w:t>Por orden cronológico:</w:t>
      </w:r>
      <w:bookmarkStart w:id="9" w:name="_GoBack"/>
      <w:bookmarkEnd w:id="9"/>
    </w:p>
    <w:p w14:paraId="72067E34" w14:textId="77777777" w:rsidR="001D71C4" w:rsidRPr="00E70183" w:rsidRDefault="001D71C4" w:rsidP="001D71C4">
      <w:pPr>
        <w:rPr>
          <w:lang w:val="es-419"/>
        </w:rPr>
      </w:pPr>
    </w:p>
    <w:p w14:paraId="7E247584" w14:textId="77777777" w:rsidR="001D71C4" w:rsidRPr="00E70183" w:rsidRDefault="001D71C4" w:rsidP="001D71C4">
      <w:pPr>
        <w:numPr>
          <w:ilvl w:val="2"/>
          <w:numId w:val="10"/>
        </w:numPr>
        <w:tabs>
          <w:tab w:val="clear" w:pos="2250"/>
          <w:tab w:val="num" w:pos="1260"/>
        </w:tabs>
        <w:ind w:left="1170" w:hanging="450"/>
        <w:rPr>
          <w:lang w:val="es-419"/>
        </w:rPr>
      </w:pPr>
      <w:r w:rsidRPr="00E70183">
        <w:rPr>
          <w:lang w:val="es-419"/>
        </w:rPr>
        <w:t>el Programa Internacional Sueco para la Biodiversidad (SwedBio/CBM) (un monto equivalente a 86.092,60 francos suizos);</w:t>
      </w:r>
    </w:p>
    <w:p w14:paraId="57BD470E" w14:textId="77777777" w:rsidR="001D71C4" w:rsidRPr="00E70183" w:rsidRDefault="001D71C4" w:rsidP="001D71C4">
      <w:pPr>
        <w:numPr>
          <w:ilvl w:val="2"/>
          <w:numId w:val="10"/>
        </w:numPr>
        <w:tabs>
          <w:tab w:val="clear" w:pos="2250"/>
          <w:tab w:val="num" w:pos="440"/>
          <w:tab w:val="num" w:pos="1260"/>
        </w:tabs>
        <w:ind w:left="1170" w:hanging="450"/>
        <w:rPr>
          <w:lang w:val="es-419"/>
        </w:rPr>
      </w:pPr>
      <w:r w:rsidRPr="00E70183">
        <w:rPr>
          <w:lang w:val="es-419"/>
        </w:rPr>
        <w:t>Francia (un monto equivalente a 31.684 francos suizos);</w:t>
      </w:r>
    </w:p>
    <w:p w14:paraId="135BD8E7" w14:textId="77777777" w:rsidR="001D71C4" w:rsidRPr="00E70183" w:rsidRDefault="001D71C4" w:rsidP="001D71C4">
      <w:pPr>
        <w:numPr>
          <w:ilvl w:val="2"/>
          <w:numId w:val="10"/>
        </w:numPr>
        <w:tabs>
          <w:tab w:val="clear" w:pos="2250"/>
          <w:tab w:val="num" w:pos="440"/>
          <w:tab w:val="num" w:pos="1260"/>
        </w:tabs>
        <w:ind w:left="1170" w:hanging="450"/>
        <w:rPr>
          <w:lang w:val="es-419"/>
        </w:rPr>
      </w:pPr>
      <w:r w:rsidRPr="00E70183">
        <w:rPr>
          <w:lang w:val="es-419"/>
        </w:rPr>
        <w:t>la fundación Christensen Fund (un monto equivalente a 29.992,50 francos suizos);</w:t>
      </w:r>
    </w:p>
    <w:p w14:paraId="459CD036" w14:textId="77777777" w:rsidR="001D71C4" w:rsidRPr="00E70183" w:rsidRDefault="001D71C4" w:rsidP="001D71C4">
      <w:pPr>
        <w:numPr>
          <w:ilvl w:val="2"/>
          <w:numId w:val="10"/>
        </w:numPr>
        <w:tabs>
          <w:tab w:val="clear" w:pos="2250"/>
          <w:tab w:val="num" w:pos="1260"/>
        </w:tabs>
        <w:ind w:left="1170" w:hanging="450"/>
        <w:rPr>
          <w:lang w:val="es-419"/>
        </w:rPr>
      </w:pPr>
      <w:r w:rsidRPr="00E70183">
        <w:rPr>
          <w:lang w:val="es-419"/>
        </w:rPr>
        <w:t>Suiza (el Instituto Federal Suizo de Propiedad Intelectual) (250.000 francos suizos);</w:t>
      </w:r>
    </w:p>
    <w:p w14:paraId="2BEC8D99" w14:textId="77777777" w:rsidR="001D71C4" w:rsidRPr="00E70183" w:rsidRDefault="001D71C4" w:rsidP="001D71C4">
      <w:pPr>
        <w:numPr>
          <w:ilvl w:val="2"/>
          <w:numId w:val="10"/>
        </w:numPr>
        <w:tabs>
          <w:tab w:val="clear" w:pos="2250"/>
          <w:tab w:val="num" w:pos="440"/>
          <w:tab w:val="num" w:pos="1260"/>
        </w:tabs>
        <w:ind w:left="1170" w:hanging="450"/>
        <w:rPr>
          <w:lang w:val="es-419"/>
        </w:rPr>
      </w:pPr>
      <w:r w:rsidRPr="00E70183">
        <w:rPr>
          <w:lang w:val="es-419"/>
        </w:rPr>
        <w:t>Sudáfrica (un monto equivalente a 18.465,27 francos suizos);</w:t>
      </w:r>
    </w:p>
    <w:p w14:paraId="2D00E23A" w14:textId="77777777" w:rsidR="001D71C4" w:rsidRPr="00E70183" w:rsidRDefault="001D71C4" w:rsidP="001D71C4">
      <w:pPr>
        <w:numPr>
          <w:ilvl w:val="2"/>
          <w:numId w:val="10"/>
        </w:numPr>
        <w:tabs>
          <w:tab w:val="clear" w:pos="2250"/>
          <w:tab w:val="num" w:pos="440"/>
          <w:tab w:val="num" w:pos="1260"/>
        </w:tabs>
        <w:ind w:left="1170" w:hanging="450"/>
        <w:rPr>
          <w:lang w:val="es-419"/>
        </w:rPr>
      </w:pPr>
      <w:r w:rsidRPr="00E70183">
        <w:rPr>
          <w:lang w:val="es-419"/>
        </w:rPr>
        <w:t>Noruega (un monto equivalente a 98.255,16 francos suizos);</w:t>
      </w:r>
    </w:p>
    <w:p w14:paraId="15F39507" w14:textId="77777777" w:rsidR="001D71C4" w:rsidRPr="00E70183" w:rsidRDefault="001D71C4" w:rsidP="001D71C4">
      <w:pPr>
        <w:numPr>
          <w:ilvl w:val="2"/>
          <w:numId w:val="10"/>
        </w:numPr>
        <w:tabs>
          <w:tab w:val="clear" w:pos="2250"/>
          <w:tab w:val="num" w:pos="440"/>
          <w:tab w:val="num" w:pos="1260"/>
        </w:tabs>
        <w:ind w:left="1170" w:hanging="450"/>
        <w:rPr>
          <w:lang w:val="es-419"/>
        </w:rPr>
      </w:pPr>
      <w:r w:rsidRPr="00E70183">
        <w:rPr>
          <w:lang w:val="es-419"/>
        </w:rPr>
        <w:t>Donante anónimo (500 francos suizos);</w:t>
      </w:r>
    </w:p>
    <w:p w14:paraId="3CA8EBBC" w14:textId="77777777" w:rsidR="001D71C4" w:rsidRPr="00E70183" w:rsidRDefault="001D71C4" w:rsidP="001D71C4">
      <w:pPr>
        <w:numPr>
          <w:ilvl w:val="2"/>
          <w:numId w:val="10"/>
        </w:numPr>
        <w:tabs>
          <w:tab w:val="clear" w:pos="2250"/>
          <w:tab w:val="num" w:pos="440"/>
          <w:tab w:val="num" w:pos="1260"/>
        </w:tabs>
        <w:ind w:left="1170" w:hanging="450"/>
        <w:rPr>
          <w:lang w:val="es-419"/>
        </w:rPr>
      </w:pPr>
      <w:r w:rsidRPr="00E70183">
        <w:rPr>
          <w:lang w:val="es-419"/>
        </w:rPr>
        <w:t>Australia (un monto equivalente a 89.500 francos suizos);</w:t>
      </w:r>
    </w:p>
    <w:p w14:paraId="5C73797D" w14:textId="77C754BB" w:rsidR="00BB3D51" w:rsidRPr="00E70183" w:rsidRDefault="00BB3D51" w:rsidP="00BB3D51">
      <w:pPr>
        <w:numPr>
          <w:ilvl w:val="2"/>
          <w:numId w:val="10"/>
        </w:numPr>
        <w:tabs>
          <w:tab w:val="num" w:pos="440"/>
          <w:tab w:val="num" w:pos="1260"/>
        </w:tabs>
        <w:ind w:left="1170" w:hanging="450"/>
        <w:rPr>
          <w:szCs w:val="22"/>
        </w:rPr>
      </w:pPr>
      <w:r w:rsidRPr="00E70183">
        <w:rPr>
          <w:szCs w:val="22"/>
        </w:rPr>
        <w:t>Australia (un monto equivalente a 14.217,78 francos suizos</w:t>
      </w:r>
      <w:r w:rsidR="0082370F" w:rsidRPr="00E70183">
        <w:rPr>
          <w:szCs w:val="22"/>
        </w:rPr>
        <w:t>)</w:t>
      </w:r>
      <w:r w:rsidRPr="00E70183">
        <w:rPr>
          <w:rStyle w:val="FootnoteReference"/>
          <w:szCs w:val="22"/>
        </w:rPr>
        <w:footnoteReference w:id="11"/>
      </w:r>
    </w:p>
    <w:p w14:paraId="399E112A" w14:textId="77777777" w:rsidR="001D71C4" w:rsidRPr="00E70183" w:rsidRDefault="001D71C4" w:rsidP="001D71C4">
      <w:pPr>
        <w:numPr>
          <w:ilvl w:val="2"/>
          <w:numId w:val="10"/>
        </w:numPr>
        <w:tabs>
          <w:tab w:val="clear" w:pos="2250"/>
          <w:tab w:val="num" w:pos="440"/>
          <w:tab w:val="num" w:pos="1260"/>
        </w:tabs>
        <w:ind w:left="1170" w:hanging="450"/>
        <w:rPr>
          <w:lang w:val="es-419"/>
        </w:rPr>
      </w:pPr>
      <w:r w:rsidRPr="00E70183">
        <w:rPr>
          <w:lang w:val="es-419"/>
        </w:rPr>
        <w:t>Nueva Zelandia (un monto equivalente a 4.694 francos suizos); y</w:t>
      </w:r>
    </w:p>
    <w:p w14:paraId="000555B3" w14:textId="77777777" w:rsidR="001D71C4" w:rsidRPr="00E70183" w:rsidRDefault="001D71C4" w:rsidP="001D71C4">
      <w:pPr>
        <w:numPr>
          <w:ilvl w:val="2"/>
          <w:numId w:val="10"/>
        </w:numPr>
        <w:tabs>
          <w:tab w:val="clear" w:pos="2250"/>
          <w:tab w:val="num" w:pos="440"/>
          <w:tab w:val="num" w:pos="1260"/>
        </w:tabs>
        <w:ind w:left="1170" w:hanging="450"/>
        <w:rPr>
          <w:lang w:val="es-419"/>
        </w:rPr>
      </w:pPr>
      <w:r w:rsidRPr="00E70183">
        <w:rPr>
          <w:lang w:val="es-419"/>
        </w:rPr>
        <w:t>Australia (un monto equivalente a 37.835 francos suizos)</w:t>
      </w:r>
    </w:p>
    <w:p w14:paraId="67B5548B" w14:textId="3BC2AB00" w:rsidR="001D71C4" w:rsidRPr="00E70183" w:rsidRDefault="001D71C4" w:rsidP="001D71C4">
      <w:pPr>
        <w:numPr>
          <w:ilvl w:val="2"/>
          <w:numId w:val="10"/>
        </w:numPr>
        <w:tabs>
          <w:tab w:val="clear" w:pos="2250"/>
          <w:tab w:val="num" w:pos="440"/>
          <w:tab w:val="num" w:pos="1260"/>
        </w:tabs>
        <w:ind w:left="1170" w:hanging="450"/>
        <w:rPr>
          <w:lang w:val="es-419"/>
        </w:rPr>
      </w:pPr>
      <w:r w:rsidRPr="00E70183">
        <w:rPr>
          <w:lang w:val="es-419"/>
        </w:rPr>
        <w:t>Canadá (un monto equivalente a 18.268,75 francos suizos)</w:t>
      </w:r>
    </w:p>
    <w:p w14:paraId="3626EB5A" w14:textId="736B367B" w:rsidR="003609BC" w:rsidRPr="00E70183" w:rsidRDefault="003609BC" w:rsidP="001D71C4">
      <w:pPr>
        <w:numPr>
          <w:ilvl w:val="2"/>
          <w:numId w:val="10"/>
        </w:numPr>
        <w:tabs>
          <w:tab w:val="clear" w:pos="2250"/>
          <w:tab w:val="num" w:pos="440"/>
          <w:tab w:val="num" w:pos="1260"/>
        </w:tabs>
        <w:ind w:left="1170" w:hanging="450"/>
        <w:rPr>
          <w:lang w:val="es-419"/>
        </w:rPr>
      </w:pPr>
      <w:r w:rsidRPr="00E70183">
        <w:rPr>
          <w:lang w:val="es-419"/>
        </w:rPr>
        <w:t>Finlandia (un monto equivalente a 16.227,93 francos suizos)</w:t>
      </w:r>
    </w:p>
    <w:p w14:paraId="7315F1D6" w14:textId="371B48F8" w:rsidR="003609BC" w:rsidRPr="00E70183" w:rsidRDefault="00FC2D3C" w:rsidP="003609BC">
      <w:pPr>
        <w:numPr>
          <w:ilvl w:val="2"/>
          <w:numId w:val="10"/>
        </w:numPr>
        <w:tabs>
          <w:tab w:val="num" w:pos="440"/>
          <w:tab w:val="num" w:pos="1260"/>
        </w:tabs>
        <w:ind w:left="1170" w:hanging="450"/>
        <w:rPr>
          <w:szCs w:val="22"/>
        </w:rPr>
      </w:pPr>
      <w:r w:rsidRPr="00E70183">
        <w:t xml:space="preserve">Alemania (un monto equivalente </w:t>
      </w:r>
      <w:r w:rsidR="00651822" w:rsidRPr="00E70183">
        <w:t>a</w:t>
      </w:r>
      <w:r w:rsidRPr="00E70183">
        <w:t xml:space="preserve"> 16.158,98 francos suizos</w:t>
      </w:r>
      <w:r w:rsidR="003609BC" w:rsidRPr="00E70183">
        <w:t>)</w:t>
      </w:r>
      <w:r w:rsidR="003609BC" w:rsidRPr="00E70183">
        <w:rPr>
          <w:rStyle w:val="FootnoteReference"/>
        </w:rPr>
        <w:footnoteReference w:id="12"/>
      </w:r>
    </w:p>
    <w:p w14:paraId="32795242" w14:textId="77777777" w:rsidR="001D71C4" w:rsidRPr="00E70183" w:rsidRDefault="001D71C4" w:rsidP="001D71C4"/>
    <w:p w14:paraId="735575AE" w14:textId="4F83873B" w:rsidR="001D71C4" w:rsidRPr="00E70183" w:rsidRDefault="001D71C4" w:rsidP="001D71C4">
      <w:pPr>
        <w:rPr>
          <w:lang w:val="es-419"/>
        </w:rPr>
      </w:pPr>
      <w:r w:rsidRPr="00E70183">
        <w:rPr>
          <w:lang w:val="es-419"/>
        </w:rPr>
        <w:t xml:space="preserve">Todo ello representa un total de </w:t>
      </w:r>
      <w:r w:rsidR="00FC2D3C" w:rsidRPr="00E70183">
        <w:rPr>
          <w:lang w:val="es-419"/>
        </w:rPr>
        <w:t>711</w:t>
      </w:r>
      <w:r w:rsidRPr="00E70183">
        <w:rPr>
          <w:lang w:val="es-419"/>
        </w:rPr>
        <w:t>.</w:t>
      </w:r>
      <w:r w:rsidR="00FC2D3C" w:rsidRPr="00E70183">
        <w:rPr>
          <w:lang w:val="es-419"/>
        </w:rPr>
        <w:t>892</w:t>
      </w:r>
      <w:r w:rsidRPr="00E70183">
        <w:rPr>
          <w:lang w:val="es-419"/>
        </w:rPr>
        <w:t>,</w:t>
      </w:r>
      <w:r w:rsidR="00FC2D3C" w:rsidRPr="00E70183">
        <w:rPr>
          <w:lang w:val="es-419"/>
        </w:rPr>
        <w:t>37</w:t>
      </w:r>
      <w:r w:rsidRPr="00E70183">
        <w:rPr>
          <w:lang w:val="es-419"/>
        </w:rPr>
        <w:t xml:space="preserve"> francos suizos.</w:t>
      </w:r>
    </w:p>
    <w:p w14:paraId="30908DE5" w14:textId="77777777" w:rsidR="001D71C4" w:rsidRPr="00E70183" w:rsidRDefault="001D71C4" w:rsidP="001D71C4">
      <w:pPr>
        <w:rPr>
          <w:lang w:val="es-419"/>
        </w:rPr>
      </w:pPr>
    </w:p>
    <w:p w14:paraId="34A0636F" w14:textId="77777777" w:rsidR="001D71C4" w:rsidRPr="00E70183" w:rsidRDefault="001D71C4" w:rsidP="001D71C4">
      <w:pPr>
        <w:pBdr>
          <w:top w:val="single" w:sz="8" w:space="1" w:color="auto"/>
          <w:left w:val="single" w:sz="8" w:space="4" w:color="auto"/>
          <w:bottom w:val="single" w:sz="8" w:space="1" w:color="auto"/>
          <w:right w:val="single" w:sz="8" w:space="4" w:color="auto"/>
        </w:pBdr>
        <w:rPr>
          <w:b/>
          <w:lang w:val="es-419"/>
        </w:rPr>
      </w:pPr>
    </w:p>
    <w:p w14:paraId="0813599E" w14:textId="0BE8705D" w:rsidR="001D71C4" w:rsidRPr="00E70183" w:rsidRDefault="001D71C4" w:rsidP="001D71C4">
      <w:pPr>
        <w:pBdr>
          <w:top w:val="single" w:sz="8" w:space="1" w:color="auto"/>
          <w:left w:val="single" w:sz="8" w:space="4" w:color="auto"/>
          <w:bottom w:val="single" w:sz="8" w:space="1" w:color="auto"/>
          <w:right w:val="single" w:sz="8" w:space="4" w:color="auto"/>
        </w:pBdr>
        <w:rPr>
          <w:b/>
          <w:lang w:val="es-419"/>
        </w:rPr>
      </w:pPr>
      <w:r w:rsidRPr="00E70183">
        <w:rPr>
          <w:b/>
          <w:lang w:val="es-419"/>
        </w:rPr>
        <w:t>El saldo del Fondo al</w:t>
      </w:r>
      <w:r w:rsidR="0072615C" w:rsidRPr="00E70183">
        <w:rPr>
          <w:b/>
          <w:lang w:val="es-419"/>
        </w:rPr>
        <w:t xml:space="preserve"> 21</w:t>
      </w:r>
      <w:r w:rsidRPr="00E70183">
        <w:rPr>
          <w:b/>
          <w:lang w:val="es-419"/>
        </w:rPr>
        <w:t xml:space="preserve"> de </w:t>
      </w:r>
      <w:r w:rsidR="0072615C" w:rsidRPr="00E70183">
        <w:rPr>
          <w:b/>
          <w:lang w:val="es-419"/>
        </w:rPr>
        <w:t>julio</w:t>
      </w:r>
      <w:r w:rsidRPr="00E70183">
        <w:rPr>
          <w:b/>
          <w:lang w:val="es-419"/>
        </w:rPr>
        <w:t xml:space="preserve"> de 20</w:t>
      </w:r>
      <w:r w:rsidR="0072615C" w:rsidRPr="00E70183">
        <w:rPr>
          <w:b/>
          <w:lang w:val="es-419"/>
        </w:rPr>
        <w:t>22</w:t>
      </w:r>
      <w:r w:rsidRPr="00E70183">
        <w:rPr>
          <w:b/>
          <w:lang w:val="es-419"/>
        </w:rPr>
        <w:t xml:space="preserve"> era de 1</w:t>
      </w:r>
      <w:r w:rsidR="0072615C" w:rsidRPr="00E70183">
        <w:rPr>
          <w:b/>
          <w:lang w:val="es-419"/>
        </w:rPr>
        <w:t>3</w:t>
      </w:r>
      <w:r w:rsidRPr="00E70183">
        <w:rPr>
          <w:b/>
          <w:lang w:val="es-419"/>
        </w:rPr>
        <w:t>.</w:t>
      </w:r>
      <w:r w:rsidR="0072615C" w:rsidRPr="00E70183">
        <w:rPr>
          <w:b/>
          <w:lang w:val="es-419"/>
        </w:rPr>
        <w:t>618</w:t>
      </w:r>
      <w:r w:rsidRPr="00E70183">
        <w:rPr>
          <w:b/>
          <w:lang w:val="es-419"/>
        </w:rPr>
        <w:t>,</w:t>
      </w:r>
      <w:r w:rsidR="0072615C" w:rsidRPr="00E70183">
        <w:rPr>
          <w:b/>
          <w:lang w:val="es-419"/>
        </w:rPr>
        <w:t>18</w:t>
      </w:r>
      <w:r w:rsidRPr="00E70183">
        <w:rPr>
          <w:b/>
          <w:lang w:val="es-419"/>
        </w:rPr>
        <w:t xml:space="preserve"> francos suizos.</w:t>
      </w:r>
    </w:p>
    <w:p w14:paraId="6961B007" w14:textId="77777777" w:rsidR="001D71C4" w:rsidRPr="00E70183" w:rsidRDefault="001D71C4" w:rsidP="001D71C4">
      <w:pPr>
        <w:pBdr>
          <w:top w:val="single" w:sz="8" w:space="1" w:color="auto"/>
          <w:left w:val="single" w:sz="8" w:space="4" w:color="auto"/>
          <w:bottom w:val="single" w:sz="8" w:space="1" w:color="auto"/>
          <w:right w:val="single" w:sz="8" w:space="4" w:color="auto"/>
        </w:pBdr>
        <w:rPr>
          <w:lang w:val="es-419"/>
        </w:rPr>
      </w:pPr>
    </w:p>
    <w:p w14:paraId="63AAEE22" w14:textId="652236D9" w:rsidR="001D71C4" w:rsidRPr="00E70183" w:rsidRDefault="0072615C" w:rsidP="001D71C4">
      <w:pPr>
        <w:pBdr>
          <w:top w:val="single" w:sz="8" w:space="1" w:color="auto"/>
          <w:left w:val="single" w:sz="8" w:space="4" w:color="auto"/>
          <w:bottom w:val="single" w:sz="8" w:space="1" w:color="auto"/>
          <w:right w:val="single" w:sz="8" w:space="4" w:color="auto"/>
        </w:pBdr>
        <w:rPr>
          <w:b/>
          <w:lang w:val="es-419"/>
        </w:rPr>
      </w:pPr>
      <w:r w:rsidRPr="00E70183">
        <w:t>La capacidad del Fondo depende de su reposición mediante contribuciones voluntarias. Se invita encarecidamente a los Estados miembros y a los posibles donantes a contribuir.</w:t>
      </w:r>
    </w:p>
    <w:p w14:paraId="2F7E7647" w14:textId="77777777" w:rsidR="001D71C4" w:rsidRPr="00E70183" w:rsidRDefault="001D71C4" w:rsidP="001D71C4">
      <w:pPr>
        <w:rPr>
          <w:rFonts w:eastAsia="Times New Roman" w:cs="Times New Roman"/>
          <w:i/>
          <w:iCs/>
          <w:lang w:val="es-419"/>
        </w:rPr>
      </w:pPr>
      <w:r w:rsidRPr="00E70183">
        <w:rPr>
          <w:rFonts w:eastAsia="Times New Roman" w:cs="Times New Roman"/>
          <w:i/>
          <w:iCs/>
          <w:lang w:val="es-419"/>
        </w:rPr>
        <w:br w:type="page"/>
      </w:r>
    </w:p>
    <w:p w14:paraId="218C5929" w14:textId="4E428916" w:rsidR="001D71C4" w:rsidRPr="00E70183" w:rsidRDefault="001D71C4" w:rsidP="001D71C4">
      <w:pPr>
        <w:rPr>
          <w:rFonts w:eastAsia="Times New Roman" w:cs="Times New Roman"/>
          <w:i/>
          <w:iCs/>
          <w:lang w:val="es-419"/>
        </w:rPr>
      </w:pPr>
      <w:r w:rsidRPr="00E70183">
        <w:rPr>
          <w:rFonts w:eastAsia="Times New Roman" w:cs="Times New Roman"/>
          <w:i/>
          <w:iCs/>
          <w:lang w:val="es-419"/>
        </w:rPr>
        <w:lastRenderedPageBreak/>
        <w:t>Para más información</w:t>
      </w:r>
      <w:r w:rsidR="0007225F" w:rsidRPr="00E70183">
        <w:rPr>
          <w:rFonts w:eastAsia="Times New Roman" w:cs="Times New Roman"/>
          <w:i/>
          <w:iCs/>
          <w:lang w:val="es-419"/>
        </w:rPr>
        <w:t>:</w:t>
      </w:r>
    </w:p>
    <w:p w14:paraId="20454BCB" w14:textId="77777777" w:rsidR="001D71C4" w:rsidRPr="00E70183" w:rsidRDefault="001D71C4" w:rsidP="001D71C4">
      <w:pPr>
        <w:contextualSpacing/>
        <w:rPr>
          <w:rFonts w:eastAsia="Times New Roman" w:cs="Times New Roman"/>
          <w:i/>
          <w:iCs/>
          <w:lang w:val="es-419"/>
        </w:rPr>
      </w:pPr>
    </w:p>
    <w:p w14:paraId="1D7972AE" w14:textId="2FEC5087" w:rsidR="001D71C4" w:rsidRPr="00E70183" w:rsidRDefault="001D71C4" w:rsidP="001D71C4">
      <w:pPr>
        <w:contextualSpacing/>
        <w:rPr>
          <w:rFonts w:eastAsia="Times New Roman" w:cs="Times New Roman"/>
          <w:i/>
          <w:iCs/>
          <w:lang w:val="es-419"/>
        </w:rPr>
      </w:pPr>
      <w:r w:rsidRPr="00E70183">
        <w:rPr>
          <w:rFonts w:eastAsia="Times New Roman" w:cs="Times New Roman"/>
          <w:iCs/>
          <w:u w:val="single"/>
          <w:lang w:val="es-419"/>
        </w:rPr>
        <w:t>Normas relativas al objetivo y al funcionamiento del Fondo de Contribuciones Voluntarias</w:t>
      </w:r>
    </w:p>
    <w:p w14:paraId="57313F12" w14:textId="77777777" w:rsidR="001D71C4" w:rsidRPr="00E70183" w:rsidRDefault="001D71C4" w:rsidP="001D71C4">
      <w:pPr>
        <w:contextualSpacing/>
        <w:rPr>
          <w:rFonts w:eastAsia="Times New Roman" w:cs="Times New Roman"/>
          <w:iCs/>
          <w:lang w:val="es-419"/>
        </w:rPr>
      </w:pPr>
    </w:p>
    <w:p w14:paraId="174D88C8" w14:textId="43E5E914" w:rsidR="001D71C4" w:rsidRPr="00E70183" w:rsidRDefault="007F4D0D" w:rsidP="001D71C4">
      <w:pPr>
        <w:contextualSpacing/>
        <w:rPr>
          <w:rFonts w:eastAsia="Times New Roman" w:cs="Times New Roman"/>
          <w:iCs/>
          <w:lang w:val="es-419"/>
        </w:rPr>
      </w:pPr>
      <w:hyperlink r:id="rId13" w:history="1">
        <w:r w:rsidR="00F270F3" w:rsidRPr="00E70183">
          <w:rPr>
            <w:rStyle w:val="Hyperlink"/>
            <w:rFonts w:cs="Arial"/>
            <w:color w:val="auto"/>
          </w:rPr>
          <w:t>https://www.wipo.int/export/sites/www/tk/es/igc/pdf/vf_rules.pdf</w:t>
        </w:r>
      </w:hyperlink>
    </w:p>
    <w:p w14:paraId="14852212" w14:textId="77777777" w:rsidR="001D71C4" w:rsidRPr="00E70183" w:rsidRDefault="001D71C4" w:rsidP="001D71C4">
      <w:pPr>
        <w:contextualSpacing/>
        <w:rPr>
          <w:rFonts w:eastAsia="Times New Roman" w:cs="Times New Roman"/>
          <w:i/>
          <w:iCs/>
          <w:lang w:val="es-419"/>
        </w:rPr>
      </w:pPr>
    </w:p>
    <w:p w14:paraId="5278D5F8" w14:textId="76944365" w:rsidR="001D71C4" w:rsidRPr="00E70183" w:rsidRDefault="001D71C4" w:rsidP="001D71C4">
      <w:pPr>
        <w:contextualSpacing/>
        <w:rPr>
          <w:rFonts w:eastAsia="Times New Roman" w:cs="Times New Roman"/>
          <w:u w:val="single"/>
          <w:lang w:val="es-419"/>
        </w:rPr>
      </w:pPr>
      <w:r w:rsidRPr="00E70183">
        <w:rPr>
          <w:rFonts w:eastAsia="Times New Roman" w:cs="Times New Roman"/>
          <w:u w:val="single"/>
          <w:lang w:val="es-419"/>
        </w:rPr>
        <w:t>Información disponible en Internet sobre el Fondo de Contribuciones Voluntarias</w:t>
      </w:r>
    </w:p>
    <w:p w14:paraId="022FE718" w14:textId="77777777" w:rsidR="001D71C4" w:rsidRPr="00E70183" w:rsidRDefault="001D71C4" w:rsidP="001D71C4">
      <w:pPr>
        <w:contextualSpacing/>
        <w:rPr>
          <w:rFonts w:eastAsia="Times New Roman" w:cs="Times New Roman"/>
          <w:u w:val="single"/>
          <w:lang w:val="es-419"/>
        </w:rPr>
      </w:pPr>
    </w:p>
    <w:p w14:paraId="02C1388C" w14:textId="662B6E98" w:rsidR="001D71C4" w:rsidRPr="00E70183" w:rsidRDefault="007F4D0D" w:rsidP="001D71C4">
      <w:pPr>
        <w:contextualSpacing/>
        <w:rPr>
          <w:rFonts w:eastAsia="Times New Roman" w:cs="Times New Roman"/>
          <w:u w:val="single"/>
          <w:lang w:val="es-419"/>
        </w:rPr>
      </w:pPr>
      <w:hyperlink r:id="rId14" w:history="1">
        <w:r w:rsidR="00F56347" w:rsidRPr="00E70183">
          <w:rPr>
            <w:rStyle w:val="Hyperlink"/>
            <w:rFonts w:eastAsia="Times New Roman"/>
            <w:color w:val="auto"/>
            <w:lang w:val="es-419"/>
          </w:rPr>
          <w:t>https://www.wipo.int/tk/es/igc/participation.html</w:t>
        </w:r>
      </w:hyperlink>
    </w:p>
    <w:p w14:paraId="49A30883" w14:textId="77777777" w:rsidR="001D71C4" w:rsidRPr="00E70183" w:rsidRDefault="001D71C4" w:rsidP="001D71C4">
      <w:pPr>
        <w:rPr>
          <w:lang w:val="es-419"/>
        </w:rPr>
      </w:pPr>
    </w:p>
    <w:p w14:paraId="0E8A562A" w14:textId="77777777" w:rsidR="001D71C4" w:rsidRPr="00E70183" w:rsidRDefault="001D71C4" w:rsidP="001D71C4">
      <w:pPr>
        <w:pStyle w:val="Endofdocument-Annex"/>
        <w:rPr>
          <w:lang w:val="es-419"/>
        </w:rPr>
      </w:pPr>
      <w:r w:rsidRPr="00E70183">
        <w:rPr>
          <w:lang w:val="es-419"/>
        </w:rPr>
        <w:t>[Fin de los Anexos y del documento]</w:t>
      </w:r>
    </w:p>
    <w:sectPr w:rsidR="001D71C4" w:rsidRPr="00E70183" w:rsidSect="00DB388C">
      <w:headerReference w:type="default" r:id="rId15"/>
      <w:headerReference w:type="first" r:id="rId16"/>
      <w:footnotePr>
        <w:numRestart w:val="eachSect"/>
      </w:foot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1ABEA" w14:textId="77777777" w:rsidR="001526EC" w:rsidRDefault="001526EC">
      <w:r>
        <w:separator/>
      </w:r>
    </w:p>
  </w:endnote>
  <w:endnote w:type="continuationSeparator" w:id="0">
    <w:p w14:paraId="6BEA371B" w14:textId="77777777" w:rsidR="001526EC" w:rsidRPr="009D30E6" w:rsidRDefault="001526EC" w:rsidP="007E663E">
      <w:pPr>
        <w:rPr>
          <w:sz w:val="17"/>
          <w:szCs w:val="17"/>
        </w:rPr>
      </w:pPr>
      <w:r w:rsidRPr="009D30E6">
        <w:rPr>
          <w:sz w:val="17"/>
          <w:szCs w:val="17"/>
        </w:rPr>
        <w:separator/>
      </w:r>
    </w:p>
    <w:p w14:paraId="1351024B" w14:textId="77777777" w:rsidR="001526EC" w:rsidRPr="007E663E" w:rsidRDefault="001526EC" w:rsidP="007E663E">
      <w:pPr>
        <w:spacing w:after="60"/>
        <w:rPr>
          <w:sz w:val="17"/>
          <w:szCs w:val="17"/>
        </w:rPr>
      </w:pPr>
      <w:r>
        <w:rPr>
          <w:sz w:val="17"/>
        </w:rPr>
        <w:t>[Continuación de la nota de la página anterior]</w:t>
      </w:r>
    </w:p>
  </w:endnote>
  <w:endnote w:type="continuationNotice" w:id="1">
    <w:p w14:paraId="7989361D" w14:textId="77777777" w:rsidR="001526EC" w:rsidRPr="007E663E" w:rsidRDefault="001526E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A73F0B" w14:textId="77777777" w:rsidR="001526EC" w:rsidRDefault="001526EC">
      <w:r>
        <w:separator/>
      </w:r>
    </w:p>
  </w:footnote>
  <w:footnote w:type="continuationSeparator" w:id="0">
    <w:p w14:paraId="2E70D4C1" w14:textId="77777777" w:rsidR="001526EC" w:rsidRPr="009D30E6" w:rsidRDefault="001526EC" w:rsidP="007E663E">
      <w:pPr>
        <w:rPr>
          <w:sz w:val="17"/>
          <w:szCs w:val="17"/>
        </w:rPr>
      </w:pPr>
      <w:r w:rsidRPr="009D30E6">
        <w:rPr>
          <w:sz w:val="17"/>
          <w:szCs w:val="17"/>
        </w:rPr>
        <w:separator/>
      </w:r>
    </w:p>
    <w:p w14:paraId="399EC515" w14:textId="77777777" w:rsidR="001526EC" w:rsidRPr="007E663E" w:rsidRDefault="001526EC" w:rsidP="007E663E">
      <w:pPr>
        <w:spacing w:after="60"/>
        <w:rPr>
          <w:sz w:val="17"/>
          <w:szCs w:val="17"/>
        </w:rPr>
      </w:pPr>
      <w:r>
        <w:rPr>
          <w:sz w:val="17"/>
        </w:rPr>
        <w:t>[Continuación de la nota de la página anterior]</w:t>
      </w:r>
    </w:p>
  </w:footnote>
  <w:footnote w:type="continuationNotice" w:id="1">
    <w:p w14:paraId="3FC55E8F" w14:textId="77777777" w:rsidR="001526EC" w:rsidRPr="007E663E" w:rsidRDefault="001526EC" w:rsidP="007E663E">
      <w:pPr>
        <w:spacing w:before="60"/>
        <w:jc w:val="right"/>
        <w:rPr>
          <w:sz w:val="17"/>
          <w:szCs w:val="17"/>
        </w:rPr>
      </w:pPr>
      <w:r w:rsidRPr="007E663E">
        <w:rPr>
          <w:sz w:val="17"/>
          <w:szCs w:val="17"/>
        </w:rPr>
        <w:t>[Sigue la nota en la página siguiente]</w:t>
      </w:r>
    </w:p>
  </w:footnote>
  <w:footnote w:id="2">
    <w:p w14:paraId="530CD8A7" w14:textId="0F26E97C" w:rsidR="00DB388C" w:rsidRPr="00E70183" w:rsidRDefault="00DB388C" w:rsidP="00DB388C">
      <w:pPr>
        <w:pStyle w:val="FootnoteText"/>
      </w:pPr>
      <w:r w:rsidRPr="00E70183">
        <w:rPr>
          <w:rStyle w:val="FootnoteReference"/>
        </w:rPr>
        <w:footnoteRef/>
      </w:r>
      <w:r w:rsidRPr="00E70183">
        <w:t xml:space="preserve"> </w:t>
      </w:r>
      <w:r w:rsidR="00DD1698" w:rsidRPr="00E70183">
        <w:t>El 8 de enero de 2021 se reembolsaron 16.158,98 francos suizos al Gobierno de Alemania</w:t>
      </w:r>
      <w:r w:rsidR="00A11ABC" w:rsidRPr="00E70183">
        <w:t>,</w:t>
      </w:r>
      <w:r w:rsidR="00DD1698" w:rsidRPr="00E70183">
        <w:t xml:space="preserve"> de conformidad con las condiciones convenidas para el uso de la contribución efectuada por dicho Gobierno</w:t>
      </w:r>
      <w:r w:rsidRPr="00E70183">
        <w:t>.</w:t>
      </w:r>
    </w:p>
  </w:footnote>
  <w:footnote w:id="3">
    <w:p w14:paraId="2EE065C5" w14:textId="477F6AB2" w:rsidR="00DB388C" w:rsidRPr="00E70183" w:rsidRDefault="00DB388C" w:rsidP="00DB388C">
      <w:pPr>
        <w:pStyle w:val="FootnoteText"/>
      </w:pPr>
      <w:r w:rsidRPr="00E70183">
        <w:rPr>
          <w:rStyle w:val="FootnoteReference"/>
        </w:rPr>
        <w:footnoteRef/>
      </w:r>
      <w:r w:rsidRPr="00E70183">
        <w:t xml:space="preserve"> </w:t>
      </w:r>
      <w:r w:rsidR="00CC1FA0" w:rsidRPr="00E70183">
        <w:t xml:space="preserve">En la página </w:t>
      </w:r>
      <w:hyperlink r:id="rId1" w:history="1">
        <w:r w:rsidR="00537479" w:rsidRPr="00E70183">
          <w:rPr>
            <w:rStyle w:val="Hyperlink"/>
            <w:rFonts w:cs="Arial"/>
            <w:color w:val="auto"/>
          </w:rPr>
          <w:t>https://www.wipo.int/tk/es/igc/participation.html</w:t>
        </w:r>
      </w:hyperlink>
      <w:r w:rsidR="00CC1FA0" w:rsidRPr="00E70183">
        <w:t xml:space="preserve"> se ofrece información detallada de tipo práctico sobre el Fondo, su funcionamiento y el procedimiento de solicitud, así como sus normas</w:t>
      </w:r>
      <w:r w:rsidR="00537479" w:rsidRPr="00E70183">
        <w:t>.</w:t>
      </w:r>
    </w:p>
  </w:footnote>
  <w:footnote w:id="4">
    <w:p w14:paraId="3DFCCC17" w14:textId="77777777" w:rsidR="001D71C4" w:rsidRPr="00E70183" w:rsidRDefault="001D71C4" w:rsidP="001D71C4">
      <w:pPr>
        <w:pStyle w:val="FootnoteText"/>
        <w:rPr>
          <w:lang w:val="es-ES_tradnl"/>
        </w:rPr>
      </w:pPr>
      <w:r w:rsidRPr="00E70183">
        <w:rPr>
          <w:rStyle w:val="FootnoteReference"/>
        </w:rPr>
        <w:footnoteRef/>
      </w:r>
      <w:r w:rsidRPr="00E70183">
        <w:t xml:space="preserve"> </w:t>
      </w:r>
      <w:r w:rsidRPr="00E70183">
        <w:rPr>
          <w:lang w:val="es-ES_tradnl"/>
        </w:rPr>
        <w:t>Nota de la Secretaría: la Asamblea General ha tomado esa decisión. Véase el párrafo 202 del informe de su trigésimo segundo período de sesiones (documento WO/GA/32/13).</w:t>
      </w:r>
    </w:p>
  </w:footnote>
  <w:footnote w:id="5">
    <w:p w14:paraId="262E6CC4" w14:textId="77777777" w:rsidR="001D71C4" w:rsidRPr="00E70183" w:rsidRDefault="001D71C4" w:rsidP="001D71C4">
      <w:pPr>
        <w:pStyle w:val="FootnoteText"/>
        <w:rPr>
          <w:lang w:val="es-ES_tradnl"/>
        </w:rPr>
      </w:pPr>
      <w:r w:rsidRPr="00E70183">
        <w:rPr>
          <w:rStyle w:val="FootnoteReference"/>
        </w:rPr>
        <w:footnoteRef/>
      </w:r>
      <w:r w:rsidRPr="00E70183">
        <w:t xml:space="preserve"> </w:t>
      </w:r>
      <w:r w:rsidRPr="00E70183">
        <w:rPr>
          <w:lang w:val="es-ES_tradnl"/>
        </w:rPr>
        <w:t>Nota de la Secretaría: la Asamblea General ha tomado esa decisión. Véase el párrafo 168 del informe de su trigésimo segundo período de sesiones (documento WO/GA/32/13).</w:t>
      </w:r>
    </w:p>
  </w:footnote>
  <w:footnote w:id="6">
    <w:p w14:paraId="6C184D84" w14:textId="6262A4D6" w:rsidR="001D71C4" w:rsidRPr="00E70183" w:rsidRDefault="001D71C4" w:rsidP="001D71C4">
      <w:pPr>
        <w:pStyle w:val="FootnoteText"/>
      </w:pPr>
      <w:r w:rsidRPr="00E70183">
        <w:rPr>
          <w:rStyle w:val="FootnoteReference"/>
        </w:rPr>
        <w:footnoteRef/>
      </w:r>
      <w:r w:rsidRPr="00E70183">
        <w:t xml:space="preserve"> </w:t>
      </w:r>
      <w:r w:rsidRPr="00E70183">
        <w:rPr>
          <w:lang w:val="es-ES_tradnl"/>
        </w:rPr>
        <w:t xml:space="preserve">Véase el anexo del documento WO/GA/32/6 que la Asamblea General de la OMPI aprobó (en su 32.º período de sesiones) y posteriormente modificó (39.º período de sesiones). El reglamento del Fondo puede consultarse en: </w:t>
      </w:r>
      <w:hyperlink r:id="rId2" w:history="1">
        <w:r w:rsidR="008B436B" w:rsidRPr="00E70183">
          <w:rPr>
            <w:rStyle w:val="Hyperlink"/>
            <w:color w:val="auto"/>
            <w:szCs w:val="18"/>
          </w:rPr>
          <w:t>https://www.wipo.int/export/sites/www/tk/es/igc/pdf/vf_rules.pdf</w:t>
        </w:r>
      </w:hyperlink>
      <w:r w:rsidRPr="00E70183">
        <w:rPr>
          <w:lang w:val="es-ES_tradnl"/>
        </w:rPr>
        <w:t>.</w:t>
      </w:r>
    </w:p>
  </w:footnote>
  <w:footnote w:id="7">
    <w:p w14:paraId="7B62ACFF" w14:textId="48613EFC" w:rsidR="001D71C4" w:rsidRPr="00E70183" w:rsidRDefault="001D71C4" w:rsidP="001D71C4">
      <w:pPr>
        <w:pStyle w:val="FootnoteText"/>
        <w:rPr>
          <w:lang w:val="es-ES_tradnl"/>
        </w:rPr>
      </w:pPr>
      <w:r w:rsidRPr="00E70183">
        <w:rPr>
          <w:rStyle w:val="FootnoteReference"/>
        </w:rPr>
        <w:footnoteRef/>
      </w:r>
      <w:r w:rsidRPr="00E70183">
        <w:t xml:space="preserve"> </w:t>
      </w:r>
      <w:r w:rsidRPr="00E70183">
        <w:rPr>
          <w:lang w:val="es-ES_tradnl"/>
        </w:rPr>
        <w:t>Véase</w:t>
      </w:r>
      <w:r w:rsidR="00213967" w:rsidRPr="00E70183">
        <w:rPr>
          <w:lang w:val="es-ES_tradnl"/>
        </w:rPr>
        <w:t>,</w:t>
      </w:r>
      <w:r w:rsidRPr="00E70183">
        <w:rPr>
          <w:lang w:val="es-ES_tradnl"/>
        </w:rPr>
        <w:t xml:space="preserve"> por ejemplo</w:t>
      </w:r>
      <w:r w:rsidR="00213967" w:rsidRPr="00E70183">
        <w:rPr>
          <w:lang w:val="es-ES_tradnl"/>
        </w:rPr>
        <w:t>,</w:t>
      </w:r>
      <w:r w:rsidRPr="00E70183">
        <w:rPr>
          <w:lang w:val="es-ES_tradnl"/>
        </w:rPr>
        <w:t xml:space="preserve"> la nota informativa de la OMPI WIPO/GRTKF/IC/</w:t>
      </w:r>
      <w:r w:rsidR="00213967" w:rsidRPr="00E70183">
        <w:rPr>
          <w:lang w:val="es-ES_tradnl"/>
        </w:rPr>
        <w:t>43</w:t>
      </w:r>
      <w:r w:rsidRPr="00E70183">
        <w:rPr>
          <w:lang w:val="es-ES_tradnl"/>
        </w:rPr>
        <w:t xml:space="preserve">/INF/4, de fecha </w:t>
      </w:r>
      <w:r w:rsidR="00213967" w:rsidRPr="00E70183">
        <w:rPr>
          <w:lang w:val="es-ES_tradnl"/>
        </w:rPr>
        <w:t>12 de mayo de 2022</w:t>
      </w:r>
      <w:r w:rsidRPr="00E70183">
        <w:rPr>
          <w:lang w:val="es-ES_tradnl"/>
        </w:rPr>
        <w:t xml:space="preserve">, que puede consultarse en </w:t>
      </w:r>
      <w:hyperlink r:id="rId3" w:history="1">
        <w:r w:rsidR="001F5DE4" w:rsidRPr="00E70183">
          <w:rPr>
            <w:rStyle w:val="Hyperlink"/>
            <w:color w:val="auto"/>
            <w:szCs w:val="18"/>
          </w:rPr>
          <w:t>https://www.wipo.int/edocs/mdocs/tk/es/wipo_grtkf_ic_42/wipo_grtkf_ic_42_inf_4.pdf</w:t>
        </w:r>
      </w:hyperlink>
      <w:ins w:id="5" w:author="MORENO PALESTINI Maria del Pilar" w:date="2022-08-31T12:48:00Z">
        <w:r w:rsidR="00213967" w:rsidRPr="00E70183">
          <w:rPr>
            <w:szCs w:val="18"/>
          </w:rPr>
          <w:t>.</w:t>
        </w:r>
      </w:ins>
    </w:p>
  </w:footnote>
  <w:footnote w:id="8">
    <w:p w14:paraId="1393B025" w14:textId="05FE6180" w:rsidR="001D71C4" w:rsidRPr="00E70183" w:rsidRDefault="001D71C4" w:rsidP="001D71C4">
      <w:pPr>
        <w:pStyle w:val="FootnoteText"/>
      </w:pPr>
      <w:r w:rsidRPr="00E70183">
        <w:rPr>
          <w:rStyle w:val="FootnoteReference"/>
        </w:rPr>
        <w:footnoteRef/>
      </w:r>
      <w:r w:rsidRPr="00E70183">
        <w:t xml:space="preserve"> </w:t>
      </w:r>
      <w:r w:rsidRPr="00E70183">
        <w:rPr>
          <w:lang w:val="es-ES_tradnl"/>
        </w:rPr>
        <w:t>Véase</w:t>
      </w:r>
      <w:r w:rsidR="001F5DE4" w:rsidRPr="00E70183">
        <w:rPr>
          <w:lang w:val="es-ES_tradnl"/>
        </w:rPr>
        <w:t>,</w:t>
      </w:r>
      <w:r w:rsidRPr="00E70183">
        <w:rPr>
          <w:lang w:val="es-ES_tradnl"/>
        </w:rPr>
        <w:t xml:space="preserve"> por ejemplo</w:t>
      </w:r>
      <w:r w:rsidR="001F5DE4" w:rsidRPr="00E70183">
        <w:rPr>
          <w:lang w:val="es-ES_tradnl"/>
        </w:rPr>
        <w:t>,</w:t>
      </w:r>
      <w:r w:rsidRPr="00E70183">
        <w:rPr>
          <w:lang w:val="es-ES_tradnl"/>
        </w:rPr>
        <w:t xml:space="preserve"> la nota informativa de la OMPI WIPO/GRTKF/IC/</w:t>
      </w:r>
      <w:r w:rsidR="001F5DE4" w:rsidRPr="00E70183">
        <w:rPr>
          <w:lang w:val="es-ES_tradnl"/>
        </w:rPr>
        <w:t>43</w:t>
      </w:r>
      <w:r w:rsidRPr="00E70183">
        <w:rPr>
          <w:lang w:val="es-ES_tradnl"/>
        </w:rPr>
        <w:t xml:space="preserve">/INF/6, de fecha </w:t>
      </w:r>
      <w:r w:rsidR="001F5DE4" w:rsidRPr="00E70183">
        <w:rPr>
          <w:lang w:val="es-ES_tradnl"/>
        </w:rPr>
        <w:t>2</w:t>
      </w:r>
      <w:r w:rsidRPr="00E70183">
        <w:rPr>
          <w:lang w:val="es-ES_tradnl"/>
        </w:rPr>
        <w:t xml:space="preserve"> de </w:t>
      </w:r>
      <w:r w:rsidR="001F5DE4" w:rsidRPr="00E70183">
        <w:rPr>
          <w:lang w:val="es-ES_tradnl"/>
        </w:rPr>
        <w:t>junio</w:t>
      </w:r>
      <w:r w:rsidRPr="00E70183">
        <w:rPr>
          <w:lang w:val="es-ES_tradnl"/>
        </w:rPr>
        <w:t xml:space="preserve"> de 20</w:t>
      </w:r>
      <w:r w:rsidR="001F5DE4" w:rsidRPr="00E70183">
        <w:rPr>
          <w:lang w:val="es-ES_tradnl"/>
        </w:rPr>
        <w:t>22</w:t>
      </w:r>
      <w:r w:rsidRPr="00E70183">
        <w:rPr>
          <w:lang w:val="es-ES_tradnl"/>
        </w:rPr>
        <w:t xml:space="preserve">, que puede consultarse en </w:t>
      </w:r>
      <w:ins w:id="6" w:author="MORENO PALESTINI Maria del Pilar" w:date="2022-08-31T12:48:00Z">
        <w:r w:rsidR="001F5DE4" w:rsidRPr="00E70183">
          <w:fldChar w:fldCharType="begin"/>
        </w:r>
      </w:ins>
      <w:r w:rsidR="001F5DE4" w:rsidRPr="00E70183">
        <w:instrText>HYPERLINK "https://www.wipo.int/edocs/mdocs/tk/es/wipo_grtkf_ic_43/wipo_grtkf_ic_43_inf_6.pdf"</w:instrText>
      </w:r>
      <w:ins w:id="7" w:author="MORENO PALESTINI Maria del Pilar" w:date="2022-08-31T12:48:00Z">
        <w:r w:rsidR="001F5DE4" w:rsidRPr="00E70183">
          <w:fldChar w:fldCharType="separate"/>
        </w:r>
      </w:ins>
      <w:r w:rsidR="001F5DE4" w:rsidRPr="00E70183">
        <w:rPr>
          <w:rStyle w:val="Hyperlink"/>
          <w:rFonts w:cs="Arial"/>
          <w:color w:val="auto"/>
        </w:rPr>
        <w:t>https://www.wipo.int/edocs/mdocs/tk/es/wipo_grtkf_ic_43/wipo_grtkf_ic_43_inf_6.pdf</w:t>
      </w:r>
      <w:ins w:id="8" w:author="MORENO PALESTINI Maria del Pilar" w:date="2022-08-31T12:48:00Z">
        <w:r w:rsidR="001F5DE4" w:rsidRPr="00E70183">
          <w:rPr>
            <w:rStyle w:val="Hyperlink"/>
            <w:rFonts w:cs="Arial"/>
            <w:color w:val="auto"/>
          </w:rPr>
          <w:fldChar w:fldCharType="end"/>
        </w:r>
      </w:ins>
      <w:r w:rsidR="008B436B" w:rsidRPr="00E70183">
        <w:rPr>
          <w:rStyle w:val="Hyperlink"/>
          <w:rFonts w:cs="Arial"/>
          <w:color w:val="auto"/>
        </w:rPr>
        <w:t>.</w:t>
      </w:r>
    </w:p>
  </w:footnote>
  <w:footnote w:id="9">
    <w:p w14:paraId="23D93883" w14:textId="77777777" w:rsidR="001D71C4" w:rsidRPr="00E70183" w:rsidRDefault="001D71C4" w:rsidP="001D71C4">
      <w:pPr>
        <w:pStyle w:val="FootnoteText"/>
        <w:rPr>
          <w:lang w:val="es-ES_tradnl"/>
        </w:rPr>
      </w:pPr>
      <w:r w:rsidRPr="00E70183">
        <w:rPr>
          <w:rStyle w:val="FootnoteReference"/>
        </w:rPr>
        <w:footnoteRef/>
      </w:r>
      <w:r w:rsidRPr="00E70183">
        <w:t xml:space="preserve"> </w:t>
      </w:r>
      <w:r w:rsidRPr="00E70183">
        <w:rPr>
          <w:lang w:val="es-ES_tradnl"/>
        </w:rPr>
        <w:t>A los efectos del presente documento explicativo, toda solicitud que se haya sometido nuevamente a la Junta Asesora como resultado de un anterior aplazamiento de su examen por la Junta se considera una solicitud diferente de la solicitud que haya sido pospuesta.</w:t>
      </w:r>
    </w:p>
  </w:footnote>
  <w:footnote w:id="10">
    <w:p w14:paraId="5F59AE7D" w14:textId="23A14B18" w:rsidR="001D71C4" w:rsidRPr="00E70183" w:rsidRDefault="001D71C4" w:rsidP="001D71C4">
      <w:pPr>
        <w:pStyle w:val="FootnoteText"/>
        <w:rPr>
          <w:lang w:val="es-ES_tradnl"/>
        </w:rPr>
      </w:pPr>
      <w:r w:rsidRPr="00E70183">
        <w:rPr>
          <w:rStyle w:val="FootnoteReference"/>
        </w:rPr>
        <w:footnoteRef/>
      </w:r>
      <w:r w:rsidRPr="00E70183">
        <w:t xml:space="preserve"> </w:t>
      </w:r>
      <w:r w:rsidRPr="00E70183">
        <w:rPr>
          <w:lang w:val="es-ES_tradnl"/>
        </w:rPr>
        <w:t>Durante ese período fueron retiradas 2</w:t>
      </w:r>
      <w:r w:rsidR="007E7A4A" w:rsidRPr="00E70183">
        <w:rPr>
          <w:lang w:val="es-ES_tradnl"/>
        </w:rPr>
        <w:t>5</w:t>
      </w:r>
      <w:r w:rsidRPr="00E70183">
        <w:rPr>
          <w:lang w:val="es-ES_tradnl"/>
        </w:rPr>
        <w:t xml:space="preserve"> solicitudes por los correspondientes solicitantes. 3</w:t>
      </w:r>
      <w:r w:rsidR="007E7A4A" w:rsidRPr="00E70183">
        <w:rPr>
          <w:lang w:val="es-ES_tradnl"/>
        </w:rPr>
        <w:t>9</w:t>
      </w:r>
      <w:r w:rsidRPr="00E70183">
        <w:rPr>
          <w:lang w:val="es-ES_tradnl"/>
        </w:rPr>
        <w:t xml:space="preserve"> solicitudes recomendadas para su financiación por la Junta Asesora no pudieron financiarse debido a la falta de medios suficientes en el Fondo con miras, respectivamente, a la decimonovena sesión (un solicitante), la vigésima cuarta sesión (un solicitante), la vigésima sexta sesión (cuatro solicitantes), la vigésima octava a la trigésima tercera sesión (veintiún solicitantes), la trigésima sexta sesión (tres solicitantes, la trigésima séptima sesión (tres solicitantes), la trigésima octava sesión (dos solicitantes)</w:t>
      </w:r>
      <w:r w:rsidR="00AC1B50" w:rsidRPr="00E70183">
        <w:rPr>
          <w:lang w:val="es-ES_tradnl"/>
        </w:rPr>
        <w:t xml:space="preserve">, </w:t>
      </w:r>
      <w:r w:rsidRPr="00E70183">
        <w:rPr>
          <w:lang w:val="es-ES_tradnl"/>
        </w:rPr>
        <w:t>la trigésima novena sesión (dos solicitantes)</w:t>
      </w:r>
      <w:r w:rsidR="00AC1B50" w:rsidRPr="00E70183">
        <w:rPr>
          <w:lang w:val="es-ES_tradnl"/>
        </w:rPr>
        <w:t xml:space="preserve"> y la cuadragésima sesión (dos solicitantes)</w:t>
      </w:r>
      <w:r w:rsidRPr="00E70183">
        <w:rPr>
          <w:lang w:val="es-ES_tradnl"/>
        </w:rPr>
        <w:t>. Una solicitante recomendada para recibir financiación de cara a la trigésima octava sesión del Comité, a quien se ofreció, por ser la primera en el orden de prioridad, la posibilidad de recibir una ayuda parcial del Fondo, no aceptó la oferta. Un solicitante recomendado falleció antes de beneficiarse del apoyo del Fondo.</w:t>
      </w:r>
      <w:r w:rsidR="00ED4A01" w:rsidRPr="00E70183">
        <w:rPr>
          <w:lang w:val="es-ES_tradnl"/>
        </w:rPr>
        <w:t xml:space="preserve"> No se pudo financiar a nin</w:t>
      </w:r>
      <w:r w:rsidR="00BD3D74" w:rsidRPr="00E70183">
        <w:rPr>
          <w:lang w:val="es-ES_tradnl"/>
        </w:rPr>
        <w:t xml:space="preserve">guno de los dos solicitantes recomendados de cara a la cuadragésima primera sesión y a la cuadragésima segunda sesión, debido a las restricciones y </w:t>
      </w:r>
      <w:r w:rsidR="00930233" w:rsidRPr="00E70183">
        <w:rPr>
          <w:lang w:val="es-ES_tradnl"/>
        </w:rPr>
        <w:t xml:space="preserve">las políticas </w:t>
      </w:r>
      <w:r w:rsidR="00BD3D74" w:rsidRPr="00E70183">
        <w:rPr>
          <w:lang w:val="es-ES_tradnl"/>
        </w:rPr>
        <w:t xml:space="preserve">establecidas en ese momento en relación con la </w:t>
      </w:r>
      <w:r w:rsidR="0007225F" w:rsidRPr="00E70183">
        <w:rPr>
          <w:lang w:val="es-ES_tradnl"/>
        </w:rPr>
        <w:t xml:space="preserve">situación de la </w:t>
      </w:r>
      <w:r w:rsidR="00BD3D74" w:rsidRPr="00E70183">
        <w:rPr>
          <w:lang w:val="es-ES_tradnl"/>
        </w:rPr>
        <w:t xml:space="preserve">pandemia de </w:t>
      </w:r>
      <w:r w:rsidR="00651822" w:rsidRPr="00E70183">
        <w:rPr>
          <w:lang w:val="es-ES_tradnl"/>
        </w:rPr>
        <w:t>COVID</w:t>
      </w:r>
      <w:r w:rsidR="00BD3D74" w:rsidRPr="00E70183">
        <w:rPr>
          <w:lang w:val="es-ES_tradnl"/>
        </w:rPr>
        <w:t>-19.</w:t>
      </w:r>
      <w:r w:rsidR="00930233" w:rsidRPr="00E70183">
        <w:rPr>
          <w:lang w:val="es-ES_tradnl"/>
        </w:rPr>
        <w:t xml:space="preserve"> </w:t>
      </w:r>
      <w:r w:rsidR="00BD3D74" w:rsidRPr="00E70183">
        <w:rPr>
          <w:lang w:val="es-ES_tradnl"/>
        </w:rPr>
        <w:t>Se f</w:t>
      </w:r>
      <w:r w:rsidR="008F17C1" w:rsidRPr="00E70183">
        <w:rPr>
          <w:lang w:val="es-ES_tradnl"/>
        </w:rPr>
        <w:t>inanció</w:t>
      </w:r>
      <w:r w:rsidR="00BD3D74" w:rsidRPr="00E70183">
        <w:rPr>
          <w:lang w:val="es-ES_tradnl"/>
        </w:rPr>
        <w:t xml:space="preserve"> </w:t>
      </w:r>
      <w:r w:rsidR="00930233" w:rsidRPr="00E70183">
        <w:rPr>
          <w:lang w:val="es-ES_tradnl"/>
        </w:rPr>
        <w:t xml:space="preserve">a </w:t>
      </w:r>
      <w:r w:rsidR="00BD3D74" w:rsidRPr="00E70183">
        <w:rPr>
          <w:lang w:val="es-ES_tradnl"/>
        </w:rPr>
        <w:t>dos solicitantes recomendados</w:t>
      </w:r>
      <w:r w:rsidR="008F17C1" w:rsidRPr="00E70183">
        <w:rPr>
          <w:lang w:val="es-ES_tradnl"/>
        </w:rPr>
        <w:t xml:space="preserve"> </w:t>
      </w:r>
      <w:r w:rsidR="00C32346" w:rsidRPr="00E70183">
        <w:rPr>
          <w:lang w:val="es-ES_tradnl"/>
        </w:rPr>
        <w:t>de cara</w:t>
      </w:r>
      <w:r w:rsidR="008F17C1" w:rsidRPr="00E70183">
        <w:rPr>
          <w:lang w:val="es-ES_tradnl"/>
        </w:rPr>
        <w:t xml:space="preserve"> a la cuadragésima tercera sesión.</w:t>
      </w:r>
    </w:p>
  </w:footnote>
  <w:footnote w:id="11">
    <w:p w14:paraId="55088813" w14:textId="3ED8EC94" w:rsidR="00BB3D51" w:rsidRPr="00E70183" w:rsidRDefault="00BB3D51" w:rsidP="00BB3D51">
      <w:pPr>
        <w:pStyle w:val="FootnoteText"/>
        <w:rPr>
          <w:ins w:id="10" w:author="MORENO PALESTINI Maria del Pilar" w:date="2022-08-31T12:48:00Z"/>
          <w:lang w:val="es-ES_tradnl"/>
        </w:rPr>
      </w:pPr>
      <w:r w:rsidRPr="00E70183">
        <w:rPr>
          <w:rStyle w:val="FootnoteReference"/>
        </w:rPr>
        <w:footnoteRef/>
      </w:r>
      <w:r w:rsidRPr="00E70183">
        <w:rPr>
          <w:lang w:val="es-ES_tradnl"/>
        </w:rPr>
        <w:t xml:space="preserve"> Se reembolsaron 782,22 francos suizos el 2 de septiembre de 2013 </w:t>
      </w:r>
      <w:r w:rsidRPr="00E70183">
        <w:t>al Gobierno de Australia, de conformidad con las condiciones convenidas para el uso de la contribución efectuada por dicho Gobierno</w:t>
      </w:r>
      <w:r w:rsidRPr="00E70183">
        <w:rPr>
          <w:lang w:val="es-ES_tradnl"/>
        </w:rPr>
        <w:t>.</w:t>
      </w:r>
    </w:p>
  </w:footnote>
  <w:footnote w:id="12">
    <w:p w14:paraId="4841CC0A" w14:textId="7E61E60E" w:rsidR="00F56347" w:rsidRPr="00E70183" w:rsidRDefault="003609BC" w:rsidP="003609BC">
      <w:pPr>
        <w:pStyle w:val="FootnoteText"/>
        <w:rPr>
          <w:ins w:id="11" w:author="MORENO PALESTINI Maria del Pilar" w:date="2022-08-31T12:48:00Z"/>
          <w:lang w:val="es-ES_tradnl"/>
        </w:rPr>
      </w:pPr>
      <w:r w:rsidRPr="00E70183">
        <w:rPr>
          <w:rStyle w:val="FootnoteReference"/>
        </w:rPr>
        <w:footnoteRef/>
      </w:r>
      <w:r w:rsidRPr="00E70183">
        <w:rPr>
          <w:lang w:val="es-ES_tradnl"/>
        </w:rPr>
        <w:t xml:space="preserve"> </w:t>
      </w:r>
      <w:r w:rsidR="00FC2D3C" w:rsidRPr="00E70183">
        <w:rPr>
          <w:lang w:val="es-ES_tradnl"/>
        </w:rPr>
        <w:t>Se reembolsaron 16.158,98 francos suizos el 8 de enero de 2021 al Gobierno de Alemania, de conformidad con las condiciones convenidas para el uso de la contribución efectuada por dicho Gobierno.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14957" w14:textId="77777777" w:rsidR="00DB388C" w:rsidRPr="00932034" w:rsidRDefault="00DB388C" w:rsidP="00FA3285">
    <w:pPr>
      <w:jc w:val="right"/>
      <w:rPr>
        <w:lang w:val="en-US"/>
      </w:rPr>
    </w:pPr>
    <w:r w:rsidRPr="00932034">
      <w:rPr>
        <w:lang w:val="en-US"/>
      </w:rPr>
      <w:t>WIPO/GRTKF/IC/37/3</w:t>
    </w:r>
  </w:p>
  <w:p w14:paraId="0F4765D3" w14:textId="77777777" w:rsidR="00DB388C" w:rsidRPr="00932034" w:rsidRDefault="00DB388C" w:rsidP="00FA3285">
    <w:pPr>
      <w:jc w:val="right"/>
      <w:rPr>
        <w:lang w:val="en-US"/>
      </w:rPr>
    </w:pPr>
    <w:r w:rsidRPr="00932034">
      <w:rPr>
        <w:lang w:val="en-US"/>
      </w:rPr>
      <w:t xml:space="preserve">Annex II, page </w:t>
    </w:r>
    <w:r w:rsidRPr="002526D0">
      <w:rPr>
        <w:rStyle w:val="PageNumber"/>
      </w:rPr>
      <w:fldChar w:fldCharType="begin"/>
    </w:r>
    <w:r w:rsidRPr="00932034">
      <w:rPr>
        <w:rStyle w:val="PageNumber"/>
        <w:lang w:val="en-US"/>
      </w:rPr>
      <w:instrText xml:space="preserve"> PAGE </w:instrText>
    </w:r>
    <w:r w:rsidRPr="002526D0">
      <w:rPr>
        <w:rStyle w:val="PageNumber"/>
      </w:rPr>
      <w:fldChar w:fldCharType="separate"/>
    </w:r>
    <w:r w:rsidRPr="00932034">
      <w:rPr>
        <w:rStyle w:val="PageNumber"/>
        <w:noProof/>
        <w:lang w:val="en-US"/>
      </w:rPr>
      <w:t>6</w:t>
    </w:r>
    <w:r w:rsidRPr="002526D0">
      <w:rPr>
        <w:rStyle w:val="PageNumber"/>
      </w:rPr>
      <w:fldChar w:fldCharType="end"/>
    </w:r>
  </w:p>
  <w:p w14:paraId="411A139D" w14:textId="77777777" w:rsidR="00DB388C" w:rsidRPr="00932034" w:rsidRDefault="00DB388C" w:rsidP="00FA3285">
    <w:pPr>
      <w:jc w:val="right"/>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25EBA" w14:textId="77777777" w:rsidR="00DB388C" w:rsidRPr="002526D0" w:rsidRDefault="00DB388C" w:rsidP="00586337">
    <w:pPr>
      <w:jc w:val="right"/>
    </w:pPr>
    <w:r w:rsidRPr="002526D0">
      <w:t>WIPO/GRTKF/IC/</w:t>
    </w:r>
    <w:r>
      <w:t>44</w:t>
    </w:r>
    <w:r w:rsidRPr="002526D0">
      <w:t>/3</w:t>
    </w:r>
  </w:p>
  <w:p w14:paraId="63E8FFDA" w14:textId="02B41726" w:rsidR="00DB388C" w:rsidRPr="002526D0" w:rsidRDefault="00DB388C" w:rsidP="00586337">
    <w:pPr>
      <w:jc w:val="right"/>
    </w:pPr>
    <w:r>
      <w:t>página</w:t>
    </w:r>
    <w:r w:rsidRPr="002526D0">
      <w:t xml:space="preserve"> </w:t>
    </w:r>
    <w:r w:rsidRPr="002526D0">
      <w:rPr>
        <w:rStyle w:val="PageNumber"/>
      </w:rPr>
      <w:fldChar w:fldCharType="begin"/>
    </w:r>
    <w:r w:rsidRPr="002526D0">
      <w:rPr>
        <w:rStyle w:val="PageNumber"/>
      </w:rPr>
      <w:instrText xml:space="preserve"> PAGE </w:instrText>
    </w:r>
    <w:r w:rsidRPr="002526D0">
      <w:rPr>
        <w:rStyle w:val="PageNumber"/>
      </w:rPr>
      <w:fldChar w:fldCharType="separate"/>
    </w:r>
    <w:r w:rsidR="007F4D0D">
      <w:rPr>
        <w:rStyle w:val="PageNumber"/>
        <w:noProof/>
      </w:rPr>
      <w:t>3</w:t>
    </w:r>
    <w:r w:rsidRPr="002526D0">
      <w:rPr>
        <w:rStyle w:val="PageNumber"/>
      </w:rPr>
      <w:fldChar w:fldCharType="end"/>
    </w:r>
  </w:p>
  <w:p w14:paraId="7CAC38D1" w14:textId="77777777" w:rsidR="00DB388C" w:rsidRDefault="00DB388C" w:rsidP="00586337">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24899" w14:textId="77777777" w:rsidR="00DB388C" w:rsidRPr="00AC7D8E" w:rsidRDefault="00DB388C" w:rsidP="00586337">
    <w:pPr>
      <w:jc w:val="right"/>
      <w:rPr>
        <w:lang w:val="pt-BR"/>
      </w:rPr>
    </w:pPr>
    <w:r w:rsidRPr="00AC7D8E">
      <w:rPr>
        <w:lang w:val="pt-BR"/>
      </w:rPr>
      <w:t>WIPO/GRTKF/IC/44/3</w:t>
    </w:r>
  </w:p>
  <w:p w14:paraId="1307F904" w14:textId="748832B7" w:rsidR="00DB388C" w:rsidRPr="00AC7D8E" w:rsidRDefault="00DB388C" w:rsidP="00586337">
    <w:pPr>
      <w:jc w:val="right"/>
      <w:rPr>
        <w:rStyle w:val="PageNumber"/>
        <w:lang w:val="pt-BR"/>
      </w:rPr>
    </w:pPr>
    <w:r w:rsidRPr="00AC7D8E">
      <w:rPr>
        <w:lang w:val="pt-BR"/>
      </w:rPr>
      <w:t xml:space="preserve">Anexo I, página </w:t>
    </w:r>
    <w:r w:rsidRPr="002526D0">
      <w:rPr>
        <w:rStyle w:val="PageNumber"/>
      </w:rPr>
      <w:fldChar w:fldCharType="begin"/>
    </w:r>
    <w:r w:rsidRPr="00AC7D8E">
      <w:rPr>
        <w:rStyle w:val="PageNumber"/>
        <w:lang w:val="pt-BR"/>
      </w:rPr>
      <w:instrText xml:space="preserve"> PAGE </w:instrText>
    </w:r>
    <w:r w:rsidRPr="002526D0">
      <w:rPr>
        <w:rStyle w:val="PageNumber"/>
      </w:rPr>
      <w:fldChar w:fldCharType="separate"/>
    </w:r>
    <w:r w:rsidR="007F4D0D">
      <w:rPr>
        <w:rStyle w:val="PageNumber"/>
        <w:noProof/>
        <w:lang w:val="pt-BR"/>
      </w:rPr>
      <w:t>6</w:t>
    </w:r>
    <w:r w:rsidRPr="002526D0">
      <w:rPr>
        <w:rStyle w:val="PageNumber"/>
      </w:rPr>
      <w:fldChar w:fldCharType="end"/>
    </w:r>
  </w:p>
  <w:p w14:paraId="33E8C35B" w14:textId="77777777" w:rsidR="00DB388C" w:rsidRPr="00AC7D8E" w:rsidRDefault="00DB388C" w:rsidP="00586337">
    <w:pPr>
      <w:jc w:val="right"/>
      <w:rPr>
        <w:lang w:val="pt-BR"/>
      </w:rPr>
    </w:pPr>
  </w:p>
  <w:p w14:paraId="039B36AE" w14:textId="77777777" w:rsidR="00DB388C" w:rsidRPr="00AC7D8E" w:rsidRDefault="00DB388C" w:rsidP="00586337">
    <w:pPr>
      <w:jc w:val="right"/>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EE919" w14:textId="77777777" w:rsidR="00DB388C" w:rsidRDefault="00DB388C" w:rsidP="00DB388C">
    <w:pPr>
      <w:pStyle w:val="Header"/>
      <w:jc w:val="right"/>
    </w:pPr>
    <w:r>
      <w:t>WIPO/GRTKF/IC/44/3</w:t>
    </w:r>
  </w:p>
  <w:p w14:paraId="2A116017" w14:textId="77777777" w:rsidR="00DB388C" w:rsidRDefault="00DB388C" w:rsidP="00DB388C">
    <w:pPr>
      <w:pStyle w:val="Header"/>
      <w:jc w:val="right"/>
    </w:pPr>
    <w:r>
      <w:t>ANEXO I</w:t>
    </w:r>
  </w:p>
  <w:p w14:paraId="77A01D81" w14:textId="77777777" w:rsidR="00DB388C" w:rsidRDefault="00DB388C" w:rsidP="00DB388C">
    <w:pPr>
      <w:pStyle w:val="Header"/>
      <w:jc w:val="right"/>
    </w:pPr>
  </w:p>
  <w:p w14:paraId="5498E52F" w14:textId="77777777" w:rsidR="00DB388C" w:rsidRDefault="00DB388C" w:rsidP="00DB388C">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38094" w14:textId="77777777" w:rsidR="00F84474" w:rsidRPr="00AC7D8E" w:rsidRDefault="00DB388C" w:rsidP="00477D6B">
    <w:pPr>
      <w:jc w:val="right"/>
      <w:rPr>
        <w:lang w:val="pt-BR"/>
      </w:rPr>
    </w:pPr>
    <w:bookmarkStart w:id="12" w:name="Code2"/>
    <w:bookmarkEnd w:id="12"/>
    <w:r w:rsidRPr="00AC7D8E">
      <w:rPr>
        <w:lang w:val="pt-BR"/>
      </w:rPr>
      <w:t>WIPO/GRTKF/IC/44/3</w:t>
    </w:r>
  </w:p>
  <w:p w14:paraId="548870FA" w14:textId="361A7D4A" w:rsidR="00F84474" w:rsidRPr="00AC7D8E" w:rsidRDefault="00DB388C" w:rsidP="00477D6B">
    <w:pPr>
      <w:jc w:val="right"/>
      <w:rPr>
        <w:lang w:val="pt-BR"/>
      </w:rPr>
    </w:pPr>
    <w:r w:rsidRPr="00AC7D8E">
      <w:rPr>
        <w:lang w:val="pt-BR"/>
      </w:rPr>
      <w:t xml:space="preserve">Anexo II, </w:t>
    </w:r>
    <w:r w:rsidR="00F84474" w:rsidRPr="00AC7D8E">
      <w:rPr>
        <w:lang w:val="pt-BR"/>
      </w:rPr>
      <w:t xml:space="preserve">página </w:t>
    </w:r>
    <w:r w:rsidR="00F84474">
      <w:fldChar w:fldCharType="begin"/>
    </w:r>
    <w:r w:rsidR="00F84474" w:rsidRPr="00AC7D8E">
      <w:rPr>
        <w:lang w:val="pt-BR"/>
      </w:rPr>
      <w:instrText xml:space="preserve"> PAGE  \* MERGEFORMAT </w:instrText>
    </w:r>
    <w:r w:rsidR="00F84474">
      <w:fldChar w:fldCharType="separate"/>
    </w:r>
    <w:r w:rsidR="007F4D0D">
      <w:rPr>
        <w:noProof/>
        <w:lang w:val="pt-BR"/>
      </w:rPr>
      <w:t>5</w:t>
    </w:r>
    <w:r w:rsidR="00F84474">
      <w:fldChar w:fldCharType="end"/>
    </w:r>
  </w:p>
  <w:p w14:paraId="1162FE0A" w14:textId="77777777" w:rsidR="00F84474" w:rsidRPr="00AC7D8E" w:rsidRDefault="00F84474" w:rsidP="00477D6B">
    <w:pPr>
      <w:jc w:val="right"/>
      <w:rPr>
        <w:lang w:val="pt-BR"/>
      </w:rPr>
    </w:pPr>
  </w:p>
  <w:p w14:paraId="1DB88998" w14:textId="77777777" w:rsidR="004F7418" w:rsidRPr="00AC7D8E" w:rsidRDefault="004F7418" w:rsidP="00477D6B">
    <w:pPr>
      <w:jc w:val="right"/>
      <w:rPr>
        <w:lang w:val="pt-B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C4FCF" w14:textId="77777777" w:rsidR="00DB388C" w:rsidRDefault="00DB388C" w:rsidP="00DB388C">
    <w:pPr>
      <w:pStyle w:val="Header"/>
      <w:jc w:val="right"/>
    </w:pPr>
    <w:r>
      <w:t>WIPO/GRTKF/IC/44/3</w:t>
    </w:r>
  </w:p>
  <w:p w14:paraId="010E65C3" w14:textId="77777777" w:rsidR="00DB388C" w:rsidRDefault="00DB388C" w:rsidP="00DB388C">
    <w:pPr>
      <w:pStyle w:val="Header"/>
      <w:jc w:val="right"/>
    </w:pPr>
    <w:r>
      <w:t>ANEXO II</w:t>
    </w:r>
  </w:p>
  <w:p w14:paraId="206287BD" w14:textId="77777777" w:rsidR="00DB388C" w:rsidRDefault="00DB388C" w:rsidP="00DB388C">
    <w:pPr>
      <w:pStyle w:val="Header"/>
      <w:jc w:val="right"/>
    </w:pPr>
  </w:p>
  <w:p w14:paraId="7EFE2357" w14:textId="77777777" w:rsidR="00DB388C" w:rsidRDefault="00DB388C" w:rsidP="00DB38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FB605830"/>
    <w:lvl w:ilvl="0" w:tplc="520C109C">
      <w:start w:val="1"/>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435427D"/>
    <w:multiLevelType w:val="hybridMultilevel"/>
    <w:tmpl w:val="DF6E3362"/>
    <w:lvl w:ilvl="0" w:tplc="7BDE9AAE">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21B0D706"/>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DCE4BF7C"/>
    <w:lvl w:ilvl="0" w:tplc="DFE02E54">
      <w:start w:val="6"/>
      <w:numFmt w:val="lowerLetter"/>
      <w:lvlText w:val="(%1)"/>
      <w:lvlJc w:val="left"/>
      <w:pPr>
        <w:tabs>
          <w:tab w:val="num" w:pos="1494"/>
        </w:tabs>
        <w:ind w:left="1494" w:hanging="360"/>
      </w:pPr>
      <w:rPr>
        <w:rFonts w:cs="Times New Roman" w:hint="default"/>
      </w:rPr>
    </w:lvl>
    <w:lvl w:ilvl="1" w:tplc="7BDE9AAE">
      <w:start w:val="1"/>
      <w:numFmt w:val="lowerRoman"/>
      <w:lvlText w:val="%2)"/>
      <w:lvlJc w:val="left"/>
      <w:pPr>
        <w:tabs>
          <w:tab w:val="num" w:pos="2574"/>
        </w:tabs>
        <w:ind w:left="2574" w:hanging="720"/>
      </w:pPr>
      <w:rPr>
        <w:rFonts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6"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7" w15:restartNumberingAfterBreak="0">
    <w:nsid w:val="59CF1E62"/>
    <w:multiLevelType w:val="singleLevel"/>
    <w:tmpl w:val="520C109C"/>
    <w:lvl w:ilvl="0">
      <w:start w:val="1"/>
      <w:numFmt w:val="lowerRoman"/>
      <w:lvlText w:val="%1)"/>
      <w:lvlJc w:val="left"/>
      <w:pPr>
        <w:ind w:left="644" w:hanging="360"/>
      </w:pPr>
      <w:rPr>
        <w:rFonts w:hint="default"/>
      </w:rPr>
    </w:lvl>
  </w:abstractNum>
  <w:abstractNum w:abstractNumId="18"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1"/>
  </w:num>
  <w:num w:numId="6">
    <w:abstractNumId w:val="5"/>
  </w:num>
  <w:num w:numId="7">
    <w:abstractNumId w:val="16"/>
  </w:num>
  <w:num w:numId="8">
    <w:abstractNumId w:val="22"/>
  </w:num>
  <w:num w:numId="9">
    <w:abstractNumId w:val="18"/>
  </w:num>
  <w:num w:numId="10">
    <w:abstractNumId w:val="7"/>
  </w:num>
  <w:num w:numId="11">
    <w:abstractNumId w:val="21"/>
  </w:num>
  <w:num w:numId="12">
    <w:abstractNumId w:val="2"/>
  </w:num>
  <w:num w:numId="13">
    <w:abstractNumId w:val="8"/>
  </w:num>
  <w:num w:numId="14">
    <w:abstractNumId w:val="15"/>
  </w:num>
  <w:num w:numId="15">
    <w:abstractNumId w:val="10"/>
  </w:num>
  <w:num w:numId="16">
    <w:abstractNumId w:val="17"/>
  </w:num>
  <w:num w:numId="17">
    <w:abstractNumId w:val="9"/>
  </w:num>
  <w:num w:numId="18">
    <w:abstractNumId w:val="11"/>
  </w:num>
  <w:num w:numId="19">
    <w:abstractNumId w:val="3"/>
  </w:num>
  <w:num w:numId="20">
    <w:abstractNumId w:val="20"/>
  </w:num>
  <w:num w:numId="21">
    <w:abstractNumId w:val="19"/>
  </w:num>
  <w:num w:numId="22">
    <w:abstractNumId w:val="14"/>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88C"/>
    <w:rsid w:val="0007225F"/>
    <w:rsid w:val="000D52BE"/>
    <w:rsid w:val="000E18C4"/>
    <w:rsid w:val="000E3BB3"/>
    <w:rsid w:val="000F5E56"/>
    <w:rsid w:val="001362EE"/>
    <w:rsid w:val="001526EC"/>
    <w:rsid w:val="00152CEA"/>
    <w:rsid w:val="001832A6"/>
    <w:rsid w:val="001C4DD3"/>
    <w:rsid w:val="001C6809"/>
    <w:rsid w:val="001D50D1"/>
    <w:rsid w:val="001D71C4"/>
    <w:rsid w:val="001F5DE4"/>
    <w:rsid w:val="00211B4A"/>
    <w:rsid w:val="0021344E"/>
    <w:rsid w:val="00213967"/>
    <w:rsid w:val="00234213"/>
    <w:rsid w:val="002634C4"/>
    <w:rsid w:val="00293194"/>
    <w:rsid w:val="002F4E68"/>
    <w:rsid w:val="00307787"/>
    <w:rsid w:val="003266B5"/>
    <w:rsid w:val="0034388B"/>
    <w:rsid w:val="00354647"/>
    <w:rsid w:val="003609BC"/>
    <w:rsid w:val="00376B39"/>
    <w:rsid w:val="00377273"/>
    <w:rsid w:val="003845C1"/>
    <w:rsid w:val="00387287"/>
    <w:rsid w:val="003D41D4"/>
    <w:rsid w:val="003D4544"/>
    <w:rsid w:val="003E7DC6"/>
    <w:rsid w:val="003F4A5C"/>
    <w:rsid w:val="00423E3E"/>
    <w:rsid w:val="00427AF4"/>
    <w:rsid w:val="0043384E"/>
    <w:rsid w:val="0045231F"/>
    <w:rsid w:val="00454C51"/>
    <w:rsid w:val="004647DA"/>
    <w:rsid w:val="00477D6B"/>
    <w:rsid w:val="00480642"/>
    <w:rsid w:val="004A6C37"/>
    <w:rsid w:val="004F7418"/>
    <w:rsid w:val="00511D0C"/>
    <w:rsid w:val="00537479"/>
    <w:rsid w:val="0055013B"/>
    <w:rsid w:val="0056224D"/>
    <w:rsid w:val="00571B99"/>
    <w:rsid w:val="0057690B"/>
    <w:rsid w:val="00580141"/>
    <w:rsid w:val="005C46A5"/>
    <w:rsid w:val="005D64EC"/>
    <w:rsid w:val="00605827"/>
    <w:rsid w:val="006341D9"/>
    <w:rsid w:val="00651822"/>
    <w:rsid w:val="00675021"/>
    <w:rsid w:val="0069140C"/>
    <w:rsid w:val="00697319"/>
    <w:rsid w:val="006A06C6"/>
    <w:rsid w:val="007148AA"/>
    <w:rsid w:val="0072615C"/>
    <w:rsid w:val="007A0EC1"/>
    <w:rsid w:val="007E63AC"/>
    <w:rsid w:val="007E663E"/>
    <w:rsid w:val="007E7A4A"/>
    <w:rsid w:val="007F4D0D"/>
    <w:rsid w:val="007F533D"/>
    <w:rsid w:val="00815082"/>
    <w:rsid w:val="0082370F"/>
    <w:rsid w:val="00837C7B"/>
    <w:rsid w:val="00843582"/>
    <w:rsid w:val="008907BB"/>
    <w:rsid w:val="008B14EA"/>
    <w:rsid w:val="008B2CC1"/>
    <w:rsid w:val="008B436B"/>
    <w:rsid w:val="008F17C1"/>
    <w:rsid w:val="008F4078"/>
    <w:rsid w:val="00906097"/>
    <w:rsid w:val="0090731E"/>
    <w:rsid w:val="00917E06"/>
    <w:rsid w:val="00930233"/>
    <w:rsid w:val="00932034"/>
    <w:rsid w:val="00966A22"/>
    <w:rsid w:val="00972F03"/>
    <w:rsid w:val="009900B9"/>
    <w:rsid w:val="009A0C8B"/>
    <w:rsid w:val="009B6241"/>
    <w:rsid w:val="009C142D"/>
    <w:rsid w:val="00A10E45"/>
    <w:rsid w:val="00A11ABC"/>
    <w:rsid w:val="00A16FC0"/>
    <w:rsid w:val="00A32C9E"/>
    <w:rsid w:val="00A7453D"/>
    <w:rsid w:val="00AB613D"/>
    <w:rsid w:val="00AC1B50"/>
    <w:rsid w:val="00AC7D8E"/>
    <w:rsid w:val="00AE4D94"/>
    <w:rsid w:val="00B65A0A"/>
    <w:rsid w:val="00B72D36"/>
    <w:rsid w:val="00BA063E"/>
    <w:rsid w:val="00BB3D51"/>
    <w:rsid w:val="00BC4164"/>
    <w:rsid w:val="00BD2DCC"/>
    <w:rsid w:val="00BD3D74"/>
    <w:rsid w:val="00BE1A8C"/>
    <w:rsid w:val="00BF281C"/>
    <w:rsid w:val="00BF7627"/>
    <w:rsid w:val="00C06472"/>
    <w:rsid w:val="00C32346"/>
    <w:rsid w:val="00C46D6F"/>
    <w:rsid w:val="00C90559"/>
    <w:rsid w:val="00CC1FA0"/>
    <w:rsid w:val="00CE4D01"/>
    <w:rsid w:val="00CE72C8"/>
    <w:rsid w:val="00D03B3A"/>
    <w:rsid w:val="00D227D1"/>
    <w:rsid w:val="00D36B79"/>
    <w:rsid w:val="00D40CF0"/>
    <w:rsid w:val="00D433D8"/>
    <w:rsid w:val="00D56C7C"/>
    <w:rsid w:val="00D71B4D"/>
    <w:rsid w:val="00D75F83"/>
    <w:rsid w:val="00D77874"/>
    <w:rsid w:val="00D90289"/>
    <w:rsid w:val="00D93D55"/>
    <w:rsid w:val="00DB388C"/>
    <w:rsid w:val="00DD1698"/>
    <w:rsid w:val="00DF75A0"/>
    <w:rsid w:val="00DF7796"/>
    <w:rsid w:val="00E45C84"/>
    <w:rsid w:val="00E504E5"/>
    <w:rsid w:val="00E70183"/>
    <w:rsid w:val="00E73ABF"/>
    <w:rsid w:val="00EB22F8"/>
    <w:rsid w:val="00EB51CC"/>
    <w:rsid w:val="00EB7A3E"/>
    <w:rsid w:val="00EC401A"/>
    <w:rsid w:val="00ED4A01"/>
    <w:rsid w:val="00ED5C4A"/>
    <w:rsid w:val="00EF530A"/>
    <w:rsid w:val="00EF6622"/>
    <w:rsid w:val="00EF73DD"/>
    <w:rsid w:val="00F000DE"/>
    <w:rsid w:val="00F11A87"/>
    <w:rsid w:val="00F270F3"/>
    <w:rsid w:val="00F55408"/>
    <w:rsid w:val="00F56347"/>
    <w:rsid w:val="00F576E3"/>
    <w:rsid w:val="00F66152"/>
    <w:rsid w:val="00F80845"/>
    <w:rsid w:val="00F84474"/>
    <w:rsid w:val="00FC2D3C"/>
    <w:rsid w:val="00FF18EB"/>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74E46EF"/>
  <w15:docId w15:val="{07C4A520-388C-4F68-9C09-CA4FE6511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uiPriority w:val="99"/>
    <w:rsid w:val="00DB388C"/>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semiHidden/>
    <w:rsid w:val="00DB388C"/>
    <w:rPr>
      <w:rFonts w:ascii="Arial" w:eastAsia="SimSun" w:hAnsi="Arial" w:cs="Arial"/>
      <w:sz w:val="18"/>
      <w:lang w:val="es-ES" w:eastAsia="zh-CN"/>
    </w:rPr>
  </w:style>
  <w:style w:type="character" w:customStyle="1" w:styleId="HeaderChar">
    <w:name w:val="Header Char"/>
    <w:basedOn w:val="DefaultParagraphFont"/>
    <w:link w:val="Header"/>
    <w:semiHidden/>
    <w:rsid w:val="00DB388C"/>
    <w:rPr>
      <w:rFonts w:ascii="Arial" w:eastAsia="SimSun" w:hAnsi="Arial" w:cs="Arial"/>
      <w:sz w:val="22"/>
      <w:lang w:val="es-ES" w:eastAsia="zh-CN"/>
    </w:rPr>
  </w:style>
  <w:style w:type="character" w:styleId="FootnoteReference">
    <w:name w:val="footnote reference"/>
    <w:basedOn w:val="DefaultParagraphFont"/>
    <w:rsid w:val="00DB388C"/>
    <w:rPr>
      <w:rFonts w:cs="Times New Roman"/>
      <w:vertAlign w:val="superscript"/>
    </w:rPr>
  </w:style>
  <w:style w:type="character" w:styleId="PageNumber">
    <w:name w:val="page number"/>
    <w:basedOn w:val="DefaultParagraphFont"/>
    <w:rsid w:val="00DB388C"/>
    <w:rPr>
      <w:rFonts w:cs="Times New Roman"/>
    </w:rPr>
  </w:style>
  <w:style w:type="character" w:styleId="Hyperlink">
    <w:name w:val="Hyperlink"/>
    <w:basedOn w:val="DefaultParagraphFont"/>
    <w:rsid w:val="00DB388C"/>
    <w:rPr>
      <w:rFonts w:cs="Times New Roman"/>
      <w:color w:val="0000FF"/>
      <w:u w:val="single"/>
    </w:rPr>
  </w:style>
  <w:style w:type="paragraph" w:styleId="ListParagraph">
    <w:name w:val="List Paragraph"/>
    <w:basedOn w:val="Normal"/>
    <w:uiPriority w:val="34"/>
    <w:qFormat/>
    <w:rsid w:val="00DB388C"/>
    <w:pPr>
      <w:ind w:left="720"/>
      <w:contextualSpacing/>
    </w:pPr>
    <w:rPr>
      <w:lang w:val="en-US"/>
    </w:rPr>
  </w:style>
  <w:style w:type="character" w:customStyle="1" w:styleId="size">
    <w:name w:val="size"/>
    <w:rsid w:val="00DB388C"/>
  </w:style>
  <w:style w:type="character" w:customStyle="1" w:styleId="UnresolvedMention">
    <w:name w:val="Unresolved Mention"/>
    <w:basedOn w:val="DefaultParagraphFont"/>
    <w:uiPriority w:val="99"/>
    <w:semiHidden/>
    <w:unhideWhenUsed/>
    <w:rsid w:val="00537479"/>
    <w:rPr>
      <w:color w:val="605E5C"/>
      <w:shd w:val="clear" w:color="auto" w:fill="E1DFDD"/>
    </w:rPr>
  </w:style>
  <w:style w:type="character" w:styleId="FollowedHyperlink">
    <w:name w:val="FollowedHyperlink"/>
    <w:basedOn w:val="DefaultParagraphFont"/>
    <w:semiHidden/>
    <w:unhideWhenUsed/>
    <w:rsid w:val="0053747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xport/sites/www/tk/es/igc/pdf/vf_rules.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tk/es/igc/participation.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es/wipo_grtkf_ic_42/wipo_grtkf_ic_42_inf_4.pdf" TargetMode="External"/><Relationship Id="rId2" Type="http://schemas.openxmlformats.org/officeDocument/2006/relationships/hyperlink" Target="https://www.wipo.int/export/sites/www/tk/es/igc/pdf/vf_rules.pdf" TargetMode="External"/><Relationship Id="rId1" Type="http://schemas.openxmlformats.org/officeDocument/2006/relationships/hyperlink" Target="https://www.wipo.int/tk/es/igc/participa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20GRTKF%20IC%204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60B55-F28C-4954-813E-99694ACC2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44 (S).dotm</Template>
  <TotalTime>0</TotalTime>
  <Pages>15</Pages>
  <Words>6058</Words>
  <Characters>32920</Characters>
  <Application>Microsoft Office Word</Application>
  <DocSecurity>0</DocSecurity>
  <Lines>274</Lines>
  <Paragraphs>77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WIPO/GRTKF/IC/44/3</vt:lpstr>
      <vt:lpstr>WIPO/GRTKF/IC/44/3</vt:lpstr>
    </vt:vector>
  </TitlesOfParts>
  <Company>WIPO</Company>
  <LinksUpToDate>false</LinksUpToDate>
  <CharactersWithSpaces>38901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WIPO/GRTKF/IC/44/3</dc:title>
  <dc:creator>CEVALLOS DUQUE Nilo</dc:creator>
  <cp:keywords>FOR OFFICIAL USE ONLY</cp:keywords>
  <cp:lastModifiedBy>BOU LLORET Amparo</cp:lastModifiedBy>
  <cp:revision>2</cp:revision>
  <dcterms:created xsi:type="dcterms:W3CDTF">2022-09-09T15:12:00Z</dcterms:created>
  <dcterms:modified xsi:type="dcterms:W3CDTF">2022-09-09T15:12:00Z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