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6D5C02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40265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D5C02" w:rsidRDefault="006D5C02" w:rsidP="00916EE2">
            <w:pPr>
              <w:rPr>
                <w:lang w:val="es-ES"/>
              </w:rPr>
            </w:pPr>
            <w:r w:rsidRPr="006D5C02">
              <w:rPr>
                <w:noProof/>
              </w:rPr>
              <w:drawing>
                <wp:inline distT="0" distB="0" distL="0" distR="0" wp14:anchorId="0E615CC9" wp14:editId="48314923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D5C02" w:rsidRDefault="006D5C02" w:rsidP="006D5C02">
            <w:pPr>
              <w:jc w:val="right"/>
              <w:rPr>
                <w:lang w:val="es-ES"/>
              </w:rPr>
            </w:pPr>
            <w:r w:rsidRPr="006D5C0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6D5C0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D5C02" w:rsidRDefault="006D6452" w:rsidP="009D4D6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D5C02">
              <w:rPr>
                <w:rFonts w:ascii="Arial Black" w:hAnsi="Arial Black"/>
                <w:caps/>
                <w:sz w:val="15"/>
                <w:lang w:val="es-ES"/>
              </w:rPr>
              <w:t>LI/DC/</w:t>
            </w:r>
            <w:r w:rsidR="00FC6403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9D4D6F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bookmarkStart w:id="1" w:name="Code"/>
            <w:bookmarkEnd w:id="1"/>
            <w:r w:rsidR="00A42DAF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  </w:t>
            </w:r>
          </w:p>
        </w:tc>
      </w:tr>
      <w:tr w:rsidR="008B2CC1" w:rsidRPr="006D5C0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D5C02" w:rsidRDefault="008B2CC1" w:rsidP="006D5C0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D5C0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6D5C02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 Inglés</w:t>
            </w:r>
            <w:r w:rsidR="00A42DAF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6D5C0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D5C02" w:rsidRDefault="006D5C02" w:rsidP="009D4D6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D5C0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6D5C0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9A469A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9D4D6F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1E6960" w:rsidRPr="006D5C02">
              <w:rPr>
                <w:rFonts w:ascii="Arial Black" w:hAnsi="Arial Black"/>
                <w:caps/>
                <w:sz w:val="15"/>
                <w:lang w:val="es-ES"/>
              </w:rPr>
              <w:t>MAY</w:t>
            </w:r>
            <w:r w:rsidRPr="006D5C02">
              <w:rPr>
                <w:rFonts w:ascii="Arial Black" w:hAnsi="Arial Black"/>
                <w:caps/>
                <w:sz w:val="15"/>
                <w:lang w:val="es-ES"/>
              </w:rPr>
              <w:t>o de</w:t>
            </w:r>
            <w:r w:rsidR="009A469A" w:rsidRPr="006D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1E6960" w:rsidRPr="006D5C02">
              <w:rPr>
                <w:rFonts w:ascii="Arial Black" w:hAnsi="Arial Black"/>
                <w:caps/>
                <w:sz w:val="15"/>
                <w:lang w:val="es-ES"/>
              </w:rPr>
              <w:t>2015</w:t>
            </w:r>
          </w:p>
        </w:tc>
      </w:tr>
    </w:tbl>
    <w:p w:rsidR="008B2CC1" w:rsidRPr="006D5C02" w:rsidRDefault="008B2CC1" w:rsidP="008B2CC1">
      <w:pPr>
        <w:rPr>
          <w:lang w:val="es-ES"/>
        </w:rPr>
      </w:pPr>
    </w:p>
    <w:p w:rsidR="008B2CC1" w:rsidRPr="006D5C02" w:rsidRDefault="008B2CC1" w:rsidP="008B2CC1">
      <w:pPr>
        <w:rPr>
          <w:lang w:val="es-ES"/>
        </w:rPr>
      </w:pPr>
    </w:p>
    <w:p w:rsidR="00727164" w:rsidRPr="006D5C02" w:rsidRDefault="00727164" w:rsidP="008B2CC1">
      <w:pPr>
        <w:rPr>
          <w:lang w:val="es-ES"/>
        </w:rPr>
      </w:pPr>
    </w:p>
    <w:p w:rsidR="00727164" w:rsidRPr="006D5C02" w:rsidRDefault="00727164" w:rsidP="008B2CC1">
      <w:pPr>
        <w:rPr>
          <w:lang w:val="es-ES"/>
        </w:rPr>
      </w:pPr>
    </w:p>
    <w:p w:rsidR="008B2CC1" w:rsidRPr="006D5C02" w:rsidRDefault="008B2CC1" w:rsidP="008B2CC1">
      <w:pPr>
        <w:rPr>
          <w:lang w:val="es-ES"/>
        </w:rPr>
      </w:pPr>
    </w:p>
    <w:p w:rsidR="006D5C02" w:rsidRPr="006D5C02" w:rsidRDefault="006D5C02" w:rsidP="006D5C02">
      <w:pPr>
        <w:rPr>
          <w:b/>
          <w:sz w:val="28"/>
          <w:szCs w:val="28"/>
          <w:lang w:val="es-ES"/>
        </w:rPr>
      </w:pPr>
      <w:r w:rsidRPr="006D5C02">
        <w:rPr>
          <w:b/>
          <w:sz w:val="28"/>
          <w:szCs w:val="28"/>
          <w:lang w:val="es-ES"/>
        </w:rPr>
        <w:t xml:space="preserve">Conferencia diplomática para la adopción de una nueva Acta del Arreglo de Lisboa para la Protección de las Denominaciones de Origen y su Registro Internacional </w:t>
      </w:r>
    </w:p>
    <w:p w:rsidR="006D5C02" w:rsidRPr="006D5C02" w:rsidRDefault="006D5C02" w:rsidP="006D5C02">
      <w:pPr>
        <w:rPr>
          <w:lang w:val="es-ES"/>
        </w:rPr>
      </w:pPr>
    </w:p>
    <w:p w:rsidR="006D5C02" w:rsidRPr="006D5C02" w:rsidRDefault="006D5C02" w:rsidP="006D5C02">
      <w:pPr>
        <w:rPr>
          <w:lang w:val="es-ES"/>
        </w:rPr>
      </w:pPr>
    </w:p>
    <w:p w:rsidR="006D5C02" w:rsidRPr="006D5C02" w:rsidRDefault="006D5C02" w:rsidP="006D5C02">
      <w:pPr>
        <w:rPr>
          <w:b/>
          <w:sz w:val="24"/>
          <w:szCs w:val="24"/>
          <w:lang w:val="es-ES"/>
        </w:rPr>
      </w:pPr>
    </w:p>
    <w:p w:rsidR="006D5C02" w:rsidRPr="006D5C02" w:rsidRDefault="006D5C02" w:rsidP="006D5C02">
      <w:pPr>
        <w:rPr>
          <w:b/>
          <w:sz w:val="24"/>
          <w:szCs w:val="24"/>
          <w:lang w:val="es-ES"/>
        </w:rPr>
      </w:pPr>
      <w:r w:rsidRPr="006D5C02">
        <w:rPr>
          <w:b/>
          <w:sz w:val="24"/>
          <w:szCs w:val="24"/>
          <w:lang w:val="es-ES"/>
        </w:rPr>
        <w:t>Ginebra, 11 a 21 de mayo de 2015</w:t>
      </w:r>
    </w:p>
    <w:p w:rsidR="008B2CC1" w:rsidRPr="006D5C02" w:rsidRDefault="008B2CC1" w:rsidP="008B2CC1">
      <w:pPr>
        <w:rPr>
          <w:lang w:val="es-ES"/>
        </w:rPr>
      </w:pPr>
    </w:p>
    <w:p w:rsidR="008B2CC1" w:rsidRDefault="008B2CC1" w:rsidP="008B2CC1">
      <w:pPr>
        <w:rPr>
          <w:lang w:val="es-ES"/>
        </w:rPr>
      </w:pPr>
    </w:p>
    <w:p w:rsidR="00150A91" w:rsidRPr="00BE66C6" w:rsidRDefault="00150A91" w:rsidP="008B2CC1">
      <w:pPr>
        <w:rPr>
          <w:sz w:val="24"/>
          <w:szCs w:val="24"/>
          <w:lang w:val="es-ES"/>
        </w:rPr>
      </w:pPr>
      <w:r w:rsidRPr="00BE66C6">
        <w:rPr>
          <w:sz w:val="24"/>
          <w:szCs w:val="24"/>
          <w:lang w:val="es-ES"/>
        </w:rPr>
        <w:t>ARTÍCULO</w:t>
      </w:r>
      <w:r w:rsidR="009D4D6F">
        <w:rPr>
          <w:sz w:val="24"/>
          <w:szCs w:val="24"/>
          <w:lang w:val="es-ES"/>
        </w:rPr>
        <w:t>S 22, 25 Y 29</w:t>
      </w:r>
    </w:p>
    <w:p w:rsidR="00150A91" w:rsidRPr="006D5C02" w:rsidRDefault="00150A91" w:rsidP="008B2CC1">
      <w:pPr>
        <w:rPr>
          <w:lang w:val="es-ES"/>
        </w:rPr>
      </w:pPr>
    </w:p>
    <w:p w:rsidR="001E6960" w:rsidRPr="00BE66C6" w:rsidRDefault="00150A91" w:rsidP="001E6960">
      <w:pPr>
        <w:spacing w:line="250" w:lineRule="auto"/>
        <w:rPr>
          <w:i/>
          <w:szCs w:val="22"/>
          <w:lang w:val="es-ES"/>
        </w:rPr>
      </w:pPr>
      <w:bookmarkStart w:id="4" w:name="TitleOfDoc"/>
      <w:bookmarkEnd w:id="4"/>
      <w:r w:rsidRPr="00BE66C6">
        <w:rPr>
          <w:i/>
          <w:szCs w:val="22"/>
          <w:lang w:val="es-ES"/>
        </w:rPr>
        <w:t xml:space="preserve">Propuesta de la Delegación de </w:t>
      </w:r>
      <w:r w:rsidR="009D4D6F">
        <w:rPr>
          <w:i/>
          <w:szCs w:val="22"/>
          <w:lang w:val="es-ES"/>
        </w:rPr>
        <w:t>Argelia</w:t>
      </w:r>
    </w:p>
    <w:p w:rsidR="00AC205C" w:rsidRPr="006D5C02" w:rsidRDefault="00AC205C">
      <w:pPr>
        <w:rPr>
          <w:lang w:val="es-ES"/>
        </w:rPr>
      </w:pPr>
      <w:bookmarkStart w:id="5" w:name="Prepared"/>
      <w:bookmarkEnd w:id="5"/>
    </w:p>
    <w:p w:rsidR="007620E6" w:rsidRPr="006D5C02" w:rsidRDefault="007620E6">
      <w:pPr>
        <w:rPr>
          <w:lang w:val="es-ES"/>
        </w:rPr>
      </w:pPr>
    </w:p>
    <w:p w:rsidR="00663A83" w:rsidRPr="006D5C02" w:rsidRDefault="00663A83">
      <w:pPr>
        <w:rPr>
          <w:lang w:val="es-ES"/>
        </w:rPr>
      </w:pPr>
    </w:p>
    <w:p w:rsidR="00500C26" w:rsidRDefault="00750EE3" w:rsidP="00FC6403">
      <w:pPr>
        <w:rPr>
          <w:lang w:val="es-ES"/>
        </w:rPr>
      </w:pPr>
      <w:r>
        <w:rPr>
          <w:lang w:val="es-ES"/>
        </w:rPr>
        <w:t xml:space="preserve">La </w:t>
      </w:r>
      <w:r w:rsidR="00FC6403">
        <w:rPr>
          <w:lang w:val="es-ES"/>
        </w:rPr>
        <w:t xml:space="preserve">Delegación de </w:t>
      </w:r>
      <w:r w:rsidR="009D4D6F">
        <w:rPr>
          <w:lang w:val="es-ES"/>
        </w:rPr>
        <w:t>Argelia</w:t>
      </w:r>
      <w:r w:rsidR="00FC6403">
        <w:rPr>
          <w:lang w:val="es-ES"/>
        </w:rPr>
        <w:t xml:space="preserve"> </w:t>
      </w:r>
      <w:r>
        <w:rPr>
          <w:lang w:val="es-ES"/>
        </w:rPr>
        <w:t>propone la siguiente modificación en e</w:t>
      </w:r>
      <w:r w:rsidR="00F409AE">
        <w:rPr>
          <w:lang w:val="es-ES"/>
        </w:rPr>
        <w:t>l Artículo </w:t>
      </w:r>
      <w:r w:rsidR="009D4D6F">
        <w:rPr>
          <w:lang w:val="es-ES"/>
        </w:rPr>
        <w:t>22.3.b):</w:t>
      </w:r>
    </w:p>
    <w:p w:rsidR="00DE429E" w:rsidRDefault="00DE429E" w:rsidP="00FC6403">
      <w:pPr>
        <w:rPr>
          <w:szCs w:val="22"/>
          <w:lang w:val="es-ES"/>
        </w:rPr>
      </w:pPr>
    </w:p>
    <w:p w:rsidR="009D4D6F" w:rsidRDefault="009D4D6F" w:rsidP="00FC6403">
      <w:pPr>
        <w:rPr>
          <w:szCs w:val="22"/>
          <w:lang w:val="es-ES"/>
        </w:rPr>
      </w:pPr>
    </w:p>
    <w:p w:rsidR="00DE429E" w:rsidRDefault="00DE429E" w:rsidP="009D4D6F">
      <w:pPr>
        <w:jc w:val="center"/>
        <w:rPr>
          <w:szCs w:val="22"/>
          <w:lang w:val="es-ES"/>
        </w:rPr>
      </w:pPr>
      <w:r w:rsidRPr="00BE66C6">
        <w:rPr>
          <w:b/>
          <w:szCs w:val="22"/>
          <w:lang w:val="es-ES"/>
        </w:rPr>
        <w:t xml:space="preserve">Artículo </w:t>
      </w:r>
      <w:r w:rsidR="009D4D6F">
        <w:rPr>
          <w:b/>
          <w:szCs w:val="22"/>
          <w:lang w:val="es-ES"/>
        </w:rPr>
        <w:t>22.3.b)</w:t>
      </w:r>
      <w:r w:rsidR="00576D2E">
        <w:rPr>
          <w:szCs w:val="22"/>
          <w:lang w:val="es-ES"/>
        </w:rPr>
        <w:br/>
      </w:r>
    </w:p>
    <w:p w:rsidR="00DE429E" w:rsidRPr="00DA3598" w:rsidRDefault="009D4D6F" w:rsidP="00DE429E">
      <w:pPr>
        <w:rPr>
          <w:lang w:val="es-ES_tradnl"/>
        </w:rPr>
      </w:pPr>
      <w:r w:rsidRPr="00DA3598">
        <w:rPr>
          <w:lang w:val="es-ES_tradnl"/>
        </w:rPr>
        <w:t>No obstante las disposiciones del apartado a), si el número de miembros de la Asamblea que son Estados, tienen derecho de voto sobre una cuestión determinada y están representados</w:t>
      </w:r>
      <w:r>
        <w:rPr>
          <w:lang w:val="es-ES_tradnl"/>
        </w:rPr>
        <w:t xml:space="preserve"> en cualquier sesión, </w:t>
      </w:r>
      <w:r w:rsidRPr="00DA3598">
        <w:rPr>
          <w:lang w:val="es-ES_tradnl"/>
        </w:rPr>
        <w:t xml:space="preserve">es inferior a </w:t>
      </w:r>
      <w:del w:id="6" w:author="HALLER Mario" w:date="2015-05-15T20:18:00Z">
        <w:r w:rsidRPr="00DA3598" w:rsidDel="009D4D6F">
          <w:rPr>
            <w:lang w:val="es-ES_tradnl"/>
          </w:rPr>
          <w:delText>la mitad</w:delText>
        </w:r>
      </w:del>
      <w:ins w:id="7" w:author="HALLER Mario" w:date="2015-05-15T20:18:00Z">
        <w:r>
          <w:rPr>
            <w:lang w:val="es-ES_tradnl"/>
          </w:rPr>
          <w:t>los dos tercios</w:t>
        </w:r>
      </w:ins>
      <w:r w:rsidRPr="00DA3598">
        <w:rPr>
          <w:lang w:val="es-ES_tradnl"/>
        </w:rPr>
        <w:t xml:space="preserve"> pero es igual o superior a la </w:t>
      </w:r>
      <w:del w:id="8" w:author="HALLER Mario" w:date="2015-05-15T20:18:00Z">
        <w:r w:rsidRPr="00DA3598" w:rsidDel="009D4D6F">
          <w:rPr>
            <w:lang w:val="es-ES_tradnl"/>
          </w:rPr>
          <w:delText>tercera parte</w:delText>
        </w:r>
      </w:del>
      <w:ins w:id="9" w:author="HALLER Mario" w:date="2015-05-15T20:18:00Z">
        <w:r>
          <w:rPr>
            <w:lang w:val="es-ES_tradnl"/>
          </w:rPr>
          <w:t>mitad</w:t>
        </w:r>
      </w:ins>
      <w:r w:rsidRPr="00DA3598">
        <w:rPr>
          <w:lang w:val="es-ES_tradnl"/>
        </w:rPr>
        <w:t xml:space="preserve"> de los miembros de la Asamblea que son Estados y tienen derecho de voto sobre dicha cuestión, la Asamblea podrá tomar decisiones;  sin embargo, las decisiones de la Asamblea, salvo aquellas relativas a su propio procedimiento, sólo serán ejecutivas si se cumplen los requisitos expuestos más adelante. </w:t>
      </w:r>
      <w:ins w:id="10" w:author="HALLER Mario" w:date="2015-05-15T20:18:00Z">
        <w:r>
          <w:rPr>
            <w:lang w:val="es-ES_tradnl"/>
          </w:rPr>
          <w:t>…</w:t>
        </w:r>
      </w:ins>
      <w:r w:rsidRPr="00DA3598">
        <w:rPr>
          <w:lang w:val="es-ES_tradnl"/>
        </w:rPr>
        <w:t xml:space="preserve"> </w:t>
      </w:r>
    </w:p>
    <w:p w:rsidR="00DE429E" w:rsidRDefault="00DE429E" w:rsidP="00FC6403">
      <w:pPr>
        <w:rPr>
          <w:szCs w:val="22"/>
          <w:lang w:val="es-ES"/>
        </w:rPr>
      </w:pPr>
    </w:p>
    <w:p w:rsidR="00DE429E" w:rsidRDefault="00DE429E" w:rsidP="00FC6403">
      <w:pPr>
        <w:rPr>
          <w:szCs w:val="22"/>
          <w:lang w:val="es-ES"/>
        </w:rPr>
      </w:pPr>
    </w:p>
    <w:p w:rsidR="009D4D6F" w:rsidRDefault="009D4D6F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:rsidR="00DE429E" w:rsidRDefault="009D4D6F" w:rsidP="00FC6403">
      <w:pPr>
        <w:rPr>
          <w:szCs w:val="22"/>
          <w:lang w:val="es-ES"/>
        </w:rPr>
      </w:pPr>
      <w:r>
        <w:rPr>
          <w:szCs w:val="22"/>
          <w:lang w:val="es-ES"/>
        </w:rPr>
        <w:lastRenderedPageBreak/>
        <w:t>La Delegación propone también la siguiente modificación en el Artículo 25:</w:t>
      </w:r>
    </w:p>
    <w:p w:rsidR="009D4D6F" w:rsidRDefault="009D4D6F" w:rsidP="00FC6403">
      <w:pPr>
        <w:rPr>
          <w:szCs w:val="22"/>
          <w:lang w:val="es-ES"/>
        </w:rPr>
      </w:pPr>
    </w:p>
    <w:p w:rsidR="009D4D6F" w:rsidRDefault="009D4D6F" w:rsidP="00FC6403">
      <w:pPr>
        <w:rPr>
          <w:szCs w:val="22"/>
          <w:lang w:val="es-ES"/>
        </w:rPr>
      </w:pPr>
    </w:p>
    <w:p w:rsidR="009D4D6F" w:rsidRPr="009D4D6F" w:rsidRDefault="009D4D6F" w:rsidP="009D4D6F">
      <w:pPr>
        <w:jc w:val="center"/>
        <w:rPr>
          <w:b/>
          <w:szCs w:val="22"/>
          <w:lang w:val="es-ES"/>
        </w:rPr>
      </w:pPr>
      <w:r w:rsidRPr="009D4D6F">
        <w:rPr>
          <w:b/>
          <w:szCs w:val="22"/>
          <w:lang w:val="es-ES"/>
        </w:rPr>
        <w:t>Artículo 25.2.a)</w:t>
      </w:r>
    </w:p>
    <w:p w:rsidR="009D4D6F" w:rsidRDefault="009D4D6F" w:rsidP="009D4D6F">
      <w:pPr>
        <w:rPr>
          <w:szCs w:val="22"/>
          <w:lang w:val="es-ES"/>
        </w:rPr>
      </w:pPr>
    </w:p>
    <w:p w:rsidR="009D4D6F" w:rsidRDefault="009D4D6F" w:rsidP="009D4D6F">
      <w:pPr>
        <w:rPr>
          <w:szCs w:val="22"/>
          <w:lang w:val="es-ES_tradnl"/>
        </w:rPr>
      </w:pPr>
      <w:r w:rsidRPr="009D4D6F">
        <w:rPr>
          <w:szCs w:val="22"/>
          <w:lang w:val="es-ES_tradnl"/>
        </w:rPr>
        <w:t xml:space="preserve">El Reglamento podrá especificar que determinadas disposiciones del Reglamento solamente podrán modificarse </w:t>
      </w:r>
      <w:del w:id="11" w:author="HALLER Mario" w:date="2015-05-15T20:23:00Z">
        <w:r w:rsidRPr="009D4D6F" w:rsidDel="00BA7EB5">
          <w:rPr>
            <w:szCs w:val="22"/>
            <w:lang w:val="es-ES_tradnl"/>
          </w:rPr>
          <w:delText>por u</w:delText>
        </w:r>
      </w:del>
      <w:del w:id="12" w:author="HALLER Mario" w:date="2015-05-15T20:24:00Z">
        <w:r w:rsidRPr="009D4D6F" w:rsidDel="00BA7EB5">
          <w:rPr>
            <w:szCs w:val="22"/>
            <w:lang w:val="es-ES_tradnl"/>
          </w:rPr>
          <w:delText xml:space="preserve">nanimidad o </w:delText>
        </w:r>
      </w:del>
      <w:r w:rsidRPr="009D4D6F">
        <w:rPr>
          <w:szCs w:val="22"/>
          <w:lang w:val="es-ES_tradnl"/>
        </w:rPr>
        <w:t>por una mayoría de tres cuartos.</w:t>
      </w:r>
    </w:p>
    <w:p w:rsidR="009D4D6F" w:rsidRPr="009D4D6F" w:rsidRDefault="009D4D6F" w:rsidP="009D4D6F">
      <w:pPr>
        <w:rPr>
          <w:i/>
          <w:szCs w:val="22"/>
          <w:lang w:val="es-ES_tradnl"/>
        </w:rPr>
      </w:pPr>
    </w:p>
    <w:p w:rsidR="009D4D6F" w:rsidDel="00BA7EB5" w:rsidRDefault="009D4D6F" w:rsidP="009D4D6F">
      <w:pPr>
        <w:ind w:firstLine="567"/>
        <w:rPr>
          <w:del w:id="13" w:author="HALLER Mario" w:date="2015-05-15T20:24:00Z"/>
          <w:szCs w:val="22"/>
          <w:lang w:val="es-ES_tradnl"/>
        </w:rPr>
      </w:pPr>
      <w:del w:id="14" w:author="HALLER Mario" w:date="2015-05-15T20:24:00Z">
        <w:r w:rsidRPr="009D4D6F" w:rsidDel="00BA7EB5">
          <w:rPr>
            <w:szCs w:val="22"/>
            <w:lang w:val="es-ES_tradnl"/>
          </w:rPr>
          <w:delText>b)</w:delText>
        </w:r>
        <w:r w:rsidRPr="009D4D6F" w:rsidDel="00BA7EB5">
          <w:rPr>
            <w:szCs w:val="22"/>
            <w:lang w:val="es-ES_tradnl"/>
          </w:rPr>
          <w:tab/>
          <w:delText>Para que la exigencia de unanimidad o de una mayoría de tres cuartos no se siga aplicando en el futuro a la modificación de una disposición del Reglamento, será necesaria la unanimidad.</w:delText>
        </w:r>
      </w:del>
    </w:p>
    <w:p w:rsidR="009D4D6F" w:rsidRPr="009D4D6F" w:rsidDel="00BA7EB5" w:rsidRDefault="009D4D6F" w:rsidP="009D4D6F">
      <w:pPr>
        <w:ind w:firstLine="567"/>
        <w:rPr>
          <w:del w:id="15" w:author="HALLER Mario" w:date="2015-05-15T20:24:00Z"/>
          <w:szCs w:val="22"/>
          <w:lang w:val="es-ES_tradnl"/>
        </w:rPr>
      </w:pPr>
    </w:p>
    <w:p w:rsidR="009D4D6F" w:rsidRPr="009D4D6F" w:rsidRDefault="009D4D6F" w:rsidP="009D4D6F">
      <w:pPr>
        <w:ind w:firstLine="567"/>
        <w:rPr>
          <w:szCs w:val="22"/>
          <w:lang w:val="es-ES_tradnl"/>
        </w:rPr>
      </w:pPr>
      <w:del w:id="16" w:author="HALLER Mario" w:date="2015-05-15T20:24:00Z">
        <w:r w:rsidRPr="009D4D6F" w:rsidDel="00BA7EB5">
          <w:rPr>
            <w:szCs w:val="22"/>
            <w:lang w:val="es-ES_tradnl"/>
          </w:rPr>
          <w:delText>c)</w:delText>
        </w:r>
        <w:r w:rsidRPr="009D4D6F" w:rsidDel="00BA7EB5">
          <w:rPr>
            <w:szCs w:val="22"/>
            <w:lang w:val="es-ES_tradnl"/>
          </w:rPr>
          <w:tab/>
          <w:delText>Para que la exigencia de unanimidad o de una mayoría de tres cuartos sea aplicable en el futuro a la modificación de una disposición del Reglamento, será necesaria una mayoría de tres cuartos.</w:delText>
        </w:r>
      </w:del>
    </w:p>
    <w:p w:rsidR="009D4D6F" w:rsidRDefault="009D4D6F" w:rsidP="009D4D6F">
      <w:pPr>
        <w:rPr>
          <w:szCs w:val="22"/>
          <w:lang w:val="es-ES"/>
        </w:rPr>
      </w:pPr>
    </w:p>
    <w:p w:rsidR="009D4D6F" w:rsidRDefault="009D4D6F" w:rsidP="00FC6403">
      <w:pPr>
        <w:rPr>
          <w:szCs w:val="22"/>
          <w:lang w:val="es-ES"/>
        </w:rPr>
      </w:pPr>
    </w:p>
    <w:p w:rsidR="00BA7EB5" w:rsidRDefault="00BA7EB5" w:rsidP="00BA7EB5">
      <w:pPr>
        <w:rPr>
          <w:szCs w:val="22"/>
          <w:lang w:val="es-ES"/>
        </w:rPr>
      </w:pPr>
      <w:r>
        <w:rPr>
          <w:szCs w:val="22"/>
          <w:lang w:val="es-ES"/>
        </w:rPr>
        <w:t>La Delegación propone también la siguiente modificación en el Artículo 29:</w:t>
      </w:r>
    </w:p>
    <w:p w:rsidR="00BA7EB5" w:rsidRDefault="00BA7EB5" w:rsidP="00BA7EB5">
      <w:pPr>
        <w:rPr>
          <w:szCs w:val="22"/>
          <w:lang w:val="es-ES"/>
        </w:rPr>
      </w:pPr>
    </w:p>
    <w:p w:rsidR="00BA7EB5" w:rsidRDefault="00BA7EB5" w:rsidP="00BA7EB5">
      <w:pPr>
        <w:rPr>
          <w:szCs w:val="22"/>
          <w:lang w:val="es-ES"/>
        </w:rPr>
      </w:pPr>
    </w:p>
    <w:p w:rsidR="00BA7EB5" w:rsidRDefault="00BA7EB5" w:rsidP="00BA7EB5">
      <w:pPr>
        <w:jc w:val="center"/>
        <w:rPr>
          <w:b/>
          <w:szCs w:val="22"/>
          <w:lang w:val="es-ES"/>
        </w:rPr>
      </w:pPr>
      <w:r w:rsidRPr="009D4D6F">
        <w:rPr>
          <w:b/>
          <w:szCs w:val="22"/>
          <w:lang w:val="es-ES"/>
        </w:rPr>
        <w:t>Art</w:t>
      </w:r>
      <w:r>
        <w:rPr>
          <w:b/>
          <w:szCs w:val="22"/>
          <w:lang w:val="es-ES"/>
        </w:rPr>
        <w:t>ículo 29</w:t>
      </w:r>
      <w:r w:rsidRPr="009D4D6F">
        <w:rPr>
          <w:b/>
          <w:szCs w:val="22"/>
          <w:lang w:val="es-ES"/>
        </w:rPr>
        <w:t>.2</w:t>
      </w:r>
    </w:p>
    <w:p w:rsidR="00BA7EB5" w:rsidRDefault="00BA7EB5" w:rsidP="00BA7EB5">
      <w:pPr>
        <w:rPr>
          <w:b/>
          <w:szCs w:val="22"/>
          <w:lang w:val="es-ES"/>
        </w:rPr>
      </w:pPr>
    </w:p>
    <w:p w:rsidR="00BA7EB5" w:rsidRDefault="00BA7EB5" w:rsidP="00BA7EB5">
      <w:pPr>
        <w:rPr>
          <w:lang w:val="es-ES_tradnl"/>
        </w:rPr>
      </w:pPr>
      <w:r w:rsidRPr="00DA3598">
        <w:rPr>
          <w:lang w:val="es-ES_tradnl"/>
        </w:rPr>
        <w:t xml:space="preserve">La presente Acta entrará en vigor tres meses después de que </w:t>
      </w:r>
      <w:del w:id="17" w:author="HALLER Mario" w:date="2015-05-15T20:25:00Z">
        <w:r w:rsidRPr="00DA3598" w:rsidDel="00BA7EB5">
          <w:rPr>
            <w:lang w:val="es-ES_tradnl"/>
          </w:rPr>
          <w:delText xml:space="preserve">cinco </w:delText>
        </w:r>
      </w:del>
      <w:ins w:id="18" w:author="HALLER Mario" w:date="2015-05-15T20:25:00Z">
        <w:r>
          <w:rPr>
            <w:lang w:val="es-ES_tradnl"/>
          </w:rPr>
          <w:t>diez</w:t>
        </w:r>
        <w:r w:rsidRPr="00DA3598">
          <w:rPr>
            <w:lang w:val="es-ES_tradnl"/>
          </w:rPr>
          <w:t xml:space="preserve"> </w:t>
        </w:r>
      </w:ins>
      <w:r w:rsidRPr="00DA3598">
        <w:rPr>
          <w:lang w:val="es-ES_tradnl"/>
        </w:rPr>
        <w:t>partes que reúnan las condiciones mencionadas en el Artículo 28 hayan depositado sus instrumentos de ratificación o adhesión.</w:t>
      </w:r>
    </w:p>
    <w:p w:rsidR="00BA7EB5" w:rsidRPr="009D4D6F" w:rsidRDefault="00BA7EB5" w:rsidP="00BA7EB5">
      <w:pPr>
        <w:rPr>
          <w:b/>
          <w:szCs w:val="22"/>
          <w:lang w:val="es-ES"/>
        </w:rPr>
      </w:pPr>
    </w:p>
    <w:p w:rsidR="00BA7EB5" w:rsidRDefault="00BA7EB5" w:rsidP="00BA7EB5">
      <w:pPr>
        <w:rPr>
          <w:szCs w:val="22"/>
          <w:lang w:val="es-ES"/>
        </w:rPr>
      </w:pPr>
    </w:p>
    <w:p w:rsidR="00BA7EB5" w:rsidRPr="00DE429E" w:rsidRDefault="00BA7EB5" w:rsidP="00FC6403">
      <w:pPr>
        <w:rPr>
          <w:szCs w:val="22"/>
          <w:lang w:val="es-ES"/>
        </w:rPr>
      </w:pPr>
    </w:p>
    <w:p w:rsidR="00DE429E" w:rsidRPr="00DE429E" w:rsidRDefault="00DE429E" w:rsidP="00DE429E">
      <w:pPr>
        <w:pStyle w:val="Endofdocument"/>
        <w:rPr>
          <w:sz w:val="22"/>
          <w:szCs w:val="22"/>
          <w:lang w:val="es-ES"/>
        </w:rPr>
      </w:pPr>
      <w:r w:rsidRPr="00DE429E">
        <w:rPr>
          <w:sz w:val="22"/>
          <w:szCs w:val="22"/>
          <w:lang w:val="es-ES"/>
        </w:rPr>
        <w:t>[Fin del documento]</w:t>
      </w:r>
    </w:p>
    <w:sectPr w:rsidR="00DE429E" w:rsidRPr="00DE429E" w:rsidSect="00576D2E">
      <w:headerReference w:type="default" r:id="rId9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A9F" w:rsidRDefault="00766A9F">
      <w:r>
        <w:separator/>
      </w:r>
    </w:p>
  </w:endnote>
  <w:endnote w:type="continuationSeparator" w:id="0">
    <w:p w:rsidR="00766A9F" w:rsidRDefault="00766A9F" w:rsidP="003B38C1">
      <w:r>
        <w:separator/>
      </w:r>
    </w:p>
    <w:p w:rsidR="00766A9F" w:rsidRPr="003B38C1" w:rsidRDefault="00766A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6A9F" w:rsidRPr="003B38C1" w:rsidRDefault="00766A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A9F" w:rsidRDefault="00766A9F">
      <w:r>
        <w:separator/>
      </w:r>
    </w:p>
  </w:footnote>
  <w:footnote w:type="continuationSeparator" w:id="0">
    <w:p w:rsidR="00766A9F" w:rsidRDefault="00766A9F" w:rsidP="008B60B2">
      <w:r>
        <w:separator/>
      </w:r>
    </w:p>
    <w:p w:rsidR="00766A9F" w:rsidRPr="00ED77FB" w:rsidRDefault="00766A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6A9F" w:rsidRPr="00ED77FB" w:rsidRDefault="00766A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968" w:rsidRPr="00BD511A" w:rsidRDefault="00962968" w:rsidP="005B553A">
    <w:pPr>
      <w:pStyle w:val="Header"/>
      <w:jc w:val="right"/>
      <w:rPr>
        <w:lang w:val="es-ES"/>
      </w:rPr>
    </w:pPr>
    <w:r w:rsidRPr="00BD511A">
      <w:rPr>
        <w:lang w:val="es-ES"/>
      </w:rPr>
      <w:t>LI/DC/</w:t>
    </w:r>
    <w:r w:rsidR="009D4D6F">
      <w:rPr>
        <w:lang w:val="es-ES"/>
      </w:rPr>
      <w:t>13</w:t>
    </w:r>
  </w:p>
  <w:p w:rsidR="00962968" w:rsidRDefault="00962968" w:rsidP="00962968">
    <w:pPr>
      <w:pStyle w:val="Header"/>
      <w:jc w:val="right"/>
    </w:pPr>
    <w:r>
      <w:rPr>
        <w:lang w:val="es-ES"/>
      </w:rPr>
      <w:t xml:space="preserve"> </w:t>
    </w:r>
    <w:proofErr w:type="gramStart"/>
    <w:r>
      <w:rPr>
        <w:lang w:val="es-ES"/>
      </w:rPr>
      <w:t>página</w:t>
    </w:r>
    <w:proofErr w:type="gramEnd"/>
    <w:r>
      <w:t xml:space="preserve"> </w:t>
    </w:r>
    <w:sdt>
      <w:sdtPr>
        <w:id w:val="-211658611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874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962968" w:rsidRDefault="00962968" w:rsidP="0099121B">
    <w:pPr>
      <w:pStyle w:val="Header"/>
      <w:rPr>
        <w:lang w:val="es-ES"/>
      </w:rPr>
    </w:pPr>
  </w:p>
  <w:p w:rsidR="00500C26" w:rsidRPr="00BD511A" w:rsidRDefault="00500C26" w:rsidP="0099121B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39D33BF"/>
    <w:multiLevelType w:val="hybridMultilevel"/>
    <w:tmpl w:val="CF720842"/>
    <w:lvl w:ilvl="0" w:tplc="0E4A8E4E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7885D8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2763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4254F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68F8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3CC1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98B01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729006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566840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6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70B7CD0"/>
    <w:multiLevelType w:val="hybridMultilevel"/>
    <w:tmpl w:val="093450E0"/>
    <w:lvl w:ilvl="0" w:tplc="32124D34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CC688">
      <w:start w:val="1"/>
      <w:numFmt w:val="lowerRoman"/>
      <w:lvlText w:val="(%2)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167AEC">
      <w:start w:val="1"/>
      <w:numFmt w:val="lowerRoman"/>
      <w:lvlText w:val="%3"/>
      <w:lvlJc w:val="left"/>
      <w:pPr>
        <w:ind w:left="1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C45842">
      <w:start w:val="1"/>
      <w:numFmt w:val="decimal"/>
      <w:lvlText w:val="%4"/>
      <w:lvlJc w:val="left"/>
      <w:pPr>
        <w:ind w:left="2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2A5CB8">
      <w:start w:val="1"/>
      <w:numFmt w:val="lowerLetter"/>
      <w:lvlText w:val="%5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899E2">
      <w:start w:val="1"/>
      <w:numFmt w:val="lowerRoman"/>
      <w:lvlText w:val="%6"/>
      <w:lvlJc w:val="left"/>
      <w:pPr>
        <w:ind w:left="3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2C0298">
      <w:start w:val="1"/>
      <w:numFmt w:val="decimal"/>
      <w:lvlText w:val="%7"/>
      <w:lvlJc w:val="left"/>
      <w:pPr>
        <w:ind w:left="4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48352E">
      <w:start w:val="1"/>
      <w:numFmt w:val="lowerLetter"/>
      <w:lvlText w:val="%8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34CAB8">
      <w:start w:val="1"/>
      <w:numFmt w:val="lowerRoman"/>
      <w:lvlText w:val="%9"/>
      <w:lvlJc w:val="left"/>
      <w:pPr>
        <w:ind w:left="6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577029"/>
    <w:multiLevelType w:val="hybridMultilevel"/>
    <w:tmpl w:val="EC00665E"/>
    <w:lvl w:ilvl="0" w:tplc="23CC8BFC">
      <w:start w:val="1"/>
      <w:numFmt w:val="decimal"/>
      <w:lvlText w:val="(%1)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B05186"/>
    <w:multiLevelType w:val="hybridMultilevel"/>
    <w:tmpl w:val="96AA68E2"/>
    <w:lvl w:ilvl="0" w:tplc="0EE84648">
      <w:start w:val="1"/>
      <w:numFmt w:val="decimal"/>
      <w:lvlText w:val="(%1)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6CE122">
      <w:start w:val="1"/>
      <w:numFmt w:val="lowerRoman"/>
      <w:lvlText w:val="(%2)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4C6C5A">
      <w:start w:val="1"/>
      <w:numFmt w:val="lowerRoman"/>
      <w:lvlText w:val="%3"/>
      <w:lvlJc w:val="left"/>
      <w:pPr>
        <w:ind w:left="1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DC9E48">
      <w:start w:val="1"/>
      <w:numFmt w:val="decimal"/>
      <w:lvlText w:val="%4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9A5606">
      <w:start w:val="1"/>
      <w:numFmt w:val="lowerLetter"/>
      <w:lvlText w:val="%5"/>
      <w:lvlJc w:val="left"/>
      <w:pPr>
        <w:ind w:left="3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E4F77E">
      <w:start w:val="1"/>
      <w:numFmt w:val="lowerRoman"/>
      <w:lvlText w:val="%6"/>
      <w:lvlJc w:val="left"/>
      <w:pPr>
        <w:ind w:left="3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20336">
      <w:start w:val="1"/>
      <w:numFmt w:val="decimal"/>
      <w:lvlText w:val="%7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8DD88">
      <w:start w:val="1"/>
      <w:numFmt w:val="lowerLetter"/>
      <w:lvlText w:val="%8"/>
      <w:lvlJc w:val="left"/>
      <w:pPr>
        <w:ind w:left="5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FA">
      <w:start w:val="1"/>
      <w:numFmt w:val="lowerRoman"/>
      <w:lvlText w:val="%9"/>
      <w:lvlJc w:val="left"/>
      <w:pPr>
        <w:ind w:left="6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F0BCF"/>
    <w:multiLevelType w:val="hybridMultilevel"/>
    <w:tmpl w:val="173CD4D2"/>
    <w:lvl w:ilvl="0" w:tplc="0409000F">
      <w:start w:val="1"/>
      <w:numFmt w:val="decimal"/>
      <w:lvlText w:val="%1."/>
      <w:lvlJc w:val="left"/>
      <w:pPr>
        <w:ind w:left="100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F932">
      <w:start w:val="1"/>
      <w:numFmt w:val="lowerRoman"/>
      <w:lvlText w:val="%2)"/>
      <w:lvlJc w:val="right"/>
      <w:pPr>
        <w:ind w:left="1531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03AD4">
      <w:start w:val="1"/>
      <w:numFmt w:val="lowerRoman"/>
      <w:lvlText w:val="%3"/>
      <w:lvlJc w:val="left"/>
      <w:pPr>
        <w:ind w:left="1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8AAF72">
      <w:start w:val="1"/>
      <w:numFmt w:val="decimal"/>
      <w:lvlText w:val="%4"/>
      <w:lvlJc w:val="left"/>
      <w:pPr>
        <w:ind w:left="2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B032EC">
      <w:start w:val="1"/>
      <w:numFmt w:val="lowerLetter"/>
      <w:lvlText w:val="%5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C1730">
      <w:start w:val="1"/>
      <w:numFmt w:val="lowerRoman"/>
      <w:lvlText w:val="%6"/>
      <w:lvlJc w:val="left"/>
      <w:pPr>
        <w:ind w:left="3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E17E2">
      <w:start w:val="1"/>
      <w:numFmt w:val="decimal"/>
      <w:lvlText w:val="%7"/>
      <w:lvlJc w:val="left"/>
      <w:pPr>
        <w:ind w:left="4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86506">
      <w:start w:val="1"/>
      <w:numFmt w:val="lowerLetter"/>
      <w:lvlText w:val="%8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664652">
      <w:start w:val="1"/>
      <w:numFmt w:val="lowerRoman"/>
      <w:lvlText w:val="%9"/>
      <w:lvlJc w:val="left"/>
      <w:pPr>
        <w:ind w:left="5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412C57"/>
    <w:multiLevelType w:val="hybridMultilevel"/>
    <w:tmpl w:val="74D23EA4"/>
    <w:lvl w:ilvl="0" w:tplc="84A88960">
      <w:start w:val="1"/>
      <w:numFmt w:val="lowerRoman"/>
      <w:lvlText w:val="(%1)"/>
      <w:lvlJc w:val="left"/>
      <w:pPr>
        <w:ind w:left="1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FF78">
      <w:start w:val="1"/>
      <w:numFmt w:val="lowerLetter"/>
      <w:lvlText w:val="%2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746DF2">
      <w:start w:val="1"/>
      <w:numFmt w:val="lowerRoman"/>
      <w:lvlText w:val="%3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4FF84">
      <w:start w:val="1"/>
      <w:numFmt w:val="decimal"/>
      <w:lvlText w:val="%4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8FE4">
      <w:start w:val="1"/>
      <w:numFmt w:val="lowerLetter"/>
      <w:lvlText w:val="%5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14C830">
      <w:start w:val="1"/>
      <w:numFmt w:val="lowerRoman"/>
      <w:lvlText w:val="%6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A13FE">
      <w:start w:val="1"/>
      <w:numFmt w:val="decimal"/>
      <w:lvlText w:val="%7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ED504">
      <w:start w:val="1"/>
      <w:numFmt w:val="lowerLetter"/>
      <w:lvlText w:val="%8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AF7B0">
      <w:start w:val="1"/>
      <w:numFmt w:val="lowerRoman"/>
      <w:lvlText w:val="%9"/>
      <w:lvlJc w:val="left"/>
      <w:pPr>
        <w:ind w:left="7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5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3"/>
  </w:num>
  <w:num w:numId="15">
    <w:abstractNumId w:val="14"/>
  </w:num>
  <w:num w:numId="16">
    <w:abstractNumId w:val="1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14147"/>
    <w:rsid w:val="00023C95"/>
    <w:rsid w:val="000324EE"/>
    <w:rsid w:val="00043897"/>
    <w:rsid w:val="00043CAA"/>
    <w:rsid w:val="000548F7"/>
    <w:rsid w:val="0006513A"/>
    <w:rsid w:val="000748F8"/>
    <w:rsid w:val="00075432"/>
    <w:rsid w:val="00077C1C"/>
    <w:rsid w:val="0008417D"/>
    <w:rsid w:val="00090937"/>
    <w:rsid w:val="000968ED"/>
    <w:rsid w:val="000976ED"/>
    <w:rsid w:val="000B1203"/>
    <w:rsid w:val="000B23A0"/>
    <w:rsid w:val="000C3DB4"/>
    <w:rsid w:val="000C597F"/>
    <w:rsid w:val="000D0706"/>
    <w:rsid w:val="000D2934"/>
    <w:rsid w:val="000D4F4D"/>
    <w:rsid w:val="000D7940"/>
    <w:rsid w:val="000E5D58"/>
    <w:rsid w:val="000F5E56"/>
    <w:rsid w:val="000F7A63"/>
    <w:rsid w:val="00113C31"/>
    <w:rsid w:val="001362EE"/>
    <w:rsid w:val="00136B48"/>
    <w:rsid w:val="00143109"/>
    <w:rsid w:val="00144D97"/>
    <w:rsid w:val="00150A91"/>
    <w:rsid w:val="00151995"/>
    <w:rsid w:val="001712E3"/>
    <w:rsid w:val="001832A6"/>
    <w:rsid w:val="00184807"/>
    <w:rsid w:val="00192403"/>
    <w:rsid w:val="001A75CB"/>
    <w:rsid w:val="001E5A16"/>
    <w:rsid w:val="001E6960"/>
    <w:rsid w:val="001E710F"/>
    <w:rsid w:val="001F00C3"/>
    <w:rsid w:val="001F44EB"/>
    <w:rsid w:val="002165BB"/>
    <w:rsid w:val="00240871"/>
    <w:rsid w:val="00247566"/>
    <w:rsid w:val="002611E4"/>
    <w:rsid w:val="002634C4"/>
    <w:rsid w:val="00277720"/>
    <w:rsid w:val="00284EC5"/>
    <w:rsid w:val="002928D3"/>
    <w:rsid w:val="0029475F"/>
    <w:rsid w:val="002C1D9B"/>
    <w:rsid w:val="002C5E46"/>
    <w:rsid w:val="002D22CE"/>
    <w:rsid w:val="002D3EA9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E8B"/>
    <w:rsid w:val="003673CF"/>
    <w:rsid w:val="003845C1"/>
    <w:rsid w:val="003858A1"/>
    <w:rsid w:val="003A6B32"/>
    <w:rsid w:val="003A6F89"/>
    <w:rsid w:val="003B38C1"/>
    <w:rsid w:val="003B7B06"/>
    <w:rsid w:val="003C4FF0"/>
    <w:rsid w:val="003D376A"/>
    <w:rsid w:val="003D463F"/>
    <w:rsid w:val="003E2AF4"/>
    <w:rsid w:val="003E3579"/>
    <w:rsid w:val="003E662E"/>
    <w:rsid w:val="003F14DE"/>
    <w:rsid w:val="003F3CEC"/>
    <w:rsid w:val="003F5CA5"/>
    <w:rsid w:val="004021FC"/>
    <w:rsid w:val="00412B91"/>
    <w:rsid w:val="00420B95"/>
    <w:rsid w:val="00423E3E"/>
    <w:rsid w:val="00427AF4"/>
    <w:rsid w:val="00436779"/>
    <w:rsid w:val="00442129"/>
    <w:rsid w:val="004433CC"/>
    <w:rsid w:val="00445382"/>
    <w:rsid w:val="00446BB0"/>
    <w:rsid w:val="00453136"/>
    <w:rsid w:val="00461C73"/>
    <w:rsid w:val="004647DA"/>
    <w:rsid w:val="00474062"/>
    <w:rsid w:val="004744E1"/>
    <w:rsid w:val="00477C50"/>
    <w:rsid w:val="00477D6B"/>
    <w:rsid w:val="004841EF"/>
    <w:rsid w:val="00491738"/>
    <w:rsid w:val="004A28D5"/>
    <w:rsid w:val="004A2CE0"/>
    <w:rsid w:val="004A38BE"/>
    <w:rsid w:val="004C07DB"/>
    <w:rsid w:val="004C4E6B"/>
    <w:rsid w:val="004D255F"/>
    <w:rsid w:val="004E2371"/>
    <w:rsid w:val="004E2B0E"/>
    <w:rsid w:val="004E6874"/>
    <w:rsid w:val="004F0D75"/>
    <w:rsid w:val="004F793F"/>
    <w:rsid w:val="00500C26"/>
    <w:rsid w:val="005019FF"/>
    <w:rsid w:val="00506B76"/>
    <w:rsid w:val="0051353B"/>
    <w:rsid w:val="00523362"/>
    <w:rsid w:val="0053057A"/>
    <w:rsid w:val="00537483"/>
    <w:rsid w:val="00545D4F"/>
    <w:rsid w:val="00547154"/>
    <w:rsid w:val="00560A29"/>
    <w:rsid w:val="00560B0A"/>
    <w:rsid w:val="00576D2E"/>
    <w:rsid w:val="00581F76"/>
    <w:rsid w:val="005B2D3C"/>
    <w:rsid w:val="005B2E76"/>
    <w:rsid w:val="005B553A"/>
    <w:rsid w:val="005C0B30"/>
    <w:rsid w:val="005D0A2C"/>
    <w:rsid w:val="005D739A"/>
    <w:rsid w:val="00605827"/>
    <w:rsid w:val="0062277E"/>
    <w:rsid w:val="00622C00"/>
    <w:rsid w:val="00635C6E"/>
    <w:rsid w:val="0063749C"/>
    <w:rsid w:val="00644389"/>
    <w:rsid w:val="00646050"/>
    <w:rsid w:val="0064690D"/>
    <w:rsid w:val="00646B20"/>
    <w:rsid w:val="00653DE4"/>
    <w:rsid w:val="00663A83"/>
    <w:rsid w:val="006713CA"/>
    <w:rsid w:val="00672149"/>
    <w:rsid w:val="00676C5C"/>
    <w:rsid w:val="00690E85"/>
    <w:rsid w:val="006A1350"/>
    <w:rsid w:val="006A6243"/>
    <w:rsid w:val="006D35D7"/>
    <w:rsid w:val="006D5C02"/>
    <w:rsid w:val="006D6452"/>
    <w:rsid w:val="006F6906"/>
    <w:rsid w:val="006F7076"/>
    <w:rsid w:val="00700560"/>
    <w:rsid w:val="00711722"/>
    <w:rsid w:val="007130B7"/>
    <w:rsid w:val="007246FC"/>
    <w:rsid w:val="00727164"/>
    <w:rsid w:val="007318F0"/>
    <w:rsid w:val="00735B95"/>
    <w:rsid w:val="007476AE"/>
    <w:rsid w:val="00747CE5"/>
    <w:rsid w:val="00750EE3"/>
    <w:rsid w:val="007527B4"/>
    <w:rsid w:val="00753C33"/>
    <w:rsid w:val="00757B01"/>
    <w:rsid w:val="007610C8"/>
    <w:rsid w:val="007620E6"/>
    <w:rsid w:val="00766A9F"/>
    <w:rsid w:val="0079049A"/>
    <w:rsid w:val="00797682"/>
    <w:rsid w:val="007A5C08"/>
    <w:rsid w:val="007B11CB"/>
    <w:rsid w:val="007B683B"/>
    <w:rsid w:val="007B70F7"/>
    <w:rsid w:val="007D1613"/>
    <w:rsid w:val="007E4258"/>
    <w:rsid w:val="007E7FB5"/>
    <w:rsid w:val="007F0BA5"/>
    <w:rsid w:val="007F5920"/>
    <w:rsid w:val="00801F00"/>
    <w:rsid w:val="008054B3"/>
    <w:rsid w:val="008147D7"/>
    <w:rsid w:val="0082321A"/>
    <w:rsid w:val="00836218"/>
    <w:rsid w:val="00840D63"/>
    <w:rsid w:val="0085682B"/>
    <w:rsid w:val="00871243"/>
    <w:rsid w:val="00877200"/>
    <w:rsid w:val="008A590E"/>
    <w:rsid w:val="008A59A0"/>
    <w:rsid w:val="008B2CC1"/>
    <w:rsid w:val="008B60B2"/>
    <w:rsid w:val="008B6CC0"/>
    <w:rsid w:val="008C6EC5"/>
    <w:rsid w:val="008E370E"/>
    <w:rsid w:val="008F0372"/>
    <w:rsid w:val="008F4B96"/>
    <w:rsid w:val="009072C8"/>
    <w:rsid w:val="0090731E"/>
    <w:rsid w:val="00916EE2"/>
    <w:rsid w:val="00921B27"/>
    <w:rsid w:val="00924E66"/>
    <w:rsid w:val="0094268B"/>
    <w:rsid w:val="00946092"/>
    <w:rsid w:val="009606C8"/>
    <w:rsid w:val="00962968"/>
    <w:rsid w:val="00966A22"/>
    <w:rsid w:val="0096722F"/>
    <w:rsid w:val="0097274C"/>
    <w:rsid w:val="00975A1A"/>
    <w:rsid w:val="00980843"/>
    <w:rsid w:val="00981EAD"/>
    <w:rsid w:val="009845F5"/>
    <w:rsid w:val="00984A10"/>
    <w:rsid w:val="0099121B"/>
    <w:rsid w:val="00994037"/>
    <w:rsid w:val="009956B8"/>
    <w:rsid w:val="009A469A"/>
    <w:rsid w:val="009A7AD5"/>
    <w:rsid w:val="009C3AE9"/>
    <w:rsid w:val="009D4D6F"/>
    <w:rsid w:val="009D7209"/>
    <w:rsid w:val="009E1364"/>
    <w:rsid w:val="009E2791"/>
    <w:rsid w:val="009E3F6F"/>
    <w:rsid w:val="009E7DAD"/>
    <w:rsid w:val="009F499F"/>
    <w:rsid w:val="00A03F1D"/>
    <w:rsid w:val="00A2388C"/>
    <w:rsid w:val="00A27F3E"/>
    <w:rsid w:val="00A42DAF"/>
    <w:rsid w:val="00A459F8"/>
    <w:rsid w:val="00A45BD8"/>
    <w:rsid w:val="00A46C76"/>
    <w:rsid w:val="00A50BF2"/>
    <w:rsid w:val="00A55ABF"/>
    <w:rsid w:val="00A869B7"/>
    <w:rsid w:val="00A933E9"/>
    <w:rsid w:val="00A963A0"/>
    <w:rsid w:val="00A967E2"/>
    <w:rsid w:val="00AA2B17"/>
    <w:rsid w:val="00AA4AD3"/>
    <w:rsid w:val="00AB7D1C"/>
    <w:rsid w:val="00AC205C"/>
    <w:rsid w:val="00AC2FFE"/>
    <w:rsid w:val="00AC5721"/>
    <w:rsid w:val="00AD0327"/>
    <w:rsid w:val="00AD6619"/>
    <w:rsid w:val="00AF0A6B"/>
    <w:rsid w:val="00B04399"/>
    <w:rsid w:val="00B05A69"/>
    <w:rsid w:val="00B0710D"/>
    <w:rsid w:val="00B071DB"/>
    <w:rsid w:val="00B10832"/>
    <w:rsid w:val="00B433AF"/>
    <w:rsid w:val="00B4584A"/>
    <w:rsid w:val="00B6304F"/>
    <w:rsid w:val="00B70ED6"/>
    <w:rsid w:val="00B7780D"/>
    <w:rsid w:val="00B843DE"/>
    <w:rsid w:val="00B87520"/>
    <w:rsid w:val="00B91491"/>
    <w:rsid w:val="00B95676"/>
    <w:rsid w:val="00B9734B"/>
    <w:rsid w:val="00BA71FC"/>
    <w:rsid w:val="00BA7EB5"/>
    <w:rsid w:val="00BB092A"/>
    <w:rsid w:val="00BB49DC"/>
    <w:rsid w:val="00BD5036"/>
    <w:rsid w:val="00BD511A"/>
    <w:rsid w:val="00BE4590"/>
    <w:rsid w:val="00BE66C6"/>
    <w:rsid w:val="00BE7362"/>
    <w:rsid w:val="00BF605C"/>
    <w:rsid w:val="00C00436"/>
    <w:rsid w:val="00C10991"/>
    <w:rsid w:val="00C11BFE"/>
    <w:rsid w:val="00C17BB4"/>
    <w:rsid w:val="00C2282A"/>
    <w:rsid w:val="00C30042"/>
    <w:rsid w:val="00C33DAD"/>
    <w:rsid w:val="00C53C39"/>
    <w:rsid w:val="00C56EE0"/>
    <w:rsid w:val="00C63976"/>
    <w:rsid w:val="00C73692"/>
    <w:rsid w:val="00C74D39"/>
    <w:rsid w:val="00CC114E"/>
    <w:rsid w:val="00CD4F30"/>
    <w:rsid w:val="00CE517B"/>
    <w:rsid w:val="00CE5377"/>
    <w:rsid w:val="00CE5BA0"/>
    <w:rsid w:val="00CF0E6C"/>
    <w:rsid w:val="00CF1AC0"/>
    <w:rsid w:val="00D068E9"/>
    <w:rsid w:val="00D168E7"/>
    <w:rsid w:val="00D225C2"/>
    <w:rsid w:val="00D31559"/>
    <w:rsid w:val="00D4172C"/>
    <w:rsid w:val="00D44EC8"/>
    <w:rsid w:val="00D4507D"/>
    <w:rsid w:val="00D45252"/>
    <w:rsid w:val="00D45FB8"/>
    <w:rsid w:val="00D52975"/>
    <w:rsid w:val="00D5531C"/>
    <w:rsid w:val="00D64509"/>
    <w:rsid w:val="00D64A53"/>
    <w:rsid w:val="00D71B4D"/>
    <w:rsid w:val="00D7457B"/>
    <w:rsid w:val="00D805C0"/>
    <w:rsid w:val="00D82C66"/>
    <w:rsid w:val="00D90C72"/>
    <w:rsid w:val="00D93D55"/>
    <w:rsid w:val="00D956A3"/>
    <w:rsid w:val="00D97EA2"/>
    <w:rsid w:val="00DC4F6C"/>
    <w:rsid w:val="00DC711F"/>
    <w:rsid w:val="00DE429E"/>
    <w:rsid w:val="00DF5900"/>
    <w:rsid w:val="00E07A10"/>
    <w:rsid w:val="00E146AB"/>
    <w:rsid w:val="00E151DB"/>
    <w:rsid w:val="00E267FD"/>
    <w:rsid w:val="00E26819"/>
    <w:rsid w:val="00E335FE"/>
    <w:rsid w:val="00E376B3"/>
    <w:rsid w:val="00E40265"/>
    <w:rsid w:val="00E41F62"/>
    <w:rsid w:val="00E479B5"/>
    <w:rsid w:val="00E6227E"/>
    <w:rsid w:val="00E65991"/>
    <w:rsid w:val="00E65F9E"/>
    <w:rsid w:val="00E72392"/>
    <w:rsid w:val="00E9137A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213FD"/>
    <w:rsid w:val="00F26550"/>
    <w:rsid w:val="00F26569"/>
    <w:rsid w:val="00F2742D"/>
    <w:rsid w:val="00F34E85"/>
    <w:rsid w:val="00F409AE"/>
    <w:rsid w:val="00F53001"/>
    <w:rsid w:val="00F535E3"/>
    <w:rsid w:val="00F55A8B"/>
    <w:rsid w:val="00F60BC0"/>
    <w:rsid w:val="00F6149A"/>
    <w:rsid w:val="00F627D9"/>
    <w:rsid w:val="00F66152"/>
    <w:rsid w:val="00F66A0E"/>
    <w:rsid w:val="00F777A3"/>
    <w:rsid w:val="00F973F0"/>
    <w:rsid w:val="00FA2793"/>
    <w:rsid w:val="00FA5737"/>
    <w:rsid w:val="00FB26CE"/>
    <w:rsid w:val="00FC4FBC"/>
    <w:rsid w:val="00FC6403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FA2793"/>
    <w:rPr>
      <w:vertAlign w:val="superscript"/>
    </w:rPr>
  </w:style>
  <w:style w:type="character" w:styleId="CommentReference">
    <w:name w:val="annotation reference"/>
    <w:semiHidden/>
    <w:rsid w:val="00B7780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B7780D"/>
    <w:rPr>
      <w:b/>
      <w:bCs/>
      <w:sz w:val="20"/>
    </w:rPr>
  </w:style>
  <w:style w:type="paragraph" w:styleId="BalloonText">
    <w:name w:val="Balloon Text"/>
    <w:basedOn w:val="Normal"/>
    <w:semiHidden/>
    <w:rsid w:val="00B778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547E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1E696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1E696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44EC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SCT/27/</dc:title>
  <dc:creator>Margarita Marcel de Griffiths</dc:creator>
  <cp:lastModifiedBy>HAPPY-DUMAS Juliet</cp:lastModifiedBy>
  <cp:revision>4</cp:revision>
  <cp:lastPrinted>2015-05-16T11:41:00Z</cp:lastPrinted>
  <dcterms:created xsi:type="dcterms:W3CDTF">2015-05-16T11:28:00Z</dcterms:created>
  <dcterms:modified xsi:type="dcterms:W3CDTF">2015-05-16T12:56:00Z</dcterms:modified>
</cp:coreProperties>
</file>