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867607" w:rsidP="00731DEE">
            <w:pPr>
              <w:jc w:val="right"/>
              <w:rPr>
                <w:rFonts w:ascii="Arial Black" w:hAnsi="Arial Black"/>
                <w:caps/>
                <w:sz w:val="15"/>
              </w:rPr>
            </w:pPr>
            <w:r>
              <w:rPr>
                <w:rFonts w:ascii="Arial Black" w:hAnsi="Arial Black"/>
                <w:caps/>
                <w:sz w:val="15"/>
              </w:rPr>
              <w:t>H/LD/WG/8</w:t>
            </w:r>
            <w:r w:rsidR="00ED24D1">
              <w:rPr>
                <w:rFonts w:ascii="Arial Black" w:hAnsi="Arial Black"/>
                <w:caps/>
                <w:sz w:val="15"/>
              </w:rPr>
              <w:t>/</w:t>
            </w:r>
            <w:bookmarkStart w:id="1" w:name="Code"/>
            <w:bookmarkEnd w:id="1"/>
            <w:r>
              <w:rPr>
                <w:rFonts w:ascii="Arial Black" w:hAnsi="Arial Black"/>
                <w:caps/>
                <w:sz w:val="15"/>
              </w:rPr>
              <w:t>8</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1647D5">
              <w:rPr>
                <w:rFonts w:ascii="Arial Black" w:hAnsi="Arial Black"/>
                <w:caps/>
                <w:sz w:val="15"/>
              </w:rPr>
              <w:t xml:space="preserve">  </w:t>
            </w:r>
            <w:bookmarkStart w:id="2" w:name="Original"/>
            <w:bookmarkEnd w:id="2"/>
            <w:r w:rsidR="00B156CD">
              <w:rPr>
                <w:rFonts w:ascii="Arial Black" w:hAnsi="Arial Black"/>
                <w:caps/>
                <w:sz w:val="15"/>
              </w:rPr>
              <w:t>English</w:t>
            </w:r>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67607">
            <w:pPr>
              <w:jc w:val="right"/>
              <w:rPr>
                <w:rFonts w:ascii="Arial Black" w:hAnsi="Arial Black"/>
                <w:caps/>
                <w:sz w:val="15"/>
              </w:rPr>
            </w:pPr>
            <w:r w:rsidRPr="0090731E">
              <w:rPr>
                <w:rFonts w:ascii="Arial Black" w:hAnsi="Arial Black"/>
                <w:caps/>
                <w:sz w:val="15"/>
              </w:rPr>
              <w:t>DATE:</w:t>
            </w:r>
            <w:r w:rsidR="001647D5">
              <w:rPr>
                <w:rFonts w:ascii="Arial Black" w:hAnsi="Arial Black"/>
                <w:caps/>
                <w:sz w:val="15"/>
              </w:rPr>
              <w:t xml:space="preserve">  </w:t>
            </w:r>
            <w:bookmarkStart w:id="3" w:name="Date"/>
            <w:bookmarkEnd w:id="3"/>
            <w:r w:rsidR="00867607">
              <w:rPr>
                <w:rFonts w:ascii="Arial Black" w:hAnsi="Arial Black"/>
                <w:caps/>
                <w:sz w:val="15"/>
              </w:rPr>
              <w:t>November</w:t>
            </w:r>
            <w:r w:rsidR="00B156CD">
              <w:rPr>
                <w:rFonts w:ascii="Arial Black" w:hAnsi="Arial Black"/>
                <w:caps/>
                <w:sz w:val="15"/>
              </w:rPr>
              <w:t xml:space="preserve"> 1</w:t>
            </w:r>
            <w:r w:rsidR="00867607">
              <w:rPr>
                <w:rFonts w:ascii="Arial Black" w:hAnsi="Arial Black"/>
                <w:caps/>
                <w:sz w:val="15"/>
              </w:rPr>
              <w:t>, 2019</w:t>
            </w:r>
            <w:r w:rsidRPr="0090731E">
              <w:rPr>
                <w:rFonts w:ascii="Arial Black" w:hAnsi="Arial Black"/>
                <w:caps/>
                <w:sz w:val="15"/>
              </w:rPr>
              <w:t xml:space="preserve"> </w:t>
            </w:r>
          </w:p>
        </w:tc>
      </w:tr>
    </w:tbl>
    <w:p w:rsidR="008B2CC1" w:rsidRPr="003845C1" w:rsidRDefault="00ED24D1" w:rsidP="00B156CD">
      <w:pPr>
        <w:spacing w:before="1200"/>
        <w:rPr>
          <w:b/>
          <w:sz w:val="28"/>
          <w:szCs w:val="28"/>
        </w:rPr>
      </w:pPr>
      <w:r w:rsidRPr="00ED24D1">
        <w:rPr>
          <w:b/>
          <w:sz w:val="28"/>
          <w:szCs w:val="28"/>
        </w:rPr>
        <w:t>Working Group on the Legal Development of the Hague System for the International Registration of Industrial Designs</w:t>
      </w:r>
    </w:p>
    <w:p w:rsidR="008B2CC1" w:rsidRPr="003845C1" w:rsidRDefault="00867607" w:rsidP="00B156CD">
      <w:pPr>
        <w:spacing w:before="480"/>
        <w:rPr>
          <w:b/>
          <w:sz w:val="24"/>
          <w:szCs w:val="24"/>
        </w:rPr>
      </w:pPr>
      <w:r>
        <w:rPr>
          <w:b/>
          <w:sz w:val="24"/>
          <w:szCs w:val="24"/>
        </w:rPr>
        <w:t>Eigh</w:t>
      </w:r>
      <w:r w:rsidR="00ED24D1" w:rsidRPr="00ED24D1">
        <w:rPr>
          <w:b/>
          <w:sz w:val="24"/>
          <w:szCs w:val="24"/>
        </w:rPr>
        <w:t>th Session</w:t>
      </w:r>
    </w:p>
    <w:p w:rsidR="008B2CC1" w:rsidRPr="003845C1" w:rsidRDefault="00ED24D1" w:rsidP="008B2CC1">
      <w:pPr>
        <w:rPr>
          <w:b/>
          <w:sz w:val="24"/>
          <w:szCs w:val="24"/>
        </w:rPr>
      </w:pPr>
      <w:r w:rsidRPr="00ED24D1">
        <w:rPr>
          <w:b/>
          <w:sz w:val="24"/>
          <w:szCs w:val="24"/>
        </w:rPr>
        <w:t xml:space="preserve">Geneva, </w:t>
      </w:r>
      <w:r w:rsidR="00867607">
        <w:rPr>
          <w:b/>
          <w:sz w:val="24"/>
          <w:szCs w:val="24"/>
        </w:rPr>
        <w:t>October</w:t>
      </w:r>
      <w:r w:rsidRPr="00ED24D1">
        <w:rPr>
          <w:b/>
          <w:sz w:val="24"/>
          <w:szCs w:val="24"/>
        </w:rPr>
        <w:t xml:space="preserve"> </w:t>
      </w:r>
      <w:r w:rsidR="00867607">
        <w:rPr>
          <w:b/>
          <w:sz w:val="24"/>
          <w:szCs w:val="24"/>
        </w:rPr>
        <w:t>30 to November 1, 2019</w:t>
      </w:r>
    </w:p>
    <w:p w:rsidR="008B2CC1" w:rsidRPr="003845C1" w:rsidRDefault="00B156CD" w:rsidP="00B156CD">
      <w:pPr>
        <w:spacing w:before="720"/>
        <w:rPr>
          <w:caps/>
          <w:sz w:val="24"/>
        </w:rPr>
      </w:pPr>
      <w:bookmarkStart w:id="4" w:name="TitleOfDoc"/>
      <w:bookmarkEnd w:id="4"/>
      <w:r>
        <w:rPr>
          <w:caps/>
          <w:sz w:val="24"/>
        </w:rPr>
        <w:t>Summary by the Chair</w:t>
      </w:r>
    </w:p>
    <w:p w:rsidR="008B2CC1" w:rsidRPr="008B2CC1" w:rsidRDefault="00731DEE" w:rsidP="00B156CD">
      <w:pPr>
        <w:spacing w:before="240" w:after="960"/>
        <w:rPr>
          <w:i/>
        </w:rPr>
      </w:pPr>
      <w:bookmarkStart w:id="5" w:name="Prepared"/>
      <w:bookmarkEnd w:id="5"/>
      <w:r>
        <w:rPr>
          <w:i/>
        </w:rPr>
        <w:t>adopted by the Working Group</w:t>
      </w:r>
    </w:p>
    <w:p w:rsidR="00B156CD" w:rsidRDefault="00B156CD" w:rsidP="00953804">
      <w:pPr>
        <w:pStyle w:val="ONUME"/>
      </w:pPr>
      <w:r w:rsidRPr="007B40A3">
        <w:t xml:space="preserve">The Working Group on the Legal Development of the </w:t>
      </w:r>
      <w:r>
        <w:t>Hague</w:t>
      </w:r>
      <w:r w:rsidRPr="007B40A3">
        <w:t xml:space="preserve"> System for the </w:t>
      </w:r>
      <w:r w:rsidRPr="009772B6">
        <w:t>International Registration of Industrial Desig</w:t>
      </w:r>
      <w:r>
        <w:t xml:space="preserve">ns (hereinafter referred to as </w:t>
      </w:r>
      <w:r w:rsidRPr="009772B6">
        <w:t xml:space="preserve">the </w:t>
      </w:r>
      <w:r>
        <w:t>“</w:t>
      </w:r>
      <w:r w:rsidRPr="007B40A3">
        <w:t>Working Group</w:t>
      </w:r>
      <w:r>
        <w:t xml:space="preserve">”) met in Geneva from </w:t>
      </w:r>
      <w:r w:rsidR="00953804" w:rsidRPr="00953804">
        <w:t>October 30 to November 1, 2019</w:t>
      </w:r>
      <w:r w:rsidRPr="00D577AF">
        <w:t>.</w:t>
      </w:r>
    </w:p>
    <w:p w:rsidR="00513783" w:rsidRDefault="00513783" w:rsidP="00513783">
      <w:pPr>
        <w:pStyle w:val="ONUME"/>
      </w:pPr>
      <w:r>
        <w:t xml:space="preserve">The following members of the Hague Union were represented at the session:  African Intellectual Property Organization (OAPI), </w:t>
      </w:r>
      <w:r w:rsidR="00B058B5">
        <w:t xml:space="preserve">Armenia, </w:t>
      </w:r>
      <w:r>
        <w:t>Azerbaijan, Canada, Denmark, Estonia, European Union, Finland, France, Germany, Hungary, Israel, Italy, Japan, Lithuania, Morocco, Norway, Oman, Poland, Republic of Korea, Republic of Moldova, Romania, Russian Federation, Serbia, Singapore, Spain, Switzerland, Syrian Arab Republic, Tajikistan, United Kingdom, United States of America, Viet Nam (3</w:t>
      </w:r>
      <w:r w:rsidR="00C11B30">
        <w:t>2</w:t>
      </w:r>
      <w:r>
        <w:t>).</w:t>
      </w:r>
    </w:p>
    <w:p w:rsidR="00513783" w:rsidRDefault="00513783" w:rsidP="00513783">
      <w:pPr>
        <w:pStyle w:val="ONUME"/>
      </w:pPr>
      <w:r>
        <w:t>The following States were represented as observers:  Belarus, China, Czech Republic, Jordan, Kazakhstan, Lao People’s Democratic Republic, Mauritania, Mexico, Nicaragua, Pakistan, Peru, Portugal, Seychelles, South Africa, Thailand, Trinidad and Tobago, Uganda</w:t>
      </w:r>
      <w:r w:rsidR="00062ED9">
        <w:t> </w:t>
      </w:r>
      <w:r>
        <w:t>(17).</w:t>
      </w:r>
    </w:p>
    <w:p w:rsidR="00513783" w:rsidRDefault="00513783" w:rsidP="00513783">
      <w:pPr>
        <w:pStyle w:val="ONUME"/>
      </w:pPr>
      <w:r>
        <w:t>Representatives of the following international intergovernmental organizations took part in the session in an observer capacity:  Eurasian Patent Organization (EAPO) (1).</w:t>
      </w:r>
    </w:p>
    <w:p w:rsidR="00513783" w:rsidRDefault="00513783" w:rsidP="00062ED9">
      <w:pPr>
        <w:pStyle w:val="ONUME"/>
      </w:pPr>
      <w:r>
        <w:t>Representatives of the following non-governmental organizations (NGOs) took part in the session in an observer capacity:  Centre for International Intellectual Property Studies (CEIPI), European Communities Trade Mark Association (ECTA), International Trademark Association</w:t>
      </w:r>
      <w:r w:rsidR="00062ED9">
        <w:t> </w:t>
      </w:r>
      <w:r>
        <w:t>(INTA), Japan Intellectual Property Association (JIPA), Japan Patent Attorneys Association</w:t>
      </w:r>
      <w:r w:rsidR="00062ED9">
        <w:t> </w:t>
      </w:r>
      <w:r>
        <w:t>(JPAA) (5).</w:t>
      </w:r>
    </w:p>
    <w:p w:rsidR="00B156CD" w:rsidRPr="00F03D42" w:rsidRDefault="00B156CD" w:rsidP="00B156CD">
      <w:pPr>
        <w:pStyle w:val="Heading1"/>
        <w:spacing w:before="480"/>
      </w:pPr>
      <w:r w:rsidRPr="00F03D42">
        <w:lastRenderedPageBreak/>
        <w:t>Agenda Item 1:  Opening of the session</w:t>
      </w:r>
    </w:p>
    <w:p w:rsidR="00B156CD" w:rsidRPr="00F03D42" w:rsidRDefault="00B156CD" w:rsidP="00B156CD"/>
    <w:p w:rsidR="00B156CD" w:rsidRPr="00F03D42" w:rsidRDefault="00B156CD" w:rsidP="00B156CD">
      <w:pPr>
        <w:pStyle w:val="ONUME"/>
      </w:pPr>
      <w:r w:rsidRPr="00F03D42">
        <w:t>M</w:t>
      </w:r>
      <w:r w:rsidR="00FB7D91">
        <w:t>s</w:t>
      </w:r>
      <w:r w:rsidRPr="00F03D42">
        <w:t xml:space="preserve">. </w:t>
      </w:r>
      <w:r w:rsidR="00FB7D91">
        <w:t>Binying Wang</w:t>
      </w:r>
      <w:r w:rsidRPr="00F03D42">
        <w:t xml:space="preserve">, </w:t>
      </w:r>
      <w:r w:rsidR="00FB7D91">
        <w:t xml:space="preserve">Deputy </w:t>
      </w:r>
      <w:r w:rsidRPr="00F03D42">
        <w:t xml:space="preserve">Director General of the </w:t>
      </w:r>
      <w:r w:rsidR="00FB7D91">
        <w:t xml:space="preserve">Brands and Designs Sector, </w:t>
      </w:r>
      <w:r w:rsidRPr="00F03D42">
        <w:t xml:space="preserve">World Intellectual Property Organization (WIPO), opened the </w:t>
      </w:r>
      <w:r w:rsidR="00B71926">
        <w:t>eigh</w:t>
      </w:r>
      <w:r w:rsidRPr="00F03D42">
        <w:t>th session of the Working Group and welcomed the participants.</w:t>
      </w:r>
    </w:p>
    <w:p w:rsidR="00B156CD" w:rsidRPr="00F03D42" w:rsidRDefault="00B156CD" w:rsidP="00B156CD">
      <w:pPr>
        <w:pStyle w:val="Heading1"/>
        <w:spacing w:before="480"/>
      </w:pPr>
      <w:r w:rsidRPr="00F03D42">
        <w:t>Agenda Item 2:  Election of the Chair and two Vice-Chairs</w:t>
      </w:r>
    </w:p>
    <w:p w:rsidR="00B156CD" w:rsidRPr="00F03D42" w:rsidRDefault="00B71926" w:rsidP="00143F03">
      <w:pPr>
        <w:pStyle w:val="ONUME"/>
      </w:pPr>
      <w:r>
        <w:t>Mr</w:t>
      </w:r>
      <w:r w:rsidR="00B156CD" w:rsidRPr="00F03D42">
        <w:t xml:space="preserve">. </w:t>
      </w:r>
      <w:r w:rsidRPr="00B71926">
        <w:t>David R. Gerk</w:t>
      </w:r>
      <w:r>
        <w:t xml:space="preserve"> </w:t>
      </w:r>
      <w:r w:rsidR="00B156CD" w:rsidRPr="00F03D42">
        <w:t>(</w:t>
      </w:r>
      <w:r w:rsidRPr="00B71926">
        <w:t>United States of America</w:t>
      </w:r>
      <w:r w:rsidR="00B156CD" w:rsidRPr="00F03D42">
        <w:t>) was unanimously elected a</w:t>
      </w:r>
      <w:r w:rsidR="00143F03">
        <w:t>s Chair of the Working Group, Mr</w:t>
      </w:r>
      <w:r w:rsidR="00B156CD" w:rsidRPr="00F03D42">
        <w:t xml:space="preserve">. </w:t>
      </w:r>
      <w:r w:rsidR="00143F03" w:rsidRPr="00143F03">
        <w:t>Siyoung</w:t>
      </w:r>
      <w:r w:rsidR="00143F03">
        <w:t xml:space="preserve"> Park</w:t>
      </w:r>
      <w:r w:rsidR="00143F03" w:rsidRPr="00143F03">
        <w:t xml:space="preserve"> </w:t>
      </w:r>
      <w:r>
        <w:t>(Republic of Korea) and Ms</w:t>
      </w:r>
      <w:r w:rsidR="00B156CD" w:rsidRPr="00F03D42">
        <w:t xml:space="preserve">. </w:t>
      </w:r>
      <w:r>
        <w:t>Irene Schatzmann</w:t>
      </w:r>
      <w:r w:rsidR="00B156CD" w:rsidRPr="00F03D42">
        <w:t xml:space="preserve"> (</w:t>
      </w:r>
      <w:r>
        <w:t>Switzerland</w:t>
      </w:r>
      <w:r w:rsidR="00B156CD" w:rsidRPr="00F03D42">
        <w:t>) were unanimously elected as Vice-Chairs.</w:t>
      </w:r>
    </w:p>
    <w:p w:rsidR="00B156CD" w:rsidRPr="00F03D42" w:rsidRDefault="00B156CD" w:rsidP="00B156CD">
      <w:pPr>
        <w:pStyle w:val="ONUME"/>
        <w:tabs>
          <w:tab w:val="clear" w:pos="567"/>
        </w:tabs>
      </w:pPr>
      <w:r w:rsidRPr="00F03D42">
        <w:t>Mr. Hiroshi Okutomi (WIPO) acted as Secretary to the Working Group.</w:t>
      </w:r>
    </w:p>
    <w:p w:rsidR="00B156CD" w:rsidRPr="00F03D42" w:rsidRDefault="00B156CD" w:rsidP="00B156CD">
      <w:pPr>
        <w:pStyle w:val="Heading1"/>
        <w:spacing w:before="480"/>
      </w:pPr>
      <w:r w:rsidRPr="00F03D42">
        <w:t>Agenda Item 3:  Adoption of the Agenda</w:t>
      </w:r>
    </w:p>
    <w:p w:rsidR="00B156CD" w:rsidRPr="00F03D42" w:rsidRDefault="00B156CD" w:rsidP="00B156CD">
      <w:pPr>
        <w:pStyle w:val="ONUME"/>
        <w:tabs>
          <w:tab w:val="clear" w:pos="567"/>
        </w:tabs>
        <w:spacing w:before="240"/>
        <w:ind w:left="567"/>
        <w:rPr>
          <w:szCs w:val="22"/>
        </w:rPr>
      </w:pPr>
      <w:r w:rsidRPr="00F03D42">
        <w:t>The Working Group adopted the draft agenda (document H/LD/WG/</w:t>
      </w:r>
      <w:r w:rsidR="00427887">
        <w:t>8/1 Prov.2</w:t>
      </w:r>
      <w:r w:rsidRPr="00F03D42">
        <w:t>) without modification.</w:t>
      </w:r>
    </w:p>
    <w:p w:rsidR="00B156CD" w:rsidRDefault="00B156CD" w:rsidP="00B156CD">
      <w:pPr>
        <w:pStyle w:val="Heading1"/>
        <w:spacing w:before="480"/>
      </w:pPr>
      <w:r w:rsidRPr="00CE0B23">
        <w:t xml:space="preserve">Agenda Item </w:t>
      </w:r>
      <w:r>
        <w:t>4</w:t>
      </w:r>
      <w:r w:rsidRPr="00CE0B23">
        <w:t xml:space="preserve">:  </w:t>
      </w:r>
      <w:r w:rsidRPr="00CC4B97">
        <w:t>Adoption of the draft report of</w:t>
      </w:r>
      <w:r>
        <w:t xml:space="preserve"> THE</w:t>
      </w:r>
      <w:r w:rsidRPr="00CC4B97">
        <w:t xml:space="preserve"> </w:t>
      </w:r>
      <w:r>
        <w:t>S</w:t>
      </w:r>
      <w:r w:rsidR="00A94C89">
        <w:t>eventh</w:t>
      </w:r>
      <w:r>
        <w:t xml:space="preserve"> session of the Working Group on the Legal </w:t>
      </w:r>
      <w:r w:rsidRPr="00CC4B97">
        <w:t>Development of the</w:t>
      </w:r>
      <w:r>
        <w:t xml:space="preserve"> </w:t>
      </w:r>
      <w:r w:rsidRPr="00CC4B97">
        <w:t>Hague System for the International Registration of Industrial Designs</w:t>
      </w:r>
    </w:p>
    <w:p w:rsidR="00B156CD" w:rsidRPr="008D7486" w:rsidRDefault="00B156CD" w:rsidP="00B156CD">
      <w:pPr>
        <w:keepNext/>
      </w:pPr>
    </w:p>
    <w:p w:rsidR="00B156CD" w:rsidRPr="004F631D" w:rsidRDefault="00B156CD" w:rsidP="00B156CD">
      <w:pPr>
        <w:pStyle w:val="ONUME"/>
        <w:tabs>
          <w:tab w:val="clear" w:pos="567"/>
        </w:tabs>
      </w:pPr>
      <w:r w:rsidRPr="004F631D">
        <w:t>Discussion</w:t>
      </w:r>
      <w:r>
        <w:t>s</w:t>
      </w:r>
      <w:r w:rsidRPr="004F631D">
        <w:t xml:space="preserve"> </w:t>
      </w:r>
      <w:r>
        <w:t>were</w:t>
      </w:r>
      <w:r w:rsidRPr="004F631D">
        <w:t xml:space="preserve"> based on document </w:t>
      </w:r>
      <w:r w:rsidRPr="00591798">
        <w:t>H/LD/WG/</w:t>
      </w:r>
      <w:r w:rsidR="00A94C89">
        <w:t>7</w:t>
      </w:r>
      <w:r w:rsidRPr="00591798">
        <w:t>/</w:t>
      </w:r>
      <w:r w:rsidR="00A94C89">
        <w:t>11</w:t>
      </w:r>
      <w:r w:rsidRPr="00591798">
        <w:t> P</w:t>
      </w:r>
      <w:r>
        <w:t>rov</w:t>
      </w:r>
      <w:r w:rsidRPr="004F631D">
        <w:t>.</w:t>
      </w:r>
    </w:p>
    <w:p w:rsidR="00B156CD" w:rsidRPr="00210351" w:rsidRDefault="00B156CD" w:rsidP="00B156CD">
      <w:pPr>
        <w:pStyle w:val="ONUME"/>
        <w:tabs>
          <w:tab w:val="clear" w:pos="567"/>
        </w:tabs>
        <w:ind w:left="567"/>
      </w:pPr>
      <w:r w:rsidRPr="004F631D">
        <w:t xml:space="preserve">The Working Group adopted the draft </w:t>
      </w:r>
      <w:r w:rsidRPr="00591798">
        <w:t xml:space="preserve">report </w:t>
      </w:r>
      <w:r w:rsidR="00A94C89">
        <w:t>(document H/LD/WG/7</w:t>
      </w:r>
      <w:r>
        <w:t>/</w:t>
      </w:r>
      <w:r w:rsidR="00A94C89">
        <w:t xml:space="preserve">11 </w:t>
      </w:r>
      <w:r w:rsidRPr="00591798">
        <w:t>P</w:t>
      </w:r>
      <w:r>
        <w:t>rov</w:t>
      </w:r>
      <w:r w:rsidRPr="00591798">
        <w:t>.)</w:t>
      </w:r>
      <w:r>
        <w:t xml:space="preserve"> </w:t>
      </w:r>
      <w:r w:rsidRPr="00210351">
        <w:t>without modification.</w:t>
      </w:r>
    </w:p>
    <w:p w:rsidR="00B156CD" w:rsidRDefault="00B156CD" w:rsidP="00B156CD">
      <w:pPr>
        <w:pStyle w:val="Heading1"/>
        <w:spacing w:before="480"/>
      </w:pPr>
      <w:r w:rsidRPr="00210351">
        <w:t>Agenda Item 5:  PROPOSAL FOR AMEND</w:t>
      </w:r>
      <w:r w:rsidR="00CA530B">
        <w:t>MENTS TO THE COMMON REGULATIONS</w:t>
      </w:r>
    </w:p>
    <w:p w:rsidR="00434E2A" w:rsidRPr="00434E2A" w:rsidRDefault="00434E2A" w:rsidP="003726CF">
      <w:pPr>
        <w:pStyle w:val="Heading2"/>
      </w:pPr>
      <w:r w:rsidRPr="00434E2A">
        <w:rPr>
          <w:lang w:val="en-GB" w:eastAsia="fr-CH"/>
        </w:rPr>
        <w:t xml:space="preserve">PROPOSAL FOR A NEW RULE TO PROVIDE FOR THE ADDITION OF A PRIORITY CLAIM AFTER FILING </w:t>
      </w:r>
      <w:r>
        <w:rPr>
          <w:lang w:val="en-GB" w:eastAsia="fr-CH"/>
        </w:rPr>
        <w:t>(</w:t>
      </w:r>
      <w:r w:rsidR="00D444BD">
        <w:rPr>
          <w:lang w:val="en-GB" w:eastAsia="fr-CH"/>
        </w:rPr>
        <w:t xml:space="preserve">DOCUMENT </w:t>
      </w:r>
      <w:r w:rsidRPr="00434E2A">
        <w:t>H/LD/WG/8/2</w:t>
      </w:r>
      <w:r>
        <w:t>)</w:t>
      </w:r>
    </w:p>
    <w:p w:rsidR="00B156CD" w:rsidRPr="00210351" w:rsidRDefault="00B156CD" w:rsidP="00B156CD">
      <w:pPr>
        <w:keepNext/>
      </w:pPr>
    </w:p>
    <w:p w:rsidR="007E3939" w:rsidRDefault="00B156CD" w:rsidP="007E3939">
      <w:pPr>
        <w:pStyle w:val="ONUME"/>
      </w:pPr>
      <w:r w:rsidRPr="00210351">
        <w:t>Discussions were based on document </w:t>
      </w:r>
      <w:r w:rsidR="00434E2A">
        <w:t>H/LD/WG/8/2</w:t>
      </w:r>
      <w:r w:rsidRPr="00210351">
        <w:t>.</w:t>
      </w:r>
    </w:p>
    <w:p w:rsidR="00FE5F32" w:rsidRDefault="00FE5F32" w:rsidP="00FE5F32">
      <w:pPr>
        <w:pStyle w:val="ONUME"/>
      </w:pPr>
      <w:r w:rsidRPr="00FE5F32">
        <w:t xml:space="preserve">Taking into consideration different views expressed by the delegations and representatives, the Secretariat made a </w:t>
      </w:r>
      <w:r>
        <w:t xml:space="preserve">proposal to amend </w:t>
      </w:r>
      <w:r w:rsidR="00E42517">
        <w:t xml:space="preserve">proposed new </w:t>
      </w:r>
      <w:r>
        <w:t>Rule 22</w:t>
      </w:r>
      <w:r w:rsidRPr="00FE5F32">
        <w:rPr>
          <w:i/>
        </w:rPr>
        <w:t>bis</w:t>
      </w:r>
      <w:r w:rsidRPr="00FE5F32">
        <w:t>.</w:t>
      </w:r>
    </w:p>
    <w:p w:rsidR="00BC542C" w:rsidRDefault="00FE5F32" w:rsidP="003726CF">
      <w:pPr>
        <w:pStyle w:val="ONUME"/>
        <w:ind w:left="567"/>
      </w:pPr>
      <w:r>
        <w:t>T</w:t>
      </w:r>
      <w:r w:rsidR="007E3939" w:rsidRPr="007E3939">
        <w:t xml:space="preserve">he Chair concluded that the Working Group considered favorably </w:t>
      </w:r>
      <w:r w:rsidR="00E42517">
        <w:t>a proposal to add a new Rule</w:t>
      </w:r>
      <w:r w:rsidR="003726CF">
        <w:t> </w:t>
      </w:r>
      <w:r w:rsidR="00E42517">
        <w:t>22</w:t>
      </w:r>
      <w:r w:rsidR="00E42517" w:rsidRPr="00E42517">
        <w:rPr>
          <w:i/>
        </w:rPr>
        <w:t>bis</w:t>
      </w:r>
      <w:r w:rsidR="00E42517">
        <w:t>, as revised during the session, to the</w:t>
      </w:r>
      <w:r w:rsidR="003479A4">
        <w:t xml:space="preserve"> Common Regulations</w:t>
      </w:r>
      <w:r w:rsidR="00E42517">
        <w:t xml:space="preserve">, </w:t>
      </w:r>
      <w:r w:rsidR="002D73E3" w:rsidRPr="002D73E3">
        <w:t>as set out in the Annex to the Summary by the Chair</w:t>
      </w:r>
      <w:r w:rsidR="002D73E3">
        <w:t xml:space="preserve">, and </w:t>
      </w:r>
      <w:r w:rsidR="00E42517">
        <w:t xml:space="preserve">to amend </w:t>
      </w:r>
      <w:r w:rsidR="003F4EB7">
        <w:t xml:space="preserve">Rule </w:t>
      </w:r>
      <w:r w:rsidR="003479A4">
        <w:t>15</w:t>
      </w:r>
      <w:r w:rsidR="00E42517">
        <w:t>(2)</w:t>
      </w:r>
      <w:r w:rsidR="003479A4">
        <w:t xml:space="preserve"> </w:t>
      </w:r>
      <w:r w:rsidR="00E42517">
        <w:t xml:space="preserve">of the Common Regulations </w:t>
      </w:r>
      <w:r w:rsidR="003479A4">
        <w:t xml:space="preserve">and </w:t>
      </w:r>
      <w:r w:rsidR="003F4EB7">
        <w:t xml:space="preserve">the </w:t>
      </w:r>
      <w:r w:rsidR="003F4EB7" w:rsidRPr="003F4EB7">
        <w:t xml:space="preserve">Schedule of Fees, </w:t>
      </w:r>
      <w:r w:rsidR="00E42517" w:rsidRPr="00E42517">
        <w:t xml:space="preserve">as </w:t>
      </w:r>
      <w:r w:rsidR="00CA530B">
        <w:t>contained in</w:t>
      </w:r>
      <w:r w:rsidR="002D73E3">
        <w:t xml:space="preserve"> Annex</w:t>
      </w:r>
      <w:r w:rsidR="00CA530B">
        <w:t> I</w:t>
      </w:r>
      <w:r w:rsidR="002D73E3">
        <w:t xml:space="preserve"> to document</w:t>
      </w:r>
      <w:r w:rsidR="003726CF">
        <w:t> </w:t>
      </w:r>
      <w:r w:rsidR="002D73E3" w:rsidRPr="002D73E3">
        <w:t>H/LD/WG/8/2</w:t>
      </w:r>
      <w:r w:rsidR="00E8390E">
        <w:t>,</w:t>
      </w:r>
      <w:r w:rsidR="00E42517">
        <w:t xml:space="preserve"> </w:t>
      </w:r>
      <w:r w:rsidR="00440AC1" w:rsidRPr="003F4EB7">
        <w:t xml:space="preserve">for adoption, to </w:t>
      </w:r>
      <w:r>
        <w:t>th</w:t>
      </w:r>
      <w:r w:rsidR="003726CF">
        <w:t>e Assembly of the Hague Union.</w:t>
      </w:r>
    </w:p>
    <w:p w:rsidR="00135FD9" w:rsidRDefault="00135FD9" w:rsidP="003726CF">
      <w:pPr>
        <w:pStyle w:val="ONUME"/>
        <w:ind w:left="567"/>
      </w:pPr>
      <w:r w:rsidRPr="00135FD9">
        <w:t xml:space="preserve">The Chair </w:t>
      </w:r>
      <w:r w:rsidR="00293E9B">
        <w:t xml:space="preserve">also </w:t>
      </w:r>
      <w:r w:rsidRPr="00135FD9">
        <w:t xml:space="preserve">concluded that the Working Group considered </w:t>
      </w:r>
      <w:r>
        <w:t xml:space="preserve">it desirable to amend </w:t>
      </w:r>
      <w:r w:rsidRPr="00135FD9">
        <w:t>Section</w:t>
      </w:r>
      <w:r w:rsidR="003726CF">
        <w:t> </w:t>
      </w:r>
      <w:r w:rsidRPr="00135FD9">
        <w:t xml:space="preserve">902 of </w:t>
      </w:r>
      <w:r>
        <w:t>the Administrative Instructions,</w:t>
      </w:r>
      <w:r w:rsidRPr="00135FD9">
        <w:t xml:space="preserve"> as </w:t>
      </w:r>
      <w:r>
        <w:t xml:space="preserve">set out </w:t>
      </w:r>
      <w:r w:rsidRPr="00135FD9">
        <w:t>in th</w:t>
      </w:r>
      <w:r>
        <w:t>e Annex</w:t>
      </w:r>
      <w:r w:rsidR="003726CF">
        <w:t> </w:t>
      </w:r>
      <w:r>
        <w:t>II to document</w:t>
      </w:r>
      <w:r w:rsidR="003726CF">
        <w:t> </w:t>
      </w:r>
      <w:r>
        <w:t>H/LD/WG/8/2.</w:t>
      </w:r>
    </w:p>
    <w:p w:rsidR="00293E9B" w:rsidRDefault="00293E9B" w:rsidP="00CA530B">
      <w:pPr>
        <w:pStyle w:val="ONUME"/>
        <w:tabs>
          <w:tab w:val="clear" w:pos="567"/>
        </w:tabs>
        <w:ind w:left="567"/>
      </w:pPr>
      <w:r w:rsidRPr="00293E9B">
        <w:t xml:space="preserve">The date of entry </w:t>
      </w:r>
      <w:r>
        <w:t>into force of new Rule 22</w:t>
      </w:r>
      <w:r w:rsidRPr="00293E9B">
        <w:rPr>
          <w:i/>
        </w:rPr>
        <w:t>bis</w:t>
      </w:r>
      <w:r>
        <w:t>, and amended Rule 15(2)</w:t>
      </w:r>
      <w:r w:rsidR="00A0751D">
        <w:t xml:space="preserve">, </w:t>
      </w:r>
      <w:r>
        <w:t>Schedule of</w:t>
      </w:r>
      <w:r w:rsidR="003726CF">
        <w:t> </w:t>
      </w:r>
      <w:r>
        <w:t xml:space="preserve">Fees and </w:t>
      </w:r>
      <w:r w:rsidRPr="00293E9B">
        <w:t>Section</w:t>
      </w:r>
      <w:r w:rsidR="003726CF">
        <w:t> </w:t>
      </w:r>
      <w:r w:rsidRPr="00293E9B">
        <w:t>902 of the Administrative Instructions</w:t>
      </w:r>
      <w:r>
        <w:t xml:space="preserve"> </w:t>
      </w:r>
      <w:r w:rsidRPr="00293E9B">
        <w:t>would be determine</w:t>
      </w:r>
      <w:r w:rsidR="003726CF">
        <w:t>d by the International Bureau.</w:t>
      </w:r>
    </w:p>
    <w:p w:rsidR="00434E2A" w:rsidRDefault="00FE5F32" w:rsidP="003726CF">
      <w:pPr>
        <w:pStyle w:val="Heading2"/>
      </w:pPr>
      <w:r w:rsidRPr="00FE5F32">
        <w:t>PROPOSAL FOR AMENDMENTS TO RULE 17 OF THE COMMON REGULATIONS</w:t>
      </w:r>
      <w:r>
        <w:t xml:space="preserve"> (</w:t>
      </w:r>
      <w:r w:rsidR="00D444BD">
        <w:t xml:space="preserve">DOCUMENT </w:t>
      </w:r>
      <w:r w:rsidR="00434E2A" w:rsidRPr="00EF18CE">
        <w:t>H/LD/WG/8/6</w:t>
      </w:r>
      <w:r>
        <w:t>)</w:t>
      </w:r>
    </w:p>
    <w:p w:rsidR="00434E2A" w:rsidRPr="00434E2A" w:rsidRDefault="00434E2A" w:rsidP="00434E2A"/>
    <w:p w:rsidR="00A72348" w:rsidRPr="00D07804" w:rsidRDefault="00A72348" w:rsidP="00A72348">
      <w:pPr>
        <w:pStyle w:val="ONUME"/>
      </w:pPr>
      <w:r w:rsidRPr="00D07804">
        <w:t>Discussions wer</w:t>
      </w:r>
      <w:r w:rsidR="00842451" w:rsidRPr="00D07804">
        <w:t>e based on document</w:t>
      </w:r>
      <w:r w:rsidRPr="00D07804">
        <w:t xml:space="preserve"> H/LD/WG/8/6.</w:t>
      </w:r>
    </w:p>
    <w:p w:rsidR="00B156CD" w:rsidRPr="00D07804" w:rsidRDefault="002807ED" w:rsidP="00BC542C">
      <w:pPr>
        <w:pStyle w:val="ONUME"/>
      </w:pPr>
      <w:r w:rsidRPr="00D07804">
        <w:t xml:space="preserve">In </w:t>
      </w:r>
      <w:r w:rsidR="00440AC1" w:rsidRPr="00D07804">
        <w:t>relation to document H/LD/WG/8/6, t</w:t>
      </w:r>
      <w:r w:rsidR="00B156CD" w:rsidRPr="00D07804">
        <w:t xml:space="preserve">aking into consideration </w:t>
      </w:r>
      <w:r w:rsidR="000A5F6B" w:rsidRPr="00D07804">
        <w:t xml:space="preserve">different </w:t>
      </w:r>
      <w:r w:rsidR="00CD7098" w:rsidRPr="00D07804">
        <w:t xml:space="preserve">views expressed by </w:t>
      </w:r>
      <w:r w:rsidR="000A5F6B" w:rsidRPr="00D07804">
        <w:t xml:space="preserve">the </w:t>
      </w:r>
      <w:r w:rsidR="00B156CD" w:rsidRPr="00D07804">
        <w:t>delegations and representatives, the Secretariat made a re</w:t>
      </w:r>
      <w:r w:rsidR="001869D0" w:rsidRPr="00D07804">
        <w:t>vised proposal to a</w:t>
      </w:r>
      <w:r w:rsidR="008C1450">
        <w:t>dd a new sub</w:t>
      </w:r>
      <w:r w:rsidR="00CD7098" w:rsidRPr="00D07804">
        <w:t>paragraph to</w:t>
      </w:r>
      <w:r w:rsidR="001869D0" w:rsidRPr="00D07804">
        <w:t xml:space="preserve"> Rule</w:t>
      </w:r>
      <w:r w:rsidR="00FB7D91" w:rsidRPr="00D07804">
        <w:t xml:space="preserve"> 17</w:t>
      </w:r>
      <w:r w:rsidR="00CD7098" w:rsidRPr="00D07804">
        <w:t>(1)</w:t>
      </w:r>
      <w:r w:rsidR="008D6A5B" w:rsidRPr="00D07804">
        <w:t>.</w:t>
      </w:r>
    </w:p>
    <w:p w:rsidR="00D07804" w:rsidRPr="00D07804" w:rsidRDefault="00D07804" w:rsidP="003726CF">
      <w:pPr>
        <w:pStyle w:val="ONUME"/>
        <w:ind w:left="567"/>
      </w:pPr>
      <w:r w:rsidRPr="00D07804">
        <w:t>The Chair concluded that some delegations were in favor of the proposal as revised, and one delegation was not</w:t>
      </w:r>
      <w:r w:rsidR="00CA530B">
        <w:t xml:space="preserve"> comfortable with the proposal.</w:t>
      </w:r>
    </w:p>
    <w:p w:rsidR="0096672D" w:rsidRPr="00D07804" w:rsidRDefault="0096672D" w:rsidP="00CA530B">
      <w:pPr>
        <w:pStyle w:val="ONUME"/>
        <w:ind w:left="567"/>
      </w:pPr>
      <w:r w:rsidRPr="00D07804">
        <w:t>The Working Group requested the International Bureau</w:t>
      </w:r>
      <w:r w:rsidR="002B1ED7" w:rsidRPr="00D07804">
        <w:t xml:space="preserve"> to consult with user groups and report back on the findings </w:t>
      </w:r>
      <w:r w:rsidRPr="00D07804">
        <w:t>at the next session of the Working Group.</w:t>
      </w:r>
    </w:p>
    <w:p w:rsidR="00434E2A" w:rsidRDefault="00FE5F32" w:rsidP="00CA530B">
      <w:pPr>
        <w:pStyle w:val="Heading2"/>
        <w:spacing w:before="480"/>
      </w:pPr>
      <w:r w:rsidRPr="00FE5F32">
        <w:t>PROPOSAL FOR AMENDMENTS TO RULE 21 OF THE COMMON REGULATIONS</w:t>
      </w:r>
      <w:r>
        <w:t xml:space="preserve"> (</w:t>
      </w:r>
      <w:r w:rsidR="00D444BD">
        <w:t xml:space="preserve">DOCUMENT </w:t>
      </w:r>
      <w:r w:rsidR="00434E2A" w:rsidRPr="00EF18CE">
        <w:t>H/LD/WG/8/7</w:t>
      </w:r>
      <w:r>
        <w:t>)</w:t>
      </w:r>
    </w:p>
    <w:p w:rsidR="00072E52" w:rsidRPr="00072E52" w:rsidRDefault="00072E52" w:rsidP="00072E52"/>
    <w:p w:rsidR="00A72348" w:rsidRPr="00A72348" w:rsidRDefault="00A72348" w:rsidP="00A72348">
      <w:pPr>
        <w:pStyle w:val="ONUME"/>
      </w:pPr>
      <w:r w:rsidRPr="00A72348">
        <w:t>Dis</w:t>
      </w:r>
      <w:r w:rsidR="00842451">
        <w:t>cussions were based on document</w:t>
      </w:r>
      <w:r w:rsidRPr="00A72348">
        <w:t xml:space="preserve"> H/LD</w:t>
      </w:r>
      <w:r>
        <w:t>/WG/8/7</w:t>
      </w:r>
      <w:r w:rsidRPr="00A72348">
        <w:t>.</w:t>
      </w:r>
    </w:p>
    <w:p w:rsidR="00B31596" w:rsidRPr="00210351" w:rsidRDefault="00B31596" w:rsidP="00CA530B">
      <w:pPr>
        <w:pStyle w:val="ONUME"/>
        <w:ind w:left="567"/>
      </w:pPr>
      <w:r w:rsidRPr="00B31596">
        <w:t>The Chair concluded that the Working Group considered favorably the submission of a proposal to amend the Common Regulations with respect to Rule</w:t>
      </w:r>
      <w:r>
        <w:t xml:space="preserve"> 21</w:t>
      </w:r>
      <w:r w:rsidRPr="00B31596">
        <w:t xml:space="preserve">, with </w:t>
      </w:r>
      <w:r>
        <w:t xml:space="preserve">a </w:t>
      </w:r>
      <w:r w:rsidR="00B13796">
        <w:t xml:space="preserve">minor </w:t>
      </w:r>
      <w:r w:rsidR="00B21E1E">
        <w:t xml:space="preserve">editorial </w:t>
      </w:r>
      <w:r w:rsidR="00B13796">
        <w:t>correction</w:t>
      </w:r>
      <w:r w:rsidR="009D53E1">
        <w:t xml:space="preserve"> to the English version thereof</w:t>
      </w:r>
      <w:r w:rsidRPr="00B31596">
        <w:t xml:space="preserve">, </w:t>
      </w:r>
      <w:r w:rsidR="00135FD9" w:rsidRPr="00135FD9">
        <w:t xml:space="preserve">as </w:t>
      </w:r>
      <w:r w:rsidR="000A5F6B">
        <w:t xml:space="preserve">set out </w:t>
      </w:r>
      <w:r w:rsidR="000A5F6B" w:rsidRPr="000A5F6B">
        <w:t>in the Annex to the Summary by the Chair</w:t>
      </w:r>
      <w:r w:rsidRPr="00B31596">
        <w:t>, for adoption, to the Assembly of the Hague Union, with the proposed date of entry into force of January 1, 20</w:t>
      </w:r>
      <w:r>
        <w:t>21</w:t>
      </w:r>
      <w:r w:rsidRPr="00B31596">
        <w:t>.</w:t>
      </w:r>
    </w:p>
    <w:p w:rsidR="00B156CD" w:rsidRPr="000354F4" w:rsidRDefault="00B156CD" w:rsidP="00B156CD">
      <w:pPr>
        <w:pStyle w:val="Heading1"/>
        <w:spacing w:before="480"/>
      </w:pPr>
      <w:r w:rsidRPr="00210351">
        <w:t>AGENDA</w:t>
      </w:r>
      <w:r w:rsidRPr="000354F4">
        <w:t xml:space="preserve"> ITEM </w:t>
      </w:r>
      <w:r>
        <w:t>6:  s</w:t>
      </w:r>
      <w:r w:rsidR="00EF18CE">
        <w:t>ituation of the 1960 act</w:t>
      </w:r>
      <w:r>
        <w:t xml:space="preserve"> </w:t>
      </w:r>
    </w:p>
    <w:p w:rsidR="00B156CD" w:rsidRPr="008D7486" w:rsidRDefault="00B156CD" w:rsidP="007E461E">
      <w:pPr>
        <w:keepNext/>
      </w:pPr>
    </w:p>
    <w:p w:rsidR="00072E52" w:rsidRDefault="00B156CD" w:rsidP="007E461E">
      <w:pPr>
        <w:pStyle w:val="ONUME"/>
        <w:tabs>
          <w:tab w:val="clear" w:pos="567"/>
        </w:tabs>
      </w:pPr>
      <w:r w:rsidRPr="004A0518">
        <w:t>Discussions were based on document H/LD/WG/</w:t>
      </w:r>
      <w:r w:rsidR="00EF18CE">
        <w:t>8</w:t>
      </w:r>
      <w:r w:rsidRPr="004A0518">
        <w:t>/3.</w:t>
      </w:r>
    </w:p>
    <w:p w:rsidR="00072E52" w:rsidRPr="00072E52" w:rsidRDefault="00072E52" w:rsidP="00CA530B">
      <w:pPr>
        <w:pStyle w:val="ONUME"/>
        <w:tabs>
          <w:tab w:val="clear" w:pos="567"/>
        </w:tabs>
        <w:ind w:left="567"/>
      </w:pPr>
      <w:r w:rsidRPr="00072E52">
        <w:t>The Chair concluded that the Working Group took note of the content</w:t>
      </w:r>
      <w:r w:rsidR="003E3AFA">
        <w:t>s</w:t>
      </w:r>
      <w:r w:rsidRPr="00072E52">
        <w:t xml:space="preserve"> of the document.</w:t>
      </w:r>
    </w:p>
    <w:p w:rsidR="00B156CD" w:rsidRDefault="00B156CD" w:rsidP="00CA530B">
      <w:pPr>
        <w:pStyle w:val="Heading1"/>
        <w:spacing w:before="480"/>
      </w:pPr>
      <w:r w:rsidRPr="00B22D4F">
        <w:t xml:space="preserve">AGENDA </w:t>
      </w:r>
      <w:r w:rsidRPr="00C53BF4">
        <w:t xml:space="preserve">ITEM 7:  </w:t>
      </w:r>
      <w:r w:rsidR="00EF18CE" w:rsidRPr="00EF18CE">
        <w:t>Financial Sustainability of the Hague System; Possible Revision of the Schedule of Fees</w:t>
      </w:r>
    </w:p>
    <w:p w:rsidR="007E461E" w:rsidRPr="007E461E" w:rsidRDefault="007E461E" w:rsidP="007E461E"/>
    <w:p w:rsidR="00B156CD" w:rsidRPr="0093507F" w:rsidRDefault="00B156CD" w:rsidP="007E461E">
      <w:pPr>
        <w:pStyle w:val="ONUME"/>
        <w:tabs>
          <w:tab w:val="clear" w:pos="567"/>
        </w:tabs>
      </w:pPr>
      <w:r w:rsidRPr="0093507F">
        <w:t>Discussions were based on document H/LD/WG/</w:t>
      </w:r>
      <w:r w:rsidR="00EF18CE">
        <w:t>8</w:t>
      </w:r>
      <w:r w:rsidRPr="0093507F">
        <w:t>/4.</w:t>
      </w:r>
    </w:p>
    <w:p w:rsidR="00665551" w:rsidRDefault="00B156CD" w:rsidP="00CA530B">
      <w:pPr>
        <w:pStyle w:val="ONUME"/>
        <w:ind w:left="567"/>
      </w:pPr>
      <w:r w:rsidRPr="0093507F">
        <w:t xml:space="preserve">The Chair concluded that the </w:t>
      </w:r>
      <w:r w:rsidR="00665551" w:rsidRPr="00665551">
        <w:t xml:space="preserve">Working Group considered favorably the submission of a proposal to amend </w:t>
      </w:r>
      <w:r w:rsidR="00665551">
        <w:t xml:space="preserve">the </w:t>
      </w:r>
      <w:r w:rsidR="00665551" w:rsidRPr="00665551">
        <w:t>Schedule of Fees</w:t>
      </w:r>
      <w:r w:rsidR="003E3AFA" w:rsidRPr="003E3AFA">
        <w:t xml:space="preserve"> </w:t>
      </w:r>
      <w:r w:rsidR="003E3AFA">
        <w:t xml:space="preserve">in </w:t>
      </w:r>
      <w:r w:rsidR="003E3AFA" w:rsidRPr="003E3AFA">
        <w:t>the Co</w:t>
      </w:r>
      <w:r w:rsidR="003E3AFA">
        <w:t>mmon Regulations</w:t>
      </w:r>
      <w:r w:rsidR="00665551">
        <w:t xml:space="preserve">, as contained in </w:t>
      </w:r>
      <w:r w:rsidR="00665551" w:rsidRPr="00665551">
        <w:t xml:space="preserve">Annex </w:t>
      </w:r>
      <w:r w:rsidR="00665551">
        <w:t>IV to document H/LD/WG/8/4</w:t>
      </w:r>
      <w:r w:rsidR="00BE6F70">
        <w:t xml:space="preserve">, </w:t>
      </w:r>
      <w:r w:rsidR="00BE6F70" w:rsidRPr="00BE6F70">
        <w:t>for adoption, to the Assembly of the Hague Union, with the proposed date of entry into force of January 1, 2021.</w:t>
      </w:r>
    </w:p>
    <w:p w:rsidR="00BE6F70" w:rsidRDefault="00BE6F70" w:rsidP="00CA530B">
      <w:pPr>
        <w:pStyle w:val="ONUME"/>
        <w:ind w:left="567"/>
      </w:pPr>
      <w:r w:rsidRPr="00BE6F70">
        <w:t xml:space="preserve">The Working Group requested the International Bureau to prepare, for discussion at its next session, a </w:t>
      </w:r>
      <w:r>
        <w:t xml:space="preserve">study on the possible increase of the </w:t>
      </w:r>
      <w:r w:rsidR="003F1871">
        <w:t xml:space="preserve">amount of the </w:t>
      </w:r>
      <w:r>
        <w:t xml:space="preserve">basic fee for </w:t>
      </w:r>
      <w:r w:rsidR="003F1871">
        <w:t xml:space="preserve">each </w:t>
      </w:r>
      <w:r>
        <w:t xml:space="preserve">additional </w:t>
      </w:r>
      <w:r w:rsidR="003F1871">
        <w:t>design</w:t>
      </w:r>
      <w:r>
        <w:t xml:space="preserve"> for </w:t>
      </w:r>
      <w:r w:rsidR="003F1871">
        <w:t>the renewal of an international registration</w:t>
      </w:r>
      <w:r w:rsidR="00A708D1">
        <w:t>,</w:t>
      </w:r>
      <w:r>
        <w:t xml:space="preserve"> and a </w:t>
      </w:r>
      <w:r w:rsidR="003E3AFA">
        <w:t xml:space="preserve">broader </w:t>
      </w:r>
      <w:r>
        <w:t>review of the</w:t>
      </w:r>
      <w:r w:rsidRPr="00BE6F70">
        <w:t xml:space="preserve"> </w:t>
      </w:r>
      <w:r w:rsidR="002C5B8E">
        <w:t>Schedule of F</w:t>
      </w:r>
      <w:r w:rsidRPr="00BE6F70">
        <w:t>ee</w:t>
      </w:r>
      <w:r w:rsidR="002C5B8E">
        <w:t>s</w:t>
      </w:r>
      <w:r>
        <w:t xml:space="preserve"> of the Hague System for discussion at a future session.</w:t>
      </w:r>
    </w:p>
    <w:p w:rsidR="00CA530B" w:rsidRDefault="00CA530B">
      <w:pPr>
        <w:rPr>
          <w:b/>
          <w:bCs/>
          <w:caps/>
          <w:kern w:val="32"/>
          <w:szCs w:val="32"/>
        </w:rPr>
      </w:pPr>
      <w:r>
        <w:br w:type="page"/>
      </w:r>
    </w:p>
    <w:p w:rsidR="00B156CD" w:rsidRDefault="00B156CD" w:rsidP="007E461E">
      <w:pPr>
        <w:pStyle w:val="Heading1"/>
        <w:spacing w:before="480"/>
      </w:pPr>
      <w:r w:rsidRPr="00B22D4F">
        <w:t xml:space="preserve">AGENDA ITEM 8: </w:t>
      </w:r>
      <w:r w:rsidR="007E461E">
        <w:t xml:space="preserve"> </w:t>
      </w:r>
      <w:r w:rsidR="00EF18CE" w:rsidRPr="00EF18CE">
        <w:t xml:space="preserve">Possible Options for the Introduction of New </w:t>
      </w:r>
      <w:r w:rsidR="00CA530B">
        <w:t>Languages into the Hague System</w:t>
      </w:r>
    </w:p>
    <w:p w:rsidR="007E461E" w:rsidRPr="007E461E" w:rsidRDefault="007E461E" w:rsidP="007E461E"/>
    <w:p w:rsidR="00B156CD" w:rsidRPr="00AF0E15" w:rsidRDefault="00EF18CE" w:rsidP="00EF18CE">
      <w:pPr>
        <w:pStyle w:val="ONUME"/>
      </w:pPr>
      <w:r w:rsidRPr="00AF0E15">
        <w:t>Discussions were based on document H/LD/WG/8/5.</w:t>
      </w:r>
    </w:p>
    <w:p w:rsidR="002C5B8E" w:rsidRDefault="00B156CD" w:rsidP="00CA530B">
      <w:pPr>
        <w:pStyle w:val="ONUME"/>
        <w:ind w:left="567"/>
        <w:rPr>
          <w:lang w:eastAsia="en-US"/>
        </w:rPr>
      </w:pPr>
      <w:r w:rsidRPr="00AF0E15">
        <w:rPr>
          <w:lang w:eastAsia="en-US"/>
        </w:rPr>
        <w:t xml:space="preserve">The Working Group requested the </w:t>
      </w:r>
      <w:r w:rsidR="00B6764C" w:rsidRPr="00AF0E15">
        <w:rPr>
          <w:lang w:eastAsia="en-US"/>
        </w:rPr>
        <w:t>International Bureau to prepare, for</w:t>
      </w:r>
      <w:r w:rsidR="00CA6080" w:rsidRPr="00AF0E15">
        <w:rPr>
          <w:lang w:eastAsia="en-US"/>
        </w:rPr>
        <w:t xml:space="preserve"> discussion at its next session, a</w:t>
      </w:r>
      <w:r w:rsidR="00731DEE">
        <w:rPr>
          <w:lang w:eastAsia="en-US"/>
        </w:rPr>
        <w:t>n advanced</w:t>
      </w:r>
      <w:r w:rsidR="00CA6080" w:rsidRPr="00AF0E15">
        <w:rPr>
          <w:lang w:eastAsia="en-US"/>
        </w:rPr>
        <w:t xml:space="preserve"> </w:t>
      </w:r>
      <w:r w:rsidR="00EE453F">
        <w:rPr>
          <w:lang w:eastAsia="en-US"/>
        </w:rPr>
        <w:t>st</w:t>
      </w:r>
      <w:r w:rsidR="00CA6080" w:rsidRPr="00EE453F">
        <w:rPr>
          <w:lang w:eastAsia="en-US"/>
        </w:rPr>
        <w:t>udy</w:t>
      </w:r>
      <w:r w:rsidR="00CA6080" w:rsidRPr="00AF0E15">
        <w:rPr>
          <w:lang w:eastAsia="en-US"/>
        </w:rPr>
        <w:t xml:space="preserve"> of</w:t>
      </w:r>
      <w:r w:rsidR="00AF0E15" w:rsidRPr="00AF0E15">
        <w:rPr>
          <w:lang w:eastAsia="en-US"/>
        </w:rPr>
        <w:t xml:space="preserve"> </w:t>
      </w:r>
      <w:r w:rsidR="00CA6080" w:rsidRPr="00AF0E15">
        <w:rPr>
          <w:lang w:eastAsia="en-US"/>
        </w:rPr>
        <w:t xml:space="preserve">the cost implications and technical feasibility of the introduction of </w:t>
      </w:r>
      <w:r w:rsidR="00EE453F">
        <w:rPr>
          <w:lang w:eastAsia="en-US"/>
        </w:rPr>
        <w:t xml:space="preserve">the </w:t>
      </w:r>
      <w:r w:rsidR="00AF0E15" w:rsidRPr="00AF0E15">
        <w:rPr>
          <w:lang w:eastAsia="en-US"/>
        </w:rPr>
        <w:t xml:space="preserve">Chinese and Russian </w:t>
      </w:r>
      <w:r w:rsidR="00EE453F">
        <w:rPr>
          <w:lang w:eastAsia="en-US"/>
        </w:rPr>
        <w:t xml:space="preserve">languages </w:t>
      </w:r>
      <w:r w:rsidR="00CA6080" w:rsidRPr="00AF0E15">
        <w:rPr>
          <w:lang w:eastAsia="en-US"/>
        </w:rPr>
        <w:t>into the Hague</w:t>
      </w:r>
      <w:r w:rsidR="002C5B8E">
        <w:rPr>
          <w:lang w:eastAsia="en-US"/>
        </w:rPr>
        <w:t xml:space="preserve"> System.</w:t>
      </w:r>
    </w:p>
    <w:p w:rsidR="00BE6F70" w:rsidRPr="0093507F" w:rsidRDefault="00EE453F" w:rsidP="00CA530B">
      <w:pPr>
        <w:pStyle w:val="ONUME"/>
        <w:ind w:left="567"/>
        <w:rPr>
          <w:lang w:eastAsia="en-US"/>
        </w:rPr>
      </w:pPr>
      <w:r>
        <w:rPr>
          <w:lang w:eastAsia="en-US"/>
        </w:rPr>
        <w:t xml:space="preserve"> </w:t>
      </w:r>
      <w:r w:rsidR="002C5B8E" w:rsidRPr="002C5B8E">
        <w:rPr>
          <w:lang w:eastAsia="en-US"/>
        </w:rPr>
        <w:t xml:space="preserve">The Working Group </w:t>
      </w:r>
      <w:r w:rsidR="00A05303">
        <w:rPr>
          <w:lang w:eastAsia="en-US"/>
        </w:rPr>
        <w:t xml:space="preserve">also </w:t>
      </w:r>
      <w:r w:rsidR="002C5B8E" w:rsidRPr="002C5B8E">
        <w:rPr>
          <w:lang w:eastAsia="en-US"/>
        </w:rPr>
        <w:t>requested the I</w:t>
      </w:r>
      <w:r w:rsidR="002C5B8E">
        <w:rPr>
          <w:lang w:eastAsia="en-US"/>
        </w:rPr>
        <w:t>nternational Bureau to prepare</w:t>
      </w:r>
      <w:r>
        <w:rPr>
          <w:lang w:eastAsia="en-US"/>
        </w:rPr>
        <w:t xml:space="preserve">, for discussion at the next session, </w:t>
      </w:r>
      <w:r w:rsidR="002C5B8E">
        <w:rPr>
          <w:lang w:eastAsia="en-US"/>
        </w:rPr>
        <w:t xml:space="preserve">a paper </w:t>
      </w:r>
      <w:r>
        <w:rPr>
          <w:lang w:eastAsia="en-US"/>
        </w:rPr>
        <w:t xml:space="preserve">on </w:t>
      </w:r>
      <w:r w:rsidR="00AF0E15">
        <w:rPr>
          <w:lang w:eastAsia="en-US"/>
        </w:rPr>
        <w:t xml:space="preserve">criteria </w:t>
      </w:r>
      <w:r>
        <w:rPr>
          <w:lang w:eastAsia="en-US"/>
        </w:rPr>
        <w:t xml:space="preserve">for the selection of additional </w:t>
      </w:r>
      <w:r w:rsidR="00AF0E15">
        <w:rPr>
          <w:lang w:eastAsia="en-US"/>
        </w:rPr>
        <w:t>languages</w:t>
      </w:r>
      <w:r w:rsidR="00731DEE">
        <w:rPr>
          <w:lang w:eastAsia="en-US"/>
        </w:rPr>
        <w:t xml:space="preserve"> for introduction</w:t>
      </w:r>
      <w:r w:rsidR="00AF0E15">
        <w:rPr>
          <w:lang w:eastAsia="en-US"/>
        </w:rPr>
        <w:t xml:space="preserve"> </w:t>
      </w:r>
      <w:r>
        <w:rPr>
          <w:lang w:eastAsia="en-US"/>
        </w:rPr>
        <w:t>into the Hague System</w:t>
      </w:r>
      <w:r w:rsidR="00AF0E15">
        <w:rPr>
          <w:lang w:eastAsia="en-US"/>
        </w:rPr>
        <w:t>.</w:t>
      </w:r>
      <w:r w:rsidR="00BE6F70" w:rsidRPr="0093507F">
        <w:t xml:space="preserve"> </w:t>
      </w:r>
    </w:p>
    <w:p w:rsidR="00B156CD" w:rsidRPr="00D84BFE" w:rsidRDefault="00B156CD" w:rsidP="007E461E">
      <w:pPr>
        <w:pStyle w:val="Heading1"/>
        <w:spacing w:before="480"/>
      </w:pPr>
      <w:r w:rsidRPr="00D84BFE">
        <w:t xml:space="preserve">AGENDA ITEM 9: </w:t>
      </w:r>
      <w:r w:rsidR="007E461E" w:rsidRPr="00D84BFE">
        <w:t xml:space="preserve"> </w:t>
      </w:r>
      <w:r w:rsidRPr="00D84BFE">
        <w:t>OTHER MATTERS</w:t>
      </w:r>
    </w:p>
    <w:p w:rsidR="007E461E" w:rsidRPr="00D84BFE" w:rsidRDefault="007E461E" w:rsidP="007E461E"/>
    <w:p w:rsidR="00F9294D" w:rsidRPr="00D84BFE" w:rsidRDefault="00F9294D" w:rsidP="00CA530B">
      <w:pPr>
        <w:pStyle w:val="ONUME"/>
        <w:tabs>
          <w:tab w:val="clear" w:pos="567"/>
        </w:tabs>
      </w:pPr>
      <w:r w:rsidRPr="00D84BFE">
        <w:t xml:space="preserve">The International Bureau provided an update </w:t>
      </w:r>
      <w:r w:rsidR="00B40751" w:rsidRPr="00D84BFE">
        <w:t xml:space="preserve">on </w:t>
      </w:r>
      <w:r w:rsidR="00CA530B">
        <w:t>electronic data exchange with Offices and the transition to Standard ST.96.</w:t>
      </w:r>
    </w:p>
    <w:p w:rsidR="00B156CD" w:rsidRDefault="00B156CD" w:rsidP="006958D7">
      <w:pPr>
        <w:pStyle w:val="ONUME"/>
        <w:tabs>
          <w:tab w:val="clear" w:pos="567"/>
        </w:tabs>
        <w:ind w:left="567"/>
      </w:pPr>
      <w:r w:rsidRPr="00D84BFE">
        <w:t xml:space="preserve">The Working Group </w:t>
      </w:r>
      <w:r w:rsidR="00F9294D" w:rsidRPr="00D84BFE">
        <w:t>took</w:t>
      </w:r>
      <w:r w:rsidR="00F9294D">
        <w:t xml:space="preserve"> note of the update</w:t>
      </w:r>
      <w:r w:rsidR="007E461E">
        <w:t>.</w:t>
      </w:r>
    </w:p>
    <w:p w:rsidR="00B156CD" w:rsidRDefault="00B156CD" w:rsidP="007E461E">
      <w:pPr>
        <w:pStyle w:val="Heading1"/>
        <w:spacing w:before="480"/>
      </w:pPr>
      <w:r w:rsidRPr="00CF3463">
        <w:t xml:space="preserve">AGENDA ITEM 10: </w:t>
      </w:r>
      <w:r w:rsidR="007E461E">
        <w:t xml:space="preserve"> SUMMARY BY THE CHAIR</w:t>
      </w:r>
    </w:p>
    <w:p w:rsidR="007E461E" w:rsidRPr="007E461E" w:rsidRDefault="007E461E" w:rsidP="007E461E"/>
    <w:p w:rsidR="007E461E" w:rsidRPr="00B40751" w:rsidRDefault="00B156CD" w:rsidP="00254767">
      <w:pPr>
        <w:pStyle w:val="ONUME"/>
        <w:tabs>
          <w:tab w:val="clear" w:pos="567"/>
        </w:tabs>
        <w:ind w:left="567"/>
        <w:rPr>
          <w:b/>
          <w:bCs/>
          <w:caps/>
          <w:kern w:val="32"/>
          <w:szCs w:val="32"/>
        </w:rPr>
      </w:pPr>
      <w:r>
        <w:t>The Working Group approve</w:t>
      </w:r>
      <w:r w:rsidR="00894CBE">
        <w:t>d the Summary by the Chair, as</w:t>
      </w:r>
      <w:r w:rsidR="00731DEE">
        <w:t xml:space="preserve"> amended to take into account the interventions </w:t>
      </w:r>
      <w:r w:rsidR="00AB7E0D">
        <w:t>of a number of delegations</w:t>
      </w:r>
      <w:r w:rsidR="007E461E">
        <w:t>.</w:t>
      </w:r>
    </w:p>
    <w:p w:rsidR="00B156CD" w:rsidRDefault="00B156CD" w:rsidP="007E461E">
      <w:pPr>
        <w:pStyle w:val="Heading1"/>
        <w:spacing w:before="480"/>
      </w:pPr>
      <w:r w:rsidRPr="00CF3463">
        <w:t>AGENDA ITEM 11:</w:t>
      </w:r>
      <w:r w:rsidR="007E461E">
        <w:t xml:space="preserve">  CLOSING OF THE SESSION</w:t>
      </w:r>
    </w:p>
    <w:p w:rsidR="007E461E" w:rsidRPr="007E461E" w:rsidRDefault="007E461E" w:rsidP="007E461E"/>
    <w:p w:rsidR="00B156CD" w:rsidRDefault="00B156CD" w:rsidP="00F51F4D">
      <w:pPr>
        <w:pStyle w:val="ONUME"/>
      </w:pPr>
      <w:r>
        <w:t xml:space="preserve">The Chair closed the </w:t>
      </w:r>
      <w:r w:rsidR="00CA530B">
        <w:t>eighth</w:t>
      </w:r>
      <w:r>
        <w:t xml:space="preserve"> session on </w:t>
      </w:r>
      <w:r w:rsidR="009E640F">
        <w:t>November 1, 2019</w:t>
      </w:r>
      <w:r w:rsidR="007E461E">
        <w:t>.</w:t>
      </w:r>
    </w:p>
    <w:p w:rsidR="007E461E" w:rsidRDefault="007E461E" w:rsidP="007E461E">
      <w:pPr>
        <w:pStyle w:val="Endofdocument-Annex"/>
        <w:spacing w:before="720"/>
      </w:pPr>
      <w:r>
        <w:t>[Annex follow</w:t>
      </w:r>
      <w:r w:rsidR="003766C0">
        <w:t>s</w:t>
      </w:r>
      <w:r>
        <w:t>]</w:t>
      </w:r>
    </w:p>
    <w:p w:rsidR="007E461E" w:rsidRDefault="007E461E"/>
    <w:p w:rsidR="007E461E" w:rsidRDefault="007E461E">
      <w:pPr>
        <w:sectPr w:rsidR="007E461E" w:rsidSect="00761116">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p>
    <w:p w:rsidR="007E461E" w:rsidRPr="00573ABE" w:rsidRDefault="007E461E" w:rsidP="007E461E">
      <w:pPr>
        <w:autoSpaceDE w:val="0"/>
        <w:autoSpaceDN w:val="0"/>
        <w:adjustRightInd w:val="0"/>
        <w:jc w:val="center"/>
        <w:rPr>
          <w:rFonts w:eastAsia="MS Mincho"/>
          <w:b/>
          <w:bCs/>
          <w:szCs w:val="22"/>
          <w:lang w:eastAsia="en-US"/>
        </w:rPr>
      </w:pPr>
      <w:r w:rsidRPr="00573ABE">
        <w:rPr>
          <w:rFonts w:eastAsia="MS Mincho"/>
          <w:b/>
          <w:bCs/>
          <w:szCs w:val="22"/>
          <w:lang w:eastAsia="en-US"/>
        </w:rPr>
        <w:t>Common Regulations</w:t>
      </w:r>
    </w:p>
    <w:p w:rsidR="007E461E" w:rsidRPr="00573ABE" w:rsidRDefault="007E461E" w:rsidP="007E461E">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rsidR="007E461E" w:rsidRDefault="007E461E" w:rsidP="007E461E">
      <w:pPr>
        <w:autoSpaceDE w:val="0"/>
        <w:autoSpaceDN w:val="0"/>
        <w:adjustRightInd w:val="0"/>
        <w:jc w:val="center"/>
        <w:rPr>
          <w:rFonts w:eastAsia="MS Mincho"/>
          <w:b/>
          <w:bCs/>
          <w:szCs w:val="22"/>
          <w:lang w:eastAsia="en-US"/>
        </w:rPr>
      </w:pPr>
      <w:r w:rsidRPr="00573ABE">
        <w:rPr>
          <w:rFonts w:eastAsia="MS Mincho"/>
          <w:b/>
          <w:bCs/>
          <w:szCs w:val="22"/>
          <w:lang w:eastAsia="en-US"/>
        </w:rPr>
        <w:t>of the Hague Agreement</w:t>
      </w:r>
    </w:p>
    <w:p w:rsidR="007E461E" w:rsidRPr="00573ABE" w:rsidRDefault="007E461E" w:rsidP="007E461E">
      <w:pPr>
        <w:autoSpaceDE w:val="0"/>
        <w:autoSpaceDN w:val="0"/>
        <w:adjustRightInd w:val="0"/>
        <w:jc w:val="center"/>
        <w:rPr>
          <w:rFonts w:eastAsia="MS Mincho"/>
          <w:b/>
          <w:bCs/>
          <w:szCs w:val="22"/>
          <w:lang w:eastAsia="en-US"/>
        </w:rPr>
      </w:pPr>
    </w:p>
    <w:p w:rsidR="007E461E" w:rsidRDefault="007E461E" w:rsidP="007E461E">
      <w:pPr>
        <w:pStyle w:val="Endofdocument-Annex"/>
        <w:ind w:left="0"/>
        <w:jc w:val="center"/>
        <w:rPr>
          <w:rFonts w:eastAsia="MS Mincho"/>
          <w:szCs w:val="22"/>
          <w:lang w:eastAsia="en-US"/>
        </w:rPr>
      </w:pPr>
      <w:r w:rsidRPr="00A123C8">
        <w:rPr>
          <w:rFonts w:eastAsia="MS Mincho"/>
          <w:szCs w:val="22"/>
          <w:lang w:eastAsia="en-US"/>
        </w:rPr>
        <w:t xml:space="preserve">(as in force on </w:t>
      </w:r>
      <w:r w:rsidR="003766C0">
        <w:rPr>
          <w:rFonts w:eastAsia="MS Mincho"/>
          <w:szCs w:val="22"/>
          <w:lang w:eastAsia="en-US"/>
        </w:rPr>
        <w:t>January 1</w:t>
      </w:r>
      <w:r w:rsidR="00D84BFE">
        <w:rPr>
          <w:rFonts w:eastAsia="MS Mincho"/>
          <w:szCs w:val="22"/>
          <w:lang w:eastAsia="en-US"/>
        </w:rPr>
        <w:t>, 2021</w:t>
      </w:r>
      <w:r w:rsidRPr="00A123C8">
        <w:rPr>
          <w:rFonts w:eastAsia="MS Mincho"/>
          <w:szCs w:val="22"/>
          <w:lang w:eastAsia="en-US"/>
        </w:rPr>
        <w:t>)</w:t>
      </w:r>
    </w:p>
    <w:p w:rsidR="00D84BFE" w:rsidRDefault="00D84BFE" w:rsidP="00D84BFE">
      <w:pPr>
        <w:pStyle w:val="Endofdocument-Annex"/>
        <w:ind w:left="0"/>
        <w:rPr>
          <w:rFonts w:eastAsia="MS Mincho"/>
          <w:szCs w:val="22"/>
          <w:lang w:eastAsia="en-US"/>
        </w:rPr>
      </w:pPr>
    </w:p>
    <w:p w:rsidR="00D84BFE" w:rsidRDefault="00D84BFE" w:rsidP="00D84BFE">
      <w:pPr>
        <w:pStyle w:val="Endofdocument-Annex"/>
        <w:ind w:left="0"/>
        <w:rPr>
          <w:rFonts w:eastAsia="MS Mincho"/>
          <w:szCs w:val="22"/>
          <w:lang w:eastAsia="en-US"/>
        </w:rPr>
      </w:pPr>
    </w:p>
    <w:p w:rsidR="00D84BFE" w:rsidRPr="00D84BFE" w:rsidRDefault="00D84BFE" w:rsidP="00D84BFE">
      <w:pPr>
        <w:pStyle w:val="indent1"/>
        <w:rPr>
          <w:rFonts w:ascii="Arial" w:hAnsi="Arial" w:cs="Arial"/>
          <w:sz w:val="22"/>
          <w:szCs w:val="22"/>
        </w:rPr>
      </w:pPr>
      <w:r w:rsidRPr="00D73B87">
        <w:rPr>
          <w:rFonts w:ascii="Arial" w:hAnsi="Arial" w:cs="Arial"/>
          <w:sz w:val="22"/>
          <w:szCs w:val="22"/>
        </w:rPr>
        <w:t>[…]</w:t>
      </w:r>
    </w:p>
    <w:p w:rsidR="00D84BFE" w:rsidRDefault="00D84BFE" w:rsidP="007E461E">
      <w:pPr>
        <w:pStyle w:val="Endofdocument-Annex"/>
        <w:ind w:left="0"/>
        <w:jc w:val="center"/>
        <w:rPr>
          <w:rFonts w:eastAsia="MS Mincho"/>
          <w:szCs w:val="22"/>
          <w:lang w:eastAsia="en-US"/>
        </w:rPr>
      </w:pPr>
    </w:p>
    <w:p w:rsidR="00D84BFE" w:rsidRPr="00474F05" w:rsidRDefault="00D84BFE" w:rsidP="00D84BFE">
      <w:pPr>
        <w:pStyle w:val="Heading4"/>
        <w:keepNext w:val="0"/>
        <w:jc w:val="center"/>
        <w:rPr>
          <w:lang w:val="en-GB"/>
        </w:rPr>
      </w:pPr>
      <w:r w:rsidRPr="00474F05">
        <w:rPr>
          <w:lang w:val="en-GB"/>
        </w:rPr>
        <w:t xml:space="preserve">Rule </w:t>
      </w:r>
      <w:r>
        <w:rPr>
          <w:lang w:val="en-GB"/>
        </w:rPr>
        <w:t>21</w:t>
      </w:r>
    </w:p>
    <w:p w:rsidR="00D84BFE" w:rsidRPr="00474F05" w:rsidRDefault="00D84BFE" w:rsidP="00D84BFE">
      <w:pPr>
        <w:pStyle w:val="Heading4"/>
        <w:keepNext w:val="0"/>
        <w:jc w:val="center"/>
        <w:rPr>
          <w:lang w:val="en-GB"/>
        </w:rPr>
      </w:pPr>
      <w:r w:rsidRPr="00474F05">
        <w:rPr>
          <w:lang w:val="en-GB"/>
        </w:rPr>
        <w:t>Re</w:t>
      </w:r>
      <w:r>
        <w:rPr>
          <w:lang w:val="en-GB"/>
        </w:rPr>
        <w:t xml:space="preserve">cording of a Change </w:t>
      </w:r>
    </w:p>
    <w:p w:rsidR="00D84BFE" w:rsidRPr="00474F05" w:rsidRDefault="00D84BFE" w:rsidP="00D84BFE">
      <w:pPr>
        <w:pStyle w:val="Heading4"/>
        <w:keepNext w:val="0"/>
        <w:rPr>
          <w:lang w:val="en-GB"/>
        </w:rPr>
      </w:pPr>
    </w:p>
    <w:p w:rsidR="00D84BFE" w:rsidRPr="00911CEC" w:rsidRDefault="00D84BFE" w:rsidP="00D84BFE">
      <w:pPr>
        <w:pStyle w:val="indent1"/>
        <w:rPr>
          <w:rFonts w:ascii="Arial" w:hAnsi="Arial" w:cs="Arial"/>
          <w:sz w:val="22"/>
          <w:szCs w:val="22"/>
        </w:rPr>
      </w:pPr>
      <w:r>
        <w:rPr>
          <w:rFonts w:ascii="Arial" w:hAnsi="Arial" w:cs="Arial"/>
          <w:sz w:val="22"/>
          <w:szCs w:val="22"/>
        </w:rPr>
        <w:t>(1</w:t>
      </w:r>
      <w:r w:rsidRPr="00911CEC">
        <w:rPr>
          <w:rFonts w:ascii="Arial" w:hAnsi="Arial" w:cs="Arial"/>
          <w:sz w:val="22"/>
          <w:szCs w:val="22"/>
        </w:rPr>
        <w:t>)</w:t>
      </w:r>
      <w:r w:rsidRPr="00911CEC">
        <w:rPr>
          <w:rFonts w:ascii="Arial" w:hAnsi="Arial" w:cs="Arial"/>
          <w:sz w:val="22"/>
          <w:szCs w:val="22"/>
        </w:rPr>
        <w:tab/>
        <w:t>[</w:t>
      </w:r>
      <w:r w:rsidRPr="00911CEC">
        <w:rPr>
          <w:rFonts w:ascii="Arial" w:hAnsi="Arial" w:cs="Arial"/>
          <w:i/>
          <w:sz w:val="22"/>
          <w:szCs w:val="22"/>
        </w:rPr>
        <w:t>Presentation of the Request</w:t>
      </w:r>
      <w:r w:rsidRPr="00911CEC">
        <w:rPr>
          <w:rFonts w:ascii="Arial" w:hAnsi="Arial" w:cs="Arial"/>
          <w:sz w:val="22"/>
          <w:szCs w:val="22"/>
        </w:rPr>
        <w:t>]  (a)  A request for the recording shall be presented to the International Bureau on the relevant official form where the request relates to any of the following:</w:t>
      </w:r>
    </w:p>
    <w:p w:rsidR="00D84BFE" w:rsidRPr="00911CEC" w:rsidRDefault="00D84BFE" w:rsidP="00D84BFE">
      <w:pPr>
        <w:pStyle w:val="indent1"/>
        <w:tabs>
          <w:tab w:val="left" w:pos="2268"/>
        </w:tabs>
        <w:ind w:firstLine="1701"/>
        <w:rPr>
          <w:rFonts w:ascii="Arial" w:hAnsi="Arial" w:cs="Arial"/>
          <w:sz w:val="22"/>
          <w:szCs w:val="22"/>
        </w:rPr>
      </w:pPr>
      <w:r w:rsidRPr="00911CEC">
        <w:rPr>
          <w:rFonts w:ascii="Arial" w:hAnsi="Arial" w:cs="Arial"/>
          <w:sz w:val="22"/>
          <w:szCs w:val="22"/>
        </w:rPr>
        <w:t>(i)</w:t>
      </w:r>
      <w:r>
        <w:rPr>
          <w:rFonts w:ascii="Arial" w:hAnsi="Arial" w:cs="Arial"/>
          <w:sz w:val="22"/>
          <w:szCs w:val="22"/>
        </w:rPr>
        <w:tab/>
      </w:r>
      <w:r w:rsidRPr="00911CEC">
        <w:rPr>
          <w:rFonts w:ascii="Arial" w:hAnsi="Arial" w:cs="Arial"/>
          <w:sz w:val="22"/>
          <w:szCs w:val="22"/>
        </w:rPr>
        <w:t>a change in the ownership of the international registration in respect of all or some of the industrial designs that are the subject of the international registration;</w:t>
      </w:r>
    </w:p>
    <w:p w:rsidR="00D84BFE" w:rsidRPr="00911CEC" w:rsidRDefault="00D84BFE" w:rsidP="00D84BFE">
      <w:pPr>
        <w:pStyle w:val="indent1"/>
        <w:tabs>
          <w:tab w:val="left" w:pos="2268"/>
        </w:tabs>
        <w:ind w:firstLine="1701"/>
        <w:rPr>
          <w:rFonts w:ascii="Arial" w:hAnsi="Arial" w:cs="Arial"/>
          <w:sz w:val="22"/>
          <w:szCs w:val="22"/>
        </w:rPr>
      </w:pPr>
      <w:r w:rsidRPr="00911CEC">
        <w:rPr>
          <w:rFonts w:ascii="Arial" w:hAnsi="Arial" w:cs="Arial"/>
          <w:sz w:val="22"/>
          <w:szCs w:val="22"/>
        </w:rPr>
        <w:t>(ii)</w:t>
      </w:r>
      <w:r>
        <w:rPr>
          <w:rFonts w:ascii="Arial" w:hAnsi="Arial" w:cs="Arial"/>
          <w:sz w:val="22"/>
          <w:szCs w:val="22"/>
        </w:rPr>
        <w:tab/>
      </w:r>
      <w:r w:rsidRPr="00911CEC">
        <w:rPr>
          <w:rFonts w:ascii="Arial" w:hAnsi="Arial" w:cs="Arial"/>
          <w:sz w:val="22"/>
          <w:szCs w:val="22"/>
        </w:rPr>
        <w:t>a change in the name or address of the holder;</w:t>
      </w:r>
    </w:p>
    <w:p w:rsidR="00D84BFE" w:rsidRPr="00911CEC" w:rsidRDefault="00D84BFE" w:rsidP="00D84BFE">
      <w:pPr>
        <w:pStyle w:val="indent1"/>
        <w:ind w:firstLine="1701"/>
        <w:rPr>
          <w:rFonts w:ascii="Arial" w:hAnsi="Arial" w:cs="Arial"/>
          <w:sz w:val="22"/>
          <w:szCs w:val="22"/>
        </w:rPr>
      </w:pPr>
      <w:r>
        <w:rPr>
          <w:rFonts w:ascii="Arial" w:hAnsi="Arial" w:cs="Arial"/>
          <w:sz w:val="22"/>
          <w:szCs w:val="22"/>
        </w:rPr>
        <w:t>(iii)</w:t>
      </w:r>
      <w:r>
        <w:rPr>
          <w:rFonts w:ascii="Arial" w:hAnsi="Arial" w:cs="Arial"/>
          <w:sz w:val="22"/>
          <w:szCs w:val="22"/>
        </w:rPr>
        <w:tab/>
      </w:r>
      <w:r w:rsidRPr="00911CEC">
        <w:rPr>
          <w:rFonts w:ascii="Arial" w:hAnsi="Arial" w:cs="Arial"/>
          <w:sz w:val="22"/>
          <w:szCs w:val="22"/>
        </w:rPr>
        <w:t>a renunciation of the international registration in respect of any or all of the designated Contracting Parties;</w:t>
      </w:r>
    </w:p>
    <w:p w:rsidR="00D84BFE" w:rsidRDefault="00D84BFE" w:rsidP="00D84BFE">
      <w:pPr>
        <w:pStyle w:val="indent1"/>
        <w:tabs>
          <w:tab w:val="left" w:pos="2268"/>
        </w:tabs>
        <w:ind w:firstLine="1701"/>
        <w:rPr>
          <w:rFonts w:ascii="Arial" w:hAnsi="Arial" w:cs="Arial"/>
          <w:sz w:val="22"/>
          <w:szCs w:val="22"/>
        </w:rPr>
      </w:pPr>
      <w:r w:rsidRPr="00911CEC">
        <w:rPr>
          <w:rFonts w:ascii="Arial" w:hAnsi="Arial" w:cs="Arial"/>
          <w:sz w:val="22"/>
          <w:szCs w:val="22"/>
        </w:rPr>
        <w:t>(iv)</w:t>
      </w:r>
      <w:r>
        <w:rPr>
          <w:rFonts w:ascii="Arial" w:hAnsi="Arial" w:cs="Arial"/>
          <w:sz w:val="22"/>
          <w:szCs w:val="22"/>
        </w:rPr>
        <w:tab/>
      </w:r>
      <w:r w:rsidRPr="00911CEC">
        <w:rPr>
          <w:rFonts w:ascii="Arial" w:hAnsi="Arial" w:cs="Arial"/>
          <w:sz w:val="22"/>
          <w:szCs w:val="22"/>
        </w:rPr>
        <w:t>a limitation, in respect of any or all of the designated Contracting Parties, to one or some of the industrial designs that are the subject of the international registration.</w:t>
      </w:r>
    </w:p>
    <w:p w:rsidR="00D84BFE" w:rsidRDefault="00D84BFE" w:rsidP="00D84BFE">
      <w:pPr>
        <w:pStyle w:val="indent1"/>
        <w:tabs>
          <w:tab w:val="left" w:pos="2268"/>
        </w:tabs>
        <w:ind w:firstLine="1701"/>
        <w:rPr>
          <w:rFonts w:ascii="Arial" w:hAnsi="Arial" w:cs="Arial"/>
          <w:sz w:val="22"/>
          <w:szCs w:val="22"/>
        </w:rPr>
      </w:pPr>
    </w:p>
    <w:p w:rsidR="00D84BFE" w:rsidRPr="00911CEC" w:rsidRDefault="00D84BFE" w:rsidP="00D84BFE">
      <w:pPr>
        <w:pStyle w:val="indent1"/>
        <w:ind w:firstLine="1134"/>
        <w:rPr>
          <w:rFonts w:ascii="Arial" w:hAnsi="Arial" w:cs="Arial"/>
          <w:sz w:val="22"/>
          <w:szCs w:val="22"/>
        </w:rPr>
      </w:pPr>
      <w:r w:rsidRPr="00585320">
        <w:rPr>
          <w:rFonts w:ascii="Arial" w:hAnsi="Arial" w:cs="Arial"/>
          <w:sz w:val="22"/>
          <w:szCs w:val="22"/>
        </w:rPr>
        <w:t>(</w:t>
      </w:r>
      <w:r>
        <w:rPr>
          <w:rFonts w:ascii="Arial" w:hAnsi="Arial" w:cs="Arial"/>
          <w:sz w:val="22"/>
          <w:szCs w:val="22"/>
        </w:rPr>
        <w:t>b</w:t>
      </w:r>
      <w:r w:rsidRPr="00585320">
        <w:rPr>
          <w:rFonts w:ascii="Arial" w:hAnsi="Arial" w:cs="Arial"/>
          <w:sz w:val="22"/>
          <w:szCs w:val="22"/>
        </w:rPr>
        <w:t>)</w:t>
      </w:r>
      <w:r w:rsidRPr="00585320">
        <w:rPr>
          <w:rFonts w:ascii="Arial" w:hAnsi="Arial" w:cs="Arial"/>
          <w:sz w:val="22"/>
          <w:szCs w:val="22"/>
        </w:rPr>
        <w:tab/>
      </w:r>
      <w:r w:rsidRPr="00911CEC">
        <w:rPr>
          <w:rFonts w:ascii="Arial" w:hAnsi="Arial" w:cs="Arial"/>
          <w:sz w:val="22"/>
          <w:szCs w:val="22"/>
        </w:rPr>
        <w:t>The request shall be presented by the holder and signed by the holder; however, a request for the recording of a change in ownership may be presented by the new owner, provided that it is</w:t>
      </w:r>
    </w:p>
    <w:p w:rsidR="00D84BFE" w:rsidRPr="00585320" w:rsidRDefault="00D84BFE" w:rsidP="00D84BFE">
      <w:pPr>
        <w:pStyle w:val="indent1"/>
        <w:tabs>
          <w:tab w:val="left" w:pos="2268"/>
        </w:tabs>
        <w:ind w:firstLine="1701"/>
        <w:rPr>
          <w:rFonts w:ascii="Arial" w:hAnsi="Arial" w:cs="Arial"/>
          <w:sz w:val="22"/>
          <w:szCs w:val="22"/>
        </w:rPr>
      </w:pPr>
      <w:r>
        <w:rPr>
          <w:rFonts w:ascii="Arial" w:hAnsi="Arial" w:cs="Arial"/>
          <w:sz w:val="22"/>
          <w:szCs w:val="22"/>
        </w:rPr>
        <w:t>(i)</w:t>
      </w:r>
      <w:r>
        <w:rPr>
          <w:rFonts w:ascii="Arial" w:hAnsi="Arial" w:cs="Arial"/>
          <w:sz w:val="22"/>
          <w:szCs w:val="22"/>
        </w:rPr>
        <w:tab/>
      </w:r>
      <w:r w:rsidRPr="00911CEC">
        <w:rPr>
          <w:rFonts w:ascii="Arial" w:hAnsi="Arial" w:cs="Arial"/>
          <w:sz w:val="22"/>
          <w:szCs w:val="22"/>
        </w:rPr>
        <w:t>signed by the holder, or</w:t>
      </w:r>
    </w:p>
    <w:p w:rsidR="00D84BFE" w:rsidRDefault="00D84BFE" w:rsidP="00D84BFE">
      <w:pPr>
        <w:pStyle w:val="indent1"/>
        <w:tabs>
          <w:tab w:val="left" w:pos="2268"/>
        </w:tabs>
        <w:ind w:firstLine="1701"/>
        <w:rPr>
          <w:rFonts w:ascii="Arial" w:hAnsi="Arial" w:cs="Arial"/>
          <w:sz w:val="22"/>
          <w:szCs w:val="22"/>
        </w:rPr>
      </w:pPr>
      <w:r w:rsidRPr="00911CEC">
        <w:rPr>
          <w:rFonts w:ascii="Arial" w:hAnsi="Arial" w:cs="Arial"/>
          <w:sz w:val="22"/>
          <w:szCs w:val="22"/>
        </w:rPr>
        <w:t>(ii)</w:t>
      </w:r>
      <w:r>
        <w:rPr>
          <w:rFonts w:ascii="Arial" w:hAnsi="Arial" w:cs="Arial"/>
          <w:sz w:val="22"/>
          <w:szCs w:val="22"/>
        </w:rPr>
        <w:tab/>
      </w:r>
      <w:r w:rsidRPr="00911CEC">
        <w:rPr>
          <w:rFonts w:ascii="Arial" w:hAnsi="Arial" w:cs="Arial"/>
          <w:sz w:val="22"/>
          <w:szCs w:val="22"/>
        </w:rPr>
        <w:t xml:space="preserve">signed by the new owner and accompanied by </w:t>
      </w:r>
      <w:r w:rsidRPr="00184609">
        <w:rPr>
          <w:rFonts w:ascii="Arial" w:hAnsi="Arial" w:cs="Arial"/>
          <w:sz w:val="22"/>
          <w:szCs w:val="22"/>
        </w:rPr>
        <w:t>a</w:t>
      </w:r>
      <w:del w:id="6" w:author="FRICOT Karine" w:date="2019-09-13T16:41:00Z">
        <w:r w:rsidRPr="00184609" w:rsidDel="00B35AED">
          <w:rPr>
            <w:rFonts w:ascii="Arial" w:hAnsi="Arial" w:cs="Arial"/>
            <w:sz w:val="22"/>
            <w:szCs w:val="22"/>
          </w:rPr>
          <w:delText>n attestation from the competent authority of the holder’s Contracting Party</w:delText>
        </w:r>
      </w:del>
      <w:r w:rsidRPr="00184609">
        <w:rPr>
          <w:rFonts w:ascii="Arial" w:hAnsi="Arial" w:cs="Arial"/>
          <w:sz w:val="22"/>
          <w:szCs w:val="22"/>
        </w:rPr>
        <w:t xml:space="preserve"> </w:t>
      </w:r>
      <w:ins w:id="7" w:author="FRICOT Karine" w:date="2019-09-13T16:41:00Z">
        <w:r>
          <w:rPr>
            <w:rFonts w:ascii="Arial" w:hAnsi="Arial" w:cs="Arial"/>
            <w:sz w:val="22"/>
            <w:szCs w:val="22"/>
          </w:rPr>
          <w:t>document providing evidence</w:t>
        </w:r>
      </w:ins>
      <w:r>
        <w:rPr>
          <w:rFonts w:ascii="Arial" w:hAnsi="Arial" w:cs="Arial"/>
          <w:sz w:val="22"/>
          <w:szCs w:val="22"/>
        </w:rPr>
        <w:t xml:space="preserve"> </w:t>
      </w:r>
      <w:r w:rsidRPr="00184609">
        <w:rPr>
          <w:rFonts w:ascii="Arial" w:hAnsi="Arial" w:cs="Arial"/>
          <w:sz w:val="22"/>
          <w:szCs w:val="22"/>
        </w:rPr>
        <w:t xml:space="preserve">that </w:t>
      </w:r>
      <w:r w:rsidRPr="00911CEC">
        <w:rPr>
          <w:rFonts w:ascii="Arial" w:hAnsi="Arial" w:cs="Arial"/>
          <w:sz w:val="22"/>
          <w:szCs w:val="22"/>
        </w:rPr>
        <w:t>the new owner appears to be the s</w:t>
      </w:r>
      <w:r>
        <w:rPr>
          <w:rFonts w:ascii="Arial" w:hAnsi="Arial" w:cs="Arial"/>
          <w:sz w:val="22"/>
          <w:szCs w:val="22"/>
        </w:rPr>
        <w:t>uccessor in title of the holder.</w:t>
      </w:r>
    </w:p>
    <w:p w:rsidR="00D84BFE" w:rsidRDefault="00D84BFE" w:rsidP="00D84BFE">
      <w:pPr>
        <w:pStyle w:val="indent1"/>
        <w:rPr>
          <w:rFonts w:ascii="Arial" w:hAnsi="Arial" w:cs="Arial"/>
          <w:sz w:val="22"/>
          <w:szCs w:val="22"/>
        </w:rPr>
      </w:pPr>
    </w:p>
    <w:p w:rsidR="00D84BFE" w:rsidRDefault="00D84BFE" w:rsidP="00D84BFE">
      <w:pPr>
        <w:pStyle w:val="indent1"/>
        <w:rPr>
          <w:rFonts w:ascii="Arial" w:hAnsi="Arial" w:cs="Arial"/>
          <w:sz w:val="22"/>
          <w:szCs w:val="22"/>
        </w:rPr>
      </w:pPr>
      <w:r w:rsidRPr="00071972">
        <w:rPr>
          <w:rFonts w:ascii="Arial" w:hAnsi="Arial" w:cs="Arial"/>
          <w:sz w:val="22"/>
          <w:szCs w:val="22"/>
        </w:rPr>
        <w:t>[</w:t>
      </w:r>
      <w:r>
        <w:rPr>
          <w:rFonts w:ascii="Arial" w:hAnsi="Arial" w:cs="Arial"/>
          <w:sz w:val="22"/>
          <w:szCs w:val="22"/>
        </w:rPr>
        <w:t>….</w:t>
      </w:r>
      <w:r w:rsidRPr="00071972">
        <w:rPr>
          <w:rFonts w:ascii="Arial" w:hAnsi="Arial" w:cs="Arial"/>
          <w:sz w:val="22"/>
          <w:szCs w:val="22"/>
        </w:rPr>
        <w:t>]</w:t>
      </w:r>
    </w:p>
    <w:p w:rsidR="00D84BFE" w:rsidRDefault="00D84BFE" w:rsidP="00D84BFE">
      <w:pPr>
        <w:pStyle w:val="indent1"/>
        <w:rPr>
          <w:rFonts w:ascii="Arial" w:hAnsi="Arial" w:cs="Arial"/>
          <w:sz w:val="22"/>
          <w:szCs w:val="22"/>
        </w:rPr>
      </w:pPr>
    </w:p>
    <w:p w:rsidR="00D84BFE" w:rsidRDefault="00D84BFE" w:rsidP="00D84BFE">
      <w:pPr>
        <w:pStyle w:val="indent1"/>
        <w:rPr>
          <w:rFonts w:ascii="Arial" w:hAnsi="Arial" w:cs="Arial"/>
          <w:sz w:val="22"/>
          <w:szCs w:val="22"/>
        </w:rPr>
      </w:pPr>
      <w:r>
        <w:rPr>
          <w:rFonts w:ascii="Arial" w:hAnsi="Arial" w:cs="Arial"/>
          <w:sz w:val="22"/>
          <w:szCs w:val="22"/>
        </w:rPr>
        <w:t>(6)</w:t>
      </w:r>
      <w:r>
        <w:rPr>
          <w:rFonts w:ascii="Arial" w:hAnsi="Arial" w:cs="Arial"/>
          <w:sz w:val="22"/>
          <w:szCs w:val="22"/>
        </w:rPr>
        <w:tab/>
      </w:r>
      <w:r w:rsidRPr="00071972">
        <w:rPr>
          <w:rFonts w:ascii="Arial" w:hAnsi="Arial" w:cs="Arial"/>
          <w:i/>
          <w:sz w:val="22"/>
          <w:szCs w:val="22"/>
        </w:rPr>
        <w:t>[Recording and Notification of a Change</w:t>
      </w:r>
      <w:r w:rsidRPr="00071972">
        <w:rPr>
          <w:rFonts w:ascii="Arial" w:hAnsi="Arial" w:cs="Arial"/>
          <w:sz w:val="22"/>
          <w:szCs w:val="22"/>
        </w:rPr>
        <w:t>]</w:t>
      </w:r>
      <w:r w:rsidR="00D4725B">
        <w:rPr>
          <w:rFonts w:ascii="Arial" w:hAnsi="Arial" w:cs="Arial"/>
          <w:sz w:val="22"/>
          <w:szCs w:val="22"/>
        </w:rPr>
        <w:t>  </w:t>
      </w:r>
      <w:r w:rsidRPr="00071972">
        <w:rPr>
          <w:rFonts w:ascii="Arial" w:hAnsi="Arial" w:cs="Arial"/>
          <w:sz w:val="22"/>
          <w:szCs w:val="22"/>
        </w:rPr>
        <w:t>(a)</w:t>
      </w:r>
      <w:r w:rsidR="00D4725B">
        <w:rPr>
          <w:rFonts w:ascii="Arial" w:hAnsi="Arial" w:cs="Arial"/>
          <w:sz w:val="22"/>
          <w:szCs w:val="22"/>
        </w:rPr>
        <w:t>  </w:t>
      </w:r>
      <w:r w:rsidRPr="00071972">
        <w:rPr>
          <w:rFonts w:ascii="Arial" w:hAnsi="Arial" w:cs="Arial"/>
          <w:sz w:val="22"/>
          <w:szCs w:val="22"/>
        </w:rPr>
        <w:t>The International Bureau shall, provided that the request is in order, promptly record the change in the International Register and shall inform the holder. In the case of a recording of a change in ownership, the International Bureau will inform both the new holder and the previous holder.</w:t>
      </w:r>
    </w:p>
    <w:p w:rsidR="00D84BFE" w:rsidRDefault="00D84BFE" w:rsidP="00D84BFE">
      <w:pPr>
        <w:pStyle w:val="indenta"/>
        <w:tabs>
          <w:tab w:val="left" w:pos="1134"/>
        </w:tabs>
        <w:ind w:firstLine="0"/>
        <w:rPr>
          <w:rFonts w:ascii="Arial" w:hAnsi="Arial" w:cs="Arial"/>
          <w:sz w:val="22"/>
          <w:szCs w:val="22"/>
        </w:rPr>
      </w:pPr>
      <w:r>
        <w:rPr>
          <w:rFonts w:ascii="Arial" w:hAnsi="Arial" w:cs="Arial"/>
          <w:sz w:val="22"/>
          <w:szCs w:val="22"/>
        </w:rPr>
        <w:tab/>
      </w:r>
      <w:r w:rsidRPr="000A1A59">
        <w:rPr>
          <w:rFonts w:ascii="Arial" w:hAnsi="Arial" w:cs="Arial"/>
          <w:sz w:val="22"/>
          <w:szCs w:val="22"/>
        </w:rPr>
        <w:t>(b)</w:t>
      </w:r>
      <w:r w:rsidRPr="000A1A59">
        <w:rPr>
          <w:rFonts w:ascii="Arial" w:hAnsi="Arial" w:cs="Arial"/>
          <w:sz w:val="22"/>
          <w:szCs w:val="22"/>
        </w:rPr>
        <w:tab/>
        <w:t>The change shall be recorded as of the date of receipt by the International Bureau of the request complying with the applicable requirements.  Where however the request indicates that the change should be recorded after another change, or after renewal of the international registration, the International Bureau shall proceed accordingly.</w:t>
      </w:r>
    </w:p>
    <w:p w:rsidR="00D84BFE" w:rsidRDefault="00D84BFE" w:rsidP="00D4725B">
      <w:pPr>
        <w:pStyle w:val="indenta"/>
        <w:rPr>
          <w:rFonts w:ascii="Arial" w:hAnsi="Arial" w:cs="Arial"/>
          <w:sz w:val="22"/>
          <w:szCs w:val="22"/>
        </w:rPr>
      </w:pPr>
      <w:ins w:id="8" w:author="FRICOT Karine" w:date="2019-09-13T16:41:00Z">
        <w:r w:rsidRPr="00184609">
          <w:rPr>
            <w:rFonts w:ascii="Arial" w:hAnsi="Arial" w:cs="Arial"/>
            <w:sz w:val="22"/>
            <w:szCs w:val="22"/>
          </w:rPr>
          <w:t>(c)</w:t>
        </w:r>
        <w:r w:rsidRPr="00184609">
          <w:rPr>
            <w:rFonts w:ascii="Arial" w:hAnsi="Arial" w:cs="Arial"/>
            <w:sz w:val="22"/>
            <w:szCs w:val="22"/>
          </w:rPr>
          <w:tab/>
          <w:t>Where a change in ownership is recorded following a request presented by the new owner pursuant to subparagraph (1)(b)(ii) and the previous holder objects to the change in writing to the International Bureau, the change shall be considered as if it had not been recorded.  The International Bureau shall inform both parties accordingly.</w:t>
        </w:r>
      </w:ins>
    </w:p>
    <w:p w:rsidR="00D84BFE" w:rsidRDefault="00D84BFE" w:rsidP="00D84BFE">
      <w:pPr>
        <w:pStyle w:val="indenta"/>
        <w:tabs>
          <w:tab w:val="left" w:pos="1134"/>
        </w:tabs>
        <w:ind w:left="567" w:firstLine="0"/>
        <w:rPr>
          <w:rFonts w:ascii="Arial" w:hAnsi="Arial" w:cs="Arial"/>
          <w:sz w:val="22"/>
          <w:szCs w:val="22"/>
        </w:rPr>
      </w:pPr>
    </w:p>
    <w:p w:rsidR="00D84BFE" w:rsidRPr="00D73B87" w:rsidRDefault="00D84BFE" w:rsidP="00D84BFE">
      <w:pPr>
        <w:pStyle w:val="indent1"/>
        <w:rPr>
          <w:rFonts w:ascii="Arial" w:hAnsi="Arial" w:cs="Arial"/>
          <w:sz w:val="22"/>
          <w:szCs w:val="22"/>
        </w:rPr>
      </w:pPr>
      <w:r w:rsidRPr="00D73B87">
        <w:rPr>
          <w:rFonts w:ascii="Arial" w:hAnsi="Arial" w:cs="Arial"/>
          <w:sz w:val="22"/>
          <w:szCs w:val="22"/>
        </w:rPr>
        <w:t>[…]</w:t>
      </w:r>
    </w:p>
    <w:p w:rsidR="00A05303" w:rsidRDefault="00A05303" w:rsidP="00D84BFE">
      <w:pPr>
        <w:pStyle w:val="indenta"/>
        <w:tabs>
          <w:tab w:val="left" w:pos="1134"/>
        </w:tabs>
        <w:ind w:left="567" w:firstLine="0"/>
        <w:rPr>
          <w:rFonts w:ascii="Arial" w:hAnsi="Arial" w:cs="Arial"/>
          <w:sz w:val="22"/>
          <w:szCs w:val="22"/>
        </w:rPr>
      </w:pPr>
    </w:p>
    <w:p w:rsidR="00D4725B" w:rsidRDefault="00D4725B">
      <w:pPr>
        <w:rPr>
          <w:bCs/>
          <w:i/>
          <w:szCs w:val="28"/>
          <w:lang w:val="en-GB"/>
        </w:rPr>
      </w:pPr>
      <w:r>
        <w:rPr>
          <w:bCs/>
          <w:i/>
          <w:szCs w:val="28"/>
          <w:lang w:val="en-GB"/>
        </w:rPr>
        <w:br w:type="page"/>
      </w:r>
    </w:p>
    <w:p w:rsidR="0050409F" w:rsidRPr="00B87898" w:rsidRDefault="0050409F" w:rsidP="0050409F">
      <w:pPr>
        <w:spacing w:before="240" w:after="60"/>
        <w:jc w:val="center"/>
        <w:outlineLvl w:val="3"/>
        <w:rPr>
          <w:ins w:id="9" w:author="MAILLARD Amber" w:date="2019-08-28T16:46:00Z"/>
          <w:bCs/>
          <w:i/>
          <w:szCs w:val="28"/>
          <w:lang w:val="en-GB"/>
        </w:rPr>
      </w:pPr>
      <w:ins w:id="10" w:author="MAILLARD Amber" w:date="2019-08-28T16:46:00Z">
        <w:r w:rsidRPr="00B87898">
          <w:rPr>
            <w:bCs/>
            <w:i/>
            <w:szCs w:val="28"/>
            <w:lang w:val="en-GB"/>
          </w:rPr>
          <w:t>Rule 22bis</w:t>
        </w:r>
      </w:ins>
    </w:p>
    <w:p w:rsidR="0050409F" w:rsidRPr="00B87898" w:rsidRDefault="0050409F" w:rsidP="0050409F">
      <w:pPr>
        <w:spacing w:before="240" w:after="60"/>
        <w:jc w:val="center"/>
        <w:outlineLvl w:val="3"/>
        <w:rPr>
          <w:ins w:id="11" w:author="MAILLARD Amber" w:date="2019-08-28T16:46:00Z"/>
          <w:bCs/>
          <w:i/>
          <w:szCs w:val="28"/>
          <w:lang w:val="en-GB"/>
        </w:rPr>
      </w:pPr>
      <w:ins w:id="12" w:author="MAILLARD Amber" w:date="2019-08-28T16:46:00Z">
        <w:r w:rsidRPr="00B87898">
          <w:rPr>
            <w:bCs/>
            <w:i/>
            <w:szCs w:val="28"/>
            <w:lang w:val="en-GB"/>
          </w:rPr>
          <w:t>Addition of Priority Claim</w:t>
        </w:r>
      </w:ins>
    </w:p>
    <w:p w:rsidR="0050409F" w:rsidRPr="00B87898" w:rsidRDefault="0050409F" w:rsidP="0050409F">
      <w:pPr>
        <w:tabs>
          <w:tab w:val="left" w:pos="1134"/>
        </w:tabs>
        <w:spacing w:before="240"/>
        <w:ind w:firstLine="567"/>
        <w:rPr>
          <w:ins w:id="13" w:author="MAILLARD Amber" w:date="2019-08-28T16:46:00Z"/>
          <w:rFonts w:eastAsia="Times New Roman"/>
          <w:lang w:val="en-GB" w:eastAsia="ja-JP"/>
        </w:rPr>
      </w:pPr>
      <w:ins w:id="14" w:author="MAILLARD Amber" w:date="2019-08-28T16:46:00Z">
        <w:r w:rsidRPr="00B87898">
          <w:rPr>
            <w:rFonts w:eastAsia="Times New Roman"/>
            <w:lang w:val="en-GB" w:eastAsia="ja-JP"/>
          </w:rPr>
          <w:t>(1)</w:t>
        </w:r>
        <w:r w:rsidRPr="00B87898">
          <w:rPr>
            <w:rFonts w:eastAsia="Times New Roman"/>
            <w:lang w:val="en-GB" w:eastAsia="ja-JP"/>
          </w:rPr>
          <w:tab/>
          <w:t>[</w:t>
        </w:r>
        <w:r w:rsidRPr="00B87898">
          <w:rPr>
            <w:rFonts w:eastAsia="Times New Roman"/>
            <w:i/>
            <w:lang w:val="en-GB" w:eastAsia="ja-JP"/>
          </w:rPr>
          <w:t xml:space="preserve">Request and Time </w:t>
        </w:r>
        <w:r w:rsidRPr="0050409F">
          <w:rPr>
            <w:rFonts w:eastAsia="Times New Roman"/>
            <w:i/>
            <w:lang w:val="en-GB" w:eastAsia="ja-JP"/>
          </w:rPr>
          <w:t>Limit</w:t>
        </w:r>
        <w:r w:rsidRPr="0050409F">
          <w:rPr>
            <w:rFonts w:eastAsia="Times New Roman"/>
            <w:lang w:val="en-GB" w:eastAsia="ja-JP"/>
          </w:rPr>
          <w:t>]  (a)  </w:t>
        </w:r>
      </w:ins>
      <w:ins w:id="15" w:author="WEISS Silke" w:date="2019-10-30T19:18:00Z">
        <w:r w:rsidRPr="0050409F">
          <w:rPr>
            <w:rFonts w:eastAsia="Times New Roman"/>
            <w:lang w:val="en-GB" w:eastAsia="ja-JP"/>
          </w:rPr>
          <w:t>Prior to completion of technical preparations for publication, t</w:t>
        </w:r>
      </w:ins>
      <w:ins w:id="16" w:author="MAILLARD Amber" w:date="2019-08-28T16:46:00Z">
        <w:r w:rsidRPr="0050409F">
          <w:rPr>
            <w:rFonts w:eastAsia="Times New Roman"/>
            <w:lang w:val="en-GB" w:eastAsia="ja-JP"/>
          </w:rPr>
          <w:t>he applicant or holder may add a priority claim to the contents of an international application or international registration by submitting a request to the International Bureau within two months from the filing date.</w:t>
        </w:r>
        <w:r w:rsidRPr="00B87898">
          <w:rPr>
            <w:rFonts w:eastAsia="Times New Roman"/>
            <w:lang w:val="en-GB" w:eastAsia="ja-JP"/>
          </w:rPr>
          <w:t xml:space="preserve"> </w:t>
        </w:r>
      </w:ins>
    </w:p>
    <w:p w:rsidR="0050409F" w:rsidRPr="00B87898" w:rsidRDefault="0050409F" w:rsidP="0050409F">
      <w:pPr>
        <w:tabs>
          <w:tab w:val="left" w:pos="1701"/>
        </w:tabs>
        <w:ind w:right="-1" w:firstLine="1134"/>
        <w:rPr>
          <w:ins w:id="17" w:author="MAILLARD Amber" w:date="2019-08-28T16:46:00Z"/>
          <w:rFonts w:eastAsia="Times New Roman"/>
          <w:lang w:val="en-GB" w:eastAsia="ja-JP"/>
        </w:rPr>
      </w:pPr>
      <w:ins w:id="18" w:author="MAILLARD Amber" w:date="2019-08-28T16:46:00Z">
        <w:r w:rsidRPr="00B87898">
          <w:rPr>
            <w:rFonts w:eastAsia="Times New Roman"/>
            <w:lang w:val="en-GB" w:eastAsia="ja-JP"/>
          </w:rPr>
          <w:t>(b)</w:t>
        </w:r>
        <w:r w:rsidRPr="00B87898">
          <w:rPr>
            <w:rFonts w:eastAsia="Times New Roman"/>
            <w:lang w:val="en-GB" w:eastAsia="ja-JP"/>
          </w:rPr>
          <w:tab/>
          <w:t>Any request made under subparagraph (a) shall specify the international application or international registration concerned and provide the priority claim in accordance with Rule 7(5)(c).  It shall be accompanied by the payment of a fee.</w:t>
        </w:r>
      </w:ins>
    </w:p>
    <w:p w:rsidR="0050409F" w:rsidRPr="00B87898" w:rsidRDefault="0050409F" w:rsidP="0050409F">
      <w:pPr>
        <w:tabs>
          <w:tab w:val="left" w:pos="1701"/>
        </w:tabs>
        <w:spacing w:after="240"/>
        <w:ind w:firstLine="1134"/>
        <w:rPr>
          <w:ins w:id="19" w:author="MAILLARD Amber" w:date="2019-08-28T16:46:00Z"/>
          <w:rFonts w:eastAsia="Times New Roman"/>
          <w:lang w:val="en-GB" w:eastAsia="ja-JP"/>
        </w:rPr>
      </w:pPr>
      <w:ins w:id="20" w:author="MAILLARD Amber" w:date="2019-08-28T16:46:00Z">
        <w:r w:rsidRPr="00B87898">
          <w:rPr>
            <w:rFonts w:eastAsia="Times New Roman"/>
            <w:lang w:val="en-GB"/>
          </w:rPr>
          <w:t>(c)</w:t>
        </w:r>
        <w:r w:rsidRPr="00B87898">
          <w:rPr>
            <w:rFonts w:eastAsia="Times New Roman"/>
            <w:lang w:val="en-GB"/>
          </w:rPr>
          <w:tab/>
        </w:r>
        <w:r w:rsidRPr="00B87898">
          <w:rPr>
            <w:rFonts w:eastAsia="Times New Roman"/>
            <w:lang w:val="en-GB" w:eastAsia="ja-JP"/>
          </w:rPr>
          <w:t xml:space="preserve">Notwithstanding subparagraph (a), where </w:t>
        </w:r>
        <w:r w:rsidRPr="00B87898">
          <w:rPr>
            <w:rFonts w:eastAsia="Times New Roman"/>
            <w:lang w:val="en-GB"/>
          </w:rPr>
          <w:t>the international application is filed through an Office, the two-month period referred to in the said subparagraph shall be counted from the date on which the International Bureau receives the international application.</w:t>
        </w:r>
        <w:r w:rsidRPr="00B87898">
          <w:rPr>
            <w:rFonts w:eastAsia="Times New Roman"/>
            <w:lang w:val="en-GB" w:eastAsia="ja-JP"/>
          </w:rPr>
          <w:t xml:space="preserve"> </w:t>
        </w:r>
      </w:ins>
    </w:p>
    <w:p w:rsidR="0050409F" w:rsidRPr="00B87898" w:rsidRDefault="0050409F" w:rsidP="0050409F">
      <w:pPr>
        <w:tabs>
          <w:tab w:val="left" w:pos="1134"/>
        </w:tabs>
        <w:ind w:right="-1" w:firstLine="567"/>
        <w:rPr>
          <w:ins w:id="21" w:author="MAILLARD Amber" w:date="2019-08-28T16:46:00Z"/>
          <w:rFonts w:eastAsia="Times New Roman"/>
          <w:lang w:val="en-GB" w:eastAsia="ja-JP"/>
        </w:rPr>
      </w:pPr>
      <w:ins w:id="22" w:author="MAILLARD Amber" w:date="2019-08-28T16:46:00Z">
        <w:r w:rsidRPr="00B87898">
          <w:rPr>
            <w:rFonts w:eastAsia="Times New Roman"/>
            <w:lang w:val="en-GB" w:eastAsia="ja-JP"/>
          </w:rPr>
          <w:t>(2)</w:t>
        </w:r>
        <w:r w:rsidRPr="00B87898">
          <w:rPr>
            <w:rFonts w:eastAsia="Times New Roman"/>
            <w:lang w:val="en-GB" w:eastAsia="ja-JP"/>
          </w:rPr>
          <w:tab/>
          <w:t>[</w:t>
        </w:r>
        <w:r w:rsidRPr="00B87898">
          <w:rPr>
            <w:rFonts w:eastAsia="Times New Roman"/>
            <w:i/>
            <w:lang w:val="en-GB" w:eastAsia="ja-JP"/>
          </w:rPr>
          <w:t>Addition and Notification</w:t>
        </w:r>
        <w:r w:rsidRPr="00B87898">
          <w:rPr>
            <w:rFonts w:eastAsia="Times New Roman"/>
            <w:lang w:val="en-GB" w:eastAsia="ja-JP"/>
          </w:rPr>
          <w:t>]  If the request made under subparagraph (1)(a) is in order, the International Bureau shall promptly add the priority claim to the contents of the international application or international registration and notify that fact to the applicant or holder.</w:t>
        </w:r>
      </w:ins>
    </w:p>
    <w:p w:rsidR="0050409F" w:rsidRPr="00B87898" w:rsidRDefault="0050409F" w:rsidP="0050409F">
      <w:pPr>
        <w:tabs>
          <w:tab w:val="left" w:pos="1134"/>
        </w:tabs>
        <w:spacing w:before="240"/>
        <w:ind w:firstLine="567"/>
        <w:rPr>
          <w:ins w:id="23" w:author="MAILLARD Amber" w:date="2019-08-28T16:46:00Z"/>
          <w:rFonts w:eastAsia="Times New Roman"/>
          <w:lang w:val="en-GB" w:eastAsia="ja-JP"/>
        </w:rPr>
      </w:pPr>
      <w:ins w:id="24" w:author="MAILLARD Amber" w:date="2019-08-28T16:46:00Z">
        <w:r w:rsidRPr="00B87898">
          <w:rPr>
            <w:rFonts w:eastAsia="Times New Roman"/>
            <w:lang w:val="en-GB" w:eastAsia="ja-JP"/>
          </w:rPr>
          <w:t>(3)</w:t>
        </w:r>
        <w:r w:rsidRPr="00B87898">
          <w:rPr>
            <w:rFonts w:eastAsia="Times New Roman"/>
            <w:lang w:val="en-GB" w:eastAsia="ja-JP"/>
          </w:rPr>
          <w:tab/>
          <w:t>[</w:t>
        </w:r>
        <w:r w:rsidRPr="00B87898">
          <w:rPr>
            <w:rFonts w:eastAsia="Times New Roman"/>
            <w:i/>
            <w:lang w:val="en-GB" w:eastAsia="ja-JP"/>
          </w:rPr>
          <w:t>Irregular Request</w:t>
        </w:r>
        <w:r w:rsidRPr="00B87898">
          <w:rPr>
            <w:rFonts w:eastAsia="Times New Roman"/>
            <w:lang w:val="en-GB" w:eastAsia="ja-JP"/>
          </w:rPr>
          <w:t>]  (a)  If the request made under subparagraph (1)(a) is not submitted within the prescribed time limit, the request shall be considered not to have been made.</w:t>
        </w:r>
        <w:r w:rsidRPr="00B87898">
          <w:t xml:space="preserve">  T</w:t>
        </w:r>
        <w:r w:rsidRPr="00B87898">
          <w:rPr>
            <w:rFonts w:eastAsia="Times New Roman"/>
            <w:lang w:val="en-GB" w:eastAsia="ja-JP"/>
          </w:rPr>
          <w:t>he International Bureau shall notify the applicant or holder accordingly and refund any fee paid pursuant to subparagraph (1)(b).</w:t>
        </w:r>
      </w:ins>
    </w:p>
    <w:p w:rsidR="0050409F" w:rsidRPr="00B87898" w:rsidRDefault="0050409F" w:rsidP="0050409F">
      <w:pPr>
        <w:tabs>
          <w:tab w:val="left" w:pos="1701"/>
        </w:tabs>
        <w:ind w:right="-1" w:firstLine="1134"/>
        <w:rPr>
          <w:ins w:id="25" w:author="MAILLARD Amber" w:date="2019-08-28T16:46:00Z"/>
          <w:rFonts w:eastAsia="Times New Roman"/>
          <w:lang w:val="en-GB" w:eastAsia="ja-JP"/>
        </w:rPr>
      </w:pPr>
      <w:ins w:id="26" w:author="MAILLARD Amber" w:date="2019-08-28T16:46:00Z">
        <w:r w:rsidRPr="00B87898">
          <w:rPr>
            <w:rFonts w:eastAsia="Times New Roman"/>
            <w:lang w:val="en-GB" w:eastAsia="ja-JP"/>
          </w:rPr>
          <w:t>(b)</w:t>
        </w:r>
        <w:r w:rsidRPr="00B87898">
          <w:rPr>
            <w:rFonts w:eastAsia="Times New Roman"/>
            <w:lang w:val="en-GB" w:eastAsia="ja-JP"/>
          </w:rPr>
          <w:tab/>
          <w:t>If the request referred to in subparagraph (1)(a) does not comply with the applicable requirements, the International Bureau shall notify that fact to the applicant or holder.  The irregularity may be remedied within one month from the date of the notification of the irregularity by the International Bureau.  If the irregularity is not remedied within the said one month, the request shall be considered abandoned and the International Bureau shall notify the applicant or holder accordingly and refund any fee paid pursuant to subparagraph (1)(b).</w:t>
        </w:r>
      </w:ins>
    </w:p>
    <w:p w:rsidR="0050409F" w:rsidRPr="00B87898" w:rsidRDefault="0050409F" w:rsidP="0050409F">
      <w:pPr>
        <w:tabs>
          <w:tab w:val="left" w:pos="1134"/>
        </w:tabs>
        <w:spacing w:before="240"/>
        <w:ind w:firstLine="567"/>
        <w:rPr>
          <w:ins w:id="27" w:author="MAILLARD Amber" w:date="2019-08-28T16:46:00Z"/>
          <w:rFonts w:eastAsia="Times New Roman"/>
          <w:lang w:val="en-GB" w:eastAsia="ja-JP"/>
        </w:rPr>
      </w:pPr>
      <w:ins w:id="28" w:author="MAILLARD Amber" w:date="2019-08-28T16:46:00Z">
        <w:r w:rsidRPr="00B87898">
          <w:rPr>
            <w:rFonts w:eastAsia="Times New Roman"/>
            <w:lang w:val="en-GB" w:eastAsia="ja-JP"/>
          </w:rPr>
          <w:t>(4)</w:t>
        </w:r>
        <w:r w:rsidRPr="00B87898">
          <w:rPr>
            <w:rFonts w:eastAsia="Times New Roman"/>
            <w:lang w:val="en-GB" w:eastAsia="ja-JP"/>
          </w:rPr>
          <w:tab/>
          <w:t>[C</w:t>
        </w:r>
        <w:r w:rsidRPr="00B87898">
          <w:rPr>
            <w:rFonts w:eastAsia="Times New Roman"/>
            <w:i/>
            <w:lang w:val="en-GB" w:eastAsia="ja-JP"/>
          </w:rPr>
          <w:t>alculation of Period</w:t>
        </w:r>
        <w:r w:rsidRPr="00B87898">
          <w:rPr>
            <w:rFonts w:eastAsia="Times New Roman"/>
            <w:lang w:val="en-GB" w:eastAsia="ja-JP"/>
          </w:rPr>
          <w:t>]  Where the addition of a priority claim causes a change in the priority date, any period which is computed from the previously applicable priority date and which has not already expired shall be computed from the priority date as so changed.</w:t>
        </w:r>
      </w:ins>
    </w:p>
    <w:p w:rsidR="007A048F" w:rsidRDefault="00050A65" w:rsidP="00050A65">
      <w:pPr>
        <w:pStyle w:val="Endofdocument-Annex"/>
        <w:spacing w:before="720"/>
      </w:pPr>
      <w:r w:rsidRPr="00D73B87">
        <w:t>[End of Annex</w:t>
      </w:r>
      <w:r>
        <w:t xml:space="preserve"> </w:t>
      </w:r>
      <w:r w:rsidRPr="00D73B87">
        <w:t>and of document]</w:t>
      </w:r>
    </w:p>
    <w:sectPr w:rsidR="007A048F" w:rsidSect="003A00C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56CD" w:rsidRDefault="00B156CD">
      <w:r>
        <w:separator/>
      </w:r>
    </w:p>
  </w:endnote>
  <w:endnote w:type="continuationSeparator" w:id="0">
    <w:p w:rsidR="00B156CD" w:rsidRDefault="00B156CD" w:rsidP="003B38C1">
      <w:r>
        <w:separator/>
      </w:r>
    </w:p>
    <w:p w:rsidR="00B156CD" w:rsidRPr="003B38C1" w:rsidRDefault="00B156CD" w:rsidP="003B38C1">
      <w:pPr>
        <w:spacing w:after="60"/>
        <w:rPr>
          <w:sz w:val="17"/>
        </w:rPr>
      </w:pPr>
      <w:r>
        <w:rPr>
          <w:sz w:val="17"/>
        </w:rPr>
        <w:t>[Endnote continued from previous page]</w:t>
      </w:r>
    </w:p>
  </w:endnote>
  <w:endnote w:type="continuationNotice" w:id="1">
    <w:p w:rsidR="00B156CD" w:rsidRPr="003B38C1" w:rsidRDefault="00B156C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116" w:rsidRDefault="00761116" w:rsidP="007611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116" w:rsidRDefault="007611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116" w:rsidRDefault="007611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56CD" w:rsidRDefault="00B156CD">
      <w:r>
        <w:separator/>
      </w:r>
    </w:p>
  </w:footnote>
  <w:footnote w:type="continuationSeparator" w:id="0">
    <w:p w:rsidR="00B156CD" w:rsidRDefault="00B156CD" w:rsidP="008B60B2">
      <w:r>
        <w:separator/>
      </w:r>
    </w:p>
    <w:p w:rsidR="00B156CD" w:rsidRPr="00ED77FB" w:rsidRDefault="00B156CD" w:rsidP="008B60B2">
      <w:pPr>
        <w:spacing w:after="60"/>
        <w:rPr>
          <w:sz w:val="17"/>
          <w:szCs w:val="17"/>
        </w:rPr>
      </w:pPr>
      <w:r w:rsidRPr="00ED77FB">
        <w:rPr>
          <w:sz w:val="17"/>
          <w:szCs w:val="17"/>
        </w:rPr>
        <w:t>[Footnote continued from previous page]</w:t>
      </w:r>
    </w:p>
  </w:footnote>
  <w:footnote w:type="continuationNotice" w:id="1">
    <w:p w:rsidR="00B156CD" w:rsidRPr="00ED77FB" w:rsidRDefault="00B156C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116" w:rsidRDefault="002D296E" w:rsidP="00761116">
    <w:pPr>
      <w:jc w:val="right"/>
    </w:pPr>
    <w:r>
      <w:t>H/LD/WG/8</w:t>
    </w:r>
    <w:r w:rsidR="00761116">
      <w:t>/</w:t>
    </w:r>
    <w:r>
      <w:t>8</w:t>
    </w:r>
  </w:p>
  <w:p w:rsidR="00761116" w:rsidRDefault="00761116" w:rsidP="00761116">
    <w:pPr>
      <w:jc w:val="right"/>
    </w:pPr>
    <w:r>
      <w:t xml:space="preserve">page </w:t>
    </w:r>
    <w:r>
      <w:fldChar w:fldCharType="begin"/>
    </w:r>
    <w:r>
      <w:instrText xml:space="preserve"> PAGE  \* MERGEFORMAT </w:instrText>
    </w:r>
    <w:r>
      <w:fldChar w:fldCharType="separate"/>
    </w:r>
    <w:r w:rsidR="00C95927">
      <w:rPr>
        <w:noProof/>
      </w:rPr>
      <w:t>4</w:t>
    </w:r>
    <w:r>
      <w:fldChar w:fldCharType="end"/>
    </w:r>
  </w:p>
  <w:p w:rsidR="00761116" w:rsidRDefault="00761116" w:rsidP="00761116">
    <w:pPr>
      <w:jc w:val="right"/>
    </w:pPr>
  </w:p>
  <w:p w:rsidR="00761116" w:rsidRDefault="00761116" w:rsidP="0076111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9E640F" w:rsidP="00477D6B">
    <w:pPr>
      <w:jc w:val="right"/>
    </w:pPr>
    <w:r>
      <w:t>H/LD/WG/8</w:t>
    </w:r>
    <w:r w:rsidR="00B156CD">
      <w:t>/</w:t>
    </w:r>
    <w:r>
      <w:t>8</w:t>
    </w:r>
  </w:p>
  <w:p w:rsidR="00EC4E49" w:rsidRDefault="00EC4E49" w:rsidP="00477D6B">
    <w:pPr>
      <w:jc w:val="right"/>
    </w:pPr>
    <w:r>
      <w:t xml:space="preserve">page </w:t>
    </w:r>
    <w:r>
      <w:fldChar w:fldCharType="begin"/>
    </w:r>
    <w:r>
      <w:instrText xml:space="preserve"> PAGE  \* MERGEFORMAT </w:instrText>
    </w:r>
    <w:r>
      <w:fldChar w:fldCharType="separate"/>
    </w:r>
    <w:r w:rsidR="00C95927">
      <w:rPr>
        <w:noProof/>
      </w:rPr>
      <w:t>3</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116" w:rsidRPr="00A101CE" w:rsidRDefault="00761116" w:rsidP="00761116">
    <w:pPr>
      <w:jc w:val="right"/>
      <w:rPr>
        <w:lang w:val="fr-FR"/>
      </w:rPr>
    </w:pPr>
    <w:r w:rsidRPr="00A101CE">
      <w:rPr>
        <w:lang w:val="fr-FR"/>
      </w:rPr>
      <w:t>H/LD/WG/</w:t>
    </w:r>
    <w:r w:rsidR="00D4725B">
      <w:rPr>
        <w:lang w:val="fr-FR"/>
      </w:rPr>
      <w:t>8</w:t>
    </w:r>
    <w:r w:rsidRPr="00A101CE">
      <w:rPr>
        <w:lang w:val="fr-FR"/>
      </w:rPr>
      <w:t>/</w:t>
    </w:r>
    <w:r w:rsidR="00D4725B">
      <w:rPr>
        <w:lang w:val="fr-FR"/>
      </w:rPr>
      <w:t>8</w:t>
    </w:r>
  </w:p>
  <w:p w:rsidR="00761116" w:rsidRPr="00A101CE" w:rsidRDefault="00761116" w:rsidP="00761116">
    <w:pPr>
      <w:jc w:val="right"/>
      <w:rPr>
        <w:lang w:val="fr-FR"/>
      </w:rPr>
    </w:pPr>
    <w:r w:rsidRPr="00A101CE">
      <w:rPr>
        <w:lang w:val="fr-FR"/>
      </w:rPr>
      <w:t xml:space="preserve">Annex, page </w:t>
    </w:r>
    <w:r>
      <w:fldChar w:fldCharType="begin"/>
    </w:r>
    <w:r w:rsidRPr="00A101CE">
      <w:rPr>
        <w:lang w:val="fr-FR"/>
      </w:rPr>
      <w:instrText xml:space="preserve"> PAGE   \* MERGEFORMAT </w:instrText>
    </w:r>
    <w:r>
      <w:fldChar w:fldCharType="separate"/>
    </w:r>
    <w:r w:rsidR="00C95927">
      <w:rPr>
        <w:noProof/>
        <w:lang w:val="fr-FR"/>
      </w:rPr>
      <w:t>2</w:t>
    </w:r>
    <w:r>
      <w:rPr>
        <w:noProof/>
      </w:rPr>
      <w:fldChar w:fldCharType="end"/>
    </w:r>
  </w:p>
  <w:p w:rsidR="00761116" w:rsidRDefault="00761116" w:rsidP="00761116">
    <w:pPr>
      <w:jc w:val="right"/>
      <w:rPr>
        <w:lang w:val="fr-FR"/>
      </w:rPr>
    </w:pPr>
  </w:p>
  <w:p w:rsidR="00761116" w:rsidRPr="00A101CE" w:rsidRDefault="00761116" w:rsidP="00761116">
    <w:pPr>
      <w:jc w:val="right"/>
      <w:rPr>
        <w:lang w:val="fr-F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A101CE" w:rsidRDefault="00001C88" w:rsidP="00477D6B">
    <w:pPr>
      <w:jc w:val="right"/>
      <w:rPr>
        <w:lang w:val="fr-FR"/>
      </w:rPr>
    </w:pPr>
    <w:r w:rsidRPr="00A101CE">
      <w:rPr>
        <w:lang w:val="fr-FR"/>
      </w:rPr>
      <w:t>H/LD/WG/7/</w:t>
    </w:r>
    <w:r w:rsidR="00050A65">
      <w:rPr>
        <w:lang w:val="fr-FR"/>
      </w:rPr>
      <w:t>10 Prov.</w:t>
    </w:r>
  </w:p>
  <w:p w:rsidR="00EC4E49" w:rsidRPr="00A101CE" w:rsidRDefault="00001C88" w:rsidP="00477D6B">
    <w:pPr>
      <w:jc w:val="right"/>
      <w:rPr>
        <w:lang w:val="fr-FR"/>
      </w:rPr>
    </w:pPr>
    <w:r w:rsidRPr="00A101CE">
      <w:rPr>
        <w:lang w:val="fr-FR"/>
      </w:rPr>
      <w:t>Annex</w:t>
    </w:r>
    <w:r w:rsidR="00050A65">
      <w:rPr>
        <w:lang w:val="fr-FR"/>
      </w:rPr>
      <w:t xml:space="preserve"> II</w:t>
    </w:r>
    <w:r w:rsidRPr="00A101CE">
      <w:rPr>
        <w:lang w:val="fr-FR"/>
      </w:rPr>
      <w:t xml:space="preserve">, </w:t>
    </w:r>
    <w:r w:rsidR="00EC4E49" w:rsidRPr="00A101CE">
      <w:rPr>
        <w:lang w:val="fr-FR"/>
      </w:rPr>
      <w:t xml:space="preserve">page </w:t>
    </w:r>
    <w:r>
      <w:fldChar w:fldCharType="begin"/>
    </w:r>
    <w:r w:rsidRPr="00A101CE">
      <w:rPr>
        <w:lang w:val="fr-FR"/>
      </w:rPr>
      <w:instrText xml:space="preserve"> PAGE   \* MERGEFORMAT </w:instrText>
    </w:r>
    <w:r>
      <w:fldChar w:fldCharType="separate"/>
    </w:r>
    <w:r w:rsidR="00C95927">
      <w:rPr>
        <w:noProof/>
        <w:lang w:val="fr-FR"/>
      </w:rPr>
      <w:t>2</w:t>
    </w:r>
    <w:r>
      <w:rPr>
        <w:noProof/>
      </w:rPr>
      <w:fldChar w:fldCharType="end"/>
    </w:r>
  </w:p>
  <w:p w:rsidR="00EC4E49" w:rsidRDefault="00EC4E49" w:rsidP="00477D6B">
    <w:pPr>
      <w:jc w:val="right"/>
      <w:rPr>
        <w:lang w:val="fr-FR"/>
      </w:rPr>
    </w:pPr>
  </w:p>
  <w:p w:rsidR="00050A65" w:rsidRPr="00A101CE" w:rsidRDefault="00050A65" w:rsidP="00477D6B">
    <w:pPr>
      <w:jc w:val="right"/>
      <w:rPr>
        <w:lang w:val="fr-F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625" w:rsidRDefault="00597C5F" w:rsidP="006A0625">
    <w:pPr>
      <w:jc w:val="right"/>
    </w:pPr>
    <w:r>
      <w:t>H/LD/WG/8</w:t>
    </w:r>
    <w:r w:rsidR="00001C88">
      <w:t>/</w:t>
    </w:r>
    <w:r>
      <w:t>8</w:t>
    </w:r>
  </w:p>
  <w:p w:rsidR="006A0625" w:rsidRDefault="00001C88" w:rsidP="006A0625">
    <w:pPr>
      <w:pStyle w:val="Header"/>
      <w:jc w:val="right"/>
    </w:pPr>
    <w:r>
      <w:t>ANNEX</w:t>
    </w:r>
  </w:p>
  <w:p w:rsidR="006A0625" w:rsidRDefault="00C95927" w:rsidP="006A0625">
    <w:pPr>
      <w:pStyle w:val="Header"/>
      <w:jc w:val="right"/>
    </w:pPr>
  </w:p>
  <w:p w:rsidR="00050A65" w:rsidRDefault="00050A65" w:rsidP="006A062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4FA02190"/>
    <w:lvl w:ilvl="0">
      <w:start w:val="1"/>
      <w:numFmt w:val="decimal"/>
      <w:lvlRestart w:val="0"/>
      <w:pStyle w:val="ONUME"/>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66E00C1"/>
    <w:multiLevelType w:val="hybridMultilevel"/>
    <w:tmpl w:val="1FB4AE0C"/>
    <w:lvl w:ilvl="0" w:tplc="10BA2D2C">
      <w:start w:val="1"/>
      <w:numFmt w:val="lowerRoman"/>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ICOT Karine">
    <w15:presenceInfo w15:providerId="AD" w15:userId="S-1-5-21-3637208745-3825800285-422149103-2692"/>
  </w15:person>
  <w15:person w15:author="MAILLARD Amber">
    <w15:presenceInfo w15:providerId="AD" w15:userId="S-1-5-21-3637208745-3825800285-422149103-1462"/>
  </w15:person>
  <w15:person w15:author="WEISS Silke">
    <w15:presenceInfo w15:providerId="AD" w15:userId="S-1-5-21-3637208745-3825800285-422149103-3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6CD"/>
    <w:rsid w:val="00001C88"/>
    <w:rsid w:val="00015B18"/>
    <w:rsid w:val="00043CAA"/>
    <w:rsid w:val="00050A65"/>
    <w:rsid w:val="00062ED9"/>
    <w:rsid w:val="00072E52"/>
    <w:rsid w:val="00075432"/>
    <w:rsid w:val="000968ED"/>
    <w:rsid w:val="000A49EF"/>
    <w:rsid w:val="000A5F6B"/>
    <w:rsid w:val="000A79E3"/>
    <w:rsid w:val="000C0E84"/>
    <w:rsid w:val="000C391D"/>
    <w:rsid w:val="000F5E56"/>
    <w:rsid w:val="00135FD9"/>
    <w:rsid w:val="001362EE"/>
    <w:rsid w:val="00143F03"/>
    <w:rsid w:val="001647D5"/>
    <w:rsid w:val="001832A6"/>
    <w:rsid w:val="001869D0"/>
    <w:rsid w:val="00201365"/>
    <w:rsid w:val="0020504E"/>
    <w:rsid w:val="0021217E"/>
    <w:rsid w:val="002159B3"/>
    <w:rsid w:val="002634C4"/>
    <w:rsid w:val="00270B7E"/>
    <w:rsid w:val="0027200B"/>
    <w:rsid w:val="002807ED"/>
    <w:rsid w:val="002908B2"/>
    <w:rsid w:val="002928D3"/>
    <w:rsid w:val="00293E9B"/>
    <w:rsid w:val="002B1ED7"/>
    <w:rsid w:val="002C5B8E"/>
    <w:rsid w:val="002D296E"/>
    <w:rsid w:val="002D73E3"/>
    <w:rsid w:val="002F1FE6"/>
    <w:rsid w:val="002F4E68"/>
    <w:rsid w:val="00303EF0"/>
    <w:rsid w:val="00312F7F"/>
    <w:rsid w:val="0032176E"/>
    <w:rsid w:val="003479A4"/>
    <w:rsid w:val="00361450"/>
    <w:rsid w:val="003673B4"/>
    <w:rsid w:val="003673CF"/>
    <w:rsid w:val="003726CF"/>
    <w:rsid w:val="00375F2A"/>
    <w:rsid w:val="003766C0"/>
    <w:rsid w:val="003845C1"/>
    <w:rsid w:val="003A6F89"/>
    <w:rsid w:val="003B38C1"/>
    <w:rsid w:val="003E3AFA"/>
    <w:rsid w:val="003F1871"/>
    <w:rsid w:val="003F4EB7"/>
    <w:rsid w:val="00423E3E"/>
    <w:rsid w:val="00427887"/>
    <w:rsid w:val="00427AF4"/>
    <w:rsid w:val="00434E2A"/>
    <w:rsid w:val="00440AC1"/>
    <w:rsid w:val="004517E4"/>
    <w:rsid w:val="004647DA"/>
    <w:rsid w:val="00472F00"/>
    <w:rsid w:val="00474062"/>
    <w:rsid w:val="00477D6B"/>
    <w:rsid w:val="0048248B"/>
    <w:rsid w:val="0049522D"/>
    <w:rsid w:val="004A6096"/>
    <w:rsid w:val="005019FF"/>
    <w:rsid w:val="0050409F"/>
    <w:rsid w:val="00511C0E"/>
    <w:rsid w:val="00513783"/>
    <w:rsid w:val="00515498"/>
    <w:rsid w:val="0053057A"/>
    <w:rsid w:val="00560A29"/>
    <w:rsid w:val="00597C5F"/>
    <w:rsid w:val="005A7C83"/>
    <w:rsid w:val="005B5EB6"/>
    <w:rsid w:val="005C6649"/>
    <w:rsid w:val="005E5518"/>
    <w:rsid w:val="005F29C7"/>
    <w:rsid w:val="00605827"/>
    <w:rsid w:val="00646050"/>
    <w:rsid w:val="00662BED"/>
    <w:rsid w:val="00665551"/>
    <w:rsid w:val="006713CA"/>
    <w:rsid w:val="00676C5C"/>
    <w:rsid w:val="007023FC"/>
    <w:rsid w:val="007214D0"/>
    <w:rsid w:val="00722D13"/>
    <w:rsid w:val="00731DEE"/>
    <w:rsid w:val="00761116"/>
    <w:rsid w:val="007A048F"/>
    <w:rsid w:val="007B2CD1"/>
    <w:rsid w:val="007C74C0"/>
    <w:rsid w:val="007D1613"/>
    <w:rsid w:val="007D2DC8"/>
    <w:rsid w:val="007E3939"/>
    <w:rsid w:val="007E461E"/>
    <w:rsid w:val="007E4C0E"/>
    <w:rsid w:val="008162CD"/>
    <w:rsid w:val="008172A1"/>
    <w:rsid w:val="00842451"/>
    <w:rsid w:val="00867607"/>
    <w:rsid w:val="008819DD"/>
    <w:rsid w:val="00894CBE"/>
    <w:rsid w:val="008A134B"/>
    <w:rsid w:val="008B2CC1"/>
    <w:rsid w:val="008B60B2"/>
    <w:rsid w:val="008C1450"/>
    <w:rsid w:val="008D6A5B"/>
    <w:rsid w:val="0090731E"/>
    <w:rsid w:val="00914F22"/>
    <w:rsid w:val="00916EE2"/>
    <w:rsid w:val="00953804"/>
    <w:rsid w:val="0096672D"/>
    <w:rsid w:val="00966A22"/>
    <w:rsid w:val="0096722F"/>
    <w:rsid w:val="00980843"/>
    <w:rsid w:val="009D53E1"/>
    <w:rsid w:val="009D7959"/>
    <w:rsid w:val="009E2791"/>
    <w:rsid w:val="009E3F6F"/>
    <w:rsid w:val="009E640F"/>
    <w:rsid w:val="009F499F"/>
    <w:rsid w:val="00A05303"/>
    <w:rsid w:val="00A0751D"/>
    <w:rsid w:val="00A26CA8"/>
    <w:rsid w:val="00A313BD"/>
    <w:rsid w:val="00A37342"/>
    <w:rsid w:val="00A42DAF"/>
    <w:rsid w:val="00A45BD8"/>
    <w:rsid w:val="00A708D1"/>
    <w:rsid w:val="00A72348"/>
    <w:rsid w:val="00A869B7"/>
    <w:rsid w:val="00A94C89"/>
    <w:rsid w:val="00AB7E0D"/>
    <w:rsid w:val="00AC205C"/>
    <w:rsid w:val="00AF0A6B"/>
    <w:rsid w:val="00AF0E15"/>
    <w:rsid w:val="00B058B5"/>
    <w:rsid w:val="00B05A69"/>
    <w:rsid w:val="00B13796"/>
    <w:rsid w:val="00B156CD"/>
    <w:rsid w:val="00B21E1E"/>
    <w:rsid w:val="00B31596"/>
    <w:rsid w:val="00B40751"/>
    <w:rsid w:val="00B62795"/>
    <w:rsid w:val="00B6764C"/>
    <w:rsid w:val="00B71926"/>
    <w:rsid w:val="00B82517"/>
    <w:rsid w:val="00B9734B"/>
    <w:rsid w:val="00BA30E2"/>
    <w:rsid w:val="00BC542C"/>
    <w:rsid w:val="00BD26B4"/>
    <w:rsid w:val="00BD78A4"/>
    <w:rsid w:val="00BE6F70"/>
    <w:rsid w:val="00C11B30"/>
    <w:rsid w:val="00C11BFE"/>
    <w:rsid w:val="00C42E83"/>
    <w:rsid w:val="00C5068F"/>
    <w:rsid w:val="00C67C1A"/>
    <w:rsid w:val="00C86D74"/>
    <w:rsid w:val="00C95927"/>
    <w:rsid w:val="00CA3758"/>
    <w:rsid w:val="00CA530B"/>
    <w:rsid w:val="00CA6080"/>
    <w:rsid w:val="00CD04F1"/>
    <w:rsid w:val="00CD1AC0"/>
    <w:rsid w:val="00CD7098"/>
    <w:rsid w:val="00CE1CD5"/>
    <w:rsid w:val="00D026EE"/>
    <w:rsid w:val="00D07804"/>
    <w:rsid w:val="00D12E85"/>
    <w:rsid w:val="00D444BD"/>
    <w:rsid w:val="00D45252"/>
    <w:rsid w:val="00D4725B"/>
    <w:rsid w:val="00D71B4D"/>
    <w:rsid w:val="00D84BFE"/>
    <w:rsid w:val="00D85CAB"/>
    <w:rsid w:val="00D93D55"/>
    <w:rsid w:val="00DB6EC1"/>
    <w:rsid w:val="00DD18EA"/>
    <w:rsid w:val="00DF32A8"/>
    <w:rsid w:val="00DF3DF4"/>
    <w:rsid w:val="00E06139"/>
    <w:rsid w:val="00E07B96"/>
    <w:rsid w:val="00E15015"/>
    <w:rsid w:val="00E335FE"/>
    <w:rsid w:val="00E42517"/>
    <w:rsid w:val="00E4478F"/>
    <w:rsid w:val="00E8390E"/>
    <w:rsid w:val="00EA7D6E"/>
    <w:rsid w:val="00EC0973"/>
    <w:rsid w:val="00EC4E49"/>
    <w:rsid w:val="00ED24D1"/>
    <w:rsid w:val="00ED77FB"/>
    <w:rsid w:val="00EE453F"/>
    <w:rsid w:val="00EE45FA"/>
    <w:rsid w:val="00EF18CE"/>
    <w:rsid w:val="00F1788A"/>
    <w:rsid w:val="00F51F4D"/>
    <w:rsid w:val="00F6461D"/>
    <w:rsid w:val="00F66152"/>
    <w:rsid w:val="00F9294D"/>
    <w:rsid w:val="00F92B40"/>
    <w:rsid w:val="00FB7D91"/>
    <w:rsid w:val="00FE5F3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99D48216-11FB-43BE-9C0D-96C5115A0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7">
    <w:name w:val="heading 7"/>
    <w:basedOn w:val="Normal"/>
    <w:next w:val="Normal"/>
    <w:link w:val="Heading7Char"/>
    <w:semiHidden/>
    <w:unhideWhenUsed/>
    <w:qFormat/>
    <w:rsid w:val="00050A6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B156CD"/>
    <w:rPr>
      <w:rFonts w:ascii="Tahoma" w:hAnsi="Tahoma" w:cs="Tahoma"/>
      <w:sz w:val="16"/>
      <w:szCs w:val="16"/>
    </w:rPr>
  </w:style>
  <w:style w:type="character" w:customStyle="1" w:styleId="BalloonTextChar">
    <w:name w:val="Balloon Text Char"/>
    <w:basedOn w:val="DefaultParagraphFont"/>
    <w:link w:val="BalloonText"/>
    <w:semiHidden/>
    <w:rsid w:val="00B156CD"/>
    <w:rPr>
      <w:rFonts w:ascii="Tahoma" w:eastAsia="SimSun" w:hAnsi="Tahoma" w:cs="Tahoma"/>
      <w:sz w:val="16"/>
      <w:szCs w:val="16"/>
      <w:lang w:val="en-US" w:eastAsia="zh-CN"/>
    </w:rPr>
  </w:style>
  <w:style w:type="character" w:customStyle="1" w:styleId="Heading1Char">
    <w:name w:val="Heading 1 Char"/>
    <w:basedOn w:val="DefaultParagraphFont"/>
    <w:link w:val="Heading1"/>
    <w:rsid w:val="00B156CD"/>
    <w:rPr>
      <w:rFonts w:ascii="Arial" w:eastAsia="SimSun" w:hAnsi="Arial" w:cs="Arial"/>
      <w:b/>
      <w:bCs/>
      <w:caps/>
      <w:kern w:val="32"/>
      <w:sz w:val="22"/>
      <w:szCs w:val="32"/>
      <w:lang w:val="en-US" w:eastAsia="zh-CN"/>
    </w:rPr>
  </w:style>
  <w:style w:type="character" w:styleId="CommentReference">
    <w:name w:val="annotation reference"/>
    <w:basedOn w:val="DefaultParagraphFont"/>
    <w:uiPriority w:val="99"/>
    <w:semiHidden/>
    <w:unhideWhenUsed/>
    <w:rsid w:val="00B156CD"/>
    <w:rPr>
      <w:sz w:val="16"/>
      <w:szCs w:val="16"/>
    </w:rPr>
  </w:style>
  <w:style w:type="character" w:customStyle="1" w:styleId="CommentTextChar">
    <w:name w:val="Comment Text Char"/>
    <w:basedOn w:val="DefaultParagraphFont"/>
    <w:link w:val="CommentText"/>
    <w:uiPriority w:val="99"/>
    <w:semiHidden/>
    <w:rsid w:val="00B156CD"/>
    <w:rPr>
      <w:rFonts w:ascii="Arial" w:eastAsia="SimSun" w:hAnsi="Arial" w:cs="Arial"/>
      <w:sz w:val="18"/>
      <w:lang w:val="en-US" w:eastAsia="zh-CN"/>
    </w:rPr>
  </w:style>
  <w:style w:type="paragraph" w:customStyle="1" w:styleId="indent1">
    <w:name w:val="indent_1"/>
    <w:basedOn w:val="Normal"/>
    <w:rsid w:val="007E461E"/>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E461E"/>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7E461E"/>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7E461E"/>
    <w:rPr>
      <w:sz w:val="28"/>
      <w:szCs w:val="28"/>
      <w:lang w:val="en-GB" w:eastAsia="ja-JP"/>
    </w:rPr>
  </w:style>
  <w:style w:type="character" w:customStyle="1" w:styleId="Heading7Char">
    <w:name w:val="Heading 7 Char"/>
    <w:basedOn w:val="DefaultParagraphFont"/>
    <w:link w:val="Heading7"/>
    <w:semiHidden/>
    <w:rsid w:val="00050A65"/>
    <w:rPr>
      <w:rFonts w:asciiTheme="majorHAnsi" w:eastAsiaTheme="majorEastAsia" w:hAnsiTheme="majorHAnsi" w:cstheme="majorBidi"/>
      <w:i/>
      <w:iCs/>
      <w:color w:val="404040" w:themeColor="text1" w:themeTint="BF"/>
      <w:sz w:val="22"/>
      <w:lang w:val="en-US" w:eastAsia="zh-CN"/>
    </w:rPr>
  </w:style>
  <w:style w:type="paragraph" w:styleId="BodyText2">
    <w:name w:val="Body Text 2"/>
    <w:basedOn w:val="Normal"/>
    <w:link w:val="BodyText2Char"/>
    <w:autoRedefine/>
    <w:rsid w:val="00050A65"/>
    <w:pPr>
      <w:tabs>
        <w:tab w:val="right" w:pos="8363"/>
      </w:tabs>
      <w:ind w:right="-1"/>
      <w:jc w:val="center"/>
    </w:pPr>
    <w:rPr>
      <w:rFonts w:eastAsia="Times New Roman"/>
      <w:szCs w:val="22"/>
      <w:lang w:val="en-GB" w:eastAsia="ja-JP"/>
    </w:rPr>
  </w:style>
  <w:style w:type="character" w:customStyle="1" w:styleId="BodyText2Char">
    <w:name w:val="Body Text 2 Char"/>
    <w:basedOn w:val="DefaultParagraphFont"/>
    <w:link w:val="BodyText2"/>
    <w:rsid w:val="00050A65"/>
    <w:rPr>
      <w:rFonts w:ascii="Arial" w:hAnsi="Arial" w:cs="Arial"/>
      <w:sz w:val="22"/>
      <w:szCs w:val="22"/>
      <w:lang w:val="en-GB" w:eastAsia="ja-JP"/>
    </w:rPr>
  </w:style>
  <w:style w:type="paragraph" w:styleId="BodyTextIndent3">
    <w:name w:val="Body Text Indent 3"/>
    <w:basedOn w:val="Normal"/>
    <w:link w:val="BodyTextIndent3Char"/>
    <w:rsid w:val="00050A65"/>
    <w:pPr>
      <w:spacing w:after="120"/>
      <w:ind w:left="360"/>
    </w:pPr>
    <w:rPr>
      <w:sz w:val="16"/>
      <w:szCs w:val="16"/>
    </w:rPr>
  </w:style>
  <w:style w:type="character" w:customStyle="1" w:styleId="BodyTextIndent3Char">
    <w:name w:val="Body Text Indent 3 Char"/>
    <w:basedOn w:val="DefaultParagraphFont"/>
    <w:link w:val="BodyTextIndent3"/>
    <w:rsid w:val="00050A65"/>
    <w:rPr>
      <w:rFonts w:ascii="Arial" w:eastAsia="SimSun" w:hAnsi="Arial" w:cs="Arial"/>
      <w:sz w:val="16"/>
      <w:szCs w:val="16"/>
      <w:lang w:val="en-US" w:eastAsia="zh-CN"/>
    </w:rPr>
  </w:style>
  <w:style w:type="paragraph" w:customStyle="1" w:styleId="preparedby">
    <w:name w:val="prepared by"/>
    <w:basedOn w:val="Normal"/>
    <w:rsid w:val="00050A65"/>
    <w:pPr>
      <w:spacing w:before="600" w:after="600"/>
      <w:jc w:val="center"/>
    </w:pPr>
    <w:rPr>
      <w:rFonts w:ascii="Times New Roman" w:eastAsia="Times New Roman" w:hAnsi="Times New Roman" w:cs="Times New Roman"/>
      <w:i/>
      <w:sz w:val="24"/>
      <w:lang w:eastAsia="ja-JP"/>
    </w:rPr>
  </w:style>
  <w:style w:type="paragraph" w:customStyle="1" w:styleId="indenta0">
    <w:name w:val="indent(a)"/>
    <w:basedOn w:val="Normal"/>
    <w:rsid w:val="00050A65"/>
    <w:pPr>
      <w:tabs>
        <w:tab w:val="left" w:pos="1134"/>
      </w:tabs>
      <w:ind w:firstLine="567"/>
      <w:jc w:val="both"/>
    </w:pPr>
    <w:rPr>
      <w:rFonts w:ascii="Times New Roman" w:eastAsia="Times New Roman" w:hAnsi="Times New Roman" w:cs="Times New Roman"/>
      <w:sz w:val="24"/>
      <w:lang w:val="en-GB" w:eastAsia="ja-JP"/>
    </w:rPr>
  </w:style>
  <w:style w:type="character" w:customStyle="1" w:styleId="Heading4Char">
    <w:name w:val="Heading 4 Char"/>
    <w:basedOn w:val="DefaultParagraphFont"/>
    <w:link w:val="Heading4"/>
    <w:rsid w:val="00D84BFE"/>
    <w:rPr>
      <w:rFonts w:ascii="Arial" w:eastAsia="SimSun" w:hAnsi="Arial" w:cs="Arial"/>
      <w:bCs/>
      <w:i/>
      <w:sz w:val="22"/>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Regist\H%20LD%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 LD WG 7 (E)</Template>
  <TotalTime>2</TotalTime>
  <Pages>6</Pages>
  <Words>1862</Words>
  <Characters>10025</Characters>
  <Application>Microsoft Office Word</Application>
  <DocSecurity>0</DocSecurity>
  <Lines>211</Lines>
  <Paragraphs>88</Paragraphs>
  <ScaleCrop>false</ScaleCrop>
  <HeadingPairs>
    <vt:vector size="2" baseType="variant">
      <vt:variant>
        <vt:lpstr>Title</vt:lpstr>
      </vt:variant>
      <vt:variant>
        <vt:i4>1</vt:i4>
      </vt:variant>
    </vt:vector>
  </HeadingPairs>
  <TitlesOfParts>
    <vt:vector size="1" baseType="lpstr">
      <vt:lpstr>H/LD/WG/7/</vt:lpstr>
    </vt:vector>
  </TitlesOfParts>
  <Company>WIPO</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H/LD/WG/7/</dc:title>
  <dc:creator>MAILLARD Amber</dc:creator>
  <cp:keywords>FOR OFFICIAL USE ONLY</cp:keywords>
  <cp:lastModifiedBy>MAILLARD Amber</cp:lastModifiedBy>
  <cp:revision>6</cp:revision>
  <cp:lastPrinted>2019-11-06T15:36:00Z</cp:lastPrinted>
  <dcterms:created xsi:type="dcterms:W3CDTF">2019-11-04T08:19:00Z</dcterms:created>
  <dcterms:modified xsi:type="dcterms:W3CDTF">2019-11-06T15:37:00Z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ded5f048-e271-4ee3-a18a-edd454e8a632</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