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73333B" w:rsidP="00916EE2">
            <w:r>
              <w:rPr>
                <w:noProof/>
                <w:lang w:eastAsia="en-US"/>
              </w:rPr>
              <w:drawing>
                <wp:inline distT="0" distB="0" distL="0" distR="0">
                  <wp:extent cx="1857375" cy="1323975"/>
                  <wp:effectExtent l="0" t="0" r="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3856A5" w:rsidP="00916EE2">
            <w:pPr>
              <w:jc w:val="right"/>
              <w:rPr>
                <w:rFonts w:ascii="Arial Black" w:hAnsi="Arial Black"/>
                <w:caps/>
                <w:sz w:val="15"/>
              </w:rPr>
            </w:pPr>
            <w:r>
              <w:rPr>
                <w:rFonts w:ascii="Arial Black" w:hAnsi="Arial Black"/>
                <w:caps/>
                <w:sz w:val="15"/>
              </w:rPr>
              <w:t>H/LD/WG/4/</w:t>
            </w:r>
            <w:bookmarkStart w:id="0" w:name="Code"/>
            <w:bookmarkEnd w:id="0"/>
            <w:r w:rsidR="006450B1">
              <w:rPr>
                <w:rFonts w:ascii="Arial Black" w:hAnsi="Arial Black"/>
                <w:caps/>
                <w:sz w:val="15"/>
              </w:rPr>
              <w:t>2</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6450B1">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775D13">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6450B1">
              <w:rPr>
                <w:rFonts w:ascii="Arial Black" w:hAnsi="Arial Black"/>
                <w:caps/>
                <w:sz w:val="15"/>
              </w:rPr>
              <w:t xml:space="preserve">April </w:t>
            </w:r>
            <w:r w:rsidR="00775D13">
              <w:rPr>
                <w:rFonts w:ascii="Arial Black" w:hAnsi="Arial Black"/>
                <w:caps/>
                <w:sz w:val="15"/>
              </w:rPr>
              <w:t>15</w:t>
            </w:r>
            <w:r w:rsidR="006450B1">
              <w:rPr>
                <w:rFonts w:ascii="Arial Black" w:hAnsi="Arial Black"/>
                <w:caps/>
                <w:sz w:val="15"/>
              </w:rPr>
              <w:t>, 2014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3845C1" w:rsidRDefault="003856A5" w:rsidP="003845C1">
      <w:r w:rsidRPr="003856A5">
        <w:rPr>
          <w:b/>
          <w:sz w:val="28"/>
          <w:szCs w:val="28"/>
        </w:rPr>
        <w:t>Working Group on the Legal Development of the Hague System for the International Registration of Industrial Designs</w:t>
      </w:r>
    </w:p>
    <w:p w:rsidR="003845C1" w:rsidRDefault="003845C1" w:rsidP="003845C1"/>
    <w:p w:rsidR="003B5804" w:rsidRDefault="003B5804" w:rsidP="003845C1"/>
    <w:p w:rsidR="003856A5" w:rsidRPr="003856A5" w:rsidRDefault="003856A5" w:rsidP="003856A5">
      <w:pPr>
        <w:rPr>
          <w:b/>
          <w:sz w:val="24"/>
          <w:szCs w:val="24"/>
        </w:rPr>
      </w:pPr>
      <w:r w:rsidRPr="003856A5">
        <w:rPr>
          <w:b/>
          <w:sz w:val="24"/>
          <w:szCs w:val="24"/>
        </w:rPr>
        <w:t>Fourth Session</w:t>
      </w:r>
    </w:p>
    <w:p w:rsidR="008B2CC1" w:rsidRDefault="003856A5" w:rsidP="003856A5">
      <w:pPr>
        <w:rPr>
          <w:b/>
          <w:sz w:val="24"/>
          <w:szCs w:val="24"/>
        </w:rPr>
      </w:pPr>
      <w:r w:rsidRPr="003856A5">
        <w:rPr>
          <w:b/>
          <w:sz w:val="24"/>
          <w:szCs w:val="24"/>
        </w:rPr>
        <w:t>Geneva, June 16 to 18, 2014</w:t>
      </w:r>
    </w:p>
    <w:p w:rsidR="003856A5" w:rsidRPr="008B2CC1" w:rsidRDefault="003856A5" w:rsidP="003856A5"/>
    <w:p w:rsidR="008B2CC1" w:rsidRDefault="008B2CC1" w:rsidP="008B2CC1"/>
    <w:p w:rsidR="00A970DE" w:rsidRPr="008B2CC1" w:rsidRDefault="00A970DE" w:rsidP="008B2CC1"/>
    <w:p w:rsidR="008B2CC1" w:rsidRPr="003845C1" w:rsidRDefault="006450B1" w:rsidP="008B2CC1">
      <w:pPr>
        <w:rPr>
          <w:caps/>
          <w:sz w:val="24"/>
        </w:rPr>
      </w:pPr>
      <w:bookmarkStart w:id="3" w:name="TitleOfDoc"/>
      <w:bookmarkEnd w:id="3"/>
      <w:r>
        <w:rPr>
          <w:caps/>
          <w:sz w:val="24"/>
        </w:rPr>
        <w:t>TYPES OF DOCUMENTS AND OTHER MATERIAL UNDER RULE 7(5</w:t>
      </w:r>
      <w:proofErr w:type="gramStart"/>
      <w:r>
        <w:rPr>
          <w:caps/>
          <w:sz w:val="24"/>
        </w:rPr>
        <w:t>)(</w:t>
      </w:r>
      <w:proofErr w:type="gramEnd"/>
      <w:r>
        <w:rPr>
          <w:caps/>
          <w:sz w:val="24"/>
        </w:rPr>
        <w:t>F) AND (G) OF THE COMMON REGULATIONS AND THEIR SUBMISSION THROUGH THE INTERMEDIARY OF THE INTERNATIONAL BUREAU</w:t>
      </w:r>
    </w:p>
    <w:p w:rsidR="008B2CC1" w:rsidRPr="008B2CC1" w:rsidRDefault="008B2CC1" w:rsidP="008B2CC1"/>
    <w:p w:rsidR="008B2CC1" w:rsidRPr="008B2CC1" w:rsidRDefault="006450B1" w:rsidP="008B2CC1">
      <w:pPr>
        <w:rPr>
          <w:i/>
        </w:rPr>
      </w:pPr>
      <w:bookmarkStart w:id="4" w:name="Prepared"/>
      <w:bookmarkEnd w:id="4"/>
      <w:r>
        <w:rPr>
          <w:i/>
        </w:rPr>
        <w:t>Document prepared by the International Bureau</w:t>
      </w:r>
    </w:p>
    <w:p w:rsidR="00AC205C" w:rsidRDefault="00AC205C"/>
    <w:p w:rsidR="000F5E56" w:rsidRDefault="000F5E56"/>
    <w:p w:rsidR="002928D3" w:rsidRDefault="002928D3"/>
    <w:p w:rsidR="002928D3" w:rsidRDefault="002928D3" w:rsidP="0053057A"/>
    <w:p w:rsidR="00D7387F" w:rsidRPr="005F16A4" w:rsidRDefault="00D7387F" w:rsidP="00D7387F">
      <w:pPr>
        <w:pStyle w:val="Heading1"/>
      </w:pPr>
      <w:r>
        <w:t>I.</w:t>
      </w:r>
      <w:r>
        <w:tab/>
        <w:t>INTRODUCTION</w:t>
      </w:r>
    </w:p>
    <w:p w:rsidR="00D7387F" w:rsidRDefault="00D7387F" w:rsidP="00D7387F">
      <w:pPr>
        <w:pStyle w:val="ONUME"/>
        <w:numPr>
          <w:ilvl w:val="0"/>
          <w:numId w:val="0"/>
        </w:numPr>
        <w:spacing w:after="0"/>
      </w:pPr>
    </w:p>
    <w:p w:rsidR="00D7387F" w:rsidRPr="0027714E" w:rsidRDefault="00D7387F" w:rsidP="0027714E">
      <w:pPr>
        <w:pStyle w:val="ONUME"/>
      </w:pPr>
      <w:r w:rsidRPr="0027714E">
        <w:t>At its third session, held in Geneva from October 28 to 30, 2013, the Working Group on the Legal Development of the Hague System for the International Registration of Industrial Designs (hereinafter referred to as “the Working Group” and “the Hague system”) favorably considered the incorporation of a new section into the Administrative Instructions for the Application of the Hague Agreement (hereinafter referred to as “the Administrative Instructions”) concerning the types of documents and other material that could be submitted in support of a designation of a Contracting Party, in accordance with Rule 7(5)(f) and (g) of the Common Regulations Under the 1999</w:t>
      </w:r>
      <w:r w:rsidR="00FD1773" w:rsidRPr="0027714E">
        <w:t> </w:t>
      </w:r>
      <w:r w:rsidRPr="0027714E">
        <w:t>Act and the 1960</w:t>
      </w:r>
      <w:r w:rsidR="00FD1773" w:rsidRPr="0027714E">
        <w:t> </w:t>
      </w:r>
      <w:r w:rsidRPr="0027714E">
        <w:t xml:space="preserve">Act of the Hague Agreement (hereinafter referred to as “the Common Regulations”). </w:t>
      </w:r>
      <w:r w:rsidR="00FD1773" w:rsidRPr="0027714E">
        <w:t xml:space="preserve"> </w:t>
      </w:r>
      <w:r w:rsidRPr="0027714E">
        <w:t xml:space="preserve">The Working Group requested the International Bureau to prepare a document containing a proposal for such a new section of the Administrative Instructions and </w:t>
      </w:r>
      <w:r w:rsidR="00B97A61">
        <w:t>exploring further</w:t>
      </w:r>
      <w:r w:rsidRPr="0027714E">
        <w:t xml:space="preserve"> the possibility of</w:t>
      </w:r>
      <w:r w:rsidR="00FD1773" w:rsidRPr="0027714E">
        <w:t xml:space="preserve"> </w:t>
      </w:r>
      <w:r w:rsidRPr="0027714E">
        <w:t>allowing the submission of the said documents and material at a later stage, after the filing of an international application</w:t>
      </w:r>
      <w:r w:rsidRPr="00A00B0D">
        <w:rPr>
          <w:rStyle w:val="FootnoteReference"/>
        </w:rPr>
        <w:footnoteReference w:id="2"/>
      </w:r>
      <w:r w:rsidRPr="0027714E">
        <w:t>.  In this regard, the comments made at the third session of the Working Group</w:t>
      </w:r>
      <w:r w:rsidR="00FD1773" w:rsidRPr="0027714E">
        <w:t>,</w:t>
      </w:r>
      <w:r w:rsidRPr="0027714E">
        <w:t xml:space="preserve"> as well as comments made in further consultations between the International Bureau and some Offices</w:t>
      </w:r>
      <w:r w:rsidR="00FD1773" w:rsidRPr="0027714E">
        <w:t>,</w:t>
      </w:r>
      <w:r w:rsidRPr="0027714E">
        <w:t xml:space="preserve"> have been taken into account.</w:t>
      </w:r>
    </w:p>
    <w:p w:rsidR="00D7387F" w:rsidRPr="0027714E" w:rsidRDefault="00D7387F" w:rsidP="0027714E">
      <w:pPr>
        <w:pStyle w:val="ONUME"/>
      </w:pPr>
      <w:r w:rsidRPr="0027714E">
        <w:lastRenderedPageBreak/>
        <w:t>Chapter</w:t>
      </w:r>
      <w:r w:rsidR="00FD1773" w:rsidRPr="0027714E">
        <w:t> </w:t>
      </w:r>
      <w:r w:rsidRPr="0027714E">
        <w:t>II of the present document</w:t>
      </w:r>
      <w:r w:rsidR="009B16AF">
        <w:t xml:space="preserve"> focuses on</w:t>
      </w:r>
      <w:r w:rsidRPr="0027714E">
        <w:t xml:space="preserve"> optional contents of the international application</w:t>
      </w:r>
      <w:r w:rsidR="00FD1773" w:rsidRPr="0027714E">
        <w:t>,</w:t>
      </w:r>
      <w:r w:rsidRPr="0027714E">
        <w:t xml:space="preserve"> as well as </w:t>
      </w:r>
      <w:r w:rsidR="009B16AF">
        <w:t xml:space="preserve">on the </w:t>
      </w:r>
      <w:r w:rsidRPr="0027714E">
        <w:t>supporting documents that may accompany an international application, as indicated by delegations in the third session of the Working Group and which were further discussed with the Offices concerned.  Chapter</w:t>
      </w:r>
      <w:r w:rsidR="00FD1773" w:rsidRPr="0027714E">
        <w:t> </w:t>
      </w:r>
      <w:r w:rsidRPr="0027714E">
        <w:t xml:space="preserve">III of the document deals with the submission of supporting documents to the Offices requiring them for examination purposes. </w:t>
      </w:r>
      <w:r w:rsidR="00FD1773" w:rsidRPr="0027714E">
        <w:t xml:space="preserve"> </w:t>
      </w:r>
      <w:r w:rsidRPr="0027714E">
        <w:t>Chapter</w:t>
      </w:r>
      <w:r w:rsidR="00FD1773" w:rsidRPr="0027714E">
        <w:t> </w:t>
      </w:r>
      <w:r w:rsidRPr="0027714E">
        <w:t>IV of the present document</w:t>
      </w:r>
      <w:r w:rsidR="009B16AF">
        <w:t xml:space="preserve"> contains</w:t>
      </w:r>
      <w:r w:rsidRPr="0027714E">
        <w:t xml:space="preserve"> a proposal for a new Section</w:t>
      </w:r>
      <w:r w:rsidR="00FD1773" w:rsidRPr="0027714E">
        <w:t> </w:t>
      </w:r>
      <w:r w:rsidRPr="0027714E">
        <w:t>408 in the Administrative Instructions</w:t>
      </w:r>
      <w:r w:rsidR="009B16AF">
        <w:t>,</w:t>
      </w:r>
      <w:r w:rsidR="00FD1773" w:rsidRPr="0027714E">
        <w:t xml:space="preserve"> along with</w:t>
      </w:r>
      <w:r w:rsidRPr="0027714E">
        <w:t xml:space="preserve"> a proposal for adding a new chapter in the Schedule of Fees.</w:t>
      </w:r>
    </w:p>
    <w:p w:rsidR="00D7387F" w:rsidRPr="0027714E" w:rsidRDefault="00D7387F" w:rsidP="0027714E">
      <w:pPr>
        <w:pStyle w:val="ONUME"/>
      </w:pPr>
      <w:r w:rsidRPr="0027714E">
        <w:t>Finally, it is recalled that</w:t>
      </w:r>
      <w:r w:rsidR="00E20798">
        <w:t>,</w:t>
      </w:r>
      <w:r w:rsidRPr="0027714E">
        <w:t xml:space="preserve"> pursuant to Rule 34(1)(a) of the Common Regulations, the Director General shall consult the Offices of the Contracting Parties with respect to the proposed Administrative Instructions.  The attention of the Working Group is drawn to the fact that, as further addressed in Chapter IV, the present document has been prepared with a view to proceeding to that consultation concerning proposed new Section</w:t>
      </w:r>
      <w:r w:rsidR="00FD1773" w:rsidRPr="0027714E">
        <w:t> </w:t>
      </w:r>
      <w:r w:rsidRPr="0027714E">
        <w:t>408 in the Administrative Instructions.</w:t>
      </w:r>
    </w:p>
    <w:p w:rsidR="00FD1773" w:rsidRDefault="00FD1773" w:rsidP="00FD1773">
      <w:pPr>
        <w:pStyle w:val="Heading1"/>
        <w:spacing w:before="480"/>
      </w:pPr>
      <w:r>
        <w:t>II.</w:t>
      </w:r>
      <w:r>
        <w:tab/>
      </w:r>
      <w:r w:rsidRPr="00FD1773">
        <w:t>CONTENTS OF THE INTERNATIONAL APPLICATION</w:t>
      </w:r>
    </w:p>
    <w:p w:rsidR="00FD1773" w:rsidRPr="00FD1773" w:rsidRDefault="00FD1773" w:rsidP="00FD1773"/>
    <w:p w:rsidR="00D7387F" w:rsidRPr="0027714E" w:rsidRDefault="00D7387F" w:rsidP="0027714E">
      <w:pPr>
        <w:pStyle w:val="ONUME"/>
      </w:pPr>
      <w:r w:rsidRPr="0027714E">
        <w:t>It is recalled that the mandatory contents of an international application, as prescribed by Article 5(1) of the 1999 Act of the Hague Agreement Concerning the International Registration of Industrial Designs (hereinafter referred to as the “1999 Act” and the “Hague Agreement”) and Rule 7(3) of the Common Regulations, consist of the information which must be contained in</w:t>
      </w:r>
      <w:r w:rsidR="00E868AE" w:rsidRPr="0027714E">
        <w:t>, or accompany,</w:t>
      </w:r>
      <w:r w:rsidRPr="0027714E">
        <w:t xml:space="preserve"> every international application.  The additional mandatory contents, as prescribed by Article 5(2) and Rule 7(4), consist of certain elements that may be notified by a Contracting Party and which must be included in an international application where such </w:t>
      </w:r>
      <w:r w:rsidR="00DA758D">
        <w:t xml:space="preserve">a </w:t>
      </w:r>
      <w:r w:rsidRPr="0027714E">
        <w:t>Contracting Party has been designated.</w:t>
      </w:r>
    </w:p>
    <w:p w:rsidR="00D7387F" w:rsidRPr="0027714E" w:rsidRDefault="00D7387F" w:rsidP="0027714E">
      <w:pPr>
        <w:pStyle w:val="ONUME"/>
      </w:pPr>
      <w:r w:rsidRPr="0027714E">
        <w:t>Moreover, in accordance with Article 5(3) of the 1999 Act and Rule 7(5) of the Common Regulations, a number of optional elements may also be provided by the applicant.  The International Bureau does not raise any irregularity if an optional element is not included in the international application.  This is the case even if advi</w:t>
      </w:r>
      <w:r w:rsidR="00A14476" w:rsidRPr="0027714E">
        <w:t>c</w:t>
      </w:r>
      <w:r w:rsidRPr="0027714E">
        <w:t xml:space="preserve">e </w:t>
      </w:r>
      <w:r w:rsidR="00E46DA8" w:rsidRPr="0027714E">
        <w:t xml:space="preserve">on how to indicate that element </w:t>
      </w:r>
      <w:r w:rsidRPr="0027714E">
        <w:t>in the international application</w:t>
      </w:r>
      <w:r w:rsidR="005B367B" w:rsidRPr="0027714E">
        <w:t xml:space="preserve"> i</w:t>
      </w:r>
      <w:r w:rsidR="00E46DA8" w:rsidRPr="0027714E">
        <w:t>s given</w:t>
      </w:r>
      <w:r w:rsidRPr="0027714E">
        <w:t>, for example, in the Guide</w:t>
      </w:r>
      <w:r w:rsidR="00E868AE" w:rsidRPr="0027714E">
        <w:t xml:space="preserve"> to the International Registration of Industrial Designs under the Hague Agreement</w:t>
      </w:r>
      <w:r w:rsidRPr="0027714E">
        <w:t xml:space="preserve"> or in any </w:t>
      </w:r>
      <w:r w:rsidR="00DD47C1">
        <w:t>document</w:t>
      </w:r>
      <w:r w:rsidRPr="0027714E">
        <w:t xml:space="preserve"> on drafting and filing available on the WIPO web site, such as document</w:t>
      </w:r>
      <w:r w:rsidR="00E868AE" w:rsidRPr="0027714E">
        <w:t> </w:t>
      </w:r>
      <w:r w:rsidRPr="0027714E">
        <w:t>DM/1.</w:t>
      </w:r>
      <w:r w:rsidR="000068F7">
        <w:t>inf</w:t>
      </w:r>
      <w:r w:rsidRPr="0027714E">
        <w:t xml:space="preserve"> relating to form DM/1, entitled “Application for </w:t>
      </w:r>
      <w:r w:rsidR="00E868AE" w:rsidRPr="0027714E">
        <w:t>I</w:t>
      </w:r>
      <w:r w:rsidRPr="0027714E">
        <w:t xml:space="preserve">nternational </w:t>
      </w:r>
      <w:r w:rsidR="00E868AE" w:rsidRPr="0027714E">
        <w:t>R</w:t>
      </w:r>
      <w:r w:rsidRPr="0027714E">
        <w:t>egistration”</w:t>
      </w:r>
      <w:r w:rsidR="000068F7">
        <w:t>,</w:t>
      </w:r>
      <w:r w:rsidRPr="0027714E">
        <w:t xml:space="preserve"> or in the relevant section of the E-</w:t>
      </w:r>
      <w:r w:rsidR="00E868AE" w:rsidRPr="0027714E">
        <w:t>f</w:t>
      </w:r>
      <w:r w:rsidRPr="0027714E">
        <w:t>iling interface</w:t>
      </w:r>
      <w:r w:rsidRPr="00A00B0D">
        <w:rPr>
          <w:rStyle w:val="FootnoteReference"/>
        </w:rPr>
        <w:footnoteReference w:id="3"/>
      </w:r>
      <w:r w:rsidRPr="0027714E">
        <w:t>.</w:t>
      </w:r>
    </w:p>
    <w:p w:rsidR="00D7387F" w:rsidRPr="0027714E" w:rsidRDefault="00D7387F" w:rsidP="0027714E">
      <w:pPr>
        <w:pStyle w:val="ONUME"/>
      </w:pPr>
      <w:r w:rsidRPr="0027714E">
        <w:t>It is further pointed out that</w:t>
      </w:r>
      <w:r w:rsidR="000068F7">
        <w:t>,</w:t>
      </w:r>
      <w:r w:rsidRPr="0027714E">
        <w:t xml:space="preserve"> pursuant to Rule</w:t>
      </w:r>
      <w:r w:rsidR="00E868AE" w:rsidRPr="0027714E">
        <w:t> </w:t>
      </w:r>
      <w:r w:rsidRPr="0027714E">
        <w:t xml:space="preserve">7(6) of the Common Regulations, if the international application contains any matter </w:t>
      </w:r>
      <w:r w:rsidR="000068F7">
        <w:t xml:space="preserve">other than that </w:t>
      </w:r>
      <w:r w:rsidRPr="0027714E">
        <w:t>required or permitted by the 1999</w:t>
      </w:r>
      <w:r w:rsidR="00E868AE" w:rsidRPr="0027714E">
        <w:t> </w:t>
      </w:r>
      <w:r w:rsidRPr="0027714E">
        <w:t>Act, the 1960</w:t>
      </w:r>
      <w:r w:rsidR="00E868AE" w:rsidRPr="0027714E">
        <w:t> </w:t>
      </w:r>
      <w:r w:rsidRPr="0027714E">
        <w:t xml:space="preserve">Act, the Common Regulations or the Administrative Instructions, </w:t>
      </w:r>
      <w:r w:rsidR="000068F7">
        <w:t>the International Bureau shall delete it</w:t>
      </w:r>
      <w:r w:rsidRPr="0027714E">
        <w:t xml:space="preserve"> </w:t>
      </w:r>
      <w:r w:rsidRPr="00A00B0D">
        <w:rPr>
          <w:i/>
        </w:rPr>
        <w:t>ex</w:t>
      </w:r>
      <w:r w:rsidR="00D87880" w:rsidRPr="00A00B0D">
        <w:rPr>
          <w:i/>
        </w:rPr>
        <w:t> </w:t>
      </w:r>
      <w:r w:rsidRPr="00A00B0D">
        <w:rPr>
          <w:i/>
        </w:rPr>
        <w:t>officio</w:t>
      </w:r>
      <w:r w:rsidRPr="0027714E">
        <w:t xml:space="preserve">.  Moreover, if the international application is accompanied by any </w:t>
      </w:r>
      <w:r w:rsidR="000068F7">
        <w:t xml:space="preserve">document other than those </w:t>
      </w:r>
      <w:r w:rsidRPr="0027714E">
        <w:t>required</w:t>
      </w:r>
      <w:r w:rsidR="00E0136A" w:rsidRPr="0027714E">
        <w:t xml:space="preserve"> </w:t>
      </w:r>
      <w:r w:rsidR="000068F7">
        <w:t xml:space="preserve">or </w:t>
      </w:r>
      <w:r w:rsidRPr="0027714E">
        <w:t xml:space="preserve">permitted, the International Bureau may dispose of the said document. </w:t>
      </w:r>
      <w:r w:rsidR="00E868AE" w:rsidRPr="0027714E">
        <w:t xml:space="preserve"> </w:t>
      </w:r>
      <w:r w:rsidRPr="0027714E">
        <w:t>To avoid the above-mentioned situations</w:t>
      </w:r>
      <w:r w:rsidR="00654510">
        <w:t xml:space="preserve"> arising</w:t>
      </w:r>
      <w:r w:rsidRPr="0027714E">
        <w:t xml:space="preserve">, it </w:t>
      </w:r>
      <w:r w:rsidR="00654510">
        <w:t>is</w:t>
      </w:r>
      <w:r w:rsidRPr="0027714E">
        <w:t xml:space="preserve"> essential to establish a complete list of permitted matters and documents, which may be included in the international application</w:t>
      </w:r>
      <w:r w:rsidR="00DA758D">
        <w:t xml:space="preserve"> at the applicant’s option</w:t>
      </w:r>
      <w:r w:rsidRPr="0027714E">
        <w:t>.</w:t>
      </w:r>
    </w:p>
    <w:p w:rsidR="00D7387F" w:rsidRDefault="00D7387F" w:rsidP="001166BB">
      <w:pPr>
        <w:pStyle w:val="Heading2"/>
        <w:spacing w:before="480"/>
      </w:pPr>
      <w:r w:rsidRPr="009843A1">
        <w:lastRenderedPageBreak/>
        <w:t>OPTIONAL CONTENTS UNDER RULE</w:t>
      </w:r>
      <w:r w:rsidR="00E868AE">
        <w:t> </w:t>
      </w:r>
      <w:r w:rsidRPr="009843A1">
        <w:t>7(5)(</w:t>
      </w:r>
      <w:r>
        <w:t>F</w:t>
      </w:r>
      <w:r w:rsidRPr="009843A1">
        <w:t>) AND</w:t>
      </w:r>
      <w:r w:rsidR="00E868AE">
        <w:t> </w:t>
      </w:r>
      <w:r w:rsidRPr="009843A1">
        <w:t>(</w:t>
      </w:r>
      <w:r>
        <w:t>G</w:t>
      </w:r>
      <w:r w:rsidRPr="009843A1">
        <w:t>)</w:t>
      </w:r>
    </w:p>
    <w:p w:rsidR="00E868AE" w:rsidRPr="00E868AE" w:rsidRDefault="00E868AE" w:rsidP="00660EA7">
      <w:pPr>
        <w:keepNext/>
      </w:pPr>
    </w:p>
    <w:p w:rsidR="00D7387F" w:rsidRDefault="00D7387F" w:rsidP="0027714E">
      <w:pPr>
        <w:pStyle w:val="ONUME"/>
        <w:rPr>
          <w:lang w:val="en"/>
        </w:rPr>
      </w:pPr>
      <w:r>
        <w:t>As explained</w:t>
      </w:r>
      <w:r w:rsidR="001166BB">
        <w:t xml:space="preserve"> above</w:t>
      </w:r>
      <w:r>
        <w:t xml:space="preserve">, </w:t>
      </w:r>
      <w:r>
        <w:rPr>
          <w:rFonts w:eastAsiaTheme="minorHAnsi"/>
          <w:szCs w:val="22"/>
          <w:lang w:eastAsia="en-US"/>
        </w:rPr>
        <w:t>t</w:t>
      </w:r>
      <w:r w:rsidRPr="005D3AA2">
        <w:rPr>
          <w:rFonts w:eastAsiaTheme="minorHAnsi"/>
          <w:szCs w:val="22"/>
          <w:lang w:eastAsia="en-US"/>
        </w:rPr>
        <w:t>he optional contents of an international application are mainly prescribed in Rule</w:t>
      </w:r>
      <w:r w:rsidR="001166BB">
        <w:rPr>
          <w:rFonts w:eastAsiaTheme="minorHAnsi"/>
          <w:szCs w:val="22"/>
          <w:lang w:eastAsia="en-US"/>
        </w:rPr>
        <w:t> </w:t>
      </w:r>
      <w:r w:rsidRPr="005D3AA2">
        <w:rPr>
          <w:rFonts w:eastAsiaTheme="minorHAnsi"/>
          <w:szCs w:val="22"/>
          <w:lang w:eastAsia="en-US"/>
        </w:rPr>
        <w:t>7(5) of the Common Regulations</w:t>
      </w:r>
      <w:r w:rsidRPr="00A2645E">
        <w:rPr>
          <w:rFonts w:asciiTheme="minorHAnsi" w:eastAsiaTheme="minorHAnsi" w:hAnsiTheme="minorHAnsi" w:cstheme="minorBidi"/>
          <w:szCs w:val="22"/>
          <w:lang w:eastAsia="en-US"/>
        </w:rPr>
        <w:t xml:space="preserve">. </w:t>
      </w:r>
      <w:r w:rsidR="001166BB">
        <w:rPr>
          <w:rFonts w:asciiTheme="minorHAnsi" w:eastAsiaTheme="minorHAnsi" w:hAnsiTheme="minorHAnsi" w:cstheme="minorBidi"/>
          <w:szCs w:val="22"/>
          <w:lang w:eastAsia="en-US"/>
        </w:rPr>
        <w:t xml:space="preserve"> </w:t>
      </w:r>
      <w:r>
        <w:t>In particular, pursuant to Rule 7(5)(f), an international application may contain any declaration, statement or other relevant indication as may be specified in the Administrative Instructions</w:t>
      </w:r>
      <w:r>
        <w:rPr>
          <w:lang w:val="en"/>
        </w:rPr>
        <w:t>.</w:t>
      </w:r>
      <w:r w:rsidRPr="00F22310">
        <w:t xml:space="preserve"> </w:t>
      </w:r>
      <w:r w:rsidR="00B97B90">
        <w:t xml:space="preserve"> </w:t>
      </w:r>
      <w:r>
        <w:t xml:space="preserve">Moreover, </w:t>
      </w:r>
      <w:r w:rsidRPr="000411FA">
        <w:t>Rule</w:t>
      </w:r>
      <w:r w:rsidR="00B97B90">
        <w:t> </w:t>
      </w:r>
      <w:r w:rsidRPr="000411FA">
        <w:t>7(5)(g) states than an international application may be accompanied by a statement that identifies information known by the applicant to be material to the eligibility for protection of the industrial</w:t>
      </w:r>
      <w:r w:rsidR="00B97B90">
        <w:t xml:space="preserve"> design concerned.</w:t>
      </w:r>
    </w:p>
    <w:p w:rsidR="00D7387F" w:rsidRDefault="00D7387F" w:rsidP="0027714E">
      <w:pPr>
        <w:pStyle w:val="ONUME"/>
      </w:pPr>
      <w:r w:rsidRPr="00F22310">
        <w:t>It is recalled that Rule</w:t>
      </w:r>
      <w:r w:rsidR="00B97B90">
        <w:t> </w:t>
      </w:r>
      <w:r w:rsidRPr="00F22310">
        <w:t xml:space="preserve">7(5)(f) is not open-ended but should be interpreted in line with the comments </w:t>
      </w:r>
      <w:r w:rsidR="00654510">
        <w:t>made</w:t>
      </w:r>
      <w:r w:rsidR="00654510" w:rsidRPr="00F22310">
        <w:t xml:space="preserve"> </w:t>
      </w:r>
      <w:r w:rsidRPr="00F22310">
        <w:t xml:space="preserve">during the discussion that took place </w:t>
      </w:r>
      <w:r w:rsidR="005932C3">
        <w:t>during</w:t>
      </w:r>
      <w:r w:rsidRPr="00F22310">
        <w:t xml:space="preserve"> the </w:t>
      </w:r>
      <w:r w:rsidRPr="00312F40">
        <w:t>Diplomatic Conference for the Adoption of</w:t>
      </w:r>
      <w:r w:rsidR="00B11D24" w:rsidRPr="00312F40">
        <w:t xml:space="preserve"> a</w:t>
      </w:r>
      <w:r w:rsidRPr="00312F40">
        <w:t xml:space="preserve"> New Act of the Hague Agreement Concerning the International Deposit of Industrial Designs</w:t>
      </w:r>
      <w:r w:rsidRPr="00F22310">
        <w:t xml:space="preserve"> (hereinafter referred to as “the Diplomatic Conference”).  </w:t>
      </w:r>
      <w:r w:rsidR="005C2846">
        <w:t>The discussion concerned elements</w:t>
      </w:r>
      <w:r w:rsidR="00F911EB">
        <w:t xml:space="preserve"> that</w:t>
      </w:r>
      <w:r w:rsidR="005C2846">
        <w:t xml:space="preserve"> would be import</w:t>
      </w:r>
      <w:r w:rsidR="00C35A22">
        <w:t xml:space="preserve">ant for substantive examination, </w:t>
      </w:r>
      <w:r w:rsidR="004C519B">
        <w:t>such as</w:t>
      </w:r>
      <w:r w:rsidR="00F911EB">
        <w:t xml:space="preserve"> a</w:t>
      </w:r>
      <w:r w:rsidR="004C519B">
        <w:t xml:space="preserve"> statement of novelty or partial </w:t>
      </w:r>
      <w:r w:rsidR="004C519B" w:rsidRPr="00FB3D9C">
        <w:rPr>
          <w:szCs w:val="22"/>
        </w:rPr>
        <w:t>design</w:t>
      </w:r>
      <w:r w:rsidR="002C5768" w:rsidRPr="00FB3D9C">
        <w:rPr>
          <w:szCs w:val="22"/>
        </w:rPr>
        <w:t xml:space="preserve"> (</w:t>
      </w:r>
      <w:r w:rsidR="002C5768" w:rsidRPr="00D87880">
        <w:rPr>
          <w:szCs w:val="22"/>
        </w:rPr>
        <w:t>“</w:t>
      </w:r>
      <w:r w:rsidR="005932C3">
        <w:rPr>
          <w:szCs w:val="22"/>
        </w:rPr>
        <w:t>S</w:t>
      </w:r>
      <w:r w:rsidR="002C5768" w:rsidRPr="00D87880">
        <w:rPr>
          <w:szCs w:val="22"/>
        </w:rPr>
        <w:t>tatement of design for a portion of an article”)</w:t>
      </w:r>
      <w:r w:rsidR="004C519B" w:rsidRPr="00FB3D9C">
        <w:rPr>
          <w:szCs w:val="22"/>
        </w:rPr>
        <w:t>.</w:t>
      </w:r>
      <w:r w:rsidR="00C11B57" w:rsidRPr="00FB3D9C">
        <w:rPr>
          <w:szCs w:val="22"/>
        </w:rPr>
        <w:t xml:space="preserve">  </w:t>
      </w:r>
      <w:r>
        <w:t>During the discussion</w:t>
      </w:r>
      <w:r w:rsidR="005932C3">
        <w:t>,</w:t>
      </w:r>
      <w:r>
        <w:t xml:space="preserve"> it was emphasized that the Administrative Instructions would specify the contents of any declaration, statement or indication referred to in Rule 7(5)(f)</w:t>
      </w:r>
      <w:r>
        <w:rPr>
          <w:rStyle w:val="FootnoteReference"/>
        </w:rPr>
        <w:footnoteReference w:id="4"/>
      </w:r>
      <w:r>
        <w:t xml:space="preserve">.  At present, only </w:t>
      </w:r>
      <w:r w:rsidRPr="000411FA">
        <w:t>Section</w:t>
      </w:r>
      <w:r w:rsidR="0026788A">
        <w:t> </w:t>
      </w:r>
      <w:r w:rsidRPr="000411FA">
        <w:t>407 of the Administrative Instructions, entitled “Relation With a Principal Industrial Design or a Principal Application or Registration”, complements Rule</w:t>
      </w:r>
      <w:r w:rsidR="0026788A">
        <w:t> </w:t>
      </w:r>
      <w:r w:rsidRPr="000411FA">
        <w:t>7(5)(f) by prescribing the required elements for a special type of design registration</w:t>
      </w:r>
      <w:r>
        <w:t>, namely for</w:t>
      </w:r>
      <w:r w:rsidR="0026788A">
        <w:t xml:space="preserve"> a</w:t>
      </w:r>
      <w:r>
        <w:t xml:space="preserve"> “related design” as prescribed by the national laws of Japan and</w:t>
      </w:r>
      <w:r w:rsidR="0026788A">
        <w:t xml:space="preserve"> the</w:t>
      </w:r>
      <w:r>
        <w:t xml:space="preserve"> Republic of</w:t>
      </w:r>
      <w:r w:rsidR="0026788A">
        <w:t> </w:t>
      </w:r>
      <w:r>
        <w:t>Korea</w:t>
      </w:r>
      <w:r w:rsidRPr="000411FA">
        <w:rPr>
          <w:vertAlign w:val="superscript"/>
        </w:rPr>
        <w:footnoteReference w:id="5"/>
      </w:r>
      <w:r w:rsidR="0026788A">
        <w:t>.</w:t>
      </w:r>
    </w:p>
    <w:p w:rsidR="00D7387F" w:rsidRDefault="00D7387F" w:rsidP="0027714E">
      <w:pPr>
        <w:pStyle w:val="ONUME"/>
      </w:pPr>
      <w:r w:rsidRPr="000411FA">
        <w:t>Finally, Rule</w:t>
      </w:r>
      <w:r w:rsidR="0026788A">
        <w:t> </w:t>
      </w:r>
      <w:r w:rsidRPr="000411FA">
        <w:t>7(5)(g) was discussed during the Diplomatic Conference and takes into account the requirement under the law of the United States of</w:t>
      </w:r>
      <w:r w:rsidR="0026788A">
        <w:t> </w:t>
      </w:r>
      <w:r w:rsidRPr="000411FA">
        <w:t>America to file a statement which describes any relevant prior art known by the applicant.  The purpose of this requirement is to avoid the non-enforceability of the right on the industrial design on the ground of non</w:t>
      </w:r>
      <w:r w:rsidR="0026788A">
        <w:noBreakHyphen/>
      </w:r>
      <w:r w:rsidRPr="000411FA">
        <w:t>compliance with the duty of candor</w:t>
      </w:r>
      <w:r>
        <w:rPr>
          <w:rStyle w:val="FootnoteReference"/>
        </w:rPr>
        <w:footnoteReference w:id="6"/>
      </w:r>
      <w:r>
        <w:t xml:space="preserve"> (</w:t>
      </w:r>
      <w:r w:rsidR="00147FE9">
        <w:t>s</w:t>
      </w:r>
      <w:r>
        <w:t>ee paragraph</w:t>
      </w:r>
      <w:r w:rsidR="0026788A">
        <w:t> </w:t>
      </w:r>
      <w:r w:rsidR="00F911EB">
        <w:t>22</w:t>
      </w:r>
      <w:r>
        <w:t xml:space="preserve"> of the present document).</w:t>
      </w:r>
    </w:p>
    <w:p w:rsidR="00D7387F" w:rsidRDefault="00D7387F" w:rsidP="0027714E">
      <w:pPr>
        <w:pStyle w:val="ONUME"/>
      </w:pPr>
      <w:r w:rsidRPr="000411FA">
        <w:t>It is recalled that</w:t>
      </w:r>
      <w:r w:rsidR="007F3197">
        <w:t>,</w:t>
      </w:r>
      <w:r w:rsidRPr="000411FA">
        <w:t xml:space="preserve"> for the purpose of Rule</w:t>
      </w:r>
      <w:r w:rsidR="0026788A">
        <w:t> </w:t>
      </w:r>
      <w:r w:rsidRPr="000411FA">
        <w:t>7(5)(f) and</w:t>
      </w:r>
      <w:r w:rsidR="0026788A">
        <w:t> </w:t>
      </w:r>
      <w:r w:rsidRPr="000411FA">
        <w:t>(g), a Contracting Party does not need to make</w:t>
      </w:r>
      <w:r w:rsidR="0026788A">
        <w:t xml:space="preserve"> a</w:t>
      </w:r>
      <w:r w:rsidRPr="000411FA">
        <w:t xml:space="preserve"> declaration but the </w:t>
      </w:r>
      <w:r>
        <w:t xml:space="preserve">permitted </w:t>
      </w:r>
      <w:r w:rsidRPr="000411FA">
        <w:t xml:space="preserve">indications and/or accompanying statements will be specified in the Administrative Instructions. </w:t>
      </w:r>
      <w:r w:rsidR="0026788A">
        <w:t xml:space="preserve"> </w:t>
      </w:r>
      <w:r w:rsidR="00A75196">
        <w:t>On the contrary</w:t>
      </w:r>
      <w:r w:rsidRPr="000411FA">
        <w:t>, for exampl</w:t>
      </w:r>
      <w:r>
        <w:t>e, a declaration under Rule 8(1)(ii)</w:t>
      </w:r>
      <w:r w:rsidRPr="000411FA">
        <w:t xml:space="preserve"> concerning</w:t>
      </w:r>
      <w:r w:rsidR="0026788A">
        <w:t xml:space="preserve"> the</w:t>
      </w:r>
      <w:r w:rsidRPr="000411FA">
        <w:t xml:space="preserve"> </w:t>
      </w:r>
      <w:r>
        <w:t xml:space="preserve">furnishing of an oath or declaration </w:t>
      </w:r>
      <w:r w:rsidR="006372D2">
        <w:t>by</w:t>
      </w:r>
      <w:r>
        <w:t xml:space="preserve"> the creator of the industrial design </w:t>
      </w:r>
      <w:r w:rsidRPr="000411FA">
        <w:t xml:space="preserve">is outside the scope of </w:t>
      </w:r>
      <w:r>
        <w:t>Rule</w:t>
      </w:r>
      <w:r w:rsidR="0026788A">
        <w:t> </w:t>
      </w:r>
      <w:r>
        <w:t>7(5)(f) and, consequently,</w:t>
      </w:r>
      <w:r w:rsidR="00F911EB">
        <w:t xml:space="preserve"> </w:t>
      </w:r>
      <w:r w:rsidR="007F3197">
        <w:t xml:space="preserve">of that </w:t>
      </w:r>
      <w:r w:rsidR="00F911EB">
        <w:t>of</w:t>
      </w:r>
      <w:r>
        <w:t xml:space="preserve"> the proposed new Section</w:t>
      </w:r>
      <w:r w:rsidRPr="000411FA">
        <w:t xml:space="preserve"> in the Administrative Instructions</w:t>
      </w:r>
      <w:r w:rsidR="006A1477">
        <w:rPr>
          <w:rStyle w:val="FootnoteReference"/>
        </w:rPr>
        <w:footnoteReference w:id="7"/>
      </w:r>
      <w:r w:rsidRPr="000411FA">
        <w:t>.</w:t>
      </w:r>
    </w:p>
    <w:p w:rsidR="00D7387F" w:rsidRDefault="003F038B" w:rsidP="0026788A">
      <w:pPr>
        <w:pStyle w:val="Heading2"/>
      </w:pPr>
      <w:r>
        <w:lastRenderedPageBreak/>
        <w:t xml:space="preserve">PERMITTED </w:t>
      </w:r>
      <w:r w:rsidR="00D7387F">
        <w:t xml:space="preserve">INDICATIONS/DOCUMENTS </w:t>
      </w:r>
      <w:r>
        <w:t>IN THE INTERNATIONAL APPLICATION</w:t>
      </w:r>
    </w:p>
    <w:p w:rsidR="008F0110" w:rsidRPr="008F0110" w:rsidRDefault="008F0110" w:rsidP="00410521">
      <w:pPr>
        <w:keepNext/>
      </w:pPr>
    </w:p>
    <w:p w:rsidR="00D7387F" w:rsidRPr="0027714E" w:rsidRDefault="00A6036F" w:rsidP="0027714E">
      <w:pPr>
        <w:pStyle w:val="ONUME"/>
      </w:pPr>
      <w:r w:rsidRPr="0027714E">
        <w:t xml:space="preserve">During </w:t>
      </w:r>
      <w:r w:rsidR="00410521" w:rsidRPr="0027714E">
        <w:t>the</w:t>
      </w:r>
      <w:r w:rsidRPr="0027714E">
        <w:t xml:space="preserve"> discussion</w:t>
      </w:r>
      <w:r w:rsidR="00410521" w:rsidRPr="0027714E">
        <w:t>s</w:t>
      </w:r>
      <w:r w:rsidR="00880E29">
        <w:t xml:space="preserve"> that took place </w:t>
      </w:r>
      <w:r w:rsidR="00FE347A">
        <w:t>at</w:t>
      </w:r>
      <w:r w:rsidRPr="0027714E">
        <w:t xml:space="preserve"> </w:t>
      </w:r>
      <w:r w:rsidR="00410521" w:rsidRPr="0027714E">
        <w:t>its</w:t>
      </w:r>
      <w:r w:rsidR="00D7387F" w:rsidRPr="0027714E">
        <w:t xml:space="preserve"> third session</w:t>
      </w:r>
      <w:r w:rsidRPr="0027714E">
        <w:t>,</w:t>
      </w:r>
      <w:r w:rsidR="00D7387F" w:rsidRPr="0027714E">
        <w:t xml:space="preserve"> the Working Group exchanged views on what kind of indications/documents may be required by the Offices for the purpose of examination and how those required indications/documents could be integrated in</w:t>
      </w:r>
      <w:r w:rsidR="00880E29">
        <w:t>to</w:t>
      </w:r>
      <w:r w:rsidR="00D7387F" w:rsidRPr="0027714E">
        <w:t xml:space="preserve"> the procedure for filing an international application.  During the discussion</w:t>
      </w:r>
      <w:r w:rsidR="00880E29">
        <w:t>,</w:t>
      </w:r>
      <w:r w:rsidR="00D7387F" w:rsidRPr="0027714E">
        <w:t xml:space="preserve"> several </w:t>
      </w:r>
      <w:r w:rsidR="008F0110" w:rsidRPr="0027714E">
        <w:t>d</w:t>
      </w:r>
      <w:r w:rsidR="00D7387F" w:rsidRPr="0027714E">
        <w:t xml:space="preserve">elegations of countries </w:t>
      </w:r>
      <w:r w:rsidR="00880E29">
        <w:t xml:space="preserve">which </w:t>
      </w:r>
      <w:r w:rsidR="00D7387F" w:rsidRPr="0027714E">
        <w:t>have an “Examining Office”, as defined in Article</w:t>
      </w:r>
      <w:r w:rsidR="008F0110" w:rsidRPr="0027714E">
        <w:t> </w:t>
      </w:r>
      <w:r w:rsidR="00D7387F" w:rsidRPr="0027714E">
        <w:t>1(xvii) of the 1999</w:t>
      </w:r>
      <w:r w:rsidR="008F0110" w:rsidRPr="0027714E">
        <w:t> </w:t>
      </w:r>
      <w:r w:rsidR="00D7387F" w:rsidRPr="0027714E">
        <w:t>Act, and which were in the process of prepar</w:t>
      </w:r>
      <w:r w:rsidR="00880E29">
        <w:t>ing</w:t>
      </w:r>
      <w:r w:rsidR="00D7387F" w:rsidRPr="0027714E">
        <w:t xml:space="preserve"> for accession to the 1999</w:t>
      </w:r>
      <w:r w:rsidR="008F0110" w:rsidRPr="0027714E">
        <w:t> </w:t>
      </w:r>
      <w:r w:rsidR="00D7387F" w:rsidRPr="0027714E">
        <w:t>Act, indicated types of documents and other material that might be required in support of the substantive examination carried out by their Offices.</w:t>
      </w:r>
    </w:p>
    <w:p w:rsidR="00D7387F" w:rsidRDefault="00C6040E" w:rsidP="00C169DB">
      <w:pPr>
        <w:pStyle w:val="Heading3"/>
        <w:spacing w:before="480"/>
      </w:pPr>
      <w:r>
        <w:t xml:space="preserve">Elements in </w:t>
      </w:r>
      <w:r w:rsidR="00410521">
        <w:t>S</w:t>
      </w:r>
      <w:r>
        <w:t xml:space="preserve">upport of a </w:t>
      </w:r>
      <w:r w:rsidR="00D7387F" w:rsidRPr="00366B7C">
        <w:t xml:space="preserve">Priority </w:t>
      </w:r>
      <w:r w:rsidR="00410521">
        <w:t>Claim</w:t>
      </w:r>
    </w:p>
    <w:p w:rsidR="008F0110" w:rsidRPr="008F0110" w:rsidRDefault="008F0110" w:rsidP="008F0110"/>
    <w:p w:rsidR="00D7387F" w:rsidRDefault="00D7387F" w:rsidP="0027714E">
      <w:pPr>
        <w:pStyle w:val="ONUME"/>
      </w:pPr>
      <w:r>
        <w:t xml:space="preserve">It is recalled that </w:t>
      </w:r>
      <w:r w:rsidRPr="00CC2EDF">
        <w:t>Rule</w:t>
      </w:r>
      <w:r w:rsidR="008F0110">
        <w:t> </w:t>
      </w:r>
      <w:r w:rsidRPr="00CC2EDF">
        <w:t>7(5)(c) already provides for a declaration claiming</w:t>
      </w:r>
      <w:r w:rsidR="00880E29">
        <w:t xml:space="preserve"> the</w:t>
      </w:r>
      <w:r w:rsidRPr="00CC2EDF">
        <w:t xml:space="preserve"> priority of an earlier filing</w:t>
      </w:r>
      <w:r>
        <w:t xml:space="preserve"> in an international application</w:t>
      </w:r>
      <w:r w:rsidRPr="00CC2EDF">
        <w:t xml:space="preserve">.  However, </w:t>
      </w:r>
      <w:r w:rsidR="00880E29">
        <w:t xml:space="preserve">that Rule does not require that </w:t>
      </w:r>
      <w:r w:rsidRPr="00CC2EDF">
        <w:t xml:space="preserve">a copy of the application on which the priority is based </w:t>
      </w:r>
      <w:r w:rsidR="00880E29">
        <w:t>be submitted</w:t>
      </w:r>
      <w:r w:rsidRPr="00CC2EDF">
        <w:t xml:space="preserve">. </w:t>
      </w:r>
      <w:r w:rsidR="008F0110">
        <w:t xml:space="preserve"> </w:t>
      </w:r>
      <w:r w:rsidRPr="00CC2EDF">
        <w:t>This does not preclude an Office from requesting the holder, in a particular case,</w:t>
      </w:r>
      <w:r w:rsidR="000B4608">
        <w:t xml:space="preserve"> directly to provide it with</w:t>
      </w:r>
      <w:r w:rsidRPr="00CC2EDF">
        <w:t xml:space="preserve"> a copy of the priority document.  </w:t>
      </w:r>
      <w:r>
        <w:t>S</w:t>
      </w:r>
      <w:r w:rsidRPr="00CC2EDF">
        <w:t xml:space="preserve">uch </w:t>
      </w:r>
      <w:r w:rsidR="00880E29">
        <w:t xml:space="preserve">a </w:t>
      </w:r>
      <w:r w:rsidRPr="00CC2EDF">
        <w:t>request could be made in the context of a refusal where</w:t>
      </w:r>
      <w:r>
        <w:t xml:space="preserve"> </w:t>
      </w:r>
      <w:r w:rsidRPr="00CC2EDF">
        <w:t>the Office considers that the priority document is necessary in order to determine novelty</w:t>
      </w:r>
      <w:r w:rsidR="00196F6E">
        <w:t>,</w:t>
      </w:r>
      <w:r w:rsidRPr="00CC2EDF">
        <w:t xml:space="preserve"> because of a disclosure intervening during the priority period</w:t>
      </w:r>
      <w:r>
        <w:rPr>
          <w:rStyle w:val="FootnoteReference"/>
          <w:szCs w:val="22"/>
        </w:rPr>
        <w:footnoteReference w:id="8"/>
      </w:r>
      <w:r w:rsidRPr="00CC2EDF">
        <w:t>.</w:t>
      </w:r>
    </w:p>
    <w:p w:rsidR="00D7387F" w:rsidRPr="00402A9A" w:rsidRDefault="00196F6E" w:rsidP="0027714E">
      <w:pPr>
        <w:pStyle w:val="ONUME"/>
      </w:pPr>
      <w:r>
        <w:t>During</w:t>
      </w:r>
      <w:r w:rsidR="00D7387F" w:rsidRPr="001D1E80">
        <w:t xml:space="preserve"> the third session of the Working Group, the Delegations of China, Japan and</w:t>
      </w:r>
      <w:r w:rsidR="00DD687C">
        <w:t xml:space="preserve"> the</w:t>
      </w:r>
      <w:r w:rsidR="00D7387F" w:rsidRPr="001D1E80">
        <w:t xml:space="preserve"> Republic of</w:t>
      </w:r>
      <w:r w:rsidR="00DD687C">
        <w:t> </w:t>
      </w:r>
      <w:r w:rsidR="00D7387F" w:rsidRPr="001D1E80">
        <w:t>Korea stated that</w:t>
      </w:r>
      <w:r w:rsidR="00334074">
        <w:t>,</w:t>
      </w:r>
      <w:r w:rsidR="00D7387F" w:rsidRPr="001D1E80">
        <w:t xml:space="preserve"> to support a priority claim</w:t>
      </w:r>
      <w:r w:rsidR="00334074">
        <w:t>,</w:t>
      </w:r>
      <w:r w:rsidR="00D7387F" w:rsidRPr="001D1E80">
        <w:t xml:space="preserve"> their Offices required a copy of the application on which the priority was based (see paragraphs</w:t>
      </w:r>
      <w:r w:rsidR="00DD687C">
        <w:t> </w:t>
      </w:r>
      <w:r w:rsidR="00D7387F" w:rsidRPr="001D1E80">
        <w:t>68, 69 and</w:t>
      </w:r>
      <w:r w:rsidR="00DD687C">
        <w:t> </w:t>
      </w:r>
      <w:r w:rsidR="00D7387F" w:rsidRPr="001D1E80">
        <w:t>73 of document</w:t>
      </w:r>
      <w:r w:rsidR="00DD687C">
        <w:t> </w:t>
      </w:r>
      <w:r w:rsidR="00D7387F" w:rsidRPr="001D1E80">
        <w:t>H/LD/WG/3/8 Prov</w:t>
      </w:r>
      <w:r w:rsidR="00DD687C">
        <w:t>.</w:t>
      </w:r>
      <w:r w:rsidR="00D7387F" w:rsidRPr="001D1E80">
        <w:t xml:space="preserve">, “Draft </w:t>
      </w:r>
      <w:r w:rsidR="00DD687C">
        <w:t>R</w:t>
      </w:r>
      <w:r w:rsidR="00D7387F" w:rsidRPr="001D1E80">
        <w:t xml:space="preserve">eport”). </w:t>
      </w:r>
      <w:r w:rsidR="00DD687C">
        <w:t xml:space="preserve"> </w:t>
      </w:r>
      <w:r w:rsidR="00D7387F" w:rsidRPr="001D1E80">
        <w:t xml:space="preserve">The Delegation of China </w:t>
      </w:r>
      <w:r w:rsidR="00D7387F">
        <w:t xml:space="preserve">further </w:t>
      </w:r>
      <w:r w:rsidR="00D7387F" w:rsidRPr="001D1E80">
        <w:t xml:space="preserve">stated that the national law of China required the submission of priority </w:t>
      </w:r>
      <w:r w:rsidR="00D7387F" w:rsidRPr="005E5009">
        <w:t>documents within three months from the filing date</w:t>
      </w:r>
      <w:r w:rsidR="00D7387F">
        <w:t xml:space="preserve"> of the subsequent application</w:t>
      </w:r>
      <w:r w:rsidR="00D7387F" w:rsidRPr="005E5009">
        <w:t>.</w:t>
      </w:r>
      <w:r w:rsidR="00D7387F">
        <w:t xml:space="preserve">  Furthermore, the Delegations of China and Japan explained that their Offices already participated in the Digital Access Service for Priority Documents (</w:t>
      </w:r>
      <w:r w:rsidR="00DD687C">
        <w:t>hereinafter referred to as “</w:t>
      </w:r>
      <w:r w:rsidR="00D7387F">
        <w:t>DAS</w:t>
      </w:r>
      <w:r w:rsidR="00DD687C">
        <w:t>”</w:t>
      </w:r>
      <w:r w:rsidR="00D7387F">
        <w:t>)</w:t>
      </w:r>
      <w:r w:rsidR="00D7387F">
        <w:rPr>
          <w:rStyle w:val="FootnoteReference"/>
        </w:rPr>
        <w:footnoteReference w:id="9"/>
      </w:r>
      <w:r w:rsidR="00D7387F" w:rsidRPr="005E5009">
        <w:t xml:space="preserve"> </w:t>
      </w:r>
      <w:r w:rsidR="00D7387F" w:rsidRPr="00402A9A">
        <w:t>and</w:t>
      </w:r>
      <w:r w:rsidR="000B4608">
        <w:t>,</w:t>
      </w:r>
      <w:r w:rsidR="00D7387F" w:rsidRPr="00402A9A">
        <w:t xml:space="preserve"> once their countri</w:t>
      </w:r>
      <w:r w:rsidR="00DD687C">
        <w:t xml:space="preserve">es </w:t>
      </w:r>
      <w:r w:rsidR="00D7387F" w:rsidRPr="00402A9A">
        <w:t xml:space="preserve">had acceded to the </w:t>
      </w:r>
      <w:r w:rsidR="00D7387F">
        <w:t xml:space="preserve">1999 Act and the Offices were technically ready, the application of DAS would be extended to international applications under the Hague system.  Several other Delegations also expressed interest in using DAS for the exchange of priority </w:t>
      </w:r>
      <w:r w:rsidR="00D7387F" w:rsidRPr="00402A9A">
        <w:t xml:space="preserve">documents </w:t>
      </w:r>
      <w:r w:rsidR="00D7387F">
        <w:t xml:space="preserve">under the Hague system </w:t>
      </w:r>
      <w:r w:rsidR="00D7387F" w:rsidRPr="00402A9A">
        <w:t>(see paragraphs</w:t>
      </w:r>
      <w:r w:rsidR="0064599D">
        <w:t> </w:t>
      </w:r>
      <w:r w:rsidR="00D7387F" w:rsidRPr="00402A9A">
        <w:t>64 to</w:t>
      </w:r>
      <w:r w:rsidR="0064599D">
        <w:t> </w:t>
      </w:r>
      <w:r w:rsidR="00D7387F" w:rsidRPr="00402A9A">
        <w:t>84 of document</w:t>
      </w:r>
      <w:r w:rsidR="0064599D">
        <w:t> </w:t>
      </w:r>
      <w:r w:rsidR="00D7387F" w:rsidRPr="00402A9A">
        <w:t>H/LD/WG/3/8 Prov</w:t>
      </w:r>
      <w:r w:rsidR="0064599D">
        <w:t>.</w:t>
      </w:r>
      <w:r w:rsidR="00D7387F" w:rsidRPr="00402A9A">
        <w:t xml:space="preserve">, “Draft </w:t>
      </w:r>
      <w:r w:rsidR="0064599D">
        <w:t>R</w:t>
      </w:r>
      <w:r w:rsidR="00D7387F" w:rsidRPr="00402A9A">
        <w:t>eport”).</w:t>
      </w:r>
    </w:p>
    <w:p w:rsidR="00D7387F" w:rsidRDefault="00D7387F" w:rsidP="0027714E">
      <w:pPr>
        <w:pStyle w:val="ONUME"/>
      </w:pPr>
      <w:r>
        <w:t>It is recalled that</w:t>
      </w:r>
      <w:r w:rsidR="00196F6E">
        <w:t>,</w:t>
      </w:r>
      <w:r>
        <w:t xml:space="preserve"> in addition to electronic tools envisaged for the administration of the Hague system, DAS has been operational since 2008</w:t>
      </w:r>
      <w:r>
        <w:rPr>
          <w:rStyle w:val="FootnoteReference"/>
        </w:rPr>
        <w:footnoteReference w:id="10"/>
      </w:r>
      <w:r>
        <w:t xml:space="preserve">.  </w:t>
      </w:r>
      <w:r w:rsidR="00196F6E">
        <w:t>In order t</w:t>
      </w:r>
      <w:r>
        <w:t xml:space="preserve">o retrieve a priority document from a DAS digital library, the Office uses an access </w:t>
      </w:r>
      <w:r w:rsidRPr="008257CC">
        <w:t>code</w:t>
      </w:r>
      <w:r w:rsidR="00196F6E">
        <w:t xml:space="preserve">.  </w:t>
      </w:r>
      <w:r w:rsidR="00A37097">
        <w:t>This</w:t>
      </w:r>
      <w:r w:rsidR="00196F6E">
        <w:t xml:space="preserve"> code</w:t>
      </w:r>
      <w:r>
        <w:t xml:space="preserve"> </w:t>
      </w:r>
      <w:r w:rsidRPr="008257CC">
        <w:t>could be considered as a</w:t>
      </w:r>
      <w:r>
        <w:t>n</w:t>
      </w:r>
      <w:r w:rsidRPr="008257CC">
        <w:t xml:space="preserve"> </w:t>
      </w:r>
      <w:r>
        <w:t>indication</w:t>
      </w:r>
      <w:r w:rsidRPr="008257CC">
        <w:t xml:space="preserve"> within the scope of Rule</w:t>
      </w:r>
      <w:r w:rsidR="0064599D">
        <w:t> </w:t>
      </w:r>
      <w:r w:rsidRPr="008257CC">
        <w:t>7(5</w:t>
      </w:r>
      <w:proofErr w:type="gramStart"/>
      <w:r w:rsidRPr="008257CC">
        <w:t>)(</w:t>
      </w:r>
      <w:proofErr w:type="gramEnd"/>
      <w:r w:rsidRPr="008257CC">
        <w:t>f)</w:t>
      </w:r>
      <w:r>
        <w:t xml:space="preserve"> (see paragraph</w:t>
      </w:r>
      <w:r w:rsidR="0064599D">
        <w:t> </w:t>
      </w:r>
      <w:r>
        <w:t>77</w:t>
      </w:r>
      <w:r w:rsidRPr="008257CC">
        <w:t xml:space="preserve"> of document</w:t>
      </w:r>
      <w:r w:rsidR="006868EE">
        <w:t> </w:t>
      </w:r>
      <w:r w:rsidRPr="008257CC">
        <w:t>H/LD/WG/3/8</w:t>
      </w:r>
      <w:r w:rsidR="006868EE">
        <w:t> </w:t>
      </w:r>
      <w:r w:rsidRPr="008257CC">
        <w:t>Prov</w:t>
      </w:r>
      <w:r w:rsidR="0064599D">
        <w:t>.</w:t>
      </w:r>
      <w:r w:rsidRPr="008257CC">
        <w:t xml:space="preserve">, “Draft </w:t>
      </w:r>
      <w:r w:rsidR="0064599D">
        <w:t>R</w:t>
      </w:r>
      <w:r w:rsidRPr="008257CC">
        <w:t>eport”).</w:t>
      </w:r>
    </w:p>
    <w:p w:rsidR="00D7387F" w:rsidRPr="00E92B2F" w:rsidRDefault="00D7387F" w:rsidP="003D5C78">
      <w:pPr>
        <w:pStyle w:val="ONUME"/>
        <w:keepLines/>
      </w:pPr>
      <w:r>
        <w:lastRenderedPageBreak/>
        <w:t>It is therefore proposed that</w:t>
      </w:r>
      <w:r w:rsidR="00F911EB">
        <w:t xml:space="preserve"> a new Section of the </w:t>
      </w:r>
      <w:r w:rsidR="00F911EB" w:rsidRPr="00C838FD">
        <w:t>Administrative Instructions</w:t>
      </w:r>
      <w:r w:rsidR="00F911EB">
        <w:t xml:space="preserve"> be established pursuant to</w:t>
      </w:r>
      <w:r>
        <w:t xml:space="preserve"> </w:t>
      </w:r>
      <w:r w:rsidRPr="00C838FD">
        <w:t>Rule</w:t>
      </w:r>
      <w:r w:rsidR="000B07A7">
        <w:t> </w:t>
      </w:r>
      <w:r w:rsidRPr="00C838FD">
        <w:t>7(5)(f)</w:t>
      </w:r>
      <w:r w:rsidR="00F911EB">
        <w:t>,</w:t>
      </w:r>
      <w:r w:rsidRPr="00C838FD">
        <w:t xml:space="preserve"> specifying that </w:t>
      </w:r>
      <w:r>
        <w:t xml:space="preserve">an access code to a </w:t>
      </w:r>
      <w:r w:rsidR="009A5094">
        <w:t xml:space="preserve">DAS </w:t>
      </w:r>
      <w:r>
        <w:t xml:space="preserve">digital library may be indicated in </w:t>
      </w:r>
      <w:r w:rsidRPr="00C838FD">
        <w:t>an international application</w:t>
      </w:r>
      <w:r>
        <w:t xml:space="preserve"> (see Chapter</w:t>
      </w:r>
      <w:r w:rsidR="000B07A7">
        <w:t> </w:t>
      </w:r>
      <w:r>
        <w:t>IV of the present document)</w:t>
      </w:r>
      <w:r w:rsidRPr="00C838FD">
        <w:t>.</w:t>
      </w:r>
      <w:r w:rsidRPr="00BD08D3">
        <w:t xml:space="preserve"> </w:t>
      </w:r>
      <w:r w:rsidR="000B07A7">
        <w:t xml:space="preserve"> </w:t>
      </w:r>
      <w:r w:rsidRPr="00C838FD">
        <w:t>T</w:t>
      </w:r>
      <w:r>
        <w:t>his approach would</w:t>
      </w:r>
      <w:r w:rsidRPr="00C838FD">
        <w:t xml:space="preserve"> </w:t>
      </w:r>
      <w:r w:rsidR="00F870BF">
        <w:t>allow users to</w:t>
      </w:r>
      <w:r w:rsidR="00410521">
        <w:t xml:space="preserve"> bypass extra costs and delays</w:t>
      </w:r>
      <w:r w:rsidR="00F911EB">
        <w:t xml:space="preserve"> associated with the procedures before Offices which require documentation in support of a priority claim</w:t>
      </w:r>
      <w:r w:rsidR="00410521">
        <w:t>.</w:t>
      </w:r>
    </w:p>
    <w:p w:rsidR="00D7387F" w:rsidRDefault="00D7387F" w:rsidP="00C169DB">
      <w:pPr>
        <w:pStyle w:val="Heading3"/>
        <w:spacing w:before="480"/>
      </w:pPr>
      <w:r w:rsidRPr="00015198">
        <w:t xml:space="preserve">Declaration Concerning Exception to Lack of Novelty </w:t>
      </w:r>
      <w:r>
        <w:t xml:space="preserve">and </w:t>
      </w:r>
      <w:r w:rsidR="000B07A7">
        <w:t>Supporting Documentation</w:t>
      </w:r>
    </w:p>
    <w:p w:rsidR="000B07A7" w:rsidRPr="000B07A7" w:rsidRDefault="000B07A7" w:rsidP="00982FB8">
      <w:pPr>
        <w:keepNext/>
      </w:pPr>
    </w:p>
    <w:p w:rsidR="00D7387F" w:rsidRPr="0027714E" w:rsidRDefault="00D7387F" w:rsidP="0027714E">
      <w:pPr>
        <w:pStyle w:val="ONUME"/>
      </w:pPr>
      <w:r w:rsidRPr="0027714E">
        <w:t>The Delegations of Japan and</w:t>
      </w:r>
      <w:r w:rsidR="007523F4" w:rsidRPr="0027714E">
        <w:t xml:space="preserve"> the</w:t>
      </w:r>
      <w:r w:rsidRPr="0027714E">
        <w:t xml:space="preserve"> Republic of Korea stated</w:t>
      </w:r>
      <w:r w:rsidR="0033148D">
        <w:t xml:space="preserve"> dur</w:t>
      </w:r>
      <w:r w:rsidRPr="0027714E">
        <w:t>in</w:t>
      </w:r>
      <w:r w:rsidR="0033148D">
        <w:t>g</w:t>
      </w:r>
      <w:r w:rsidRPr="0027714E">
        <w:t xml:space="preserve"> the third session of the Working Group that their Offices required a statement claiming</w:t>
      </w:r>
      <w:r w:rsidR="007523F4" w:rsidRPr="0027714E">
        <w:t xml:space="preserve"> the</w:t>
      </w:r>
      <w:r w:rsidRPr="0027714E">
        <w:t xml:space="preserve"> benefit of a grace period and supporting documents for disclosure during the grace period (see paragraphs</w:t>
      </w:r>
      <w:r w:rsidR="007523F4" w:rsidRPr="0027714E">
        <w:t> </w:t>
      </w:r>
      <w:r w:rsidRPr="0027714E">
        <w:t>68 and</w:t>
      </w:r>
      <w:r w:rsidR="007523F4" w:rsidRPr="0027714E">
        <w:t> </w:t>
      </w:r>
      <w:r w:rsidRPr="0027714E">
        <w:t>69 of document</w:t>
      </w:r>
      <w:r w:rsidR="007523F4" w:rsidRPr="0027714E">
        <w:t> </w:t>
      </w:r>
      <w:r w:rsidRPr="0027714E">
        <w:t>H/LD/WG/3/8 Prov</w:t>
      </w:r>
      <w:r w:rsidR="007523F4" w:rsidRPr="0027714E">
        <w:t>.</w:t>
      </w:r>
      <w:r w:rsidRPr="0027714E">
        <w:t xml:space="preserve">, “Draft </w:t>
      </w:r>
      <w:r w:rsidR="007523F4" w:rsidRPr="0027714E">
        <w:t>R</w:t>
      </w:r>
      <w:r w:rsidRPr="0027714E">
        <w:t>eport”).</w:t>
      </w:r>
    </w:p>
    <w:p w:rsidR="00D7387F" w:rsidRPr="0027714E" w:rsidRDefault="00D7387F" w:rsidP="0027714E">
      <w:pPr>
        <w:pStyle w:val="ONUME"/>
      </w:pPr>
      <w:r w:rsidRPr="0027714E">
        <w:t>In further consultations with the International Bureau, the Office of the Republic of</w:t>
      </w:r>
      <w:r w:rsidR="007523F4" w:rsidRPr="0027714E">
        <w:t> </w:t>
      </w:r>
      <w:r w:rsidRPr="0027714E">
        <w:t xml:space="preserve">Korea explained that its new </w:t>
      </w:r>
      <w:r w:rsidR="005A4003">
        <w:t>i</w:t>
      </w:r>
      <w:r w:rsidRPr="0027714E">
        <w:t xml:space="preserve">ndustrial </w:t>
      </w:r>
      <w:r w:rsidR="005A4003">
        <w:t>d</w:t>
      </w:r>
      <w:r w:rsidRPr="0027714E">
        <w:t xml:space="preserve">esign </w:t>
      </w:r>
      <w:r w:rsidR="005A4003">
        <w:t>l</w:t>
      </w:r>
      <w:r w:rsidRPr="0027714E">
        <w:t>aw, which would enter into force on July 1,</w:t>
      </w:r>
      <w:r w:rsidR="007523F4" w:rsidRPr="0027714E">
        <w:t> </w:t>
      </w:r>
      <w:r w:rsidRPr="0027714E">
        <w:t xml:space="preserve">2014, provided the applicant with several opportunities to claim exception to lack of novelty.  In accordance with the new law, the applicant can submit the supporting documentation even after the publication date of the international registration, if the claim was made in the international application.  In addition, the claim and the supporting documentation may be submitted in a request for review of a refusal issued by </w:t>
      </w:r>
      <w:r w:rsidR="005A4003">
        <w:t>the</w:t>
      </w:r>
      <w:r w:rsidRPr="0027714E">
        <w:t xml:space="preserve"> Office</w:t>
      </w:r>
      <w:r w:rsidR="005A505A">
        <w:t>,</w:t>
      </w:r>
      <w:r w:rsidRPr="0027714E">
        <w:t xml:space="preserve"> or during opposition or invalidation procedures.</w:t>
      </w:r>
    </w:p>
    <w:p w:rsidR="00E0136A" w:rsidRPr="0027714E" w:rsidRDefault="002B1B25" w:rsidP="0027714E">
      <w:pPr>
        <w:pStyle w:val="ONUME"/>
      </w:pPr>
      <w:r w:rsidRPr="0027714E">
        <w:t>It is proposed</w:t>
      </w:r>
      <w:r w:rsidR="007B6024" w:rsidRPr="0027714E">
        <w:t xml:space="preserve"> that a new Section of the Administrative Instructions be established pursuant</w:t>
      </w:r>
      <w:r w:rsidRPr="0027714E">
        <w:t xml:space="preserve"> to Rule</w:t>
      </w:r>
      <w:r w:rsidR="00410521" w:rsidRPr="0027714E">
        <w:t> </w:t>
      </w:r>
      <w:r w:rsidRPr="0027714E">
        <w:t>7(5)(f)</w:t>
      </w:r>
      <w:r w:rsidR="007B6024" w:rsidRPr="0027714E">
        <w:t>,</w:t>
      </w:r>
      <w:r w:rsidRPr="0027714E">
        <w:t xml:space="preserve"> </w:t>
      </w:r>
      <w:r w:rsidR="00443B3E">
        <w:t>making it possible to include</w:t>
      </w:r>
      <w:r w:rsidR="00443B3E" w:rsidRPr="0027714E">
        <w:t xml:space="preserve"> </w:t>
      </w:r>
      <w:r w:rsidR="00484199" w:rsidRPr="0027714E">
        <w:t>a declaration concerning an exception to lack of novelty and its supporting documentation</w:t>
      </w:r>
      <w:r w:rsidR="00410521" w:rsidRPr="0027714E">
        <w:t xml:space="preserve"> </w:t>
      </w:r>
      <w:r w:rsidR="007103ED" w:rsidRPr="0027714E">
        <w:t>in the international application.  T</w:t>
      </w:r>
      <w:r w:rsidR="00E0136A" w:rsidRPr="0027714E">
        <w:t>he proposed new Section</w:t>
      </w:r>
      <w:r w:rsidR="007B6024" w:rsidRPr="0027714E">
        <w:t xml:space="preserve"> would</w:t>
      </w:r>
      <w:r w:rsidR="00E0136A" w:rsidRPr="0027714E">
        <w:t xml:space="preserve"> </w:t>
      </w:r>
      <w:r w:rsidR="007103ED" w:rsidRPr="0027714E">
        <w:t xml:space="preserve">introduce wording for such </w:t>
      </w:r>
      <w:r w:rsidR="00B4087A" w:rsidRPr="0027714E">
        <w:t xml:space="preserve">a </w:t>
      </w:r>
      <w:r w:rsidR="007103ED" w:rsidRPr="0027714E">
        <w:t>declaration,</w:t>
      </w:r>
      <w:r w:rsidR="00B4087A" w:rsidRPr="0027714E">
        <w:t xml:space="preserve"> </w:t>
      </w:r>
      <w:r w:rsidR="002F736A">
        <w:t xml:space="preserve">with the applicant </w:t>
      </w:r>
      <w:r w:rsidR="00B4087A" w:rsidRPr="0027714E">
        <w:t xml:space="preserve">claiming </w:t>
      </w:r>
      <w:r w:rsidR="002F736A">
        <w:t xml:space="preserve">to </w:t>
      </w:r>
      <w:r w:rsidR="00B4087A" w:rsidRPr="0027714E">
        <w:t>benefit</w:t>
      </w:r>
      <w:r w:rsidR="002F736A">
        <w:t xml:space="preserve"> </w:t>
      </w:r>
      <w:r w:rsidR="00B4087A" w:rsidRPr="0027714E">
        <w:t>from exceptional treatments for disclosure of an industrial design during the grace period,</w:t>
      </w:r>
      <w:r w:rsidR="007103ED" w:rsidRPr="0027714E">
        <w:t xml:space="preserve"> as may be provided</w:t>
      </w:r>
      <w:r w:rsidR="005A505A">
        <w:t xml:space="preserve"> for</w:t>
      </w:r>
      <w:r w:rsidR="007103ED" w:rsidRPr="0027714E">
        <w:t xml:space="preserve"> </w:t>
      </w:r>
      <w:r w:rsidR="002F736A">
        <w:t>in</w:t>
      </w:r>
      <w:r w:rsidR="007103ED" w:rsidRPr="0027714E">
        <w:t xml:space="preserve"> the national law of a designated Contracting Party</w:t>
      </w:r>
      <w:r w:rsidR="00B4087A" w:rsidRPr="0027714E">
        <w:t>.</w:t>
      </w:r>
    </w:p>
    <w:p w:rsidR="00D7387F" w:rsidRDefault="00435CCE" w:rsidP="00C169DB">
      <w:pPr>
        <w:pStyle w:val="Heading3"/>
        <w:spacing w:before="480"/>
      </w:pPr>
      <w:r>
        <w:t xml:space="preserve">Information </w:t>
      </w:r>
      <w:r w:rsidR="002A713A">
        <w:t>Entitling the A</w:t>
      </w:r>
      <w:r>
        <w:t xml:space="preserve">pplicant to </w:t>
      </w:r>
      <w:r w:rsidR="002A713A">
        <w:t>a Reduced Individual Designation F</w:t>
      </w:r>
      <w:r>
        <w:t xml:space="preserve">ee </w:t>
      </w:r>
    </w:p>
    <w:p w:rsidR="007523F4" w:rsidRPr="007523F4" w:rsidRDefault="007523F4" w:rsidP="007523F4"/>
    <w:p w:rsidR="00D7387F" w:rsidRPr="0027714E" w:rsidRDefault="00D7387F" w:rsidP="0027714E">
      <w:pPr>
        <w:pStyle w:val="ONUME"/>
      </w:pPr>
      <w:r w:rsidRPr="0027714E">
        <w:t>It is expected that</w:t>
      </w:r>
      <w:r w:rsidR="006372D2">
        <w:t>,</w:t>
      </w:r>
      <w:r w:rsidRPr="0027714E">
        <w:t xml:space="preserve"> when acceding to the 1999</w:t>
      </w:r>
      <w:r w:rsidR="007523F4" w:rsidRPr="0027714E">
        <w:t> </w:t>
      </w:r>
      <w:r w:rsidRPr="0027714E">
        <w:t>Act, the United States of</w:t>
      </w:r>
      <w:r w:rsidR="007523F4" w:rsidRPr="0027714E">
        <w:t> </w:t>
      </w:r>
      <w:r w:rsidRPr="0027714E">
        <w:t>America will make a declaration under Article 7(2) concerning</w:t>
      </w:r>
      <w:r w:rsidR="007523F4" w:rsidRPr="0027714E">
        <w:t xml:space="preserve"> an</w:t>
      </w:r>
      <w:r w:rsidRPr="0027714E">
        <w:t xml:space="preserve"> individual designation fee.  During the discussion i</w:t>
      </w:r>
      <w:r w:rsidRPr="0027714E" w:rsidDel="00DC6F09">
        <w:t>n the third session of the Working Group, the Delegation of the United States of</w:t>
      </w:r>
      <w:r w:rsidR="007523F4" w:rsidRPr="0027714E">
        <w:t> </w:t>
      </w:r>
      <w:r w:rsidRPr="0027714E" w:rsidDel="00DC6F09">
        <w:t>America explained that</w:t>
      </w:r>
      <w:r w:rsidR="005A505A">
        <w:t>,</w:t>
      </w:r>
      <w:r w:rsidRPr="0027714E" w:rsidDel="00DC6F09">
        <w:t xml:space="preserve"> once its country had acceded to the 1999</w:t>
      </w:r>
      <w:r w:rsidR="007523F4" w:rsidRPr="0027714E">
        <w:t> </w:t>
      </w:r>
      <w:r w:rsidRPr="0027714E" w:rsidDel="00DC6F09">
        <w:t>Act, its Office anticipated receiving a number of different types of supporting documents electronically from the International Bureau</w:t>
      </w:r>
      <w:r w:rsidRPr="0027714E">
        <w:t xml:space="preserve">, </w:t>
      </w:r>
      <w:r w:rsidR="005A505A">
        <w:t>including, inter alia,</w:t>
      </w:r>
      <w:r w:rsidRPr="0027714E">
        <w:t xml:space="preserve"> a certificate of status of a “micro-entity”</w:t>
      </w:r>
      <w:r w:rsidRPr="0027714E" w:rsidDel="00DC6F09">
        <w:t xml:space="preserve"> (see paragraph</w:t>
      </w:r>
      <w:r w:rsidR="007523F4" w:rsidRPr="0027714E">
        <w:t> </w:t>
      </w:r>
      <w:r w:rsidRPr="0027714E" w:rsidDel="00DC6F09">
        <w:t>66 of document</w:t>
      </w:r>
      <w:r w:rsidR="007523F4" w:rsidRPr="0027714E">
        <w:t> </w:t>
      </w:r>
      <w:r w:rsidRPr="0027714E" w:rsidDel="00DC6F09">
        <w:t>H/LD/WG/3/8 Prov</w:t>
      </w:r>
      <w:r w:rsidR="007523F4" w:rsidRPr="0027714E">
        <w:t>.</w:t>
      </w:r>
      <w:r w:rsidRPr="0027714E" w:rsidDel="00DC6F09">
        <w:t xml:space="preserve">, “Draft </w:t>
      </w:r>
      <w:r w:rsidR="007523F4" w:rsidRPr="0027714E">
        <w:t>R</w:t>
      </w:r>
      <w:r w:rsidRPr="0027714E" w:rsidDel="00DC6F09">
        <w:t>eport”).</w:t>
      </w:r>
    </w:p>
    <w:p w:rsidR="00D7387F" w:rsidRPr="0027714E" w:rsidRDefault="00D7387F" w:rsidP="0027714E">
      <w:pPr>
        <w:pStyle w:val="ONUME"/>
      </w:pPr>
      <w:r w:rsidRPr="0027714E">
        <w:t>In further consultations, the Office of the United States of</w:t>
      </w:r>
      <w:r w:rsidR="007523F4" w:rsidRPr="0027714E">
        <w:t> </w:t>
      </w:r>
      <w:r w:rsidRPr="0027714E">
        <w:t>America explained that, under its law, depending on the economic status of the applicant, the applicant would pay the standard application fee or a (reduced) fee for “small entities” or “micro-entities”.  To benefit from the fee reduction, the applicant</w:t>
      </w:r>
      <w:r w:rsidR="00C169DB" w:rsidRPr="0027714E">
        <w:t xml:space="preserve"> should</w:t>
      </w:r>
      <w:r w:rsidRPr="0027714E">
        <w:t xml:space="preserve"> indicate “small entity” status in the application and pay the “small entity” fee,</w:t>
      </w:r>
      <w:r w:rsidR="00C169DB" w:rsidRPr="0027714E">
        <w:t xml:space="preserve"> or claim</w:t>
      </w:r>
      <w:r w:rsidRPr="0027714E">
        <w:t xml:space="preserve"> “micro-entity” status and pay the “micro-entity” fee.  The claim of “micro</w:t>
      </w:r>
      <w:r w:rsidR="006868EE">
        <w:noBreakHyphen/>
      </w:r>
      <w:r w:rsidRPr="0027714E">
        <w:t xml:space="preserve">entity” status must be accompanied by a certificate of “micro-entity” status.  Therefore, </w:t>
      </w:r>
      <w:r w:rsidR="002F736A">
        <w:t xml:space="preserve">it is envisaged that </w:t>
      </w:r>
      <w:r w:rsidRPr="0027714E">
        <w:t>the declaration under Article</w:t>
      </w:r>
      <w:r w:rsidR="00C169DB" w:rsidRPr="0027714E">
        <w:t> </w:t>
      </w:r>
      <w:r w:rsidRPr="0027714E">
        <w:t>7(2) by the United States of</w:t>
      </w:r>
      <w:r w:rsidR="00C169DB" w:rsidRPr="0027714E">
        <w:t> </w:t>
      </w:r>
      <w:r w:rsidRPr="0027714E">
        <w:t xml:space="preserve">America </w:t>
      </w:r>
      <w:r w:rsidR="002F736A">
        <w:t>will</w:t>
      </w:r>
      <w:r w:rsidRPr="0027714E">
        <w:t xml:space="preserve"> indicate three different amounts of individual designation fees</w:t>
      </w:r>
      <w:r w:rsidR="005A505A">
        <w:t>,</w:t>
      </w:r>
      <w:r w:rsidRPr="0027714E">
        <w:t xml:space="preserve"> depending on the economic status of the applicant.</w:t>
      </w:r>
    </w:p>
    <w:p w:rsidR="00D7387F" w:rsidRPr="0027714E" w:rsidRDefault="00D7387F" w:rsidP="003D5C78">
      <w:pPr>
        <w:pStyle w:val="ONUME"/>
        <w:keepLines/>
      </w:pPr>
      <w:r w:rsidRPr="0027714E">
        <w:lastRenderedPageBreak/>
        <w:t>In anticipation of the accession of the United States of</w:t>
      </w:r>
      <w:r w:rsidR="00C169DB" w:rsidRPr="0027714E">
        <w:t> </w:t>
      </w:r>
      <w:r w:rsidRPr="0027714E">
        <w:t>America to the 1999</w:t>
      </w:r>
      <w:r w:rsidR="00C169DB" w:rsidRPr="0027714E">
        <w:t> </w:t>
      </w:r>
      <w:r w:rsidRPr="0027714E">
        <w:t>Act</w:t>
      </w:r>
      <w:r w:rsidR="005A505A">
        <w:t xml:space="preserve">, said </w:t>
      </w:r>
      <w:r w:rsidRPr="0027714E">
        <w:t>indication and claim</w:t>
      </w:r>
      <w:r w:rsidR="00C169DB" w:rsidRPr="0027714E">
        <w:t>,</w:t>
      </w:r>
      <w:r w:rsidRPr="0027714E">
        <w:t xml:space="preserve"> together with the certificate of “micro-entity” status</w:t>
      </w:r>
      <w:r w:rsidR="00C169DB" w:rsidRPr="0027714E">
        <w:t>,</w:t>
      </w:r>
      <w:r w:rsidRPr="0027714E">
        <w:t xml:space="preserve"> may be included in the international application</w:t>
      </w:r>
      <w:r w:rsidRPr="0027714E">
        <w:rPr>
          <w:rStyle w:val="FootnoteReference"/>
        </w:rPr>
        <w:footnoteReference w:id="11"/>
      </w:r>
      <w:r w:rsidRPr="0027714E">
        <w:t xml:space="preserve">. </w:t>
      </w:r>
      <w:r w:rsidR="00C169DB" w:rsidRPr="0027714E">
        <w:t xml:space="preserve"> </w:t>
      </w:r>
      <w:r w:rsidRPr="0027714E">
        <w:t>It is proposed that the above indications and document</w:t>
      </w:r>
      <w:r w:rsidR="00C169DB" w:rsidRPr="0027714E">
        <w:t xml:space="preserve"> be</w:t>
      </w:r>
      <w:r w:rsidRPr="0027714E">
        <w:t xml:space="preserve"> considered as permitted indications/documents under Rule</w:t>
      </w:r>
      <w:r w:rsidR="00C169DB" w:rsidRPr="0027714E">
        <w:t> </w:t>
      </w:r>
      <w:r w:rsidRPr="0027714E">
        <w:t>7(5)(f) and be included in the proposed new Section</w:t>
      </w:r>
      <w:r w:rsidR="00C169DB" w:rsidRPr="0027714E">
        <w:t xml:space="preserve"> of</w:t>
      </w:r>
      <w:r w:rsidRPr="0027714E">
        <w:t xml:space="preserve"> the Administrative Instructions (see Chapter</w:t>
      </w:r>
      <w:r w:rsidR="00C169DB" w:rsidRPr="0027714E">
        <w:t> </w:t>
      </w:r>
      <w:r w:rsidRPr="0027714E">
        <w:t>IV of the present document).</w:t>
      </w:r>
    </w:p>
    <w:p w:rsidR="00D7387F" w:rsidRDefault="00D7387F" w:rsidP="00C169DB">
      <w:pPr>
        <w:pStyle w:val="Heading3"/>
        <w:spacing w:before="480"/>
        <w:rPr>
          <w:lang w:val="en"/>
        </w:rPr>
      </w:pPr>
      <w:r w:rsidRPr="00097E82">
        <w:rPr>
          <w:lang w:val="en"/>
        </w:rPr>
        <w:t>Prior Art Reference</w:t>
      </w:r>
    </w:p>
    <w:p w:rsidR="00C169DB" w:rsidRPr="00C169DB" w:rsidRDefault="00C169DB" w:rsidP="00C169DB">
      <w:pPr>
        <w:rPr>
          <w:lang w:val="en"/>
        </w:rPr>
      </w:pPr>
    </w:p>
    <w:p w:rsidR="00D7387F" w:rsidRDefault="00D7387F" w:rsidP="0027714E">
      <w:pPr>
        <w:pStyle w:val="ONUME"/>
      </w:pPr>
      <w:r>
        <w:t>As referred to in paragraph</w:t>
      </w:r>
      <w:r w:rsidR="001F42F6">
        <w:t> </w:t>
      </w:r>
      <w:r w:rsidRPr="00A028A6">
        <w:t>9</w:t>
      </w:r>
      <w:r w:rsidRPr="00097E82">
        <w:t xml:space="preserve"> of the present document, </w:t>
      </w:r>
      <w:r>
        <w:t>in line with Rule</w:t>
      </w:r>
      <w:r w:rsidR="006247D6">
        <w:t> </w:t>
      </w:r>
      <w:r>
        <w:t xml:space="preserve">7(5)(g), </w:t>
      </w:r>
      <w:r w:rsidRPr="00097E82">
        <w:t xml:space="preserve">under the law </w:t>
      </w:r>
      <w:r>
        <w:t>of the United States of</w:t>
      </w:r>
      <w:r w:rsidR="006247D6">
        <w:t> </w:t>
      </w:r>
      <w:r>
        <w:t>America</w:t>
      </w:r>
      <w:r w:rsidRPr="00097E82">
        <w:t xml:space="preserve"> the applicant has a duty of disclosure to submit to the Office information that is material to the patentability of the design for which protection </w:t>
      </w:r>
      <w:r>
        <w:t>is claimed.  For this purpose</w:t>
      </w:r>
      <w:r w:rsidRPr="00097E82">
        <w:t>, the applicant has to submit</w:t>
      </w:r>
      <w:r w:rsidR="006247D6">
        <w:t xml:space="preserve"> the</w:t>
      </w:r>
      <w:r w:rsidRPr="00097E82">
        <w:t xml:space="preserve"> form</w:t>
      </w:r>
      <w:r w:rsidR="005A505A">
        <w:t xml:space="preserve"> entitled</w:t>
      </w:r>
      <w:r w:rsidRPr="00097E82">
        <w:t xml:space="preserve"> </w:t>
      </w:r>
      <w:r w:rsidR="006247D6">
        <w:t>“</w:t>
      </w:r>
      <w:r w:rsidRPr="004032F6">
        <w:t xml:space="preserve">Information </w:t>
      </w:r>
      <w:r w:rsidR="006247D6" w:rsidRPr="004032F6">
        <w:t>D</w:t>
      </w:r>
      <w:r w:rsidRPr="004032F6">
        <w:t xml:space="preserve">isclosure </w:t>
      </w:r>
      <w:r w:rsidR="006247D6" w:rsidRPr="004032F6">
        <w:t>S</w:t>
      </w:r>
      <w:r w:rsidRPr="004032F6">
        <w:t>tatement</w:t>
      </w:r>
      <w:r w:rsidR="006247D6" w:rsidRPr="00172A57">
        <w:t>”</w:t>
      </w:r>
      <w:r w:rsidRPr="00097E82">
        <w:t xml:space="preserve">, along with relevant prior art references to </w:t>
      </w:r>
      <w:r>
        <w:t xml:space="preserve">the </w:t>
      </w:r>
      <w:r w:rsidRPr="00097E82">
        <w:t>patents in the United States of</w:t>
      </w:r>
      <w:r w:rsidR="006247D6">
        <w:t> </w:t>
      </w:r>
      <w:r w:rsidRPr="00097E82">
        <w:t>America, e.g.,</w:t>
      </w:r>
      <w:r w:rsidR="006247D6">
        <w:t> </w:t>
      </w:r>
      <w:r w:rsidRPr="00097E82">
        <w:t>bibliographic information, such as titles, articles, patent numbers, web sites</w:t>
      </w:r>
      <w:r w:rsidR="006247D6">
        <w:t>.</w:t>
      </w:r>
      <w:r w:rsidRPr="00097E82">
        <w:t xml:space="preserve">  The applicant does not need to list his own </w:t>
      </w:r>
      <w:r>
        <w:t xml:space="preserve">prior </w:t>
      </w:r>
      <w:r w:rsidRPr="00097E82">
        <w:t xml:space="preserve">design patents or his own disclosure during the grace period. </w:t>
      </w:r>
      <w:r w:rsidR="006247D6">
        <w:t xml:space="preserve"> During</w:t>
      </w:r>
      <w:r>
        <w:t xml:space="preserve"> consultation</w:t>
      </w:r>
      <w:r w:rsidR="006247D6">
        <w:t>s</w:t>
      </w:r>
      <w:r>
        <w:t xml:space="preserve"> with the Office of the United States of</w:t>
      </w:r>
      <w:r w:rsidR="006247D6">
        <w:t> </w:t>
      </w:r>
      <w:r>
        <w:t xml:space="preserve">America, it was indicated that </w:t>
      </w:r>
      <w:r w:rsidRPr="00097E82">
        <w:t xml:space="preserve">the submission of the complete statement </w:t>
      </w:r>
      <w:r>
        <w:t xml:space="preserve">would be allowed </w:t>
      </w:r>
      <w:r w:rsidRPr="00097E82">
        <w:t>up to three months after the publication of the international registration</w:t>
      </w:r>
      <w:r>
        <w:t xml:space="preserve"> (once the United States of</w:t>
      </w:r>
      <w:r w:rsidR="006247D6">
        <w:t> </w:t>
      </w:r>
      <w:r>
        <w:t>America is a Contracting Party to the 1999</w:t>
      </w:r>
      <w:r w:rsidR="006247D6">
        <w:t> </w:t>
      </w:r>
      <w:r>
        <w:t>Act)</w:t>
      </w:r>
      <w:r>
        <w:rPr>
          <w:rStyle w:val="FootnoteReference"/>
        </w:rPr>
        <w:footnoteReference w:id="12"/>
      </w:r>
      <w:r w:rsidRPr="00097E82">
        <w:t>.</w:t>
      </w:r>
    </w:p>
    <w:p w:rsidR="00D7387F" w:rsidRDefault="00D7387F" w:rsidP="0027714E">
      <w:pPr>
        <w:pStyle w:val="ONUME"/>
      </w:pPr>
      <w:r>
        <w:t>It is recalled that</w:t>
      </w:r>
      <w:r w:rsidR="00D905E9">
        <w:t>,</w:t>
      </w:r>
      <w:r>
        <w:t xml:space="preserve"> since the statement referred to in Rule</w:t>
      </w:r>
      <w:r w:rsidR="009B3FE8">
        <w:t> </w:t>
      </w:r>
      <w:r>
        <w:t>7(5</w:t>
      </w:r>
      <w:proofErr w:type="gramStart"/>
      <w:r>
        <w:t>)(</w:t>
      </w:r>
      <w:proofErr w:type="gramEnd"/>
      <w:r>
        <w:t>g) is an optional content of an international application, the International Bureau does not raise any irregularities in</w:t>
      </w:r>
      <w:r w:rsidR="009B3FE8">
        <w:t xml:space="preserve"> the</w:t>
      </w:r>
      <w:r>
        <w:t xml:space="preserve"> case of a missing statement.</w:t>
      </w:r>
    </w:p>
    <w:p w:rsidR="00027926" w:rsidRDefault="003F5043" w:rsidP="0027714E">
      <w:pPr>
        <w:pStyle w:val="ONUME"/>
      </w:pPr>
      <w:r>
        <w:t>The</w:t>
      </w:r>
      <w:r w:rsidR="00DC4ABE">
        <w:t xml:space="preserve"> DM/1 form</w:t>
      </w:r>
      <w:r>
        <w:t xml:space="preserve"> and E-</w:t>
      </w:r>
      <w:r w:rsidR="00DC4ABE">
        <w:t>f</w:t>
      </w:r>
      <w:r>
        <w:t>iling</w:t>
      </w:r>
      <w:r w:rsidR="00DC4ABE">
        <w:t xml:space="preserve"> interface</w:t>
      </w:r>
      <w:r>
        <w:t xml:space="preserve"> will be revised by the International Burea</w:t>
      </w:r>
      <w:r w:rsidR="00DC4ABE">
        <w:t>u</w:t>
      </w:r>
      <w:r>
        <w:t xml:space="preserve"> and the format of the statement will be established by the International Bureau in agreement with the Contracting Party concerned.  </w:t>
      </w:r>
      <w:r w:rsidR="00027926">
        <w:t>It is proposed that the above statement be specified in the proposed new Section of the Administrative Instructions (see Chapter IV of the present document).</w:t>
      </w:r>
    </w:p>
    <w:p w:rsidR="00D7387F" w:rsidRDefault="001E06C5" w:rsidP="001E06C5">
      <w:pPr>
        <w:pStyle w:val="Heading1"/>
        <w:spacing w:before="480"/>
        <w:rPr>
          <w:lang w:val="en"/>
        </w:rPr>
      </w:pPr>
      <w:r>
        <w:rPr>
          <w:lang w:val="en"/>
        </w:rPr>
        <w:t>III.</w:t>
      </w:r>
      <w:r>
        <w:rPr>
          <w:lang w:val="en"/>
        </w:rPr>
        <w:tab/>
      </w:r>
      <w:r w:rsidR="00D7387F" w:rsidRPr="005A1007">
        <w:rPr>
          <w:lang w:val="en"/>
        </w:rPr>
        <w:t>SUBMISSION OF DOCUMENTS THROUGH THE INTERNATIONAL BUREAU</w:t>
      </w:r>
    </w:p>
    <w:p w:rsidR="00D7387F" w:rsidRDefault="00D7387F" w:rsidP="001E06C5">
      <w:pPr>
        <w:pStyle w:val="ONUME"/>
        <w:keepNext/>
        <w:numPr>
          <w:ilvl w:val="0"/>
          <w:numId w:val="0"/>
        </w:numPr>
        <w:spacing w:after="0"/>
        <w:rPr>
          <w:b/>
          <w:lang w:val="en"/>
        </w:rPr>
      </w:pPr>
    </w:p>
    <w:p w:rsidR="00D7387F" w:rsidRDefault="00D7387F" w:rsidP="0027714E">
      <w:pPr>
        <w:pStyle w:val="ONUME"/>
      </w:pPr>
      <w:r>
        <w:t>Subm</w:t>
      </w:r>
      <w:r w:rsidRPr="000631A3">
        <w:t xml:space="preserve">ission of supporting documentation to the Office concerned may </w:t>
      </w:r>
      <w:r w:rsidR="00C24854">
        <w:t>be carried out</w:t>
      </w:r>
      <w:r w:rsidRPr="000631A3">
        <w:t xml:space="preserve"> th</w:t>
      </w:r>
      <w:r>
        <w:t>rough the International Bureau, as</w:t>
      </w:r>
      <w:r w:rsidR="001E06C5">
        <w:t xml:space="preserve"> an</w:t>
      </w:r>
      <w:r>
        <w:t xml:space="preserve"> attachment to an international application</w:t>
      </w:r>
      <w:r w:rsidRPr="000631A3">
        <w:t xml:space="preserve">, or the applicant/holder may submit </w:t>
      </w:r>
      <w:r w:rsidR="00D7561A">
        <w:t>the</w:t>
      </w:r>
      <w:r w:rsidR="00D905E9">
        <w:t xml:space="preserve"> documentation</w:t>
      </w:r>
      <w:r w:rsidR="00D905E9" w:rsidRPr="000631A3">
        <w:t xml:space="preserve"> </w:t>
      </w:r>
      <w:r w:rsidRPr="000631A3">
        <w:t xml:space="preserve">directly to </w:t>
      </w:r>
      <w:r>
        <w:t xml:space="preserve">an </w:t>
      </w:r>
      <w:r w:rsidRPr="000631A3">
        <w:t>Office.</w:t>
      </w:r>
      <w:r>
        <w:t xml:space="preserve"> </w:t>
      </w:r>
      <w:r w:rsidR="001E06C5">
        <w:t xml:space="preserve"> </w:t>
      </w:r>
      <w:r w:rsidR="00C24854">
        <w:t>As to</w:t>
      </w:r>
      <w:r w:rsidR="00320597">
        <w:t xml:space="preserve"> a direct submission to an Office</w:t>
      </w:r>
      <w:r>
        <w:t xml:space="preserve">, it is recalled that </w:t>
      </w:r>
      <w:r w:rsidRPr="000631A3">
        <w:t>th</w:t>
      </w:r>
      <w:r>
        <w:t>e national/regional legislation may require submission</w:t>
      </w:r>
      <w:r w:rsidRPr="000631A3">
        <w:t xml:space="preserve"> through a local representative</w:t>
      </w:r>
      <w:r>
        <w:t xml:space="preserve"> if the applicant</w:t>
      </w:r>
      <w:r w:rsidR="001E06C5">
        <w:t xml:space="preserve"> does</w:t>
      </w:r>
      <w:r w:rsidRPr="000631A3">
        <w:t xml:space="preserve"> not </w:t>
      </w:r>
      <w:r>
        <w:t xml:space="preserve">have a </w:t>
      </w:r>
      <w:r w:rsidRPr="000631A3">
        <w:t>reside</w:t>
      </w:r>
      <w:r>
        <w:t>nce in the country of the Office</w:t>
      </w:r>
      <w:r w:rsidRPr="000631A3">
        <w:t>.</w:t>
      </w:r>
    </w:p>
    <w:p w:rsidR="00D7387F" w:rsidRDefault="00D7387F" w:rsidP="001E06C5">
      <w:pPr>
        <w:pStyle w:val="Heading2"/>
        <w:spacing w:before="480"/>
      </w:pPr>
      <w:r>
        <w:lastRenderedPageBreak/>
        <w:t>INTERNATIONAL APPLICATION</w:t>
      </w:r>
    </w:p>
    <w:p w:rsidR="001E06C5" w:rsidRPr="001E06C5" w:rsidRDefault="001E06C5" w:rsidP="00172A57">
      <w:pPr>
        <w:keepNext/>
      </w:pPr>
    </w:p>
    <w:p w:rsidR="00D7387F" w:rsidRDefault="00D7387F" w:rsidP="003D5C78">
      <w:pPr>
        <w:pStyle w:val="ONUME"/>
        <w:keepLines/>
      </w:pPr>
      <w:r w:rsidRPr="009D2291">
        <w:t>Pursuant to Rule</w:t>
      </w:r>
      <w:r w:rsidR="001E06C5">
        <w:t> </w:t>
      </w:r>
      <w:r w:rsidRPr="009D2291">
        <w:t xml:space="preserve">7(1), the international application shall be </w:t>
      </w:r>
      <w:r>
        <w:t xml:space="preserve">presented on the official form, </w:t>
      </w:r>
      <w:r w:rsidRPr="005F2B76">
        <w:t>i.e.,</w:t>
      </w:r>
      <w:r w:rsidR="001E06C5">
        <w:t> </w:t>
      </w:r>
      <w:r>
        <w:t>either official f</w:t>
      </w:r>
      <w:r w:rsidRPr="009D2291">
        <w:t>orm DM/1 established by the International Bureau or the E-</w:t>
      </w:r>
      <w:r w:rsidR="001E06C5">
        <w:t>f</w:t>
      </w:r>
      <w:r w:rsidRPr="009D2291">
        <w:t xml:space="preserve">iling interface made available by the International Bureau on the WIPO web site, or any form or electronic interface having the same contents and format, </w:t>
      </w:r>
      <w:r>
        <w:t>as prescribed by Rule</w:t>
      </w:r>
      <w:r w:rsidR="001E06C5">
        <w:t> </w:t>
      </w:r>
      <w:r>
        <w:t>(1)(vi)</w:t>
      </w:r>
      <w:r w:rsidR="001E06C5">
        <w:t>.</w:t>
      </w:r>
    </w:p>
    <w:p w:rsidR="00D7387F" w:rsidRPr="00C13C6E" w:rsidRDefault="00D7387F" w:rsidP="0027714E">
      <w:pPr>
        <w:pStyle w:val="ONUME"/>
      </w:pPr>
      <w:r>
        <w:t>Therefore</w:t>
      </w:r>
      <w:r w:rsidR="00DD1CB2">
        <w:t>,</w:t>
      </w:r>
      <w:r>
        <w:t xml:space="preserve"> </w:t>
      </w:r>
      <w:r w:rsidRPr="009D2291">
        <w:t>the E-</w:t>
      </w:r>
      <w:r w:rsidR="00CA2F3F">
        <w:t>f</w:t>
      </w:r>
      <w:r w:rsidRPr="009D2291">
        <w:t xml:space="preserve">iling interface </w:t>
      </w:r>
      <w:r>
        <w:t>and f</w:t>
      </w:r>
      <w:r w:rsidRPr="009D2291">
        <w:t xml:space="preserve">orm DM/1 </w:t>
      </w:r>
      <w:r>
        <w:t xml:space="preserve">will </w:t>
      </w:r>
      <w:r w:rsidR="00600624">
        <w:t xml:space="preserve">both </w:t>
      </w:r>
      <w:r>
        <w:t>be</w:t>
      </w:r>
      <w:r w:rsidRPr="009D2291">
        <w:t xml:space="preserve"> revised by the International Bureau</w:t>
      </w:r>
      <w:r w:rsidR="0097452C">
        <w:t>, in order</w:t>
      </w:r>
      <w:r w:rsidRPr="009D2291">
        <w:t xml:space="preserve"> to allow</w:t>
      </w:r>
      <w:r w:rsidR="00CA2F3F">
        <w:t xml:space="preserve"> </w:t>
      </w:r>
      <w:r w:rsidR="00D905E9">
        <w:t xml:space="preserve">for </w:t>
      </w:r>
      <w:r w:rsidR="00CA2F3F">
        <w:t xml:space="preserve">the indication </w:t>
      </w:r>
      <w:r>
        <w:t xml:space="preserve">of new matters and the submission of supporting </w:t>
      </w:r>
      <w:r w:rsidRPr="00E66221">
        <w:t>documentation</w:t>
      </w:r>
      <w:r>
        <w:t>, as defined under Chapter</w:t>
      </w:r>
      <w:r w:rsidR="00CA2F3F">
        <w:t> </w:t>
      </w:r>
      <w:r>
        <w:t>II of the present document</w:t>
      </w:r>
      <w:r w:rsidR="00DD1CB2">
        <w:t>, to</w:t>
      </w:r>
      <w:r>
        <w:t xml:space="preserve"> </w:t>
      </w:r>
      <w:r w:rsidRPr="009D2291">
        <w:t xml:space="preserve">be included in the </w:t>
      </w:r>
      <w:r>
        <w:t>international application</w:t>
      </w:r>
      <w:r w:rsidR="00C2189B">
        <w:rPr>
          <w:rStyle w:val="FootnoteReference"/>
        </w:rPr>
        <w:footnoteReference w:id="13"/>
      </w:r>
      <w:r>
        <w:t>.  It is recalled that</w:t>
      </w:r>
      <w:r w:rsidR="00DD1CB2">
        <w:t>,</w:t>
      </w:r>
      <w:r>
        <w:t xml:space="preserve"> d</w:t>
      </w:r>
      <w:r w:rsidRPr="00402A9A">
        <w:t>uring the discussion in the third session of the Working Group, the Secretariat clarified that Offices of Contracting Parties which would require additional documentation pursuant to Rule</w:t>
      </w:r>
      <w:r w:rsidR="00CA2F3F">
        <w:t> </w:t>
      </w:r>
      <w:r w:rsidRPr="00402A9A">
        <w:t>7(5</w:t>
      </w:r>
      <w:proofErr w:type="gramStart"/>
      <w:r w:rsidRPr="00402A9A">
        <w:t>)(</w:t>
      </w:r>
      <w:proofErr w:type="gramEnd"/>
      <w:r w:rsidRPr="00402A9A">
        <w:t>f) and/or</w:t>
      </w:r>
      <w:r w:rsidR="00CA2F3F">
        <w:t> </w:t>
      </w:r>
      <w:r w:rsidRPr="00402A9A">
        <w:t>(g) could not impose the use of a language other than the</w:t>
      </w:r>
      <w:r>
        <w:t xml:space="preserve"> </w:t>
      </w:r>
      <w:r w:rsidRPr="00402A9A">
        <w:t>language of the international application</w:t>
      </w:r>
      <w:r w:rsidR="002F736A">
        <w:t xml:space="preserve"> on an applicant</w:t>
      </w:r>
      <w:r w:rsidRPr="00402A9A">
        <w:t>.</w:t>
      </w:r>
    </w:p>
    <w:p w:rsidR="00D7387F" w:rsidRPr="00746B0E" w:rsidRDefault="00D7387F" w:rsidP="0027714E">
      <w:pPr>
        <w:pStyle w:val="ONUME"/>
        <w:rPr>
          <w:szCs w:val="22"/>
        </w:rPr>
      </w:pPr>
      <w:r w:rsidRPr="00AB5222">
        <w:t>Furthermore,</w:t>
      </w:r>
      <w:r>
        <w:t xml:space="preserve"> it is envisaged that</w:t>
      </w:r>
      <w:r w:rsidRPr="00AB5222">
        <w:t xml:space="preserve"> the planned Hague Portfolio Manager (hereinafter referred to as the “HPM”) </w:t>
      </w:r>
      <w:r>
        <w:t>will</w:t>
      </w:r>
      <w:r w:rsidRPr="00AB5222">
        <w:t xml:space="preserve"> allow, among other things, for the electronic submissio</w:t>
      </w:r>
      <w:r>
        <w:t>n of supporting documentation through</w:t>
      </w:r>
      <w:r w:rsidRPr="00AB5222">
        <w:t xml:space="preserve"> the International Bureau, </w:t>
      </w:r>
      <w:r w:rsidR="00DD1CB2">
        <w:t>including</w:t>
      </w:r>
      <w:r w:rsidR="00DD1CB2" w:rsidRPr="00AB5222">
        <w:t xml:space="preserve"> </w:t>
      </w:r>
      <w:r w:rsidRPr="00AB5222">
        <w:t>after the filing of an international application.</w:t>
      </w:r>
      <w:r w:rsidR="002B2E34">
        <w:t xml:space="preserve">  </w:t>
      </w:r>
      <w:r w:rsidR="00746B0E">
        <w:t>It should</w:t>
      </w:r>
      <w:r w:rsidR="005F2B76">
        <w:t>,</w:t>
      </w:r>
      <w:r w:rsidR="00746B0E">
        <w:t xml:space="preserve"> however</w:t>
      </w:r>
      <w:r w:rsidR="005F2B76">
        <w:t>,</w:t>
      </w:r>
      <w:r w:rsidR="00746B0E">
        <w:t xml:space="preserve"> be noted that </w:t>
      </w:r>
      <w:r w:rsidR="00746B0E">
        <w:rPr>
          <w:szCs w:val="22"/>
        </w:rPr>
        <w:t>e</w:t>
      </w:r>
      <w:r w:rsidR="002B2E34" w:rsidRPr="005F2B76">
        <w:rPr>
          <w:szCs w:val="22"/>
        </w:rPr>
        <w:t>ven if the future HPM w</w:t>
      </w:r>
      <w:r w:rsidR="00DD1CB2">
        <w:rPr>
          <w:szCs w:val="22"/>
        </w:rPr>
        <w:t>ere to</w:t>
      </w:r>
      <w:r w:rsidR="002B2E34" w:rsidRPr="005F2B76">
        <w:rPr>
          <w:szCs w:val="22"/>
        </w:rPr>
        <w:t xml:space="preserve"> allow</w:t>
      </w:r>
      <w:r w:rsidR="001D6EFC" w:rsidRPr="001D6EFC">
        <w:rPr>
          <w:szCs w:val="22"/>
        </w:rPr>
        <w:t xml:space="preserve"> </w:t>
      </w:r>
      <w:r w:rsidR="001D6EFC">
        <w:rPr>
          <w:szCs w:val="22"/>
        </w:rPr>
        <w:t xml:space="preserve">for </w:t>
      </w:r>
      <w:r w:rsidR="002B2E34" w:rsidRPr="005F2B76">
        <w:rPr>
          <w:szCs w:val="22"/>
        </w:rPr>
        <w:t xml:space="preserve">electronic submission </w:t>
      </w:r>
      <w:r w:rsidR="001D6EFC">
        <w:rPr>
          <w:szCs w:val="22"/>
        </w:rPr>
        <w:t xml:space="preserve">even </w:t>
      </w:r>
      <w:r w:rsidR="002B2E34" w:rsidRPr="005F2B76">
        <w:rPr>
          <w:szCs w:val="22"/>
        </w:rPr>
        <w:t xml:space="preserve">after the filing of the international application, there are restrictions under national laws concerning the timing of </w:t>
      </w:r>
      <w:r w:rsidR="001D6EFC" w:rsidRPr="001D6EFC">
        <w:rPr>
          <w:szCs w:val="22"/>
        </w:rPr>
        <w:t>submission</w:t>
      </w:r>
      <w:r w:rsidR="001D6EFC">
        <w:rPr>
          <w:szCs w:val="22"/>
        </w:rPr>
        <w:t xml:space="preserve"> of supporting documentation</w:t>
      </w:r>
      <w:r w:rsidR="002B2E34" w:rsidRPr="005F2B76">
        <w:rPr>
          <w:szCs w:val="22"/>
        </w:rPr>
        <w:t xml:space="preserve">.  Furthermore, </w:t>
      </w:r>
      <w:r w:rsidR="00DD1CB2">
        <w:rPr>
          <w:szCs w:val="22"/>
        </w:rPr>
        <w:t>such an approach</w:t>
      </w:r>
      <w:r w:rsidR="002B2E34" w:rsidRPr="005F2B76">
        <w:rPr>
          <w:szCs w:val="22"/>
        </w:rPr>
        <w:t xml:space="preserve"> would considerably increase the work load of the International Bureau.  </w:t>
      </w:r>
      <w:r w:rsidR="006868EE">
        <w:rPr>
          <w:szCs w:val="22"/>
        </w:rPr>
        <w:t>A preferred</w:t>
      </w:r>
      <w:r w:rsidR="008B12CE">
        <w:rPr>
          <w:szCs w:val="22"/>
        </w:rPr>
        <w:t xml:space="preserve"> option might be for any future</w:t>
      </w:r>
      <w:r w:rsidR="004E2F5D">
        <w:rPr>
          <w:szCs w:val="22"/>
        </w:rPr>
        <w:t xml:space="preserve"> </w:t>
      </w:r>
      <w:r w:rsidR="005F2B76">
        <w:rPr>
          <w:szCs w:val="22"/>
        </w:rPr>
        <w:t>“</w:t>
      </w:r>
      <w:r w:rsidR="002B2E34" w:rsidRPr="005F2B76">
        <w:rPr>
          <w:szCs w:val="22"/>
        </w:rPr>
        <w:t>late submission</w:t>
      </w:r>
      <w:r w:rsidR="008B12CE">
        <w:rPr>
          <w:szCs w:val="22"/>
        </w:rPr>
        <w:t>s</w:t>
      </w:r>
      <w:r w:rsidR="004E2F5D">
        <w:rPr>
          <w:szCs w:val="22"/>
        </w:rPr>
        <w:t>”</w:t>
      </w:r>
      <w:r w:rsidR="002B2E34" w:rsidRPr="005F2B76">
        <w:rPr>
          <w:szCs w:val="22"/>
        </w:rPr>
        <w:t xml:space="preserve"> of supporting documents</w:t>
      </w:r>
      <w:r w:rsidR="008B12CE">
        <w:rPr>
          <w:szCs w:val="22"/>
        </w:rPr>
        <w:t xml:space="preserve"> to</w:t>
      </w:r>
      <w:r w:rsidR="002B2E34" w:rsidRPr="005F2B76">
        <w:rPr>
          <w:szCs w:val="22"/>
        </w:rPr>
        <w:t xml:space="preserve"> </w:t>
      </w:r>
      <w:r w:rsidR="00F86A2D">
        <w:rPr>
          <w:szCs w:val="22"/>
        </w:rPr>
        <w:t>be</w:t>
      </w:r>
      <w:r w:rsidR="002B2E34" w:rsidRPr="005F2B76">
        <w:rPr>
          <w:szCs w:val="22"/>
        </w:rPr>
        <w:t xml:space="preserve"> made directly </w:t>
      </w:r>
      <w:r w:rsidR="008B12CE">
        <w:rPr>
          <w:szCs w:val="22"/>
        </w:rPr>
        <w:t>to</w:t>
      </w:r>
      <w:r w:rsidR="008B12CE" w:rsidRPr="005F2B76">
        <w:rPr>
          <w:szCs w:val="22"/>
        </w:rPr>
        <w:t xml:space="preserve"> </w:t>
      </w:r>
      <w:r w:rsidR="002B2E34" w:rsidRPr="005F2B76">
        <w:rPr>
          <w:szCs w:val="22"/>
        </w:rPr>
        <w:t>the Offices requiring such documentation.</w:t>
      </w:r>
    </w:p>
    <w:p w:rsidR="001D6EFC" w:rsidRDefault="004E2F5D" w:rsidP="0027714E">
      <w:pPr>
        <w:pStyle w:val="ONUME"/>
      </w:pPr>
      <w:r>
        <w:t xml:space="preserve">However, </w:t>
      </w:r>
      <w:r w:rsidR="00D74A04">
        <w:t>if</w:t>
      </w:r>
      <w:r w:rsidR="006D72C1">
        <w:t xml:space="preserve"> </w:t>
      </w:r>
      <w:r>
        <w:t xml:space="preserve">“the </w:t>
      </w:r>
      <w:r w:rsidR="001D6EFC">
        <w:t>late submission</w:t>
      </w:r>
      <w:r>
        <w:t>”</w:t>
      </w:r>
      <w:r w:rsidR="001D6EFC">
        <w:t xml:space="preserve"> of supporting documentation</w:t>
      </w:r>
      <w:r w:rsidR="00AD379B">
        <w:t xml:space="preserve"> through the International Bureau</w:t>
      </w:r>
      <w:r w:rsidR="001D6EFC">
        <w:t xml:space="preserve"> </w:t>
      </w:r>
      <w:r w:rsidR="00D74A04">
        <w:t xml:space="preserve">were to </w:t>
      </w:r>
      <w:r w:rsidR="00F86A2D">
        <w:t>be</w:t>
      </w:r>
      <w:r w:rsidR="001D6EFC">
        <w:t xml:space="preserve"> allowed</w:t>
      </w:r>
      <w:r w:rsidR="00F86A2D">
        <w:t xml:space="preserve"> in the future</w:t>
      </w:r>
      <w:r w:rsidR="001D6EFC">
        <w:t>, the</w:t>
      </w:r>
      <w:r w:rsidR="00F86A2D">
        <w:t xml:space="preserve"> International Bureau would offer an additional service in the form of the</w:t>
      </w:r>
      <w:r w:rsidR="001D6EFC">
        <w:t xml:space="preserve"> creation and administration of services for the electronic distribution of supporting documents</w:t>
      </w:r>
      <w:r w:rsidR="00F86A2D">
        <w:t>.</w:t>
      </w:r>
      <w:r w:rsidR="001D6EFC">
        <w:t xml:space="preserve">  Therefore, it is proposed that the Schedule of Fees, which is a part of the Common Regulations, be revised to authorize the International Bureau to collect a fee for such additional services.  It is recalled that item 9 of the Schedule of Fees under the Madrid system for the international registration of marks provides for a fee for special services</w:t>
      </w:r>
      <w:r w:rsidR="001D6EFC">
        <w:rPr>
          <w:rStyle w:val="FootnoteReference"/>
        </w:rPr>
        <w:footnoteReference w:id="14"/>
      </w:r>
      <w:r w:rsidR="001D6EFC">
        <w:t>.</w:t>
      </w:r>
    </w:p>
    <w:p w:rsidR="00D7387F" w:rsidRDefault="00D7387F" w:rsidP="0027714E">
      <w:pPr>
        <w:pStyle w:val="Heading2"/>
        <w:spacing w:before="480"/>
      </w:pPr>
      <w:r>
        <w:t>ELECTRONIC DISTRIBUTION OF DOCUMENTS TO THE OFFICE CONCERNED</w:t>
      </w:r>
    </w:p>
    <w:p w:rsidR="00C047A3" w:rsidRPr="00C047A3" w:rsidRDefault="00C047A3" w:rsidP="00982FB8">
      <w:pPr>
        <w:keepNext/>
      </w:pPr>
    </w:p>
    <w:p w:rsidR="00D7387F" w:rsidRDefault="00D7387F" w:rsidP="0027714E">
      <w:pPr>
        <w:pStyle w:val="ONUME"/>
      </w:pPr>
      <w:r>
        <w:t xml:space="preserve">At present, the Offices can incorporate international registrations designating their Contracting Parties and the relevant data concerning such international registrations published in the </w:t>
      </w:r>
      <w:r w:rsidRPr="00172A57">
        <w:rPr>
          <w:i/>
        </w:rPr>
        <w:t>International Designs Bulletin</w:t>
      </w:r>
      <w:r w:rsidR="00C047A3">
        <w:t xml:space="preserve"> (hereinafter referred to as “the Bulletin”</w:t>
      </w:r>
      <w:r w:rsidR="00BC60C9">
        <w:t>)</w:t>
      </w:r>
      <w:r>
        <w:t xml:space="preserve"> in computer</w:t>
      </w:r>
      <w:r w:rsidR="00BC60C9">
        <w:noBreakHyphen/>
      </w:r>
      <w:r>
        <w:t>readable format</w:t>
      </w:r>
      <w:r w:rsidRPr="00CC6557">
        <w:t xml:space="preserve"> </w:t>
      </w:r>
      <w:r>
        <w:t>in their IT system</w:t>
      </w:r>
      <w:r w:rsidR="00F86A2D">
        <w:t>s</w:t>
      </w:r>
      <w:r>
        <w:t xml:space="preserve">. </w:t>
      </w:r>
      <w:r w:rsidR="00BC60C9">
        <w:t xml:space="preserve"> </w:t>
      </w:r>
      <w:r>
        <w:t>Office</w:t>
      </w:r>
      <w:r w:rsidR="002518B0">
        <w:t>s can</w:t>
      </w:r>
      <w:r>
        <w:t xml:space="preserve"> download the information from a public repository available on</w:t>
      </w:r>
      <w:r w:rsidR="00BC60C9">
        <w:t xml:space="preserve"> the</w:t>
      </w:r>
      <w:r>
        <w:t xml:space="preserve"> WIPO web</w:t>
      </w:r>
      <w:r w:rsidR="00F86A2D">
        <w:t xml:space="preserve"> </w:t>
      </w:r>
      <w:r>
        <w:t xml:space="preserve">site at:  </w:t>
      </w:r>
      <w:r w:rsidRPr="004A0CEB">
        <w:t>ftp://ftpird.wipo.int/wipo/hague/</w:t>
      </w:r>
      <w:r>
        <w:t>.</w:t>
      </w:r>
    </w:p>
    <w:p w:rsidR="00D7387F" w:rsidRDefault="00095E6C" w:rsidP="0027714E">
      <w:pPr>
        <w:pStyle w:val="ONUME"/>
      </w:pPr>
      <w:r>
        <w:t>Similarly, the International Bureau will make t</w:t>
      </w:r>
      <w:r w:rsidR="00D7387F">
        <w:t xml:space="preserve">he supporting documents available </w:t>
      </w:r>
      <w:r w:rsidR="00F86A2D">
        <w:t>for downloading</w:t>
      </w:r>
      <w:r>
        <w:t xml:space="preserve"> by the Offices.  The documents will be made available in pdf format and linked to the international registration concerned using </w:t>
      </w:r>
      <w:r w:rsidR="00D7387F">
        <w:t xml:space="preserve">the same computer-readable format as </w:t>
      </w:r>
      <w:r>
        <w:t xml:space="preserve">used in </w:t>
      </w:r>
      <w:r w:rsidR="00D7387F">
        <w:lastRenderedPageBreak/>
        <w:t>the Bulletin</w:t>
      </w:r>
      <w:r>
        <w:t>.  This</w:t>
      </w:r>
      <w:r w:rsidR="00D7387F">
        <w:t xml:space="preserve"> will allow the Offices</w:t>
      </w:r>
      <w:r w:rsidR="008B12CE">
        <w:t xml:space="preserve"> concerned</w:t>
      </w:r>
      <w:r w:rsidR="00D7387F">
        <w:t xml:space="preserve"> to incorporate the supporting documents into their IT systems.  The computer-readable format makes it easy for Offices to set up automatic checks and procedures.</w:t>
      </w:r>
      <w:r w:rsidR="00BC60C9">
        <w:t xml:space="preserve"> </w:t>
      </w:r>
      <w:r w:rsidR="00D7387F">
        <w:t xml:space="preserve"> Contrary to the Bulletin, which is available in a public repository, the supporting documents w</w:t>
      </w:r>
      <w:r w:rsidR="003622D4">
        <w:t>ill</w:t>
      </w:r>
      <w:r w:rsidR="00D7387F">
        <w:t xml:space="preserve"> be </w:t>
      </w:r>
      <w:r w:rsidR="00D905E9">
        <w:t xml:space="preserve">made </w:t>
      </w:r>
      <w:r w:rsidR="00D7387F">
        <w:t>available through a private repository, to which only the Office concerned</w:t>
      </w:r>
      <w:r w:rsidR="00BC60C9">
        <w:t xml:space="preserve"> w</w:t>
      </w:r>
      <w:r w:rsidR="003622D4">
        <w:t>ill</w:t>
      </w:r>
      <w:r w:rsidR="00BC60C9">
        <w:t xml:space="preserve"> have</w:t>
      </w:r>
      <w:r w:rsidR="00D7387F">
        <w:t xml:space="preserve"> access.</w:t>
      </w:r>
    </w:p>
    <w:p w:rsidR="00D7387F" w:rsidRDefault="00D7387F" w:rsidP="0027714E">
      <w:pPr>
        <w:pStyle w:val="ONUME"/>
      </w:pPr>
      <w:r>
        <w:t>Finally, it is envisaged that the planned introduction of the Hague Office Portal w</w:t>
      </w:r>
      <w:r w:rsidR="003622D4">
        <w:t>ill</w:t>
      </w:r>
      <w:r>
        <w:t xml:space="preserve"> allow interaction between the International Bureau and the Offices</w:t>
      </w:r>
      <w:r w:rsidR="00BC60C9">
        <w:t>,</w:t>
      </w:r>
      <w:r>
        <w:t xml:space="preserve"> as well as direct consultati</w:t>
      </w:r>
      <w:r w:rsidR="00BC60C9">
        <w:t>on of the supporting documents.</w:t>
      </w:r>
    </w:p>
    <w:p w:rsidR="00D7387F" w:rsidRDefault="00E87AF9" w:rsidP="005B3A30">
      <w:pPr>
        <w:pStyle w:val="Heading1"/>
        <w:spacing w:before="480"/>
        <w:rPr>
          <w:lang w:val="en"/>
        </w:rPr>
      </w:pPr>
      <w:r>
        <w:rPr>
          <w:lang w:val="en"/>
        </w:rPr>
        <w:t>IV.</w:t>
      </w:r>
      <w:r>
        <w:rPr>
          <w:lang w:val="en"/>
        </w:rPr>
        <w:tab/>
      </w:r>
      <w:r w:rsidR="00D7387F">
        <w:rPr>
          <w:lang w:val="en"/>
        </w:rPr>
        <w:t>UPDATING THE LEGAL FRAMEWORK</w:t>
      </w:r>
    </w:p>
    <w:p w:rsidR="00D7387F" w:rsidRDefault="00D7387F" w:rsidP="00C448C4">
      <w:pPr>
        <w:pStyle w:val="ONUME"/>
        <w:keepNext/>
        <w:numPr>
          <w:ilvl w:val="0"/>
          <w:numId w:val="0"/>
        </w:numPr>
        <w:spacing w:after="0"/>
        <w:rPr>
          <w:b/>
          <w:lang w:val="en"/>
        </w:rPr>
      </w:pPr>
    </w:p>
    <w:p w:rsidR="00D7387F" w:rsidRPr="0027714E" w:rsidRDefault="00D7387F" w:rsidP="0027714E">
      <w:pPr>
        <w:pStyle w:val="ONUME"/>
      </w:pPr>
      <w:r w:rsidRPr="0027714E">
        <w:t>Under Part</w:t>
      </w:r>
      <w:r w:rsidR="00E87AF9" w:rsidRPr="0027714E">
        <w:t> </w:t>
      </w:r>
      <w:r w:rsidRPr="0027714E">
        <w:t xml:space="preserve">Four of the Administrative Instructions, entitled “Requirements </w:t>
      </w:r>
      <w:r w:rsidR="00E87AF9" w:rsidRPr="0027714E">
        <w:t>C</w:t>
      </w:r>
      <w:r w:rsidRPr="0027714E">
        <w:t xml:space="preserve">oncerning </w:t>
      </w:r>
      <w:r w:rsidR="00E87AF9" w:rsidRPr="0027714E">
        <w:t>R</w:t>
      </w:r>
      <w:r w:rsidRPr="0027714E">
        <w:t xml:space="preserve">eproductions and </w:t>
      </w:r>
      <w:r w:rsidR="00E87AF9" w:rsidRPr="0027714E">
        <w:t>O</w:t>
      </w:r>
      <w:r w:rsidRPr="0027714E">
        <w:t xml:space="preserve">ther </w:t>
      </w:r>
      <w:r w:rsidR="00E87AF9" w:rsidRPr="0027714E">
        <w:t>E</w:t>
      </w:r>
      <w:r w:rsidRPr="0027714E">
        <w:t xml:space="preserve">lements of the </w:t>
      </w:r>
      <w:r w:rsidR="00E87AF9" w:rsidRPr="0027714E">
        <w:t>I</w:t>
      </w:r>
      <w:r w:rsidRPr="0027714E">
        <w:t xml:space="preserve">nternational </w:t>
      </w:r>
      <w:r w:rsidR="00E87AF9" w:rsidRPr="0027714E">
        <w:t>A</w:t>
      </w:r>
      <w:r w:rsidRPr="0027714E">
        <w:t>pplication”, Sections</w:t>
      </w:r>
      <w:r w:rsidR="00E87AF9" w:rsidRPr="0027714E">
        <w:t> </w:t>
      </w:r>
      <w:r w:rsidRPr="0027714E">
        <w:t>401 to</w:t>
      </w:r>
      <w:r w:rsidR="00E87AF9" w:rsidRPr="0027714E">
        <w:t> </w:t>
      </w:r>
      <w:r w:rsidRPr="0027714E">
        <w:t xml:space="preserve">406 </w:t>
      </w:r>
      <w:proofErr w:type="gramStart"/>
      <w:r w:rsidR="00D74A04">
        <w:t>focus</w:t>
      </w:r>
      <w:proofErr w:type="gramEnd"/>
      <w:r w:rsidR="00D74A04">
        <w:t xml:space="preserve"> on</w:t>
      </w:r>
      <w:r w:rsidRPr="0027714E">
        <w:t xml:space="preserve"> requirements concerning reproductions and specimens.  A number of amendments are proposed to those Sections in document H/LD/WG/4/</w:t>
      </w:r>
      <w:r w:rsidR="00E87AF9" w:rsidRPr="0027714E">
        <w:t>5</w:t>
      </w:r>
      <w:r w:rsidRPr="0027714E">
        <w:t xml:space="preserve">, entitled </w:t>
      </w:r>
      <w:r w:rsidR="00E87AF9" w:rsidRPr="0027714E">
        <w:t>“Proposal for Amendments to Part Four of the Administrative Instructions</w:t>
      </w:r>
      <w:r w:rsidR="00EF7045" w:rsidRPr="0027714E">
        <w:t>”</w:t>
      </w:r>
      <w:r w:rsidRPr="0027714E">
        <w:t>.</w:t>
      </w:r>
    </w:p>
    <w:p w:rsidR="00D7387F" w:rsidRPr="0027714E" w:rsidRDefault="00D7387F" w:rsidP="0027714E">
      <w:pPr>
        <w:pStyle w:val="ONUME"/>
      </w:pPr>
      <w:r w:rsidRPr="0027714E">
        <w:t xml:space="preserve">As </w:t>
      </w:r>
      <w:r w:rsidR="003622D4">
        <w:t>stated</w:t>
      </w:r>
      <w:r w:rsidRPr="0027714E">
        <w:t xml:space="preserve"> in paragraph</w:t>
      </w:r>
      <w:r w:rsidR="00E87AF9" w:rsidRPr="0027714E">
        <w:t> </w:t>
      </w:r>
      <w:r w:rsidR="00147FE9" w:rsidRPr="0027714E">
        <w:t>8</w:t>
      </w:r>
      <w:r w:rsidRPr="0027714E">
        <w:t xml:space="preserve"> of the present document, Section</w:t>
      </w:r>
      <w:r w:rsidR="00E87AF9" w:rsidRPr="0027714E">
        <w:t> </w:t>
      </w:r>
      <w:r w:rsidRPr="0027714E">
        <w:t xml:space="preserve">407, entitled “Relation With a Principal Industrial Design or a Principal Application or Registration”, was introduced </w:t>
      </w:r>
      <w:r w:rsidR="00E87AF9" w:rsidRPr="0027714E">
        <w:t>in</w:t>
      </w:r>
      <w:r w:rsidRPr="0027714E">
        <w:t>to the Administrative Instructions to complement Rule</w:t>
      </w:r>
      <w:r w:rsidR="00E87AF9" w:rsidRPr="0027714E">
        <w:t> </w:t>
      </w:r>
      <w:r w:rsidRPr="0027714E">
        <w:t>7(5)(f), as this type of designation is prescribed by the laws of some current and prospective Contracting Parties to the 1999</w:t>
      </w:r>
      <w:r w:rsidR="00E87AF9" w:rsidRPr="0027714E">
        <w:t> Act.</w:t>
      </w:r>
    </w:p>
    <w:p w:rsidR="00D7387F" w:rsidRPr="0027714E" w:rsidRDefault="003622D4" w:rsidP="0027714E">
      <w:pPr>
        <w:pStyle w:val="ONUME"/>
      </w:pPr>
      <w:r>
        <w:t>In order further t</w:t>
      </w:r>
      <w:r w:rsidR="00D7387F" w:rsidRPr="0027714E">
        <w:t>o complement Rule</w:t>
      </w:r>
      <w:r w:rsidR="00E87AF9" w:rsidRPr="0027714E">
        <w:t> </w:t>
      </w:r>
      <w:r w:rsidR="00D7387F" w:rsidRPr="0027714E">
        <w:t>7(5</w:t>
      </w:r>
      <w:proofErr w:type="gramStart"/>
      <w:r w:rsidR="00D7387F" w:rsidRPr="0027714E">
        <w:t>)(</w:t>
      </w:r>
      <w:proofErr w:type="gramEnd"/>
      <w:r w:rsidR="00D7387F" w:rsidRPr="0027714E">
        <w:t>f), it is proposed to add a new Section</w:t>
      </w:r>
      <w:r w:rsidR="00E87AF9" w:rsidRPr="0027714E">
        <w:t> </w:t>
      </w:r>
      <w:r w:rsidR="00D7387F" w:rsidRPr="0027714E">
        <w:t>408 to the Administrative Instructions specifying the indications that may be contained in the</w:t>
      </w:r>
      <w:r w:rsidR="00E87AF9" w:rsidRPr="0027714E">
        <w:t xml:space="preserve"> international application and</w:t>
      </w:r>
      <w:r w:rsidR="00D7387F" w:rsidRPr="0027714E">
        <w:t xml:space="preserve"> list</w:t>
      </w:r>
      <w:r w:rsidR="00E87AF9" w:rsidRPr="0027714E">
        <w:t>ing the</w:t>
      </w:r>
      <w:r w:rsidR="00D7387F" w:rsidRPr="0027714E">
        <w:t xml:space="preserve"> permitted documents that may accompan</w:t>
      </w:r>
      <w:r w:rsidR="00E87AF9" w:rsidRPr="0027714E">
        <w:t>y an international application.</w:t>
      </w:r>
    </w:p>
    <w:p w:rsidR="00D7387F" w:rsidRPr="00521288" w:rsidRDefault="00D7387F" w:rsidP="005B3A30">
      <w:pPr>
        <w:pStyle w:val="Heading2"/>
        <w:spacing w:before="480"/>
        <w:rPr>
          <w:lang w:val="en"/>
        </w:rPr>
      </w:pPr>
      <w:r>
        <w:rPr>
          <w:lang w:val="en"/>
        </w:rPr>
        <w:t>PROPOSED NEW SECTION</w:t>
      </w:r>
      <w:r w:rsidR="00CD6D79">
        <w:rPr>
          <w:lang w:val="en"/>
        </w:rPr>
        <w:t> </w:t>
      </w:r>
      <w:r>
        <w:rPr>
          <w:lang w:val="en"/>
        </w:rPr>
        <w:t>408, “PERMITTED MATTERS IN THE INTERNATIONAL APPLICATION AND PERMITTED DOCUMENTS ACCOMPANYIN</w:t>
      </w:r>
      <w:r w:rsidR="00CD6D79">
        <w:rPr>
          <w:lang w:val="en"/>
        </w:rPr>
        <w:t>G AN INTERNATIONAL APPLICATION”</w:t>
      </w:r>
    </w:p>
    <w:p w:rsidR="00D7387F" w:rsidRDefault="00D7387F" w:rsidP="00D7387F">
      <w:pPr>
        <w:pStyle w:val="ONUME"/>
        <w:numPr>
          <w:ilvl w:val="0"/>
          <w:numId w:val="0"/>
        </w:numPr>
        <w:spacing w:after="0"/>
        <w:rPr>
          <w:lang w:val="en"/>
        </w:rPr>
      </w:pPr>
    </w:p>
    <w:p w:rsidR="00D7387F" w:rsidRPr="0027714E" w:rsidRDefault="00D7387F" w:rsidP="0027714E">
      <w:pPr>
        <w:pStyle w:val="ONUME"/>
      </w:pPr>
      <w:r w:rsidRPr="0027714E">
        <w:t>As explained in paragraph</w:t>
      </w:r>
      <w:r w:rsidR="00CD6D79" w:rsidRPr="0027714E">
        <w:t> </w:t>
      </w:r>
      <w:r w:rsidR="00147FE9" w:rsidRPr="0027714E">
        <w:t>12</w:t>
      </w:r>
      <w:r w:rsidRPr="0027714E">
        <w:t xml:space="preserve"> of the present document, Rule</w:t>
      </w:r>
      <w:r w:rsidR="00CD6D79" w:rsidRPr="0027714E">
        <w:t> </w:t>
      </w:r>
      <w:r w:rsidRPr="0027714E">
        <w:t xml:space="preserve">7(5)(c) already provides for a declaration claiming priority of an earlier filing in an international application.  In addition, the Offices may request the holder to submit a copy of the application on which the priority is based directly to them. </w:t>
      </w:r>
      <w:r w:rsidR="00CD6D79" w:rsidRPr="0027714E">
        <w:t xml:space="preserve"> </w:t>
      </w:r>
      <w:r w:rsidRPr="0027714E">
        <w:t>As indicated in the third session of the Working Group, in the future, more Offices will be participating in DAS and may request an access code to retrieve the priority document concerned from a DAS digital library</w:t>
      </w:r>
      <w:r w:rsidRPr="00AD574E">
        <w:rPr>
          <w:rStyle w:val="FootnoteReference"/>
        </w:rPr>
        <w:footnoteReference w:id="15"/>
      </w:r>
      <w:r w:rsidRPr="0027714E">
        <w:t>.  Therefore, an indication of the said code in the international application would</w:t>
      </w:r>
      <w:r w:rsidR="00CB0830">
        <w:t xml:space="preserve"> free the holder from </w:t>
      </w:r>
      <w:r w:rsidRPr="0027714E">
        <w:t>the burden of</w:t>
      </w:r>
      <w:r w:rsidR="00CB0830">
        <w:t xml:space="preserve"> having to</w:t>
      </w:r>
      <w:r w:rsidRPr="0027714E">
        <w:t xml:space="preserve"> transmit sets of priority documents in paper</w:t>
      </w:r>
      <w:r w:rsidR="008B12CE">
        <w:t xml:space="preserve"> format</w:t>
      </w:r>
      <w:r w:rsidRPr="0027714E">
        <w:t xml:space="preserve"> to Offices requiring them.</w:t>
      </w:r>
    </w:p>
    <w:p w:rsidR="00D7387F" w:rsidRPr="0027714E" w:rsidRDefault="00D7387F" w:rsidP="0027714E">
      <w:pPr>
        <w:pStyle w:val="ONUME"/>
      </w:pPr>
      <w:r w:rsidRPr="0027714E">
        <w:t>Furthermore, as referred to in paragraph</w:t>
      </w:r>
      <w:r w:rsidR="00CD6D79" w:rsidRPr="0027714E">
        <w:t> </w:t>
      </w:r>
      <w:r w:rsidR="00E12581" w:rsidRPr="0027714E">
        <w:t>20</w:t>
      </w:r>
      <w:r w:rsidRPr="0027714E">
        <w:t xml:space="preserve"> of the present document, for the purpose of the foreseen declaration concerning</w:t>
      </w:r>
      <w:r w:rsidR="00CD6D79" w:rsidRPr="0027714E">
        <w:t xml:space="preserve"> the</w:t>
      </w:r>
      <w:r w:rsidRPr="0027714E">
        <w:t xml:space="preserve"> individual designation fee under Article</w:t>
      </w:r>
      <w:r w:rsidR="00CD6D79" w:rsidRPr="0027714E">
        <w:t> </w:t>
      </w:r>
      <w:r w:rsidRPr="0027714E">
        <w:t>7(2), by the United States of</w:t>
      </w:r>
      <w:r w:rsidR="00CD6D79" w:rsidRPr="0027714E">
        <w:t> </w:t>
      </w:r>
      <w:r w:rsidRPr="0027714E">
        <w:t xml:space="preserve">America, </w:t>
      </w:r>
      <w:r w:rsidR="00533504">
        <w:t xml:space="preserve">it is proposed that </w:t>
      </w:r>
      <w:r w:rsidRPr="0027714E">
        <w:t xml:space="preserve">indication of </w:t>
      </w:r>
      <w:r w:rsidR="00CD6D79" w:rsidRPr="0027714E">
        <w:t xml:space="preserve">the </w:t>
      </w:r>
      <w:r w:rsidRPr="0027714E">
        <w:t>applicant’s economic status or a claim thereof</w:t>
      </w:r>
      <w:r w:rsidR="00CD6D79" w:rsidRPr="0027714E">
        <w:t>,</w:t>
      </w:r>
      <w:r w:rsidRPr="0027714E">
        <w:t xml:space="preserve"> as well as a certificate of the economic status be included in new Section</w:t>
      </w:r>
      <w:r w:rsidR="00CD6D79" w:rsidRPr="0027714E">
        <w:t> </w:t>
      </w:r>
      <w:r w:rsidRPr="0027714E">
        <w:t>408 of the Administrative Instructions</w:t>
      </w:r>
      <w:r w:rsidRPr="00AD574E">
        <w:rPr>
          <w:rStyle w:val="FootnoteReference"/>
        </w:rPr>
        <w:footnoteReference w:id="16"/>
      </w:r>
      <w:r w:rsidRPr="0027714E">
        <w:t>.</w:t>
      </w:r>
    </w:p>
    <w:p w:rsidR="00BF4431" w:rsidRPr="0027714E" w:rsidRDefault="006D1707" w:rsidP="0027714E">
      <w:pPr>
        <w:pStyle w:val="ONUME"/>
      </w:pPr>
      <w:r>
        <w:lastRenderedPageBreak/>
        <w:t>The laws of a large number of current and prospective Contracting Parties make provision for a</w:t>
      </w:r>
      <w:r w:rsidR="00BF4431" w:rsidRPr="0027714E">
        <w:t xml:space="preserve"> declaration concerning exception to lack of novelty.  Therefore, the possibility of including the claim in the international application</w:t>
      </w:r>
      <w:r w:rsidR="005B3A30" w:rsidRPr="0027714E">
        <w:t>,</w:t>
      </w:r>
      <w:r w:rsidR="00BF4431" w:rsidRPr="0027714E">
        <w:t xml:space="preserve"> as well as allowing the supporting documentation to accompany the application, would </w:t>
      </w:r>
      <w:r w:rsidR="00AE2A1A">
        <w:t>result in savings for users</w:t>
      </w:r>
      <w:r w:rsidR="00BF4431" w:rsidRPr="0027714E">
        <w:t xml:space="preserve"> in terms of time and </w:t>
      </w:r>
      <w:r w:rsidR="00AE2A1A">
        <w:t>money</w:t>
      </w:r>
      <w:r w:rsidR="00BF4431" w:rsidRPr="0027714E">
        <w:t>.</w:t>
      </w:r>
    </w:p>
    <w:p w:rsidR="00F84560" w:rsidRPr="0027714E" w:rsidRDefault="00F84560" w:rsidP="0027714E">
      <w:pPr>
        <w:pStyle w:val="ONUME"/>
      </w:pPr>
      <w:r w:rsidRPr="0027714E">
        <w:t>Finally, the statement that identifies information known by the applicant to be material to the eligibility for protection of the industrial design concerned, as referred to in Rule</w:t>
      </w:r>
      <w:r w:rsidR="005B3A30" w:rsidRPr="0027714E">
        <w:t> </w:t>
      </w:r>
      <w:r w:rsidRPr="0027714E">
        <w:t>7(5)g), is specified in the proposed new Section.</w:t>
      </w:r>
    </w:p>
    <w:p w:rsidR="00D7387F" w:rsidRPr="0027714E" w:rsidRDefault="00D7387F" w:rsidP="00660EA7">
      <w:pPr>
        <w:pStyle w:val="ONUME"/>
        <w:keepNext/>
      </w:pPr>
      <w:r w:rsidRPr="0027714E">
        <w:t>It is proposed that new Section</w:t>
      </w:r>
      <w:r w:rsidR="00CD6D79" w:rsidRPr="0027714E">
        <w:t> </w:t>
      </w:r>
      <w:r w:rsidRPr="0027714E">
        <w:t xml:space="preserve">408 </w:t>
      </w:r>
      <w:r w:rsidR="009B1099">
        <w:t xml:space="preserve">should </w:t>
      </w:r>
      <w:r w:rsidRPr="0027714E">
        <w:t>read as follows:</w:t>
      </w:r>
    </w:p>
    <w:p w:rsidR="00D7387F" w:rsidRPr="00D5616F" w:rsidRDefault="00775D13" w:rsidP="004E02D6">
      <w:pPr>
        <w:pStyle w:val="ONUME"/>
        <w:numPr>
          <w:ilvl w:val="0"/>
          <w:numId w:val="0"/>
        </w:numPr>
        <w:ind w:left="567" w:firstLine="567"/>
      </w:pPr>
      <w:r w:rsidRPr="00D5616F">
        <w:t>“</w:t>
      </w:r>
      <w:r w:rsidR="00CD6D79" w:rsidRPr="00D5616F">
        <w:t>(a)</w:t>
      </w:r>
      <w:r w:rsidR="00CD6D79" w:rsidRPr="00D5616F">
        <w:tab/>
      </w:r>
      <w:r w:rsidR="00D7387F" w:rsidRPr="00D5616F">
        <w:t>Where the applicant has made a declaration under Rule</w:t>
      </w:r>
      <w:r w:rsidR="00CD6D79" w:rsidRPr="00D5616F">
        <w:t> </w:t>
      </w:r>
      <w:r w:rsidR="00D7387F" w:rsidRPr="00D5616F">
        <w:t xml:space="preserve">7(5)(c) claiming priority of an earlier filing in the international application, </w:t>
      </w:r>
      <w:r w:rsidR="00F17F99" w:rsidRPr="00D5616F">
        <w:t xml:space="preserve">that claim </w:t>
      </w:r>
      <w:r w:rsidR="00D7387F" w:rsidRPr="00D5616F">
        <w:t xml:space="preserve">may </w:t>
      </w:r>
      <w:r w:rsidR="00F17F99" w:rsidRPr="00D5616F">
        <w:t xml:space="preserve">be accompanied by </w:t>
      </w:r>
      <w:r w:rsidR="00D7387F" w:rsidRPr="00D5616F">
        <w:t xml:space="preserve">a code </w:t>
      </w:r>
      <w:r w:rsidR="00F17F99" w:rsidRPr="00D5616F">
        <w:t xml:space="preserve">allowing </w:t>
      </w:r>
      <w:r w:rsidR="00D7387F" w:rsidRPr="00D5616F">
        <w:t xml:space="preserve">to retrieve that </w:t>
      </w:r>
      <w:r w:rsidR="00F17F99" w:rsidRPr="00D5616F">
        <w:t xml:space="preserve">filing </w:t>
      </w:r>
      <w:r w:rsidR="00CD6D79" w:rsidRPr="00D5616F">
        <w:t xml:space="preserve">in a </w:t>
      </w:r>
      <w:r w:rsidR="00F17F99" w:rsidRPr="00D5616F">
        <w:t xml:space="preserve">Digital Access Service for Priority Documents (DAS) </w:t>
      </w:r>
      <w:r w:rsidR="00CD6D79" w:rsidRPr="00D5616F">
        <w:t>digital library;</w:t>
      </w:r>
    </w:p>
    <w:p w:rsidR="00D7387F" w:rsidRPr="00D5616F" w:rsidRDefault="00CD6D79" w:rsidP="004E02D6">
      <w:pPr>
        <w:pStyle w:val="ONUME"/>
        <w:numPr>
          <w:ilvl w:val="0"/>
          <w:numId w:val="0"/>
        </w:numPr>
        <w:ind w:left="567" w:firstLine="567"/>
      </w:pPr>
      <w:r w:rsidRPr="00D5616F">
        <w:t>(b)</w:t>
      </w:r>
      <w:r w:rsidRPr="00D5616F">
        <w:tab/>
      </w:r>
      <w:r w:rsidR="00D7387F" w:rsidRPr="00D5616F">
        <w:t>Where the applicant wishes to benefit from a reduction of an individual designation fee as indicated in a declaration</w:t>
      </w:r>
      <w:r w:rsidR="00AD379B" w:rsidRPr="00D5616F">
        <w:t xml:space="preserve"> made</w:t>
      </w:r>
      <w:r w:rsidR="00D7387F" w:rsidRPr="00D5616F">
        <w:t xml:space="preserve"> under Article</w:t>
      </w:r>
      <w:r w:rsidRPr="00D5616F">
        <w:t> </w:t>
      </w:r>
      <w:r w:rsidR="00D7387F" w:rsidRPr="00D5616F">
        <w:t>7(2) of the 1999</w:t>
      </w:r>
      <w:r w:rsidRPr="00D5616F">
        <w:t> </w:t>
      </w:r>
      <w:r w:rsidR="00D7387F" w:rsidRPr="00D5616F">
        <w:t>Act by a</w:t>
      </w:r>
      <w:r w:rsidR="00AD379B" w:rsidRPr="00D5616F">
        <w:t xml:space="preserve"> designated</w:t>
      </w:r>
      <w:r w:rsidR="00D7387F" w:rsidRPr="00D5616F">
        <w:t xml:space="preserve"> Contracting Party, the international application may contain an indication or claim of the economic status entitling</w:t>
      </w:r>
      <w:r w:rsidRPr="00D5616F">
        <w:t xml:space="preserve"> the applicant to</w:t>
      </w:r>
      <w:r w:rsidR="00D7387F" w:rsidRPr="00D5616F">
        <w:t xml:space="preserve"> the reduced fee as indicated in the declaration, a</w:t>
      </w:r>
      <w:r w:rsidRPr="00D5616F">
        <w:t>s well as the certificate thereof</w:t>
      </w:r>
      <w:r w:rsidR="00AD574E" w:rsidRPr="00D5616F">
        <w:t>, where applicable.</w:t>
      </w:r>
    </w:p>
    <w:p w:rsidR="00483DDA" w:rsidRPr="00D5616F" w:rsidRDefault="00BB75B5" w:rsidP="00483DDA">
      <w:pPr>
        <w:pStyle w:val="ONUME"/>
        <w:numPr>
          <w:ilvl w:val="0"/>
          <w:numId w:val="0"/>
        </w:numPr>
        <w:tabs>
          <w:tab w:val="left" w:pos="1701"/>
        </w:tabs>
        <w:spacing w:after="0"/>
        <w:ind w:left="567" w:firstLine="567"/>
        <w:rPr>
          <w:lang w:val="en"/>
        </w:rPr>
      </w:pPr>
      <w:r w:rsidRPr="00D5616F">
        <w:t>(c)</w:t>
      </w:r>
      <w:r w:rsidR="00483DDA" w:rsidRPr="00D5616F">
        <w:tab/>
      </w:r>
      <w:r w:rsidR="00BC3EBB" w:rsidRPr="00D5616F">
        <w:t>(</w:t>
      </w:r>
      <w:proofErr w:type="spellStart"/>
      <w:r w:rsidR="00BC3EBB" w:rsidRPr="00D5616F">
        <w:t>i</w:t>
      </w:r>
      <w:proofErr w:type="spellEnd"/>
      <w:r w:rsidR="00BC3EBB" w:rsidRPr="00D5616F">
        <w:t>)</w:t>
      </w:r>
      <w:r w:rsidR="00E16F31" w:rsidRPr="00D5616F">
        <w:tab/>
      </w:r>
      <w:r w:rsidRPr="00D5616F">
        <w:rPr>
          <w:lang w:val="en"/>
        </w:rPr>
        <w:t>Where the applicant wishes to make a declaration concerning exception to lack of novelty in the international application</w:t>
      </w:r>
      <w:r w:rsidR="00D074CE" w:rsidRPr="00D5616F">
        <w:rPr>
          <w:lang w:val="en"/>
        </w:rPr>
        <w:t>,</w:t>
      </w:r>
      <w:r w:rsidRPr="00D5616F">
        <w:rPr>
          <w:lang w:val="en"/>
        </w:rPr>
        <w:t xml:space="preserve"> as may be prescribed under the law of a</w:t>
      </w:r>
      <w:r w:rsidR="00AD379B" w:rsidRPr="00D5616F">
        <w:rPr>
          <w:lang w:val="en"/>
        </w:rPr>
        <w:t xml:space="preserve"> designated</w:t>
      </w:r>
      <w:r w:rsidRPr="00D5616F">
        <w:rPr>
          <w:lang w:val="en"/>
        </w:rPr>
        <w:t xml:space="preserve"> Contracting Party, </w:t>
      </w:r>
      <w:r w:rsidR="00E16F31" w:rsidRPr="00D5616F">
        <w:rPr>
          <w:lang w:val="en"/>
        </w:rPr>
        <w:t xml:space="preserve">the </w:t>
      </w:r>
      <w:r w:rsidRPr="00D5616F">
        <w:rPr>
          <w:lang w:val="en"/>
        </w:rPr>
        <w:t>declaration</w:t>
      </w:r>
      <w:r w:rsidR="00D074CE" w:rsidRPr="00D5616F">
        <w:rPr>
          <w:lang w:val="en"/>
        </w:rPr>
        <w:t xml:space="preserve"> </w:t>
      </w:r>
      <w:r w:rsidRPr="00D5616F">
        <w:rPr>
          <w:lang w:val="en"/>
        </w:rPr>
        <w:t>shall be worded as follows, with such inclusion, omission, repetition and re-ordering of the ma</w:t>
      </w:r>
      <w:r w:rsidR="00D074CE" w:rsidRPr="00D5616F">
        <w:rPr>
          <w:lang w:val="en"/>
        </w:rPr>
        <w:t>tters li</w:t>
      </w:r>
      <w:r w:rsidR="00BC3EBB" w:rsidRPr="00D5616F">
        <w:rPr>
          <w:lang w:val="en"/>
        </w:rPr>
        <w:t>sted</w:t>
      </w:r>
      <w:r w:rsidR="00AD379B" w:rsidRPr="00D5616F">
        <w:rPr>
          <w:lang w:val="en"/>
        </w:rPr>
        <w:t xml:space="preserve"> in</w:t>
      </w:r>
      <w:r w:rsidR="00BC3EBB" w:rsidRPr="00D5616F">
        <w:rPr>
          <w:lang w:val="en"/>
        </w:rPr>
        <w:t xml:space="preserve"> items</w:t>
      </w:r>
      <w:r w:rsidR="00483DDA" w:rsidRPr="00D5616F">
        <w:rPr>
          <w:lang w:val="en"/>
        </w:rPr>
        <w:t> </w:t>
      </w:r>
      <w:r w:rsidR="00BC3EBB" w:rsidRPr="00D5616F">
        <w:rPr>
          <w:lang w:val="en"/>
        </w:rPr>
        <w:t>(1) to</w:t>
      </w:r>
      <w:r w:rsidR="00483DDA" w:rsidRPr="00D5616F">
        <w:rPr>
          <w:lang w:val="en"/>
        </w:rPr>
        <w:t> </w:t>
      </w:r>
      <w:r w:rsidR="00BC3EBB" w:rsidRPr="00D5616F">
        <w:rPr>
          <w:lang w:val="en"/>
        </w:rPr>
        <w:t>(3</w:t>
      </w:r>
      <w:r w:rsidRPr="00D5616F">
        <w:rPr>
          <w:lang w:val="en"/>
        </w:rPr>
        <w:t>) as is necessary:</w:t>
      </w:r>
    </w:p>
    <w:p w:rsidR="00483DDA" w:rsidRPr="00D5616F" w:rsidRDefault="00483DDA" w:rsidP="00483DDA">
      <w:pPr>
        <w:pStyle w:val="ONUME"/>
        <w:numPr>
          <w:ilvl w:val="0"/>
          <w:numId w:val="0"/>
        </w:numPr>
        <w:tabs>
          <w:tab w:val="left" w:pos="1701"/>
        </w:tabs>
        <w:spacing w:after="0"/>
        <w:ind w:left="567" w:firstLine="567"/>
        <w:rPr>
          <w:lang w:val="en"/>
        </w:rPr>
      </w:pPr>
    </w:p>
    <w:p w:rsidR="00483DDA" w:rsidRPr="00D5616F" w:rsidRDefault="00BB75B5" w:rsidP="00483DDA">
      <w:pPr>
        <w:pStyle w:val="ONUME"/>
        <w:numPr>
          <w:ilvl w:val="0"/>
          <w:numId w:val="0"/>
        </w:numPr>
        <w:tabs>
          <w:tab w:val="left" w:pos="1701"/>
        </w:tabs>
        <w:spacing w:after="0"/>
        <w:ind w:left="567" w:firstLine="1134"/>
        <w:rPr>
          <w:lang w:val="en"/>
        </w:rPr>
      </w:pPr>
      <w:r w:rsidRPr="00D5616F">
        <w:rPr>
          <w:lang w:val="en"/>
        </w:rPr>
        <w:t>“Declaration Concerning Exception to Lack of Novelty</w:t>
      </w:r>
    </w:p>
    <w:p w:rsidR="00483DDA" w:rsidRPr="00D5616F" w:rsidRDefault="00483DDA" w:rsidP="00483DDA">
      <w:pPr>
        <w:pStyle w:val="ONUME"/>
        <w:numPr>
          <w:ilvl w:val="0"/>
          <w:numId w:val="0"/>
        </w:numPr>
        <w:tabs>
          <w:tab w:val="left" w:pos="1701"/>
        </w:tabs>
        <w:spacing w:after="0"/>
        <w:ind w:left="567" w:firstLine="567"/>
        <w:rPr>
          <w:lang w:val="en"/>
        </w:rPr>
      </w:pPr>
    </w:p>
    <w:p w:rsidR="00BB75B5" w:rsidRPr="00D5616F" w:rsidRDefault="00D5616F" w:rsidP="00483DDA">
      <w:pPr>
        <w:pStyle w:val="ONUME"/>
        <w:numPr>
          <w:ilvl w:val="0"/>
          <w:numId w:val="0"/>
        </w:numPr>
        <w:tabs>
          <w:tab w:val="left" w:pos="1701"/>
        </w:tabs>
        <w:spacing w:after="0"/>
        <w:ind w:left="1134" w:firstLine="567"/>
        <w:rPr>
          <w:lang w:val="en"/>
        </w:rPr>
      </w:pPr>
      <w:r>
        <w:rPr>
          <w:lang w:val="en"/>
        </w:rPr>
        <w:t>“</w:t>
      </w:r>
      <w:r w:rsidR="00BB75B5" w:rsidRPr="00D5616F">
        <w:rPr>
          <w:lang w:val="en"/>
        </w:rPr>
        <w:t>The applicant claims to benefit from exceptional treatments provided for in the applicable laws of the designated Contracting Parties concerned, for disclosure of all the industrial designs, or the industrial designs indicated below, included in the present application</w:t>
      </w:r>
      <w:r w:rsidR="00BC3EBB" w:rsidRPr="00D5616F">
        <w:rPr>
          <w:lang w:val="en"/>
        </w:rPr>
        <w:t xml:space="preserve">: </w:t>
      </w:r>
      <w:r w:rsidR="00483DDA" w:rsidRPr="00D5616F">
        <w:rPr>
          <w:lang w:val="en"/>
        </w:rPr>
        <w:t xml:space="preserve"> </w:t>
      </w:r>
      <w:r w:rsidR="00BC3EBB" w:rsidRPr="00D5616F">
        <w:rPr>
          <w:lang w:val="en"/>
        </w:rPr>
        <w:t>(1)</w:t>
      </w:r>
      <w:r w:rsidR="00483DDA" w:rsidRPr="00D5616F">
        <w:rPr>
          <w:lang w:val="en"/>
        </w:rPr>
        <w:t>  </w:t>
      </w:r>
      <w:r w:rsidR="00D074CE" w:rsidRPr="00D5616F">
        <w:rPr>
          <w:lang w:val="en"/>
        </w:rPr>
        <w:t>[Number(s) of industrial design(s) or all the industrial designs]</w:t>
      </w:r>
      <w:r w:rsidR="00A83BB0" w:rsidRPr="00D5616F">
        <w:rPr>
          <w:lang w:val="en"/>
        </w:rPr>
        <w:t>,</w:t>
      </w:r>
      <w:r w:rsidR="00483DDA" w:rsidRPr="00D5616F">
        <w:rPr>
          <w:lang w:val="en"/>
        </w:rPr>
        <w:t xml:space="preserve"> </w:t>
      </w:r>
      <w:r w:rsidR="00BC3EBB" w:rsidRPr="00D5616F">
        <w:rPr>
          <w:lang w:val="en"/>
        </w:rPr>
        <w:t>(2)</w:t>
      </w:r>
      <w:r w:rsidR="00483DDA" w:rsidRPr="00D5616F">
        <w:rPr>
          <w:lang w:val="en"/>
        </w:rPr>
        <w:t>  </w:t>
      </w:r>
      <w:r w:rsidR="00D074CE" w:rsidRPr="00D5616F">
        <w:rPr>
          <w:lang w:val="en"/>
        </w:rPr>
        <w:t>[</w:t>
      </w:r>
      <w:r w:rsidR="00BB75B5" w:rsidRPr="00D5616F">
        <w:rPr>
          <w:lang w:val="en"/>
        </w:rPr>
        <w:t>Type of disclosure</w:t>
      </w:r>
      <w:r w:rsidR="00D074CE" w:rsidRPr="00D5616F">
        <w:rPr>
          <w:lang w:val="en"/>
        </w:rPr>
        <w:t>]</w:t>
      </w:r>
      <w:r w:rsidR="00A83BB0" w:rsidRPr="00D5616F">
        <w:rPr>
          <w:lang w:val="en"/>
        </w:rPr>
        <w:t>,</w:t>
      </w:r>
      <w:r w:rsidR="00483DDA" w:rsidRPr="00D5616F">
        <w:rPr>
          <w:lang w:val="en"/>
        </w:rPr>
        <w:t xml:space="preserve"> </w:t>
      </w:r>
      <w:r w:rsidR="00BC3EBB" w:rsidRPr="00D5616F">
        <w:rPr>
          <w:lang w:val="en"/>
        </w:rPr>
        <w:t>(3)</w:t>
      </w:r>
      <w:r w:rsidR="00483DDA" w:rsidRPr="00D5616F">
        <w:rPr>
          <w:lang w:val="en"/>
        </w:rPr>
        <w:t>  </w:t>
      </w:r>
      <w:r w:rsidR="00D074CE" w:rsidRPr="00D5616F">
        <w:rPr>
          <w:lang w:val="en"/>
        </w:rPr>
        <w:t>[</w:t>
      </w:r>
      <w:r w:rsidR="00BB75B5" w:rsidRPr="00D5616F">
        <w:rPr>
          <w:lang w:val="en"/>
        </w:rPr>
        <w:t>Date of disclosure</w:t>
      </w:r>
      <w:r w:rsidR="00D074CE" w:rsidRPr="00D5616F">
        <w:rPr>
          <w:lang w:val="en"/>
        </w:rPr>
        <w:t>]</w:t>
      </w:r>
      <w:r w:rsidR="00483DDA" w:rsidRPr="00D5616F">
        <w:rPr>
          <w:lang w:val="en"/>
        </w:rPr>
        <w:t>.</w:t>
      </w:r>
      <w:r w:rsidR="00BB75B5" w:rsidRPr="00D5616F">
        <w:rPr>
          <w:lang w:val="en"/>
        </w:rPr>
        <w:t>”</w:t>
      </w:r>
    </w:p>
    <w:p w:rsidR="00E16F31" w:rsidRPr="00D5616F" w:rsidRDefault="00E16F31" w:rsidP="00483DDA">
      <w:pPr>
        <w:rPr>
          <w:lang w:val="en"/>
        </w:rPr>
      </w:pPr>
    </w:p>
    <w:p w:rsidR="0029426B" w:rsidRPr="00D5616F" w:rsidRDefault="009E0129" w:rsidP="009E0129">
      <w:pPr>
        <w:ind w:left="567" w:firstLine="1134"/>
        <w:rPr>
          <w:lang w:val="en"/>
        </w:rPr>
      </w:pPr>
      <w:r w:rsidRPr="00D5616F">
        <w:rPr>
          <w:lang w:val="en"/>
        </w:rPr>
        <w:t>(ii)</w:t>
      </w:r>
      <w:r w:rsidRPr="00D5616F">
        <w:rPr>
          <w:lang w:val="en"/>
        </w:rPr>
        <w:tab/>
      </w:r>
      <w:r w:rsidR="00BC3EBB" w:rsidRPr="00D5616F">
        <w:rPr>
          <w:lang w:val="en"/>
        </w:rPr>
        <w:t>Where the applicant wishes to</w:t>
      </w:r>
      <w:r w:rsidR="00681A0C" w:rsidRPr="00D5616F">
        <w:rPr>
          <w:lang w:val="en"/>
        </w:rPr>
        <w:t xml:space="preserve"> </w:t>
      </w:r>
      <w:r w:rsidR="006102C0" w:rsidRPr="00D5616F">
        <w:rPr>
          <w:lang w:val="en"/>
        </w:rPr>
        <w:t xml:space="preserve">submit </w:t>
      </w:r>
      <w:r w:rsidR="00BB75B5" w:rsidRPr="00D5616F">
        <w:rPr>
          <w:lang w:val="en"/>
        </w:rPr>
        <w:t>documentation</w:t>
      </w:r>
      <w:r w:rsidR="006102C0" w:rsidRPr="00D5616F">
        <w:rPr>
          <w:lang w:val="en"/>
        </w:rPr>
        <w:t xml:space="preserve"> on the </w:t>
      </w:r>
      <w:r w:rsidR="00365CDA" w:rsidRPr="00D5616F">
        <w:rPr>
          <w:lang w:val="en"/>
        </w:rPr>
        <w:t xml:space="preserve">type and date of </w:t>
      </w:r>
      <w:r w:rsidR="006102C0" w:rsidRPr="00D5616F">
        <w:rPr>
          <w:lang w:val="en"/>
        </w:rPr>
        <w:t xml:space="preserve">disclosure, the international application may be accompanied by </w:t>
      </w:r>
      <w:r w:rsidR="00365CDA" w:rsidRPr="00D5616F">
        <w:rPr>
          <w:lang w:val="en"/>
        </w:rPr>
        <w:t xml:space="preserve">such </w:t>
      </w:r>
      <w:r w:rsidR="006102C0" w:rsidRPr="00D5616F">
        <w:rPr>
          <w:lang w:val="en"/>
        </w:rPr>
        <w:t>documentation</w:t>
      </w:r>
      <w:r w:rsidR="00365CDA" w:rsidRPr="00D5616F">
        <w:rPr>
          <w:lang w:val="en"/>
        </w:rPr>
        <w:t>.</w:t>
      </w:r>
    </w:p>
    <w:p w:rsidR="0029426B" w:rsidRPr="00D5616F" w:rsidRDefault="0029426B" w:rsidP="00483DDA">
      <w:pPr>
        <w:rPr>
          <w:lang w:val="en"/>
        </w:rPr>
      </w:pPr>
    </w:p>
    <w:p w:rsidR="00BB75B5" w:rsidRPr="00D5616F" w:rsidRDefault="009E0129" w:rsidP="009E0129">
      <w:pPr>
        <w:ind w:left="567" w:firstLine="567"/>
        <w:rPr>
          <w:lang w:val="en"/>
        </w:rPr>
      </w:pPr>
      <w:r w:rsidRPr="00D5616F">
        <w:rPr>
          <w:lang w:val="en"/>
        </w:rPr>
        <w:t>(d)</w:t>
      </w:r>
      <w:r w:rsidRPr="00D5616F">
        <w:rPr>
          <w:lang w:val="en"/>
        </w:rPr>
        <w:tab/>
      </w:r>
      <w:r w:rsidR="0029426B" w:rsidRPr="00D5616F">
        <w:rPr>
          <w:lang w:val="en"/>
        </w:rPr>
        <w:t xml:space="preserve">Where the applicant wishes </w:t>
      </w:r>
      <w:r w:rsidR="00881616" w:rsidRPr="00D5616F">
        <w:rPr>
          <w:lang w:val="en"/>
        </w:rPr>
        <w:t>to submit a statement as referred to in Rule</w:t>
      </w:r>
      <w:r w:rsidR="00483DDA" w:rsidRPr="00D5616F">
        <w:rPr>
          <w:lang w:val="en"/>
        </w:rPr>
        <w:t> </w:t>
      </w:r>
      <w:r w:rsidR="00881616" w:rsidRPr="00D5616F">
        <w:rPr>
          <w:lang w:val="en"/>
        </w:rPr>
        <w:t>7(5</w:t>
      </w:r>
      <w:proofErr w:type="gramStart"/>
      <w:r w:rsidR="00881616" w:rsidRPr="00D5616F">
        <w:rPr>
          <w:lang w:val="en"/>
        </w:rPr>
        <w:t>)(</w:t>
      </w:r>
      <w:proofErr w:type="gramEnd"/>
      <w:r w:rsidR="00881616" w:rsidRPr="00D5616F">
        <w:rPr>
          <w:lang w:val="en"/>
        </w:rPr>
        <w:t>g), the</w:t>
      </w:r>
      <w:r w:rsidR="00685149" w:rsidRPr="00D5616F">
        <w:rPr>
          <w:lang w:val="en"/>
        </w:rPr>
        <w:t xml:space="preserve"> statement shall be in the format established by the International Bureau in agreement with the</w:t>
      </w:r>
      <w:r w:rsidR="00AD379B" w:rsidRPr="00D5616F">
        <w:rPr>
          <w:lang w:val="en"/>
        </w:rPr>
        <w:t xml:space="preserve"> designated</w:t>
      </w:r>
      <w:r w:rsidR="00685149" w:rsidRPr="00D5616F">
        <w:rPr>
          <w:lang w:val="en"/>
        </w:rPr>
        <w:t xml:space="preserve"> Contracting Party concerned</w:t>
      </w:r>
      <w:r w:rsidR="008D60FB" w:rsidRPr="00D5616F">
        <w:rPr>
          <w:lang w:val="en"/>
        </w:rPr>
        <w:t>.</w:t>
      </w:r>
      <w:r w:rsidR="00775D13" w:rsidRPr="00D5616F">
        <w:rPr>
          <w:lang w:val="en"/>
        </w:rPr>
        <w:t>”</w:t>
      </w:r>
    </w:p>
    <w:p w:rsidR="0030450B" w:rsidRPr="009E0129" w:rsidRDefault="0030450B" w:rsidP="009E0129">
      <w:pPr>
        <w:ind w:left="567" w:firstLine="567"/>
        <w:rPr>
          <w:i/>
          <w:lang w:val="en"/>
        </w:rPr>
      </w:pPr>
    </w:p>
    <w:p w:rsidR="00D7387F" w:rsidRPr="0027714E" w:rsidRDefault="00D7387F" w:rsidP="0027714E">
      <w:pPr>
        <w:pStyle w:val="ONUME"/>
      </w:pPr>
      <w:r w:rsidRPr="0027714E">
        <w:t xml:space="preserve">Pursuant to Rule 34(3)(a), any amendments to the Administrative Instructions are to be published on the web site of the Organization.  Publication is </w:t>
      </w:r>
      <w:r w:rsidR="00AE2A1A">
        <w:t>carried out</w:t>
      </w:r>
      <w:r w:rsidR="00AE2A1A" w:rsidRPr="0027714E">
        <w:t xml:space="preserve"> </w:t>
      </w:r>
      <w:r w:rsidRPr="0027714E">
        <w:t>through an Information Notice published by the International Bureau.  Furthermore, in accordance with Rule 34(3)(b), each publication shall specify the date on which the published provisions become effective.  In that regard, it is recalled that document H/LD/WG/4/</w:t>
      </w:r>
      <w:r w:rsidR="004E02D6" w:rsidRPr="0027714E">
        <w:t>5</w:t>
      </w:r>
      <w:r w:rsidRPr="0027714E">
        <w:t>, also to be discussed in the fourth session of the Working Group, already contain</w:t>
      </w:r>
      <w:r w:rsidR="004E02D6" w:rsidRPr="0027714E">
        <w:t xml:space="preserve">s proposals for amendments to </w:t>
      </w:r>
      <w:r w:rsidRPr="0027714E">
        <w:t>Part</w:t>
      </w:r>
      <w:r w:rsidR="004E02D6" w:rsidRPr="0027714E">
        <w:t> </w:t>
      </w:r>
      <w:r w:rsidRPr="0027714E">
        <w:t xml:space="preserve">Four of the Administrative Instructions, the proposed date of entry into force being July 1, 2014. </w:t>
      </w:r>
      <w:r w:rsidR="004E02D6" w:rsidRPr="0027714E">
        <w:t xml:space="preserve"> </w:t>
      </w:r>
      <w:r w:rsidRPr="0027714E">
        <w:t>Should the Working Group agree on the current proposal to add a new Section</w:t>
      </w:r>
      <w:r w:rsidR="004E02D6" w:rsidRPr="0027714E">
        <w:t> </w:t>
      </w:r>
      <w:r w:rsidRPr="0027714E">
        <w:t>408 to the Administrative Instructions, the Working Group may further recommend that its date of entry into force be aligned with the proposed date of entry into force of</w:t>
      </w:r>
      <w:r w:rsidR="004E02D6" w:rsidRPr="0027714E">
        <w:t xml:space="preserve"> the</w:t>
      </w:r>
      <w:r w:rsidR="00E12581" w:rsidRPr="0027714E">
        <w:t xml:space="preserve"> said</w:t>
      </w:r>
      <w:r w:rsidRPr="0027714E">
        <w:t xml:space="preserve"> amendments to Part</w:t>
      </w:r>
      <w:r w:rsidR="004E02D6" w:rsidRPr="0027714E">
        <w:t> </w:t>
      </w:r>
      <w:r w:rsidRPr="0027714E">
        <w:t>Four of the Administrative Instructions, i.e. July 1, 2014.</w:t>
      </w:r>
    </w:p>
    <w:p w:rsidR="00D7387F" w:rsidRPr="0027714E" w:rsidRDefault="00D7387F" w:rsidP="0027714E">
      <w:pPr>
        <w:pStyle w:val="ONUME"/>
        <w:ind w:left="5533"/>
        <w:rPr>
          <w:i/>
        </w:rPr>
      </w:pPr>
      <w:r w:rsidRPr="0027714E">
        <w:rPr>
          <w:i/>
        </w:rPr>
        <w:lastRenderedPageBreak/>
        <w:t>The Working Group is invited to comment on the proposal to add a Section 408 to the Administrative Instructions,</w:t>
      </w:r>
      <w:r w:rsidR="00E12581" w:rsidRPr="0027714E">
        <w:rPr>
          <w:i/>
        </w:rPr>
        <w:t xml:space="preserve"> as set out</w:t>
      </w:r>
      <w:r w:rsidRPr="0027714E">
        <w:rPr>
          <w:i/>
        </w:rPr>
        <w:t xml:space="preserve"> in Annex</w:t>
      </w:r>
      <w:r w:rsidR="00A81975" w:rsidRPr="0027714E">
        <w:rPr>
          <w:i/>
        </w:rPr>
        <w:t> </w:t>
      </w:r>
      <w:r w:rsidRPr="0027714E">
        <w:rPr>
          <w:i/>
        </w:rPr>
        <w:t>I</w:t>
      </w:r>
      <w:r w:rsidR="00E12581" w:rsidRPr="0027714E">
        <w:rPr>
          <w:i/>
        </w:rPr>
        <w:t xml:space="preserve"> hereto, with a date of entry into force</w:t>
      </w:r>
      <w:r w:rsidRPr="0027714E">
        <w:rPr>
          <w:i/>
        </w:rPr>
        <w:t xml:space="preserve"> of July 1, 2014.</w:t>
      </w:r>
    </w:p>
    <w:p w:rsidR="00D7387F" w:rsidRDefault="00D7387F" w:rsidP="004F68CC">
      <w:pPr>
        <w:pStyle w:val="Heading2"/>
        <w:spacing w:before="480"/>
        <w:rPr>
          <w:lang w:val="en"/>
        </w:rPr>
      </w:pPr>
      <w:r>
        <w:rPr>
          <w:lang w:val="en"/>
        </w:rPr>
        <w:t>PROPOSED NEW ITEM IN THE SCHEDULE OF FEES</w:t>
      </w:r>
    </w:p>
    <w:p w:rsidR="00D7387F" w:rsidRDefault="00D7387F" w:rsidP="00A81975">
      <w:pPr>
        <w:pStyle w:val="ONUME"/>
        <w:keepNext/>
        <w:keepLines/>
        <w:numPr>
          <w:ilvl w:val="0"/>
          <w:numId w:val="0"/>
        </w:numPr>
        <w:spacing w:after="0"/>
        <w:rPr>
          <w:lang w:val="en"/>
        </w:rPr>
      </w:pPr>
    </w:p>
    <w:p w:rsidR="00D7387F" w:rsidRPr="0027714E" w:rsidRDefault="00D7387F" w:rsidP="0027714E">
      <w:pPr>
        <w:pStyle w:val="ONUME"/>
      </w:pPr>
      <w:r w:rsidRPr="0027714E">
        <w:t xml:space="preserve">As </w:t>
      </w:r>
      <w:r w:rsidR="00CD0B96">
        <w:t xml:space="preserve">previously </w:t>
      </w:r>
      <w:r w:rsidR="00A379C1">
        <w:t>pointed out</w:t>
      </w:r>
      <w:r w:rsidR="00CD0B96">
        <w:t>,</w:t>
      </w:r>
      <w:r w:rsidRPr="0027714E">
        <w:t xml:space="preserve"> the Schedule of</w:t>
      </w:r>
      <w:r w:rsidR="005917DC" w:rsidRPr="0027714E">
        <w:t> </w:t>
      </w:r>
      <w:r w:rsidRPr="0027714E">
        <w:t xml:space="preserve">Fees under the Hague system does not allow for </w:t>
      </w:r>
      <w:r w:rsidR="009B1099">
        <w:t xml:space="preserve">the </w:t>
      </w:r>
      <w:r w:rsidRPr="0027714E">
        <w:t xml:space="preserve">charging </w:t>
      </w:r>
      <w:r w:rsidR="009B1099">
        <w:t xml:space="preserve">of </w:t>
      </w:r>
      <w:r w:rsidRPr="0027714E">
        <w:t>a fee for</w:t>
      </w:r>
      <w:r w:rsidR="00E12581" w:rsidRPr="0027714E">
        <w:t xml:space="preserve"> additional</w:t>
      </w:r>
      <w:r w:rsidRPr="0027714E">
        <w:t xml:space="preserve"> services by the International Bureau.  In addition to the services for</w:t>
      </w:r>
      <w:r w:rsidR="005917DC" w:rsidRPr="0027714E">
        <w:t xml:space="preserve"> </w:t>
      </w:r>
      <w:r w:rsidR="002A7437" w:rsidRPr="0027714E">
        <w:t>“</w:t>
      </w:r>
      <w:r w:rsidR="005917DC" w:rsidRPr="0027714E">
        <w:t>the</w:t>
      </w:r>
      <w:r w:rsidRPr="0027714E">
        <w:t xml:space="preserve"> </w:t>
      </w:r>
      <w:r w:rsidR="002A7437" w:rsidRPr="0027714E">
        <w:t xml:space="preserve">late </w:t>
      </w:r>
      <w:r w:rsidRPr="0027714E">
        <w:t>submission</w:t>
      </w:r>
      <w:r w:rsidR="002A7437" w:rsidRPr="0027714E">
        <w:t>”</w:t>
      </w:r>
      <w:r w:rsidRPr="0027714E">
        <w:t xml:space="preserve"> of supporting documents through the International Bureau to Offices, as </w:t>
      </w:r>
      <w:r w:rsidR="002A7437" w:rsidRPr="0027714E">
        <w:t xml:space="preserve">may be envisaged to be the case </w:t>
      </w:r>
      <w:r w:rsidRPr="0027714E">
        <w:t>in the</w:t>
      </w:r>
      <w:r w:rsidR="002A7437" w:rsidRPr="0027714E">
        <w:t xml:space="preserve"> future</w:t>
      </w:r>
      <w:r w:rsidRPr="0027714E">
        <w:t xml:space="preserve">, further services may </w:t>
      </w:r>
      <w:r w:rsidR="002A7437" w:rsidRPr="0027714E">
        <w:t xml:space="preserve">also </w:t>
      </w:r>
      <w:r w:rsidRPr="0027714E">
        <w:t xml:space="preserve">be provided to the users of the Hague system.  </w:t>
      </w:r>
      <w:r w:rsidR="00A379C1">
        <w:t>In order t</w:t>
      </w:r>
      <w:r w:rsidRPr="0027714E">
        <w:t>o cover the possibl</w:t>
      </w:r>
      <w:r w:rsidR="005A1295" w:rsidRPr="0027714E">
        <w:t>e</w:t>
      </w:r>
      <w:r w:rsidRPr="0027714E">
        <w:t xml:space="preserve"> increased administration costs (depending on the volume of users of those services)</w:t>
      </w:r>
      <w:r w:rsidR="00A379C1">
        <w:t xml:space="preserve">, </w:t>
      </w:r>
      <w:r w:rsidRPr="0027714E">
        <w:t>instead of increasing the international application fees (basic fee, publication fee or additional fee) for the administration of the Hague system by the International Bureau, those who use the</w:t>
      </w:r>
      <w:r w:rsidR="00E12581" w:rsidRPr="0027714E">
        <w:t xml:space="preserve"> additional</w:t>
      </w:r>
      <w:r w:rsidRPr="0027714E">
        <w:t xml:space="preserve"> services </w:t>
      </w:r>
      <w:r w:rsidR="00D905E9">
        <w:t>c</w:t>
      </w:r>
      <w:r w:rsidRPr="0027714E">
        <w:t>ould pay for them.</w:t>
      </w:r>
    </w:p>
    <w:p w:rsidR="00D7387F" w:rsidRPr="0027714E" w:rsidRDefault="00D7387F" w:rsidP="0027714E">
      <w:pPr>
        <w:pStyle w:val="ONUME"/>
      </w:pPr>
      <w:r w:rsidRPr="0027714E">
        <w:t>It is therefore proposed that</w:t>
      </w:r>
      <w:r w:rsidR="005A1295" w:rsidRPr="0027714E">
        <w:t xml:space="preserve"> a</w:t>
      </w:r>
      <w:r w:rsidRPr="0027714E">
        <w:t xml:space="preserve"> new </w:t>
      </w:r>
      <w:r w:rsidR="005A1295" w:rsidRPr="0027714E">
        <w:t>C</w:t>
      </w:r>
      <w:r w:rsidRPr="0027714E">
        <w:t>hapter</w:t>
      </w:r>
      <w:r w:rsidR="005A1295" w:rsidRPr="0027714E">
        <w:t> </w:t>
      </w:r>
      <w:r w:rsidRPr="0027714E">
        <w:t xml:space="preserve">VII, entitled “Services </w:t>
      </w:r>
      <w:r w:rsidR="005A1295" w:rsidRPr="0027714E">
        <w:t>P</w:t>
      </w:r>
      <w:r w:rsidRPr="0027714E">
        <w:t>rovided by the International Bureau”,</w:t>
      </w:r>
      <w:r w:rsidR="005A1295" w:rsidRPr="0027714E">
        <w:t xml:space="preserve"> be</w:t>
      </w:r>
      <w:r w:rsidRPr="0027714E">
        <w:t xml:space="preserve"> inserted in</w:t>
      </w:r>
      <w:r w:rsidR="005A1295" w:rsidRPr="0027714E">
        <w:t>to</w:t>
      </w:r>
      <w:r w:rsidRPr="0027714E">
        <w:t xml:space="preserve"> the Schedule of Fees, which would read as follows:</w:t>
      </w:r>
    </w:p>
    <w:p w:rsidR="00D7387F" w:rsidRPr="0050447B" w:rsidRDefault="00D7387F" w:rsidP="005A1295">
      <w:pPr>
        <w:pStyle w:val="ONUME"/>
        <w:numPr>
          <w:ilvl w:val="0"/>
          <w:numId w:val="0"/>
        </w:numPr>
        <w:ind w:left="567"/>
      </w:pPr>
      <w:r w:rsidRPr="0050447B">
        <w:t>“The International Bureau is authorized to collect a fee, whose amount it shall itself</w:t>
      </w:r>
      <w:r w:rsidR="005A1295" w:rsidRPr="0050447B">
        <w:t xml:space="preserve"> fix</w:t>
      </w:r>
      <w:r w:rsidRPr="0050447B">
        <w:t>, for services not covered by this Schedule of Fees.”</w:t>
      </w:r>
    </w:p>
    <w:p w:rsidR="00D7387F" w:rsidRPr="0027714E" w:rsidRDefault="00D7387F" w:rsidP="0027714E">
      <w:pPr>
        <w:pStyle w:val="ONUME"/>
        <w:ind w:left="5533"/>
        <w:rPr>
          <w:i/>
        </w:rPr>
      </w:pPr>
      <w:r w:rsidRPr="0027714E">
        <w:rPr>
          <w:i/>
        </w:rPr>
        <w:t>The Working Group is invited to indicate whether it considers favorably the submission</w:t>
      </w:r>
      <w:r w:rsidR="00E12581" w:rsidRPr="0027714E">
        <w:rPr>
          <w:i/>
        </w:rPr>
        <w:t>,</w:t>
      </w:r>
      <w:r w:rsidRPr="0027714E">
        <w:rPr>
          <w:i/>
        </w:rPr>
        <w:t xml:space="preserve"> for adoption, of a proposal to amend the Common Regulations with respect to</w:t>
      </w:r>
      <w:r w:rsidR="005917DC" w:rsidRPr="0027714E">
        <w:rPr>
          <w:i/>
        </w:rPr>
        <w:t xml:space="preserve"> the</w:t>
      </w:r>
      <w:r w:rsidRPr="0027714E">
        <w:rPr>
          <w:i/>
        </w:rPr>
        <w:t xml:space="preserve"> Schedule of Fee</w:t>
      </w:r>
      <w:r w:rsidR="005917DC" w:rsidRPr="0027714E">
        <w:rPr>
          <w:i/>
        </w:rPr>
        <w:t>s</w:t>
      </w:r>
      <w:r w:rsidRPr="0027714E">
        <w:rPr>
          <w:i/>
        </w:rPr>
        <w:t xml:space="preserve"> as provided in the draft contained in Annex</w:t>
      </w:r>
      <w:r w:rsidR="005917DC" w:rsidRPr="0027714E">
        <w:rPr>
          <w:i/>
        </w:rPr>
        <w:t> </w:t>
      </w:r>
      <w:r w:rsidRPr="0027714E">
        <w:rPr>
          <w:i/>
        </w:rPr>
        <w:t>II hereto, to the Assembly of the Hague Union.</w:t>
      </w:r>
    </w:p>
    <w:p w:rsidR="005A1295" w:rsidRDefault="005A1295" w:rsidP="005A1295">
      <w:pPr>
        <w:pStyle w:val="Endofdocument-Annex"/>
      </w:pPr>
    </w:p>
    <w:p w:rsidR="005A1295" w:rsidRDefault="005A1295" w:rsidP="005A1295">
      <w:pPr>
        <w:pStyle w:val="Endofdocument-Annex"/>
      </w:pPr>
    </w:p>
    <w:p w:rsidR="00D7387F" w:rsidRPr="005A1295" w:rsidRDefault="00D7387F" w:rsidP="005A1295">
      <w:pPr>
        <w:pStyle w:val="Endofdocument-Annex"/>
      </w:pPr>
      <w:r w:rsidRPr="005A1295">
        <w:t>[Annexes follow]</w:t>
      </w:r>
    </w:p>
    <w:p w:rsidR="005917DC" w:rsidRDefault="005917DC"/>
    <w:p w:rsidR="005917DC" w:rsidRDefault="005917DC">
      <w:pPr>
        <w:sectPr w:rsidR="005917DC" w:rsidSect="006450B1">
          <w:headerReference w:type="default" r:id="rId10"/>
          <w:endnotePr>
            <w:numFmt w:val="decimal"/>
          </w:endnotePr>
          <w:pgSz w:w="11907" w:h="16840" w:code="9"/>
          <w:pgMar w:top="567" w:right="1134" w:bottom="1418" w:left="1418" w:header="510" w:footer="1021" w:gutter="0"/>
          <w:cols w:space="720"/>
          <w:titlePg/>
          <w:docGrid w:linePitch="299"/>
        </w:sectPr>
      </w:pPr>
    </w:p>
    <w:p w:rsidR="00B713DF" w:rsidRDefault="00B713DF" w:rsidP="00B713DF">
      <w:pPr>
        <w:jc w:val="center"/>
        <w:outlineLvl w:val="0"/>
        <w:rPr>
          <w:b/>
        </w:rPr>
      </w:pPr>
      <w:r>
        <w:rPr>
          <w:b/>
        </w:rPr>
        <w:lastRenderedPageBreak/>
        <w:t>Administrative Instructions for the Application</w:t>
      </w:r>
    </w:p>
    <w:p w:rsidR="00B713DF" w:rsidRDefault="00B713DF" w:rsidP="00B713DF">
      <w:pPr>
        <w:jc w:val="center"/>
        <w:outlineLvl w:val="0"/>
        <w:rPr>
          <w:b/>
        </w:rPr>
      </w:pPr>
      <w:r>
        <w:rPr>
          <w:b/>
        </w:rPr>
        <w:t>of the Hague Agreement</w:t>
      </w:r>
    </w:p>
    <w:p w:rsidR="00B713DF" w:rsidRDefault="00B713DF" w:rsidP="00B713DF">
      <w:pPr>
        <w:jc w:val="center"/>
        <w:outlineLvl w:val="0"/>
      </w:pPr>
    </w:p>
    <w:p w:rsidR="00B713DF" w:rsidRPr="00B713DF" w:rsidRDefault="00B713DF" w:rsidP="00B713DF">
      <w:pPr>
        <w:jc w:val="center"/>
        <w:outlineLvl w:val="0"/>
      </w:pPr>
      <w:r>
        <w:t xml:space="preserve">(as in force on </w:t>
      </w:r>
      <w:r w:rsidR="00924A2C">
        <w:t>[July 1, 2014])</w:t>
      </w:r>
    </w:p>
    <w:p w:rsidR="00B713DF" w:rsidRDefault="00B713DF" w:rsidP="005917DC">
      <w:pPr>
        <w:outlineLvl w:val="0"/>
      </w:pPr>
    </w:p>
    <w:p w:rsidR="00924A2C" w:rsidRDefault="00924A2C" w:rsidP="005917DC">
      <w:pPr>
        <w:outlineLvl w:val="0"/>
      </w:pPr>
    </w:p>
    <w:p w:rsidR="005917DC" w:rsidRPr="00BC1FFC" w:rsidRDefault="005917DC" w:rsidP="005917DC">
      <w:pPr>
        <w:outlineLvl w:val="0"/>
      </w:pPr>
      <w:r w:rsidRPr="00BC1FFC">
        <w:t>[...]</w:t>
      </w:r>
    </w:p>
    <w:p w:rsidR="005917DC" w:rsidRDefault="005917DC" w:rsidP="005917DC">
      <w:pPr>
        <w:jc w:val="center"/>
        <w:outlineLvl w:val="0"/>
        <w:rPr>
          <w:b/>
        </w:rPr>
      </w:pPr>
    </w:p>
    <w:p w:rsidR="00924A2C" w:rsidRDefault="00924A2C" w:rsidP="005917DC">
      <w:pPr>
        <w:jc w:val="center"/>
        <w:outlineLvl w:val="0"/>
        <w:rPr>
          <w:b/>
        </w:rPr>
      </w:pPr>
    </w:p>
    <w:p w:rsidR="005917DC" w:rsidRPr="00E039AD" w:rsidRDefault="005917DC" w:rsidP="005917DC">
      <w:pPr>
        <w:jc w:val="center"/>
        <w:outlineLvl w:val="0"/>
        <w:rPr>
          <w:b/>
        </w:rPr>
      </w:pPr>
      <w:r w:rsidRPr="00E039AD">
        <w:rPr>
          <w:b/>
        </w:rPr>
        <w:t xml:space="preserve">Part </w:t>
      </w:r>
      <w:r>
        <w:rPr>
          <w:b/>
        </w:rPr>
        <w:t>Four</w:t>
      </w:r>
    </w:p>
    <w:p w:rsidR="005917DC" w:rsidRDefault="005917DC" w:rsidP="005917DC">
      <w:pPr>
        <w:jc w:val="center"/>
        <w:outlineLvl w:val="0"/>
        <w:rPr>
          <w:b/>
        </w:rPr>
      </w:pPr>
      <w:r>
        <w:rPr>
          <w:b/>
        </w:rPr>
        <w:t>Requirements Concerning Reproductions and Other Elements</w:t>
      </w:r>
    </w:p>
    <w:p w:rsidR="005917DC" w:rsidRPr="00E039AD" w:rsidRDefault="005917DC" w:rsidP="005917DC">
      <w:pPr>
        <w:jc w:val="center"/>
        <w:outlineLvl w:val="0"/>
        <w:rPr>
          <w:b/>
        </w:rPr>
      </w:pPr>
      <w:r>
        <w:rPr>
          <w:b/>
        </w:rPr>
        <w:t>of the International Application</w:t>
      </w:r>
    </w:p>
    <w:p w:rsidR="005917DC" w:rsidRDefault="005917DC" w:rsidP="005917DC"/>
    <w:p w:rsidR="005917DC" w:rsidRDefault="005917DC" w:rsidP="005917DC">
      <w:r>
        <w:t>[…]</w:t>
      </w:r>
    </w:p>
    <w:p w:rsidR="005917DC" w:rsidRDefault="005917DC" w:rsidP="005917DC"/>
    <w:p w:rsidR="005917DC" w:rsidRDefault="005917DC" w:rsidP="005917DC">
      <w:pPr>
        <w:jc w:val="center"/>
        <w:outlineLvl w:val="0"/>
        <w:rPr>
          <w:i/>
        </w:rPr>
      </w:pPr>
      <w:r w:rsidRPr="00A26808">
        <w:rPr>
          <w:i/>
        </w:rPr>
        <w:t xml:space="preserve">Section </w:t>
      </w:r>
      <w:r>
        <w:rPr>
          <w:i/>
        </w:rPr>
        <w:t>408</w:t>
      </w:r>
      <w:r w:rsidRPr="00A26808">
        <w:rPr>
          <w:i/>
        </w:rPr>
        <w:t xml:space="preserve">: </w:t>
      </w:r>
      <w:r>
        <w:rPr>
          <w:i/>
        </w:rPr>
        <w:t xml:space="preserve"> Permitted Matters in the International Application and</w:t>
      </w:r>
    </w:p>
    <w:p w:rsidR="005917DC" w:rsidRPr="00A26808" w:rsidRDefault="005917DC" w:rsidP="005917DC">
      <w:pPr>
        <w:jc w:val="center"/>
        <w:outlineLvl w:val="0"/>
        <w:rPr>
          <w:i/>
        </w:rPr>
      </w:pPr>
      <w:r>
        <w:rPr>
          <w:i/>
        </w:rPr>
        <w:t>Permitted Documents Accompanying an International Application</w:t>
      </w:r>
    </w:p>
    <w:p w:rsidR="005917DC" w:rsidRDefault="005917DC" w:rsidP="005917DC"/>
    <w:p w:rsidR="0008522D" w:rsidRPr="004032F6" w:rsidRDefault="0008522D" w:rsidP="0008522D">
      <w:pPr>
        <w:spacing w:after="220"/>
        <w:ind w:firstLine="567"/>
      </w:pPr>
      <w:r w:rsidRPr="004032F6">
        <w:t>(a)</w:t>
      </w:r>
      <w:r w:rsidRPr="004032F6">
        <w:tab/>
        <w:t>Where the applicant has made a declaration under Rule 7(5)(c) claiming priority of an earlier filing in the international application, that claim may be accompanied by a code allowing to retrieve that filing in a Digital Access Service for Priority Documents (DAS) digital library;</w:t>
      </w:r>
    </w:p>
    <w:p w:rsidR="0008522D" w:rsidRPr="004032F6" w:rsidRDefault="0008522D" w:rsidP="0008522D">
      <w:pPr>
        <w:spacing w:after="220"/>
        <w:ind w:firstLine="567"/>
      </w:pPr>
      <w:r w:rsidRPr="004032F6">
        <w:t>(b)</w:t>
      </w:r>
      <w:r w:rsidRPr="004032F6">
        <w:tab/>
        <w:t>Where the applicant wishes to benefit from a reduction of an individual designation fee as indicated in a declaration made under Article 7(2) of the 1999 Act by a designated Contracting Party, the international application may contain an indication or claim of the economic status entitling the applicant to the reduced fee as indicated in the declaration, as well as the certificate thereof, where applicable.</w:t>
      </w:r>
    </w:p>
    <w:p w:rsidR="0008522D" w:rsidRPr="004032F6" w:rsidRDefault="0008522D" w:rsidP="0008522D">
      <w:pPr>
        <w:ind w:firstLine="567"/>
        <w:rPr>
          <w:lang w:val="en"/>
        </w:rPr>
      </w:pPr>
      <w:r w:rsidRPr="004032F6">
        <w:t>(c)</w:t>
      </w:r>
      <w:r w:rsidRPr="004032F6">
        <w:tab/>
        <w:t>(</w:t>
      </w:r>
      <w:proofErr w:type="spellStart"/>
      <w:r w:rsidRPr="004032F6">
        <w:t>i</w:t>
      </w:r>
      <w:proofErr w:type="spellEnd"/>
      <w:r w:rsidRPr="004032F6">
        <w:t>)</w:t>
      </w:r>
      <w:r w:rsidRPr="004032F6">
        <w:tab/>
      </w:r>
      <w:r w:rsidRPr="004032F6">
        <w:rPr>
          <w:lang w:val="en"/>
        </w:rPr>
        <w:t>Where the applicant wishes to make a declaration concerning exception to lack of novelty in the international application, as may be prescribed under the law of a designated Contracting Party, the declaration shall be worded as follows, with such inclusion, omission, repetition and re-ordering of the matters listed in items (1) to (3) as is necessary:</w:t>
      </w:r>
    </w:p>
    <w:p w:rsidR="0008522D" w:rsidRPr="004032F6" w:rsidRDefault="0008522D" w:rsidP="0008522D">
      <w:pPr>
        <w:tabs>
          <w:tab w:val="left" w:pos="1701"/>
        </w:tabs>
        <w:ind w:left="567" w:firstLine="567"/>
        <w:rPr>
          <w:lang w:val="en"/>
        </w:rPr>
      </w:pPr>
    </w:p>
    <w:p w:rsidR="0008522D" w:rsidRPr="004032F6" w:rsidRDefault="0008522D" w:rsidP="0008522D">
      <w:pPr>
        <w:tabs>
          <w:tab w:val="left" w:pos="1701"/>
        </w:tabs>
        <w:ind w:left="567" w:firstLine="567"/>
        <w:rPr>
          <w:lang w:val="en"/>
        </w:rPr>
      </w:pPr>
      <w:r w:rsidRPr="004032F6">
        <w:rPr>
          <w:lang w:val="en"/>
        </w:rPr>
        <w:t>“Declaration Concerning Exception to Lack of Novelty</w:t>
      </w:r>
    </w:p>
    <w:p w:rsidR="0008522D" w:rsidRPr="004032F6" w:rsidRDefault="0008522D" w:rsidP="0008522D">
      <w:pPr>
        <w:tabs>
          <w:tab w:val="left" w:pos="1701"/>
        </w:tabs>
        <w:ind w:left="567" w:firstLine="567"/>
        <w:rPr>
          <w:lang w:val="en"/>
        </w:rPr>
      </w:pPr>
    </w:p>
    <w:p w:rsidR="0008522D" w:rsidRPr="004032F6" w:rsidRDefault="0050447B" w:rsidP="0008522D">
      <w:pPr>
        <w:tabs>
          <w:tab w:val="num" w:pos="360"/>
          <w:tab w:val="left" w:pos="1701"/>
        </w:tabs>
        <w:spacing w:after="220"/>
        <w:ind w:left="567" w:firstLine="567"/>
        <w:rPr>
          <w:lang w:val="en"/>
        </w:rPr>
      </w:pPr>
      <w:r>
        <w:rPr>
          <w:lang w:val="en"/>
        </w:rPr>
        <w:t>“</w:t>
      </w:r>
      <w:bookmarkStart w:id="6" w:name="_GoBack"/>
      <w:bookmarkEnd w:id="6"/>
      <w:r w:rsidR="0008522D" w:rsidRPr="004032F6">
        <w:rPr>
          <w:lang w:val="en"/>
        </w:rPr>
        <w:t>The applicant claims to benefit from exceptional treatments provided for in the applicable laws of the designated Contracting Parties concerned, for disclosure of all the industrial designs, or the industrial designs indicated below, included in the present application:  (1)  [Number(s) of industrial design(s) or all the industrial designs], (2)  [Type of disclosure], (3)  [Date of disclosure].”</w:t>
      </w:r>
    </w:p>
    <w:p w:rsidR="0008522D" w:rsidRPr="004032F6" w:rsidRDefault="0008522D" w:rsidP="0008522D">
      <w:pPr>
        <w:ind w:firstLine="1134"/>
        <w:rPr>
          <w:lang w:val="en"/>
        </w:rPr>
      </w:pPr>
      <w:r w:rsidRPr="004032F6">
        <w:rPr>
          <w:lang w:val="en"/>
        </w:rPr>
        <w:t>(ii)</w:t>
      </w:r>
      <w:r w:rsidRPr="004032F6">
        <w:rPr>
          <w:lang w:val="en"/>
        </w:rPr>
        <w:tab/>
        <w:t>Where the applicant wishes to submit documentation on the type and date of disclosure, the international application may be accompanied by such documentation.</w:t>
      </w:r>
    </w:p>
    <w:p w:rsidR="0008522D" w:rsidRPr="004032F6" w:rsidRDefault="0008522D" w:rsidP="0008522D">
      <w:pPr>
        <w:rPr>
          <w:lang w:val="en"/>
        </w:rPr>
      </w:pPr>
    </w:p>
    <w:p w:rsidR="0008522D" w:rsidRPr="004032F6" w:rsidRDefault="0008522D" w:rsidP="0008522D">
      <w:pPr>
        <w:ind w:firstLine="567"/>
        <w:rPr>
          <w:lang w:val="en"/>
        </w:rPr>
      </w:pPr>
      <w:r w:rsidRPr="004032F6">
        <w:rPr>
          <w:lang w:val="en"/>
        </w:rPr>
        <w:t>(d)</w:t>
      </w:r>
      <w:r w:rsidRPr="004032F6">
        <w:rPr>
          <w:lang w:val="en"/>
        </w:rPr>
        <w:tab/>
        <w:t>Where the applicant wishes to submit a statement as referred to in Rule 7(5</w:t>
      </w:r>
      <w:proofErr w:type="gramStart"/>
      <w:r w:rsidRPr="004032F6">
        <w:rPr>
          <w:lang w:val="en"/>
        </w:rPr>
        <w:t>)(</w:t>
      </w:r>
      <w:proofErr w:type="gramEnd"/>
      <w:r w:rsidRPr="004032F6">
        <w:rPr>
          <w:lang w:val="en"/>
        </w:rPr>
        <w:t>g), the statement shall be in the format established by the International Bureau in agreement with the designated Contracting Party concerned.</w:t>
      </w:r>
    </w:p>
    <w:p w:rsidR="00924A2C" w:rsidRPr="0008522D" w:rsidRDefault="00924A2C">
      <w:pPr>
        <w:rPr>
          <w:lang w:val="en"/>
        </w:rPr>
      </w:pPr>
    </w:p>
    <w:p w:rsidR="009E0129" w:rsidRPr="004032F6" w:rsidRDefault="009E0129"/>
    <w:p w:rsidR="005917DC" w:rsidRDefault="009E0B74">
      <w:r>
        <w:t>[…]</w:t>
      </w:r>
    </w:p>
    <w:p w:rsidR="009E0B74" w:rsidRDefault="009E0B74" w:rsidP="009E0B74">
      <w:pPr>
        <w:pStyle w:val="Endofdocument-Annex"/>
      </w:pPr>
    </w:p>
    <w:p w:rsidR="009E0B74" w:rsidRDefault="009E0B74" w:rsidP="009E0B74">
      <w:pPr>
        <w:pStyle w:val="Endofdocument-Annex"/>
      </w:pPr>
    </w:p>
    <w:p w:rsidR="009E0B74" w:rsidRDefault="009E0B74" w:rsidP="009E0B74">
      <w:pPr>
        <w:pStyle w:val="Endofdocument-Annex"/>
      </w:pPr>
    </w:p>
    <w:p w:rsidR="009E0B74" w:rsidRDefault="009E0B74" w:rsidP="009E0B74">
      <w:pPr>
        <w:pStyle w:val="Endofdocument-Annex"/>
      </w:pPr>
      <w:r>
        <w:t>[Annex II follows]</w:t>
      </w:r>
    </w:p>
    <w:p w:rsidR="009E0B74" w:rsidRDefault="009E0B74" w:rsidP="009E0B74">
      <w:pPr>
        <w:pStyle w:val="Endofdocument-Annex"/>
      </w:pPr>
    </w:p>
    <w:p w:rsidR="009E0B74" w:rsidRDefault="009E0B74" w:rsidP="009E0B74">
      <w:pPr>
        <w:pStyle w:val="Endofdocument-Annex"/>
        <w:sectPr w:rsidR="009E0B74" w:rsidSect="006450B1">
          <w:headerReference w:type="first" r:id="rId11"/>
          <w:endnotePr>
            <w:numFmt w:val="decimal"/>
          </w:endnotePr>
          <w:pgSz w:w="11907" w:h="16840" w:code="9"/>
          <w:pgMar w:top="567" w:right="1134" w:bottom="1418" w:left="1418" w:header="510" w:footer="1021" w:gutter="0"/>
          <w:cols w:space="720"/>
          <w:titlePg/>
          <w:docGrid w:linePitch="299"/>
        </w:sectPr>
      </w:pPr>
    </w:p>
    <w:p w:rsidR="00924A2C" w:rsidRPr="0090411E" w:rsidRDefault="00924A2C" w:rsidP="00924A2C">
      <w:pPr>
        <w:spacing w:line="260" w:lineRule="exact"/>
        <w:jc w:val="center"/>
        <w:outlineLvl w:val="0"/>
        <w:rPr>
          <w:b/>
        </w:rPr>
      </w:pPr>
      <w:r w:rsidRPr="0090411E">
        <w:rPr>
          <w:b/>
        </w:rPr>
        <w:lastRenderedPageBreak/>
        <w:t>Common Regulations</w:t>
      </w:r>
    </w:p>
    <w:p w:rsidR="00924A2C" w:rsidRPr="0090411E" w:rsidRDefault="00924A2C" w:rsidP="00924A2C">
      <w:pPr>
        <w:spacing w:line="260" w:lineRule="exact"/>
        <w:jc w:val="center"/>
        <w:rPr>
          <w:b/>
        </w:rPr>
      </w:pPr>
      <w:r w:rsidRPr="0090411E">
        <w:rPr>
          <w:b/>
        </w:rPr>
        <w:t>Under the 1999</w:t>
      </w:r>
      <w:r w:rsidR="00E916C6">
        <w:rPr>
          <w:b/>
        </w:rPr>
        <w:t> </w:t>
      </w:r>
      <w:r w:rsidRPr="0090411E">
        <w:rPr>
          <w:b/>
        </w:rPr>
        <w:t>Act and the 1960</w:t>
      </w:r>
      <w:r w:rsidR="00E916C6">
        <w:rPr>
          <w:b/>
        </w:rPr>
        <w:t> </w:t>
      </w:r>
      <w:r w:rsidRPr="0090411E">
        <w:rPr>
          <w:b/>
        </w:rPr>
        <w:t>Act</w:t>
      </w:r>
    </w:p>
    <w:p w:rsidR="00924A2C" w:rsidRPr="0090411E" w:rsidRDefault="00924A2C" w:rsidP="00924A2C">
      <w:pPr>
        <w:spacing w:line="260" w:lineRule="exact"/>
        <w:jc w:val="center"/>
        <w:rPr>
          <w:b/>
        </w:rPr>
      </w:pPr>
      <w:r w:rsidRPr="0090411E">
        <w:rPr>
          <w:b/>
        </w:rPr>
        <w:t>of the Hague Agreement</w:t>
      </w:r>
    </w:p>
    <w:p w:rsidR="00924A2C" w:rsidRPr="0090411E" w:rsidRDefault="00924A2C" w:rsidP="00924A2C">
      <w:pPr>
        <w:spacing w:line="260" w:lineRule="exact"/>
      </w:pPr>
    </w:p>
    <w:p w:rsidR="00924A2C" w:rsidRPr="0090411E" w:rsidRDefault="00924A2C" w:rsidP="00924A2C">
      <w:pPr>
        <w:spacing w:line="260" w:lineRule="exact"/>
        <w:jc w:val="center"/>
      </w:pPr>
      <w:r w:rsidRPr="0090411E">
        <w:t xml:space="preserve">(as in force on </w:t>
      </w:r>
      <w:r>
        <w:t>[January 1, 2015]</w:t>
      </w:r>
      <w:r w:rsidRPr="0090411E">
        <w:t>)</w:t>
      </w:r>
    </w:p>
    <w:p w:rsidR="00924A2C" w:rsidRPr="0090411E" w:rsidRDefault="00924A2C" w:rsidP="00924A2C">
      <w:pPr>
        <w:spacing w:line="260" w:lineRule="exact"/>
      </w:pPr>
    </w:p>
    <w:p w:rsidR="00924A2C" w:rsidRPr="0090411E" w:rsidRDefault="00924A2C" w:rsidP="00924A2C">
      <w:pPr>
        <w:spacing w:line="260" w:lineRule="exact"/>
      </w:pPr>
    </w:p>
    <w:p w:rsidR="00924A2C" w:rsidRPr="0090411E" w:rsidRDefault="00924A2C" w:rsidP="00924A2C">
      <w:pPr>
        <w:spacing w:line="260" w:lineRule="exact"/>
      </w:pPr>
      <w:r>
        <w:t>[...]</w:t>
      </w:r>
    </w:p>
    <w:p w:rsidR="00924A2C" w:rsidRPr="0090411E" w:rsidRDefault="00924A2C" w:rsidP="00924A2C">
      <w:pPr>
        <w:spacing w:line="260" w:lineRule="exact"/>
      </w:pPr>
    </w:p>
    <w:p w:rsidR="00924A2C" w:rsidRDefault="00E916C6" w:rsidP="00E916C6">
      <w:pPr>
        <w:spacing w:line="260" w:lineRule="exact"/>
        <w:jc w:val="center"/>
      </w:pPr>
      <w:r>
        <w:t>SCHEDULE OF FEES</w:t>
      </w:r>
    </w:p>
    <w:p w:rsidR="00E916C6" w:rsidRDefault="00E916C6" w:rsidP="00E916C6">
      <w:pPr>
        <w:spacing w:line="260" w:lineRule="exact"/>
        <w:jc w:val="center"/>
      </w:pPr>
    </w:p>
    <w:p w:rsidR="00E916C6" w:rsidRDefault="00E916C6" w:rsidP="00E916C6">
      <w:pPr>
        <w:spacing w:line="260" w:lineRule="exact"/>
        <w:jc w:val="center"/>
      </w:pPr>
      <w:r>
        <w:t>(as in force on [January 1, 2015])</w:t>
      </w:r>
    </w:p>
    <w:p w:rsidR="009E0B74" w:rsidRDefault="009E0B74" w:rsidP="00E916C6"/>
    <w:p w:rsidR="00E916C6" w:rsidRDefault="00E916C6" w:rsidP="00E916C6"/>
    <w:p w:rsidR="00E916C6" w:rsidRDefault="00E916C6" w:rsidP="00E916C6">
      <w:r>
        <w:t>[…]</w:t>
      </w:r>
    </w:p>
    <w:p w:rsidR="00E916C6" w:rsidRDefault="00E916C6" w:rsidP="00E916C6"/>
    <w:p w:rsidR="0008522D" w:rsidRDefault="0008522D" w:rsidP="0008522D">
      <w:r>
        <w:t>VII.</w:t>
      </w:r>
      <w:r>
        <w:tab/>
      </w:r>
      <w:r>
        <w:rPr>
          <w:i/>
        </w:rPr>
        <w:t>Services Provided by the International Bureau</w:t>
      </w:r>
    </w:p>
    <w:p w:rsidR="0008522D" w:rsidRDefault="0008522D" w:rsidP="0008522D"/>
    <w:p w:rsidR="0008522D" w:rsidRDefault="0008522D" w:rsidP="0008522D">
      <w:pPr>
        <w:ind w:left="567" w:hanging="567"/>
      </w:pPr>
      <w:r>
        <w:t>24.</w:t>
      </w:r>
      <w:r>
        <w:tab/>
        <w:t>The International Bureau is authorized to collect a fee, whose amount it shall itself fix, for services not covered by this Schedule of Fees.</w:t>
      </w:r>
    </w:p>
    <w:p w:rsidR="00E916C6" w:rsidRDefault="00E916C6" w:rsidP="00E916C6"/>
    <w:p w:rsidR="00E916C6" w:rsidRDefault="00E916C6" w:rsidP="00E916C6"/>
    <w:p w:rsidR="00E916C6" w:rsidRDefault="00E916C6" w:rsidP="00E916C6"/>
    <w:p w:rsidR="00E916C6" w:rsidRPr="00E916C6" w:rsidRDefault="00E916C6" w:rsidP="00E916C6">
      <w:pPr>
        <w:pStyle w:val="Endofdocument-Annex"/>
      </w:pPr>
      <w:r>
        <w:t>[End of Annex II and of document]</w:t>
      </w:r>
    </w:p>
    <w:sectPr w:rsidR="00E916C6" w:rsidRPr="00E916C6" w:rsidSect="006450B1">
      <w:headerReference w:type="first" r:id="rId1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18A4" w:rsidRDefault="003018A4">
      <w:r>
        <w:separator/>
      </w:r>
    </w:p>
  </w:endnote>
  <w:endnote w:type="continuationSeparator" w:id="0">
    <w:p w:rsidR="003018A4" w:rsidRDefault="003018A4" w:rsidP="003B38C1">
      <w:r>
        <w:separator/>
      </w:r>
    </w:p>
    <w:p w:rsidR="003018A4" w:rsidRPr="003B38C1" w:rsidRDefault="003018A4" w:rsidP="003B38C1">
      <w:pPr>
        <w:spacing w:after="60"/>
        <w:rPr>
          <w:sz w:val="17"/>
        </w:rPr>
      </w:pPr>
      <w:r>
        <w:rPr>
          <w:sz w:val="17"/>
        </w:rPr>
        <w:t>[Endnote continued from previous page]</w:t>
      </w:r>
    </w:p>
  </w:endnote>
  <w:endnote w:type="continuationNotice" w:id="1">
    <w:p w:rsidR="003018A4" w:rsidRPr="003B38C1" w:rsidRDefault="003018A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18A4" w:rsidRDefault="003018A4">
      <w:r>
        <w:separator/>
      </w:r>
    </w:p>
  </w:footnote>
  <w:footnote w:type="continuationSeparator" w:id="0">
    <w:p w:rsidR="003018A4" w:rsidRDefault="003018A4" w:rsidP="008B60B2">
      <w:r>
        <w:separator/>
      </w:r>
    </w:p>
    <w:p w:rsidR="003018A4" w:rsidRPr="00ED77FB" w:rsidRDefault="003018A4" w:rsidP="008B60B2">
      <w:pPr>
        <w:spacing w:after="60"/>
        <w:rPr>
          <w:sz w:val="17"/>
          <w:szCs w:val="17"/>
        </w:rPr>
      </w:pPr>
      <w:r w:rsidRPr="00ED77FB">
        <w:rPr>
          <w:sz w:val="17"/>
          <w:szCs w:val="17"/>
        </w:rPr>
        <w:t>[Footnote continued from previous page]</w:t>
      </w:r>
    </w:p>
  </w:footnote>
  <w:footnote w:type="continuationNotice" w:id="1">
    <w:p w:rsidR="003018A4" w:rsidRPr="00ED77FB" w:rsidRDefault="003018A4" w:rsidP="008B60B2">
      <w:pPr>
        <w:spacing w:before="60"/>
        <w:jc w:val="right"/>
        <w:rPr>
          <w:sz w:val="17"/>
          <w:szCs w:val="17"/>
        </w:rPr>
      </w:pPr>
      <w:r w:rsidRPr="00ED77FB">
        <w:rPr>
          <w:sz w:val="17"/>
          <w:szCs w:val="17"/>
        </w:rPr>
        <w:t>[Footnote continued on next page]</w:t>
      </w:r>
    </w:p>
  </w:footnote>
  <w:footnote w:id="2">
    <w:p w:rsidR="00D7387F" w:rsidRPr="00D77C06" w:rsidRDefault="00D7387F" w:rsidP="00D7387F">
      <w:pPr>
        <w:pStyle w:val="FootnoteText"/>
      </w:pPr>
      <w:r w:rsidRPr="00FD1773">
        <w:rPr>
          <w:rStyle w:val="FootnoteReference"/>
          <w:sz w:val="20"/>
        </w:rPr>
        <w:footnoteRef/>
      </w:r>
      <w:r w:rsidR="00FD1773" w:rsidRPr="00FD1773">
        <w:rPr>
          <w:sz w:val="20"/>
        </w:rPr>
        <w:tab/>
      </w:r>
      <w:r w:rsidRPr="00FD1773">
        <w:rPr>
          <w:sz w:val="20"/>
        </w:rPr>
        <w:t xml:space="preserve">See documents H/LD/WG/3/7, entitled </w:t>
      </w:r>
      <w:r w:rsidR="006247D6">
        <w:rPr>
          <w:sz w:val="20"/>
        </w:rPr>
        <w:t>“</w:t>
      </w:r>
      <w:r w:rsidRPr="00FD1773">
        <w:rPr>
          <w:sz w:val="20"/>
        </w:rPr>
        <w:t>Summary by the Chair</w:t>
      </w:r>
      <w:r w:rsidR="006247D6">
        <w:rPr>
          <w:sz w:val="20"/>
        </w:rPr>
        <w:t>”</w:t>
      </w:r>
      <w:r w:rsidRPr="00FD1773">
        <w:rPr>
          <w:sz w:val="20"/>
        </w:rPr>
        <w:t>, paragraphs</w:t>
      </w:r>
      <w:r w:rsidR="00FD1773">
        <w:rPr>
          <w:sz w:val="20"/>
        </w:rPr>
        <w:t> </w:t>
      </w:r>
      <w:r w:rsidRPr="00FD1773">
        <w:rPr>
          <w:sz w:val="20"/>
        </w:rPr>
        <w:t>18</w:t>
      </w:r>
      <w:r w:rsidR="00FD1773">
        <w:rPr>
          <w:sz w:val="20"/>
        </w:rPr>
        <w:t xml:space="preserve"> and </w:t>
      </w:r>
      <w:r w:rsidRPr="00FD1773">
        <w:rPr>
          <w:sz w:val="20"/>
        </w:rPr>
        <w:t>19 and</w:t>
      </w:r>
      <w:r w:rsidR="00982FB8">
        <w:rPr>
          <w:sz w:val="20"/>
        </w:rPr>
        <w:t> </w:t>
      </w:r>
      <w:r w:rsidRPr="00FD1773">
        <w:rPr>
          <w:sz w:val="20"/>
        </w:rPr>
        <w:t>H/LD/WG/3/8</w:t>
      </w:r>
      <w:r w:rsidR="00FD1773">
        <w:rPr>
          <w:sz w:val="20"/>
        </w:rPr>
        <w:t> </w:t>
      </w:r>
      <w:r w:rsidRPr="00FD1773">
        <w:rPr>
          <w:sz w:val="20"/>
        </w:rPr>
        <w:t xml:space="preserve">Prov., entitled </w:t>
      </w:r>
      <w:r w:rsidR="006247D6">
        <w:rPr>
          <w:sz w:val="20"/>
        </w:rPr>
        <w:t>“</w:t>
      </w:r>
      <w:r w:rsidRPr="00FD1773">
        <w:rPr>
          <w:sz w:val="20"/>
        </w:rPr>
        <w:t>Draft Report</w:t>
      </w:r>
      <w:r w:rsidR="006247D6">
        <w:rPr>
          <w:sz w:val="20"/>
        </w:rPr>
        <w:t>”</w:t>
      </w:r>
      <w:r w:rsidRPr="00FD1773">
        <w:rPr>
          <w:sz w:val="20"/>
        </w:rPr>
        <w:t>, paragraphs</w:t>
      </w:r>
      <w:r w:rsidR="00FD1773">
        <w:rPr>
          <w:sz w:val="20"/>
        </w:rPr>
        <w:t> </w:t>
      </w:r>
      <w:r w:rsidRPr="00FD1773">
        <w:rPr>
          <w:sz w:val="20"/>
        </w:rPr>
        <w:t>82</w:t>
      </w:r>
      <w:r w:rsidR="00FD1773">
        <w:rPr>
          <w:sz w:val="20"/>
        </w:rPr>
        <w:t xml:space="preserve"> and</w:t>
      </w:r>
      <w:r w:rsidRPr="00FD1773">
        <w:rPr>
          <w:sz w:val="20"/>
        </w:rPr>
        <w:t xml:space="preserve"> 83.</w:t>
      </w:r>
    </w:p>
  </w:footnote>
  <w:footnote w:id="3">
    <w:p w:rsidR="00D7387F" w:rsidRPr="00D87880" w:rsidRDefault="00D7387F" w:rsidP="00D87880">
      <w:pPr>
        <w:pStyle w:val="BodyText"/>
        <w:rPr>
          <w:sz w:val="20"/>
        </w:rPr>
      </w:pPr>
      <w:r w:rsidRPr="00D87880">
        <w:rPr>
          <w:rStyle w:val="FootnoteReference"/>
          <w:sz w:val="20"/>
        </w:rPr>
        <w:footnoteRef/>
      </w:r>
      <w:r w:rsidR="00E868AE" w:rsidRPr="00D87880">
        <w:rPr>
          <w:sz w:val="20"/>
        </w:rPr>
        <w:tab/>
      </w:r>
      <w:r w:rsidRPr="00D87880">
        <w:rPr>
          <w:sz w:val="20"/>
        </w:rPr>
        <w:t xml:space="preserve">For example, see </w:t>
      </w:r>
      <w:r w:rsidR="00B90B59" w:rsidRPr="00D87880">
        <w:rPr>
          <w:sz w:val="20"/>
        </w:rPr>
        <w:t>Item</w:t>
      </w:r>
      <w:r w:rsidR="00D87880" w:rsidRPr="00D87880">
        <w:rPr>
          <w:sz w:val="20"/>
        </w:rPr>
        <w:t> </w:t>
      </w:r>
      <w:r w:rsidR="00B90B59" w:rsidRPr="00D87880">
        <w:rPr>
          <w:sz w:val="20"/>
        </w:rPr>
        <w:t>9</w:t>
      </w:r>
      <w:r w:rsidR="00024F07" w:rsidRPr="00D87880">
        <w:rPr>
          <w:sz w:val="20"/>
        </w:rPr>
        <w:t>, “Description”</w:t>
      </w:r>
      <w:r w:rsidR="00B90B59" w:rsidRPr="00D87880">
        <w:rPr>
          <w:sz w:val="20"/>
        </w:rPr>
        <w:t xml:space="preserve"> </w:t>
      </w:r>
      <w:r w:rsidRPr="00D87880">
        <w:rPr>
          <w:sz w:val="20"/>
        </w:rPr>
        <w:t>of document</w:t>
      </w:r>
      <w:r w:rsidR="00E868AE" w:rsidRPr="00D87880">
        <w:rPr>
          <w:sz w:val="20"/>
        </w:rPr>
        <w:t> </w:t>
      </w:r>
      <w:r w:rsidRPr="00D87880">
        <w:rPr>
          <w:sz w:val="20"/>
        </w:rPr>
        <w:t>DM/1.</w:t>
      </w:r>
      <w:r w:rsidR="009424A0">
        <w:rPr>
          <w:sz w:val="20"/>
        </w:rPr>
        <w:t>inf</w:t>
      </w:r>
      <w:r w:rsidRPr="00D87880">
        <w:rPr>
          <w:sz w:val="20"/>
        </w:rPr>
        <w:t xml:space="preserve">, </w:t>
      </w:r>
      <w:r w:rsidR="006247D6" w:rsidRPr="00D87880">
        <w:rPr>
          <w:sz w:val="20"/>
        </w:rPr>
        <w:t>“</w:t>
      </w:r>
      <w:r w:rsidRPr="00D87880">
        <w:rPr>
          <w:sz w:val="20"/>
        </w:rPr>
        <w:t xml:space="preserve">How to </w:t>
      </w:r>
      <w:r w:rsidR="00D87880">
        <w:rPr>
          <w:sz w:val="20"/>
        </w:rPr>
        <w:t>F</w:t>
      </w:r>
      <w:r w:rsidRPr="00D87880">
        <w:rPr>
          <w:sz w:val="20"/>
        </w:rPr>
        <w:t xml:space="preserve">ile an </w:t>
      </w:r>
      <w:r w:rsidR="00D87880">
        <w:rPr>
          <w:sz w:val="20"/>
        </w:rPr>
        <w:t>I</w:t>
      </w:r>
      <w:r w:rsidRPr="00D87880">
        <w:rPr>
          <w:sz w:val="20"/>
        </w:rPr>
        <w:t xml:space="preserve">nternational </w:t>
      </w:r>
      <w:r w:rsidR="00D87880">
        <w:rPr>
          <w:sz w:val="20"/>
        </w:rPr>
        <w:t>A</w:t>
      </w:r>
      <w:r w:rsidRPr="00D87880">
        <w:rPr>
          <w:sz w:val="20"/>
        </w:rPr>
        <w:t>pplication?</w:t>
      </w:r>
      <w:proofErr w:type="gramStart"/>
      <w:r w:rsidR="006247D6" w:rsidRPr="00D87880">
        <w:rPr>
          <w:sz w:val="20"/>
        </w:rPr>
        <w:t>”</w:t>
      </w:r>
      <w:r w:rsidRPr="00D87880">
        <w:rPr>
          <w:sz w:val="20"/>
        </w:rPr>
        <w:t>,</w:t>
      </w:r>
      <w:proofErr w:type="gramEnd"/>
      <w:r w:rsidRPr="00D87880">
        <w:rPr>
          <w:sz w:val="20"/>
        </w:rPr>
        <w:t xml:space="preserve"> which reads as follows:  </w:t>
      </w:r>
      <w:r w:rsidR="006247D6" w:rsidRPr="00D87880">
        <w:rPr>
          <w:sz w:val="20"/>
        </w:rPr>
        <w:t>“</w:t>
      </w:r>
      <w:r w:rsidR="00B90B59" w:rsidRPr="00D87880">
        <w:rPr>
          <w:rFonts w:eastAsia="MS Mincho"/>
          <w:sz w:val="20"/>
          <w:lang w:eastAsia="ja-JP"/>
        </w:rPr>
        <w:t xml:space="preserve">In general, a textual description of the industrial designs is optional.  However, a brief description is required if either </w:t>
      </w:r>
      <w:r w:rsidR="00B90B59" w:rsidRPr="00D87880">
        <w:rPr>
          <w:rFonts w:eastAsia="MS Mincho"/>
          <w:b/>
          <w:sz w:val="20"/>
          <w:lang w:eastAsia="ja-JP"/>
        </w:rPr>
        <w:t>Romania</w:t>
      </w:r>
      <w:r w:rsidR="00B90B59" w:rsidRPr="00D87880">
        <w:rPr>
          <w:rFonts w:eastAsia="MS Mincho"/>
          <w:sz w:val="20"/>
          <w:lang w:eastAsia="ja-JP"/>
        </w:rPr>
        <w:t xml:space="preserve"> or the </w:t>
      </w:r>
      <w:r w:rsidR="00B90B59" w:rsidRPr="00D87880">
        <w:rPr>
          <w:rFonts w:eastAsia="MS Mincho"/>
          <w:b/>
          <w:sz w:val="20"/>
          <w:lang w:eastAsia="ja-JP"/>
        </w:rPr>
        <w:t>Syrian Arab Republic</w:t>
      </w:r>
      <w:r w:rsidR="00B90B59" w:rsidRPr="00D87880">
        <w:rPr>
          <w:rFonts w:eastAsia="MS Mincho"/>
          <w:sz w:val="20"/>
          <w:lang w:eastAsia="ja-JP"/>
        </w:rPr>
        <w:t xml:space="preserve"> is designated under the 1999 Act.</w:t>
      </w:r>
      <w:r w:rsidR="00F911EB">
        <w:rPr>
          <w:rFonts w:eastAsia="MS Mincho"/>
          <w:sz w:val="20"/>
          <w:lang w:eastAsia="ja-JP"/>
        </w:rPr>
        <w:t xml:space="preserve"> […]</w:t>
      </w:r>
      <w:r w:rsidR="00CB105D" w:rsidRPr="00D87880">
        <w:rPr>
          <w:rFonts w:eastAsia="MS Mincho"/>
          <w:sz w:val="20"/>
          <w:lang w:eastAsia="ja-JP"/>
        </w:rPr>
        <w:t>”</w:t>
      </w:r>
    </w:p>
  </w:footnote>
  <w:footnote w:id="4">
    <w:p w:rsidR="00D7387F" w:rsidRPr="0026788A" w:rsidRDefault="00D7387F" w:rsidP="0026788A">
      <w:pPr>
        <w:pStyle w:val="ONUME"/>
        <w:numPr>
          <w:ilvl w:val="0"/>
          <w:numId w:val="0"/>
        </w:numPr>
        <w:spacing w:after="0"/>
        <w:rPr>
          <w:sz w:val="20"/>
        </w:rPr>
      </w:pPr>
      <w:r w:rsidRPr="0026788A">
        <w:rPr>
          <w:rStyle w:val="FootnoteReference"/>
          <w:sz w:val="20"/>
        </w:rPr>
        <w:footnoteRef/>
      </w:r>
      <w:r w:rsidR="00B11D24" w:rsidRPr="0026788A">
        <w:rPr>
          <w:sz w:val="20"/>
        </w:rPr>
        <w:tab/>
      </w:r>
      <w:r w:rsidRPr="0026788A">
        <w:rPr>
          <w:sz w:val="20"/>
        </w:rPr>
        <w:t xml:space="preserve">See </w:t>
      </w:r>
      <w:r w:rsidR="006247D6">
        <w:rPr>
          <w:sz w:val="20"/>
        </w:rPr>
        <w:t>“</w:t>
      </w:r>
      <w:r w:rsidRPr="0026788A">
        <w:rPr>
          <w:sz w:val="20"/>
        </w:rPr>
        <w:t>Summary</w:t>
      </w:r>
      <w:r w:rsidR="00D11EF7" w:rsidRPr="0026788A">
        <w:rPr>
          <w:sz w:val="20"/>
        </w:rPr>
        <w:t xml:space="preserve"> Minutes</w:t>
      </w:r>
      <w:r w:rsidR="006247D6">
        <w:rPr>
          <w:sz w:val="20"/>
        </w:rPr>
        <w:t>”</w:t>
      </w:r>
      <w:r w:rsidRPr="0026788A">
        <w:rPr>
          <w:sz w:val="20"/>
        </w:rPr>
        <w:t xml:space="preserve"> of the Diplomatic Conference, paragraphs</w:t>
      </w:r>
      <w:r w:rsidR="0026788A" w:rsidRPr="0026788A">
        <w:rPr>
          <w:sz w:val="20"/>
        </w:rPr>
        <w:t> </w:t>
      </w:r>
      <w:r w:rsidRPr="0026788A">
        <w:rPr>
          <w:sz w:val="20"/>
        </w:rPr>
        <w:t>830 to</w:t>
      </w:r>
      <w:r w:rsidR="0026788A">
        <w:rPr>
          <w:sz w:val="20"/>
        </w:rPr>
        <w:t> </w:t>
      </w:r>
      <w:r w:rsidRPr="0026788A">
        <w:rPr>
          <w:sz w:val="20"/>
        </w:rPr>
        <w:t>842.</w:t>
      </w:r>
    </w:p>
  </w:footnote>
  <w:footnote w:id="5">
    <w:p w:rsidR="00D7387F" w:rsidRPr="0026788A" w:rsidRDefault="00D7387F" w:rsidP="0026788A">
      <w:pPr>
        <w:pStyle w:val="FootnoteText"/>
        <w:rPr>
          <w:sz w:val="20"/>
        </w:rPr>
      </w:pPr>
      <w:r w:rsidRPr="0026788A">
        <w:rPr>
          <w:rStyle w:val="FootnoteReference"/>
          <w:sz w:val="20"/>
        </w:rPr>
        <w:footnoteRef/>
      </w:r>
      <w:r w:rsidR="0026788A">
        <w:rPr>
          <w:sz w:val="20"/>
        </w:rPr>
        <w:tab/>
      </w:r>
      <w:r w:rsidRPr="0026788A">
        <w:rPr>
          <w:sz w:val="20"/>
        </w:rPr>
        <w:t>The accession</w:t>
      </w:r>
      <w:r w:rsidR="00775D13">
        <w:rPr>
          <w:sz w:val="20"/>
        </w:rPr>
        <w:t xml:space="preserve"> by</w:t>
      </w:r>
      <w:r w:rsidRPr="0026788A">
        <w:rPr>
          <w:sz w:val="20"/>
        </w:rPr>
        <w:t xml:space="preserve"> the Republic of</w:t>
      </w:r>
      <w:r w:rsidR="0026788A">
        <w:rPr>
          <w:sz w:val="20"/>
        </w:rPr>
        <w:t> </w:t>
      </w:r>
      <w:r w:rsidRPr="0026788A">
        <w:rPr>
          <w:sz w:val="20"/>
        </w:rPr>
        <w:t>Korea to the 1999</w:t>
      </w:r>
      <w:r w:rsidR="0026788A">
        <w:rPr>
          <w:sz w:val="20"/>
        </w:rPr>
        <w:t> </w:t>
      </w:r>
      <w:r w:rsidRPr="0026788A">
        <w:rPr>
          <w:sz w:val="20"/>
        </w:rPr>
        <w:t xml:space="preserve">Act will </w:t>
      </w:r>
      <w:r w:rsidR="00D9773D">
        <w:rPr>
          <w:sz w:val="20"/>
        </w:rPr>
        <w:t>take effect</w:t>
      </w:r>
      <w:r w:rsidR="00775D13">
        <w:rPr>
          <w:sz w:val="20"/>
        </w:rPr>
        <w:t xml:space="preserve"> as</w:t>
      </w:r>
      <w:r w:rsidR="00D9773D">
        <w:rPr>
          <w:sz w:val="20"/>
        </w:rPr>
        <w:t xml:space="preserve"> from</w:t>
      </w:r>
      <w:r w:rsidRPr="0026788A">
        <w:rPr>
          <w:sz w:val="20"/>
        </w:rPr>
        <w:t xml:space="preserve"> July</w:t>
      </w:r>
      <w:r w:rsidR="0026788A">
        <w:rPr>
          <w:sz w:val="20"/>
        </w:rPr>
        <w:t> </w:t>
      </w:r>
      <w:r w:rsidRPr="0026788A">
        <w:rPr>
          <w:sz w:val="20"/>
        </w:rPr>
        <w:t>1,</w:t>
      </w:r>
      <w:r w:rsidR="0026788A">
        <w:rPr>
          <w:sz w:val="20"/>
        </w:rPr>
        <w:t> </w:t>
      </w:r>
      <w:r w:rsidRPr="0026788A">
        <w:rPr>
          <w:sz w:val="20"/>
        </w:rPr>
        <w:t>2014.  In the course of its preparatory work for accession, the Korean Intellectual Property Office (KIPO) indicated to the International Bureau that</w:t>
      </w:r>
      <w:r w:rsidR="0026788A">
        <w:rPr>
          <w:sz w:val="20"/>
        </w:rPr>
        <w:t xml:space="preserve"> an</w:t>
      </w:r>
      <w:r w:rsidRPr="0026788A">
        <w:rPr>
          <w:sz w:val="20"/>
        </w:rPr>
        <w:t xml:space="preserve"> applicant filing an international application should be allowed to seek a special type of design registration which is stipulated as</w:t>
      </w:r>
      <w:r w:rsidR="0026788A">
        <w:rPr>
          <w:sz w:val="20"/>
        </w:rPr>
        <w:t xml:space="preserve"> a</w:t>
      </w:r>
      <w:r w:rsidRPr="0026788A">
        <w:rPr>
          <w:sz w:val="20"/>
        </w:rPr>
        <w:t xml:space="preserve"> </w:t>
      </w:r>
      <w:r w:rsidR="006247D6">
        <w:rPr>
          <w:sz w:val="20"/>
        </w:rPr>
        <w:t>“</w:t>
      </w:r>
      <w:r w:rsidRPr="0026788A">
        <w:rPr>
          <w:sz w:val="20"/>
        </w:rPr>
        <w:t>similar design</w:t>
      </w:r>
      <w:r w:rsidR="006247D6">
        <w:rPr>
          <w:sz w:val="20"/>
        </w:rPr>
        <w:t>”</w:t>
      </w:r>
      <w:r w:rsidRPr="0026788A">
        <w:rPr>
          <w:sz w:val="20"/>
        </w:rPr>
        <w:t xml:space="preserve"> in its </w:t>
      </w:r>
      <w:r w:rsidR="000B4608">
        <w:rPr>
          <w:sz w:val="20"/>
        </w:rPr>
        <w:t>i</w:t>
      </w:r>
      <w:r w:rsidRPr="0026788A">
        <w:rPr>
          <w:sz w:val="20"/>
        </w:rPr>
        <w:t xml:space="preserve">ndustrial </w:t>
      </w:r>
      <w:r w:rsidR="000B4608">
        <w:rPr>
          <w:sz w:val="20"/>
        </w:rPr>
        <w:t>d</w:t>
      </w:r>
      <w:r w:rsidRPr="0026788A">
        <w:rPr>
          <w:sz w:val="20"/>
        </w:rPr>
        <w:t xml:space="preserve">esign </w:t>
      </w:r>
      <w:r w:rsidR="000B4608">
        <w:rPr>
          <w:sz w:val="20"/>
        </w:rPr>
        <w:t>l</w:t>
      </w:r>
      <w:r w:rsidRPr="0026788A">
        <w:rPr>
          <w:sz w:val="20"/>
        </w:rPr>
        <w:t>aw as in force at the time of prepar</w:t>
      </w:r>
      <w:r w:rsidR="000B4608">
        <w:rPr>
          <w:sz w:val="20"/>
        </w:rPr>
        <w:t>at</w:t>
      </w:r>
      <w:r w:rsidRPr="0026788A">
        <w:rPr>
          <w:sz w:val="20"/>
        </w:rPr>
        <w:t>i</w:t>
      </w:r>
      <w:r w:rsidR="000B4608">
        <w:rPr>
          <w:sz w:val="20"/>
        </w:rPr>
        <w:t>o</w:t>
      </w:r>
      <w:r w:rsidRPr="0026788A">
        <w:rPr>
          <w:sz w:val="20"/>
        </w:rPr>
        <w:t>n</w:t>
      </w:r>
      <w:r w:rsidR="000B4608">
        <w:rPr>
          <w:sz w:val="20"/>
        </w:rPr>
        <w:t xml:space="preserve"> of</w:t>
      </w:r>
      <w:r w:rsidRPr="0026788A">
        <w:rPr>
          <w:sz w:val="20"/>
        </w:rPr>
        <w:t xml:space="preserve"> the present document.  However, in the revised </w:t>
      </w:r>
      <w:r w:rsidR="000B4608">
        <w:rPr>
          <w:sz w:val="20"/>
        </w:rPr>
        <w:t>i</w:t>
      </w:r>
      <w:r w:rsidRPr="0026788A">
        <w:rPr>
          <w:sz w:val="20"/>
        </w:rPr>
        <w:t xml:space="preserve">ndustrial </w:t>
      </w:r>
      <w:r w:rsidR="000B4608">
        <w:rPr>
          <w:sz w:val="20"/>
        </w:rPr>
        <w:t>d</w:t>
      </w:r>
      <w:r w:rsidRPr="0026788A">
        <w:rPr>
          <w:sz w:val="20"/>
        </w:rPr>
        <w:t xml:space="preserve">esign </w:t>
      </w:r>
      <w:r w:rsidR="000B4608">
        <w:rPr>
          <w:sz w:val="20"/>
        </w:rPr>
        <w:t>l</w:t>
      </w:r>
      <w:r w:rsidRPr="0026788A">
        <w:rPr>
          <w:sz w:val="20"/>
        </w:rPr>
        <w:t>aw, which will come into force on July</w:t>
      </w:r>
      <w:r w:rsidR="0026788A">
        <w:rPr>
          <w:sz w:val="20"/>
        </w:rPr>
        <w:t> </w:t>
      </w:r>
      <w:r w:rsidRPr="0026788A">
        <w:rPr>
          <w:sz w:val="20"/>
        </w:rPr>
        <w:t>1,</w:t>
      </w:r>
      <w:r w:rsidR="0026788A">
        <w:rPr>
          <w:sz w:val="20"/>
        </w:rPr>
        <w:t> </w:t>
      </w:r>
      <w:r w:rsidRPr="0026788A">
        <w:rPr>
          <w:sz w:val="20"/>
        </w:rPr>
        <w:t xml:space="preserve">2014, the said </w:t>
      </w:r>
      <w:r w:rsidR="006247D6">
        <w:rPr>
          <w:sz w:val="20"/>
        </w:rPr>
        <w:t>“</w:t>
      </w:r>
      <w:r w:rsidRPr="0026788A">
        <w:rPr>
          <w:sz w:val="20"/>
        </w:rPr>
        <w:t>similar design</w:t>
      </w:r>
      <w:r w:rsidR="006247D6">
        <w:rPr>
          <w:sz w:val="20"/>
        </w:rPr>
        <w:t>”</w:t>
      </w:r>
      <w:r w:rsidRPr="0026788A">
        <w:rPr>
          <w:sz w:val="20"/>
        </w:rPr>
        <w:t xml:space="preserve"> system</w:t>
      </w:r>
      <w:r w:rsidR="0026788A">
        <w:rPr>
          <w:sz w:val="20"/>
        </w:rPr>
        <w:t xml:space="preserve"> will be</w:t>
      </w:r>
      <w:r w:rsidRPr="0026788A">
        <w:rPr>
          <w:sz w:val="20"/>
        </w:rPr>
        <w:t xml:space="preserve"> replaced by a system to be called </w:t>
      </w:r>
      <w:r w:rsidR="006247D6">
        <w:rPr>
          <w:sz w:val="20"/>
        </w:rPr>
        <w:t>“</w:t>
      </w:r>
      <w:r w:rsidRPr="0026788A">
        <w:rPr>
          <w:sz w:val="20"/>
        </w:rPr>
        <w:t>related design</w:t>
      </w:r>
      <w:r w:rsidR="006247D6">
        <w:rPr>
          <w:sz w:val="20"/>
        </w:rPr>
        <w:t>”</w:t>
      </w:r>
      <w:r w:rsidRPr="0026788A">
        <w:rPr>
          <w:sz w:val="20"/>
        </w:rPr>
        <w:t xml:space="preserve"> system. </w:t>
      </w:r>
      <w:r w:rsidR="0026788A">
        <w:rPr>
          <w:sz w:val="20"/>
        </w:rPr>
        <w:t xml:space="preserve"> </w:t>
      </w:r>
      <w:r w:rsidRPr="0026788A">
        <w:rPr>
          <w:sz w:val="20"/>
        </w:rPr>
        <w:t xml:space="preserve">It is recalled that the </w:t>
      </w:r>
      <w:r w:rsidR="006247D6">
        <w:rPr>
          <w:sz w:val="20"/>
        </w:rPr>
        <w:t>“</w:t>
      </w:r>
      <w:r w:rsidRPr="0026788A">
        <w:rPr>
          <w:sz w:val="20"/>
        </w:rPr>
        <w:t>related design</w:t>
      </w:r>
      <w:r w:rsidR="006247D6">
        <w:rPr>
          <w:sz w:val="20"/>
        </w:rPr>
        <w:t>”</w:t>
      </w:r>
      <w:r w:rsidRPr="0026788A">
        <w:rPr>
          <w:sz w:val="20"/>
        </w:rPr>
        <w:t xml:space="preserve"> system already exists in the </w:t>
      </w:r>
      <w:r w:rsidR="000B4608">
        <w:rPr>
          <w:sz w:val="20"/>
        </w:rPr>
        <w:t>i</w:t>
      </w:r>
      <w:r w:rsidRPr="0026788A">
        <w:rPr>
          <w:sz w:val="20"/>
        </w:rPr>
        <w:t xml:space="preserve">ndustrial </w:t>
      </w:r>
      <w:r w:rsidR="000B4608">
        <w:rPr>
          <w:sz w:val="20"/>
        </w:rPr>
        <w:t>d</w:t>
      </w:r>
      <w:r w:rsidRPr="0026788A">
        <w:rPr>
          <w:sz w:val="20"/>
        </w:rPr>
        <w:t xml:space="preserve">esign </w:t>
      </w:r>
      <w:r w:rsidR="000B4608">
        <w:rPr>
          <w:sz w:val="20"/>
        </w:rPr>
        <w:t>l</w:t>
      </w:r>
      <w:r w:rsidRPr="0026788A">
        <w:rPr>
          <w:sz w:val="20"/>
        </w:rPr>
        <w:t>aw of Japan.  See Information Notice</w:t>
      </w:r>
      <w:r w:rsidR="0026788A">
        <w:rPr>
          <w:sz w:val="20"/>
        </w:rPr>
        <w:t> </w:t>
      </w:r>
      <w:r w:rsidRPr="0026788A">
        <w:rPr>
          <w:sz w:val="20"/>
        </w:rPr>
        <w:t xml:space="preserve">14/2011, entitled </w:t>
      </w:r>
      <w:r w:rsidR="006247D6">
        <w:rPr>
          <w:sz w:val="20"/>
        </w:rPr>
        <w:t>“</w:t>
      </w:r>
      <w:r w:rsidRPr="0026788A">
        <w:rPr>
          <w:sz w:val="20"/>
        </w:rPr>
        <w:t>Amendments to the Common Regulations and to the Administrative Instructions</w:t>
      </w:r>
      <w:r w:rsidR="006247D6">
        <w:rPr>
          <w:sz w:val="20"/>
        </w:rPr>
        <w:t>”</w:t>
      </w:r>
      <w:r w:rsidRPr="0026788A">
        <w:rPr>
          <w:sz w:val="20"/>
        </w:rPr>
        <w:t>, available on the WIPO web site at http://www.wipo.int/hague/en/notices/index.jsp?items=30.</w:t>
      </w:r>
    </w:p>
  </w:footnote>
  <w:footnote w:id="6">
    <w:p w:rsidR="00D7387F" w:rsidRPr="0026788A" w:rsidRDefault="00D7387F" w:rsidP="0026788A">
      <w:pPr>
        <w:pStyle w:val="FootnoteText"/>
        <w:rPr>
          <w:sz w:val="20"/>
        </w:rPr>
      </w:pPr>
      <w:r w:rsidRPr="0026788A">
        <w:rPr>
          <w:rStyle w:val="FootnoteReference"/>
          <w:sz w:val="20"/>
        </w:rPr>
        <w:footnoteRef/>
      </w:r>
      <w:r w:rsidR="0026788A">
        <w:rPr>
          <w:sz w:val="20"/>
        </w:rPr>
        <w:tab/>
      </w:r>
      <w:r w:rsidRPr="0026788A">
        <w:rPr>
          <w:sz w:val="20"/>
        </w:rPr>
        <w:t>See document</w:t>
      </w:r>
      <w:r w:rsidR="00560470">
        <w:rPr>
          <w:sz w:val="20"/>
        </w:rPr>
        <w:t> </w:t>
      </w:r>
      <w:r w:rsidRPr="0026788A">
        <w:rPr>
          <w:sz w:val="20"/>
        </w:rPr>
        <w:t xml:space="preserve">H/DC/6, entitled </w:t>
      </w:r>
      <w:r w:rsidR="006247D6">
        <w:rPr>
          <w:sz w:val="20"/>
        </w:rPr>
        <w:t>“</w:t>
      </w:r>
      <w:r w:rsidRPr="0026788A">
        <w:rPr>
          <w:sz w:val="20"/>
        </w:rPr>
        <w:t>Notes on the Basic Proposal for the Regulations under the New Act of the Hague Agreement Concerning the International Registration of Industrial Designs</w:t>
      </w:r>
      <w:r w:rsidR="006247D6">
        <w:rPr>
          <w:sz w:val="20"/>
        </w:rPr>
        <w:t>”</w:t>
      </w:r>
      <w:r w:rsidRPr="0026788A">
        <w:rPr>
          <w:sz w:val="20"/>
        </w:rPr>
        <w:t>, paragraph</w:t>
      </w:r>
      <w:r w:rsidR="00560470">
        <w:rPr>
          <w:sz w:val="20"/>
        </w:rPr>
        <w:t> </w:t>
      </w:r>
      <w:r w:rsidRPr="0026788A">
        <w:rPr>
          <w:sz w:val="20"/>
        </w:rPr>
        <w:t>R7.17.</w:t>
      </w:r>
    </w:p>
  </w:footnote>
  <w:footnote w:id="7">
    <w:p w:rsidR="006A1477" w:rsidRPr="00410521" w:rsidRDefault="006A1477">
      <w:pPr>
        <w:pStyle w:val="FootnoteText"/>
        <w:rPr>
          <w:sz w:val="20"/>
        </w:rPr>
      </w:pPr>
      <w:r w:rsidRPr="00410521">
        <w:rPr>
          <w:rStyle w:val="FootnoteReference"/>
          <w:sz w:val="20"/>
        </w:rPr>
        <w:footnoteRef/>
      </w:r>
      <w:r w:rsidRPr="00410521">
        <w:rPr>
          <w:sz w:val="20"/>
        </w:rPr>
        <w:tab/>
      </w:r>
      <w:r w:rsidR="00C759D4" w:rsidRPr="00410521">
        <w:rPr>
          <w:sz w:val="20"/>
        </w:rPr>
        <w:t>The official form DM/1 and the E-</w:t>
      </w:r>
      <w:r w:rsidR="00410521">
        <w:rPr>
          <w:sz w:val="20"/>
        </w:rPr>
        <w:t>f</w:t>
      </w:r>
      <w:r w:rsidR="00C759D4" w:rsidRPr="00410521">
        <w:rPr>
          <w:sz w:val="20"/>
        </w:rPr>
        <w:t>iling</w:t>
      </w:r>
      <w:r w:rsidR="00410521">
        <w:rPr>
          <w:sz w:val="20"/>
        </w:rPr>
        <w:t xml:space="preserve"> interface</w:t>
      </w:r>
      <w:r w:rsidR="00C759D4" w:rsidRPr="00410521">
        <w:rPr>
          <w:sz w:val="20"/>
        </w:rPr>
        <w:t xml:space="preserve"> will be revised to allow the oath or declaration to accompany the international application. </w:t>
      </w:r>
      <w:r w:rsidR="00410521">
        <w:rPr>
          <w:sz w:val="20"/>
        </w:rPr>
        <w:t xml:space="preserve"> </w:t>
      </w:r>
      <w:r w:rsidRPr="00410521">
        <w:rPr>
          <w:sz w:val="20"/>
        </w:rPr>
        <w:t>The form and mandatory contents of the oath or declaration will be specified in the declaration</w:t>
      </w:r>
      <w:r w:rsidR="00F911EB">
        <w:rPr>
          <w:sz w:val="20"/>
        </w:rPr>
        <w:t xml:space="preserve"> made</w:t>
      </w:r>
      <w:r w:rsidRPr="00410521">
        <w:rPr>
          <w:sz w:val="20"/>
        </w:rPr>
        <w:t xml:space="preserve"> under Rule 8(1)(ii).</w:t>
      </w:r>
    </w:p>
  </w:footnote>
  <w:footnote w:id="8">
    <w:p w:rsidR="00D7387F" w:rsidRPr="00410521" w:rsidRDefault="00D7387F" w:rsidP="00D7387F">
      <w:pPr>
        <w:pStyle w:val="FootnoteText"/>
        <w:rPr>
          <w:sz w:val="20"/>
        </w:rPr>
      </w:pPr>
      <w:r w:rsidRPr="00410521">
        <w:rPr>
          <w:rStyle w:val="FootnoteReference"/>
          <w:sz w:val="20"/>
        </w:rPr>
        <w:footnoteRef/>
      </w:r>
      <w:r w:rsidR="008F0110" w:rsidRPr="00410521">
        <w:rPr>
          <w:sz w:val="20"/>
        </w:rPr>
        <w:tab/>
      </w:r>
      <w:r w:rsidRPr="00410521">
        <w:rPr>
          <w:sz w:val="20"/>
        </w:rPr>
        <w:t xml:space="preserve">See document H/DC/6, entitled </w:t>
      </w:r>
      <w:r w:rsidR="006247D6" w:rsidRPr="00410521">
        <w:rPr>
          <w:sz w:val="20"/>
        </w:rPr>
        <w:t>“</w:t>
      </w:r>
      <w:r w:rsidRPr="00410521">
        <w:rPr>
          <w:sz w:val="20"/>
        </w:rPr>
        <w:t>Notes on the Basic Proposal for the Regulations under the New Act of the Hague Agreement Concerning the International Registration of Industrial Designs</w:t>
      </w:r>
      <w:r w:rsidR="006247D6" w:rsidRPr="00410521">
        <w:rPr>
          <w:sz w:val="20"/>
        </w:rPr>
        <w:t>”</w:t>
      </w:r>
      <w:r w:rsidRPr="00410521">
        <w:rPr>
          <w:sz w:val="20"/>
        </w:rPr>
        <w:t>, R7.12.</w:t>
      </w:r>
    </w:p>
  </w:footnote>
  <w:footnote w:id="9">
    <w:p w:rsidR="00D7387F" w:rsidRPr="00410521" w:rsidRDefault="00D7387F" w:rsidP="00D7387F">
      <w:pPr>
        <w:pStyle w:val="FootnoteText"/>
        <w:rPr>
          <w:sz w:val="20"/>
        </w:rPr>
      </w:pPr>
      <w:r w:rsidRPr="00410521">
        <w:rPr>
          <w:rStyle w:val="FootnoteReference"/>
          <w:sz w:val="20"/>
        </w:rPr>
        <w:footnoteRef/>
      </w:r>
      <w:r w:rsidR="00DD687C" w:rsidRPr="00410521">
        <w:rPr>
          <w:sz w:val="20"/>
        </w:rPr>
        <w:tab/>
      </w:r>
      <w:r w:rsidRPr="00410521">
        <w:rPr>
          <w:sz w:val="20"/>
        </w:rPr>
        <w:t xml:space="preserve">At present, the service is operational for patent documents only. </w:t>
      </w:r>
      <w:r w:rsidR="00DD687C" w:rsidRPr="00410521">
        <w:rPr>
          <w:sz w:val="20"/>
        </w:rPr>
        <w:t xml:space="preserve"> </w:t>
      </w:r>
      <w:r w:rsidRPr="00410521">
        <w:rPr>
          <w:sz w:val="20"/>
        </w:rPr>
        <w:t>Documents relating to other IP</w:t>
      </w:r>
      <w:r w:rsidR="003D5C78">
        <w:rPr>
          <w:sz w:val="20"/>
        </w:rPr>
        <w:t> </w:t>
      </w:r>
      <w:r w:rsidRPr="00410521">
        <w:rPr>
          <w:sz w:val="20"/>
        </w:rPr>
        <w:t>rights, such as industrial designs and trademarks</w:t>
      </w:r>
      <w:r w:rsidR="00334074">
        <w:rPr>
          <w:sz w:val="20"/>
        </w:rPr>
        <w:t>,</w:t>
      </w:r>
      <w:r w:rsidRPr="00410521">
        <w:rPr>
          <w:sz w:val="20"/>
        </w:rPr>
        <w:t xml:space="preserve"> will be exchanged through the system once the participating </w:t>
      </w:r>
      <w:r w:rsidR="00334074">
        <w:rPr>
          <w:sz w:val="20"/>
        </w:rPr>
        <w:t>O</w:t>
      </w:r>
      <w:r w:rsidRPr="00410521">
        <w:rPr>
          <w:sz w:val="20"/>
        </w:rPr>
        <w:t xml:space="preserve">ffices have made the necessary operational and technical changes. </w:t>
      </w:r>
      <w:r w:rsidR="00DD687C" w:rsidRPr="00410521">
        <w:rPr>
          <w:sz w:val="20"/>
        </w:rPr>
        <w:t xml:space="preserve"> </w:t>
      </w:r>
      <w:r w:rsidRPr="00410521">
        <w:rPr>
          <w:sz w:val="20"/>
        </w:rPr>
        <w:t xml:space="preserve">At present, 11 Offices </w:t>
      </w:r>
      <w:r w:rsidR="000B4608" w:rsidRPr="00410521">
        <w:rPr>
          <w:sz w:val="20"/>
        </w:rPr>
        <w:t>participat</w:t>
      </w:r>
      <w:r w:rsidR="000B4608">
        <w:rPr>
          <w:sz w:val="20"/>
        </w:rPr>
        <w:t>e</w:t>
      </w:r>
      <w:r w:rsidR="000B4608" w:rsidRPr="00410521">
        <w:rPr>
          <w:sz w:val="20"/>
        </w:rPr>
        <w:t xml:space="preserve"> </w:t>
      </w:r>
      <w:r w:rsidRPr="00410521">
        <w:rPr>
          <w:sz w:val="20"/>
        </w:rPr>
        <w:t xml:space="preserve">in DAS. </w:t>
      </w:r>
      <w:r w:rsidR="00DD687C" w:rsidRPr="00410521">
        <w:rPr>
          <w:sz w:val="20"/>
        </w:rPr>
        <w:t xml:space="preserve"> </w:t>
      </w:r>
      <w:r w:rsidRPr="00410521">
        <w:rPr>
          <w:sz w:val="20"/>
        </w:rPr>
        <w:t xml:space="preserve">See WIPO web site: </w:t>
      </w:r>
      <w:r w:rsidR="00DD687C" w:rsidRPr="00410521">
        <w:rPr>
          <w:sz w:val="20"/>
        </w:rPr>
        <w:t xml:space="preserve"> </w:t>
      </w:r>
      <w:r w:rsidRPr="00410521">
        <w:rPr>
          <w:sz w:val="20"/>
        </w:rPr>
        <w:t>http://www.wipo.int/das/en/participating_offices.html</w:t>
      </w:r>
    </w:p>
  </w:footnote>
  <w:footnote w:id="10">
    <w:p w:rsidR="00D7387F" w:rsidRPr="00410521" w:rsidRDefault="00D7387F" w:rsidP="00D7387F">
      <w:pPr>
        <w:pStyle w:val="FootnoteText"/>
        <w:rPr>
          <w:sz w:val="20"/>
        </w:rPr>
      </w:pPr>
      <w:r w:rsidRPr="00410521">
        <w:rPr>
          <w:rStyle w:val="FootnoteReference"/>
          <w:sz w:val="20"/>
        </w:rPr>
        <w:footnoteRef/>
      </w:r>
      <w:r w:rsidR="0064599D" w:rsidRPr="00410521">
        <w:rPr>
          <w:sz w:val="20"/>
        </w:rPr>
        <w:tab/>
      </w:r>
      <w:r w:rsidRPr="00410521">
        <w:rPr>
          <w:sz w:val="20"/>
        </w:rPr>
        <w:t>See document H/LD/WG/3/4, entitled</w:t>
      </w:r>
      <w:r w:rsidR="006868EE">
        <w:rPr>
          <w:sz w:val="20"/>
        </w:rPr>
        <w:t xml:space="preserve"> </w:t>
      </w:r>
      <w:r w:rsidR="006247D6" w:rsidRPr="00410521">
        <w:rPr>
          <w:sz w:val="20"/>
        </w:rPr>
        <w:t>“</w:t>
      </w:r>
      <w:r w:rsidRPr="00410521">
        <w:rPr>
          <w:sz w:val="20"/>
        </w:rPr>
        <w:t xml:space="preserve">Digital Access Service for Priority Documents and Other </w:t>
      </w:r>
      <w:r w:rsidR="0064599D" w:rsidRPr="00410521">
        <w:rPr>
          <w:sz w:val="20"/>
        </w:rPr>
        <w:t>M</w:t>
      </w:r>
      <w:r w:rsidRPr="00410521">
        <w:rPr>
          <w:sz w:val="20"/>
        </w:rPr>
        <w:t xml:space="preserve">eans of Transmission of Certain Types of Documents </w:t>
      </w:r>
      <w:r w:rsidR="0064599D" w:rsidRPr="00410521">
        <w:rPr>
          <w:sz w:val="20"/>
        </w:rPr>
        <w:t>U</w:t>
      </w:r>
      <w:r w:rsidRPr="00410521">
        <w:rPr>
          <w:sz w:val="20"/>
        </w:rPr>
        <w:t>nder Rule 7(5</w:t>
      </w:r>
      <w:proofErr w:type="gramStart"/>
      <w:r w:rsidRPr="00410521">
        <w:rPr>
          <w:sz w:val="20"/>
        </w:rPr>
        <w:t>)(</w:t>
      </w:r>
      <w:proofErr w:type="gramEnd"/>
      <w:r w:rsidRPr="00410521">
        <w:rPr>
          <w:sz w:val="20"/>
        </w:rPr>
        <w:t>f) and</w:t>
      </w:r>
      <w:r w:rsidR="0064599D" w:rsidRPr="00410521">
        <w:rPr>
          <w:sz w:val="20"/>
        </w:rPr>
        <w:t> </w:t>
      </w:r>
      <w:r w:rsidRPr="00410521">
        <w:rPr>
          <w:sz w:val="20"/>
        </w:rPr>
        <w:t>(g) of the Common Regulations</w:t>
      </w:r>
      <w:r w:rsidR="006247D6" w:rsidRPr="00410521">
        <w:rPr>
          <w:sz w:val="20"/>
        </w:rPr>
        <w:t>”</w:t>
      </w:r>
      <w:r w:rsidRPr="00410521">
        <w:rPr>
          <w:sz w:val="20"/>
        </w:rPr>
        <w:t>.</w:t>
      </w:r>
    </w:p>
  </w:footnote>
  <w:footnote w:id="11">
    <w:p w:rsidR="00D7387F" w:rsidRPr="006247D6" w:rsidRDefault="00D7387F" w:rsidP="00D7387F">
      <w:pPr>
        <w:pStyle w:val="FootnoteText"/>
        <w:rPr>
          <w:sz w:val="20"/>
        </w:rPr>
      </w:pPr>
      <w:r w:rsidRPr="006247D6">
        <w:rPr>
          <w:rStyle w:val="FootnoteReference"/>
          <w:sz w:val="20"/>
        </w:rPr>
        <w:footnoteRef/>
      </w:r>
      <w:r w:rsidR="006247D6" w:rsidRPr="006247D6">
        <w:rPr>
          <w:sz w:val="20"/>
        </w:rPr>
        <w:tab/>
      </w:r>
      <w:r w:rsidRPr="006247D6">
        <w:rPr>
          <w:sz w:val="20"/>
        </w:rPr>
        <w:t>Further information on the definition</w:t>
      </w:r>
      <w:r w:rsidR="002F736A">
        <w:rPr>
          <w:sz w:val="20"/>
        </w:rPr>
        <w:t>s</w:t>
      </w:r>
      <w:r w:rsidRPr="006247D6">
        <w:rPr>
          <w:sz w:val="20"/>
        </w:rPr>
        <w:t xml:space="preserve"> </w:t>
      </w:r>
      <w:r w:rsidR="002F736A">
        <w:rPr>
          <w:sz w:val="20"/>
        </w:rPr>
        <w:t xml:space="preserve">under the law of the United States of America </w:t>
      </w:r>
      <w:r w:rsidRPr="006247D6">
        <w:rPr>
          <w:sz w:val="20"/>
        </w:rPr>
        <w:t xml:space="preserve">of a </w:t>
      </w:r>
      <w:r w:rsidR="006247D6">
        <w:rPr>
          <w:sz w:val="20"/>
        </w:rPr>
        <w:t>“</w:t>
      </w:r>
      <w:r w:rsidRPr="006247D6">
        <w:rPr>
          <w:sz w:val="20"/>
        </w:rPr>
        <w:t>small entity</w:t>
      </w:r>
      <w:r w:rsidR="006247D6">
        <w:rPr>
          <w:sz w:val="20"/>
        </w:rPr>
        <w:t>”</w:t>
      </w:r>
      <w:r w:rsidR="002F736A">
        <w:rPr>
          <w:sz w:val="20"/>
        </w:rPr>
        <w:t>, a</w:t>
      </w:r>
      <w:r w:rsidRPr="006247D6">
        <w:rPr>
          <w:sz w:val="20"/>
        </w:rPr>
        <w:t xml:space="preserve"> </w:t>
      </w:r>
      <w:r w:rsidR="006247D6">
        <w:rPr>
          <w:sz w:val="20"/>
        </w:rPr>
        <w:t>“</w:t>
      </w:r>
      <w:r w:rsidRPr="006247D6">
        <w:rPr>
          <w:sz w:val="20"/>
        </w:rPr>
        <w:t>micro-entity</w:t>
      </w:r>
      <w:r w:rsidR="006247D6">
        <w:rPr>
          <w:sz w:val="20"/>
        </w:rPr>
        <w:t>”</w:t>
      </w:r>
      <w:r w:rsidR="002F736A">
        <w:rPr>
          <w:sz w:val="20"/>
        </w:rPr>
        <w:t>, and the certificate of “micro-entity” status,</w:t>
      </w:r>
      <w:r w:rsidRPr="006247D6">
        <w:rPr>
          <w:sz w:val="20"/>
        </w:rPr>
        <w:t xml:space="preserve"> will be made available on the WIPO web site in due course.</w:t>
      </w:r>
    </w:p>
  </w:footnote>
  <w:footnote w:id="12">
    <w:p w:rsidR="00D7387F" w:rsidRPr="005F2B76" w:rsidRDefault="00D7387F" w:rsidP="00D7387F">
      <w:pPr>
        <w:pStyle w:val="FootnoteText"/>
        <w:rPr>
          <w:sz w:val="20"/>
        </w:rPr>
      </w:pPr>
      <w:r w:rsidRPr="005F2B76">
        <w:rPr>
          <w:rStyle w:val="FootnoteReference"/>
          <w:sz w:val="20"/>
        </w:rPr>
        <w:footnoteRef/>
      </w:r>
      <w:r w:rsidR="006247D6" w:rsidRPr="005F2B76">
        <w:rPr>
          <w:sz w:val="20"/>
        </w:rPr>
        <w:tab/>
      </w:r>
      <w:r w:rsidRPr="005F2B76">
        <w:rPr>
          <w:sz w:val="20"/>
        </w:rPr>
        <w:t>The International Bureau will make available</w:t>
      </w:r>
      <w:r w:rsidR="006247D6" w:rsidRPr="005F2B76">
        <w:rPr>
          <w:sz w:val="20"/>
        </w:rPr>
        <w:t xml:space="preserve"> the</w:t>
      </w:r>
      <w:r w:rsidRPr="005F2B76">
        <w:rPr>
          <w:sz w:val="20"/>
        </w:rPr>
        <w:t xml:space="preserve"> form</w:t>
      </w:r>
      <w:r w:rsidR="00D905E9">
        <w:rPr>
          <w:sz w:val="20"/>
        </w:rPr>
        <w:t xml:space="preserve"> entitled</w:t>
      </w:r>
      <w:r w:rsidRPr="005F2B76">
        <w:rPr>
          <w:sz w:val="20"/>
        </w:rPr>
        <w:t xml:space="preserve"> </w:t>
      </w:r>
      <w:r w:rsidR="00775D13">
        <w:rPr>
          <w:sz w:val="20"/>
        </w:rPr>
        <w:t>“</w:t>
      </w:r>
      <w:r w:rsidRPr="004032F6">
        <w:rPr>
          <w:sz w:val="20"/>
        </w:rPr>
        <w:t xml:space="preserve">Information </w:t>
      </w:r>
      <w:r w:rsidR="006247D6" w:rsidRPr="004032F6">
        <w:rPr>
          <w:sz w:val="20"/>
        </w:rPr>
        <w:t>D</w:t>
      </w:r>
      <w:r w:rsidRPr="004032F6">
        <w:rPr>
          <w:sz w:val="20"/>
        </w:rPr>
        <w:t xml:space="preserve">isclosure </w:t>
      </w:r>
      <w:r w:rsidR="006247D6" w:rsidRPr="004032F6">
        <w:rPr>
          <w:sz w:val="20"/>
        </w:rPr>
        <w:t>S</w:t>
      </w:r>
      <w:r w:rsidRPr="004032F6">
        <w:rPr>
          <w:sz w:val="20"/>
        </w:rPr>
        <w:t>tatement</w:t>
      </w:r>
      <w:r w:rsidR="00775D13">
        <w:rPr>
          <w:sz w:val="20"/>
        </w:rPr>
        <w:t>”</w:t>
      </w:r>
      <w:r w:rsidRPr="005F2B76">
        <w:rPr>
          <w:sz w:val="20"/>
        </w:rPr>
        <w:t xml:space="preserve"> for the users of the Hague system and </w:t>
      </w:r>
      <w:r w:rsidR="00C368BF">
        <w:rPr>
          <w:sz w:val="20"/>
        </w:rPr>
        <w:t xml:space="preserve">will </w:t>
      </w:r>
      <w:r w:rsidRPr="005F2B76">
        <w:rPr>
          <w:sz w:val="20"/>
        </w:rPr>
        <w:t>instruct the users to attach the statement to an international application designating the United States of</w:t>
      </w:r>
      <w:r w:rsidR="006247D6" w:rsidRPr="005F2B76">
        <w:rPr>
          <w:sz w:val="20"/>
        </w:rPr>
        <w:t> </w:t>
      </w:r>
      <w:r w:rsidRPr="005F2B76">
        <w:rPr>
          <w:sz w:val="20"/>
        </w:rPr>
        <w:t>America.  Further information will be made available on the WIPO web site in due course.</w:t>
      </w:r>
    </w:p>
  </w:footnote>
  <w:footnote w:id="13">
    <w:p w:rsidR="00C2189B" w:rsidRPr="00C2189B" w:rsidRDefault="00C2189B" w:rsidP="007B6024">
      <w:pPr>
        <w:pStyle w:val="ONUME"/>
        <w:numPr>
          <w:ilvl w:val="0"/>
          <w:numId w:val="0"/>
        </w:numPr>
        <w:spacing w:after="0"/>
      </w:pPr>
      <w:r w:rsidRPr="005F2B76">
        <w:rPr>
          <w:rStyle w:val="FootnoteReference"/>
          <w:sz w:val="20"/>
        </w:rPr>
        <w:footnoteRef/>
      </w:r>
      <w:r w:rsidR="005F2B76" w:rsidRPr="005F2B76">
        <w:rPr>
          <w:sz w:val="20"/>
        </w:rPr>
        <w:tab/>
      </w:r>
      <w:r w:rsidR="00DD1CB2">
        <w:rPr>
          <w:sz w:val="20"/>
        </w:rPr>
        <w:t>With regard to</w:t>
      </w:r>
      <w:r w:rsidRPr="005F2B76">
        <w:rPr>
          <w:sz w:val="20"/>
        </w:rPr>
        <w:t xml:space="preserve"> application</w:t>
      </w:r>
      <w:r w:rsidR="00DD1CB2">
        <w:rPr>
          <w:sz w:val="20"/>
        </w:rPr>
        <w:t>s</w:t>
      </w:r>
      <w:r w:rsidRPr="005F2B76">
        <w:rPr>
          <w:sz w:val="20"/>
        </w:rPr>
        <w:t xml:space="preserve"> filed in paper</w:t>
      </w:r>
      <w:r w:rsidR="00DD1CB2">
        <w:rPr>
          <w:sz w:val="20"/>
        </w:rPr>
        <w:t xml:space="preserve"> format</w:t>
      </w:r>
      <w:r w:rsidRPr="005F2B76">
        <w:rPr>
          <w:sz w:val="20"/>
        </w:rPr>
        <w:t>, form DM/1 will be revised to allow</w:t>
      </w:r>
      <w:r w:rsidR="00D905E9">
        <w:rPr>
          <w:sz w:val="20"/>
        </w:rPr>
        <w:t xml:space="preserve"> for</w:t>
      </w:r>
      <w:r w:rsidR="008B12CE">
        <w:rPr>
          <w:sz w:val="20"/>
        </w:rPr>
        <w:t xml:space="preserve"> </w:t>
      </w:r>
      <w:r w:rsidRPr="005F2B76">
        <w:rPr>
          <w:sz w:val="20"/>
        </w:rPr>
        <w:t>the indication of new matters.  In addition, supporting documents may be attached to the revised form.  The International Bureau will scan the documents and a digital copy will be attached to the data relating to the international registration concerned.</w:t>
      </w:r>
      <w:r w:rsidR="00A12B26" w:rsidRPr="005F2B76">
        <w:rPr>
          <w:sz w:val="20"/>
        </w:rPr>
        <w:t xml:space="preserve">  </w:t>
      </w:r>
      <w:r w:rsidR="00DD1CB2">
        <w:rPr>
          <w:sz w:val="20"/>
        </w:rPr>
        <w:t>As to</w:t>
      </w:r>
      <w:r w:rsidR="00DD1CB2" w:rsidRPr="005F2B76">
        <w:rPr>
          <w:sz w:val="20"/>
        </w:rPr>
        <w:t xml:space="preserve"> </w:t>
      </w:r>
      <w:r w:rsidR="00A12B26" w:rsidRPr="005F2B76">
        <w:rPr>
          <w:sz w:val="20"/>
        </w:rPr>
        <w:t>E-</w:t>
      </w:r>
      <w:r w:rsidR="005F2B76">
        <w:rPr>
          <w:sz w:val="20"/>
        </w:rPr>
        <w:t>f</w:t>
      </w:r>
      <w:r w:rsidR="00A12B26" w:rsidRPr="005F2B76">
        <w:rPr>
          <w:sz w:val="20"/>
        </w:rPr>
        <w:t>iling, in line with Section 204(a)(i), once the new features have been incorporated into the E-filing interface, the</w:t>
      </w:r>
      <w:r w:rsidR="00A12B26">
        <w:t xml:space="preserve"> </w:t>
      </w:r>
      <w:r w:rsidR="00A12B26" w:rsidRPr="005F2B76">
        <w:rPr>
          <w:sz w:val="20"/>
        </w:rPr>
        <w:t>particulars concerning the presentation of the documents in the international application will be  published on the WIPO web site.</w:t>
      </w:r>
    </w:p>
  </w:footnote>
  <w:footnote w:id="14">
    <w:p w:rsidR="001D6EFC" w:rsidRPr="00A028A6" w:rsidRDefault="001D6EFC" w:rsidP="001D6EFC">
      <w:pPr>
        <w:pStyle w:val="FootnoteText"/>
        <w:rPr>
          <w:sz w:val="20"/>
        </w:rPr>
      </w:pPr>
      <w:r w:rsidRPr="00A028A6">
        <w:rPr>
          <w:rStyle w:val="FootnoteReference"/>
          <w:sz w:val="20"/>
        </w:rPr>
        <w:footnoteRef/>
      </w:r>
      <w:r w:rsidRPr="00A028A6">
        <w:rPr>
          <w:sz w:val="20"/>
        </w:rPr>
        <w:tab/>
        <w:t>Item 9, “Special Services” of the Schedule of Fees under the Madrid system reads as follows:  “The International Bureau is authorized to collect a fee, whose amount it shall itself fix, for operations to be performed urgently and for services not covered by this Schedule of Fees.”</w:t>
      </w:r>
    </w:p>
  </w:footnote>
  <w:footnote w:id="15">
    <w:p w:rsidR="00D7387F" w:rsidRPr="00A81975" w:rsidRDefault="00D7387F" w:rsidP="00D7387F">
      <w:pPr>
        <w:pStyle w:val="FootnoteText"/>
        <w:rPr>
          <w:sz w:val="20"/>
        </w:rPr>
      </w:pPr>
      <w:r w:rsidRPr="00A81975">
        <w:rPr>
          <w:rStyle w:val="FootnoteReference"/>
          <w:sz w:val="20"/>
        </w:rPr>
        <w:footnoteRef/>
      </w:r>
      <w:r w:rsidR="00A028A6">
        <w:rPr>
          <w:sz w:val="20"/>
        </w:rPr>
        <w:tab/>
      </w:r>
      <w:r w:rsidRPr="00A81975">
        <w:rPr>
          <w:sz w:val="20"/>
          <w:lang w:val="en"/>
        </w:rPr>
        <w:t xml:space="preserve">See document H/LD/WG/3/4, entitled </w:t>
      </w:r>
      <w:r w:rsidR="006247D6" w:rsidRPr="00A81975">
        <w:rPr>
          <w:sz w:val="20"/>
          <w:lang w:val="en"/>
        </w:rPr>
        <w:t>“</w:t>
      </w:r>
      <w:r w:rsidRPr="00A81975">
        <w:rPr>
          <w:sz w:val="20"/>
          <w:lang w:val="en"/>
        </w:rPr>
        <w:t>Digital Access Service for Priority Documents and Other Means of Transmission of Certain Types of Documents under Rule 7(5</w:t>
      </w:r>
      <w:proofErr w:type="gramStart"/>
      <w:r w:rsidRPr="00A81975">
        <w:rPr>
          <w:sz w:val="20"/>
          <w:lang w:val="en"/>
        </w:rPr>
        <w:t>)(</w:t>
      </w:r>
      <w:proofErr w:type="gramEnd"/>
      <w:r w:rsidRPr="00A81975">
        <w:rPr>
          <w:sz w:val="20"/>
          <w:lang w:val="en"/>
        </w:rPr>
        <w:t>f) and (g) of the Common Regulations</w:t>
      </w:r>
      <w:r w:rsidR="006247D6" w:rsidRPr="00A81975">
        <w:rPr>
          <w:sz w:val="20"/>
          <w:lang w:val="en"/>
        </w:rPr>
        <w:t>”</w:t>
      </w:r>
      <w:r w:rsidRPr="00A81975">
        <w:rPr>
          <w:sz w:val="20"/>
          <w:lang w:val="en"/>
        </w:rPr>
        <w:t>.</w:t>
      </w:r>
    </w:p>
  </w:footnote>
  <w:footnote w:id="16">
    <w:p w:rsidR="00D7387F" w:rsidRPr="00A81975" w:rsidRDefault="00D7387F" w:rsidP="00D7387F">
      <w:pPr>
        <w:pStyle w:val="FootnoteText"/>
        <w:rPr>
          <w:sz w:val="20"/>
        </w:rPr>
      </w:pPr>
      <w:r w:rsidRPr="00A81975">
        <w:rPr>
          <w:rStyle w:val="FootnoteReference"/>
          <w:sz w:val="20"/>
        </w:rPr>
        <w:footnoteRef/>
      </w:r>
      <w:r w:rsidR="00A81975">
        <w:rPr>
          <w:sz w:val="20"/>
        </w:rPr>
        <w:tab/>
      </w:r>
      <w:r w:rsidRPr="00A81975">
        <w:rPr>
          <w:sz w:val="20"/>
        </w:rPr>
        <w:t xml:space="preserve">Further information on the definition of a </w:t>
      </w:r>
      <w:r w:rsidR="006247D6" w:rsidRPr="00A81975">
        <w:rPr>
          <w:sz w:val="20"/>
        </w:rPr>
        <w:t>“</w:t>
      </w:r>
      <w:r w:rsidRPr="00A81975">
        <w:rPr>
          <w:sz w:val="20"/>
        </w:rPr>
        <w:t>small entity</w:t>
      </w:r>
      <w:r w:rsidR="006247D6" w:rsidRPr="00A81975">
        <w:rPr>
          <w:sz w:val="20"/>
        </w:rPr>
        <w:t>”</w:t>
      </w:r>
      <w:r w:rsidRPr="00A81975">
        <w:rPr>
          <w:sz w:val="20"/>
        </w:rPr>
        <w:t xml:space="preserve"> and </w:t>
      </w:r>
      <w:r w:rsidR="006247D6" w:rsidRPr="00A81975">
        <w:rPr>
          <w:sz w:val="20"/>
        </w:rPr>
        <w:t>“</w:t>
      </w:r>
      <w:r w:rsidRPr="00A81975">
        <w:rPr>
          <w:sz w:val="20"/>
        </w:rPr>
        <w:t>micro-entity</w:t>
      </w:r>
      <w:r w:rsidR="006247D6" w:rsidRPr="00A81975">
        <w:rPr>
          <w:sz w:val="20"/>
        </w:rPr>
        <w:t>”</w:t>
      </w:r>
      <w:r w:rsidRPr="00A81975">
        <w:rPr>
          <w:sz w:val="20"/>
        </w:rPr>
        <w:t xml:space="preserve"> under the law of the United States of</w:t>
      </w:r>
      <w:r w:rsidR="00A81975">
        <w:rPr>
          <w:sz w:val="20"/>
        </w:rPr>
        <w:t> </w:t>
      </w:r>
      <w:r w:rsidRPr="00A81975">
        <w:rPr>
          <w:sz w:val="20"/>
        </w:rPr>
        <w:t>America will be made available on the WIPO web site in due course.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6450B1" w:rsidP="00477D6B">
    <w:pPr>
      <w:jc w:val="right"/>
    </w:pPr>
    <w:bookmarkStart w:id="5" w:name="Code2"/>
    <w:bookmarkEnd w:id="5"/>
    <w:r>
      <w:t>H/LD/WG/4/2</w:t>
    </w:r>
  </w:p>
  <w:p w:rsidR="00EC4E49" w:rsidRDefault="00EC4E49" w:rsidP="00477D6B">
    <w:pPr>
      <w:jc w:val="right"/>
    </w:pPr>
    <w:r>
      <w:t xml:space="preserve">page </w:t>
    </w:r>
    <w:r>
      <w:fldChar w:fldCharType="begin"/>
    </w:r>
    <w:r>
      <w:instrText xml:space="preserve"> PAGE  \* MERGEFORMAT </w:instrText>
    </w:r>
    <w:r>
      <w:fldChar w:fldCharType="separate"/>
    </w:r>
    <w:r w:rsidR="007153DC">
      <w:rPr>
        <w:noProof/>
      </w:rPr>
      <w:t>12</w:t>
    </w:r>
    <w:r>
      <w:fldChar w:fldCharType="end"/>
    </w:r>
  </w:p>
  <w:p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17DC" w:rsidRDefault="005917DC" w:rsidP="005917DC">
    <w:pPr>
      <w:jc w:val="right"/>
    </w:pPr>
    <w:r>
      <w:t>H/LD/WG/4/2</w:t>
    </w:r>
  </w:p>
  <w:p w:rsidR="005917DC" w:rsidRDefault="005917DC" w:rsidP="005917DC">
    <w:pPr>
      <w:jc w:val="right"/>
    </w:pPr>
    <w:r>
      <w:t>ANNEX I</w:t>
    </w:r>
  </w:p>
  <w:p w:rsidR="005917DC" w:rsidRDefault="005917DC" w:rsidP="005917DC">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B74" w:rsidRDefault="009E0B74" w:rsidP="005917DC">
    <w:pPr>
      <w:jc w:val="right"/>
    </w:pPr>
    <w:r>
      <w:t>H/LD/WG/4/2</w:t>
    </w:r>
  </w:p>
  <w:p w:rsidR="009E0B74" w:rsidRDefault="009E0B74" w:rsidP="005917DC">
    <w:pPr>
      <w:jc w:val="right"/>
    </w:pPr>
    <w:r>
      <w:t>ANNEX II</w:t>
    </w:r>
  </w:p>
  <w:p w:rsidR="009E0B74" w:rsidRDefault="009E0B74" w:rsidP="005917DC">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E4ED99A"/>
    <w:lvl w:ilvl="0">
      <w:start w:val="1"/>
      <w:numFmt w:val="decimal"/>
      <w:lvlRestart w:val="0"/>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30DD57D0"/>
    <w:multiLevelType w:val="multilevel"/>
    <w:tmpl w:val="9D8CAC0A"/>
    <w:lvl w:ilvl="0">
      <w:start w:val="1"/>
      <w:numFmt w:val="decimal"/>
      <w:lvlRestart w:val="0"/>
      <w:pStyle w:val="ONUME"/>
      <w:lvlText w:val="%1."/>
      <w:lvlJc w:val="left"/>
      <w:pPr>
        <w:tabs>
          <w:tab w:val="num" w:pos="2694"/>
        </w:tabs>
        <w:ind w:left="212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B123639"/>
    <w:multiLevelType w:val="hybridMultilevel"/>
    <w:tmpl w:val="C7CC81E8"/>
    <w:lvl w:ilvl="0" w:tplc="252453BC">
      <w:start w:val="1"/>
      <w:numFmt w:val="lowerLetter"/>
      <w:lvlText w:val="(%1)"/>
      <w:lvlJc w:val="left"/>
      <w:pPr>
        <w:tabs>
          <w:tab w:val="num" w:pos="930"/>
        </w:tabs>
        <w:ind w:left="930" w:hanging="360"/>
      </w:pPr>
      <w:rPr>
        <w:rFonts w:hint="eastAsia"/>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E2C0DAD"/>
    <w:multiLevelType w:val="hybridMultilevel"/>
    <w:tmpl w:val="9A4CFA86"/>
    <w:lvl w:ilvl="0" w:tplc="11EE1F00">
      <w:start w:val="2"/>
      <w:numFmt w:val="lowerRoman"/>
      <w:lvlText w:val="(%1)"/>
      <w:lvlJc w:val="left"/>
      <w:pPr>
        <w:ind w:left="1857" w:hanging="720"/>
      </w:pPr>
      <w:rPr>
        <w:rFonts w:hint="default"/>
      </w:rPr>
    </w:lvl>
    <w:lvl w:ilvl="1" w:tplc="04090019" w:tentative="1">
      <w:start w:val="1"/>
      <w:numFmt w:val="lowerLetter"/>
      <w:lvlText w:val="%2."/>
      <w:lvlJc w:val="left"/>
      <w:pPr>
        <w:ind w:left="2217" w:hanging="360"/>
      </w:pPr>
    </w:lvl>
    <w:lvl w:ilvl="2" w:tplc="0409001B" w:tentative="1">
      <w:start w:val="1"/>
      <w:numFmt w:val="lowerRoman"/>
      <w:lvlText w:val="%3."/>
      <w:lvlJc w:val="right"/>
      <w:pPr>
        <w:ind w:left="2937" w:hanging="180"/>
      </w:pPr>
    </w:lvl>
    <w:lvl w:ilvl="3" w:tplc="0409000F" w:tentative="1">
      <w:start w:val="1"/>
      <w:numFmt w:val="decimal"/>
      <w:lvlText w:val="%4."/>
      <w:lvlJc w:val="left"/>
      <w:pPr>
        <w:ind w:left="3657" w:hanging="360"/>
      </w:pPr>
    </w:lvl>
    <w:lvl w:ilvl="4" w:tplc="04090019" w:tentative="1">
      <w:start w:val="1"/>
      <w:numFmt w:val="lowerLetter"/>
      <w:lvlText w:val="%5."/>
      <w:lvlJc w:val="left"/>
      <w:pPr>
        <w:ind w:left="4377" w:hanging="360"/>
      </w:pPr>
    </w:lvl>
    <w:lvl w:ilvl="5" w:tplc="0409001B" w:tentative="1">
      <w:start w:val="1"/>
      <w:numFmt w:val="lowerRoman"/>
      <w:lvlText w:val="%6."/>
      <w:lvlJc w:val="right"/>
      <w:pPr>
        <w:ind w:left="5097" w:hanging="180"/>
      </w:pPr>
    </w:lvl>
    <w:lvl w:ilvl="6" w:tplc="0409000F" w:tentative="1">
      <w:start w:val="1"/>
      <w:numFmt w:val="decimal"/>
      <w:lvlText w:val="%7."/>
      <w:lvlJc w:val="left"/>
      <w:pPr>
        <w:ind w:left="5817" w:hanging="360"/>
      </w:pPr>
    </w:lvl>
    <w:lvl w:ilvl="7" w:tplc="04090019" w:tentative="1">
      <w:start w:val="1"/>
      <w:numFmt w:val="lowerLetter"/>
      <w:lvlText w:val="%8."/>
      <w:lvlJc w:val="left"/>
      <w:pPr>
        <w:ind w:left="6537" w:hanging="360"/>
      </w:pPr>
    </w:lvl>
    <w:lvl w:ilvl="8" w:tplc="0409001B" w:tentative="1">
      <w:start w:val="1"/>
      <w:numFmt w:val="lowerRoman"/>
      <w:lvlText w:val="%9."/>
      <w:lvlJc w:val="right"/>
      <w:pPr>
        <w:ind w:left="7257" w:hanging="180"/>
      </w:pPr>
    </w:lvl>
  </w:abstractNum>
  <w:abstractNum w:abstractNumId="9">
    <w:nsid w:val="6B54443E"/>
    <w:multiLevelType w:val="hybridMultilevel"/>
    <w:tmpl w:val="455A205C"/>
    <w:lvl w:ilvl="0" w:tplc="6EDC4B54">
      <w:start w:val="500"/>
      <w:numFmt w:val="lowerRoman"/>
      <w:lvlText w:val="(%1)"/>
      <w:lvlJc w:val="left"/>
      <w:pPr>
        <w:ind w:left="12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0">
    <w:nsid w:val="6E9C287E"/>
    <w:multiLevelType w:val="hybridMultilevel"/>
    <w:tmpl w:val="20A84ADC"/>
    <w:lvl w:ilvl="0" w:tplc="926A62C8">
      <w:start w:val="1"/>
      <w:numFmt w:val="upperRoman"/>
      <w:lvlText w:val="%1."/>
      <w:lvlJc w:val="left"/>
      <w:pPr>
        <w:ind w:left="1287" w:hanging="72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7C7E46F3"/>
    <w:multiLevelType w:val="hybridMultilevel"/>
    <w:tmpl w:val="B0E4B77E"/>
    <w:lvl w:ilvl="0" w:tplc="F5CE7854">
      <w:start w:val="1"/>
      <w:numFmt w:val="lowerLetter"/>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5"/>
  </w:num>
  <w:num w:numId="3">
    <w:abstractNumId w:val="0"/>
  </w:num>
  <w:num w:numId="4">
    <w:abstractNumId w:val="7"/>
  </w:num>
  <w:num w:numId="5">
    <w:abstractNumId w:val="1"/>
  </w:num>
  <w:num w:numId="6">
    <w:abstractNumId w:val="3"/>
  </w:num>
  <w:num w:numId="7">
    <w:abstractNumId w:val="10"/>
  </w:num>
  <w:num w:numId="8">
    <w:abstractNumId w:val="11"/>
  </w:num>
  <w:num w:numId="9">
    <w:abstractNumId w:val="4"/>
  </w:num>
  <w:num w:numId="10">
    <w:abstractNumId w:val="6"/>
  </w:num>
  <w:num w:numId="11">
    <w:abstractNumId w:val="8"/>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8"/>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50B1"/>
    <w:rsid w:val="000068F7"/>
    <w:rsid w:val="00013225"/>
    <w:rsid w:val="00024F07"/>
    <w:rsid w:val="00027926"/>
    <w:rsid w:val="00043CAA"/>
    <w:rsid w:val="00075432"/>
    <w:rsid w:val="00077940"/>
    <w:rsid w:val="0008522D"/>
    <w:rsid w:val="00095E6C"/>
    <w:rsid w:val="000968ED"/>
    <w:rsid w:val="00096EC3"/>
    <w:rsid w:val="000B07A7"/>
    <w:rsid w:val="000B4608"/>
    <w:rsid w:val="000E42D7"/>
    <w:rsid w:val="000F5E56"/>
    <w:rsid w:val="001166BB"/>
    <w:rsid w:val="00116FCD"/>
    <w:rsid w:val="001362EE"/>
    <w:rsid w:val="001456DD"/>
    <w:rsid w:val="00147FE9"/>
    <w:rsid w:val="00172A57"/>
    <w:rsid w:val="001832A6"/>
    <w:rsid w:val="00196F6E"/>
    <w:rsid w:val="001A6206"/>
    <w:rsid w:val="001D6EFC"/>
    <w:rsid w:val="001E06C5"/>
    <w:rsid w:val="001F42F6"/>
    <w:rsid w:val="002370B6"/>
    <w:rsid w:val="002518B0"/>
    <w:rsid w:val="002634C4"/>
    <w:rsid w:val="0026788A"/>
    <w:rsid w:val="002716B2"/>
    <w:rsid w:val="00272FFE"/>
    <w:rsid w:val="0027714E"/>
    <w:rsid w:val="002928D3"/>
    <w:rsid w:val="0029426B"/>
    <w:rsid w:val="002A713A"/>
    <w:rsid w:val="002A7437"/>
    <w:rsid w:val="002A7764"/>
    <w:rsid w:val="002B1B25"/>
    <w:rsid w:val="002B2E34"/>
    <w:rsid w:val="002C5768"/>
    <w:rsid w:val="002D5070"/>
    <w:rsid w:val="002F1FE6"/>
    <w:rsid w:val="002F4E68"/>
    <w:rsid w:val="002F736A"/>
    <w:rsid w:val="003018A4"/>
    <w:rsid w:val="0030450B"/>
    <w:rsid w:val="00305240"/>
    <w:rsid w:val="00312F40"/>
    <w:rsid w:val="00312F7F"/>
    <w:rsid w:val="00320597"/>
    <w:rsid w:val="003224A2"/>
    <w:rsid w:val="0033148D"/>
    <w:rsid w:val="0033306E"/>
    <w:rsid w:val="00334074"/>
    <w:rsid w:val="0035208A"/>
    <w:rsid w:val="00355B56"/>
    <w:rsid w:val="00361450"/>
    <w:rsid w:val="003622D4"/>
    <w:rsid w:val="00362346"/>
    <w:rsid w:val="00365CDA"/>
    <w:rsid w:val="003673CF"/>
    <w:rsid w:val="003845C1"/>
    <w:rsid w:val="003856A5"/>
    <w:rsid w:val="003977E2"/>
    <w:rsid w:val="003A6F89"/>
    <w:rsid w:val="003B38C1"/>
    <w:rsid w:val="003B5804"/>
    <w:rsid w:val="003D26D6"/>
    <w:rsid w:val="003D5437"/>
    <w:rsid w:val="003D5C78"/>
    <w:rsid w:val="003D6916"/>
    <w:rsid w:val="003F038B"/>
    <w:rsid w:val="003F5043"/>
    <w:rsid w:val="004032F6"/>
    <w:rsid w:val="00410521"/>
    <w:rsid w:val="0042017B"/>
    <w:rsid w:val="00423E3E"/>
    <w:rsid w:val="00427AF4"/>
    <w:rsid w:val="00435CCE"/>
    <w:rsid w:val="00443B3E"/>
    <w:rsid w:val="004647DA"/>
    <w:rsid w:val="00472CEE"/>
    <w:rsid w:val="00474062"/>
    <w:rsid w:val="00477D6B"/>
    <w:rsid w:val="00483DDA"/>
    <w:rsid w:val="00484199"/>
    <w:rsid w:val="004948DB"/>
    <w:rsid w:val="004A6435"/>
    <w:rsid w:val="004C519B"/>
    <w:rsid w:val="004E02D6"/>
    <w:rsid w:val="004E2F5D"/>
    <w:rsid w:val="004E6EA8"/>
    <w:rsid w:val="004F68CC"/>
    <w:rsid w:val="005019FF"/>
    <w:rsid w:val="0050447B"/>
    <w:rsid w:val="0053057A"/>
    <w:rsid w:val="00533504"/>
    <w:rsid w:val="00560470"/>
    <w:rsid w:val="00560A29"/>
    <w:rsid w:val="00567D7D"/>
    <w:rsid w:val="005917DC"/>
    <w:rsid w:val="005932C3"/>
    <w:rsid w:val="005A1295"/>
    <w:rsid w:val="005A4003"/>
    <w:rsid w:val="005A505A"/>
    <w:rsid w:val="005B367B"/>
    <w:rsid w:val="005B3A30"/>
    <w:rsid w:val="005B52A7"/>
    <w:rsid w:val="005B79C6"/>
    <w:rsid w:val="005C0823"/>
    <w:rsid w:val="005C2846"/>
    <w:rsid w:val="005C6649"/>
    <w:rsid w:val="005E0D20"/>
    <w:rsid w:val="005F2B76"/>
    <w:rsid w:val="00600624"/>
    <w:rsid w:val="00605827"/>
    <w:rsid w:val="006102C0"/>
    <w:rsid w:val="006247D6"/>
    <w:rsid w:val="006372D2"/>
    <w:rsid w:val="006450B1"/>
    <w:rsid w:val="0064599D"/>
    <w:rsid w:val="00646050"/>
    <w:rsid w:val="006504C2"/>
    <w:rsid w:val="00654510"/>
    <w:rsid w:val="00660EA7"/>
    <w:rsid w:val="006713CA"/>
    <w:rsid w:val="00676C5C"/>
    <w:rsid w:val="00681A0C"/>
    <w:rsid w:val="00685149"/>
    <w:rsid w:val="006868EE"/>
    <w:rsid w:val="00690977"/>
    <w:rsid w:val="006A1477"/>
    <w:rsid w:val="006A1685"/>
    <w:rsid w:val="006B5758"/>
    <w:rsid w:val="006C0159"/>
    <w:rsid w:val="006D1707"/>
    <w:rsid w:val="006D72C1"/>
    <w:rsid w:val="006F7696"/>
    <w:rsid w:val="007103ED"/>
    <w:rsid w:val="007153DC"/>
    <w:rsid w:val="00726910"/>
    <w:rsid w:val="0073333B"/>
    <w:rsid w:val="00746B0E"/>
    <w:rsid w:val="007523F4"/>
    <w:rsid w:val="00775D13"/>
    <w:rsid w:val="007A5552"/>
    <w:rsid w:val="007A79D1"/>
    <w:rsid w:val="007B6024"/>
    <w:rsid w:val="007C30C0"/>
    <w:rsid w:val="007D1613"/>
    <w:rsid w:val="007F3197"/>
    <w:rsid w:val="007F74D2"/>
    <w:rsid w:val="007F7CC0"/>
    <w:rsid w:val="00830B01"/>
    <w:rsid w:val="00880E29"/>
    <w:rsid w:val="00881616"/>
    <w:rsid w:val="00884F6E"/>
    <w:rsid w:val="00885749"/>
    <w:rsid w:val="008A18F9"/>
    <w:rsid w:val="008B12CE"/>
    <w:rsid w:val="008B2CC1"/>
    <w:rsid w:val="008B60B2"/>
    <w:rsid w:val="008D1DF6"/>
    <w:rsid w:val="008D60FB"/>
    <w:rsid w:val="008F0110"/>
    <w:rsid w:val="0090731E"/>
    <w:rsid w:val="009077E3"/>
    <w:rsid w:val="00916EE2"/>
    <w:rsid w:val="00924A2C"/>
    <w:rsid w:val="009424A0"/>
    <w:rsid w:val="00966A22"/>
    <w:rsid w:val="0096722F"/>
    <w:rsid w:val="0097452C"/>
    <w:rsid w:val="00980843"/>
    <w:rsid w:val="00982FB8"/>
    <w:rsid w:val="00990116"/>
    <w:rsid w:val="009A5094"/>
    <w:rsid w:val="009B09DD"/>
    <w:rsid w:val="009B1099"/>
    <w:rsid w:val="009B16AF"/>
    <w:rsid w:val="009B3FE8"/>
    <w:rsid w:val="009E0129"/>
    <w:rsid w:val="009E0B74"/>
    <w:rsid w:val="009E2791"/>
    <w:rsid w:val="009E3F6F"/>
    <w:rsid w:val="009F499F"/>
    <w:rsid w:val="00A00B0D"/>
    <w:rsid w:val="00A01537"/>
    <w:rsid w:val="00A028A6"/>
    <w:rsid w:val="00A12B26"/>
    <w:rsid w:val="00A14476"/>
    <w:rsid w:val="00A37097"/>
    <w:rsid w:val="00A379C1"/>
    <w:rsid w:val="00A42DAF"/>
    <w:rsid w:val="00A45BD8"/>
    <w:rsid w:val="00A6036F"/>
    <w:rsid w:val="00A75196"/>
    <w:rsid w:val="00A81975"/>
    <w:rsid w:val="00A83BB0"/>
    <w:rsid w:val="00A869B7"/>
    <w:rsid w:val="00A970DE"/>
    <w:rsid w:val="00AC205C"/>
    <w:rsid w:val="00AD379B"/>
    <w:rsid w:val="00AD574E"/>
    <w:rsid w:val="00AE18F6"/>
    <w:rsid w:val="00AE2A1A"/>
    <w:rsid w:val="00AF0A6B"/>
    <w:rsid w:val="00B0312A"/>
    <w:rsid w:val="00B05A69"/>
    <w:rsid w:val="00B11D24"/>
    <w:rsid w:val="00B4087A"/>
    <w:rsid w:val="00B53364"/>
    <w:rsid w:val="00B70D63"/>
    <w:rsid w:val="00B713DF"/>
    <w:rsid w:val="00B90B59"/>
    <w:rsid w:val="00B9734B"/>
    <w:rsid w:val="00B97A61"/>
    <w:rsid w:val="00B97B90"/>
    <w:rsid w:val="00BB75B5"/>
    <w:rsid w:val="00BC3EBB"/>
    <w:rsid w:val="00BC60C9"/>
    <w:rsid w:val="00BF4431"/>
    <w:rsid w:val="00C047A3"/>
    <w:rsid w:val="00C053D2"/>
    <w:rsid w:val="00C11B57"/>
    <w:rsid w:val="00C11BFE"/>
    <w:rsid w:val="00C159BD"/>
    <w:rsid w:val="00C169DB"/>
    <w:rsid w:val="00C2189B"/>
    <w:rsid w:val="00C24854"/>
    <w:rsid w:val="00C35A22"/>
    <w:rsid w:val="00C368BF"/>
    <w:rsid w:val="00C448C4"/>
    <w:rsid w:val="00C6040E"/>
    <w:rsid w:val="00C64981"/>
    <w:rsid w:val="00C759D4"/>
    <w:rsid w:val="00CA2F3F"/>
    <w:rsid w:val="00CB01C4"/>
    <w:rsid w:val="00CB0830"/>
    <w:rsid w:val="00CB105D"/>
    <w:rsid w:val="00CC0F9B"/>
    <w:rsid w:val="00CD0B96"/>
    <w:rsid w:val="00CD3893"/>
    <w:rsid w:val="00CD6D79"/>
    <w:rsid w:val="00CF2E65"/>
    <w:rsid w:val="00D074CE"/>
    <w:rsid w:val="00D11EF7"/>
    <w:rsid w:val="00D239B3"/>
    <w:rsid w:val="00D25D05"/>
    <w:rsid w:val="00D45252"/>
    <w:rsid w:val="00D4791A"/>
    <w:rsid w:val="00D5616F"/>
    <w:rsid w:val="00D5689B"/>
    <w:rsid w:val="00D71B4D"/>
    <w:rsid w:val="00D7387F"/>
    <w:rsid w:val="00D74A04"/>
    <w:rsid w:val="00D7561A"/>
    <w:rsid w:val="00D75B56"/>
    <w:rsid w:val="00D87880"/>
    <w:rsid w:val="00D905E9"/>
    <w:rsid w:val="00D90E82"/>
    <w:rsid w:val="00D93D55"/>
    <w:rsid w:val="00D9773D"/>
    <w:rsid w:val="00DA758D"/>
    <w:rsid w:val="00DB2030"/>
    <w:rsid w:val="00DC4ABE"/>
    <w:rsid w:val="00DD1CB2"/>
    <w:rsid w:val="00DD47C1"/>
    <w:rsid w:val="00DD687C"/>
    <w:rsid w:val="00DD743E"/>
    <w:rsid w:val="00DE6878"/>
    <w:rsid w:val="00E0136A"/>
    <w:rsid w:val="00E12581"/>
    <w:rsid w:val="00E16F31"/>
    <w:rsid w:val="00E20798"/>
    <w:rsid w:val="00E335FE"/>
    <w:rsid w:val="00E46DA8"/>
    <w:rsid w:val="00E868AE"/>
    <w:rsid w:val="00E87AF9"/>
    <w:rsid w:val="00E916C6"/>
    <w:rsid w:val="00EB5E9E"/>
    <w:rsid w:val="00EC4E49"/>
    <w:rsid w:val="00ED77FB"/>
    <w:rsid w:val="00EE45FA"/>
    <w:rsid w:val="00EF7045"/>
    <w:rsid w:val="00F17F99"/>
    <w:rsid w:val="00F34977"/>
    <w:rsid w:val="00F42CD5"/>
    <w:rsid w:val="00F64F94"/>
    <w:rsid w:val="00F66152"/>
    <w:rsid w:val="00F6734B"/>
    <w:rsid w:val="00F759E2"/>
    <w:rsid w:val="00F7610B"/>
    <w:rsid w:val="00F84560"/>
    <w:rsid w:val="00F86A2D"/>
    <w:rsid w:val="00F870BF"/>
    <w:rsid w:val="00F911EB"/>
    <w:rsid w:val="00FB3D9C"/>
    <w:rsid w:val="00FD1773"/>
    <w:rsid w:val="00FE347A"/>
    <w:rsid w:val="00FF1A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E0129"/>
    <w:rPr>
      <w:rFonts w:ascii="Arial" w:eastAsia="SimSun" w:hAnsi="Arial" w:cs="Arial"/>
      <w:sz w:val="22"/>
      <w:lang w:eastAsia="zh-CN"/>
    </w:rPr>
  </w:style>
  <w:style w:type="paragraph" w:styleId="Heading1">
    <w:name w:val="heading 1"/>
    <w:basedOn w:val="Normal"/>
    <w:next w:val="Normal"/>
    <w:qFormat/>
    <w:rsid w:val="00FD1773"/>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73333B"/>
    <w:rPr>
      <w:rFonts w:ascii="Tahoma" w:hAnsi="Tahoma" w:cs="Tahoma"/>
      <w:sz w:val="16"/>
      <w:szCs w:val="16"/>
    </w:rPr>
  </w:style>
  <w:style w:type="paragraph" w:styleId="FootnoteText">
    <w:name w:val="footnote text"/>
    <w:basedOn w:val="Normal"/>
    <w:link w:val="FootnoteTextChar"/>
    <w:uiPriority w:val="99"/>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27714E"/>
    <w:pPr>
      <w:numPr>
        <w:numId w:val="9"/>
      </w:numPr>
      <w:tabs>
        <w:tab w:val="clear" w:pos="2694"/>
      </w:tabs>
      <w:ind w:left="0"/>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73333B"/>
    <w:rPr>
      <w:rFonts w:ascii="Tahoma" w:eastAsia="SimSun" w:hAnsi="Tahoma" w:cs="Tahoma"/>
      <w:sz w:val="16"/>
      <w:szCs w:val="16"/>
      <w:lang w:eastAsia="zh-CN"/>
    </w:rPr>
  </w:style>
  <w:style w:type="character" w:customStyle="1" w:styleId="FootnoteTextChar">
    <w:name w:val="Footnote Text Char"/>
    <w:basedOn w:val="DefaultParagraphFont"/>
    <w:link w:val="FootnoteText"/>
    <w:uiPriority w:val="99"/>
    <w:rsid w:val="00D7387F"/>
    <w:rPr>
      <w:rFonts w:ascii="Arial" w:eastAsia="SimSun" w:hAnsi="Arial" w:cs="Arial"/>
      <w:sz w:val="18"/>
      <w:lang w:eastAsia="zh-CN"/>
    </w:rPr>
  </w:style>
  <w:style w:type="character" w:styleId="FootnoteReference">
    <w:name w:val="footnote reference"/>
    <w:basedOn w:val="DefaultParagraphFont"/>
    <w:uiPriority w:val="99"/>
    <w:unhideWhenUsed/>
    <w:rsid w:val="00D7387F"/>
    <w:rPr>
      <w:vertAlign w:val="superscript"/>
    </w:rPr>
  </w:style>
  <w:style w:type="character" w:styleId="CommentReference">
    <w:name w:val="annotation reference"/>
    <w:basedOn w:val="DefaultParagraphFont"/>
    <w:uiPriority w:val="99"/>
    <w:unhideWhenUsed/>
    <w:rsid w:val="00BB75B5"/>
    <w:rPr>
      <w:sz w:val="16"/>
      <w:szCs w:val="16"/>
    </w:rPr>
  </w:style>
  <w:style w:type="paragraph" w:styleId="ListParagraph">
    <w:name w:val="List Paragraph"/>
    <w:basedOn w:val="Normal"/>
    <w:uiPriority w:val="34"/>
    <w:qFormat/>
    <w:rsid w:val="00E16F3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E0129"/>
    <w:rPr>
      <w:rFonts w:ascii="Arial" w:eastAsia="SimSun" w:hAnsi="Arial" w:cs="Arial"/>
      <w:sz w:val="22"/>
      <w:lang w:eastAsia="zh-CN"/>
    </w:rPr>
  </w:style>
  <w:style w:type="paragraph" w:styleId="Heading1">
    <w:name w:val="heading 1"/>
    <w:basedOn w:val="Normal"/>
    <w:next w:val="Normal"/>
    <w:qFormat/>
    <w:rsid w:val="00FD1773"/>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73333B"/>
    <w:rPr>
      <w:rFonts w:ascii="Tahoma" w:hAnsi="Tahoma" w:cs="Tahoma"/>
      <w:sz w:val="16"/>
      <w:szCs w:val="16"/>
    </w:rPr>
  </w:style>
  <w:style w:type="paragraph" w:styleId="FootnoteText">
    <w:name w:val="footnote text"/>
    <w:basedOn w:val="Normal"/>
    <w:link w:val="FootnoteTextChar"/>
    <w:uiPriority w:val="99"/>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27714E"/>
    <w:pPr>
      <w:numPr>
        <w:numId w:val="9"/>
      </w:numPr>
      <w:tabs>
        <w:tab w:val="clear" w:pos="2694"/>
      </w:tabs>
      <w:ind w:left="0"/>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73333B"/>
    <w:rPr>
      <w:rFonts w:ascii="Tahoma" w:eastAsia="SimSun" w:hAnsi="Tahoma" w:cs="Tahoma"/>
      <w:sz w:val="16"/>
      <w:szCs w:val="16"/>
      <w:lang w:eastAsia="zh-CN"/>
    </w:rPr>
  </w:style>
  <w:style w:type="character" w:customStyle="1" w:styleId="FootnoteTextChar">
    <w:name w:val="Footnote Text Char"/>
    <w:basedOn w:val="DefaultParagraphFont"/>
    <w:link w:val="FootnoteText"/>
    <w:uiPriority w:val="99"/>
    <w:rsid w:val="00D7387F"/>
    <w:rPr>
      <w:rFonts w:ascii="Arial" w:eastAsia="SimSun" w:hAnsi="Arial" w:cs="Arial"/>
      <w:sz w:val="18"/>
      <w:lang w:eastAsia="zh-CN"/>
    </w:rPr>
  </w:style>
  <w:style w:type="character" w:styleId="FootnoteReference">
    <w:name w:val="footnote reference"/>
    <w:basedOn w:val="DefaultParagraphFont"/>
    <w:uiPriority w:val="99"/>
    <w:unhideWhenUsed/>
    <w:rsid w:val="00D7387F"/>
    <w:rPr>
      <w:vertAlign w:val="superscript"/>
    </w:rPr>
  </w:style>
  <w:style w:type="character" w:styleId="CommentReference">
    <w:name w:val="annotation reference"/>
    <w:basedOn w:val="DefaultParagraphFont"/>
    <w:uiPriority w:val="99"/>
    <w:unhideWhenUsed/>
    <w:rsid w:val="00BB75B5"/>
    <w:rPr>
      <w:sz w:val="16"/>
      <w:szCs w:val="16"/>
    </w:rPr>
  </w:style>
  <w:style w:type="paragraph" w:styleId="ListParagraph">
    <w:name w:val="List Paragraph"/>
    <w:basedOn w:val="Normal"/>
    <w:uiPriority w:val="34"/>
    <w:qFormat/>
    <w:rsid w:val="00E16F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Regist\H%20LD%20WG%20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939D8F-AEDB-444E-9609-B61CDC7A26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 LD WG 4 (E)</Template>
  <TotalTime>18</TotalTime>
  <Pages>12</Pages>
  <Words>4787</Words>
  <Characters>26076</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H/LD/WG/4/</vt:lpstr>
    </vt:vector>
  </TitlesOfParts>
  <Company>WIPO</Company>
  <LinksUpToDate>false</LinksUpToDate>
  <CharactersWithSpaces>30802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H/LD/WG/4/</dc:title>
  <dc:creator>CLEAVELEY-MAILLARD Amber</dc:creator>
  <cp:lastModifiedBy>CLEAVELEY-MAILLARD Amber</cp:lastModifiedBy>
  <cp:revision>10</cp:revision>
  <cp:lastPrinted>2014-05-19T14:27:00Z</cp:lastPrinted>
  <dcterms:created xsi:type="dcterms:W3CDTF">2014-05-19T12:37:00Z</dcterms:created>
  <dcterms:modified xsi:type="dcterms:W3CDTF">2014-05-19T14:28:00Z</dcterms:modified>
</cp:coreProperties>
</file>