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CC6C6" w14:textId="7B4184BE" w:rsidR="00AC0AEE" w:rsidRPr="0090788C" w:rsidRDefault="00AC0AEE" w:rsidP="00CD50A4">
      <w:pPr>
        <w:spacing w:before="0" w:after="340"/>
        <w:jc w:val="center"/>
        <w:rPr>
          <w:rFonts w:cs="Arial"/>
          <w:b/>
          <w:bCs/>
          <w:sz w:val="17"/>
          <w:szCs w:val="17"/>
        </w:rPr>
      </w:pPr>
      <w:bookmarkStart w:id="0" w:name="_Toc386180539"/>
      <w:bookmarkStart w:id="1" w:name="_Toc386180708"/>
      <w:bookmarkStart w:id="2" w:name="_Toc386180725"/>
      <w:bookmarkStart w:id="3" w:name="_Toc532458218"/>
      <w:bookmarkStart w:id="4" w:name="_Toc178693436"/>
      <w:bookmarkStart w:id="5" w:name="_Toc180142939"/>
      <w:bookmarkStart w:id="6" w:name="_Toc180148815"/>
      <w:r w:rsidRPr="0090788C">
        <w:rPr>
          <w:rFonts w:cs="Arial"/>
          <w:b/>
          <w:bCs/>
          <w:sz w:val="17"/>
          <w:szCs w:val="17"/>
        </w:rPr>
        <w:t>STANDARD ST.</w:t>
      </w:r>
      <w:bookmarkEnd w:id="0"/>
      <w:bookmarkEnd w:id="1"/>
      <w:bookmarkEnd w:id="2"/>
      <w:bookmarkEnd w:id="3"/>
      <w:r w:rsidRPr="0090788C">
        <w:rPr>
          <w:rFonts w:cs="Arial"/>
          <w:b/>
          <w:bCs/>
          <w:sz w:val="17"/>
          <w:szCs w:val="17"/>
        </w:rPr>
        <w:t>92</w:t>
      </w:r>
      <w:bookmarkEnd w:id="4"/>
      <w:bookmarkEnd w:id="5"/>
      <w:bookmarkEnd w:id="6"/>
    </w:p>
    <w:p w14:paraId="3B6CA9A5" w14:textId="195B83F8" w:rsidR="000F2CF5" w:rsidRPr="002E36F3" w:rsidRDefault="00AC0AEE" w:rsidP="000F2CF5">
      <w:pPr>
        <w:autoSpaceDE w:val="0"/>
        <w:autoSpaceDN w:val="0"/>
        <w:adjustRightInd w:val="0"/>
        <w:spacing w:before="0" w:after="340"/>
        <w:ind w:left="1843" w:right="1843"/>
        <w:jc w:val="center"/>
        <w:rPr>
          <w:rFonts w:eastAsia="SimSun" w:cs="Arial"/>
          <w:caps/>
          <w:color w:val="000000"/>
          <w:kern w:val="0"/>
          <w:sz w:val="17"/>
          <w:szCs w:val="17"/>
          <w:lang w:eastAsia="zh-CN"/>
          <w14:ligatures w14:val="none"/>
        </w:rPr>
      </w:pPr>
      <w:r w:rsidRPr="002E36F3">
        <w:rPr>
          <w:rFonts w:eastAsia="SimSun" w:cs="Arial"/>
          <w:caps/>
          <w:color w:val="000000"/>
          <w:kern w:val="0"/>
          <w:sz w:val="17"/>
          <w:szCs w:val="17"/>
          <w:lang w:eastAsia="zh-CN"/>
          <w14:ligatures w14:val="none"/>
        </w:rPr>
        <w:t>recommendations on the data package format for the electronic exchange of priority documents</w:t>
      </w:r>
    </w:p>
    <w:p w14:paraId="52B4EA18" w14:textId="6B8D6DA1" w:rsidR="000F2CF5" w:rsidRPr="002E36F3" w:rsidRDefault="000F2CF5" w:rsidP="000F2CF5">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 xml:space="preserve">Version </w:t>
      </w:r>
      <w:del w:id="7" w:author="Author">
        <w:r w:rsidRPr="002E36F3">
          <w:rPr>
            <w:rFonts w:eastAsia="Times New Roman" w:cs="Arial"/>
            <w:i/>
            <w:kern w:val="0"/>
            <w:sz w:val="17"/>
            <w:szCs w:val="17"/>
            <w14:ligatures w14:val="none"/>
          </w:rPr>
          <w:delText>1</w:delText>
        </w:r>
      </w:del>
      <w:ins w:id="8" w:author="Author">
        <w:r w:rsidR="0043392E" w:rsidRPr="002E36F3">
          <w:rPr>
            <w:rFonts w:eastAsia="Times New Roman" w:cs="Arial"/>
            <w:i/>
            <w:kern w:val="0"/>
            <w:sz w:val="17"/>
            <w:szCs w:val="17"/>
            <w14:ligatures w14:val="none"/>
          </w:rPr>
          <w:t>2</w:t>
        </w:r>
      </w:ins>
      <w:r w:rsidR="0043392E" w:rsidRPr="002E36F3">
        <w:rPr>
          <w:rFonts w:eastAsia="Times New Roman" w:cs="Arial"/>
          <w:i/>
          <w:kern w:val="0"/>
          <w:sz w:val="17"/>
          <w:szCs w:val="17"/>
          <w14:ligatures w14:val="none"/>
        </w:rPr>
        <w:t>.0</w:t>
      </w:r>
    </w:p>
    <w:p w14:paraId="01857BAE" w14:textId="77777777" w:rsidR="000F2CF5" w:rsidRPr="002E36F3" w:rsidRDefault="000F2CF5" w:rsidP="000F2CF5">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535A452D" w14:textId="77777777" w:rsidR="001F1621" w:rsidRPr="002E36F3" w:rsidRDefault="001F1621" w:rsidP="001F1621">
      <w:pPr>
        <w:widowControl w:val="0"/>
        <w:kinsoku w:val="0"/>
        <w:spacing w:before="0" w:after="0"/>
        <w:jc w:val="center"/>
        <w:rPr>
          <w:rFonts w:eastAsia="SimSun" w:cs="Arial"/>
          <w:i/>
          <w:kern w:val="0"/>
          <w:sz w:val="17"/>
          <w:szCs w:val="17"/>
          <w:lang w:eastAsia="zh-CN"/>
          <w14:ligatures w14:val="none"/>
        </w:rPr>
      </w:pPr>
      <w:r w:rsidRPr="002E36F3">
        <w:rPr>
          <w:rFonts w:eastAsia="Times New Roman" w:cs="Arial"/>
          <w:i/>
          <w:kern w:val="0"/>
          <w:sz w:val="17"/>
          <w:szCs w:val="17"/>
          <w14:ligatures w14:val="none"/>
        </w:rPr>
        <w:t>Proposal presented for approval by the Committee on WIPO Standards (CWS)</w:t>
      </w:r>
      <w:r w:rsidRPr="002E36F3">
        <w:rPr>
          <w:rFonts w:eastAsia="Times New Roman" w:cs="Arial"/>
          <w:i/>
          <w:kern w:val="0"/>
          <w:sz w:val="17"/>
          <w:szCs w:val="17"/>
          <w14:ligatures w14:val="none"/>
        </w:rPr>
        <w:br/>
        <w:t>at its thirteenth session</w:t>
      </w:r>
    </w:p>
    <w:p w14:paraId="29F783D3" w14:textId="77777777" w:rsidR="001F1621" w:rsidRPr="002E36F3" w:rsidRDefault="001F1621" w:rsidP="00AC0AEE">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74E5128C" w14:textId="43478649" w:rsidR="00AC0AEE" w:rsidRPr="002E36F3" w:rsidRDefault="00AC0AEE" w:rsidP="00AC0AEE">
      <w:pPr>
        <w:widowControl w:val="0"/>
        <w:shd w:val="clear" w:color="auto" w:fill="FFFFFF"/>
        <w:kinsoku w:val="0"/>
        <w:spacing w:before="0" w:after="0"/>
        <w:jc w:val="center"/>
        <w:rPr>
          <w:del w:id="9" w:author="Author"/>
          <w:rFonts w:eastAsia="SimSun" w:cs="Arial"/>
          <w:i/>
          <w:color w:val="000000"/>
          <w:kern w:val="0"/>
          <w:sz w:val="17"/>
          <w:szCs w:val="17"/>
          <w:lang w:eastAsia="zh-CN"/>
          <w14:ligatures w14:val="none"/>
        </w:rPr>
      </w:pPr>
      <w:del w:id="10" w:author="Author">
        <w:r w:rsidRPr="002E36F3">
          <w:rPr>
            <w:rFonts w:eastAsia="SimSun" w:cs="Arial"/>
            <w:i/>
            <w:color w:val="000000"/>
            <w:kern w:val="0"/>
            <w:sz w:val="17"/>
            <w:szCs w:val="17"/>
            <w:lang w:eastAsia="zh-CN"/>
            <w14:ligatures w14:val="none"/>
          </w:rPr>
          <w:delText>Editorial Note prepared by the International Bureau</w:delText>
        </w:r>
        <w:r w:rsidR="0040629F" w:rsidRPr="002E36F3">
          <w:rPr>
            <w:rFonts w:eastAsia="SimSun" w:cs="Arial"/>
            <w:i/>
            <w:color w:val="000000"/>
            <w:kern w:val="0"/>
            <w:sz w:val="17"/>
            <w:szCs w:val="17"/>
            <w:lang w:eastAsia="zh-CN"/>
            <w14:ligatures w14:val="none"/>
          </w:rPr>
          <w:delText>:</w:delText>
        </w:r>
      </w:del>
    </w:p>
    <w:p w14:paraId="130569DE" w14:textId="77777777" w:rsidR="00D02E3F" w:rsidRPr="002E36F3" w:rsidRDefault="00AC0AEE" w:rsidP="00D02E3F">
      <w:pPr>
        <w:widowControl w:val="0"/>
        <w:shd w:val="clear" w:color="auto" w:fill="FFFFFF"/>
        <w:kinsoku w:val="0"/>
        <w:spacing w:before="0" w:after="0"/>
        <w:jc w:val="center"/>
        <w:rPr>
          <w:del w:id="11" w:author="Author"/>
          <w:rFonts w:eastAsia="SimSun" w:cs="Arial"/>
          <w:i/>
          <w:color w:val="000000"/>
          <w:kern w:val="0"/>
          <w:sz w:val="17"/>
          <w:szCs w:val="17"/>
          <w:lang w:eastAsia="zh-CN"/>
          <w14:ligatures w14:val="none"/>
        </w:rPr>
      </w:pPr>
      <w:bookmarkStart w:id="12" w:name="_Hlk168912584"/>
      <w:del w:id="13" w:author="Author">
        <w:r w:rsidRPr="002E36F3">
          <w:rPr>
            <w:rFonts w:eastAsia="SimSun" w:cs="Arial"/>
            <w:i/>
            <w:color w:val="000000"/>
            <w:kern w:val="0"/>
            <w:sz w:val="17"/>
            <w:szCs w:val="17"/>
            <w:lang w:eastAsia="zh-CN"/>
            <w14:ligatures w14:val="none"/>
          </w:rPr>
          <w:delText>Recommendations on trademark and industrial design priority document exchange will be covered in a future update to this Standard</w:delText>
        </w:r>
        <w:bookmarkEnd w:id="12"/>
      </w:del>
    </w:p>
    <w:p w14:paraId="5ABC4BED" w14:textId="77777777" w:rsidR="00535AD3" w:rsidRPr="002E36F3" w:rsidRDefault="00535AD3" w:rsidP="00535AD3">
      <w:pPr>
        <w:spacing w:after="340"/>
        <w:jc w:val="center"/>
        <w:rPr>
          <w:rFonts w:eastAsia="Times New Roman" w:cs="Arial"/>
          <w:sz w:val="17"/>
          <w:szCs w:val="17"/>
        </w:rPr>
      </w:pPr>
    </w:p>
    <w:p w14:paraId="12282566" w14:textId="19DE002E" w:rsidR="00D02E3F" w:rsidRDefault="00F465C3" w:rsidP="00D02E3F">
      <w:pPr>
        <w:spacing w:before="0" w:after="340"/>
        <w:jc w:val="center"/>
        <w:rPr>
          <w:rFonts w:eastAsia="Batang" w:cs="Arial"/>
          <w:kern w:val="0"/>
          <w:sz w:val="17"/>
          <w:szCs w:val="17"/>
          <w14:ligatures w14:val="none"/>
        </w:rPr>
      </w:pPr>
      <w:r w:rsidRPr="002E36F3">
        <w:rPr>
          <w:rFonts w:eastAsia="Batang" w:cs="Arial"/>
          <w:kern w:val="0"/>
          <w:sz w:val="17"/>
          <w:szCs w:val="17"/>
          <w14:ligatures w14:val="none"/>
        </w:rPr>
        <w:t>TABLE OF CONTENTS</w:t>
      </w:r>
    </w:p>
    <w:sdt>
      <w:sdtPr>
        <w:rPr>
          <w:rFonts w:cs="Arial"/>
          <w:sz w:val="22"/>
          <w:szCs w:val="17"/>
        </w:rPr>
        <w:id w:val="1230117841"/>
        <w:docPartObj>
          <w:docPartGallery w:val="Table of Contents"/>
          <w:docPartUnique/>
        </w:docPartObj>
      </w:sdtPr>
      <w:sdtEndPr>
        <w:rPr>
          <w:b/>
          <w:bCs/>
        </w:rPr>
      </w:sdtEndPr>
      <w:sdtContent>
        <w:p w14:paraId="067B905B" w14:textId="39F6BC2C" w:rsidR="00F717AA" w:rsidRPr="00F717AA" w:rsidRDefault="00F717AA" w:rsidP="00CC1FFF">
          <w:pPr>
            <w:pStyle w:val="TOC1"/>
            <w:rPr>
              <w:rFonts w:asciiTheme="minorHAnsi" w:eastAsiaTheme="minorEastAsia" w:hAnsiTheme="minorHAnsi" w:cstheme="minorBidi"/>
              <w:noProof/>
              <w:szCs w:val="17"/>
            </w:rPr>
          </w:pPr>
          <w:r>
            <w:rPr>
              <w:rFonts w:cs="Arial"/>
              <w:szCs w:val="17"/>
            </w:rPr>
            <w:fldChar w:fldCharType="begin"/>
          </w:r>
          <w:r>
            <w:rPr>
              <w:rFonts w:cs="Arial"/>
              <w:szCs w:val="17"/>
            </w:rPr>
            <w:instrText xml:space="preserve"> TOC \o "1-4" \h \z \u </w:instrText>
          </w:r>
          <w:r>
            <w:rPr>
              <w:rFonts w:cs="Arial"/>
              <w:szCs w:val="17"/>
            </w:rPr>
            <w:fldChar w:fldCharType="separate"/>
          </w:r>
          <w:hyperlink w:anchor="_Toc211443326" w:history="1">
            <w:r w:rsidRPr="00F717AA">
              <w:rPr>
                <w:rStyle w:val="Hyperlink"/>
                <w:rFonts w:eastAsia="SimSun" w:cs="Arial"/>
                <w:caps/>
                <w:noProof/>
                <w:kern w:val="0"/>
                <w:szCs w:val="17"/>
                <w:lang w:eastAsia="zh-CN"/>
                <w14:ligatures w14:val="none"/>
              </w:rPr>
              <w:t>INTRODUCTION</w:t>
            </w:r>
            <w:r w:rsidRPr="00F717AA">
              <w:rPr>
                <w:noProof/>
                <w:webHidden/>
                <w:szCs w:val="17"/>
              </w:rPr>
              <w:tab/>
            </w:r>
            <w:r w:rsidRPr="00F717AA">
              <w:rPr>
                <w:noProof/>
                <w:webHidden/>
                <w:szCs w:val="17"/>
              </w:rPr>
              <w:fldChar w:fldCharType="begin"/>
            </w:r>
            <w:r w:rsidRPr="00F717AA">
              <w:rPr>
                <w:noProof/>
                <w:webHidden/>
                <w:szCs w:val="17"/>
              </w:rPr>
              <w:instrText xml:space="preserve"> PAGEREF _Toc211443326 \h </w:instrText>
            </w:r>
            <w:r w:rsidRPr="00F717AA">
              <w:rPr>
                <w:noProof/>
                <w:webHidden/>
                <w:szCs w:val="17"/>
              </w:rPr>
            </w:r>
            <w:r w:rsidRPr="00F717AA">
              <w:rPr>
                <w:noProof/>
                <w:webHidden/>
                <w:szCs w:val="17"/>
              </w:rPr>
              <w:fldChar w:fldCharType="separate"/>
            </w:r>
            <w:r w:rsidR="00FE7198">
              <w:rPr>
                <w:noProof/>
                <w:webHidden/>
                <w:szCs w:val="17"/>
              </w:rPr>
              <w:t>2</w:t>
            </w:r>
            <w:r w:rsidRPr="00F717AA">
              <w:rPr>
                <w:noProof/>
                <w:webHidden/>
                <w:szCs w:val="17"/>
              </w:rPr>
              <w:fldChar w:fldCharType="end"/>
            </w:r>
          </w:hyperlink>
        </w:p>
        <w:p w14:paraId="4D5DB00D" w14:textId="712251A9" w:rsidR="00F717AA" w:rsidRPr="00F717AA" w:rsidRDefault="00F717AA">
          <w:pPr>
            <w:pStyle w:val="TOC1"/>
            <w:rPr>
              <w:rFonts w:asciiTheme="minorHAnsi" w:eastAsiaTheme="minorEastAsia" w:hAnsiTheme="minorHAnsi" w:cstheme="minorBidi"/>
              <w:noProof/>
              <w:szCs w:val="17"/>
            </w:rPr>
          </w:pPr>
          <w:hyperlink w:anchor="_Toc211443327" w:history="1">
            <w:r w:rsidRPr="00F717AA">
              <w:rPr>
                <w:rStyle w:val="Hyperlink"/>
                <w:rFonts w:eastAsia="SimSun" w:cs="Arial"/>
                <w:noProof/>
                <w:kern w:val="0"/>
                <w:szCs w:val="17"/>
                <w14:ligatures w14:val="none"/>
              </w:rPr>
              <w:t>SCOPE OF THE STANDARD</w:t>
            </w:r>
            <w:r w:rsidRPr="00F717AA">
              <w:rPr>
                <w:noProof/>
                <w:webHidden/>
                <w:szCs w:val="17"/>
              </w:rPr>
              <w:tab/>
            </w:r>
            <w:r w:rsidRPr="00F717AA">
              <w:rPr>
                <w:noProof/>
                <w:webHidden/>
                <w:szCs w:val="17"/>
              </w:rPr>
              <w:fldChar w:fldCharType="begin"/>
            </w:r>
            <w:r w:rsidRPr="00F717AA">
              <w:rPr>
                <w:noProof/>
                <w:webHidden/>
                <w:szCs w:val="17"/>
              </w:rPr>
              <w:instrText xml:space="preserve"> PAGEREF _Toc211443327 \h </w:instrText>
            </w:r>
            <w:r w:rsidRPr="00F717AA">
              <w:rPr>
                <w:noProof/>
                <w:webHidden/>
                <w:szCs w:val="17"/>
              </w:rPr>
            </w:r>
            <w:r w:rsidRPr="00F717AA">
              <w:rPr>
                <w:noProof/>
                <w:webHidden/>
                <w:szCs w:val="17"/>
              </w:rPr>
              <w:fldChar w:fldCharType="separate"/>
            </w:r>
            <w:r w:rsidR="00FE7198">
              <w:rPr>
                <w:noProof/>
                <w:webHidden/>
                <w:szCs w:val="17"/>
              </w:rPr>
              <w:t>2</w:t>
            </w:r>
            <w:r w:rsidRPr="00F717AA">
              <w:rPr>
                <w:noProof/>
                <w:webHidden/>
                <w:szCs w:val="17"/>
              </w:rPr>
              <w:fldChar w:fldCharType="end"/>
            </w:r>
          </w:hyperlink>
        </w:p>
        <w:p w14:paraId="1E37B705" w14:textId="3309C60A" w:rsidR="00F717AA" w:rsidRPr="00F717AA" w:rsidRDefault="00F717AA">
          <w:pPr>
            <w:pStyle w:val="TOC1"/>
            <w:rPr>
              <w:rFonts w:asciiTheme="minorHAnsi" w:eastAsiaTheme="minorEastAsia" w:hAnsiTheme="minorHAnsi" w:cstheme="minorBidi"/>
              <w:noProof/>
              <w:szCs w:val="17"/>
            </w:rPr>
          </w:pPr>
          <w:hyperlink w:anchor="_Toc211443328" w:history="1">
            <w:r w:rsidRPr="00F717AA">
              <w:rPr>
                <w:rStyle w:val="Hyperlink"/>
                <w:rFonts w:eastAsia="SimSun" w:cs="Arial"/>
                <w:noProof/>
                <w:kern w:val="0"/>
                <w:szCs w:val="17"/>
                <w14:ligatures w14:val="none"/>
              </w:rPr>
              <w:t>DEFINITIONS AND TERMINOLOGY</w:t>
            </w:r>
            <w:r w:rsidRPr="00F717AA">
              <w:rPr>
                <w:noProof/>
                <w:webHidden/>
                <w:szCs w:val="17"/>
              </w:rPr>
              <w:tab/>
            </w:r>
            <w:r w:rsidRPr="00F717AA">
              <w:rPr>
                <w:noProof/>
                <w:webHidden/>
                <w:szCs w:val="17"/>
              </w:rPr>
              <w:fldChar w:fldCharType="begin"/>
            </w:r>
            <w:r w:rsidRPr="00F717AA">
              <w:rPr>
                <w:noProof/>
                <w:webHidden/>
                <w:szCs w:val="17"/>
              </w:rPr>
              <w:instrText xml:space="preserve"> PAGEREF _Toc211443328 \h </w:instrText>
            </w:r>
            <w:r w:rsidRPr="00F717AA">
              <w:rPr>
                <w:noProof/>
                <w:webHidden/>
                <w:szCs w:val="17"/>
              </w:rPr>
            </w:r>
            <w:r w:rsidRPr="00F717AA">
              <w:rPr>
                <w:noProof/>
                <w:webHidden/>
                <w:szCs w:val="17"/>
              </w:rPr>
              <w:fldChar w:fldCharType="separate"/>
            </w:r>
            <w:r w:rsidR="00FE7198">
              <w:rPr>
                <w:noProof/>
                <w:webHidden/>
                <w:szCs w:val="17"/>
              </w:rPr>
              <w:t>2</w:t>
            </w:r>
            <w:r w:rsidRPr="00F717AA">
              <w:rPr>
                <w:noProof/>
                <w:webHidden/>
                <w:szCs w:val="17"/>
              </w:rPr>
              <w:fldChar w:fldCharType="end"/>
            </w:r>
          </w:hyperlink>
        </w:p>
        <w:p w14:paraId="5A74FB8E" w14:textId="23215E62" w:rsidR="00F717AA" w:rsidRPr="00F717AA" w:rsidRDefault="00F717AA">
          <w:pPr>
            <w:pStyle w:val="TOC1"/>
            <w:rPr>
              <w:rFonts w:asciiTheme="minorHAnsi" w:eastAsiaTheme="minorEastAsia" w:hAnsiTheme="minorHAnsi" w:cstheme="minorBidi"/>
              <w:noProof/>
              <w:szCs w:val="17"/>
            </w:rPr>
          </w:pPr>
          <w:hyperlink w:anchor="_Toc211443329" w:history="1">
            <w:r w:rsidRPr="00F717AA">
              <w:rPr>
                <w:rStyle w:val="Hyperlink"/>
                <w:rFonts w:eastAsia="SimSun" w:cs="Arial"/>
                <w:noProof/>
                <w:kern w:val="0"/>
                <w:szCs w:val="17"/>
                <w14:ligatures w14:val="none"/>
              </w:rPr>
              <w:t>REFERENCES</w:t>
            </w:r>
            <w:r w:rsidRPr="00F717AA">
              <w:rPr>
                <w:noProof/>
                <w:webHidden/>
                <w:szCs w:val="17"/>
              </w:rPr>
              <w:tab/>
            </w:r>
            <w:r w:rsidRPr="00F717AA">
              <w:rPr>
                <w:noProof/>
                <w:webHidden/>
                <w:szCs w:val="17"/>
              </w:rPr>
              <w:fldChar w:fldCharType="begin"/>
            </w:r>
            <w:r w:rsidRPr="00F717AA">
              <w:rPr>
                <w:noProof/>
                <w:webHidden/>
                <w:szCs w:val="17"/>
              </w:rPr>
              <w:instrText xml:space="preserve"> PAGEREF _Toc211443329 \h </w:instrText>
            </w:r>
            <w:r w:rsidRPr="00F717AA">
              <w:rPr>
                <w:noProof/>
                <w:webHidden/>
                <w:szCs w:val="17"/>
              </w:rPr>
            </w:r>
            <w:r w:rsidRPr="00F717AA">
              <w:rPr>
                <w:noProof/>
                <w:webHidden/>
                <w:szCs w:val="17"/>
              </w:rPr>
              <w:fldChar w:fldCharType="separate"/>
            </w:r>
            <w:r w:rsidR="00FE7198">
              <w:rPr>
                <w:noProof/>
                <w:webHidden/>
                <w:szCs w:val="17"/>
              </w:rPr>
              <w:t>3</w:t>
            </w:r>
            <w:r w:rsidRPr="00F717AA">
              <w:rPr>
                <w:noProof/>
                <w:webHidden/>
                <w:szCs w:val="17"/>
              </w:rPr>
              <w:fldChar w:fldCharType="end"/>
            </w:r>
          </w:hyperlink>
        </w:p>
        <w:p w14:paraId="54E34E07" w14:textId="3893877B" w:rsidR="00F717AA" w:rsidRPr="00F717AA" w:rsidRDefault="00F717AA">
          <w:pPr>
            <w:pStyle w:val="TOC1"/>
            <w:rPr>
              <w:rFonts w:asciiTheme="minorHAnsi" w:eastAsiaTheme="minorEastAsia" w:hAnsiTheme="minorHAnsi" w:cstheme="minorBidi"/>
              <w:noProof/>
              <w:szCs w:val="17"/>
            </w:rPr>
          </w:pPr>
          <w:hyperlink w:anchor="_Toc211443330" w:history="1">
            <w:r w:rsidRPr="00F717AA">
              <w:rPr>
                <w:rStyle w:val="Hyperlink"/>
                <w:rFonts w:eastAsia="SimSun" w:cs="Arial"/>
                <w:noProof/>
                <w:kern w:val="0"/>
                <w:szCs w:val="17"/>
                <w14:ligatures w14:val="none"/>
              </w:rPr>
              <w:t>REQUIREMENTS OF THE PRIORITY DOCUMENT DATA PACKAGE</w:t>
            </w:r>
            <w:r w:rsidRPr="00F717AA">
              <w:rPr>
                <w:noProof/>
                <w:webHidden/>
                <w:szCs w:val="17"/>
              </w:rPr>
              <w:tab/>
            </w:r>
            <w:r w:rsidRPr="00F717AA">
              <w:rPr>
                <w:noProof/>
                <w:webHidden/>
                <w:szCs w:val="17"/>
              </w:rPr>
              <w:fldChar w:fldCharType="begin"/>
            </w:r>
            <w:r w:rsidRPr="00F717AA">
              <w:rPr>
                <w:noProof/>
                <w:webHidden/>
                <w:szCs w:val="17"/>
              </w:rPr>
              <w:instrText xml:space="preserve"> PAGEREF _Toc211443330 \h </w:instrText>
            </w:r>
            <w:r w:rsidRPr="00F717AA">
              <w:rPr>
                <w:noProof/>
                <w:webHidden/>
                <w:szCs w:val="17"/>
              </w:rPr>
            </w:r>
            <w:r w:rsidRPr="00F717AA">
              <w:rPr>
                <w:noProof/>
                <w:webHidden/>
                <w:szCs w:val="17"/>
              </w:rPr>
              <w:fldChar w:fldCharType="separate"/>
            </w:r>
            <w:r w:rsidR="00FE7198">
              <w:rPr>
                <w:noProof/>
                <w:webHidden/>
                <w:szCs w:val="17"/>
              </w:rPr>
              <w:t>4</w:t>
            </w:r>
            <w:r w:rsidRPr="00F717AA">
              <w:rPr>
                <w:noProof/>
                <w:webHidden/>
                <w:szCs w:val="17"/>
              </w:rPr>
              <w:fldChar w:fldCharType="end"/>
            </w:r>
          </w:hyperlink>
        </w:p>
        <w:p w14:paraId="2F353B69" w14:textId="54975E36" w:rsidR="00F717AA" w:rsidRPr="00F717AA" w:rsidRDefault="00F717AA">
          <w:pPr>
            <w:pStyle w:val="TOC2"/>
            <w:tabs>
              <w:tab w:val="right" w:leader="dot" w:pos="9347"/>
            </w:tabs>
            <w:rPr>
              <w:rFonts w:asciiTheme="minorHAnsi" w:eastAsiaTheme="minorEastAsia" w:hAnsiTheme="minorHAnsi" w:cstheme="minorBidi"/>
              <w:noProof/>
              <w:sz w:val="17"/>
              <w:szCs w:val="17"/>
            </w:rPr>
          </w:pPr>
          <w:hyperlink w:anchor="_Toc211443331" w:history="1">
            <w:r w:rsidRPr="00F717AA">
              <w:rPr>
                <w:rStyle w:val="Hyperlink"/>
                <w:rFonts w:eastAsia="SimSun" w:cs="Arial"/>
                <w:i/>
                <w:noProof/>
                <w:kern w:val="0"/>
                <w:sz w:val="17"/>
                <w:szCs w:val="17"/>
                <w:lang w:eastAsia="zh-CN"/>
                <w14:ligatures w14:val="none"/>
              </w:rPr>
              <w:t>Data Package Structure</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_Toc211443331 \h </w:instrText>
            </w:r>
            <w:r w:rsidRPr="00F717AA">
              <w:rPr>
                <w:noProof/>
                <w:webHidden/>
                <w:sz w:val="17"/>
                <w:szCs w:val="17"/>
              </w:rPr>
            </w:r>
            <w:r w:rsidRPr="00F717AA">
              <w:rPr>
                <w:noProof/>
                <w:webHidden/>
                <w:sz w:val="17"/>
                <w:szCs w:val="17"/>
              </w:rPr>
              <w:fldChar w:fldCharType="separate"/>
            </w:r>
            <w:r w:rsidR="00FE7198">
              <w:rPr>
                <w:noProof/>
                <w:webHidden/>
                <w:sz w:val="17"/>
                <w:szCs w:val="17"/>
              </w:rPr>
              <w:t>4</w:t>
            </w:r>
            <w:r w:rsidRPr="00F717AA">
              <w:rPr>
                <w:noProof/>
                <w:webHidden/>
                <w:sz w:val="17"/>
                <w:szCs w:val="17"/>
              </w:rPr>
              <w:fldChar w:fldCharType="end"/>
            </w:r>
          </w:hyperlink>
        </w:p>
        <w:p w14:paraId="2834EEF5" w14:textId="3F0A6517" w:rsidR="00F717AA" w:rsidRPr="00F717AA" w:rsidRDefault="00F717AA">
          <w:pPr>
            <w:pStyle w:val="TOC3"/>
            <w:tabs>
              <w:tab w:val="right" w:leader="dot" w:pos="9347"/>
            </w:tabs>
            <w:rPr>
              <w:rFonts w:asciiTheme="minorHAnsi" w:eastAsiaTheme="minorEastAsia" w:hAnsiTheme="minorHAnsi" w:cstheme="minorBidi"/>
              <w:noProof/>
              <w:sz w:val="17"/>
              <w:szCs w:val="17"/>
            </w:rPr>
          </w:pPr>
          <w:hyperlink w:anchor="_Toc211443332" w:history="1">
            <w:r w:rsidRPr="00F717AA">
              <w:rPr>
                <w:rStyle w:val="Hyperlink"/>
                <w:rFonts w:eastAsia="SimSun" w:cs="Arial"/>
                <w:noProof/>
                <w:kern w:val="0"/>
                <w:sz w:val="17"/>
                <w:szCs w:val="17"/>
                <w14:ligatures w14:val="none"/>
              </w:rPr>
              <w:t>PDDP Index File</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_Toc211443332 \h </w:instrText>
            </w:r>
            <w:r w:rsidRPr="00F717AA">
              <w:rPr>
                <w:noProof/>
                <w:webHidden/>
                <w:sz w:val="17"/>
                <w:szCs w:val="17"/>
              </w:rPr>
            </w:r>
            <w:r w:rsidRPr="00F717AA">
              <w:rPr>
                <w:noProof/>
                <w:webHidden/>
                <w:sz w:val="17"/>
                <w:szCs w:val="17"/>
              </w:rPr>
              <w:fldChar w:fldCharType="separate"/>
            </w:r>
            <w:r w:rsidR="00FE7198">
              <w:rPr>
                <w:noProof/>
                <w:webHidden/>
                <w:sz w:val="17"/>
                <w:szCs w:val="17"/>
              </w:rPr>
              <w:t>4</w:t>
            </w:r>
            <w:r w:rsidRPr="00F717AA">
              <w:rPr>
                <w:noProof/>
                <w:webHidden/>
                <w:sz w:val="17"/>
                <w:szCs w:val="17"/>
              </w:rPr>
              <w:fldChar w:fldCharType="end"/>
            </w:r>
          </w:hyperlink>
        </w:p>
        <w:p w14:paraId="11BFEF3E" w14:textId="0486763E" w:rsidR="00F717AA" w:rsidRPr="00F717AA" w:rsidRDefault="00F717AA">
          <w:pPr>
            <w:pStyle w:val="TOC3"/>
            <w:tabs>
              <w:tab w:val="right" w:leader="dot" w:pos="9347"/>
            </w:tabs>
            <w:rPr>
              <w:rFonts w:asciiTheme="minorHAnsi" w:eastAsiaTheme="minorEastAsia" w:hAnsiTheme="minorHAnsi" w:cstheme="minorBidi"/>
              <w:noProof/>
              <w:sz w:val="17"/>
              <w:szCs w:val="17"/>
            </w:rPr>
          </w:pPr>
          <w:hyperlink w:anchor="_Toc211443333" w:history="1">
            <w:r w:rsidRPr="00F717AA">
              <w:rPr>
                <w:rStyle w:val="Hyperlink"/>
                <w:rFonts w:eastAsia="SimSun" w:cs="Arial"/>
                <w:noProof/>
                <w:kern w:val="0"/>
                <w:sz w:val="17"/>
                <w:szCs w:val="17"/>
                <w:lang w:eastAsia="zh-CN"/>
                <w14:ligatures w14:val="none"/>
              </w:rPr>
              <w:t>MandatoryArtifacts Folder</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_Toc211443333 \h </w:instrText>
            </w:r>
            <w:r w:rsidRPr="00F717AA">
              <w:rPr>
                <w:noProof/>
                <w:webHidden/>
                <w:sz w:val="17"/>
                <w:szCs w:val="17"/>
              </w:rPr>
            </w:r>
            <w:r w:rsidRPr="00F717AA">
              <w:rPr>
                <w:noProof/>
                <w:webHidden/>
                <w:sz w:val="17"/>
                <w:szCs w:val="17"/>
              </w:rPr>
              <w:fldChar w:fldCharType="separate"/>
            </w:r>
            <w:r w:rsidR="00FE7198">
              <w:rPr>
                <w:noProof/>
                <w:webHidden/>
                <w:sz w:val="17"/>
                <w:szCs w:val="17"/>
              </w:rPr>
              <w:t>4</w:t>
            </w:r>
            <w:r w:rsidRPr="00F717AA">
              <w:rPr>
                <w:noProof/>
                <w:webHidden/>
                <w:sz w:val="17"/>
                <w:szCs w:val="17"/>
              </w:rPr>
              <w:fldChar w:fldCharType="end"/>
            </w:r>
          </w:hyperlink>
        </w:p>
        <w:p w14:paraId="0B49E6E2" w14:textId="6142F5D4" w:rsidR="00F717AA" w:rsidRPr="00F717AA" w:rsidRDefault="00F717AA">
          <w:pPr>
            <w:pStyle w:val="TOC4"/>
            <w:tabs>
              <w:tab w:val="right" w:leader="dot" w:pos="9347"/>
            </w:tabs>
            <w:rPr>
              <w:noProof/>
              <w:sz w:val="17"/>
              <w:szCs w:val="17"/>
            </w:rPr>
          </w:pPr>
          <w:hyperlink w:anchor="_Toc211443334" w:history="1">
            <w:r w:rsidRPr="00F717AA">
              <w:rPr>
                <w:rStyle w:val="Hyperlink"/>
                <w:noProof/>
                <w:sz w:val="17"/>
                <w:szCs w:val="17"/>
              </w:rPr>
              <w:t>Patent Priority Document</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_Toc211443334 \h </w:instrText>
            </w:r>
            <w:r w:rsidRPr="00F717AA">
              <w:rPr>
                <w:noProof/>
                <w:webHidden/>
                <w:sz w:val="17"/>
                <w:szCs w:val="17"/>
              </w:rPr>
            </w:r>
            <w:r w:rsidRPr="00F717AA">
              <w:rPr>
                <w:noProof/>
                <w:webHidden/>
                <w:sz w:val="17"/>
                <w:szCs w:val="17"/>
              </w:rPr>
              <w:fldChar w:fldCharType="separate"/>
            </w:r>
            <w:r w:rsidR="00FE7198">
              <w:rPr>
                <w:noProof/>
                <w:webHidden/>
                <w:sz w:val="17"/>
                <w:szCs w:val="17"/>
              </w:rPr>
              <w:t>5</w:t>
            </w:r>
            <w:r w:rsidRPr="00F717AA">
              <w:rPr>
                <w:noProof/>
                <w:webHidden/>
                <w:sz w:val="17"/>
                <w:szCs w:val="17"/>
              </w:rPr>
              <w:fldChar w:fldCharType="end"/>
            </w:r>
          </w:hyperlink>
        </w:p>
        <w:p w14:paraId="2D2B18E9" w14:textId="08363BE1" w:rsidR="00F717AA" w:rsidRPr="00F717AA" w:rsidRDefault="00F717AA">
          <w:pPr>
            <w:pStyle w:val="TOC4"/>
            <w:tabs>
              <w:tab w:val="right" w:leader="dot" w:pos="9347"/>
            </w:tabs>
            <w:rPr>
              <w:noProof/>
              <w:sz w:val="17"/>
              <w:szCs w:val="17"/>
            </w:rPr>
          </w:pPr>
          <w:hyperlink w:anchor="_Toc211443335" w:history="1">
            <w:r w:rsidRPr="00F717AA">
              <w:rPr>
                <w:rStyle w:val="Hyperlink"/>
                <w:noProof/>
                <w:sz w:val="17"/>
                <w:szCs w:val="17"/>
              </w:rPr>
              <w:t>Industrial Design Priority Document</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_Toc211443335 \h </w:instrText>
            </w:r>
            <w:r w:rsidRPr="00F717AA">
              <w:rPr>
                <w:noProof/>
                <w:webHidden/>
                <w:sz w:val="17"/>
                <w:szCs w:val="17"/>
              </w:rPr>
            </w:r>
            <w:r w:rsidRPr="00F717AA">
              <w:rPr>
                <w:noProof/>
                <w:webHidden/>
                <w:sz w:val="17"/>
                <w:szCs w:val="17"/>
              </w:rPr>
              <w:fldChar w:fldCharType="separate"/>
            </w:r>
            <w:r w:rsidR="00FE7198">
              <w:rPr>
                <w:noProof/>
                <w:webHidden/>
                <w:sz w:val="17"/>
                <w:szCs w:val="17"/>
              </w:rPr>
              <w:t>5</w:t>
            </w:r>
            <w:r w:rsidRPr="00F717AA">
              <w:rPr>
                <w:noProof/>
                <w:webHidden/>
                <w:sz w:val="17"/>
                <w:szCs w:val="17"/>
              </w:rPr>
              <w:fldChar w:fldCharType="end"/>
            </w:r>
          </w:hyperlink>
        </w:p>
        <w:p w14:paraId="69676DF2" w14:textId="3EFE0BB0" w:rsidR="00F717AA" w:rsidRPr="00F717AA" w:rsidRDefault="00F717AA">
          <w:pPr>
            <w:pStyle w:val="TOC4"/>
            <w:tabs>
              <w:tab w:val="right" w:leader="dot" w:pos="9347"/>
            </w:tabs>
            <w:rPr>
              <w:noProof/>
              <w:sz w:val="17"/>
              <w:szCs w:val="17"/>
            </w:rPr>
          </w:pPr>
          <w:hyperlink w:anchor="_Toc211443336" w:history="1">
            <w:r w:rsidRPr="00F717AA">
              <w:rPr>
                <w:rStyle w:val="Hyperlink"/>
                <w:noProof/>
                <w:sz w:val="17"/>
                <w:szCs w:val="17"/>
              </w:rPr>
              <w:t>Trademark Priority Document</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_Toc211443336 \h </w:instrText>
            </w:r>
            <w:r w:rsidRPr="00F717AA">
              <w:rPr>
                <w:noProof/>
                <w:webHidden/>
                <w:sz w:val="17"/>
                <w:szCs w:val="17"/>
              </w:rPr>
            </w:r>
            <w:r w:rsidRPr="00F717AA">
              <w:rPr>
                <w:noProof/>
                <w:webHidden/>
                <w:sz w:val="17"/>
                <w:szCs w:val="17"/>
              </w:rPr>
              <w:fldChar w:fldCharType="separate"/>
            </w:r>
            <w:r w:rsidR="00FE7198">
              <w:rPr>
                <w:noProof/>
                <w:webHidden/>
                <w:sz w:val="17"/>
                <w:szCs w:val="17"/>
              </w:rPr>
              <w:t>6</w:t>
            </w:r>
            <w:r w:rsidRPr="00F717AA">
              <w:rPr>
                <w:noProof/>
                <w:webHidden/>
                <w:sz w:val="17"/>
                <w:szCs w:val="17"/>
              </w:rPr>
              <w:fldChar w:fldCharType="end"/>
            </w:r>
          </w:hyperlink>
        </w:p>
        <w:p w14:paraId="3FF1CBCF" w14:textId="183CD939" w:rsidR="00F717AA" w:rsidRPr="00F717AA" w:rsidRDefault="00F717AA">
          <w:pPr>
            <w:pStyle w:val="TOC3"/>
            <w:tabs>
              <w:tab w:val="right" w:leader="dot" w:pos="9347"/>
            </w:tabs>
            <w:rPr>
              <w:rFonts w:asciiTheme="minorHAnsi" w:eastAsiaTheme="minorEastAsia" w:hAnsiTheme="minorHAnsi" w:cstheme="minorBidi"/>
              <w:noProof/>
              <w:sz w:val="17"/>
              <w:szCs w:val="17"/>
            </w:rPr>
          </w:pPr>
          <w:hyperlink w:anchor="_Toc211443337" w:history="1">
            <w:r w:rsidRPr="00F717AA">
              <w:rPr>
                <w:rStyle w:val="Hyperlink"/>
                <w:rFonts w:eastAsia="SimSun" w:cs="Arial"/>
                <w:noProof/>
                <w:kern w:val="0"/>
                <w:sz w:val="17"/>
                <w:szCs w:val="17"/>
                <w:lang w:eastAsia="zh-CN"/>
                <w14:ligatures w14:val="none"/>
              </w:rPr>
              <w:t>SupplementaryArtifacts Folder</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_Toc211443337 \h </w:instrText>
            </w:r>
            <w:r w:rsidRPr="00F717AA">
              <w:rPr>
                <w:noProof/>
                <w:webHidden/>
                <w:sz w:val="17"/>
                <w:szCs w:val="17"/>
              </w:rPr>
            </w:r>
            <w:r w:rsidRPr="00F717AA">
              <w:rPr>
                <w:noProof/>
                <w:webHidden/>
                <w:sz w:val="17"/>
                <w:szCs w:val="17"/>
              </w:rPr>
              <w:fldChar w:fldCharType="separate"/>
            </w:r>
            <w:r w:rsidR="00FE7198">
              <w:rPr>
                <w:noProof/>
                <w:webHidden/>
                <w:sz w:val="17"/>
                <w:szCs w:val="17"/>
              </w:rPr>
              <w:t>6</w:t>
            </w:r>
            <w:r w:rsidRPr="00F717AA">
              <w:rPr>
                <w:noProof/>
                <w:webHidden/>
                <w:sz w:val="17"/>
                <w:szCs w:val="17"/>
              </w:rPr>
              <w:fldChar w:fldCharType="end"/>
            </w:r>
          </w:hyperlink>
        </w:p>
        <w:p w14:paraId="3A249772" w14:textId="4E7F6ADB" w:rsidR="00F717AA" w:rsidRPr="00F717AA" w:rsidRDefault="00F717AA">
          <w:pPr>
            <w:pStyle w:val="TOC4"/>
            <w:tabs>
              <w:tab w:val="right" w:leader="dot" w:pos="9347"/>
            </w:tabs>
            <w:rPr>
              <w:noProof/>
              <w:sz w:val="17"/>
              <w:szCs w:val="17"/>
            </w:rPr>
          </w:pPr>
          <w:hyperlink w:anchor="_Toc211443338" w:history="1">
            <w:r w:rsidRPr="00F717AA">
              <w:rPr>
                <w:rStyle w:val="Hyperlink"/>
                <w:noProof/>
                <w:sz w:val="17"/>
                <w:szCs w:val="17"/>
              </w:rPr>
              <w:t>Patent documents:</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_Toc211443338 \h </w:instrText>
            </w:r>
            <w:r w:rsidRPr="00F717AA">
              <w:rPr>
                <w:noProof/>
                <w:webHidden/>
                <w:sz w:val="17"/>
                <w:szCs w:val="17"/>
              </w:rPr>
            </w:r>
            <w:r w:rsidRPr="00F717AA">
              <w:rPr>
                <w:noProof/>
                <w:webHidden/>
                <w:sz w:val="17"/>
                <w:szCs w:val="17"/>
              </w:rPr>
              <w:fldChar w:fldCharType="separate"/>
            </w:r>
            <w:r w:rsidR="00FE7198">
              <w:rPr>
                <w:noProof/>
                <w:webHidden/>
                <w:sz w:val="17"/>
                <w:szCs w:val="17"/>
              </w:rPr>
              <w:t>6</w:t>
            </w:r>
            <w:r w:rsidRPr="00F717AA">
              <w:rPr>
                <w:noProof/>
                <w:webHidden/>
                <w:sz w:val="17"/>
                <w:szCs w:val="17"/>
              </w:rPr>
              <w:fldChar w:fldCharType="end"/>
            </w:r>
          </w:hyperlink>
        </w:p>
        <w:p w14:paraId="28D2C2B0" w14:textId="638F49B9" w:rsidR="00F717AA" w:rsidRPr="00F717AA" w:rsidRDefault="00F717AA">
          <w:pPr>
            <w:pStyle w:val="TOC4"/>
            <w:tabs>
              <w:tab w:val="right" w:leader="dot" w:pos="9347"/>
            </w:tabs>
            <w:rPr>
              <w:noProof/>
              <w:sz w:val="17"/>
              <w:szCs w:val="17"/>
            </w:rPr>
          </w:pPr>
          <w:hyperlink w:anchor="_Toc211443339" w:history="1">
            <w:r w:rsidRPr="00F717AA">
              <w:rPr>
                <w:rStyle w:val="Hyperlink"/>
                <w:noProof/>
                <w:sz w:val="17"/>
                <w:szCs w:val="17"/>
              </w:rPr>
              <w:t>Industrial design documents:</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_Toc211443339 \h </w:instrText>
            </w:r>
            <w:r w:rsidRPr="00F717AA">
              <w:rPr>
                <w:noProof/>
                <w:webHidden/>
                <w:sz w:val="17"/>
                <w:szCs w:val="17"/>
              </w:rPr>
            </w:r>
            <w:r w:rsidRPr="00F717AA">
              <w:rPr>
                <w:noProof/>
                <w:webHidden/>
                <w:sz w:val="17"/>
                <w:szCs w:val="17"/>
              </w:rPr>
              <w:fldChar w:fldCharType="separate"/>
            </w:r>
            <w:r w:rsidR="00FE7198">
              <w:rPr>
                <w:noProof/>
                <w:webHidden/>
                <w:sz w:val="17"/>
                <w:szCs w:val="17"/>
              </w:rPr>
              <w:t>7</w:t>
            </w:r>
            <w:r w:rsidRPr="00F717AA">
              <w:rPr>
                <w:noProof/>
                <w:webHidden/>
                <w:sz w:val="17"/>
                <w:szCs w:val="17"/>
              </w:rPr>
              <w:fldChar w:fldCharType="end"/>
            </w:r>
          </w:hyperlink>
        </w:p>
        <w:p w14:paraId="38839E59" w14:textId="65AD2AB1" w:rsidR="00F717AA" w:rsidRPr="00F717AA" w:rsidRDefault="00F717AA">
          <w:pPr>
            <w:pStyle w:val="TOC4"/>
            <w:tabs>
              <w:tab w:val="right" w:leader="dot" w:pos="9347"/>
            </w:tabs>
            <w:rPr>
              <w:noProof/>
              <w:sz w:val="17"/>
              <w:szCs w:val="17"/>
            </w:rPr>
          </w:pPr>
          <w:hyperlink w:anchor="_Toc211443340" w:history="1">
            <w:r w:rsidRPr="00F717AA">
              <w:rPr>
                <w:rStyle w:val="Hyperlink"/>
                <w:noProof/>
                <w:sz w:val="17"/>
                <w:szCs w:val="17"/>
              </w:rPr>
              <w:t>Trademark documents:</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_Toc211443340 \h </w:instrText>
            </w:r>
            <w:r w:rsidRPr="00F717AA">
              <w:rPr>
                <w:noProof/>
                <w:webHidden/>
                <w:sz w:val="17"/>
                <w:szCs w:val="17"/>
              </w:rPr>
            </w:r>
            <w:r w:rsidRPr="00F717AA">
              <w:rPr>
                <w:noProof/>
                <w:webHidden/>
                <w:sz w:val="17"/>
                <w:szCs w:val="17"/>
              </w:rPr>
              <w:fldChar w:fldCharType="separate"/>
            </w:r>
            <w:r w:rsidR="00FE7198">
              <w:rPr>
                <w:noProof/>
                <w:webHidden/>
                <w:sz w:val="17"/>
                <w:szCs w:val="17"/>
              </w:rPr>
              <w:t>7</w:t>
            </w:r>
            <w:r w:rsidRPr="00F717AA">
              <w:rPr>
                <w:noProof/>
                <w:webHidden/>
                <w:sz w:val="17"/>
                <w:szCs w:val="17"/>
              </w:rPr>
              <w:fldChar w:fldCharType="end"/>
            </w:r>
          </w:hyperlink>
        </w:p>
        <w:p w14:paraId="4E68D135" w14:textId="777C1D0C" w:rsidR="00BB6F11" w:rsidRPr="00541AA7" w:rsidRDefault="00F717AA" w:rsidP="00CC1FFF">
          <w:pPr>
            <w:pStyle w:val="TOC2"/>
            <w:tabs>
              <w:tab w:val="right" w:leader="dot" w:pos="9347"/>
            </w:tabs>
            <w:rPr>
              <w:rFonts w:cs="Arial"/>
              <w:sz w:val="17"/>
              <w:szCs w:val="17"/>
            </w:rPr>
          </w:pPr>
          <w:hyperlink w:anchor="_Toc211443341" w:history="1">
            <w:r w:rsidRPr="00F717AA">
              <w:rPr>
                <w:rStyle w:val="Hyperlink"/>
                <w:rFonts w:eastAsia="SimSun" w:cs="Arial"/>
                <w:i/>
                <w:iCs/>
                <w:noProof/>
                <w:kern w:val="0"/>
                <w:sz w:val="17"/>
                <w:szCs w:val="17"/>
                <w:lang w:eastAsia="zh-CN"/>
                <w14:ligatures w14:val="none"/>
              </w:rPr>
              <w:t>Naming Conventions and Document Identification</w:t>
            </w:r>
            <w:r w:rsidRPr="00F717AA">
              <w:rPr>
                <w:noProof/>
                <w:webHidden/>
                <w:sz w:val="17"/>
                <w:szCs w:val="17"/>
              </w:rPr>
              <w:tab/>
            </w:r>
            <w:r w:rsidRPr="00F717AA">
              <w:rPr>
                <w:noProof/>
                <w:webHidden/>
                <w:sz w:val="17"/>
                <w:szCs w:val="17"/>
              </w:rPr>
              <w:fldChar w:fldCharType="begin"/>
            </w:r>
            <w:r w:rsidRPr="00F717AA">
              <w:rPr>
                <w:noProof/>
                <w:webHidden/>
                <w:sz w:val="17"/>
                <w:szCs w:val="17"/>
              </w:rPr>
              <w:instrText xml:space="preserve"> PAGEREF _Toc211443341 \h </w:instrText>
            </w:r>
            <w:r w:rsidRPr="00F717AA">
              <w:rPr>
                <w:noProof/>
                <w:webHidden/>
                <w:sz w:val="17"/>
                <w:szCs w:val="17"/>
              </w:rPr>
            </w:r>
            <w:r w:rsidRPr="00F717AA">
              <w:rPr>
                <w:noProof/>
                <w:webHidden/>
                <w:sz w:val="17"/>
                <w:szCs w:val="17"/>
              </w:rPr>
              <w:fldChar w:fldCharType="separate"/>
            </w:r>
            <w:r w:rsidR="00FE7198">
              <w:rPr>
                <w:noProof/>
                <w:webHidden/>
                <w:sz w:val="17"/>
                <w:szCs w:val="17"/>
              </w:rPr>
              <w:t>8</w:t>
            </w:r>
            <w:r w:rsidRPr="00F717AA">
              <w:rPr>
                <w:noProof/>
                <w:webHidden/>
                <w:sz w:val="17"/>
                <w:szCs w:val="17"/>
              </w:rPr>
              <w:fldChar w:fldCharType="end"/>
            </w:r>
          </w:hyperlink>
          <w:r>
            <w:rPr>
              <w:rFonts w:cs="Arial"/>
              <w:szCs w:val="17"/>
            </w:rPr>
            <w:fldChar w:fldCharType="end"/>
          </w:r>
        </w:p>
      </w:sdtContent>
    </w:sdt>
    <w:p w14:paraId="74823640" w14:textId="77777777" w:rsidR="00331FB6" w:rsidRDefault="00331FB6" w:rsidP="009744E1">
      <w:pPr>
        <w:spacing w:before="0" w:after="0"/>
        <w:rPr>
          <w:rFonts w:eastAsia="SimSun" w:cs="Arial"/>
          <w:kern w:val="0"/>
          <w:sz w:val="17"/>
          <w:szCs w:val="17"/>
          <w:lang w:eastAsia="zh-CN"/>
          <w14:ligatures w14:val="none"/>
        </w:rPr>
      </w:pPr>
    </w:p>
    <w:p w14:paraId="037B9DB4" w14:textId="77777777" w:rsidR="00AC0889" w:rsidRDefault="00AC0889" w:rsidP="009744E1">
      <w:pPr>
        <w:spacing w:before="0" w:after="0"/>
        <w:rPr>
          <w:rFonts w:eastAsia="SimSun" w:cs="Arial"/>
          <w:b/>
          <w:bCs/>
          <w:kern w:val="0"/>
          <w:sz w:val="17"/>
          <w:szCs w:val="17"/>
          <w:lang w:eastAsia="zh-CN"/>
          <w14:ligatures w14:val="none"/>
        </w:rPr>
      </w:pPr>
    </w:p>
    <w:p w14:paraId="5E254614" w14:textId="784ABC60" w:rsidR="00331FB6" w:rsidRPr="007222F1" w:rsidRDefault="007222F1" w:rsidP="00E165FD">
      <w:pPr>
        <w:spacing w:before="0"/>
        <w:rPr>
          <w:rFonts w:eastAsia="SimSun" w:cs="Arial"/>
          <w:b/>
          <w:bCs/>
          <w:kern w:val="0"/>
          <w:sz w:val="17"/>
          <w:szCs w:val="17"/>
          <w:lang w:eastAsia="zh-CN"/>
          <w14:ligatures w14:val="none"/>
        </w:rPr>
      </w:pPr>
      <w:r w:rsidRPr="007222F1">
        <w:rPr>
          <w:rFonts w:eastAsia="SimSun" w:cs="Arial"/>
          <w:b/>
          <w:bCs/>
          <w:kern w:val="0"/>
          <w:sz w:val="17"/>
          <w:szCs w:val="17"/>
          <w:lang w:eastAsia="zh-CN"/>
          <w14:ligatures w14:val="none"/>
        </w:rPr>
        <w:t>ANNEXES</w:t>
      </w:r>
      <w:r>
        <w:rPr>
          <w:rFonts w:eastAsia="SimSun" w:cs="Arial"/>
          <w:b/>
          <w:bCs/>
          <w:kern w:val="0"/>
          <w:sz w:val="17"/>
          <w:szCs w:val="17"/>
          <w:lang w:eastAsia="zh-CN"/>
          <w14:ligatures w14:val="none"/>
        </w:rPr>
        <w:t xml:space="preserve"> </w:t>
      </w:r>
    </w:p>
    <w:p w14:paraId="6AFDA9B4" w14:textId="5287B518" w:rsidR="00CA2149" w:rsidRPr="002E7437" w:rsidRDefault="001B3124" w:rsidP="00CC1FFF">
      <w:pPr>
        <w:pStyle w:val="TOC1"/>
        <w:spacing w:before="0" w:after="120"/>
        <w:rPr>
          <w:rFonts w:asciiTheme="minorHAnsi" w:eastAsiaTheme="minorEastAsia" w:hAnsiTheme="minorHAnsi" w:cstheme="minorBidi"/>
          <w:bCs/>
          <w:noProof/>
          <w:szCs w:val="17"/>
        </w:rPr>
      </w:pPr>
      <w:hyperlink w:anchor="_Toc211324027" w:history="1">
        <w:r w:rsidRPr="001D495E">
          <w:rPr>
            <w:rStyle w:val="Hyperlink"/>
            <w:rFonts w:cs="Arial"/>
            <w:bCs/>
            <w:noProof/>
            <w:color w:val="0070C0"/>
            <w:szCs w:val="17"/>
            <w:lang w:val="en-AU"/>
          </w:rPr>
          <w:t>Annex</w:t>
        </w:r>
        <w:r w:rsidR="00CA2149" w:rsidRPr="001D495E">
          <w:rPr>
            <w:rStyle w:val="Hyperlink"/>
            <w:rFonts w:cs="Arial"/>
            <w:bCs/>
            <w:noProof/>
            <w:color w:val="0070C0"/>
            <w:szCs w:val="17"/>
            <w:lang w:val="en-AU"/>
          </w:rPr>
          <w:t xml:space="preserve"> I</w:t>
        </w:r>
      </w:hyperlink>
      <w:r w:rsidR="007222F1" w:rsidRPr="002E7437">
        <w:rPr>
          <w:bCs/>
          <w:color w:val="0070C0"/>
          <w:szCs w:val="17"/>
        </w:rPr>
        <w:t xml:space="preserve"> </w:t>
      </w:r>
      <w:r w:rsidR="007222F1" w:rsidRPr="002E7437">
        <w:rPr>
          <w:bCs/>
          <w:szCs w:val="17"/>
        </w:rPr>
        <w:t xml:space="preserve">- </w:t>
      </w:r>
      <w:r w:rsidR="00860E38" w:rsidRPr="002E7437">
        <w:rPr>
          <w:rFonts w:cs="Arial"/>
          <w:bCs/>
          <w:noProof/>
          <w:szCs w:val="17"/>
          <w:lang w:val="en-AU"/>
        </w:rPr>
        <w:t>XML Schema Definition (XSD) for priority document index XML files</w:t>
      </w:r>
    </w:p>
    <w:p w14:paraId="42FE5C74" w14:textId="68BFEBEC" w:rsidR="00CA2149" w:rsidRPr="002E7437" w:rsidRDefault="005145AE" w:rsidP="00CC1FFF">
      <w:pPr>
        <w:pStyle w:val="TOC1"/>
        <w:tabs>
          <w:tab w:val="clear" w:pos="9347"/>
        </w:tabs>
        <w:spacing w:before="0" w:after="120"/>
        <w:rPr>
          <w:rFonts w:asciiTheme="minorHAnsi" w:eastAsiaTheme="minorEastAsia" w:hAnsiTheme="minorHAnsi" w:cstheme="minorBidi"/>
          <w:bCs/>
          <w:noProof/>
          <w:szCs w:val="17"/>
        </w:rPr>
      </w:pPr>
      <w:r>
        <w:tab/>
      </w:r>
      <w:hyperlink w:anchor="_Toc211324029" w:history="1">
        <w:r w:rsidR="0090788C">
          <w:rPr>
            <w:rStyle w:val="Hyperlink"/>
            <w:rFonts w:eastAsia="SimSun" w:cs="Arial"/>
            <w:bCs/>
            <w:noProof/>
            <w:color w:val="0070C0"/>
            <w:kern w:val="0"/>
            <w:szCs w:val="17"/>
            <w:lang w:val="en-AU" w:eastAsia="zh-CN"/>
            <w14:ligatures w14:val="none"/>
          </w:rPr>
          <w:t>A</w:t>
        </w:r>
        <w:r w:rsidR="0090788C" w:rsidRPr="002E7437">
          <w:rPr>
            <w:rStyle w:val="Hyperlink"/>
            <w:rFonts w:eastAsia="SimSun" w:cs="Arial"/>
            <w:bCs/>
            <w:noProof/>
            <w:color w:val="0070C0"/>
            <w:kern w:val="0"/>
            <w:szCs w:val="17"/>
            <w:lang w:val="en-AU" w:eastAsia="zh-CN"/>
            <w14:ligatures w14:val="none"/>
          </w:rPr>
          <w:t>ppendix</w:t>
        </w:r>
        <w:r w:rsidR="0090788C" w:rsidRPr="002E7437">
          <w:rPr>
            <w:rStyle w:val="Hyperlink"/>
            <w:rFonts w:cs="Arial"/>
            <w:bCs/>
            <w:noProof/>
            <w:color w:val="0070C0"/>
            <w:szCs w:val="17"/>
            <w:lang w:val="en-AU"/>
          </w:rPr>
          <w:t xml:space="preserve"> </w:t>
        </w:r>
        <w:r w:rsidR="0090788C" w:rsidRPr="002E7437">
          <w:rPr>
            <w:rStyle w:val="Hyperlink"/>
            <w:rFonts w:eastAsia="SimSun" w:cs="Arial"/>
            <w:bCs/>
            <w:noProof/>
            <w:color w:val="0070C0"/>
            <w:szCs w:val="17"/>
            <w:lang w:val="en-AU" w:eastAsia="zh-CN"/>
          </w:rPr>
          <w:t>A</w:t>
        </w:r>
        <w:r w:rsidR="001D495E">
          <w:rPr>
            <w:rStyle w:val="Hyperlink"/>
            <w:rFonts w:eastAsia="SimSun" w:cs="Arial"/>
            <w:bCs/>
            <w:noProof/>
            <w:color w:val="0070C0"/>
            <w:szCs w:val="17"/>
            <w:lang w:val="en-AU" w:eastAsia="zh-CN"/>
          </w:rPr>
          <w:t xml:space="preserve"> t</w:t>
        </w:r>
        <w:r w:rsidR="0090788C" w:rsidRPr="002E7437">
          <w:rPr>
            <w:rStyle w:val="Hyperlink"/>
            <w:rFonts w:eastAsia="SimSun" w:cs="Arial"/>
            <w:bCs/>
            <w:noProof/>
            <w:color w:val="0070C0"/>
            <w:kern w:val="0"/>
            <w:szCs w:val="17"/>
            <w:lang w:val="en-AU" w:eastAsia="zh-CN"/>
            <w14:ligatures w14:val="none"/>
          </w:rPr>
          <w:t>o Annex</w:t>
        </w:r>
        <w:r w:rsidR="00CA2149" w:rsidRPr="002E7437">
          <w:rPr>
            <w:rStyle w:val="Hyperlink"/>
            <w:rFonts w:eastAsia="SimSun" w:cs="Arial"/>
            <w:bCs/>
            <w:noProof/>
            <w:color w:val="0070C0"/>
            <w:kern w:val="0"/>
            <w:szCs w:val="17"/>
            <w:lang w:val="en-AU" w:eastAsia="zh-CN"/>
            <w14:ligatures w14:val="none"/>
          </w:rPr>
          <w:t xml:space="preserve"> I</w:t>
        </w:r>
      </w:hyperlink>
      <w:r w:rsidR="007222F1" w:rsidRPr="002E7437">
        <w:rPr>
          <w:bCs/>
          <w:color w:val="0070C0"/>
          <w:szCs w:val="17"/>
        </w:rPr>
        <w:t xml:space="preserve"> </w:t>
      </w:r>
      <w:r w:rsidR="007222F1" w:rsidRPr="002E7437">
        <w:rPr>
          <w:bCs/>
          <w:szCs w:val="17"/>
        </w:rPr>
        <w:t xml:space="preserve">- </w:t>
      </w:r>
      <w:r w:rsidR="00860E38" w:rsidRPr="002E7437">
        <w:rPr>
          <w:rFonts w:eastAsia="SimSun" w:cs="Arial"/>
          <w:bCs/>
          <w:noProof/>
          <w:kern w:val="0"/>
          <w:szCs w:val="17"/>
          <w:lang w:val="en-AU" w:eastAsia="zh-CN"/>
          <w14:ligatures w14:val="none"/>
        </w:rPr>
        <w:t xml:space="preserve">Example xml instance for </w:t>
      </w:r>
      <w:r w:rsidR="00860E38" w:rsidRPr="002E7437">
        <w:rPr>
          <w:rFonts w:eastAsia="SimSun" w:cs="Arial"/>
          <w:bCs/>
          <w:noProof/>
          <w:szCs w:val="17"/>
          <w:lang w:val="en-AU" w:eastAsia="zh-CN"/>
        </w:rPr>
        <w:t xml:space="preserve">patent </w:t>
      </w:r>
      <w:r w:rsidR="00B529DE" w:rsidRPr="002E7437">
        <w:rPr>
          <w:rFonts w:eastAsia="SimSun" w:cs="Arial"/>
          <w:bCs/>
          <w:noProof/>
          <w:kern w:val="0"/>
          <w:szCs w:val="17"/>
          <w:lang w:val="en-AU" w:eastAsia="zh-CN"/>
          <w14:ligatures w14:val="none"/>
        </w:rPr>
        <w:t>PDDP</w:t>
      </w:r>
      <w:r w:rsidR="00860E38" w:rsidRPr="002E7437">
        <w:rPr>
          <w:rFonts w:eastAsia="SimSun" w:cs="Arial"/>
          <w:bCs/>
          <w:noProof/>
          <w:kern w:val="0"/>
          <w:szCs w:val="17"/>
          <w:lang w:val="en-AU" w:eastAsia="zh-CN"/>
          <w14:ligatures w14:val="none"/>
        </w:rPr>
        <w:t xml:space="preserve"> index file</w:t>
      </w:r>
    </w:p>
    <w:p w14:paraId="77A0D03A" w14:textId="6A411D14" w:rsidR="00CA2149" w:rsidRPr="002E7437" w:rsidRDefault="005145AE" w:rsidP="00CC1FFF">
      <w:pPr>
        <w:pStyle w:val="TOC1"/>
        <w:tabs>
          <w:tab w:val="clear" w:pos="9347"/>
        </w:tabs>
        <w:spacing w:before="0" w:after="120"/>
        <w:rPr>
          <w:rFonts w:asciiTheme="minorHAnsi" w:eastAsiaTheme="minorEastAsia" w:hAnsiTheme="minorHAnsi" w:cstheme="minorBidi"/>
          <w:bCs/>
          <w:noProof/>
          <w:szCs w:val="17"/>
        </w:rPr>
      </w:pPr>
      <w:r>
        <w:tab/>
      </w:r>
      <w:hyperlink w:anchor="_Toc211324031" w:history="1">
        <w:r w:rsidR="0090788C">
          <w:rPr>
            <w:rStyle w:val="Hyperlink"/>
            <w:rFonts w:eastAsia="SimSun" w:cs="Arial"/>
            <w:bCs/>
            <w:noProof/>
            <w:color w:val="0070C0"/>
            <w:kern w:val="0"/>
            <w:szCs w:val="17"/>
            <w:lang w:val="en-AU" w:eastAsia="zh-CN"/>
            <w14:ligatures w14:val="none"/>
          </w:rPr>
          <w:t>A</w:t>
        </w:r>
        <w:r w:rsidR="0090788C" w:rsidRPr="002E7437">
          <w:rPr>
            <w:rStyle w:val="Hyperlink"/>
            <w:rFonts w:eastAsia="SimSun" w:cs="Arial"/>
            <w:bCs/>
            <w:noProof/>
            <w:color w:val="0070C0"/>
            <w:kern w:val="0"/>
            <w:szCs w:val="17"/>
            <w:lang w:val="en-AU" w:eastAsia="zh-CN"/>
            <w14:ligatures w14:val="none"/>
          </w:rPr>
          <w:t xml:space="preserve">ppendix B </w:t>
        </w:r>
        <w:r w:rsidR="001D495E">
          <w:rPr>
            <w:rStyle w:val="Hyperlink"/>
            <w:rFonts w:eastAsia="SimSun" w:cs="Arial"/>
            <w:bCs/>
            <w:noProof/>
            <w:color w:val="0070C0"/>
            <w:kern w:val="0"/>
            <w:szCs w:val="17"/>
            <w:lang w:val="en-AU" w:eastAsia="zh-CN"/>
            <w14:ligatures w14:val="none"/>
          </w:rPr>
          <w:t>t</w:t>
        </w:r>
        <w:r w:rsidR="0090788C" w:rsidRPr="002E7437">
          <w:rPr>
            <w:rStyle w:val="Hyperlink"/>
            <w:rFonts w:eastAsia="SimSun" w:cs="Arial"/>
            <w:bCs/>
            <w:noProof/>
            <w:color w:val="0070C0"/>
            <w:kern w:val="0"/>
            <w:szCs w:val="17"/>
            <w:lang w:val="en-AU" w:eastAsia="zh-CN"/>
            <w14:ligatures w14:val="none"/>
          </w:rPr>
          <w:t>o Annex</w:t>
        </w:r>
        <w:r w:rsidR="00CA2149" w:rsidRPr="002E7437">
          <w:rPr>
            <w:rStyle w:val="Hyperlink"/>
            <w:rFonts w:eastAsia="SimSun" w:cs="Arial"/>
            <w:bCs/>
            <w:noProof/>
            <w:color w:val="0070C0"/>
            <w:kern w:val="0"/>
            <w:szCs w:val="17"/>
            <w:lang w:val="en-AU" w:eastAsia="zh-CN"/>
            <w14:ligatures w14:val="none"/>
          </w:rPr>
          <w:t xml:space="preserve"> I</w:t>
        </w:r>
      </w:hyperlink>
      <w:r w:rsidR="007222F1" w:rsidRPr="002E7437">
        <w:rPr>
          <w:bCs/>
          <w:color w:val="0070C0"/>
          <w:szCs w:val="17"/>
        </w:rPr>
        <w:t xml:space="preserve"> </w:t>
      </w:r>
      <w:r w:rsidR="007222F1" w:rsidRPr="002E7437">
        <w:rPr>
          <w:bCs/>
          <w:szCs w:val="17"/>
        </w:rPr>
        <w:t xml:space="preserve">- </w:t>
      </w:r>
      <w:r w:rsidR="007A7715" w:rsidRPr="002E7437">
        <w:rPr>
          <w:rFonts w:eastAsia="SimSun" w:cs="Arial"/>
          <w:bCs/>
          <w:noProof/>
          <w:kern w:val="0"/>
          <w:szCs w:val="17"/>
          <w:lang w:val="en-AU" w:eastAsia="zh-CN"/>
          <w14:ligatures w14:val="none"/>
        </w:rPr>
        <w:t xml:space="preserve">Example XML instance for industrial design </w:t>
      </w:r>
      <w:r w:rsidR="00B529DE" w:rsidRPr="002E7437">
        <w:rPr>
          <w:rFonts w:eastAsia="SimSun" w:cs="Arial"/>
          <w:bCs/>
          <w:noProof/>
          <w:kern w:val="0"/>
          <w:szCs w:val="17"/>
          <w:lang w:val="en-AU" w:eastAsia="zh-CN"/>
          <w14:ligatures w14:val="none"/>
        </w:rPr>
        <w:t xml:space="preserve">PDDP </w:t>
      </w:r>
      <w:r w:rsidR="007A7715" w:rsidRPr="002E7437">
        <w:rPr>
          <w:rFonts w:eastAsia="SimSun" w:cs="Arial"/>
          <w:bCs/>
          <w:noProof/>
          <w:kern w:val="0"/>
          <w:szCs w:val="17"/>
          <w:lang w:val="en-AU" w:eastAsia="zh-CN"/>
          <w14:ligatures w14:val="none"/>
        </w:rPr>
        <w:t>index file</w:t>
      </w:r>
      <w:r w:rsidR="00CA2149" w:rsidRPr="002E7437">
        <w:rPr>
          <w:bCs/>
          <w:szCs w:val="17"/>
        </w:rPr>
        <w:t xml:space="preserve"> </w:t>
      </w:r>
    </w:p>
    <w:p w14:paraId="7E9C686C" w14:textId="6ED8FD3A" w:rsidR="00CA2149" w:rsidRPr="002E7437" w:rsidRDefault="001B3124" w:rsidP="00CC1FFF">
      <w:pPr>
        <w:pStyle w:val="TOC1"/>
        <w:tabs>
          <w:tab w:val="clear" w:pos="9347"/>
        </w:tabs>
        <w:spacing w:before="0" w:after="120"/>
        <w:rPr>
          <w:rFonts w:asciiTheme="minorHAnsi" w:eastAsiaTheme="minorEastAsia" w:hAnsiTheme="minorHAnsi" w:cstheme="minorBidi"/>
          <w:bCs/>
          <w:noProof/>
          <w:szCs w:val="17"/>
        </w:rPr>
      </w:pPr>
      <w:r>
        <w:tab/>
      </w:r>
      <w:hyperlink w:anchor="_Toc211324033" w:history="1">
        <w:r w:rsidR="0090788C" w:rsidRPr="001D495E">
          <w:rPr>
            <w:rStyle w:val="Hyperlink"/>
            <w:rFonts w:eastAsia="SimSun" w:cs="Arial"/>
            <w:bCs/>
            <w:noProof/>
            <w:color w:val="0070C0"/>
            <w:kern w:val="0"/>
            <w:szCs w:val="17"/>
            <w:lang w:eastAsia="zh-CN"/>
            <w14:ligatures w14:val="none"/>
          </w:rPr>
          <w:t xml:space="preserve">Appendix C </w:t>
        </w:r>
        <w:r w:rsidR="001D495E" w:rsidRPr="001D495E">
          <w:rPr>
            <w:rStyle w:val="Hyperlink"/>
            <w:rFonts w:eastAsia="SimSun" w:cs="Arial"/>
            <w:bCs/>
            <w:noProof/>
            <w:color w:val="0070C0"/>
            <w:kern w:val="0"/>
            <w:szCs w:val="17"/>
            <w:lang w:eastAsia="zh-CN"/>
            <w14:ligatures w14:val="none"/>
          </w:rPr>
          <w:t>t</w:t>
        </w:r>
        <w:r w:rsidR="0090788C" w:rsidRPr="001D495E">
          <w:rPr>
            <w:rStyle w:val="Hyperlink"/>
            <w:rFonts w:eastAsia="SimSun" w:cs="Arial"/>
            <w:bCs/>
            <w:noProof/>
            <w:color w:val="0070C0"/>
            <w:kern w:val="0"/>
            <w:szCs w:val="17"/>
            <w:lang w:eastAsia="zh-CN"/>
            <w14:ligatures w14:val="none"/>
          </w:rPr>
          <w:t>o Annex</w:t>
        </w:r>
        <w:r w:rsidR="00CA2149" w:rsidRPr="001D495E">
          <w:rPr>
            <w:rStyle w:val="Hyperlink"/>
            <w:rFonts w:eastAsia="SimSun" w:cs="Arial"/>
            <w:bCs/>
            <w:noProof/>
            <w:color w:val="0070C0"/>
            <w:kern w:val="0"/>
            <w:szCs w:val="17"/>
            <w:lang w:eastAsia="zh-CN"/>
            <w14:ligatures w14:val="none"/>
          </w:rPr>
          <w:t xml:space="preserve"> I</w:t>
        </w:r>
      </w:hyperlink>
      <w:r w:rsidR="007222F1" w:rsidRPr="002E7437">
        <w:rPr>
          <w:bCs/>
          <w:szCs w:val="17"/>
        </w:rPr>
        <w:t xml:space="preserve"> - </w:t>
      </w:r>
      <w:r w:rsidR="007A7715" w:rsidRPr="002E7437">
        <w:rPr>
          <w:rFonts w:eastAsia="SimSun" w:cs="Arial"/>
          <w:bCs/>
          <w:noProof/>
          <w:kern w:val="0"/>
          <w:szCs w:val="17"/>
          <w:lang w:val="en-AU" w:eastAsia="zh-CN"/>
          <w14:ligatures w14:val="none"/>
        </w:rPr>
        <w:t xml:space="preserve">Example XML instance for trademark </w:t>
      </w:r>
      <w:r w:rsidR="00B529DE" w:rsidRPr="002E7437">
        <w:rPr>
          <w:rFonts w:eastAsia="SimSun" w:cs="Arial"/>
          <w:bCs/>
          <w:noProof/>
          <w:kern w:val="0"/>
          <w:szCs w:val="17"/>
          <w:lang w:val="en-AU" w:eastAsia="zh-CN"/>
          <w14:ligatures w14:val="none"/>
        </w:rPr>
        <w:t xml:space="preserve">PDDP </w:t>
      </w:r>
      <w:r w:rsidR="007A7715" w:rsidRPr="002E7437">
        <w:rPr>
          <w:rFonts w:eastAsia="SimSun" w:cs="Arial"/>
          <w:bCs/>
          <w:noProof/>
          <w:kern w:val="0"/>
          <w:szCs w:val="17"/>
          <w:lang w:val="en-AU" w:eastAsia="zh-CN"/>
          <w14:ligatures w14:val="none"/>
        </w:rPr>
        <w:t>index file</w:t>
      </w:r>
    </w:p>
    <w:p w14:paraId="407E7582" w14:textId="23B1D74B" w:rsidR="00CA2149" w:rsidRPr="002E7437" w:rsidRDefault="0090788C" w:rsidP="00CC1FFF">
      <w:pPr>
        <w:pStyle w:val="TOC1"/>
        <w:spacing w:before="0" w:after="120"/>
        <w:rPr>
          <w:bCs/>
          <w:szCs w:val="17"/>
        </w:rPr>
      </w:pPr>
      <w:hyperlink w:anchor="_Toc211324035" w:history="1">
        <w:r w:rsidRPr="001D495E">
          <w:rPr>
            <w:rStyle w:val="Hyperlink"/>
            <w:rFonts w:cs="Arial"/>
            <w:bCs/>
            <w:noProof/>
            <w:color w:val="0070C0"/>
            <w:szCs w:val="17"/>
            <w:lang w:val="en-AU"/>
          </w:rPr>
          <w:t>Annex</w:t>
        </w:r>
        <w:r w:rsidR="00CA2149" w:rsidRPr="001D495E">
          <w:rPr>
            <w:rStyle w:val="Hyperlink"/>
            <w:rFonts w:cs="Arial"/>
            <w:bCs/>
            <w:noProof/>
            <w:color w:val="0070C0"/>
            <w:szCs w:val="17"/>
            <w:lang w:val="en-AU"/>
          </w:rPr>
          <w:t xml:space="preserve"> II</w:t>
        </w:r>
      </w:hyperlink>
      <w:r w:rsidR="007222F1" w:rsidRPr="002E7437">
        <w:rPr>
          <w:bCs/>
          <w:szCs w:val="17"/>
        </w:rPr>
        <w:t xml:space="preserve"> - </w:t>
      </w:r>
      <w:r w:rsidR="00B529DE" w:rsidRPr="002E7437">
        <w:rPr>
          <w:rFonts w:eastAsia="SimSun" w:cs="Arial"/>
          <w:bCs/>
          <w:noProof/>
          <w:kern w:val="0"/>
          <w:szCs w:val="17"/>
          <w:lang w:val="en-AU" w:eastAsia="zh-CN"/>
          <w14:ligatures w14:val="none"/>
        </w:rPr>
        <w:t>P</w:t>
      </w:r>
      <w:r w:rsidR="007A7715" w:rsidRPr="002E7437">
        <w:rPr>
          <w:rFonts w:eastAsia="SimSun" w:cs="Arial"/>
          <w:bCs/>
          <w:noProof/>
          <w:kern w:val="0"/>
          <w:szCs w:val="17"/>
          <w:lang w:val="en-AU" w:eastAsia="zh-CN"/>
          <w14:ligatures w14:val="none"/>
        </w:rPr>
        <w:t>riority document data package structure examples</w:t>
      </w:r>
    </w:p>
    <w:p w14:paraId="01DCD247" w14:textId="3BD4AA02" w:rsidR="00D133BF" w:rsidRPr="002E7437" w:rsidRDefault="0090788C" w:rsidP="00CC1FFF">
      <w:pPr>
        <w:pStyle w:val="TOC1"/>
        <w:spacing w:before="0" w:after="120"/>
        <w:ind w:left="720"/>
        <w:rPr>
          <w:rFonts w:asciiTheme="minorHAnsi" w:eastAsiaTheme="minorEastAsia" w:hAnsiTheme="minorHAnsi" w:cstheme="minorBidi"/>
          <w:bCs/>
          <w:noProof/>
          <w:szCs w:val="17"/>
        </w:rPr>
      </w:pPr>
      <w:hyperlink w:anchor="_Toc211324037" w:history="1">
        <w:r w:rsidRPr="001D495E">
          <w:rPr>
            <w:rStyle w:val="Hyperlink"/>
            <w:rFonts w:eastAsia="SimSun" w:cs="Arial"/>
            <w:bCs/>
            <w:noProof/>
            <w:color w:val="0070C0"/>
            <w:kern w:val="0"/>
            <w:szCs w:val="17"/>
            <w:lang w:val="en-AU" w:eastAsia="zh-CN"/>
            <w14:ligatures w14:val="none"/>
          </w:rPr>
          <w:t xml:space="preserve">Appendix A </w:t>
        </w:r>
        <w:r w:rsidR="001D495E" w:rsidRPr="001D495E">
          <w:rPr>
            <w:rStyle w:val="Hyperlink"/>
            <w:rFonts w:eastAsia="SimSun" w:cs="Arial"/>
            <w:bCs/>
            <w:noProof/>
            <w:color w:val="0070C0"/>
            <w:kern w:val="0"/>
            <w:szCs w:val="17"/>
            <w:lang w:val="en-AU" w:eastAsia="zh-CN"/>
            <w14:ligatures w14:val="none"/>
          </w:rPr>
          <w:t>t</w:t>
        </w:r>
        <w:r w:rsidRPr="001D495E">
          <w:rPr>
            <w:rStyle w:val="Hyperlink"/>
            <w:rFonts w:eastAsia="SimSun" w:cs="Arial"/>
            <w:bCs/>
            <w:noProof/>
            <w:color w:val="0070C0"/>
            <w:kern w:val="0"/>
            <w:szCs w:val="17"/>
            <w:lang w:val="en-AU" w:eastAsia="zh-CN"/>
            <w14:ligatures w14:val="none"/>
          </w:rPr>
          <w:t>o Annex</w:t>
        </w:r>
        <w:r w:rsidR="00D133BF" w:rsidRPr="001D495E">
          <w:rPr>
            <w:rStyle w:val="Hyperlink"/>
            <w:rFonts w:eastAsia="SimSun" w:cs="Arial"/>
            <w:bCs/>
            <w:noProof/>
            <w:color w:val="0070C0"/>
            <w:kern w:val="0"/>
            <w:szCs w:val="17"/>
            <w:lang w:val="en-AU" w:eastAsia="zh-CN"/>
            <w14:ligatures w14:val="none"/>
          </w:rPr>
          <w:t xml:space="preserve"> II</w:t>
        </w:r>
      </w:hyperlink>
      <w:r w:rsidR="00D133BF" w:rsidRPr="001D495E">
        <w:rPr>
          <w:bCs/>
          <w:color w:val="0070C0"/>
          <w:szCs w:val="17"/>
        </w:rPr>
        <w:t xml:space="preserve"> </w:t>
      </w:r>
      <w:r w:rsidR="00D133BF" w:rsidRPr="002E7437">
        <w:rPr>
          <w:bCs/>
          <w:szCs w:val="17"/>
        </w:rPr>
        <w:t xml:space="preserve">- </w:t>
      </w:r>
      <w:r w:rsidR="00D133BF" w:rsidRPr="002E7437">
        <w:rPr>
          <w:rFonts w:cs="Arial"/>
          <w:bCs/>
          <w:noProof/>
          <w:kern w:val="0"/>
          <w:szCs w:val="17"/>
          <w:lang w:val="en-AU"/>
          <w14:ligatures w14:val="none"/>
        </w:rPr>
        <w:t>PDDP Example</w:t>
      </w:r>
      <w:r w:rsidR="00D133BF" w:rsidRPr="002E7437">
        <w:rPr>
          <w:rFonts w:eastAsia="SimSun" w:cs="Arial"/>
          <w:bCs/>
          <w:noProof/>
          <w:kern w:val="0"/>
          <w:szCs w:val="17"/>
          <w:lang w:val="en-AU" w:eastAsia="zh-CN"/>
          <w14:ligatures w14:val="none"/>
        </w:rPr>
        <w:t xml:space="preserve"> for Patent</w:t>
      </w:r>
    </w:p>
    <w:p w14:paraId="4D7ECBBE" w14:textId="34988DE2" w:rsidR="00CA2149" w:rsidRPr="002E7437" w:rsidRDefault="0090788C" w:rsidP="00CC1FFF">
      <w:pPr>
        <w:pStyle w:val="TOC1"/>
        <w:spacing w:before="0" w:after="120"/>
        <w:ind w:left="720"/>
        <w:rPr>
          <w:rFonts w:asciiTheme="minorHAnsi" w:eastAsiaTheme="minorEastAsia" w:hAnsiTheme="minorHAnsi" w:cstheme="minorBidi"/>
          <w:bCs/>
          <w:noProof/>
          <w:szCs w:val="17"/>
        </w:rPr>
      </w:pPr>
      <w:hyperlink w:anchor="_Toc211324041" w:history="1">
        <w:r w:rsidRPr="001D495E">
          <w:rPr>
            <w:rStyle w:val="Hyperlink"/>
            <w:rFonts w:eastAsia="SimSun" w:cs="Arial"/>
            <w:bCs/>
            <w:noProof/>
            <w:color w:val="0070C0"/>
            <w:kern w:val="0"/>
            <w:szCs w:val="17"/>
            <w:lang w:val="en-AU" w:eastAsia="zh-CN"/>
            <w14:ligatures w14:val="none"/>
          </w:rPr>
          <w:t xml:space="preserve">Appendix B </w:t>
        </w:r>
        <w:r w:rsidR="001D495E" w:rsidRPr="001D495E">
          <w:rPr>
            <w:rStyle w:val="Hyperlink"/>
            <w:rFonts w:eastAsia="SimSun" w:cs="Arial"/>
            <w:bCs/>
            <w:noProof/>
            <w:color w:val="0070C0"/>
            <w:kern w:val="0"/>
            <w:szCs w:val="17"/>
            <w:lang w:val="en-AU" w:eastAsia="zh-CN"/>
            <w14:ligatures w14:val="none"/>
          </w:rPr>
          <w:t>t</w:t>
        </w:r>
        <w:r w:rsidRPr="001D495E">
          <w:rPr>
            <w:rStyle w:val="Hyperlink"/>
            <w:rFonts w:eastAsia="SimSun" w:cs="Arial"/>
            <w:bCs/>
            <w:noProof/>
            <w:color w:val="0070C0"/>
            <w:kern w:val="0"/>
            <w:szCs w:val="17"/>
            <w:lang w:val="en-AU" w:eastAsia="zh-CN"/>
            <w14:ligatures w14:val="none"/>
          </w:rPr>
          <w:t>o Annex</w:t>
        </w:r>
        <w:r w:rsidR="00CA2149" w:rsidRPr="001D495E">
          <w:rPr>
            <w:rStyle w:val="Hyperlink"/>
            <w:rFonts w:eastAsia="SimSun" w:cs="Arial"/>
            <w:bCs/>
            <w:noProof/>
            <w:color w:val="0070C0"/>
            <w:kern w:val="0"/>
            <w:szCs w:val="17"/>
            <w:lang w:val="en-AU" w:eastAsia="zh-CN"/>
            <w14:ligatures w14:val="none"/>
          </w:rPr>
          <w:t xml:space="preserve"> II</w:t>
        </w:r>
      </w:hyperlink>
      <w:r w:rsidR="00421AF1" w:rsidRPr="001D495E">
        <w:rPr>
          <w:bCs/>
          <w:color w:val="0070C0"/>
          <w:szCs w:val="17"/>
        </w:rPr>
        <w:t xml:space="preserve"> </w:t>
      </w:r>
      <w:r w:rsidR="00421AF1" w:rsidRPr="002E7437">
        <w:rPr>
          <w:bCs/>
          <w:szCs w:val="17"/>
        </w:rPr>
        <w:t xml:space="preserve">- </w:t>
      </w:r>
      <w:r w:rsidR="00CA2149" w:rsidRPr="002E7437">
        <w:rPr>
          <w:rFonts w:eastAsia="SimSun" w:cs="Arial"/>
          <w:bCs/>
          <w:noProof/>
          <w:kern w:val="0"/>
          <w:szCs w:val="17"/>
          <w:lang w:val="en-AU" w:eastAsia="zh-CN"/>
          <w14:ligatures w14:val="none"/>
        </w:rPr>
        <w:t>PDDP Example for Industrial Design</w:t>
      </w:r>
    </w:p>
    <w:p w14:paraId="7B551600" w14:textId="06FFB893" w:rsidR="00CA2149" w:rsidRPr="002E7437" w:rsidRDefault="0090788C" w:rsidP="00CC1FFF">
      <w:pPr>
        <w:pStyle w:val="TOC1"/>
        <w:spacing w:before="0" w:after="120"/>
        <w:ind w:left="720"/>
        <w:rPr>
          <w:rFonts w:asciiTheme="minorHAnsi" w:eastAsiaTheme="minorEastAsia" w:hAnsiTheme="minorHAnsi" w:cstheme="minorBidi"/>
          <w:bCs/>
          <w:noProof/>
          <w:szCs w:val="17"/>
        </w:rPr>
      </w:pPr>
      <w:hyperlink w:anchor="_Toc211324044" w:history="1">
        <w:r w:rsidRPr="001D495E">
          <w:rPr>
            <w:rStyle w:val="Hyperlink"/>
            <w:rFonts w:eastAsia="SimSun" w:cs="Arial"/>
            <w:bCs/>
            <w:noProof/>
            <w:color w:val="0070C0"/>
            <w:kern w:val="0"/>
            <w:szCs w:val="17"/>
            <w:lang w:val="en-AU" w:eastAsia="zh-CN"/>
            <w14:ligatures w14:val="none"/>
          </w:rPr>
          <w:t xml:space="preserve">Appendix C </w:t>
        </w:r>
        <w:r w:rsidR="001D495E" w:rsidRPr="001D495E">
          <w:rPr>
            <w:rStyle w:val="Hyperlink"/>
            <w:rFonts w:eastAsia="SimSun" w:cs="Arial"/>
            <w:bCs/>
            <w:noProof/>
            <w:color w:val="0070C0"/>
            <w:kern w:val="0"/>
            <w:szCs w:val="17"/>
            <w:lang w:val="en-AU" w:eastAsia="zh-CN"/>
            <w14:ligatures w14:val="none"/>
          </w:rPr>
          <w:t>t</w:t>
        </w:r>
        <w:r w:rsidRPr="001D495E">
          <w:rPr>
            <w:rStyle w:val="Hyperlink"/>
            <w:rFonts w:eastAsia="SimSun" w:cs="Arial"/>
            <w:bCs/>
            <w:noProof/>
            <w:color w:val="0070C0"/>
            <w:kern w:val="0"/>
            <w:szCs w:val="17"/>
            <w:lang w:val="en-AU" w:eastAsia="zh-CN"/>
            <w14:ligatures w14:val="none"/>
          </w:rPr>
          <w:t>o Annex</w:t>
        </w:r>
        <w:r w:rsidR="00CA2149" w:rsidRPr="001D495E">
          <w:rPr>
            <w:rStyle w:val="Hyperlink"/>
            <w:rFonts w:eastAsia="SimSun" w:cs="Arial"/>
            <w:bCs/>
            <w:noProof/>
            <w:color w:val="0070C0"/>
            <w:kern w:val="0"/>
            <w:szCs w:val="17"/>
            <w:lang w:val="en-AU" w:eastAsia="zh-CN"/>
            <w14:ligatures w14:val="none"/>
          </w:rPr>
          <w:t xml:space="preserve"> II</w:t>
        </w:r>
      </w:hyperlink>
      <w:r w:rsidR="00421AF1" w:rsidRPr="002E7437">
        <w:rPr>
          <w:bCs/>
          <w:szCs w:val="17"/>
        </w:rPr>
        <w:t xml:space="preserve"> - </w:t>
      </w:r>
      <w:r w:rsidR="00CA2149" w:rsidRPr="002E7437">
        <w:rPr>
          <w:rFonts w:eastAsia="SimSun" w:cs="Arial"/>
          <w:bCs/>
          <w:noProof/>
          <w:kern w:val="0"/>
          <w:szCs w:val="17"/>
          <w:lang w:val="en-AU" w:eastAsia="zh-CN"/>
          <w14:ligatures w14:val="none"/>
        </w:rPr>
        <w:t>PDDP Example for Trademark</w:t>
      </w:r>
    </w:p>
    <w:p w14:paraId="2B8FA2A0" w14:textId="3046D091" w:rsidR="00D133BF" w:rsidRPr="00AC0889" w:rsidRDefault="0090788C" w:rsidP="00FF1675">
      <w:pPr>
        <w:pStyle w:val="TOC1"/>
        <w:spacing w:before="0" w:after="120"/>
        <w:rPr>
          <w:rFonts w:eastAsia="SimSun" w:cs="Arial"/>
          <w:b/>
          <w:kern w:val="0"/>
          <w:szCs w:val="17"/>
          <w:lang w:eastAsia="zh-CN"/>
          <w14:ligatures w14:val="none"/>
        </w:rPr>
      </w:pPr>
      <w:hyperlink w:anchor="_Toc211324047" w:history="1">
        <w:r w:rsidRPr="001D495E">
          <w:rPr>
            <w:rStyle w:val="Hyperlink"/>
            <w:rFonts w:eastAsia="SimSun" w:cs="Arial"/>
            <w:bCs/>
            <w:noProof/>
            <w:color w:val="0070C0"/>
            <w:kern w:val="0"/>
            <w:szCs w:val="17"/>
            <w:lang w:val="en-AU" w:eastAsia="zh-CN"/>
            <w14:ligatures w14:val="none"/>
          </w:rPr>
          <w:t>Annex</w:t>
        </w:r>
        <w:r w:rsidR="00CA2149" w:rsidRPr="001D495E">
          <w:rPr>
            <w:rStyle w:val="Hyperlink"/>
            <w:rFonts w:eastAsia="SimSun" w:cs="Arial"/>
            <w:bCs/>
            <w:noProof/>
            <w:color w:val="0070C0"/>
            <w:kern w:val="0"/>
            <w:szCs w:val="17"/>
            <w:lang w:val="en-AU" w:eastAsia="zh-CN"/>
            <w14:ligatures w14:val="none"/>
          </w:rPr>
          <w:t xml:space="preserve"> III</w:t>
        </w:r>
      </w:hyperlink>
      <w:r w:rsidR="00421AF1" w:rsidRPr="002E7437">
        <w:rPr>
          <w:bCs/>
          <w:szCs w:val="17"/>
        </w:rPr>
        <w:t xml:space="preserve"> - </w:t>
      </w:r>
      <w:r w:rsidR="007A7715" w:rsidRPr="002E7437">
        <w:rPr>
          <w:rFonts w:eastAsia="SimSun" w:cs="Arial"/>
          <w:bCs/>
          <w:noProof/>
          <w:kern w:val="0"/>
          <w:szCs w:val="17"/>
          <w:lang w:val="en-AU" w:eastAsia="zh-CN"/>
          <w14:ligatures w14:val="none"/>
        </w:rPr>
        <w:t>Example</w:t>
      </w:r>
      <w:r w:rsidR="007A7715" w:rsidRPr="00AC0889">
        <w:rPr>
          <w:rFonts w:eastAsia="SimSun" w:cs="Arial"/>
          <w:noProof/>
          <w:kern w:val="0"/>
          <w:szCs w:val="17"/>
          <w:lang w:val="en-AU" w:eastAsia="zh-CN"/>
          <w14:ligatures w14:val="none"/>
        </w:rPr>
        <w:t xml:space="preserve"> of hashing of priority document data package sent directly to applicants</w:t>
      </w:r>
    </w:p>
    <w:p w14:paraId="347E0E2E" w14:textId="77777777" w:rsidR="00D133BF" w:rsidRDefault="00D133BF" w:rsidP="00F465C3">
      <w:pPr>
        <w:widowControl w:val="0"/>
        <w:kinsoku w:val="0"/>
        <w:spacing w:before="0" w:after="340"/>
        <w:jc w:val="center"/>
        <w:outlineLvl w:val="0"/>
        <w:rPr>
          <w:rFonts w:eastAsia="SimSun" w:cs="Arial"/>
          <w:b/>
          <w:kern w:val="0"/>
          <w:sz w:val="17"/>
          <w:szCs w:val="17"/>
          <w:lang w:eastAsia="zh-CN"/>
          <w14:ligatures w14:val="none"/>
        </w:rPr>
        <w:sectPr w:rsidR="00D133BF" w:rsidSect="007C222B">
          <w:headerReference w:type="default" r:id="rId13"/>
          <w:headerReference w:type="first" r:id="rId14"/>
          <w:pgSz w:w="11909" w:h="16834" w:code="9"/>
          <w:pgMar w:top="567" w:right="1134" w:bottom="1418" w:left="1418" w:header="510" w:footer="1021" w:gutter="0"/>
          <w:cols w:space="720"/>
          <w:titlePg/>
          <w:docGrid w:linePitch="360"/>
        </w:sectPr>
      </w:pPr>
      <w:bookmarkStart w:id="14" w:name="_Toc178693437"/>
      <w:bookmarkStart w:id="15" w:name="_Toc180142940"/>
      <w:bookmarkStart w:id="16" w:name="_Toc180148816"/>
      <w:bookmarkStart w:id="17" w:name="_Toc198822783"/>
      <w:bookmarkStart w:id="18" w:name="_Toc203552031"/>
      <w:bookmarkStart w:id="19" w:name="_Toc211324016"/>
      <w:bookmarkStart w:id="20" w:name="_Toc99677711"/>
      <w:bookmarkStart w:id="21" w:name="_Toc371330382"/>
      <w:bookmarkStart w:id="22" w:name="_Toc383437131"/>
      <w:bookmarkStart w:id="23" w:name="_Toc383437608"/>
      <w:bookmarkStart w:id="24" w:name="_Toc383509991"/>
      <w:bookmarkStart w:id="25" w:name="_Toc463272176"/>
    </w:p>
    <w:p w14:paraId="7942E73A" w14:textId="5CAE7371" w:rsidR="002F2FE1" w:rsidRPr="002E36F3" w:rsidRDefault="002F2FE1" w:rsidP="00F465C3">
      <w:pPr>
        <w:widowControl w:val="0"/>
        <w:kinsoku w:val="0"/>
        <w:spacing w:before="0" w:after="340"/>
        <w:jc w:val="center"/>
        <w:outlineLvl w:val="0"/>
        <w:rPr>
          <w:rFonts w:eastAsia="SimSun" w:cs="Arial"/>
          <w:b/>
          <w:kern w:val="0"/>
          <w:sz w:val="17"/>
          <w:szCs w:val="17"/>
          <w:lang w:eastAsia="zh-CN"/>
          <w14:ligatures w14:val="none"/>
        </w:rPr>
      </w:pPr>
      <w:bookmarkStart w:id="26" w:name="_Toc211443136"/>
      <w:bookmarkStart w:id="27" w:name="_Toc211443325"/>
      <w:r w:rsidRPr="002E36F3">
        <w:rPr>
          <w:rFonts w:eastAsia="SimSun" w:cs="Arial"/>
          <w:b/>
          <w:kern w:val="0"/>
          <w:sz w:val="17"/>
          <w:szCs w:val="17"/>
          <w:lang w:eastAsia="zh-CN"/>
          <w14:ligatures w14:val="none"/>
        </w:rPr>
        <w:t>STANDARD ST.92</w:t>
      </w:r>
      <w:bookmarkEnd w:id="14"/>
      <w:bookmarkEnd w:id="15"/>
      <w:bookmarkEnd w:id="16"/>
      <w:bookmarkEnd w:id="17"/>
      <w:bookmarkEnd w:id="18"/>
      <w:bookmarkEnd w:id="19"/>
      <w:bookmarkEnd w:id="26"/>
      <w:bookmarkEnd w:id="27"/>
    </w:p>
    <w:p w14:paraId="16ADA498" w14:textId="77777777" w:rsidR="002F2FE1" w:rsidRPr="002E36F3" w:rsidRDefault="002F2FE1" w:rsidP="002F2FE1">
      <w:pPr>
        <w:autoSpaceDE w:val="0"/>
        <w:autoSpaceDN w:val="0"/>
        <w:adjustRightInd w:val="0"/>
        <w:spacing w:before="0" w:after="340"/>
        <w:ind w:left="1843" w:right="1843"/>
        <w:jc w:val="center"/>
        <w:rPr>
          <w:rFonts w:eastAsia="SimSun" w:cs="Arial"/>
          <w:caps/>
          <w:color w:val="000000"/>
          <w:kern w:val="0"/>
          <w:sz w:val="17"/>
          <w:szCs w:val="17"/>
          <w:lang w:eastAsia="zh-CN"/>
          <w14:ligatures w14:val="none"/>
        </w:rPr>
      </w:pPr>
      <w:r w:rsidRPr="002E36F3">
        <w:rPr>
          <w:rFonts w:eastAsia="SimSun" w:cs="Arial"/>
          <w:caps/>
          <w:color w:val="000000"/>
          <w:kern w:val="0"/>
          <w:sz w:val="17"/>
          <w:szCs w:val="17"/>
          <w:lang w:eastAsia="zh-CN"/>
          <w14:ligatures w14:val="none"/>
        </w:rPr>
        <w:t xml:space="preserve">recommendations on the data package format for the electronic exchange of priority documents </w:t>
      </w:r>
      <w:r w:rsidRPr="002E36F3">
        <w:rPr>
          <w:rFonts w:eastAsia="Times New Roman" w:cs="Arial"/>
          <w:kern w:val="0"/>
          <w:sz w:val="17"/>
          <w:szCs w:val="17"/>
          <w14:ligatures w14:val="none"/>
        </w:rPr>
        <w:t xml:space="preserve"> </w:t>
      </w:r>
    </w:p>
    <w:p w14:paraId="1E900CE6" w14:textId="2201F89A" w:rsidR="002F2FE1" w:rsidRPr="002E36F3" w:rsidRDefault="002F2FE1" w:rsidP="002F2FE1">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 xml:space="preserve">Version </w:t>
      </w:r>
      <w:del w:id="28" w:author="Author">
        <w:r w:rsidRPr="002E36F3">
          <w:rPr>
            <w:rFonts w:eastAsia="Times New Roman" w:cs="Arial"/>
            <w:i/>
            <w:kern w:val="0"/>
            <w:sz w:val="17"/>
            <w:szCs w:val="17"/>
            <w14:ligatures w14:val="none"/>
          </w:rPr>
          <w:delText>1</w:delText>
        </w:r>
      </w:del>
      <w:ins w:id="29" w:author="Author">
        <w:r w:rsidR="00ED62D2" w:rsidRPr="002E36F3">
          <w:rPr>
            <w:rFonts w:eastAsia="Times New Roman" w:cs="Arial"/>
            <w:i/>
            <w:kern w:val="0"/>
            <w:sz w:val="17"/>
            <w:szCs w:val="17"/>
            <w14:ligatures w14:val="none"/>
          </w:rPr>
          <w:t>2</w:t>
        </w:r>
      </w:ins>
      <w:r w:rsidRPr="002E36F3">
        <w:rPr>
          <w:rFonts w:eastAsia="Times New Roman" w:cs="Arial"/>
          <w:i/>
          <w:kern w:val="0"/>
          <w:sz w:val="17"/>
          <w:szCs w:val="17"/>
          <w14:ligatures w14:val="none"/>
        </w:rPr>
        <w:t>.0</w:t>
      </w:r>
    </w:p>
    <w:p w14:paraId="174B9771" w14:textId="77777777" w:rsidR="002F2FE1" w:rsidRPr="002E36F3" w:rsidRDefault="002F2FE1" w:rsidP="002F2FE1">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3A56AAD4" w14:textId="77777777" w:rsidR="001F1621" w:rsidRDefault="001F1621" w:rsidP="001F1621">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Proposal presented for approval by the Committee on WIPO Standards (CWS)</w:t>
      </w:r>
      <w:r w:rsidRPr="002E36F3">
        <w:rPr>
          <w:rFonts w:eastAsia="Times New Roman" w:cs="Arial"/>
          <w:i/>
          <w:kern w:val="0"/>
          <w:sz w:val="17"/>
          <w:szCs w:val="17"/>
          <w14:ligatures w14:val="none"/>
        </w:rPr>
        <w:br/>
        <w:t>at its thirteenth session</w:t>
      </w:r>
    </w:p>
    <w:p w14:paraId="01DD7039" w14:textId="77777777" w:rsidR="00CD50A4" w:rsidRPr="002E36F3" w:rsidRDefault="00CD50A4" w:rsidP="001F1621">
      <w:pPr>
        <w:widowControl w:val="0"/>
        <w:kinsoku w:val="0"/>
        <w:spacing w:before="0" w:after="0"/>
        <w:jc w:val="center"/>
        <w:rPr>
          <w:rFonts w:eastAsia="SimSun" w:cs="Arial"/>
          <w:i/>
          <w:kern w:val="0"/>
          <w:sz w:val="17"/>
          <w:szCs w:val="17"/>
          <w:lang w:eastAsia="zh-CN"/>
          <w14:ligatures w14:val="none"/>
        </w:rPr>
      </w:pPr>
    </w:p>
    <w:p w14:paraId="0758429F" w14:textId="2E6115E9" w:rsidR="00535AD3" w:rsidRPr="002E36F3" w:rsidRDefault="00535AD3" w:rsidP="00EB2668">
      <w:pPr>
        <w:widowControl w:val="0"/>
        <w:kinsoku w:val="0"/>
        <w:spacing w:before="684" w:after="170" w:line="211" w:lineRule="auto"/>
        <w:outlineLvl w:val="0"/>
        <w:rPr>
          <w:rFonts w:eastAsia="SimSun" w:cs="Arial"/>
          <w:caps/>
          <w:kern w:val="0"/>
          <w:sz w:val="17"/>
          <w:szCs w:val="17"/>
          <w:lang w:eastAsia="zh-CN"/>
          <w14:ligatures w14:val="none"/>
        </w:rPr>
      </w:pPr>
      <w:bookmarkStart w:id="30" w:name="_Toc198822784"/>
      <w:bookmarkStart w:id="31" w:name="_Toc203552032"/>
      <w:bookmarkStart w:id="32" w:name="_Toc180148817"/>
      <w:bookmarkStart w:id="33" w:name="_Toc211443326"/>
      <w:r w:rsidRPr="002E36F3">
        <w:rPr>
          <w:rFonts w:eastAsia="SimSun" w:cs="Arial"/>
          <w:caps/>
          <w:kern w:val="0"/>
          <w:sz w:val="17"/>
          <w:szCs w:val="17"/>
          <w:lang w:eastAsia="zh-CN"/>
          <w14:ligatures w14:val="none"/>
        </w:rPr>
        <w:t>INTRODUCTION</w:t>
      </w:r>
      <w:bookmarkEnd w:id="20"/>
      <w:bookmarkEnd w:id="30"/>
      <w:bookmarkEnd w:id="31"/>
      <w:bookmarkEnd w:id="32"/>
      <w:bookmarkEnd w:id="33"/>
    </w:p>
    <w:bookmarkStart w:id="34" w:name="_Hlk149557449"/>
    <w:bookmarkEnd w:id="21"/>
    <w:bookmarkEnd w:id="22"/>
    <w:bookmarkEnd w:id="23"/>
    <w:bookmarkEnd w:id="24"/>
    <w:bookmarkEnd w:id="25"/>
    <w:p w14:paraId="600082BC" w14:textId="15C4D323" w:rsidR="00535AD3"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535AD3" w:rsidRPr="002E36F3">
        <w:rPr>
          <w:rFonts w:eastAsia="Times New Roman" w:cs="Arial"/>
          <w:kern w:val="0"/>
          <w:sz w:val="17"/>
          <w:szCs w:val="17"/>
          <w14:ligatures w14:val="none"/>
        </w:rPr>
        <w:t xml:space="preserve">This Standard defines the data package format for the electronic exchange of priority documents.  It is recommended that </w:t>
      </w:r>
      <w:r w:rsidR="0039312A" w:rsidRPr="002E36F3">
        <w:rPr>
          <w:rFonts w:eastAsia="Times New Roman" w:cs="Arial"/>
          <w:kern w:val="0"/>
          <w:sz w:val="17"/>
          <w:szCs w:val="17"/>
          <w14:ligatures w14:val="none"/>
        </w:rPr>
        <w:t>I</w:t>
      </w:r>
      <w:r w:rsidR="00535AD3" w:rsidRPr="002E36F3">
        <w:rPr>
          <w:rFonts w:eastAsia="Times New Roman" w:cs="Arial"/>
          <w:kern w:val="0"/>
          <w:sz w:val="17"/>
          <w:szCs w:val="17"/>
          <w14:ligatures w14:val="none"/>
        </w:rPr>
        <w:t xml:space="preserve">ntellectual </w:t>
      </w:r>
      <w:r w:rsidR="0039312A" w:rsidRPr="002E36F3">
        <w:rPr>
          <w:rFonts w:eastAsia="Times New Roman" w:cs="Arial"/>
          <w:kern w:val="0"/>
          <w:sz w:val="17"/>
          <w:szCs w:val="17"/>
          <w14:ligatures w14:val="none"/>
        </w:rPr>
        <w:t>P</w:t>
      </w:r>
      <w:r w:rsidR="00535AD3" w:rsidRPr="002E36F3">
        <w:rPr>
          <w:rFonts w:eastAsia="Times New Roman" w:cs="Arial"/>
          <w:kern w:val="0"/>
          <w:sz w:val="17"/>
          <w:szCs w:val="17"/>
          <w14:ligatures w14:val="none"/>
        </w:rPr>
        <w:t xml:space="preserve">roperty </w:t>
      </w:r>
      <w:r w:rsidR="0039312A" w:rsidRPr="002E36F3">
        <w:rPr>
          <w:rFonts w:eastAsia="Times New Roman" w:cs="Arial"/>
          <w:kern w:val="0"/>
          <w:sz w:val="17"/>
          <w:szCs w:val="17"/>
          <w14:ligatures w14:val="none"/>
        </w:rPr>
        <w:t>O</w:t>
      </w:r>
      <w:r w:rsidR="00535AD3" w:rsidRPr="002E36F3">
        <w:rPr>
          <w:rFonts w:eastAsia="Times New Roman" w:cs="Arial"/>
          <w:kern w:val="0"/>
          <w:sz w:val="17"/>
          <w:szCs w:val="17"/>
          <w14:ligatures w14:val="none"/>
        </w:rPr>
        <w:t>ffices (IPOs) furnish any data package of priority documents compliant with this Standard and accept the priority documents which are furnished by another IPO according to this Standard.</w:t>
      </w:r>
      <w:bookmarkEnd w:id="34"/>
      <w:r w:rsidR="00535AD3" w:rsidRPr="002E36F3">
        <w:rPr>
          <w:rFonts w:eastAsia="Times New Roman" w:cs="Arial"/>
          <w:kern w:val="0"/>
          <w:sz w:val="17"/>
          <w:szCs w:val="17"/>
          <w14:ligatures w14:val="none"/>
        </w:rPr>
        <w:t xml:space="preserve">  Article 4D(3) of the Paris Convention for the Protection of Industrial Property allows countries of the Union to require any person making a declaration of priority to produce a copy of the industrial property application previously filed, certified as correct by the authority which received such application.  Article 4D(3) further provides that countries of the Paris Union may require that the copy of the application be accompanied by a certificate from the same authority showing the date of filing.</w:t>
      </w:r>
    </w:p>
    <w:bookmarkStart w:id="35" w:name="_Hlk149557742"/>
    <w:p w14:paraId="0EA45040" w14:textId="53C7379F" w:rsidR="00535AD3"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535AD3" w:rsidRPr="002E36F3">
        <w:rPr>
          <w:rFonts w:eastAsia="Times New Roman" w:cs="Arial"/>
          <w:kern w:val="0"/>
          <w:sz w:val="17"/>
          <w:szCs w:val="17"/>
          <w14:ligatures w14:val="none"/>
        </w:rPr>
        <w:t>The agreed understanding by the Assemblies of the Paris Union and the Patent Cooperation Treaty (PCT) Union in 2004</w:t>
      </w:r>
      <w:r w:rsidR="00535AD3" w:rsidRPr="002E36F3">
        <w:rPr>
          <w:rFonts w:eastAsia="Times New Roman" w:cs="Arial"/>
          <w:kern w:val="0"/>
          <w:sz w:val="17"/>
          <w:szCs w:val="17"/>
          <w:vertAlign w:val="superscript"/>
          <w14:ligatures w14:val="none"/>
        </w:rPr>
        <w:footnoteReference w:id="2"/>
      </w:r>
      <w:r w:rsidR="00535AD3" w:rsidRPr="002E36F3">
        <w:rPr>
          <w:rFonts w:eastAsia="Times New Roman" w:cs="Arial"/>
          <w:kern w:val="0"/>
          <w:sz w:val="17"/>
          <w:szCs w:val="17"/>
          <w14:ligatures w14:val="none"/>
        </w:rPr>
        <w:t xml:space="preserve"> indicates that it is for the competent authority </w:t>
      </w:r>
      <w:proofErr w:type="gramStart"/>
      <w:r w:rsidR="00535AD3" w:rsidRPr="002E36F3">
        <w:rPr>
          <w:rFonts w:eastAsia="Times New Roman" w:cs="Arial"/>
          <w:kern w:val="0"/>
          <w:sz w:val="17"/>
          <w:szCs w:val="17"/>
          <w14:ligatures w14:val="none"/>
        </w:rPr>
        <w:t>furnishing</w:t>
      </w:r>
      <w:proofErr w:type="gramEnd"/>
      <w:r w:rsidR="00535AD3" w:rsidRPr="002E36F3">
        <w:rPr>
          <w:rFonts w:eastAsia="Times New Roman" w:cs="Arial"/>
          <w:kern w:val="0"/>
          <w:sz w:val="17"/>
          <w:szCs w:val="17"/>
          <w14:ligatures w14:val="none"/>
        </w:rPr>
        <w:t xml:space="preserve"> the priority document to determine what constitutes certification of a priority document and the date of filing, and how it will certify such a document</w:t>
      </w:r>
      <w:bookmarkEnd w:id="35"/>
      <w:r w:rsidR="00535AD3" w:rsidRPr="002E36F3">
        <w:rPr>
          <w:rFonts w:eastAsia="Times New Roman" w:cs="Arial"/>
          <w:kern w:val="0"/>
          <w:sz w:val="17"/>
          <w:szCs w:val="17"/>
          <w14:ligatures w14:val="none"/>
        </w:rPr>
        <w:t>.  At the same time, there is a need to ensure that an IPO that receives electronically furnished priority documents can read and use those documents efficiently.</w:t>
      </w:r>
      <w:bookmarkStart w:id="36" w:name="_Hlk149301277"/>
    </w:p>
    <w:p w14:paraId="50A75495" w14:textId="1DE5E940" w:rsidR="00535AD3"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535AD3" w:rsidRPr="002E36F3">
        <w:rPr>
          <w:rFonts w:eastAsia="Times New Roman" w:cs="Arial"/>
          <w:kern w:val="0"/>
          <w:sz w:val="17"/>
          <w:szCs w:val="17"/>
          <w14:ligatures w14:val="none"/>
        </w:rPr>
        <w:t>The purpose of this Standard is to allow for the efficient and standardized exchange of priority documents and other relevant documents.  This Standard is to support machine-to-machine communication of these priority documents and enable further automated processing of those documents.  This Standard is also to improve processing of documents by exchanging structured text formats</w:t>
      </w:r>
      <w:r w:rsidR="00BC3587" w:rsidRPr="002E36F3">
        <w:rPr>
          <w:rFonts w:cs="Arial"/>
          <w:sz w:val="17"/>
          <w:szCs w:val="17"/>
        </w:rPr>
        <w:t xml:space="preserve"> </w:t>
      </w:r>
      <w:r w:rsidR="008C48B2" w:rsidRPr="002E36F3">
        <w:rPr>
          <w:rFonts w:cs="Arial"/>
          <w:sz w:val="17"/>
          <w:szCs w:val="17"/>
        </w:rPr>
        <w:t xml:space="preserve">such as </w:t>
      </w:r>
      <w:ins w:id="37" w:author="Author">
        <w:r w:rsidR="008C48B2" w:rsidRPr="002E36F3">
          <w:rPr>
            <w:rFonts w:eastAsia="Times New Roman" w:cs="Arial"/>
            <w:sz w:val="17"/>
            <w:szCs w:val="17"/>
          </w:rPr>
          <w:t>application body</w:t>
        </w:r>
        <w:r w:rsidR="00D14D7F" w:rsidRPr="002E36F3">
          <w:rPr>
            <w:rFonts w:eastAsia="Times New Roman" w:cs="Arial"/>
            <w:sz w:val="17"/>
            <w:szCs w:val="17"/>
          </w:rPr>
          <w:t>,</w:t>
        </w:r>
        <w:r w:rsidR="008C48B2" w:rsidRPr="002E36F3">
          <w:rPr>
            <w:rFonts w:eastAsia="Times New Roman" w:cs="Arial"/>
            <w:sz w:val="17"/>
            <w:szCs w:val="17"/>
          </w:rPr>
          <w:t xml:space="preserve"> bibliographic data</w:t>
        </w:r>
        <w:r w:rsidR="002E3953" w:rsidRPr="002E36F3">
          <w:rPr>
            <w:rFonts w:eastAsia="Times New Roman" w:cs="Arial"/>
            <w:sz w:val="17"/>
            <w:szCs w:val="17"/>
          </w:rPr>
          <w:t>, and other content</w:t>
        </w:r>
        <w:r w:rsidR="008C48B2" w:rsidRPr="002E36F3">
          <w:rPr>
            <w:rFonts w:eastAsia="Times New Roman" w:cs="Arial"/>
            <w:sz w:val="17"/>
            <w:szCs w:val="17"/>
          </w:rPr>
          <w:t xml:space="preserve"> </w:t>
        </w:r>
        <w:r w:rsidR="00A4390C" w:rsidRPr="002E36F3">
          <w:rPr>
            <w:rFonts w:eastAsia="Times New Roman" w:cs="Arial"/>
            <w:sz w:val="17"/>
            <w:szCs w:val="17"/>
          </w:rPr>
          <w:t>based on</w:t>
        </w:r>
        <w:r w:rsidR="008C48B2" w:rsidRPr="002E36F3">
          <w:rPr>
            <w:rFonts w:eastAsia="Times New Roman" w:cs="Arial"/>
            <w:sz w:val="17"/>
            <w:szCs w:val="17"/>
          </w:rPr>
          <w:t xml:space="preserve"> WIPO Standards</w:t>
        </w:r>
        <w:r w:rsidR="00BC3587" w:rsidRPr="002E36F3">
          <w:rPr>
            <w:rFonts w:eastAsia="Times New Roman" w:cs="Arial"/>
            <w:sz w:val="17"/>
            <w:szCs w:val="17"/>
          </w:rPr>
          <w:t xml:space="preserve">. </w:t>
        </w:r>
      </w:ins>
      <w:r w:rsidR="00FB3D57" w:rsidRPr="002E36F3">
        <w:rPr>
          <w:rFonts w:eastAsia="Times New Roman" w:cs="Arial"/>
          <w:sz w:val="17"/>
          <w:szCs w:val="17"/>
        </w:rPr>
        <w:t xml:space="preserve"> </w:t>
      </w:r>
      <w:ins w:id="38" w:author="Author">
        <w:r w:rsidR="0070552F" w:rsidRPr="002E36F3">
          <w:rPr>
            <w:rFonts w:eastAsia="Times New Roman" w:cs="Arial"/>
            <w:sz w:val="17"/>
            <w:szCs w:val="17"/>
          </w:rPr>
          <w:t xml:space="preserve"> </w:t>
        </w:r>
        <w:r w:rsidR="00C10E5D" w:rsidRPr="002E36F3">
          <w:rPr>
            <w:rFonts w:eastAsia="Times New Roman" w:cs="Arial"/>
            <w:sz w:val="17"/>
            <w:szCs w:val="17"/>
          </w:rPr>
          <w:t>F</w:t>
        </w:r>
        <w:r w:rsidR="00994AFD" w:rsidRPr="002E36F3">
          <w:rPr>
            <w:rFonts w:eastAsia="Times New Roman" w:cs="Arial"/>
            <w:sz w:val="17"/>
            <w:szCs w:val="17"/>
          </w:rPr>
          <w:t xml:space="preserve">or </w:t>
        </w:r>
        <w:r w:rsidR="00C10E5D" w:rsidRPr="002E36F3">
          <w:rPr>
            <w:rFonts w:eastAsia="Times New Roman" w:cs="Arial"/>
            <w:sz w:val="17"/>
            <w:szCs w:val="17"/>
          </w:rPr>
          <w:t xml:space="preserve">example, for </w:t>
        </w:r>
        <w:r w:rsidR="00617F76" w:rsidRPr="002E36F3">
          <w:rPr>
            <w:rFonts w:eastAsia="Times New Roman" w:cs="Arial"/>
            <w:sz w:val="17"/>
            <w:szCs w:val="17"/>
          </w:rPr>
          <w:t>p</w:t>
        </w:r>
        <w:r w:rsidR="00994AFD" w:rsidRPr="002E36F3">
          <w:rPr>
            <w:rFonts w:eastAsia="Times New Roman" w:cs="Arial"/>
            <w:sz w:val="17"/>
            <w:szCs w:val="17"/>
          </w:rPr>
          <w:t>atent</w:t>
        </w:r>
        <w:r w:rsidR="001824CE" w:rsidRPr="002E36F3">
          <w:rPr>
            <w:rFonts w:eastAsia="Times New Roman" w:cs="Arial"/>
            <w:sz w:val="17"/>
            <w:szCs w:val="17"/>
          </w:rPr>
          <w:t>s</w:t>
        </w:r>
        <w:r w:rsidR="00994AFD" w:rsidRPr="002E36F3">
          <w:rPr>
            <w:rFonts w:eastAsia="Times New Roman" w:cs="Arial"/>
            <w:sz w:val="17"/>
            <w:szCs w:val="17"/>
          </w:rPr>
          <w:t xml:space="preserve">, </w:t>
        </w:r>
      </w:ins>
      <w:r w:rsidR="00535AD3" w:rsidRPr="002E36F3">
        <w:rPr>
          <w:rFonts w:eastAsia="Times New Roman" w:cs="Arial"/>
          <w:kern w:val="0"/>
          <w:sz w:val="17"/>
          <w:szCs w:val="17"/>
          <w14:ligatures w14:val="none"/>
        </w:rPr>
        <w:t>sequence listings in XML format of WIPO Standard ST.26</w:t>
      </w:r>
      <w:del w:id="39" w:author="Author">
        <w:r w:rsidR="00535AD3" w:rsidRPr="002E36F3">
          <w:rPr>
            <w:rFonts w:eastAsia="Times New Roman" w:cs="Arial"/>
            <w:kern w:val="0"/>
            <w:sz w:val="17"/>
            <w:szCs w:val="17"/>
            <w14:ligatures w14:val="none"/>
          </w:rPr>
          <w:delText>, and application body and bibliographic data in the formats of WIPO Standards ST.36, ST.96</w:delText>
        </w:r>
      </w:del>
      <w:ins w:id="40" w:author="Author">
        <w:r w:rsidR="001824CE" w:rsidRPr="002E36F3">
          <w:rPr>
            <w:rFonts w:eastAsia="Times New Roman" w:cs="Arial"/>
            <w:sz w:val="17"/>
            <w:szCs w:val="17"/>
          </w:rPr>
          <w:t xml:space="preserve"> may be included</w:t>
        </w:r>
        <w:r w:rsidR="00DA01CF" w:rsidRPr="002E36F3">
          <w:rPr>
            <w:rFonts w:eastAsia="Times New Roman" w:cs="Arial"/>
            <w:sz w:val="17"/>
            <w:szCs w:val="17"/>
          </w:rPr>
          <w:t>,</w:t>
        </w:r>
        <w:r w:rsidR="001824CE" w:rsidRPr="002E36F3">
          <w:rPr>
            <w:rFonts w:eastAsia="Times New Roman" w:cs="Arial"/>
            <w:sz w:val="17"/>
            <w:szCs w:val="17"/>
          </w:rPr>
          <w:t xml:space="preserve"> </w:t>
        </w:r>
        <w:r w:rsidR="00DA01CF" w:rsidRPr="002E36F3">
          <w:rPr>
            <w:rFonts w:eastAsia="Times New Roman" w:cs="Arial"/>
            <w:sz w:val="17"/>
            <w:szCs w:val="17"/>
          </w:rPr>
          <w:t>f</w:t>
        </w:r>
        <w:r w:rsidR="00A4390C" w:rsidRPr="002E36F3">
          <w:rPr>
            <w:rFonts w:eastAsia="Times New Roman" w:cs="Arial"/>
            <w:sz w:val="17"/>
            <w:szCs w:val="17"/>
          </w:rPr>
          <w:t xml:space="preserve">or </w:t>
        </w:r>
        <w:r w:rsidR="00617F76" w:rsidRPr="002E36F3">
          <w:rPr>
            <w:rFonts w:cs="Arial"/>
            <w:sz w:val="17"/>
            <w:szCs w:val="17"/>
          </w:rPr>
          <w:t>i</w:t>
        </w:r>
        <w:r w:rsidR="00351877" w:rsidRPr="002E36F3">
          <w:rPr>
            <w:rFonts w:cs="Arial"/>
            <w:sz w:val="17"/>
            <w:szCs w:val="17"/>
          </w:rPr>
          <w:t xml:space="preserve">ndustrial </w:t>
        </w:r>
        <w:r w:rsidR="00617F76" w:rsidRPr="002E36F3">
          <w:rPr>
            <w:rFonts w:cs="Arial"/>
            <w:sz w:val="17"/>
            <w:szCs w:val="17"/>
          </w:rPr>
          <w:t>d</w:t>
        </w:r>
        <w:r w:rsidR="00351877" w:rsidRPr="002E36F3">
          <w:rPr>
            <w:rFonts w:cs="Arial"/>
            <w:sz w:val="17"/>
            <w:szCs w:val="17"/>
          </w:rPr>
          <w:t>esign</w:t>
        </w:r>
        <w:r w:rsidR="007E56C2" w:rsidRPr="002E36F3">
          <w:rPr>
            <w:rFonts w:cs="Arial"/>
            <w:sz w:val="17"/>
            <w:szCs w:val="17"/>
          </w:rPr>
          <w:t>s</w:t>
        </w:r>
        <w:r w:rsidR="542F4862" w:rsidRPr="002E36F3">
          <w:rPr>
            <w:rFonts w:cs="Arial"/>
            <w:sz w:val="17"/>
            <w:szCs w:val="17"/>
          </w:rPr>
          <w:t>,</w:t>
        </w:r>
        <w:r w:rsidR="003B0507" w:rsidRPr="002E36F3">
          <w:rPr>
            <w:rFonts w:cs="Arial"/>
            <w:sz w:val="17"/>
            <w:szCs w:val="17"/>
          </w:rPr>
          <w:t xml:space="preserve"> 3D files may be included</w:t>
        </w:r>
        <w:r w:rsidR="00DA01CF" w:rsidRPr="002E36F3">
          <w:rPr>
            <w:rFonts w:cs="Arial"/>
            <w:sz w:val="17"/>
            <w:szCs w:val="17"/>
          </w:rPr>
          <w:t>,</w:t>
        </w:r>
        <w:r w:rsidR="009A51D7" w:rsidRPr="002E36F3">
          <w:rPr>
            <w:rFonts w:cs="Arial"/>
            <w:sz w:val="17"/>
            <w:szCs w:val="17"/>
          </w:rPr>
          <w:t xml:space="preserve"> </w:t>
        </w:r>
        <w:r w:rsidR="00DA01CF" w:rsidRPr="002E36F3">
          <w:rPr>
            <w:rFonts w:cs="Arial"/>
            <w:sz w:val="17"/>
            <w:szCs w:val="17"/>
          </w:rPr>
          <w:t>f</w:t>
        </w:r>
        <w:r w:rsidR="009B3C62" w:rsidRPr="002E36F3">
          <w:rPr>
            <w:rFonts w:cs="Arial"/>
            <w:sz w:val="17"/>
            <w:szCs w:val="17"/>
          </w:rPr>
          <w:t xml:space="preserve">or </w:t>
        </w:r>
        <w:r w:rsidR="00617F76" w:rsidRPr="002E36F3">
          <w:rPr>
            <w:rFonts w:cs="Arial"/>
            <w:sz w:val="17"/>
            <w:szCs w:val="17"/>
          </w:rPr>
          <w:t>t</w:t>
        </w:r>
        <w:r w:rsidR="009A51D7" w:rsidRPr="002E36F3">
          <w:rPr>
            <w:rFonts w:cs="Arial"/>
            <w:sz w:val="17"/>
            <w:szCs w:val="17"/>
          </w:rPr>
          <w:t>rad</w:t>
        </w:r>
        <w:r w:rsidR="00700C34" w:rsidRPr="002E36F3">
          <w:rPr>
            <w:rFonts w:cs="Arial"/>
            <w:sz w:val="17"/>
            <w:szCs w:val="17"/>
          </w:rPr>
          <w:t>emark</w:t>
        </w:r>
        <w:r w:rsidR="00ED5DAA" w:rsidRPr="002E36F3">
          <w:rPr>
            <w:rFonts w:cs="Arial"/>
            <w:sz w:val="17"/>
            <w:szCs w:val="17"/>
          </w:rPr>
          <w:t>s</w:t>
        </w:r>
        <w:r w:rsidR="009B3C62" w:rsidRPr="002E36F3">
          <w:rPr>
            <w:rFonts w:cs="Arial"/>
            <w:sz w:val="17"/>
            <w:szCs w:val="17"/>
          </w:rPr>
          <w:t xml:space="preserve">, </w:t>
        </w:r>
        <w:r w:rsidR="00936B9B" w:rsidRPr="002E36F3">
          <w:rPr>
            <w:rFonts w:cs="Arial"/>
            <w:sz w:val="17"/>
            <w:szCs w:val="17"/>
          </w:rPr>
          <w:t>sound mark</w:t>
        </w:r>
      </w:ins>
      <w:r w:rsidR="00936B9B" w:rsidRPr="002E36F3">
        <w:rPr>
          <w:rFonts w:cs="Arial"/>
          <w:sz w:val="17"/>
          <w:szCs w:val="17"/>
        </w:rPr>
        <w:t xml:space="preserve"> </w:t>
      </w:r>
      <w:r w:rsidR="00B16F39" w:rsidRPr="002E36F3">
        <w:rPr>
          <w:rFonts w:cs="Arial"/>
          <w:sz w:val="17"/>
          <w:szCs w:val="17"/>
        </w:rPr>
        <w:t>or</w:t>
      </w:r>
      <w:r w:rsidR="00936B9B" w:rsidRPr="002E36F3">
        <w:rPr>
          <w:rFonts w:cs="Arial"/>
          <w:sz w:val="17"/>
          <w:szCs w:val="17"/>
        </w:rPr>
        <w:t xml:space="preserve"> </w:t>
      </w:r>
      <w:del w:id="41" w:author="Author">
        <w:r w:rsidR="00535AD3" w:rsidRPr="002E36F3">
          <w:rPr>
            <w:rFonts w:eastAsia="Times New Roman" w:cs="Arial"/>
            <w:kern w:val="0"/>
            <w:sz w:val="17"/>
            <w:szCs w:val="17"/>
            <w14:ligatures w14:val="none"/>
          </w:rPr>
          <w:delText>ST.97</w:delText>
        </w:r>
      </w:del>
      <w:ins w:id="42" w:author="Author">
        <w:r w:rsidR="00C30082" w:rsidRPr="002E36F3">
          <w:rPr>
            <w:rFonts w:cs="Arial"/>
            <w:sz w:val="17"/>
            <w:szCs w:val="17"/>
          </w:rPr>
          <w:t>multimedia mark</w:t>
        </w:r>
        <w:r w:rsidR="00701FBB" w:rsidRPr="002E36F3">
          <w:rPr>
            <w:rFonts w:cs="Arial"/>
            <w:sz w:val="17"/>
            <w:szCs w:val="17"/>
          </w:rPr>
          <w:t xml:space="preserve"> </w:t>
        </w:r>
        <w:r w:rsidR="00B16F39" w:rsidRPr="002E36F3">
          <w:rPr>
            <w:rFonts w:cs="Arial"/>
            <w:sz w:val="17"/>
            <w:szCs w:val="17"/>
          </w:rPr>
          <w:t xml:space="preserve">files </w:t>
        </w:r>
        <w:r w:rsidR="00701FBB" w:rsidRPr="002E36F3">
          <w:rPr>
            <w:rFonts w:cs="Arial"/>
            <w:sz w:val="17"/>
            <w:szCs w:val="17"/>
          </w:rPr>
          <w:t>may be included</w:t>
        </w:r>
      </w:ins>
      <w:r w:rsidR="00535AD3" w:rsidRPr="002E36F3">
        <w:rPr>
          <w:rFonts w:eastAsia="Times New Roman" w:cs="Arial"/>
          <w:kern w:val="0"/>
          <w:sz w:val="17"/>
          <w:szCs w:val="17"/>
          <w14:ligatures w14:val="none"/>
        </w:rPr>
        <w:t xml:space="preserve">.  </w:t>
      </w:r>
      <w:bookmarkEnd w:id="36"/>
    </w:p>
    <w:p w14:paraId="3E64ADD9" w14:textId="77777777" w:rsidR="00535AD3" w:rsidRPr="002E36F3" w:rsidRDefault="00535AD3" w:rsidP="00EB2668">
      <w:pPr>
        <w:widowControl w:val="0"/>
        <w:kinsoku w:val="0"/>
        <w:spacing w:before="0" w:after="170" w:line="211" w:lineRule="auto"/>
        <w:outlineLvl w:val="0"/>
        <w:rPr>
          <w:rFonts w:eastAsia="SimSun" w:cs="Arial"/>
          <w:i/>
          <w:iCs/>
          <w:kern w:val="0"/>
          <w:sz w:val="17"/>
          <w:szCs w:val="17"/>
          <w14:ligatures w14:val="none"/>
        </w:rPr>
      </w:pPr>
      <w:bookmarkStart w:id="43" w:name="_Toc163221158"/>
      <w:bookmarkStart w:id="44" w:name="_Toc198822785"/>
      <w:bookmarkStart w:id="45" w:name="_Toc203552033"/>
      <w:bookmarkStart w:id="46" w:name="_Toc180148818"/>
      <w:bookmarkStart w:id="47" w:name="_Toc211443327"/>
      <w:r w:rsidRPr="002E36F3">
        <w:rPr>
          <w:rFonts w:eastAsia="SimSun" w:cs="Arial"/>
          <w:kern w:val="0"/>
          <w:sz w:val="17"/>
          <w:szCs w:val="17"/>
          <w14:ligatures w14:val="none"/>
        </w:rPr>
        <w:t>SCOPE OF THE STANDARD</w:t>
      </w:r>
      <w:bookmarkEnd w:id="43"/>
      <w:bookmarkEnd w:id="44"/>
      <w:bookmarkEnd w:id="45"/>
      <w:bookmarkEnd w:id="46"/>
      <w:bookmarkEnd w:id="47"/>
    </w:p>
    <w:p w14:paraId="376E2FE1" w14:textId="12561631" w:rsidR="00535AD3"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535AD3" w:rsidRPr="002E36F3">
        <w:rPr>
          <w:rFonts w:eastAsia="Times New Roman" w:cs="Arial"/>
          <w:kern w:val="0"/>
          <w:sz w:val="17"/>
          <w:szCs w:val="17"/>
          <w14:ligatures w14:val="none"/>
        </w:rPr>
        <w:t xml:space="preserve">This Standard guides IPOs on how to package priority document data </w:t>
      </w:r>
      <w:del w:id="48" w:author="Author">
        <w:r w:rsidR="00535AD3" w:rsidRPr="002E36F3">
          <w:rPr>
            <w:rFonts w:eastAsia="Times New Roman" w:cs="Arial"/>
            <w:kern w:val="0"/>
            <w:sz w:val="17"/>
            <w:szCs w:val="17"/>
            <w14:ligatures w14:val="none"/>
          </w:rPr>
          <w:delText>related</w:delText>
        </w:r>
      </w:del>
      <w:ins w:id="49" w:author="Author">
        <w:r w:rsidR="002D5C52" w:rsidRPr="002E36F3">
          <w:rPr>
            <w:rFonts w:eastAsia="Times New Roman" w:cs="Arial"/>
            <w:kern w:val="0"/>
            <w:sz w:val="17"/>
            <w:szCs w:val="17"/>
            <w14:ligatures w14:val="none"/>
          </w:rPr>
          <w:t xml:space="preserve">for </w:t>
        </w:r>
        <w:r w:rsidR="00EC2553" w:rsidRPr="002E36F3">
          <w:rPr>
            <w:rFonts w:eastAsia="Times New Roman" w:cs="Arial"/>
            <w:kern w:val="0"/>
            <w:sz w:val="17"/>
            <w:szCs w:val="17"/>
            <w14:ligatures w14:val="none"/>
          </w:rPr>
          <w:t xml:space="preserve">patents, </w:t>
        </w:r>
        <w:r w:rsidR="00F274C8" w:rsidRPr="002E36F3">
          <w:rPr>
            <w:rFonts w:eastAsia="Times New Roman" w:cs="Arial"/>
            <w:kern w:val="0"/>
            <w:sz w:val="17"/>
            <w:szCs w:val="17"/>
            <w14:ligatures w14:val="none"/>
          </w:rPr>
          <w:t xml:space="preserve">industrial designs, </w:t>
        </w:r>
        <w:r w:rsidR="001D3FFD" w:rsidRPr="002E36F3">
          <w:rPr>
            <w:rFonts w:eastAsia="Times New Roman" w:cs="Arial"/>
            <w:kern w:val="0"/>
            <w:sz w:val="17"/>
            <w:szCs w:val="17"/>
            <w14:ligatures w14:val="none"/>
          </w:rPr>
          <w:t xml:space="preserve">and </w:t>
        </w:r>
        <w:r w:rsidR="00EC2553" w:rsidRPr="002E36F3">
          <w:rPr>
            <w:rFonts w:eastAsia="Times New Roman" w:cs="Arial"/>
            <w:kern w:val="0"/>
            <w:sz w:val="17"/>
            <w:szCs w:val="17"/>
            <w14:ligatures w14:val="none"/>
          </w:rPr>
          <w:t>trademarks</w:t>
        </w:r>
        <w:r w:rsidR="00535AD3" w:rsidRPr="002E36F3">
          <w:rPr>
            <w:rFonts w:eastAsia="Times New Roman" w:cs="Arial"/>
            <w:kern w:val="0"/>
            <w:sz w:val="17"/>
            <w:szCs w:val="17"/>
            <w14:ligatures w14:val="none"/>
          </w:rPr>
          <w:t>,</w:t>
        </w:r>
      </w:ins>
      <w:r w:rsidR="001F71BB" w:rsidRPr="002E36F3">
        <w:rPr>
          <w:rFonts w:eastAsia="Times New Roman" w:cs="Arial"/>
          <w:kern w:val="0"/>
          <w:sz w:val="17"/>
          <w:szCs w:val="17"/>
          <w14:ligatures w14:val="none"/>
        </w:rPr>
        <w:t xml:space="preserve"> to </w:t>
      </w:r>
      <w:del w:id="50" w:author="Author">
        <w:r w:rsidR="00535AD3" w:rsidRPr="002E36F3">
          <w:rPr>
            <w:rFonts w:eastAsia="Times New Roman" w:cs="Arial"/>
            <w:kern w:val="0"/>
            <w:sz w:val="17"/>
            <w:szCs w:val="17"/>
            <w14:ligatures w14:val="none"/>
          </w:rPr>
          <w:delText xml:space="preserve">a patent application, ready for </w:delText>
        </w:r>
      </w:del>
      <w:ins w:id="51" w:author="Author">
        <w:r w:rsidR="001F71BB" w:rsidRPr="002E36F3">
          <w:rPr>
            <w:rFonts w:eastAsia="Times New Roman" w:cs="Arial"/>
            <w:kern w:val="0"/>
            <w:sz w:val="17"/>
            <w:szCs w:val="17"/>
            <w14:ligatures w14:val="none"/>
          </w:rPr>
          <w:t>facilitate</w:t>
        </w:r>
        <w:r w:rsidR="00535AD3" w:rsidRPr="002E36F3">
          <w:rPr>
            <w:rFonts w:eastAsia="Times New Roman" w:cs="Arial"/>
            <w:kern w:val="0"/>
            <w:sz w:val="17"/>
            <w:szCs w:val="17"/>
            <w14:ligatures w14:val="none"/>
          </w:rPr>
          <w:t xml:space="preserve"> </w:t>
        </w:r>
      </w:ins>
      <w:r w:rsidR="00535AD3" w:rsidRPr="002E36F3">
        <w:rPr>
          <w:rFonts w:eastAsia="Times New Roman" w:cs="Arial"/>
          <w:kern w:val="0"/>
          <w:sz w:val="17"/>
          <w:szCs w:val="17"/>
          <w14:ligatures w14:val="none"/>
        </w:rPr>
        <w:t xml:space="preserve">exchange </w:t>
      </w:r>
      <w:del w:id="52" w:author="Author">
        <w:r w:rsidR="00535AD3" w:rsidRPr="002E36F3">
          <w:rPr>
            <w:rFonts w:eastAsia="Times New Roman" w:cs="Arial"/>
            <w:kern w:val="0"/>
            <w:sz w:val="17"/>
            <w:szCs w:val="17"/>
            <w14:ligatures w14:val="none"/>
          </w:rPr>
          <w:delText xml:space="preserve">preferably </w:delText>
        </w:r>
      </w:del>
      <w:r w:rsidR="00535AD3" w:rsidRPr="002E36F3">
        <w:rPr>
          <w:rFonts w:eastAsia="Times New Roman" w:cs="Arial"/>
          <w:kern w:val="0"/>
          <w:sz w:val="17"/>
          <w:szCs w:val="17"/>
          <w14:ligatures w14:val="none"/>
        </w:rPr>
        <w:t xml:space="preserve">using machine-to-machine communication.  The Standard is neutral in reference to the transmission mode used for exchange, rather it defines the type of data and file formats to be included in the package, the structure of this package and naming conventions.  It should be noted that additional accompanying files might be necessary to support the transmission of the priority document data package, which are considered outside the scope of this Standard. </w:t>
      </w:r>
    </w:p>
    <w:p w14:paraId="448391E9" w14:textId="77777777" w:rsidR="00DA4DE5" w:rsidRPr="002E36F3" w:rsidRDefault="00DA4DE5" w:rsidP="00EB2668">
      <w:pPr>
        <w:widowControl w:val="0"/>
        <w:kinsoku w:val="0"/>
        <w:spacing w:before="0" w:after="170" w:line="211" w:lineRule="auto"/>
        <w:outlineLvl w:val="0"/>
        <w:rPr>
          <w:rFonts w:eastAsia="SimSun" w:cs="Arial"/>
          <w:i/>
          <w:iCs/>
          <w:caps/>
          <w:kern w:val="0"/>
          <w:sz w:val="17"/>
          <w:szCs w:val="17"/>
          <w14:ligatures w14:val="none"/>
        </w:rPr>
      </w:pPr>
      <w:bookmarkStart w:id="53" w:name="_Toc198822786"/>
      <w:bookmarkStart w:id="54" w:name="_Toc203552034"/>
      <w:bookmarkStart w:id="55" w:name="_Toc180148819"/>
      <w:bookmarkStart w:id="56" w:name="_Toc211443328"/>
      <w:bookmarkStart w:id="57" w:name="_Toc163221157"/>
      <w:r w:rsidRPr="002E36F3">
        <w:rPr>
          <w:rFonts w:eastAsia="SimSun" w:cs="Arial"/>
          <w:kern w:val="0"/>
          <w:sz w:val="17"/>
          <w:szCs w:val="17"/>
          <w14:ligatures w14:val="none"/>
        </w:rPr>
        <w:t>DEFINITIONS AND TERMINOLOGY</w:t>
      </w:r>
      <w:bookmarkEnd w:id="53"/>
      <w:bookmarkEnd w:id="54"/>
      <w:bookmarkEnd w:id="55"/>
      <w:bookmarkEnd w:id="56"/>
    </w:p>
    <w:p w14:paraId="0A8302C9" w14:textId="71E7BDC7" w:rsidR="006351B0"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6351B0" w:rsidRPr="002E36F3">
        <w:rPr>
          <w:rFonts w:eastAsia="Times New Roman" w:cs="Arial"/>
          <w:kern w:val="0"/>
          <w:sz w:val="17"/>
          <w:szCs w:val="17"/>
          <w14:ligatures w14:val="none"/>
        </w:rPr>
        <w:t>For the purpose of this Standard, the expression:</w:t>
      </w:r>
    </w:p>
    <w:p w14:paraId="28FC17F6" w14:textId="6B5B0D6A"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“priority document” means a copy of a previously filed patent</w:t>
      </w:r>
      <w:ins w:id="58" w:author="Author">
        <w:r w:rsidR="003432E9" w:rsidRPr="002E36F3">
          <w:rPr>
            <w:rFonts w:eastAsia="Times New Roman" w:cs="Arial"/>
            <w:kern w:val="0"/>
            <w:sz w:val="17"/>
            <w:szCs w:val="17"/>
            <w14:ligatures w14:val="none"/>
          </w:rPr>
          <w:t xml:space="preserve">, </w:t>
        </w:r>
        <w:r w:rsidR="00A85662" w:rsidRPr="002E36F3">
          <w:rPr>
            <w:rFonts w:cs="Arial"/>
            <w:sz w:val="17"/>
            <w:szCs w:val="17"/>
          </w:rPr>
          <w:t>industrial design, or trademark</w:t>
        </w:r>
      </w:ins>
      <w:r w:rsidR="00A85662" w:rsidRPr="002E36F3">
        <w:rPr>
          <w:rFonts w:cs="Arial"/>
          <w:sz w:val="17"/>
          <w:szCs w:val="17"/>
        </w:rPr>
        <w:t xml:space="preserve"> application</w:t>
      </w:r>
      <w:ins w:id="59" w:author="Author">
        <w:r w:rsidR="00A85662" w:rsidRPr="002E36F3">
          <w:rPr>
            <w:rFonts w:cs="Arial"/>
            <w:sz w:val="17"/>
            <w:szCs w:val="17"/>
          </w:rPr>
          <w:t>,</w:t>
        </w:r>
      </w:ins>
      <w:r w:rsidRPr="002E36F3">
        <w:rPr>
          <w:rFonts w:eastAsia="Times New Roman" w:cs="Arial"/>
          <w:kern w:val="0"/>
          <w:sz w:val="17"/>
          <w:szCs w:val="17"/>
          <w14:ligatures w14:val="none"/>
        </w:rPr>
        <w:t xml:space="preserve"> to which priority is claimed, certified as correct by the authority in which the application was filed, and including a certificate from that authority that shows the date of filing. The certification page may be provided as a separate PDF;</w:t>
      </w:r>
    </w:p>
    <w:p w14:paraId="040596BF"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“certification page” means the certification issued by the authority and shows the date of filing;</w:t>
      </w:r>
    </w:p>
    <w:p w14:paraId="321992AA"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“patent” includes such industrial property rights as patents for inventions, plant patents, design patents, inventor's certificates, utility certificates, utility models, patents of addition, inventor's certificates of addition and utility certificates of addition;</w:t>
      </w:r>
    </w:p>
    <w:p w14:paraId="4BCB3457" w14:textId="6C9FF989" w:rsidR="00D631F7" w:rsidRPr="002E36F3" w:rsidRDefault="007A680F" w:rsidP="00402D9A">
      <w:pPr>
        <w:pStyle w:val="ListParagraph"/>
        <w:keepLines/>
        <w:numPr>
          <w:ilvl w:val="0"/>
          <w:numId w:val="25"/>
        </w:numPr>
        <w:spacing w:before="0" w:after="170"/>
        <w:ind w:left="709" w:hanging="284"/>
        <w:contextualSpacing w:val="0"/>
        <w:rPr>
          <w:ins w:id="60" w:author="Author"/>
          <w:rFonts w:eastAsia="SimSun" w:cs="Arial"/>
          <w:kern w:val="0"/>
          <w:sz w:val="17"/>
          <w:szCs w:val="17"/>
          <w:lang w:eastAsia="zh-CN"/>
          <w14:ligatures w14:val="none"/>
        </w:rPr>
      </w:pPr>
      <w:bookmarkStart w:id="61" w:name="_Hlk200711549"/>
      <w:ins w:id="62" w:author="Author">
        <w:r w:rsidRPr="002E36F3">
          <w:rPr>
            <w:rFonts w:eastAsia="SimSun" w:cs="Arial"/>
            <w:kern w:val="0"/>
            <w:sz w:val="17"/>
            <w:szCs w:val="17"/>
            <w:lang w:eastAsia="zh-CN"/>
            <w14:ligatures w14:val="none"/>
          </w:rPr>
          <w:t>“industrial design” includes two-dimensional and three-dimensional features of shape and surface of objects, and thus covers both concepts of “designs” and “models” where a distinction is made between the former and the latter; the term “industrial designs” does not include design patents;</w:t>
        </w:r>
      </w:ins>
    </w:p>
    <w:p w14:paraId="4792DBD6" w14:textId="3A8CFB9B" w:rsidR="003B3828" w:rsidRPr="002E36F3" w:rsidRDefault="00D631F7" w:rsidP="00402D9A">
      <w:pPr>
        <w:pStyle w:val="ListParagraph"/>
        <w:keepLines/>
        <w:numPr>
          <w:ilvl w:val="0"/>
          <w:numId w:val="25"/>
        </w:numPr>
        <w:spacing w:before="0" w:after="170"/>
        <w:ind w:left="709" w:hanging="284"/>
        <w:contextualSpacing w:val="0"/>
        <w:rPr>
          <w:ins w:id="63" w:author="Author"/>
          <w:rFonts w:eastAsia="SimSun" w:cs="Arial"/>
          <w:kern w:val="0"/>
          <w:sz w:val="17"/>
          <w:szCs w:val="17"/>
          <w:lang w:eastAsia="zh-CN"/>
          <w14:ligatures w14:val="none"/>
        </w:rPr>
      </w:pPr>
      <w:ins w:id="64" w:author="Author">
        <w:r w:rsidRPr="002E36F3">
          <w:rPr>
            <w:rFonts w:eastAsia="SimSun" w:cs="Arial"/>
            <w:kern w:val="0"/>
            <w:sz w:val="17"/>
            <w:szCs w:val="17"/>
            <w:lang w:eastAsia="zh-CN"/>
            <w14:ligatures w14:val="none"/>
          </w:rPr>
          <w:t xml:space="preserve">“trademark” </w:t>
        </w:r>
        <w:r w:rsidR="003A2153" w:rsidRPr="002E36F3">
          <w:rPr>
            <w:rFonts w:eastAsia="SimSun" w:cs="Arial"/>
            <w:kern w:val="0"/>
            <w:sz w:val="17"/>
            <w:szCs w:val="17"/>
            <w:lang w:eastAsia="zh-CN"/>
            <w14:ligatures w14:val="none"/>
          </w:rPr>
          <w:t>includes</w:t>
        </w:r>
        <w:r w:rsidR="00D4473E" w:rsidRPr="002E36F3">
          <w:rPr>
            <w:rFonts w:eastAsia="SimSun" w:cs="Arial"/>
            <w:kern w:val="0"/>
            <w:sz w:val="17"/>
            <w:szCs w:val="17"/>
            <w:lang w:eastAsia="zh-CN"/>
            <w14:ligatures w14:val="none"/>
          </w:rPr>
          <w:t xml:space="preserve"> </w:t>
        </w:r>
        <w:r w:rsidRPr="002E36F3">
          <w:rPr>
            <w:rFonts w:eastAsia="SimSun" w:cs="Arial"/>
            <w:kern w:val="0"/>
            <w:sz w:val="17"/>
            <w:szCs w:val="17"/>
            <w:lang w:eastAsia="zh-CN"/>
            <w14:ligatures w14:val="none"/>
          </w:rPr>
          <w:t>trademark, service mark or another type of distinguishing representation of mark according to the definition of the mark in the legislation concerned, including but not limited to collective mark</w:t>
        </w:r>
        <w:r w:rsidR="00D4473E" w:rsidRPr="002E36F3">
          <w:rPr>
            <w:rFonts w:eastAsia="SimSun" w:cs="Arial"/>
            <w:kern w:val="0"/>
            <w:sz w:val="17"/>
            <w:szCs w:val="17"/>
            <w:lang w:eastAsia="zh-CN"/>
            <w14:ligatures w14:val="none"/>
          </w:rPr>
          <w:t>s</w:t>
        </w:r>
        <w:r w:rsidRPr="002E36F3">
          <w:rPr>
            <w:rFonts w:eastAsia="SimSun" w:cs="Arial"/>
            <w:kern w:val="0"/>
            <w:sz w:val="17"/>
            <w:szCs w:val="17"/>
            <w:lang w:eastAsia="zh-CN"/>
            <w14:ligatures w14:val="none"/>
          </w:rPr>
          <w:t>, certification mark</w:t>
        </w:r>
        <w:r w:rsidR="00D4473E" w:rsidRPr="002E36F3">
          <w:rPr>
            <w:rFonts w:eastAsia="SimSun" w:cs="Arial"/>
            <w:kern w:val="0"/>
            <w:sz w:val="17"/>
            <w:szCs w:val="17"/>
            <w:lang w:eastAsia="zh-CN"/>
            <w14:ligatures w14:val="none"/>
          </w:rPr>
          <w:t>s</w:t>
        </w:r>
        <w:r w:rsidRPr="002E36F3">
          <w:rPr>
            <w:rFonts w:eastAsia="SimSun" w:cs="Arial"/>
            <w:kern w:val="0"/>
            <w:sz w:val="17"/>
            <w:szCs w:val="17"/>
            <w:lang w:eastAsia="zh-CN"/>
            <w14:ligatures w14:val="none"/>
          </w:rPr>
          <w:t xml:space="preserve"> or guarantee mark</w:t>
        </w:r>
        <w:r w:rsidR="00D4473E" w:rsidRPr="002E36F3">
          <w:rPr>
            <w:rFonts w:eastAsia="SimSun" w:cs="Arial"/>
            <w:kern w:val="0"/>
            <w:sz w:val="17"/>
            <w:szCs w:val="17"/>
            <w:lang w:eastAsia="zh-CN"/>
            <w14:ligatures w14:val="none"/>
          </w:rPr>
          <w:t>s</w:t>
        </w:r>
        <w:r w:rsidRPr="002E36F3">
          <w:rPr>
            <w:rFonts w:eastAsia="SimSun" w:cs="Arial"/>
            <w:kern w:val="0"/>
            <w:sz w:val="17"/>
            <w:szCs w:val="17"/>
            <w:lang w:eastAsia="zh-CN"/>
            <w14:ligatures w14:val="none"/>
          </w:rPr>
          <w:t>;</w:t>
        </w:r>
      </w:ins>
    </w:p>
    <w:bookmarkEnd w:id="61"/>
    <w:p w14:paraId="626973C3"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 xml:space="preserve">“providing Office” means the authority that issued the priority document;  </w:t>
      </w:r>
    </w:p>
    <w:p w14:paraId="37FD6694"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“recipient Office” means the office of second filing or office of subsequent filing;</w:t>
      </w:r>
    </w:p>
    <w:p w14:paraId="600D1BE8" w14:textId="204D1DD8"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 xml:space="preserve">“schema” means XML Schema Definition (XSD) as defined in Annex I of this Standard; </w:t>
      </w:r>
      <w:r w:rsidR="0038697B">
        <w:rPr>
          <w:rFonts w:eastAsia="Times New Roman" w:cs="Arial"/>
          <w:kern w:val="0"/>
          <w:sz w:val="17"/>
          <w:szCs w:val="17"/>
          <w14:ligatures w14:val="none"/>
        </w:rPr>
        <w:t xml:space="preserve"> </w:t>
      </w:r>
      <w:r w:rsidRPr="002E36F3">
        <w:rPr>
          <w:rFonts w:eastAsia="Times New Roman" w:cs="Arial"/>
          <w:kern w:val="0"/>
          <w:sz w:val="17"/>
          <w:szCs w:val="17"/>
          <w14:ligatures w14:val="none"/>
        </w:rPr>
        <w:t>and</w:t>
      </w:r>
    </w:p>
    <w:p w14:paraId="346BC651" w14:textId="043AD514"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“ZIP” means an archived file format specified in ISO/IEC 213201:2015, and a ZIP file may contain one or</w:t>
      </w:r>
      <w:r w:rsidR="005B2455" w:rsidRPr="002E36F3">
        <w:rPr>
          <w:rFonts w:eastAsia="Times New Roman" w:cs="Arial"/>
          <w:kern w:val="0"/>
          <w:sz w:val="17"/>
          <w:szCs w:val="17"/>
          <w14:ligatures w14:val="none"/>
        </w:rPr>
        <w:t xml:space="preserve"> </w:t>
      </w:r>
      <w:r w:rsidRPr="002E36F3">
        <w:rPr>
          <w:rFonts w:eastAsia="Times New Roman" w:cs="Arial"/>
          <w:kern w:val="0"/>
          <w:sz w:val="17"/>
          <w:szCs w:val="17"/>
          <w14:ligatures w14:val="none"/>
        </w:rPr>
        <w:t>more files or directories that may have been compressed.</w:t>
      </w:r>
    </w:p>
    <w:p w14:paraId="72EFBA80" w14:textId="71CB3634" w:rsidR="00DA4DE5"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DA4DE5" w:rsidRPr="002E36F3">
        <w:rPr>
          <w:rFonts w:eastAsia="Times New Roman" w:cs="Arial"/>
          <w:kern w:val="0"/>
          <w:sz w:val="17"/>
          <w:szCs w:val="17"/>
          <w14:ligatures w14:val="none"/>
        </w:rPr>
        <w:t>For the purpose of this Standard, the word(s):</w:t>
      </w:r>
    </w:p>
    <w:p w14:paraId="12C3025D" w14:textId="737D12F4"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“may” refers to an optional or permissible approach, but not a requirement;</w:t>
      </w:r>
    </w:p>
    <w:p w14:paraId="02BE1DB5"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“must” refers to a requirement of the Standard; disregard of the requirement will result in noncompliance;</w:t>
      </w:r>
    </w:p>
    <w:p w14:paraId="30BF56B4"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“must not” refers to a prohibition of the Standard;</w:t>
      </w:r>
    </w:p>
    <w:p w14:paraId="774FB132"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“should” refers to a strongly encouraged approach, but not a requirement; and</w:t>
      </w:r>
    </w:p>
    <w:p w14:paraId="179D6C25"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“should not” refers to a strongly discouraged approach, but not a prohibition.</w:t>
      </w:r>
    </w:p>
    <w:p w14:paraId="19E01EFE" w14:textId="5FD55B54" w:rsidR="00DA4DE5"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DA4DE5" w:rsidRPr="002E36F3">
        <w:rPr>
          <w:rFonts w:eastAsia="Times New Roman" w:cs="Arial"/>
          <w:kern w:val="0"/>
          <w:sz w:val="17"/>
          <w:szCs w:val="17"/>
          <w14:ligatures w14:val="none"/>
        </w:rPr>
        <w:t>The following notations are used throughout this document:</w:t>
      </w:r>
    </w:p>
    <w:p w14:paraId="56A988AC"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&lt;&gt;:  Indicates a placeholder descriptive term that, in implementation, will be replaced with a specific instance value;</w:t>
      </w:r>
    </w:p>
    <w:p w14:paraId="41E68DFE"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 ”:  Indicates that the text included in quotes must be used verbatim in implementation;</w:t>
      </w:r>
    </w:p>
    <w:p w14:paraId="60BEFF8C" w14:textId="77777777" w:rsidR="006351B0"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14:ligatures w14:val="none"/>
        </w:rPr>
        <w:t>{ }:  Indicates that the items are optional in implementation; and</w:t>
      </w:r>
    </w:p>
    <w:p w14:paraId="628A7C21" w14:textId="0BE163D1" w:rsidR="00DA4DE5" w:rsidRPr="002E36F3" w:rsidRDefault="00DA4DE5"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0F64D0">
        <w:rPr>
          <w:rFonts w:ascii="Courier New" w:eastAsia="Times New Roman" w:hAnsi="Courier New" w:cs="Courier New"/>
          <w:kern w:val="0"/>
          <w:sz w:val="17"/>
          <w:szCs w:val="17"/>
          <w14:ligatures w14:val="none"/>
        </w:rPr>
        <w:t>Courier font</w:t>
      </w:r>
      <w:r w:rsidRPr="002E36F3">
        <w:rPr>
          <w:rFonts w:eastAsia="Times New Roman" w:cs="Arial"/>
          <w:kern w:val="0"/>
          <w:sz w:val="17"/>
          <w:szCs w:val="17"/>
          <w14:ligatures w14:val="none"/>
        </w:rPr>
        <w:t>:  Indicates filenames, folder names, XML keywords, XML tag names and XML codes.</w:t>
      </w:r>
    </w:p>
    <w:p w14:paraId="75C8D6ED" w14:textId="77777777" w:rsidR="00DA4DE5" w:rsidRPr="002E36F3" w:rsidRDefault="00DA4DE5" w:rsidP="00EB2668">
      <w:pPr>
        <w:widowControl w:val="0"/>
        <w:tabs>
          <w:tab w:val="right" w:pos="9358"/>
        </w:tabs>
        <w:kinsoku w:val="0"/>
        <w:spacing w:before="0" w:after="170" w:line="211" w:lineRule="auto"/>
        <w:outlineLvl w:val="0"/>
        <w:rPr>
          <w:rFonts w:eastAsia="SimSun" w:cs="Arial"/>
          <w:bCs/>
          <w:i/>
          <w:kern w:val="0"/>
          <w:sz w:val="17"/>
          <w:szCs w:val="17"/>
          <w14:ligatures w14:val="none"/>
        </w:rPr>
      </w:pPr>
      <w:bookmarkStart w:id="65" w:name="_Toc198822787"/>
      <w:bookmarkStart w:id="66" w:name="_Toc203552035"/>
      <w:bookmarkStart w:id="67" w:name="_Toc180148820"/>
      <w:bookmarkStart w:id="68" w:name="_Toc211443329"/>
      <w:r w:rsidRPr="002E36F3">
        <w:rPr>
          <w:rFonts w:eastAsia="SimSun" w:cs="Arial"/>
          <w:kern w:val="0"/>
          <w:sz w:val="17"/>
          <w:szCs w:val="17"/>
          <w14:ligatures w14:val="none"/>
        </w:rPr>
        <w:t>REFERENCES</w:t>
      </w:r>
      <w:bookmarkEnd w:id="65"/>
      <w:bookmarkEnd w:id="66"/>
      <w:bookmarkEnd w:id="67"/>
      <w:bookmarkEnd w:id="68"/>
      <w:r w:rsidRPr="002E36F3">
        <w:rPr>
          <w:rFonts w:eastAsia="SimSun" w:cs="Arial"/>
          <w:kern w:val="0"/>
          <w:sz w:val="17"/>
          <w:szCs w:val="17"/>
          <w14:ligatures w14:val="none"/>
        </w:rPr>
        <w:tab/>
      </w:r>
    </w:p>
    <w:p w14:paraId="34EA333E" w14:textId="3C51F9E1" w:rsidR="00DA4DE5" w:rsidRPr="002E36F3" w:rsidRDefault="001F1621" w:rsidP="00402D9A">
      <w:pPr>
        <w:keepLines/>
        <w:tabs>
          <w:tab w:val="left" w:pos="426"/>
        </w:tabs>
        <w:spacing w:before="0" w:after="10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DA4DE5" w:rsidRPr="002E36F3">
        <w:rPr>
          <w:rFonts w:eastAsia="Times New Roman" w:cs="Arial"/>
          <w:kern w:val="0"/>
          <w:sz w:val="17"/>
          <w:szCs w:val="17"/>
          <w14:ligatures w14:val="none"/>
        </w:rPr>
        <w:t>References to the following Standards and resources are of relevance to this Standard:</w:t>
      </w:r>
    </w:p>
    <w:p w14:paraId="17BC8FCB" w14:textId="68230C8A" w:rsidR="00DA4DE5" w:rsidRPr="002E36F3" w:rsidRDefault="00DA4DE5" w:rsidP="00F2269E">
      <w:pPr>
        <w:keepLines/>
        <w:tabs>
          <w:tab w:val="left" w:pos="1134"/>
        </w:tabs>
        <w:spacing w:before="0" w:after="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WIPO Standard </w:t>
      </w:r>
      <w:hyperlink r:id="rId15">
        <w:r w:rsidRPr="002E36F3">
          <w:rPr>
            <w:rFonts w:eastAsia="Times New Roman" w:cs="Arial"/>
            <w:noProof/>
            <w:color w:val="0000FF"/>
            <w:kern w:val="0"/>
            <w:sz w:val="17"/>
            <w:szCs w:val="17"/>
            <w:u w:val="single"/>
            <w14:ligatures w14:val="none"/>
          </w:rPr>
          <w:t>ST.2</w:t>
        </w:r>
      </w:hyperlink>
      <w:r w:rsidRPr="002E36F3">
        <w:rPr>
          <w:rFonts w:eastAsia="Times New Roman" w:cs="Arial"/>
          <w:kern w:val="0"/>
          <w:sz w:val="17"/>
          <w:szCs w:val="17"/>
          <w14:ligatures w14:val="none"/>
        </w:rPr>
        <w:tab/>
        <w:t>Standard manner for designating calendar dates by using Gregorian calendar</w:t>
      </w:r>
      <w:r w:rsidR="00182EC0" w:rsidRPr="002E36F3">
        <w:rPr>
          <w:rFonts w:eastAsia="Times New Roman" w:cs="Arial"/>
          <w:kern w:val="0"/>
          <w:sz w:val="17"/>
          <w:szCs w:val="17"/>
          <w14:ligatures w14:val="none"/>
        </w:rPr>
        <w:t>;</w:t>
      </w:r>
    </w:p>
    <w:p w14:paraId="37E5100D" w14:textId="098B04F5" w:rsidR="00DA4DE5" w:rsidRPr="002E36F3" w:rsidRDefault="00DA4DE5" w:rsidP="00F2269E">
      <w:pPr>
        <w:keepLines/>
        <w:tabs>
          <w:tab w:val="left" w:pos="1134"/>
        </w:tabs>
        <w:spacing w:before="0" w:after="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WIPO Standard </w:t>
      </w:r>
      <w:hyperlink r:id="rId16">
        <w:r w:rsidRPr="002E36F3">
          <w:rPr>
            <w:rFonts w:eastAsia="Times New Roman" w:cs="Arial"/>
            <w:noProof/>
            <w:color w:val="0000FF"/>
            <w:kern w:val="0"/>
            <w:sz w:val="17"/>
            <w:szCs w:val="17"/>
            <w:u w:val="single"/>
            <w14:ligatures w14:val="none"/>
          </w:rPr>
          <w:t>ST.3</w:t>
        </w:r>
      </w:hyperlink>
      <w:r w:rsidRPr="002E36F3">
        <w:rPr>
          <w:rFonts w:eastAsia="Times New Roman" w:cs="Arial"/>
          <w:kern w:val="0"/>
          <w:sz w:val="17"/>
          <w:szCs w:val="17"/>
          <w14:ligatures w14:val="none"/>
        </w:rPr>
        <w:tab/>
        <w:t>Two-letter codes for the representation of states, other entities and intergovernmental organizations</w:t>
      </w:r>
      <w:r w:rsidR="00182EC0" w:rsidRPr="002E36F3">
        <w:rPr>
          <w:rFonts w:eastAsia="Times New Roman" w:cs="Arial"/>
          <w:kern w:val="0"/>
          <w:sz w:val="17"/>
          <w:szCs w:val="17"/>
          <w14:ligatures w14:val="none"/>
        </w:rPr>
        <w:t>;</w:t>
      </w:r>
    </w:p>
    <w:p w14:paraId="69A58A21" w14:textId="6F3C1718" w:rsidR="00DA4DE5" w:rsidRPr="002E36F3" w:rsidRDefault="00DA4DE5" w:rsidP="00F2269E">
      <w:pPr>
        <w:keepLines/>
        <w:tabs>
          <w:tab w:val="left" w:pos="1134"/>
        </w:tabs>
        <w:spacing w:before="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WIPO Standard </w:t>
      </w:r>
      <w:hyperlink r:id="rId17" w:history="1">
        <w:r w:rsidRPr="002E36F3">
          <w:rPr>
            <w:rFonts w:eastAsia="Times New Roman" w:cs="Arial"/>
            <w:noProof/>
            <w:color w:val="0000FF"/>
            <w:kern w:val="0"/>
            <w:sz w:val="17"/>
            <w:szCs w:val="17"/>
            <w:u w:val="single"/>
            <w14:ligatures w14:val="none"/>
          </w:rPr>
          <w:t>ST.25</w:t>
        </w:r>
      </w:hyperlink>
      <w:r w:rsidRPr="002E36F3">
        <w:rPr>
          <w:rFonts w:eastAsia="Times New Roman" w:cs="Arial"/>
          <w:kern w:val="0"/>
          <w:sz w:val="17"/>
          <w:szCs w:val="17"/>
          <w14:ligatures w14:val="none"/>
        </w:rPr>
        <w:tab/>
      </w:r>
      <w:r w:rsidRPr="002E36F3">
        <w:rPr>
          <w:rFonts w:eastAsia="Times New Roman" w:cs="Arial"/>
          <w:kern w:val="0"/>
          <w:sz w:val="17"/>
          <w:szCs w:val="17"/>
          <w:bdr w:val="none" w:sz="0" w:space="0" w:color="auto" w:frame="1"/>
          <w14:ligatures w14:val="none"/>
        </w:rPr>
        <w:t>Presentation of nucleotide and amino acid sequence listings;</w:t>
      </w:r>
    </w:p>
    <w:p w14:paraId="0EB0F1CD" w14:textId="3EFCA401" w:rsidR="00DA4DE5" w:rsidRPr="002E36F3" w:rsidRDefault="00DA4DE5" w:rsidP="00F2269E">
      <w:pPr>
        <w:keepLines/>
        <w:tabs>
          <w:tab w:val="left" w:pos="1134"/>
        </w:tabs>
        <w:spacing w:after="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WIPO Standard </w:t>
      </w:r>
      <w:hyperlink r:id="rId18">
        <w:r w:rsidRPr="002E36F3">
          <w:rPr>
            <w:rFonts w:eastAsia="Times New Roman" w:cs="Arial"/>
            <w:noProof/>
            <w:color w:val="0000FF"/>
            <w:kern w:val="0"/>
            <w:sz w:val="17"/>
            <w:szCs w:val="17"/>
            <w:u w:val="single"/>
            <w14:ligatures w14:val="none"/>
          </w:rPr>
          <w:t>ST.26</w:t>
        </w:r>
      </w:hyperlink>
      <w:r w:rsidRPr="002E36F3">
        <w:rPr>
          <w:rFonts w:eastAsia="Times New Roman" w:cs="Arial"/>
          <w:kern w:val="0"/>
          <w:sz w:val="17"/>
          <w:szCs w:val="17"/>
          <w14:ligatures w14:val="none"/>
        </w:rPr>
        <w:tab/>
        <w:t>Presentation of nucleotide and amino acid sequence listings using XML (</w:t>
      </w:r>
      <w:proofErr w:type="spellStart"/>
      <w:r w:rsidRPr="002E36F3">
        <w:rPr>
          <w:rFonts w:eastAsia="Times New Roman" w:cs="Arial"/>
          <w:kern w:val="0"/>
          <w:sz w:val="17"/>
          <w:szCs w:val="17"/>
          <w14:ligatures w14:val="none"/>
        </w:rPr>
        <w:t>eXtensible</w:t>
      </w:r>
      <w:proofErr w:type="spellEnd"/>
      <w:r w:rsidRPr="002E36F3">
        <w:rPr>
          <w:rFonts w:eastAsia="Times New Roman" w:cs="Arial"/>
          <w:kern w:val="0"/>
          <w:sz w:val="17"/>
          <w:szCs w:val="17"/>
          <w14:ligatures w14:val="none"/>
        </w:rPr>
        <w:t xml:space="preserve"> Markup Language)</w:t>
      </w:r>
      <w:r w:rsidR="00182EC0" w:rsidRPr="002E36F3">
        <w:rPr>
          <w:rFonts w:eastAsia="Times New Roman" w:cs="Arial"/>
          <w:kern w:val="0"/>
          <w:sz w:val="17"/>
          <w:szCs w:val="17"/>
          <w14:ligatures w14:val="none"/>
        </w:rPr>
        <w:t>;</w:t>
      </w:r>
    </w:p>
    <w:p w14:paraId="353908D6" w14:textId="32276199" w:rsidR="00DA4DE5" w:rsidRPr="002E36F3" w:rsidRDefault="00DA4DE5" w:rsidP="00F2269E">
      <w:pPr>
        <w:keepLines/>
        <w:tabs>
          <w:tab w:val="left" w:pos="1134"/>
        </w:tabs>
        <w:spacing w:before="0" w:after="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WIPO Standard </w:t>
      </w:r>
      <w:hyperlink r:id="rId19">
        <w:r w:rsidRPr="002E36F3">
          <w:rPr>
            <w:rFonts w:eastAsia="Times New Roman" w:cs="Arial"/>
            <w:noProof/>
            <w:color w:val="0000FF"/>
            <w:kern w:val="0"/>
            <w:sz w:val="17"/>
            <w:szCs w:val="17"/>
            <w:u w:val="single"/>
            <w14:ligatures w14:val="none"/>
          </w:rPr>
          <w:t>ST.36</w:t>
        </w:r>
      </w:hyperlink>
      <w:r w:rsidRPr="002E36F3">
        <w:rPr>
          <w:rFonts w:eastAsia="Times New Roman" w:cs="Arial"/>
          <w:kern w:val="0"/>
          <w:sz w:val="17"/>
          <w:szCs w:val="17"/>
          <w14:ligatures w14:val="none"/>
        </w:rPr>
        <w:tab/>
        <w:t>Processing of Patent documents using XML (</w:t>
      </w:r>
      <w:proofErr w:type="spellStart"/>
      <w:r w:rsidRPr="002E36F3">
        <w:rPr>
          <w:rFonts w:eastAsia="Times New Roman" w:cs="Arial"/>
          <w:kern w:val="0"/>
          <w:sz w:val="17"/>
          <w:szCs w:val="17"/>
          <w14:ligatures w14:val="none"/>
        </w:rPr>
        <w:t>eXtensible</w:t>
      </w:r>
      <w:proofErr w:type="spellEnd"/>
      <w:r w:rsidRPr="002E36F3">
        <w:rPr>
          <w:rFonts w:eastAsia="Times New Roman" w:cs="Arial"/>
          <w:kern w:val="0"/>
          <w:sz w:val="17"/>
          <w:szCs w:val="17"/>
          <w14:ligatures w14:val="none"/>
        </w:rPr>
        <w:t xml:space="preserve"> Markup Language)</w:t>
      </w:r>
      <w:r w:rsidR="00182EC0" w:rsidRPr="002E36F3">
        <w:rPr>
          <w:rFonts w:eastAsia="Times New Roman" w:cs="Arial"/>
          <w:kern w:val="0"/>
          <w:sz w:val="17"/>
          <w:szCs w:val="17"/>
          <w14:ligatures w14:val="none"/>
        </w:rPr>
        <w:t>;</w:t>
      </w:r>
    </w:p>
    <w:p w14:paraId="0736E929" w14:textId="1853FEBD" w:rsidR="0084232E" w:rsidRPr="002E36F3" w:rsidRDefault="0084232E" w:rsidP="00BA69C2">
      <w:pPr>
        <w:keepLines/>
        <w:tabs>
          <w:tab w:val="left" w:pos="1134"/>
        </w:tabs>
        <w:spacing w:before="0" w:after="100"/>
        <w:ind w:left="4122" w:hanging="3582"/>
        <w:rPr>
          <w:ins w:id="69" w:author="Author"/>
          <w:rFonts w:eastAsia="Times New Roman" w:cs="Arial"/>
          <w:kern w:val="0"/>
          <w:sz w:val="17"/>
          <w:szCs w:val="17"/>
          <w14:ligatures w14:val="none"/>
        </w:rPr>
      </w:pPr>
      <w:ins w:id="70" w:author="Author">
        <w:r w:rsidRPr="002E36F3">
          <w:rPr>
            <w:rFonts w:eastAsia="Times New Roman" w:cs="Arial"/>
            <w:kern w:val="0"/>
            <w:sz w:val="17"/>
            <w:szCs w:val="17"/>
            <w14:ligatures w14:val="none"/>
          </w:rPr>
          <w:t xml:space="preserve">WIPO Standard </w:t>
        </w:r>
        <w:r w:rsidRPr="002E36F3">
          <w:rPr>
            <w:rFonts w:cs="Arial"/>
            <w:sz w:val="17"/>
            <w:szCs w:val="17"/>
          </w:rPr>
          <w:fldChar w:fldCharType="begin"/>
        </w:r>
        <w:r w:rsidRPr="002E36F3">
          <w:rPr>
            <w:rFonts w:cs="Arial"/>
            <w:sz w:val="17"/>
            <w:szCs w:val="17"/>
          </w:rPr>
          <w:instrText>HYPERLINK "https://www.wipo.int/documents/d/standards/docs-en-03-67-01.pdf"</w:instrText>
        </w:r>
      </w:ins>
      <w:r w:rsidR="00FE7198" w:rsidRPr="002E36F3">
        <w:rPr>
          <w:rFonts w:cs="Arial"/>
          <w:sz w:val="17"/>
          <w:szCs w:val="17"/>
        </w:rPr>
      </w:r>
      <w:ins w:id="71" w:author="Author">
        <w:r w:rsidRPr="002E36F3">
          <w:rPr>
            <w:rFonts w:cs="Arial"/>
            <w:sz w:val="17"/>
            <w:szCs w:val="17"/>
          </w:rPr>
          <w:fldChar w:fldCharType="separate"/>
        </w:r>
        <w:r w:rsidRPr="002E36F3">
          <w:rPr>
            <w:rStyle w:val="Hyperlink"/>
            <w:rFonts w:eastAsia="Times New Roman" w:cs="Arial"/>
            <w:noProof/>
            <w:kern w:val="0"/>
            <w:sz w:val="17"/>
            <w:szCs w:val="17"/>
            <w14:ligatures w14:val="none"/>
          </w:rPr>
          <w:t>ST.</w:t>
        </w:r>
        <w:r w:rsidR="00C645C1" w:rsidRPr="002E36F3">
          <w:rPr>
            <w:rStyle w:val="Hyperlink"/>
            <w:rFonts w:eastAsia="Times New Roman" w:cs="Arial"/>
            <w:noProof/>
            <w:kern w:val="0"/>
            <w:sz w:val="17"/>
            <w:szCs w:val="17"/>
            <w14:ligatures w14:val="none"/>
          </w:rPr>
          <w:t>67</w:t>
        </w:r>
        <w:r w:rsidRPr="002E36F3">
          <w:rPr>
            <w:rFonts w:cs="Arial"/>
            <w:sz w:val="17"/>
            <w:szCs w:val="17"/>
          </w:rPr>
          <w:fldChar w:fldCharType="end"/>
        </w:r>
        <w:r w:rsidRPr="002E36F3">
          <w:rPr>
            <w:rFonts w:eastAsia="Times New Roman" w:cs="Arial"/>
            <w:kern w:val="0"/>
            <w:sz w:val="17"/>
            <w:szCs w:val="17"/>
            <w14:ligatures w14:val="none"/>
          </w:rPr>
          <w:tab/>
        </w:r>
        <w:r w:rsidR="00BA17EB" w:rsidRPr="002E36F3">
          <w:rPr>
            <w:rFonts w:eastAsia="Times New Roman" w:cs="Arial"/>
            <w:kern w:val="0"/>
            <w:sz w:val="17"/>
            <w:szCs w:val="17"/>
            <w14:ligatures w14:val="none"/>
          </w:rPr>
          <w:t>Electronic management of the figurative elements of trademarks</w:t>
        </w:r>
        <w:r w:rsidR="00182EC0" w:rsidRPr="002E36F3">
          <w:rPr>
            <w:rFonts w:eastAsia="Times New Roman" w:cs="Arial"/>
            <w:kern w:val="0"/>
            <w:sz w:val="17"/>
            <w:szCs w:val="17"/>
            <w14:ligatures w14:val="none"/>
          </w:rPr>
          <w:t>;</w:t>
        </w:r>
      </w:ins>
    </w:p>
    <w:p w14:paraId="10D6951D" w14:textId="2F35E24D" w:rsidR="0084232E" w:rsidRPr="002E36F3" w:rsidRDefault="0084232E" w:rsidP="00F2269E">
      <w:pPr>
        <w:keepLines/>
        <w:tabs>
          <w:tab w:val="left" w:pos="1134"/>
        </w:tabs>
        <w:spacing w:after="100"/>
        <w:ind w:left="4122" w:hanging="3582"/>
        <w:rPr>
          <w:ins w:id="72" w:author="Author"/>
          <w:rFonts w:eastAsia="Times New Roman" w:cs="Arial"/>
          <w:kern w:val="0"/>
          <w:sz w:val="17"/>
          <w:szCs w:val="17"/>
          <w14:ligatures w14:val="none"/>
        </w:rPr>
      </w:pPr>
      <w:ins w:id="73" w:author="Author">
        <w:r w:rsidRPr="002E36F3">
          <w:rPr>
            <w:rFonts w:eastAsia="Times New Roman" w:cs="Arial"/>
            <w:kern w:val="0"/>
            <w:sz w:val="17"/>
            <w:szCs w:val="17"/>
            <w14:ligatures w14:val="none"/>
          </w:rPr>
          <w:t xml:space="preserve">WIPO Standard </w:t>
        </w:r>
        <w:r w:rsidRPr="002E36F3">
          <w:rPr>
            <w:rFonts w:cs="Arial"/>
            <w:sz w:val="17"/>
            <w:szCs w:val="17"/>
          </w:rPr>
          <w:fldChar w:fldCharType="begin"/>
        </w:r>
        <w:r w:rsidRPr="002E36F3">
          <w:rPr>
            <w:rFonts w:cs="Arial"/>
            <w:sz w:val="17"/>
            <w:szCs w:val="17"/>
          </w:rPr>
          <w:instrText>HYPERLINK "https://www.wipo.int/documents/d/standards/docs-en-03-68-01.pdf"</w:instrText>
        </w:r>
      </w:ins>
      <w:r w:rsidR="00FE7198" w:rsidRPr="002E36F3">
        <w:rPr>
          <w:rFonts w:cs="Arial"/>
          <w:sz w:val="17"/>
          <w:szCs w:val="17"/>
        </w:rPr>
      </w:r>
      <w:ins w:id="74" w:author="Author">
        <w:r w:rsidRPr="002E36F3">
          <w:rPr>
            <w:rFonts w:cs="Arial"/>
            <w:sz w:val="17"/>
            <w:szCs w:val="17"/>
          </w:rPr>
          <w:fldChar w:fldCharType="separate"/>
        </w:r>
        <w:r w:rsidRPr="002E36F3">
          <w:rPr>
            <w:rStyle w:val="Hyperlink"/>
            <w:rFonts w:eastAsia="Times New Roman" w:cs="Arial"/>
            <w:noProof/>
            <w:kern w:val="0"/>
            <w:sz w:val="17"/>
            <w:szCs w:val="17"/>
            <w14:ligatures w14:val="none"/>
          </w:rPr>
          <w:t>ST.6</w:t>
        </w:r>
        <w:r w:rsidR="00C645C1" w:rsidRPr="002E36F3">
          <w:rPr>
            <w:rStyle w:val="Hyperlink"/>
            <w:rFonts w:eastAsia="Times New Roman" w:cs="Arial"/>
            <w:noProof/>
            <w:kern w:val="0"/>
            <w:sz w:val="17"/>
            <w:szCs w:val="17"/>
            <w14:ligatures w14:val="none"/>
          </w:rPr>
          <w:t>8</w:t>
        </w:r>
        <w:r w:rsidRPr="002E36F3">
          <w:rPr>
            <w:rFonts w:cs="Arial"/>
            <w:sz w:val="17"/>
            <w:szCs w:val="17"/>
          </w:rPr>
          <w:fldChar w:fldCharType="end"/>
        </w:r>
        <w:r w:rsidRPr="002E36F3">
          <w:rPr>
            <w:rFonts w:eastAsia="Times New Roman" w:cs="Arial"/>
            <w:kern w:val="0"/>
            <w:sz w:val="17"/>
            <w:szCs w:val="17"/>
            <w14:ligatures w14:val="none"/>
          </w:rPr>
          <w:tab/>
        </w:r>
        <w:r w:rsidR="00CC6201" w:rsidRPr="002E36F3">
          <w:rPr>
            <w:rFonts w:eastAsia="Times New Roman" w:cs="Arial"/>
            <w:kern w:val="0"/>
            <w:sz w:val="17"/>
            <w:szCs w:val="17"/>
            <w14:ligatures w14:val="none"/>
          </w:rPr>
          <w:t>Electronic management of sound marks</w:t>
        </w:r>
        <w:r w:rsidR="00182EC0" w:rsidRPr="002E36F3">
          <w:rPr>
            <w:rFonts w:eastAsia="Times New Roman" w:cs="Arial"/>
            <w:kern w:val="0"/>
            <w:sz w:val="17"/>
            <w:szCs w:val="17"/>
            <w14:ligatures w14:val="none"/>
          </w:rPr>
          <w:t>;</w:t>
        </w:r>
      </w:ins>
    </w:p>
    <w:p w14:paraId="5B16A8A3" w14:textId="06A3801A" w:rsidR="00D73D49" w:rsidRPr="002E36F3" w:rsidRDefault="0084232E" w:rsidP="00F2269E">
      <w:pPr>
        <w:keepLines/>
        <w:tabs>
          <w:tab w:val="left" w:pos="1134"/>
        </w:tabs>
        <w:spacing w:after="100"/>
        <w:ind w:left="4122" w:hanging="3582"/>
        <w:rPr>
          <w:ins w:id="75" w:author="Author"/>
          <w:rFonts w:eastAsia="Times New Roman" w:cs="Arial"/>
          <w:kern w:val="0"/>
          <w:sz w:val="17"/>
          <w:szCs w:val="17"/>
          <w14:ligatures w14:val="none"/>
        </w:rPr>
      </w:pPr>
      <w:ins w:id="76" w:author="Author">
        <w:r w:rsidRPr="002E36F3">
          <w:rPr>
            <w:rFonts w:eastAsia="Times New Roman" w:cs="Arial"/>
            <w:kern w:val="0"/>
            <w:sz w:val="17"/>
            <w:szCs w:val="17"/>
            <w14:ligatures w14:val="none"/>
          </w:rPr>
          <w:t xml:space="preserve">WIPO Standard </w:t>
        </w:r>
        <w:r w:rsidRPr="002E36F3">
          <w:rPr>
            <w:rFonts w:cs="Arial"/>
            <w:sz w:val="17"/>
            <w:szCs w:val="17"/>
          </w:rPr>
          <w:fldChar w:fldCharType="begin"/>
        </w:r>
        <w:r w:rsidRPr="002E36F3">
          <w:rPr>
            <w:rFonts w:cs="Arial"/>
            <w:sz w:val="17"/>
            <w:szCs w:val="17"/>
          </w:rPr>
          <w:instrText>HYPERLINK "https://www.wipo.int/documents/d/standards/docs-en-03-69-01.pdf"</w:instrText>
        </w:r>
      </w:ins>
      <w:r w:rsidR="00FE7198" w:rsidRPr="002E36F3">
        <w:rPr>
          <w:rFonts w:cs="Arial"/>
          <w:sz w:val="17"/>
          <w:szCs w:val="17"/>
        </w:rPr>
      </w:r>
      <w:ins w:id="77" w:author="Author">
        <w:r w:rsidRPr="002E36F3">
          <w:rPr>
            <w:rFonts w:cs="Arial"/>
            <w:sz w:val="17"/>
            <w:szCs w:val="17"/>
          </w:rPr>
          <w:fldChar w:fldCharType="separate"/>
        </w:r>
        <w:r w:rsidRPr="002E36F3">
          <w:rPr>
            <w:rStyle w:val="Hyperlink"/>
            <w:rFonts w:eastAsia="Times New Roman" w:cs="Arial"/>
            <w:noProof/>
            <w:kern w:val="0"/>
            <w:sz w:val="17"/>
            <w:szCs w:val="17"/>
            <w14:ligatures w14:val="none"/>
          </w:rPr>
          <w:t>ST.</w:t>
        </w:r>
        <w:r w:rsidR="00C645C1" w:rsidRPr="002E36F3">
          <w:rPr>
            <w:rStyle w:val="Hyperlink"/>
            <w:rFonts w:eastAsia="Times New Roman" w:cs="Arial"/>
            <w:noProof/>
            <w:kern w:val="0"/>
            <w:sz w:val="17"/>
            <w:szCs w:val="17"/>
            <w14:ligatures w14:val="none"/>
          </w:rPr>
          <w:t>69</w:t>
        </w:r>
        <w:r w:rsidRPr="002E36F3">
          <w:rPr>
            <w:rFonts w:cs="Arial"/>
            <w:sz w:val="17"/>
            <w:szCs w:val="17"/>
          </w:rPr>
          <w:fldChar w:fldCharType="end"/>
        </w:r>
        <w:r w:rsidRPr="002E36F3">
          <w:rPr>
            <w:rFonts w:eastAsia="Times New Roman" w:cs="Arial"/>
            <w:kern w:val="0"/>
            <w:sz w:val="17"/>
            <w:szCs w:val="17"/>
            <w14:ligatures w14:val="none"/>
          </w:rPr>
          <w:tab/>
        </w:r>
        <w:r w:rsidR="00CC6201" w:rsidRPr="002E36F3">
          <w:rPr>
            <w:rFonts w:eastAsia="Times New Roman" w:cs="Arial"/>
            <w:kern w:val="0"/>
            <w:sz w:val="17"/>
            <w:szCs w:val="17"/>
            <w14:ligatures w14:val="none"/>
          </w:rPr>
          <w:t>Electronic management of motion and multimedia marks</w:t>
        </w:r>
        <w:r w:rsidR="00D73D49" w:rsidRPr="002E36F3">
          <w:rPr>
            <w:rFonts w:eastAsia="Times New Roman" w:cs="Arial"/>
            <w:kern w:val="0"/>
            <w:sz w:val="17"/>
            <w:szCs w:val="17"/>
            <w14:ligatures w14:val="none"/>
          </w:rPr>
          <w:t>;</w:t>
        </w:r>
      </w:ins>
    </w:p>
    <w:p w14:paraId="652DD8E5" w14:textId="555E881C" w:rsidR="00D73D49" w:rsidRPr="002E36F3" w:rsidRDefault="0084232E" w:rsidP="00F2269E">
      <w:pPr>
        <w:keepLines/>
        <w:tabs>
          <w:tab w:val="left" w:pos="1134"/>
        </w:tabs>
        <w:spacing w:after="100"/>
        <w:ind w:left="4122" w:hanging="3582"/>
        <w:rPr>
          <w:ins w:id="78" w:author="Author"/>
          <w:rFonts w:eastAsia="Times New Roman" w:cs="Arial"/>
          <w:kern w:val="0"/>
          <w:sz w:val="17"/>
          <w:szCs w:val="17"/>
          <w14:ligatures w14:val="none"/>
        </w:rPr>
      </w:pPr>
      <w:ins w:id="79" w:author="Author">
        <w:r w:rsidRPr="002E36F3">
          <w:rPr>
            <w:rFonts w:eastAsia="Times New Roman" w:cs="Arial"/>
            <w:kern w:val="0"/>
            <w:sz w:val="17"/>
            <w:szCs w:val="17"/>
            <w14:ligatures w14:val="none"/>
          </w:rPr>
          <w:t xml:space="preserve">WIPO Standard </w:t>
        </w:r>
        <w:r w:rsidRPr="002E36F3">
          <w:rPr>
            <w:rFonts w:cs="Arial"/>
            <w:sz w:val="17"/>
            <w:szCs w:val="17"/>
          </w:rPr>
          <w:fldChar w:fldCharType="begin"/>
        </w:r>
        <w:r w:rsidRPr="002E36F3">
          <w:rPr>
            <w:rFonts w:cs="Arial"/>
            <w:sz w:val="17"/>
            <w:szCs w:val="17"/>
          </w:rPr>
          <w:instrText>HYPERLINK "https://www.wipo.int/documents/d/standards/docs-en-03-88-01.pdf"</w:instrText>
        </w:r>
      </w:ins>
      <w:r w:rsidR="00FE7198" w:rsidRPr="002E36F3">
        <w:rPr>
          <w:rFonts w:cs="Arial"/>
          <w:sz w:val="17"/>
          <w:szCs w:val="17"/>
        </w:rPr>
      </w:r>
      <w:ins w:id="80" w:author="Author">
        <w:r w:rsidRPr="002E36F3">
          <w:rPr>
            <w:rFonts w:cs="Arial"/>
            <w:sz w:val="17"/>
            <w:szCs w:val="17"/>
          </w:rPr>
          <w:fldChar w:fldCharType="separate"/>
        </w:r>
        <w:r w:rsidRPr="002E36F3">
          <w:rPr>
            <w:rStyle w:val="Hyperlink"/>
            <w:rFonts w:eastAsia="Times New Roman" w:cs="Arial"/>
            <w:noProof/>
            <w:kern w:val="0"/>
            <w:sz w:val="17"/>
            <w:szCs w:val="17"/>
            <w14:ligatures w14:val="none"/>
          </w:rPr>
          <w:t>ST.</w:t>
        </w:r>
        <w:r w:rsidR="00C645C1" w:rsidRPr="002E36F3">
          <w:rPr>
            <w:rStyle w:val="Hyperlink"/>
            <w:rFonts w:eastAsia="Times New Roman" w:cs="Arial"/>
            <w:noProof/>
            <w:kern w:val="0"/>
            <w:sz w:val="17"/>
            <w:szCs w:val="17"/>
            <w14:ligatures w14:val="none"/>
          </w:rPr>
          <w:t>88</w:t>
        </w:r>
        <w:r w:rsidRPr="002E36F3">
          <w:rPr>
            <w:rFonts w:cs="Arial"/>
            <w:sz w:val="17"/>
            <w:szCs w:val="17"/>
          </w:rPr>
          <w:fldChar w:fldCharType="end"/>
        </w:r>
        <w:r w:rsidRPr="002E36F3">
          <w:rPr>
            <w:rFonts w:eastAsia="Times New Roman" w:cs="Arial"/>
            <w:kern w:val="0"/>
            <w:sz w:val="17"/>
            <w:szCs w:val="17"/>
            <w14:ligatures w14:val="none"/>
          </w:rPr>
          <w:tab/>
        </w:r>
        <w:r w:rsidR="00CC6201" w:rsidRPr="002E36F3">
          <w:rPr>
            <w:rFonts w:eastAsia="Times New Roman" w:cs="Arial"/>
            <w:kern w:val="0"/>
            <w:sz w:val="17"/>
            <w:szCs w:val="17"/>
            <w14:ligatures w14:val="none"/>
          </w:rPr>
          <w:t>Electronic representation of industrial designs</w:t>
        </w:r>
        <w:r w:rsidR="00D73D49" w:rsidRPr="002E36F3">
          <w:rPr>
            <w:rFonts w:eastAsia="Times New Roman" w:cs="Arial"/>
            <w:kern w:val="0"/>
            <w:sz w:val="17"/>
            <w:szCs w:val="17"/>
            <w14:ligatures w14:val="none"/>
          </w:rPr>
          <w:t>;</w:t>
        </w:r>
      </w:ins>
    </w:p>
    <w:p w14:paraId="72B75259" w14:textId="419BE947" w:rsidR="0084232E" w:rsidRPr="002E36F3" w:rsidRDefault="0084232E" w:rsidP="00F2269E">
      <w:pPr>
        <w:keepLines/>
        <w:tabs>
          <w:tab w:val="left" w:pos="1134"/>
        </w:tabs>
        <w:spacing w:after="0"/>
        <w:ind w:left="4122" w:hanging="3582"/>
        <w:rPr>
          <w:ins w:id="81" w:author="Author"/>
          <w:rFonts w:eastAsia="Times New Roman" w:cs="Arial"/>
          <w:kern w:val="0"/>
          <w:sz w:val="17"/>
          <w:szCs w:val="17"/>
          <w14:ligatures w14:val="none"/>
        </w:rPr>
      </w:pPr>
      <w:ins w:id="82" w:author="Author">
        <w:r w:rsidRPr="002E36F3">
          <w:rPr>
            <w:rFonts w:eastAsia="Times New Roman" w:cs="Arial"/>
            <w:kern w:val="0"/>
            <w:sz w:val="17"/>
            <w:szCs w:val="17"/>
            <w14:ligatures w14:val="none"/>
          </w:rPr>
          <w:t xml:space="preserve">WIPO Standard </w:t>
        </w:r>
        <w:r w:rsidRPr="002E36F3">
          <w:rPr>
            <w:rFonts w:cs="Arial"/>
            <w:sz w:val="17"/>
            <w:szCs w:val="17"/>
          </w:rPr>
          <w:fldChar w:fldCharType="begin"/>
        </w:r>
        <w:r w:rsidRPr="002E36F3">
          <w:rPr>
            <w:rFonts w:cs="Arial"/>
            <w:sz w:val="17"/>
            <w:szCs w:val="17"/>
          </w:rPr>
          <w:instrText>HYPERLINK "https://www.wipo.int/documents/d/standards/docs-en-03-91-01.pdf"</w:instrText>
        </w:r>
      </w:ins>
      <w:r w:rsidR="00FE7198" w:rsidRPr="002E36F3">
        <w:rPr>
          <w:rFonts w:cs="Arial"/>
          <w:sz w:val="17"/>
          <w:szCs w:val="17"/>
        </w:rPr>
      </w:r>
      <w:ins w:id="83" w:author="Author">
        <w:r w:rsidRPr="002E36F3">
          <w:rPr>
            <w:rFonts w:cs="Arial"/>
            <w:sz w:val="17"/>
            <w:szCs w:val="17"/>
          </w:rPr>
          <w:fldChar w:fldCharType="separate"/>
        </w:r>
        <w:r w:rsidRPr="002E36F3">
          <w:rPr>
            <w:rStyle w:val="Hyperlink"/>
            <w:rFonts w:eastAsia="Times New Roman" w:cs="Arial"/>
            <w:noProof/>
            <w:kern w:val="0"/>
            <w:sz w:val="17"/>
            <w:szCs w:val="17"/>
            <w14:ligatures w14:val="none"/>
          </w:rPr>
          <w:t>ST.9</w:t>
        </w:r>
        <w:r w:rsidR="00C645C1" w:rsidRPr="002E36F3">
          <w:rPr>
            <w:rStyle w:val="Hyperlink"/>
            <w:rFonts w:eastAsia="Times New Roman" w:cs="Arial"/>
            <w:noProof/>
            <w:kern w:val="0"/>
            <w:sz w:val="17"/>
            <w:szCs w:val="17"/>
            <w14:ligatures w14:val="none"/>
          </w:rPr>
          <w:t>1</w:t>
        </w:r>
        <w:r w:rsidRPr="002E36F3">
          <w:rPr>
            <w:rFonts w:cs="Arial"/>
            <w:sz w:val="17"/>
            <w:szCs w:val="17"/>
          </w:rPr>
          <w:fldChar w:fldCharType="end"/>
        </w:r>
        <w:r w:rsidRPr="002E36F3">
          <w:rPr>
            <w:rFonts w:eastAsia="Times New Roman" w:cs="Arial"/>
            <w:kern w:val="0"/>
            <w:sz w:val="17"/>
            <w:szCs w:val="17"/>
            <w14:ligatures w14:val="none"/>
          </w:rPr>
          <w:tab/>
        </w:r>
        <w:r w:rsidR="00CC6201" w:rsidRPr="002E36F3">
          <w:rPr>
            <w:rFonts w:eastAsia="Times New Roman" w:cs="Arial"/>
            <w:kern w:val="0"/>
            <w:sz w:val="17"/>
            <w:szCs w:val="17"/>
            <w14:ligatures w14:val="none"/>
          </w:rPr>
          <w:t>Recommendations on digital three-dimensional (3D) models and 3D images</w:t>
        </w:r>
        <w:r w:rsidR="00C83C38" w:rsidRPr="002E36F3">
          <w:rPr>
            <w:rFonts w:eastAsia="Times New Roman" w:cs="Arial"/>
            <w:kern w:val="0"/>
            <w:sz w:val="17"/>
            <w:szCs w:val="17"/>
            <w14:ligatures w14:val="none"/>
          </w:rPr>
          <w:t>;</w:t>
        </w:r>
      </w:ins>
    </w:p>
    <w:p w14:paraId="7D374894" w14:textId="671196D8" w:rsidR="0031488C" w:rsidRPr="002E36F3" w:rsidRDefault="00DA4DE5" w:rsidP="00F2269E">
      <w:pPr>
        <w:keepLines/>
        <w:tabs>
          <w:tab w:val="left" w:pos="1134"/>
        </w:tabs>
        <w:spacing w:before="0" w:after="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WIPO Standard </w:t>
      </w:r>
      <w:hyperlink r:id="rId20">
        <w:r w:rsidRPr="002E36F3">
          <w:rPr>
            <w:rFonts w:eastAsia="Times New Roman" w:cs="Arial"/>
            <w:noProof/>
            <w:color w:val="0000FF"/>
            <w:kern w:val="0"/>
            <w:sz w:val="17"/>
            <w:szCs w:val="17"/>
            <w:u w:val="single"/>
            <w14:ligatures w14:val="none"/>
          </w:rPr>
          <w:t>ST.96</w:t>
        </w:r>
      </w:hyperlink>
      <w:r w:rsidRPr="002E36F3">
        <w:rPr>
          <w:rFonts w:eastAsia="Times New Roman" w:cs="Arial"/>
          <w:kern w:val="0"/>
          <w:sz w:val="17"/>
          <w:szCs w:val="17"/>
          <w14:ligatures w14:val="none"/>
        </w:rPr>
        <w:tab/>
        <w:t>Processing of intellectual property information using XML (</w:t>
      </w:r>
      <w:proofErr w:type="spellStart"/>
      <w:r w:rsidRPr="002E36F3">
        <w:rPr>
          <w:rFonts w:eastAsia="Times New Roman" w:cs="Arial"/>
          <w:kern w:val="0"/>
          <w:sz w:val="17"/>
          <w:szCs w:val="17"/>
          <w14:ligatures w14:val="none"/>
        </w:rPr>
        <w:t>eXtensible</w:t>
      </w:r>
      <w:proofErr w:type="spellEnd"/>
      <w:r w:rsidRPr="002E36F3">
        <w:rPr>
          <w:rFonts w:eastAsia="Times New Roman" w:cs="Arial"/>
          <w:kern w:val="0"/>
          <w:sz w:val="17"/>
          <w:szCs w:val="17"/>
          <w14:ligatures w14:val="none"/>
        </w:rPr>
        <w:t xml:space="preserve"> Markup Language);</w:t>
      </w:r>
    </w:p>
    <w:p w14:paraId="7DF81B7C" w14:textId="09228429" w:rsidR="00DA4DE5" w:rsidRPr="002E36F3" w:rsidRDefault="00DA4DE5" w:rsidP="00BA69C2">
      <w:pPr>
        <w:keepLines/>
        <w:tabs>
          <w:tab w:val="left" w:pos="1134"/>
        </w:tabs>
        <w:spacing w:before="0" w:after="10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WIPO Standard </w:t>
      </w:r>
      <w:hyperlink r:id="rId21" w:history="1">
        <w:r w:rsidRPr="002E36F3">
          <w:rPr>
            <w:rFonts w:eastAsia="Times New Roman" w:cs="Arial"/>
            <w:noProof/>
            <w:color w:val="0000FF"/>
            <w:kern w:val="0"/>
            <w:sz w:val="17"/>
            <w:szCs w:val="17"/>
            <w:u w:val="single"/>
            <w14:ligatures w14:val="none"/>
          </w:rPr>
          <w:t>ST.97</w:t>
        </w:r>
      </w:hyperlink>
      <w:r w:rsidRPr="002E36F3">
        <w:rPr>
          <w:rFonts w:eastAsia="Times New Roman" w:cs="Arial"/>
          <w:kern w:val="0"/>
          <w:sz w:val="17"/>
          <w:szCs w:val="17"/>
          <w14:ligatures w14:val="none"/>
        </w:rPr>
        <w:tab/>
        <w:t>Processing of intellectual property data using JSON;</w:t>
      </w:r>
    </w:p>
    <w:p w14:paraId="32435B55" w14:textId="607FEAF5" w:rsidR="00DA4DE5" w:rsidRPr="002E36F3" w:rsidRDefault="00DA4DE5" w:rsidP="00F2269E">
      <w:pPr>
        <w:keepLines/>
        <w:tabs>
          <w:tab w:val="left" w:pos="1134"/>
        </w:tabs>
        <w:spacing w:after="0"/>
        <w:ind w:left="4122" w:hanging="3582"/>
        <w:rPr>
          <w:rFonts w:eastAsia="Times New Roman" w:cs="Arial"/>
          <w:kern w:val="0"/>
          <w:sz w:val="17"/>
          <w:szCs w:val="17"/>
          <w14:ligatures w14:val="none"/>
        </w:rPr>
      </w:pPr>
      <w:r w:rsidRPr="002E36F3">
        <w:rPr>
          <w:rFonts w:eastAsia="Times New Roman" w:cs="Arial"/>
          <w:kern w:val="0"/>
          <w:sz w:val="17"/>
          <w:szCs w:val="17"/>
          <w14:ligatures w14:val="none"/>
        </w:rPr>
        <w:t xml:space="preserve">ISO Standard ISO/EIC </w:t>
      </w:r>
      <w:hyperlink r:id="rId22" w:history="1">
        <w:r w:rsidRPr="002E36F3">
          <w:rPr>
            <w:rFonts w:eastAsia="Times New Roman" w:cs="Arial"/>
            <w:noProof/>
            <w:color w:val="0000FF"/>
            <w:kern w:val="0"/>
            <w:sz w:val="17"/>
            <w:szCs w:val="17"/>
            <w:u w:val="single"/>
            <w14:ligatures w14:val="none"/>
          </w:rPr>
          <w:t>21320-1:2015</w:t>
        </w:r>
      </w:hyperlink>
      <w:r w:rsidRPr="002E36F3">
        <w:rPr>
          <w:rFonts w:eastAsia="Times New Roman" w:cs="Arial"/>
          <w:kern w:val="0"/>
          <w:sz w:val="17"/>
          <w:szCs w:val="17"/>
          <w14:ligatures w14:val="none"/>
        </w:rPr>
        <w:tab/>
        <w:t>Information Technology - Document Container File (ref: File zipping); and</w:t>
      </w:r>
    </w:p>
    <w:p w14:paraId="2A2607AF" w14:textId="2562903E" w:rsidR="00F80590" w:rsidRDefault="00DA4DE5" w:rsidP="00F2269E">
      <w:pPr>
        <w:keepLines/>
        <w:tabs>
          <w:tab w:val="left" w:pos="1134"/>
        </w:tabs>
        <w:spacing w:before="0" w:after="170"/>
        <w:ind w:left="4122" w:hanging="3582"/>
        <w:rPr>
          <w:ins w:id="84" w:author="Author"/>
          <w:rFonts w:eastAsia="Times New Roman" w:cs="Arial"/>
          <w:kern w:val="0"/>
          <w:sz w:val="17"/>
          <w:szCs w:val="17"/>
          <w14:ligatures w14:val="none"/>
        </w:rPr>
      </w:pPr>
      <w:r w:rsidRPr="002E36F3">
        <w:rPr>
          <w:rFonts w:eastAsia="Times New Roman" w:cs="Arial"/>
          <w:kern w:val="0"/>
          <w:sz w:val="17"/>
          <w:szCs w:val="17"/>
          <w14:ligatures w14:val="none"/>
        </w:rPr>
        <w:t xml:space="preserve">ISO Standard ISO/EIC </w:t>
      </w:r>
      <w:hyperlink r:id="rId23" w:history="1">
        <w:r w:rsidRPr="002E36F3">
          <w:rPr>
            <w:rFonts w:eastAsia="Times New Roman" w:cs="Arial"/>
            <w:noProof/>
            <w:color w:val="0000FF"/>
            <w:kern w:val="0"/>
            <w:sz w:val="17"/>
            <w:szCs w:val="17"/>
            <w:u w:val="single"/>
            <w14:ligatures w14:val="none"/>
          </w:rPr>
          <w:t>10118-1:2016</w:t>
        </w:r>
      </w:hyperlink>
      <w:r w:rsidRPr="002E36F3">
        <w:rPr>
          <w:rFonts w:eastAsia="Times New Roman" w:cs="Arial"/>
          <w:kern w:val="0"/>
          <w:sz w:val="17"/>
          <w:szCs w:val="17"/>
          <w14:ligatures w14:val="none"/>
        </w:rPr>
        <w:tab/>
        <w:t>Hash functions (ref: File hashing).</w:t>
      </w:r>
      <w:bookmarkStart w:id="85" w:name="_Toc163221159"/>
      <w:bookmarkStart w:id="86" w:name="_Ref371513458"/>
      <w:bookmarkEnd w:id="57"/>
    </w:p>
    <w:p w14:paraId="32DB1D3E" w14:textId="457F5B84" w:rsidR="00F80590" w:rsidRDefault="00EE3FBB" w:rsidP="00F2269E">
      <w:pPr>
        <w:keepLines/>
        <w:tabs>
          <w:tab w:val="left" w:pos="1134"/>
        </w:tabs>
        <w:spacing w:before="0" w:after="170"/>
        <w:ind w:left="4122" w:hanging="3582"/>
        <w:rPr>
          <w:ins w:id="87" w:author="Author"/>
          <w:rFonts w:eastAsia="Times New Roman" w:cs="Arial"/>
          <w:kern w:val="0"/>
          <w:sz w:val="17"/>
          <w:szCs w:val="17"/>
          <w14:ligatures w14:val="none"/>
        </w:rPr>
      </w:pPr>
      <w:ins w:id="88" w:author="Author">
        <w:r w:rsidRPr="002E36F3">
          <w:rPr>
            <w:rFonts w:eastAsia="Times New Roman" w:cs="Arial"/>
            <w:kern w:val="0"/>
            <w:sz w:val="17"/>
            <w:szCs w:val="17"/>
            <w14:ligatures w14:val="none"/>
          </w:rPr>
          <w:t xml:space="preserve">ISO Standard ISO/EIC </w:t>
        </w:r>
        <w:r w:rsidR="00D05664">
          <w:rPr>
            <w:rFonts w:eastAsia="Times New Roman" w:cs="Arial"/>
            <w:kern w:val="0"/>
            <w:sz w:val="17"/>
            <w:szCs w:val="17"/>
            <w14:ligatures w14:val="none"/>
          </w:rPr>
          <w:fldChar w:fldCharType="begin"/>
        </w:r>
        <w:r w:rsidR="00D05664">
          <w:rPr>
            <w:rFonts w:eastAsia="Times New Roman" w:cs="Arial"/>
            <w:kern w:val="0"/>
            <w:sz w:val="17"/>
            <w:szCs w:val="17"/>
            <w14:ligatures w14:val="none"/>
          </w:rPr>
          <w:instrText>HYPERLINK "https://www.iso.org/standard/67116.html"</w:instrText>
        </w:r>
      </w:ins>
      <w:r w:rsidR="00FE7198">
        <w:rPr>
          <w:rFonts w:eastAsia="Times New Roman" w:cs="Arial"/>
          <w:kern w:val="0"/>
          <w:sz w:val="17"/>
          <w:szCs w:val="17"/>
          <w14:ligatures w14:val="none"/>
        </w:rPr>
      </w:r>
      <w:ins w:id="89" w:author="Author">
        <w:r w:rsidR="00D05664">
          <w:rPr>
            <w:rFonts w:eastAsia="Times New Roman" w:cs="Arial"/>
            <w:kern w:val="0"/>
            <w:sz w:val="17"/>
            <w:szCs w:val="17"/>
            <w14:ligatures w14:val="none"/>
          </w:rPr>
          <w:fldChar w:fldCharType="separate"/>
        </w:r>
        <w:r w:rsidRPr="00D05664">
          <w:rPr>
            <w:rStyle w:val="Hyperlink"/>
            <w:rFonts w:eastAsia="Times New Roman" w:cs="Arial"/>
            <w:kern w:val="0"/>
            <w:sz w:val="17"/>
            <w:szCs w:val="17"/>
            <w14:ligatures w14:val="none"/>
          </w:rPr>
          <w:t>10118-3:2018</w:t>
        </w:r>
        <w:r w:rsidR="00D05664">
          <w:rPr>
            <w:rFonts w:eastAsia="Times New Roman" w:cs="Arial"/>
            <w:kern w:val="0"/>
            <w:sz w:val="17"/>
            <w:szCs w:val="17"/>
            <w14:ligatures w14:val="none"/>
          </w:rPr>
          <w:fldChar w:fldCharType="end"/>
        </w:r>
        <w:r w:rsidR="00DC7435">
          <w:rPr>
            <w:rFonts w:eastAsia="Times New Roman" w:cs="Arial"/>
            <w:kern w:val="0"/>
            <w:sz w:val="17"/>
            <w:szCs w:val="17"/>
            <w14:ligatures w14:val="none"/>
          </w:rPr>
          <w:tab/>
        </w:r>
        <w:r w:rsidR="00DC7435" w:rsidRPr="00DC7435">
          <w:rPr>
            <w:rFonts w:eastAsia="Times New Roman" w:cs="Arial"/>
            <w:kern w:val="0"/>
            <w:sz w:val="17"/>
            <w:szCs w:val="17"/>
            <w14:ligatures w14:val="none"/>
          </w:rPr>
          <w:t>IT Security techniques — Hash-functions</w:t>
        </w:r>
      </w:ins>
    </w:p>
    <w:p w14:paraId="447F1757" w14:textId="497834A9" w:rsidR="00A62A2B" w:rsidRDefault="00C877FD" w:rsidP="000950F3">
      <w:pPr>
        <w:keepLines/>
        <w:tabs>
          <w:tab w:val="left" w:pos="1134"/>
        </w:tabs>
        <w:spacing w:before="0" w:after="170"/>
        <w:ind w:left="4122" w:hanging="3582"/>
        <w:rPr>
          <w:ins w:id="90" w:author="Author"/>
          <w:rFonts w:eastAsia="Times New Roman" w:cs="Arial"/>
          <w:kern w:val="0"/>
          <w:sz w:val="17"/>
          <w:szCs w:val="17"/>
          <w14:ligatures w14:val="none"/>
        </w:rPr>
      </w:pPr>
      <w:ins w:id="91" w:author="Author">
        <w:r w:rsidRPr="002E36F3">
          <w:rPr>
            <w:rFonts w:eastAsia="Times New Roman" w:cs="Arial"/>
            <w:kern w:val="0"/>
            <w:sz w:val="17"/>
            <w:szCs w:val="17"/>
            <w14:ligatures w14:val="none"/>
          </w:rPr>
          <w:t xml:space="preserve">ISO Standard </w:t>
        </w:r>
        <w:r w:rsidRPr="00C877FD">
          <w:rPr>
            <w:rFonts w:eastAsia="Times New Roman" w:cs="Arial"/>
            <w:kern w:val="0"/>
            <w:sz w:val="17"/>
            <w:szCs w:val="17"/>
            <w14:ligatures w14:val="none"/>
          </w:rPr>
          <w:t xml:space="preserve">ISO/IEC </w:t>
        </w:r>
        <w:r w:rsidR="0060008D">
          <w:rPr>
            <w:rFonts w:eastAsia="Times New Roman" w:cs="Arial"/>
            <w:kern w:val="0"/>
            <w:sz w:val="17"/>
            <w:szCs w:val="17"/>
            <w14:ligatures w14:val="none"/>
          </w:rPr>
          <w:fldChar w:fldCharType="begin"/>
        </w:r>
        <w:r w:rsidR="0060008D">
          <w:rPr>
            <w:rFonts w:eastAsia="Times New Roman" w:cs="Arial"/>
            <w:kern w:val="0"/>
            <w:sz w:val="17"/>
            <w:szCs w:val="17"/>
            <w14:ligatures w14:val="none"/>
          </w:rPr>
          <w:instrText>HYPERLINK "https://www.iso.org/standard/27001"</w:instrText>
        </w:r>
      </w:ins>
      <w:r w:rsidR="00FE7198">
        <w:rPr>
          <w:rFonts w:eastAsia="Times New Roman" w:cs="Arial"/>
          <w:kern w:val="0"/>
          <w:sz w:val="17"/>
          <w:szCs w:val="17"/>
          <w14:ligatures w14:val="none"/>
        </w:rPr>
      </w:r>
      <w:ins w:id="92" w:author="Author">
        <w:r w:rsidR="0060008D">
          <w:rPr>
            <w:rFonts w:eastAsia="Times New Roman" w:cs="Arial"/>
            <w:kern w:val="0"/>
            <w:sz w:val="17"/>
            <w:szCs w:val="17"/>
            <w14:ligatures w14:val="none"/>
          </w:rPr>
          <w:fldChar w:fldCharType="separate"/>
        </w:r>
        <w:r w:rsidR="0060008D" w:rsidRPr="0060008D">
          <w:rPr>
            <w:rStyle w:val="Hyperlink"/>
            <w:rFonts w:eastAsia="Times New Roman" w:cs="Arial"/>
            <w:kern w:val="0"/>
            <w:sz w:val="17"/>
            <w:szCs w:val="17"/>
            <w14:ligatures w14:val="none"/>
          </w:rPr>
          <w:t>27001:2022</w:t>
        </w:r>
        <w:r w:rsidR="0060008D">
          <w:rPr>
            <w:rFonts w:eastAsia="Times New Roman" w:cs="Arial"/>
            <w:kern w:val="0"/>
            <w:sz w:val="17"/>
            <w:szCs w:val="17"/>
            <w14:ligatures w14:val="none"/>
          </w:rPr>
          <w:fldChar w:fldCharType="end"/>
        </w:r>
        <w:r w:rsidR="00FA6210">
          <w:rPr>
            <w:rFonts w:eastAsia="Times New Roman" w:cs="Arial"/>
            <w:kern w:val="0"/>
            <w:sz w:val="17"/>
            <w:szCs w:val="17"/>
            <w14:ligatures w14:val="none"/>
          </w:rPr>
          <w:tab/>
        </w:r>
        <w:r w:rsidR="00FA6210" w:rsidRPr="00FA6210">
          <w:rPr>
            <w:rFonts w:eastAsia="Times New Roman" w:cs="Arial"/>
            <w:kern w:val="0"/>
            <w:sz w:val="17"/>
            <w:szCs w:val="17"/>
            <w14:ligatures w14:val="none"/>
          </w:rPr>
          <w:t>Information security, cybersecurity and privacy protection — Information security management systems — Requirements</w:t>
        </w:r>
      </w:ins>
    </w:p>
    <w:p w14:paraId="310E25CE" w14:textId="0F722C9C" w:rsidR="0040629F" w:rsidRPr="002E36F3" w:rsidRDefault="0040629F" w:rsidP="00F2269E">
      <w:pPr>
        <w:keepLines/>
        <w:tabs>
          <w:tab w:val="left" w:pos="1134"/>
        </w:tabs>
        <w:spacing w:before="0" w:after="170"/>
        <w:ind w:left="4122" w:hanging="3582"/>
        <w:rPr>
          <w:rFonts w:eastAsia="SimSun" w:cs="Arial"/>
          <w:kern w:val="0"/>
          <w:sz w:val="17"/>
          <w:szCs w:val="17"/>
          <w14:ligatures w14:val="none"/>
        </w:rPr>
      </w:pPr>
      <w:r w:rsidRPr="002E36F3">
        <w:rPr>
          <w:rFonts w:eastAsia="SimSun" w:cs="Arial"/>
          <w:kern w:val="0"/>
          <w:sz w:val="17"/>
          <w:szCs w:val="17"/>
          <w14:ligatures w14:val="none"/>
        </w:rPr>
        <w:br w:type="page"/>
      </w:r>
    </w:p>
    <w:p w14:paraId="59EE1367" w14:textId="6CE8FDAA" w:rsidR="00B443AB" w:rsidRPr="002E36F3" w:rsidRDefault="00F76057" w:rsidP="00EE0370">
      <w:pPr>
        <w:widowControl w:val="0"/>
        <w:kinsoku w:val="0"/>
        <w:spacing w:before="684" w:after="170"/>
        <w:outlineLvl w:val="0"/>
        <w:rPr>
          <w:rFonts w:eastAsia="SimSun" w:cs="Arial"/>
          <w:kern w:val="0"/>
          <w:sz w:val="17"/>
          <w:szCs w:val="17"/>
          <w14:ligatures w14:val="none"/>
        </w:rPr>
      </w:pPr>
      <w:bookmarkStart w:id="93" w:name="_Toc198822788"/>
      <w:bookmarkStart w:id="94" w:name="_Toc203552036"/>
      <w:bookmarkStart w:id="95" w:name="_Toc180148821"/>
      <w:bookmarkStart w:id="96" w:name="_Toc211443330"/>
      <w:r w:rsidRPr="002E36F3">
        <w:rPr>
          <w:rFonts w:eastAsia="SimSun" w:cs="Arial"/>
          <w:kern w:val="0"/>
          <w:sz w:val="17"/>
          <w:szCs w:val="17"/>
          <w14:ligatures w14:val="none"/>
        </w:rPr>
        <w:t>REQUIREMENTS OF THE PRIORITY DOCUMENT DATA PACKAGE</w:t>
      </w:r>
      <w:bookmarkEnd w:id="85"/>
      <w:bookmarkEnd w:id="93"/>
      <w:bookmarkEnd w:id="94"/>
      <w:bookmarkEnd w:id="95"/>
      <w:bookmarkEnd w:id="96"/>
    </w:p>
    <w:p w14:paraId="658E4CF1" w14:textId="6E956CCD" w:rsidR="009F7FF4"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9F7FF4" w:rsidRPr="002E36F3">
        <w:rPr>
          <w:rFonts w:eastAsia="Times New Roman" w:cs="Arial"/>
          <w:kern w:val="0"/>
          <w:sz w:val="17"/>
          <w:szCs w:val="17"/>
          <w14:ligatures w14:val="none"/>
        </w:rPr>
        <w:t>The Priority Document Data Package (hereafter referred to as PDDP) must be compressed into as a single ZIP file, hereafter referred to as PDDP ZIP file.  The PDDP ZIP file must be able to be decompressed by commonly used software for example WinZip®</w:t>
      </w:r>
      <w:r w:rsidR="009F7FF4" w:rsidRPr="002E36F3">
        <w:rPr>
          <w:rFonts w:eastAsia="Times New Roman" w:cs="Arial"/>
          <w:kern w:val="0"/>
          <w:sz w:val="17"/>
          <w:szCs w:val="17"/>
          <w:vertAlign w:val="superscript"/>
          <w14:ligatures w14:val="none"/>
        </w:rPr>
        <w:footnoteReference w:id="3"/>
      </w:r>
      <w:r w:rsidR="009F7FF4" w:rsidRPr="002E36F3">
        <w:rPr>
          <w:rFonts w:eastAsia="Times New Roman" w:cs="Arial"/>
          <w:kern w:val="0"/>
          <w:sz w:val="17"/>
          <w:szCs w:val="17"/>
          <w14:ligatures w14:val="none"/>
        </w:rPr>
        <w:t>, 7-Zip</w:t>
      </w:r>
      <w:r w:rsidR="009F7FF4" w:rsidRPr="002E36F3">
        <w:rPr>
          <w:rFonts w:eastAsia="Times New Roman" w:cs="Arial"/>
          <w:kern w:val="0"/>
          <w:sz w:val="17"/>
          <w:szCs w:val="17"/>
          <w:vertAlign w:val="superscript"/>
          <w14:ligatures w14:val="none"/>
        </w:rPr>
        <w:footnoteReference w:id="4"/>
      </w:r>
      <w:r w:rsidR="009F7FF4" w:rsidRPr="002E36F3">
        <w:rPr>
          <w:rFonts w:eastAsia="Times New Roman" w:cs="Arial"/>
          <w:kern w:val="0"/>
          <w:sz w:val="17"/>
          <w:szCs w:val="17"/>
          <w14:ligatures w14:val="none"/>
        </w:rPr>
        <w:t xml:space="preserve">, or Unix/Linux Zip; deflation with normal compression option and must not be password protected or encrypted.  </w:t>
      </w:r>
    </w:p>
    <w:p w14:paraId="0903E4BC" w14:textId="573705C3" w:rsidR="009F7FF4"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F76057" w:rsidRPr="002E36F3">
        <w:rPr>
          <w:rFonts w:eastAsia="Times New Roman" w:cs="Arial"/>
          <w:kern w:val="0"/>
          <w:sz w:val="17"/>
          <w:szCs w:val="17"/>
          <w14:ligatures w14:val="none"/>
        </w:rPr>
        <w:t>All artifacts for priority document exchange purposes should be included in this PDDP ZIP file. The providing Office determines the contents to be included in the PDDP ZIP file according to international, regional, or national laws.</w:t>
      </w:r>
    </w:p>
    <w:p w14:paraId="1629A466" w14:textId="127955E3" w:rsidR="00F76057"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F76057" w:rsidRPr="002E36F3">
        <w:rPr>
          <w:rFonts w:eastAsia="Times New Roman" w:cs="Arial"/>
          <w:kern w:val="0"/>
          <w:sz w:val="17"/>
          <w:szCs w:val="17"/>
          <w14:ligatures w14:val="none"/>
        </w:rPr>
        <w:t>The PDDP ZIP file consists of:</w:t>
      </w:r>
    </w:p>
    <w:p w14:paraId="7C425D04" w14:textId="77777777" w:rsidR="00464BC5" w:rsidRPr="002E36F3" w:rsidRDefault="00F76057"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SimSun" w:cs="Arial"/>
          <w:kern w:val="0"/>
          <w:sz w:val="17"/>
          <w:szCs w:val="17"/>
          <w:lang w:eastAsia="zh-CN"/>
          <w14:ligatures w14:val="none"/>
        </w:rPr>
        <w:t>The PDDP Index file in XML format (hereafter referred to as the PDDP Index file) PriorityDocumentIndex.xml, which describes the content of the data package;</w:t>
      </w:r>
    </w:p>
    <w:p w14:paraId="072DE042" w14:textId="77777777" w:rsidR="00A550D0" w:rsidRPr="002E36F3" w:rsidRDefault="00F76057"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SimSun" w:cs="Arial"/>
          <w:kern w:val="0"/>
          <w:sz w:val="17"/>
          <w:szCs w:val="17"/>
          <w:lang w:eastAsia="zh-CN"/>
          <w14:ligatures w14:val="none"/>
        </w:rPr>
        <w:t xml:space="preserve">The </w:t>
      </w:r>
      <w:proofErr w:type="spellStart"/>
      <w:r w:rsidRPr="0045451C">
        <w:rPr>
          <w:rFonts w:ascii="Courier New" w:eastAsia="SimSun" w:hAnsi="Courier New" w:cs="Courier New"/>
          <w:kern w:val="0"/>
          <w:sz w:val="17"/>
          <w:szCs w:val="17"/>
          <w:lang w:eastAsia="zh-CN"/>
          <w14:ligatures w14:val="none"/>
        </w:rPr>
        <w:t>MandatoryArtifacts</w:t>
      </w:r>
      <w:proofErr w:type="spellEnd"/>
      <w:r w:rsidRPr="002E36F3">
        <w:rPr>
          <w:rFonts w:eastAsia="SimSun" w:cs="Arial"/>
          <w:kern w:val="0"/>
          <w:sz w:val="17"/>
          <w:szCs w:val="17"/>
          <w:lang w:eastAsia="zh-CN"/>
          <w14:ligatures w14:val="none"/>
        </w:rPr>
        <w:t xml:space="preserve"> folder containing the Priority Document PDF file and other mandatory documents, as defined in the “</w:t>
      </w:r>
      <w:proofErr w:type="spellStart"/>
      <w:r w:rsidRPr="00E4523B">
        <w:rPr>
          <w:rFonts w:ascii="Courier New" w:hAnsi="Courier New" w:cs="Courier New"/>
          <w:kern w:val="0"/>
          <w:sz w:val="17"/>
          <w:szCs w:val="17"/>
          <w14:ligatures w14:val="none"/>
        </w:rPr>
        <w:t>MandatoryArtifacts</w:t>
      </w:r>
      <w:proofErr w:type="spellEnd"/>
      <w:r w:rsidRPr="00E4523B">
        <w:rPr>
          <w:rFonts w:ascii="Courier New" w:eastAsia="SimSun" w:hAnsi="Courier New" w:cs="Courier New"/>
          <w:kern w:val="0"/>
          <w:sz w:val="17"/>
          <w:szCs w:val="17"/>
          <w:lang w:eastAsia="zh-CN"/>
          <w14:ligatures w14:val="none"/>
        </w:rPr>
        <w:t xml:space="preserve"> Folder</w:t>
      </w:r>
      <w:r w:rsidRPr="002E36F3">
        <w:rPr>
          <w:rFonts w:eastAsia="SimSun" w:cs="Arial"/>
          <w:kern w:val="0"/>
          <w:sz w:val="17"/>
          <w:szCs w:val="17"/>
          <w:lang w:eastAsia="zh-CN"/>
          <w14:ligatures w14:val="none"/>
        </w:rPr>
        <w:t>” section, including the sequence listing file where appropriate; and</w:t>
      </w:r>
    </w:p>
    <w:p w14:paraId="7E6E369C" w14:textId="2C3BA4CC" w:rsidR="00F76057" w:rsidRPr="002E36F3" w:rsidRDefault="00F76057" w:rsidP="00402D9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SimSun" w:cs="Arial"/>
          <w:kern w:val="0"/>
          <w:sz w:val="17"/>
          <w:szCs w:val="17"/>
          <w:lang w:eastAsia="zh-CN"/>
          <w14:ligatures w14:val="none"/>
        </w:rPr>
        <w:t xml:space="preserve">The </w:t>
      </w:r>
      <w:proofErr w:type="spellStart"/>
      <w:r w:rsidRPr="00E4523B">
        <w:rPr>
          <w:rFonts w:ascii="Courier New" w:eastAsia="SimSun" w:hAnsi="Courier New" w:cs="Courier New"/>
          <w:kern w:val="0"/>
          <w:sz w:val="17"/>
          <w:szCs w:val="17"/>
          <w:lang w:eastAsia="zh-CN"/>
          <w14:ligatures w14:val="none"/>
        </w:rPr>
        <w:t>SupplementaryArtifacts</w:t>
      </w:r>
      <w:proofErr w:type="spellEnd"/>
      <w:r w:rsidRPr="002E36F3">
        <w:rPr>
          <w:rFonts w:eastAsia="SimSun" w:cs="Arial"/>
          <w:kern w:val="0"/>
          <w:sz w:val="17"/>
          <w:szCs w:val="17"/>
          <w:lang w:eastAsia="zh-CN"/>
          <w14:ligatures w14:val="none"/>
        </w:rPr>
        <w:t xml:space="preserve"> folder which contains optional files, as defined in the “</w:t>
      </w:r>
      <w:proofErr w:type="spellStart"/>
      <w:r w:rsidRPr="00E4523B">
        <w:rPr>
          <w:rFonts w:ascii="Courier New" w:hAnsi="Courier New" w:cs="Courier New"/>
          <w:kern w:val="0"/>
          <w:sz w:val="17"/>
          <w:szCs w:val="17"/>
          <w14:ligatures w14:val="none"/>
        </w:rPr>
        <w:t>SupplementaryArtifacts</w:t>
      </w:r>
      <w:proofErr w:type="spellEnd"/>
      <w:r w:rsidRPr="00E4523B">
        <w:rPr>
          <w:rFonts w:ascii="Courier New" w:eastAsia="SimSun" w:hAnsi="Courier New" w:cs="Courier New"/>
          <w:kern w:val="0"/>
          <w:sz w:val="17"/>
          <w:szCs w:val="17"/>
          <w:lang w:eastAsia="zh-CN"/>
          <w14:ligatures w14:val="none"/>
        </w:rPr>
        <w:t xml:space="preserve"> Folder</w:t>
      </w:r>
      <w:r w:rsidRPr="002E36F3">
        <w:rPr>
          <w:rFonts w:eastAsia="SimSun" w:cs="Arial"/>
          <w:kern w:val="0"/>
          <w:sz w:val="17"/>
          <w:szCs w:val="17"/>
          <w:lang w:eastAsia="zh-CN"/>
          <w14:ligatures w14:val="none"/>
        </w:rPr>
        <w:t>” section: this folder should not exist if empty.</w:t>
      </w:r>
    </w:p>
    <w:p w14:paraId="6531F2BC" w14:textId="12CCAB13" w:rsidR="00F76057" w:rsidRPr="002E36F3" w:rsidRDefault="001F1621" w:rsidP="00402D9A">
      <w:pPr>
        <w:keepLines/>
        <w:tabs>
          <w:tab w:val="left" w:pos="426"/>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F76057" w:rsidRPr="002E36F3">
        <w:rPr>
          <w:rFonts w:eastAsia="Times New Roman" w:cs="Arial"/>
          <w:kern w:val="0"/>
          <w:sz w:val="17"/>
          <w:szCs w:val="17"/>
          <w14:ligatures w14:val="none"/>
        </w:rPr>
        <w:t xml:space="preserve">When the providing Office provides the PDDP ZIP file to an applicant, </w:t>
      </w:r>
      <w:bookmarkStart w:id="97" w:name="_Hlk168912657"/>
      <w:r w:rsidR="00F76057" w:rsidRPr="002E36F3">
        <w:rPr>
          <w:rFonts w:eastAsia="Times New Roman" w:cs="Arial"/>
          <w:kern w:val="0"/>
          <w:sz w:val="17"/>
          <w:szCs w:val="17"/>
          <w14:ligatures w14:val="none"/>
        </w:rPr>
        <w:t xml:space="preserve">to ensure the integrity and non-repudiation of the PDDP ZIP file, a cryptographic hash of the PDDP ZIP file may be used.  </w:t>
      </w:r>
      <w:bookmarkEnd w:id="97"/>
      <w:r w:rsidR="00F76057" w:rsidRPr="002E36F3">
        <w:rPr>
          <w:rFonts w:eastAsia="Times New Roman" w:cs="Arial"/>
          <w:kern w:val="0"/>
          <w:sz w:val="17"/>
          <w:szCs w:val="17"/>
          <w14:ligatures w14:val="none"/>
        </w:rPr>
        <w:t>Annex III outlines one example of hashing of the PDDP ZIP file.</w:t>
      </w:r>
    </w:p>
    <w:p w14:paraId="4839FE13" w14:textId="77777777" w:rsidR="00F76057" w:rsidRPr="002E36F3" w:rsidRDefault="00F76057" w:rsidP="00144996">
      <w:pPr>
        <w:keepNext/>
        <w:widowControl w:val="0"/>
        <w:kinsoku w:val="0"/>
        <w:spacing w:before="240" w:after="170"/>
        <w:outlineLvl w:val="1"/>
        <w:rPr>
          <w:rFonts w:eastAsia="SimSun" w:cs="Arial"/>
          <w:i/>
          <w:kern w:val="0"/>
          <w:sz w:val="17"/>
          <w:szCs w:val="17"/>
          <w:lang w:eastAsia="zh-CN"/>
          <w14:ligatures w14:val="none"/>
        </w:rPr>
      </w:pPr>
      <w:bookmarkStart w:id="98" w:name="_Toc198822789"/>
      <w:bookmarkStart w:id="99" w:name="_Toc203552037"/>
      <w:bookmarkStart w:id="100" w:name="_Toc180148822"/>
      <w:bookmarkStart w:id="101" w:name="_Toc211443331"/>
      <w:bookmarkStart w:id="102" w:name="_Toc371330383"/>
      <w:bookmarkStart w:id="103" w:name="_Toc383437132"/>
      <w:bookmarkStart w:id="104" w:name="_Toc383437609"/>
      <w:bookmarkStart w:id="105" w:name="_Toc383509992"/>
      <w:bookmarkStart w:id="106" w:name="_Toc463272177"/>
      <w:bookmarkStart w:id="107" w:name="_Toc533069547"/>
      <w:bookmarkStart w:id="108" w:name="_Toc1158008324"/>
      <w:r w:rsidRPr="002E36F3">
        <w:rPr>
          <w:rFonts w:eastAsia="SimSun" w:cs="Arial"/>
          <w:i/>
          <w:kern w:val="0"/>
          <w:sz w:val="17"/>
          <w:szCs w:val="17"/>
          <w:lang w:eastAsia="zh-CN"/>
          <w14:ligatures w14:val="none"/>
        </w:rPr>
        <w:t>Data Package Structure</w:t>
      </w:r>
      <w:bookmarkEnd w:id="98"/>
      <w:bookmarkEnd w:id="99"/>
      <w:bookmarkEnd w:id="100"/>
      <w:bookmarkEnd w:id="101"/>
    </w:p>
    <w:p w14:paraId="73D4E854" w14:textId="77777777" w:rsidR="00F76057" w:rsidRPr="002E36F3" w:rsidRDefault="00F76057" w:rsidP="00144996">
      <w:pPr>
        <w:keepNext/>
        <w:widowControl w:val="0"/>
        <w:kinsoku w:val="0"/>
        <w:spacing w:before="0" w:after="170"/>
        <w:outlineLvl w:val="2"/>
        <w:rPr>
          <w:rFonts w:eastAsia="SimSun" w:cs="Arial"/>
          <w:bCs/>
          <w:kern w:val="0"/>
          <w:sz w:val="17"/>
          <w:szCs w:val="17"/>
          <w:u w:val="single"/>
          <w14:ligatures w14:val="none"/>
        </w:rPr>
      </w:pPr>
      <w:bookmarkStart w:id="109" w:name="_Toc198822790"/>
      <w:bookmarkStart w:id="110" w:name="_Toc203552038"/>
      <w:bookmarkStart w:id="111" w:name="_Toc180148823"/>
      <w:bookmarkStart w:id="112" w:name="_Toc211443332"/>
      <w:r w:rsidRPr="002E36F3">
        <w:rPr>
          <w:rFonts w:eastAsia="SimSun" w:cs="Arial"/>
          <w:bCs/>
          <w:kern w:val="0"/>
          <w:sz w:val="17"/>
          <w:szCs w:val="17"/>
          <w:u w:val="single"/>
          <w14:ligatures w14:val="none"/>
        </w:rPr>
        <w:t>PDDP Index File</w:t>
      </w:r>
      <w:bookmarkEnd w:id="109"/>
      <w:bookmarkEnd w:id="110"/>
      <w:bookmarkEnd w:id="111"/>
      <w:bookmarkEnd w:id="112"/>
    </w:p>
    <w:p w14:paraId="746F7748" w14:textId="47E35DAB" w:rsidR="00464BC5" w:rsidRPr="002E36F3" w:rsidRDefault="001F1621" w:rsidP="00402D9A">
      <w:pPr>
        <w:keepLines/>
        <w:tabs>
          <w:tab w:val="left" w:pos="426"/>
        </w:tabs>
        <w:spacing w:before="0" w:after="170"/>
        <w:rPr>
          <w:rFonts w:eastAsia="SimSun" w:cs="Arial"/>
          <w:kern w:val="0"/>
          <w:sz w:val="17"/>
          <w:szCs w:val="17"/>
          <w:lang w:eastAsia="zh-CN"/>
          <w14:ligatures w14:val="none"/>
        </w:rPr>
      </w:pPr>
      <w:r w:rsidRPr="002E36F3">
        <w:rPr>
          <w:rFonts w:eastAsia="SimSun" w:cs="Arial"/>
          <w:kern w:val="0"/>
          <w:sz w:val="17"/>
          <w:szCs w:val="17"/>
          <w:lang w:eastAsia="zh-CN"/>
          <w14:ligatures w14:val="none"/>
        </w:rPr>
        <w:fldChar w:fldCharType="begin"/>
      </w:r>
      <w:r w:rsidRPr="002E36F3">
        <w:rPr>
          <w:rFonts w:eastAsia="SimSun" w:cs="Arial"/>
          <w:kern w:val="0"/>
          <w:sz w:val="17"/>
          <w:szCs w:val="17"/>
          <w:lang w:eastAsia="zh-CN"/>
          <w14:ligatures w14:val="none"/>
        </w:rPr>
        <w:instrText xml:space="preserve"> AUTONUM  </w:instrText>
      </w:r>
      <w:r w:rsidRPr="002E36F3">
        <w:rPr>
          <w:rFonts w:eastAsia="SimSun" w:cs="Arial"/>
          <w:kern w:val="0"/>
          <w:sz w:val="17"/>
          <w:szCs w:val="17"/>
          <w:lang w:eastAsia="zh-CN"/>
          <w14:ligatures w14:val="none"/>
        </w:rPr>
        <w:fldChar w:fldCharType="end"/>
      </w:r>
      <w:r w:rsidRPr="002E36F3">
        <w:rPr>
          <w:rFonts w:eastAsia="SimSun" w:cs="Arial"/>
          <w:kern w:val="0"/>
          <w:sz w:val="17"/>
          <w:szCs w:val="17"/>
          <w:lang w:eastAsia="zh-CN"/>
          <w14:ligatures w14:val="none"/>
        </w:rPr>
        <w:tab/>
      </w:r>
      <w:r w:rsidR="00F76057" w:rsidRPr="002E36F3">
        <w:rPr>
          <w:rFonts w:eastAsia="SimSun" w:cs="Arial"/>
          <w:kern w:val="0"/>
          <w:sz w:val="17"/>
          <w:szCs w:val="17"/>
          <w:lang w:eastAsia="zh-CN"/>
          <w14:ligatures w14:val="none"/>
        </w:rPr>
        <w:t xml:space="preserve">The PDDP must contain the PDDP Index file in XML format </w:t>
      </w:r>
      <w:del w:id="113" w:author="Author">
        <w:r w:rsidR="00F76057" w:rsidRPr="002E36F3">
          <w:rPr>
            <w:rFonts w:eastAsia="SimSun" w:cs="Arial"/>
            <w:kern w:val="0"/>
            <w:sz w:val="17"/>
            <w:szCs w:val="17"/>
            <w:lang w:eastAsia="zh-CN"/>
            <w14:ligatures w14:val="none"/>
          </w:rPr>
          <w:delText xml:space="preserve"> </w:delText>
        </w:r>
      </w:del>
      <w:r w:rsidR="00F76057" w:rsidRPr="002E36F3">
        <w:rPr>
          <w:rFonts w:eastAsia="SimSun" w:cs="Arial"/>
          <w:kern w:val="0"/>
          <w:sz w:val="17"/>
          <w:szCs w:val="17"/>
          <w:lang w:eastAsia="zh-CN"/>
          <w14:ligatures w14:val="none"/>
        </w:rPr>
        <w:t xml:space="preserve">which must identify all documents included in the PDDP including any externally referenced files so that recipient Offices can determine the contents of the data package.  In other words, </w:t>
      </w:r>
      <w:r w:rsidR="00F76057" w:rsidRPr="002E36F3">
        <w:rPr>
          <w:rFonts w:eastAsia="Times New Roman" w:cs="Arial"/>
          <w:kern w:val="0"/>
          <w:sz w:val="17"/>
          <w:szCs w:val="17"/>
          <w14:ligatures w14:val="none"/>
        </w:rPr>
        <w:t xml:space="preserve">the purpose of the PDDP index file is to have a manifest of what is included in the PDDP. </w:t>
      </w:r>
      <w:ins w:id="114" w:author="Author">
        <w:r w:rsidR="005F5588" w:rsidRPr="002E36F3">
          <w:rPr>
            <w:rFonts w:eastAsia="Times New Roman" w:cs="Arial"/>
            <w:kern w:val="0"/>
            <w:sz w:val="17"/>
            <w:szCs w:val="17"/>
            <w14:ligatures w14:val="none"/>
          </w:rPr>
          <w:t xml:space="preserve"> </w:t>
        </w:r>
      </w:ins>
      <w:r w:rsidR="00F76057" w:rsidRPr="002E36F3">
        <w:rPr>
          <w:rFonts w:eastAsia="SimSun" w:cs="Arial"/>
          <w:kern w:val="0"/>
          <w:sz w:val="17"/>
          <w:szCs w:val="17"/>
          <w:lang w:eastAsia="zh-CN"/>
          <w14:ligatures w14:val="none"/>
        </w:rPr>
        <w:t xml:space="preserve">The PDDP Index file must specify the providing Office, the application number, application filing date, and the type of IP right for the priority document which for patents must be </w:t>
      </w:r>
      <w:del w:id="115" w:author="Author">
        <w:r w:rsidR="00F76057" w:rsidRPr="002E36F3">
          <w:rPr>
            <w:rFonts w:eastAsia="SimSun" w:cs="Arial"/>
            <w:kern w:val="0"/>
            <w:sz w:val="17"/>
            <w:szCs w:val="17"/>
            <w:lang w:eastAsia="zh-CN"/>
            <w14:ligatures w14:val="none"/>
          </w:rPr>
          <w:delText>patent</w:delText>
        </w:r>
      </w:del>
      <w:ins w:id="116" w:author="Author">
        <w:r w:rsidR="009804B4" w:rsidRPr="002E36F3">
          <w:rPr>
            <w:rFonts w:eastAsia="SimSun" w:cs="Arial"/>
            <w:kern w:val="0"/>
            <w:sz w:val="17"/>
            <w:szCs w:val="17"/>
            <w:lang w:eastAsia="zh-CN"/>
            <w14:ligatures w14:val="none"/>
          </w:rPr>
          <w:t>“</w:t>
        </w:r>
        <w:r w:rsidR="005514EF" w:rsidRPr="002E36F3">
          <w:rPr>
            <w:rFonts w:eastAsia="SimSun" w:cs="Arial"/>
            <w:kern w:val="0"/>
            <w:sz w:val="17"/>
            <w:szCs w:val="17"/>
            <w:lang w:eastAsia="zh-CN"/>
            <w14:ligatures w14:val="none"/>
          </w:rPr>
          <w:t>Patent</w:t>
        </w:r>
        <w:r w:rsidR="00F76057" w:rsidRPr="002E36F3">
          <w:rPr>
            <w:rFonts w:eastAsia="SimSun" w:cs="Arial"/>
            <w:kern w:val="0"/>
            <w:sz w:val="17"/>
            <w:szCs w:val="17"/>
            <w:lang w:eastAsia="zh-CN"/>
            <w14:ligatures w14:val="none"/>
          </w:rPr>
          <w:t>”</w:t>
        </w:r>
        <w:r w:rsidR="001629E4" w:rsidRPr="002E36F3">
          <w:rPr>
            <w:rFonts w:eastAsia="SimSun" w:cs="Arial"/>
            <w:kern w:val="0"/>
            <w:sz w:val="17"/>
            <w:szCs w:val="17"/>
            <w:lang w:eastAsia="zh-CN"/>
            <w14:ligatures w14:val="none"/>
          </w:rPr>
          <w:t xml:space="preserve">, </w:t>
        </w:r>
        <w:r w:rsidR="002D2B46" w:rsidRPr="002E36F3">
          <w:rPr>
            <w:rFonts w:eastAsia="SimSun" w:cs="Arial"/>
            <w:kern w:val="0"/>
            <w:sz w:val="17"/>
            <w:szCs w:val="17"/>
            <w:lang w:eastAsia="zh-CN"/>
            <w14:ligatures w14:val="none"/>
          </w:rPr>
          <w:t>industrial design</w:t>
        </w:r>
        <w:r w:rsidR="002130FD" w:rsidRPr="002E36F3">
          <w:rPr>
            <w:rFonts w:eastAsia="SimSun" w:cs="Arial"/>
            <w:kern w:val="0"/>
            <w:sz w:val="17"/>
            <w:szCs w:val="17"/>
            <w:lang w:eastAsia="zh-CN"/>
            <w14:ligatures w14:val="none"/>
          </w:rPr>
          <w:t>s</w:t>
        </w:r>
        <w:r w:rsidR="003B3B00" w:rsidRPr="002E36F3">
          <w:rPr>
            <w:rFonts w:eastAsia="SimSun" w:cs="Arial"/>
            <w:kern w:val="0"/>
            <w:sz w:val="17"/>
            <w:szCs w:val="17"/>
            <w:lang w:eastAsia="zh-CN"/>
            <w14:ligatures w14:val="none"/>
          </w:rPr>
          <w:t xml:space="preserve"> must be “</w:t>
        </w:r>
        <w:r w:rsidR="00344D21" w:rsidRPr="002E36F3">
          <w:rPr>
            <w:rFonts w:eastAsia="SimSun" w:cs="Arial"/>
            <w:kern w:val="0"/>
            <w:sz w:val="17"/>
            <w:szCs w:val="17"/>
            <w:lang w:eastAsia="zh-CN"/>
            <w14:ligatures w14:val="none"/>
          </w:rPr>
          <w:t>Industrial d</w:t>
        </w:r>
        <w:r w:rsidR="003B3B00" w:rsidRPr="002E36F3">
          <w:rPr>
            <w:rFonts w:eastAsia="SimSun" w:cs="Arial"/>
            <w:kern w:val="0"/>
            <w:sz w:val="17"/>
            <w:szCs w:val="17"/>
            <w:lang w:eastAsia="zh-CN"/>
            <w14:ligatures w14:val="none"/>
          </w:rPr>
          <w:t xml:space="preserve">esign”, and </w:t>
        </w:r>
        <w:r w:rsidR="001629E4" w:rsidRPr="002E36F3">
          <w:rPr>
            <w:rFonts w:eastAsia="SimSun" w:cs="Arial"/>
            <w:kern w:val="0"/>
            <w:sz w:val="17"/>
            <w:szCs w:val="17"/>
            <w:lang w:eastAsia="zh-CN"/>
            <w14:ligatures w14:val="none"/>
          </w:rPr>
          <w:t>trademarks must be “</w:t>
        </w:r>
        <w:r w:rsidR="005514EF" w:rsidRPr="002E36F3">
          <w:rPr>
            <w:rFonts w:eastAsia="SimSun" w:cs="Arial"/>
            <w:kern w:val="0"/>
            <w:sz w:val="17"/>
            <w:szCs w:val="17"/>
            <w:lang w:eastAsia="zh-CN"/>
            <w14:ligatures w14:val="none"/>
          </w:rPr>
          <w:t>T</w:t>
        </w:r>
        <w:r w:rsidR="001629E4" w:rsidRPr="002E36F3">
          <w:rPr>
            <w:rFonts w:eastAsia="SimSun" w:cs="Arial"/>
            <w:kern w:val="0"/>
            <w:sz w:val="17"/>
            <w:szCs w:val="17"/>
            <w:lang w:eastAsia="zh-CN"/>
            <w14:ligatures w14:val="none"/>
          </w:rPr>
          <w:t>rademark</w:t>
        </w:r>
      </w:ins>
      <w:r w:rsidR="001629E4" w:rsidRPr="002E36F3">
        <w:rPr>
          <w:rFonts w:eastAsia="SimSun" w:cs="Arial"/>
          <w:kern w:val="0"/>
          <w:sz w:val="17"/>
          <w:szCs w:val="17"/>
          <w:lang w:eastAsia="zh-CN"/>
          <w14:ligatures w14:val="none"/>
        </w:rPr>
        <w:t>”</w:t>
      </w:r>
      <w:r w:rsidR="00F76057" w:rsidRPr="002E36F3">
        <w:rPr>
          <w:rFonts w:eastAsia="SimSun" w:cs="Arial"/>
          <w:kern w:val="0"/>
          <w:sz w:val="17"/>
          <w:szCs w:val="17"/>
          <w:lang w:eastAsia="zh-CN"/>
          <w14:ligatures w14:val="none"/>
        </w:rPr>
        <w:t>.</w:t>
      </w:r>
    </w:p>
    <w:p w14:paraId="1508A740" w14:textId="0430DDC1" w:rsidR="00464BC5" w:rsidRPr="002E36F3" w:rsidRDefault="001F1621" w:rsidP="00402D9A">
      <w:pPr>
        <w:keepLines/>
        <w:tabs>
          <w:tab w:val="left" w:pos="426"/>
        </w:tabs>
        <w:spacing w:before="0" w:after="170"/>
        <w:rPr>
          <w:rFonts w:eastAsia="SimSun" w:cs="Arial"/>
          <w:kern w:val="0"/>
          <w:sz w:val="17"/>
          <w:szCs w:val="17"/>
          <w:lang w:eastAsia="zh-CN"/>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F76057" w:rsidRPr="002E36F3">
        <w:rPr>
          <w:rFonts w:eastAsia="Times New Roman" w:cs="Arial"/>
          <w:kern w:val="0"/>
          <w:sz w:val="17"/>
          <w:szCs w:val="17"/>
          <w14:ligatures w14:val="none"/>
        </w:rPr>
        <w:t xml:space="preserve">The PDDP Index file must comply with the XML schema (XSD) provided as Annex I of this Standard.  A fictitious sample PDDP Index XML file </w:t>
      </w:r>
      <w:ins w:id="117" w:author="Author">
        <w:r w:rsidR="005E43C0" w:rsidRPr="002E36F3">
          <w:rPr>
            <w:rFonts w:eastAsia="Times New Roman" w:cs="Arial"/>
            <w:kern w:val="0"/>
            <w:sz w:val="17"/>
            <w:szCs w:val="17"/>
            <w14:ligatures w14:val="none"/>
          </w:rPr>
          <w:t>for patents</w:t>
        </w:r>
        <w:r w:rsidR="009639E9" w:rsidRPr="002E36F3">
          <w:rPr>
            <w:rFonts w:eastAsia="Times New Roman" w:cs="Arial"/>
            <w:kern w:val="0"/>
            <w:sz w:val="17"/>
            <w:szCs w:val="17"/>
            <w14:ligatures w14:val="none"/>
          </w:rPr>
          <w:t xml:space="preserve">, industrial designs and trademarks are </w:t>
        </w:r>
      </w:ins>
      <w:del w:id="118" w:author="Author">
        <w:r w:rsidR="00F76057" w:rsidRPr="002E36F3" w:rsidDel="009639E9">
          <w:rPr>
            <w:rFonts w:eastAsia="Times New Roman" w:cs="Arial"/>
            <w:kern w:val="0"/>
            <w:sz w:val="17"/>
            <w:szCs w:val="17"/>
            <w14:ligatures w14:val="none"/>
          </w:rPr>
          <w:delText xml:space="preserve">is </w:delText>
        </w:r>
      </w:del>
      <w:r w:rsidR="00F76057" w:rsidRPr="002E36F3">
        <w:rPr>
          <w:rFonts w:eastAsia="Times New Roman" w:cs="Arial"/>
          <w:kern w:val="0"/>
          <w:sz w:val="17"/>
          <w:szCs w:val="17"/>
          <w14:ligatures w14:val="none"/>
        </w:rPr>
        <w:t xml:space="preserve">provided in </w:t>
      </w:r>
      <w:r w:rsidR="00F76057" w:rsidRPr="007C440F">
        <w:rPr>
          <w:rFonts w:eastAsia="Times New Roman" w:cs="Arial"/>
          <w:kern w:val="0"/>
          <w:sz w:val="17"/>
          <w:szCs w:val="17"/>
          <w14:ligatures w14:val="none"/>
        </w:rPr>
        <w:t>Appendix</w:t>
      </w:r>
      <w:ins w:id="119" w:author="Author">
        <w:r w:rsidR="007C440F" w:rsidRPr="007C440F">
          <w:rPr>
            <w:rFonts w:eastAsia="Times New Roman" w:cs="Arial"/>
            <w:kern w:val="0"/>
            <w:sz w:val="17"/>
            <w:szCs w:val="17"/>
            <w14:ligatures w14:val="none"/>
          </w:rPr>
          <w:t>es</w:t>
        </w:r>
      </w:ins>
      <w:r w:rsidR="00F76057" w:rsidRPr="002E36F3">
        <w:rPr>
          <w:rFonts w:eastAsia="Times New Roman" w:cs="Arial"/>
          <w:kern w:val="0"/>
          <w:sz w:val="17"/>
          <w:szCs w:val="17"/>
          <w14:ligatures w14:val="none"/>
        </w:rPr>
        <w:t xml:space="preserve"> </w:t>
      </w:r>
      <w:ins w:id="120" w:author="Author">
        <w:r w:rsidR="00B658F0" w:rsidRPr="002E36F3">
          <w:rPr>
            <w:rFonts w:eastAsia="Times New Roman" w:cs="Arial"/>
            <w:kern w:val="0"/>
            <w:sz w:val="17"/>
            <w:szCs w:val="17"/>
            <w14:ligatures w14:val="none"/>
          </w:rPr>
          <w:t>A</w:t>
        </w:r>
        <w:r w:rsidR="00757B64" w:rsidRPr="002E36F3">
          <w:rPr>
            <w:rFonts w:eastAsia="Times New Roman" w:cs="Arial"/>
            <w:kern w:val="0"/>
            <w:sz w:val="17"/>
            <w:szCs w:val="17"/>
            <w14:ligatures w14:val="none"/>
          </w:rPr>
          <w:t xml:space="preserve">, </w:t>
        </w:r>
        <w:r w:rsidR="00B658F0" w:rsidRPr="002E36F3">
          <w:rPr>
            <w:rFonts w:eastAsia="Times New Roman" w:cs="Arial"/>
            <w:kern w:val="0"/>
            <w:sz w:val="17"/>
            <w:szCs w:val="17"/>
            <w14:ligatures w14:val="none"/>
          </w:rPr>
          <w:t>B</w:t>
        </w:r>
        <w:r w:rsidR="00757B64" w:rsidRPr="002E36F3">
          <w:rPr>
            <w:rFonts w:eastAsia="Times New Roman" w:cs="Arial"/>
            <w:kern w:val="0"/>
            <w:sz w:val="17"/>
            <w:szCs w:val="17"/>
            <w14:ligatures w14:val="none"/>
          </w:rPr>
          <w:t xml:space="preserve"> and </w:t>
        </w:r>
        <w:r w:rsidR="007974BE" w:rsidRPr="007C440F">
          <w:rPr>
            <w:rFonts w:eastAsia="Times New Roman" w:cs="Arial"/>
            <w:kern w:val="0"/>
            <w:sz w:val="17"/>
            <w:szCs w:val="17"/>
            <w14:ligatures w14:val="none"/>
          </w:rPr>
          <w:t xml:space="preserve">C </w:t>
        </w:r>
        <w:r w:rsidR="00757B64" w:rsidRPr="002E36F3">
          <w:rPr>
            <w:rFonts w:eastAsia="Times New Roman" w:cs="Arial"/>
            <w:kern w:val="0"/>
            <w:sz w:val="17"/>
            <w:szCs w:val="17"/>
            <w14:ligatures w14:val="none"/>
          </w:rPr>
          <w:t xml:space="preserve"> </w:t>
        </w:r>
      </w:ins>
      <w:r w:rsidR="00F76057" w:rsidRPr="002E36F3">
        <w:rPr>
          <w:rFonts w:eastAsia="Times New Roman" w:cs="Arial"/>
          <w:kern w:val="0"/>
          <w:sz w:val="17"/>
          <w:szCs w:val="17"/>
          <w14:ligatures w14:val="none"/>
        </w:rPr>
        <w:t>to Annex I of this Standard</w:t>
      </w:r>
      <w:ins w:id="121" w:author="Author">
        <w:r w:rsidR="00BE4B2B" w:rsidRPr="002E36F3">
          <w:rPr>
            <w:rFonts w:eastAsia="Times New Roman" w:cs="Arial"/>
            <w:kern w:val="0"/>
            <w:sz w:val="17"/>
            <w:szCs w:val="17"/>
            <w14:ligatures w14:val="none"/>
          </w:rPr>
          <w:t>, respectively</w:t>
        </w:r>
      </w:ins>
      <w:r w:rsidR="00F76057" w:rsidRPr="002E36F3">
        <w:rPr>
          <w:rFonts w:eastAsia="Times New Roman" w:cs="Arial"/>
          <w:kern w:val="0"/>
          <w:sz w:val="17"/>
          <w:szCs w:val="17"/>
          <w14:ligatures w14:val="none"/>
        </w:rPr>
        <w:t>. The examples provided in this Standard are fictitious and provided solely for guidance.</w:t>
      </w:r>
    </w:p>
    <w:p w14:paraId="15FECAC7" w14:textId="76728530" w:rsidR="00F76057" w:rsidRPr="002E36F3" w:rsidRDefault="001F1621" w:rsidP="00402D9A">
      <w:pPr>
        <w:keepLines/>
        <w:tabs>
          <w:tab w:val="left" w:pos="426"/>
        </w:tabs>
        <w:spacing w:before="0" w:after="170"/>
        <w:rPr>
          <w:rFonts w:eastAsia="SimSun" w:cs="Arial"/>
          <w:kern w:val="0"/>
          <w:sz w:val="17"/>
          <w:szCs w:val="17"/>
          <w:lang w:eastAsia="zh-CN"/>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F76057" w:rsidRPr="002E36F3">
        <w:rPr>
          <w:rFonts w:eastAsia="Times New Roman" w:cs="Arial"/>
          <w:kern w:val="0"/>
          <w:sz w:val="17"/>
          <w:szCs w:val="17"/>
          <w14:ligatures w14:val="none"/>
        </w:rPr>
        <w:t xml:space="preserve">The PDDP Index XML schema has a root element </w:t>
      </w:r>
      <w:bookmarkStart w:id="122" w:name="_Hlk169443000"/>
      <w:proofErr w:type="spellStart"/>
      <w:r w:rsidR="00F76057" w:rsidRPr="00BF6C7C">
        <w:rPr>
          <w:rFonts w:ascii="Courier New" w:eastAsia="Times New Roman" w:hAnsi="Courier New" w:cs="Courier New"/>
          <w:kern w:val="0"/>
          <w:sz w:val="17"/>
          <w:szCs w:val="17"/>
          <w14:ligatures w14:val="none"/>
        </w:rPr>
        <w:t>PriorityDocumentIndex</w:t>
      </w:r>
      <w:bookmarkEnd w:id="122"/>
      <w:proofErr w:type="spellEnd"/>
      <w:r w:rsidR="00F76057" w:rsidRPr="002E36F3">
        <w:rPr>
          <w:rFonts w:eastAsia="Times New Roman" w:cs="Arial"/>
          <w:kern w:val="0"/>
          <w:sz w:val="17"/>
          <w:szCs w:val="17"/>
          <w14:ligatures w14:val="none"/>
        </w:rPr>
        <w:t>. The element</w:t>
      </w:r>
      <w:r w:rsidR="00F76057" w:rsidRPr="002E36F3">
        <w:rPr>
          <w:rFonts w:eastAsia="Times New Roman" w:cs="Arial"/>
          <w:kern w:val="0"/>
          <w:sz w:val="17"/>
          <w:szCs w:val="17"/>
          <w:u w:val="single"/>
          <w14:ligatures w14:val="none"/>
        </w:rPr>
        <w:t xml:space="preserve"> </w:t>
      </w:r>
      <w:proofErr w:type="spellStart"/>
      <w:r w:rsidR="00F76057" w:rsidRPr="00BF6C7C">
        <w:rPr>
          <w:rFonts w:ascii="Courier New" w:eastAsia="Times New Roman" w:hAnsi="Courier New" w:cs="Courier New"/>
          <w:kern w:val="0"/>
          <w:sz w:val="17"/>
          <w:szCs w:val="17"/>
          <w14:ligatures w14:val="none"/>
        </w:rPr>
        <w:t>PriorityDocumentBag</w:t>
      </w:r>
      <w:proofErr w:type="spellEnd"/>
      <w:r w:rsidR="00F76057" w:rsidRPr="002E36F3">
        <w:rPr>
          <w:rFonts w:eastAsia="Times New Roman" w:cs="Arial"/>
          <w:kern w:val="0"/>
          <w:sz w:val="17"/>
          <w:szCs w:val="17"/>
          <w14:ligatures w14:val="none"/>
        </w:rPr>
        <w:t xml:space="preserve"> references the single Priority Document PDF file and other documents which are placed in the </w:t>
      </w:r>
      <w:proofErr w:type="spellStart"/>
      <w:r w:rsidR="00F76057" w:rsidRPr="0045451C">
        <w:rPr>
          <w:rFonts w:ascii="Courier New" w:eastAsia="Times New Roman" w:hAnsi="Courier New" w:cs="Courier New"/>
          <w:kern w:val="0"/>
          <w:sz w:val="17"/>
          <w:szCs w:val="17"/>
          <w14:ligatures w14:val="none"/>
        </w:rPr>
        <w:t>MandatoryArtifacts</w:t>
      </w:r>
      <w:proofErr w:type="spellEnd"/>
      <w:r w:rsidR="00F76057" w:rsidRPr="002E36F3">
        <w:rPr>
          <w:rFonts w:eastAsia="Times New Roman" w:cs="Arial"/>
          <w:kern w:val="0"/>
          <w:sz w:val="17"/>
          <w:szCs w:val="17"/>
          <w14:ligatures w14:val="none"/>
        </w:rPr>
        <w:t xml:space="preserve"> folder.  The element </w:t>
      </w:r>
      <w:proofErr w:type="spellStart"/>
      <w:r w:rsidR="00F76057" w:rsidRPr="00BF6C7C">
        <w:rPr>
          <w:rFonts w:ascii="Courier New" w:eastAsia="Times New Roman" w:hAnsi="Courier New" w:cs="Courier New"/>
          <w:kern w:val="0"/>
          <w:sz w:val="17"/>
          <w:szCs w:val="17"/>
          <w14:ligatures w14:val="none"/>
        </w:rPr>
        <w:t>SupplementaryDocumentBag</w:t>
      </w:r>
      <w:proofErr w:type="spellEnd"/>
      <w:r w:rsidR="00F76057" w:rsidRPr="002E36F3">
        <w:rPr>
          <w:rFonts w:eastAsia="Times New Roman" w:cs="Arial"/>
          <w:kern w:val="0"/>
          <w:sz w:val="17"/>
          <w:szCs w:val="17"/>
          <w14:ligatures w14:val="none"/>
        </w:rPr>
        <w:t xml:space="preserve"> references other relevant documents if provided in the </w:t>
      </w:r>
      <w:proofErr w:type="spellStart"/>
      <w:r w:rsidR="00F76057" w:rsidRPr="0045451C">
        <w:rPr>
          <w:rFonts w:ascii="Courier New" w:eastAsia="Times New Roman" w:hAnsi="Courier New" w:cs="Courier New"/>
          <w:kern w:val="0"/>
          <w:sz w:val="17"/>
          <w:szCs w:val="17"/>
          <w14:ligatures w14:val="none"/>
        </w:rPr>
        <w:t>SupplementaryArtifacts</w:t>
      </w:r>
      <w:proofErr w:type="spellEnd"/>
      <w:r w:rsidR="00F76057" w:rsidRPr="002E36F3">
        <w:rPr>
          <w:rFonts w:eastAsia="Times New Roman" w:cs="Arial"/>
          <w:i/>
          <w:iCs/>
          <w:kern w:val="0"/>
          <w:sz w:val="17"/>
          <w:szCs w:val="17"/>
          <w14:ligatures w14:val="none"/>
        </w:rPr>
        <w:t xml:space="preserve"> </w:t>
      </w:r>
      <w:r w:rsidR="00F76057" w:rsidRPr="002E36F3">
        <w:rPr>
          <w:rFonts w:eastAsia="Times New Roman" w:cs="Arial"/>
          <w:kern w:val="0"/>
          <w:sz w:val="17"/>
          <w:szCs w:val="17"/>
          <w14:ligatures w14:val="none"/>
        </w:rPr>
        <w:t xml:space="preserve">folder.  The </w:t>
      </w:r>
      <w:proofErr w:type="spellStart"/>
      <w:r w:rsidR="00F76057" w:rsidRPr="0045451C">
        <w:rPr>
          <w:rFonts w:ascii="Courier New" w:eastAsia="Times New Roman" w:hAnsi="Courier New" w:cs="Courier New"/>
          <w:kern w:val="0"/>
          <w:sz w:val="17"/>
          <w:szCs w:val="17"/>
          <w14:ligatures w14:val="none"/>
        </w:rPr>
        <w:t>DocumentDate</w:t>
      </w:r>
      <w:proofErr w:type="spellEnd"/>
      <w:r w:rsidR="00F76057" w:rsidRPr="002E36F3">
        <w:rPr>
          <w:rFonts w:eastAsia="Times New Roman" w:cs="Arial"/>
          <w:kern w:val="0"/>
          <w:sz w:val="17"/>
          <w:szCs w:val="17"/>
          <w14:ligatures w14:val="none"/>
        </w:rPr>
        <w:t xml:space="preserve"> element for the </w:t>
      </w:r>
      <w:proofErr w:type="spellStart"/>
      <w:r w:rsidR="00F76057" w:rsidRPr="0045451C">
        <w:rPr>
          <w:rFonts w:ascii="Courier New" w:eastAsia="Times New Roman" w:hAnsi="Courier New" w:cs="Courier New"/>
          <w:kern w:val="0"/>
          <w:sz w:val="17"/>
          <w:szCs w:val="17"/>
          <w14:ligatures w14:val="none"/>
        </w:rPr>
        <w:t>PriorityDocument</w:t>
      </w:r>
      <w:proofErr w:type="spellEnd"/>
      <w:r w:rsidR="00F76057" w:rsidRPr="002E36F3">
        <w:rPr>
          <w:rFonts w:eastAsia="Times New Roman" w:cs="Arial"/>
          <w:kern w:val="0"/>
          <w:sz w:val="17"/>
          <w:szCs w:val="17"/>
          <w14:ligatures w14:val="none"/>
        </w:rPr>
        <w:t xml:space="preserve"> element represents the date of creation of the Priority Document PDF file. </w:t>
      </w:r>
    </w:p>
    <w:p w14:paraId="6AB6000B" w14:textId="77777777" w:rsidR="00F76057" w:rsidRPr="002E36F3" w:rsidRDefault="00F76057" w:rsidP="00144996">
      <w:pPr>
        <w:keepNext/>
        <w:widowControl w:val="0"/>
        <w:kinsoku w:val="0"/>
        <w:spacing w:before="240" w:after="170"/>
        <w:outlineLvl w:val="2"/>
        <w:rPr>
          <w:rFonts w:eastAsia="SimSun" w:cs="Arial"/>
          <w:bCs/>
          <w:kern w:val="0"/>
          <w:sz w:val="17"/>
          <w:szCs w:val="17"/>
          <w:u w:val="single"/>
          <w:lang w:eastAsia="zh-CN"/>
          <w14:ligatures w14:val="none"/>
        </w:rPr>
      </w:pPr>
      <w:bookmarkStart w:id="123" w:name="_Toc198822791"/>
      <w:bookmarkStart w:id="124" w:name="_Toc203552039"/>
      <w:bookmarkStart w:id="125" w:name="_Toc180148824"/>
      <w:bookmarkStart w:id="126" w:name="_Toc211443333"/>
      <w:proofErr w:type="spellStart"/>
      <w:r w:rsidRPr="002E36F3">
        <w:rPr>
          <w:rFonts w:eastAsia="SimSun" w:cs="Arial"/>
          <w:bCs/>
          <w:kern w:val="0"/>
          <w:sz w:val="17"/>
          <w:szCs w:val="17"/>
          <w:u w:val="single"/>
          <w:lang w:eastAsia="zh-CN"/>
          <w14:ligatures w14:val="none"/>
        </w:rPr>
        <w:t>MandatoryArtifacts</w:t>
      </w:r>
      <w:proofErr w:type="spellEnd"/>
      <w:r w:rsidRPr="002E36F3">
        <w:rPr>
          <w:rFonts w:eastAsia="SimSun" w:cs="Arial"/>
          <w:bCs/>
          <w:kern w:val="0"/>
          <w:sz w:val="17"/>
          <w:szCs w:val="17"/>
          <w:u w:val="single"/>
          <w:lang w:eastAsia="zh-CN"/>
          <w14:ligatures w14:val="none"/>
        </w:rPr>
        <w:t xml:space="preserve"> Folder</w:t>
      </w:r>
      <w:bookmarkEnd w:id="123"/>
      <w:bookmarkEnd w:id="124"/>
      <w:bookmarkEnd w:id="125"/>
      <w:bookmarkEnd w:id="126"/>
    </w:p>
    <w:bookmarkStart w:id="127" w:name="_Hlk149340907"/>
    <w:p w14:paraId="0E51B370" w14:textId="16F8776D" w:rsidR="00464BC5" w:rsidRPr="002E36F3" w:rsidRDefault="001F1621" w:rsidP="00402D9A">
      <w:pPr>
        <w:keepLines/>
        <w:tabs>
          <w:tab w:val="left" w:pos="426"/>
        </w:tabs>
        <w:spacing w:before="0" w:after="170"/>
        <w:rPr>
          <w:rFonts w:eastAsia="SimSun" w:cs="Arial"/>
          <w:kern w:val="0"/>
          <w:sz w:val="17"/>
          <w:szCs w:val="17"/>
          <w:lang w:eastAsia="zh-CN"/>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F76057" w:rsidRPr="002E36F3">
        <w:rPr>
          <w:rFonts w:eastAsia="Times New Roman" w:cs="Arial"/>
          <w:kern w:val="0"/>
          <w:sz w:val="17"/>
          <w:szCs w:val="17"/>
          <w14:ligatures w14:val="none"/>
        </w:rPr>
        <w:t xml:space="preserve">The </w:t>
      </w:r>
      <w:proofErr w:type="spellStart"/>
      <w:r w:rsidR="00F76057" w:rsidRPr="0045451C">
        <w:rPr>
          <w:rFonts w:ascii="Courier New" w:eastAsia="Times New Roman" w:hAnsi="Courier New" w:cs="Courier New"/>
          <w:kern w:val="0"/>
          <w:sz w:val="17"/>
          <w:szCs w:val="17"/>
          <w14:ligatures w14:val="none"/>
        </w:rPr>
        <w:t>MandatoryArtifacts</w:t>
      </w:r>
      <w:proofErr w:type="spellEnd"/>
      <w:r w:rsidR="00F76057" w:rsidRPr="002E36F3">
        <w:rPr>
          <w:rFonts w:eastAsia="Times New Roman" w:cs="Arial"/>
          <w:kern w:val="0"/>
          <w:sz w:val="17"/>
          <w:szCs w:val="17"/>
          <w14:ligatures w14:val="none"/>
        </w:rPr>
        <w:t xml:space="preserve"> folder contains the Priority Document PDF file, whose contents are the responsibility of the providing Office.  If all of the necessary fonts cannot be embedded in a text-based PDF, then the PDF file should be image-based.  The file need not be digitally signed for the purpose of inter-office exchange but if signed, it should </w:t>
      </w:r>
      <w:proofErr w:type="gramStart"/>
      <w:r w:rsidR="00F76057" w:rsidRPr="002E36F3">
        <w:rPr>
          <w:rFonts w:eastAsia="Times New Roman" w:cs="Arial"/>
          <w:kern w:val="0"/>
          <w:sz w:val="17"/>
          <w:szCs w:val="17"/>
          <w14:ligatures w14:val="none"/>
        </w:rPr>
        <w:t>be in compliance with</w:t>
      </w:r>
      <w:proofErr w:type="gramEnd"/>
      <w:r w:rsidR="00F76057" w:rsidRPr="002E36F3">
        <w:rPr>
          <w:rFonts w:eastAsia="Times New Roman" w:cs="Arial"/>
          <w:kern w:val="0"/>
          <w:sz w:val="17"/>
          <w:szCs w:val="17"/>
          <w14:ligatures w14:val="none"/>
        </w:rPr>
        <w:t xml:space="preserve"> a recognized industry standard.  The </w:t>
      </w:r>
      <w:proofErr w:type="spellStart"/>
      <w:r w:rsidR="00F76057" w:rsidRPr="0045451C">
        <w:rPr>
          <w:rFonts w:ascii="Courier New" w:eastAsia="Times New Roman" w:hAnsi="Courier New" w:cs="Courier New"/>
          <w:kern w:val="0"/>
          <w:sz w:val="17"/>
          <w:szCs w:val="17"/>
          <w14:ligatures w14:val="none"/>
        </w:rPr>
        <w:t>MandatoryArtifacts</w:t>
      </w:r>
      <w:proofErr w:type="spellEnd"/>
      <w:r w:rsidR="00F76057" w:rsidRPr="002E36F3">
        <w:rPr>
          <w:rFonts w:eastAsia="Times New Roman" w:cs="Arial"/>
          <w:kern w:val="0"/>
          <w:sz w:val="17"/>
          <w:szCs w:val="17"/>
          <w14:ligatures w14:val="none"/>
        </w:rPr>
        <w:t xml:space="preserve"> folder must also contain the other mandatory artifacts, as applicable.</w:t>
      </w:r>
    </w:p>
    <w:p w14:paraId="004149FB" w14:textId="2E4D0B08" w:rsidR="00F020E9" w:rsidRPr="002E36F3" w:rsidRDefault="001F1621" w:rsidP="00402D9A">
      <w:pPr>
        <w:keepLines/>
        <w:tabs>
          <w:tab w:val="left" w:pos="426"/>
        </w:tabs>
        <w:spacing w:before="0" w:after="170"/>
        <w:rPr>
          <w:ins w:id="128" w:author="Author"/>
          <w:rFonts w:eastAsia="Times New Roman" w:cs="Arial"/>
          <w:kern w:val="0"/>
          <w:sz w:val="17"/>
          <w:szCs w:val="17"/>
          <w14:ligatures w14:val="none"/>
        </w:rPr>
      </w:pPr>
      <w:r w:rsidRPr="002E36F3">
        <w:rPr>
          <w:rFonts w:eastAsia="Times New Roman" w:cs="Arial"/>
          <w:kern w:val="0"/>
          <w:sz w:val="17"/>
          <w:szCs w:val="17"/>
          <w14:ligatures w14:val="none"/>
        </w:rPr>
        <w:fldChar w:fldCharType="begin"/>
      </w:r>
      <w:r w:rsidRPr="002E36F3">
        <w:rPr>
          <w:rFonts w:eastAsia="Times New Roman" w:cs="Arial"/>
          <w:kern w:val="0"/>
          <w:sz w:val="17"/>
          <w:szCs w:val="17"/>
          <w14:ligatures w14:val="none"/>
        </w:rPr>
        <w:instrText xml:space="preserve"> AUTONUM  </w:instrText>
      </w:r>
      <w:r w:rsidRPr="002E36F3">
        <w:rPr>
          <w:rFonts w:eastAsia="Times New Roman" w:cs="Arial"/>
          <w:kern w:val="0"/>
          <w:sz w:val="17"/>
          <w:szCs w:val="17"/>
          <w14:ligatures w14:val="none"/>
        </w:rPr>
        <w:fldChar w:fldCharType="end"/>
      </w:r>
      <w:r w:rsidRPr="002E36F3">
        <w:rPr>
          <w:rFonts w:eastAsia="Times New Roman" w:cs="Arial"/>
          <w:kern w:val="0"/>
          <w:sz w:val="17"/>
          <w:szCs w:val="17"/>
          <w14:ligatures w14:val="none"/>
        </w:rPr>
        <w:tab/>
      </w:r>
      <w:r w:rsidR="00EE0370" w:rsidRPr="002E36F3">
        <w:rPr>
          <w:rFonts w:eastAsia="Times New Roman" w:cs="Arial"/>
          <w:kern w:val="0"/>
          <w:sz w:val="17"/>
          <w:szCs w:val="17"/>
          <w14:ligatures w14:val="none"/>
        </w:rPr>
        <w:t xml:space="preserve">The </w:t>
      </w:r>
      <w:proofErr w:type="spellStart"/>
      <w:r w:rsidR="00EE0370" w:rsidRPr="00CC16F3">
        <w:rPr>
          <w:rFonts w:ascii="Courier New" w:eastAsia="Times New Roman" w:hAnsi="Courier New" w:cs="Courier New"/>
          <w:kern w:val="0"/>
          <w:sz w:val="17"/>
          <w:szCs w:val="17"/>
          <w14:ligatures w14:val="none"/>
        </w:rPr>
        <w:t>MandatoryArtifacts</w:t>
      </w:r>
      <w:proofErr w:type="spellEnd"/>
      <w:r w:rsidR="00EE0370" w:rsidRPr="002E36F3">
        <w:rPr>
          <w:rFonts w:eastAsia="Times New Roman" w:cs="Arial"/>
          <w:kern w:val="0"/>
          <w:sz w:val="17"/>
          <w:szCs w:val="17"/>
          <w14:ligatures w14:val="none"/>
        </w:rPr>
        <w:t xml:space="preserve"> folder must include the certification page. This may be included as part of the Priority Document PDF or alternatively as a separate PDF. </w:t>
      </w:r>
      <w:del w:id="129" w:author="Author">
        <w:r w:rsidR="00EE0370" w:rsidRPr="00D83813" w:rsidDel="00D83813">
          <w:rPr>
            <w:rFonts w:eastAsia="Times New Roman" w:cs="Arial"/>
            <w:kern w:val="0"/>
            <w:sz w:val="17"/>
            <w:szCs w:val="17"/>
            <w14:ligatures w14:val="none"/>
          </w:rPr>
          <w:delText>In addition, the</w:delText>
        </w:r>
        <w:r w:rsidR="00072767" w:rsidRPr="00D83813" w:rsidDel="00D83813">
          <w:delText xml:space="preserve"> </w:delText>
        </w:r>
        <w:r w:rsidR="00072767" w:rsidRPr="00D83813" w:rsidDel="00D83813">
          <w:rPr>
            <w:rFonts w:eastAsia="Times New Roman" w:cs="Arial"/>
            <w:kern w:val="0"/>
            <w:sz w:val="17"/>
            <w:szCs w:val="17"/>
            <w14:ligatures w14:val="none"/>
          </w:rPr>
          <w:delText>Priority Document PDF for a</w:delText>
        </w:r>
      </w:del>
    </w:p>
    <w:p w14:paraId="0A917D08" w14:textId="77777777" w:rsidR="006F25ED" w:rsidRPr="002E36F3" w:rsidRDefault="006F25ED">
      <w:pPr>
        <w:rPr>
          <w:ins w:id="130" w:author="Author"/>
          <w:rFonts w:eastAsia="SimSun" w:cs="Arial"/>
          <w:bCs/>
          <w:kern w:val="0"/>
          <w:sz w:val="17"/>
          <w:szCs w:val="17"/>
          <w:u w:val="single"/>
          <w:lang w:eastAsia="zh-CN"/>
          <w14:ligatures w14:val="none"/>
        </w:rPr>
      </w:pPr>
      <w:ins w:id="131" w:author="Author">
        <w:r w:rsidRPr="002E36F3">
          <w:rPr>
            <w:rFonts w:eastAsia="SimSun" w:cs="Arial"/>
            <w:bCs/>
            <w:kern w:val="0"/>
            <w:sz w:val="17"/>
            <w:szCs w:val="17"/>
            <w:u w:val="single"/>
            <w:lang w:eastAsia="zh-CN"/>
            <w14:ligatures w14:val="none"/>
          </w:rPr>
          <w:br w:type="page"/>
        </w:r>
      </w:ins>
    </w:p>
    <w:p w14:paraId="3EC1642F" w14:textId="60E394EB" w:rsidR="006F25ED" w:rsidRPr="00DB350C" w:rsidRDefault="00CB711B" w:rsidP="00DB350C">
      <w:pPr>
        <w:pStyle w:val="Heading4"/>
        <w:tabs>
          <w:tab w:val="left" w:pos="426"/>
        </w:tabs>
        <w:spacing w:before="170" w:after="170"/>
        <w:rPr>
          <w:ins w:id="132" w:author="Author"/>
          <w:b/>
          <w:bCs/>
          <w:sz w:val="17"/>
          <w:szCs w:val="17"/>
        </w:rPr>
      </w:pPr>
      <w:r w:rsidRPr="00DB350C">
        <w:rPr>
          <w:b/>
          <w:bCs/>
          <w:color w:val="auto"/>
          <w:sz w:val="17"/>
          <w:szCs w:val="17"/>
        </w:rPr>
        <w:tab/>
      </w:r>
      <w:bookmarkStart w:id="133" w:name="_Toc211443334"/>
      <w:ins w:id="134" w:author="Author">
        <w:r w:rsidR="005871F2" w:rsidRPr="00DB350C">
          <w:rPr>
            <w:b/>
            <w:bCs/>
            <w:color w:val="auto"/>
            <w:sz w:val="17"/>
            <w:szCs w:val="17"/>
          </w:rPr>
          <w:t>Patent Priority Document</w:t>
        </w:r>
        <w:bookmarkEnd w:id="133"/>
      </w:ins>
    </w:p>
    <w:p w14:paraId="78C12C24" w14:textId="58DBE38F" w:rsidR="00F76057" w:rsidRPr="002E36F3" w:rsidRDefault="001F1621" w:rsidP="00402D9A">
      <w:pPr>
        <w:keepLines/>
        <w:tabs>
          <w:tab w:val="left" w:pos="426"/>
        </w:tabs>
        <w:spacing w:before="0" w:after="170"/>
        <w:rPr>
          <w:rFonts w:eastAsia="Times New Roman" w:cs="Arial"/>
          <w:kern w:val="0"/>
          <w:sz w:val="17"/>
          <w:szCs w:val="17"/>
          <w14:ligatures w14:val="none"/>
        </w:rPr>
      </w:pPr>
      <w:ins w:id="135" w:author="Author">
        <w:r w:rsidRPr="00E5395C">
          <w:rPr>
            <w:rFonts w:eastAsia="Times New Roman" w:cs="Arial"/>
            <w:kern w:val="0"/>
            <w:sz w:val="17"/>
            <w:szCs w:val="17"/>
            <w14:ligatures w14:val="none"/>
          </w:rPr>
          <w:fldChar w:fldCharType="begin"/>
        </w:r>
        <w:r w:rsidRPr="00E5395C">
          <w:rPr>
            <w:rFonts w:eastAsia="Times New Roman" w:cs="Arial"/>
            <w:kern w:val="0"/>
            <w:sz w:val="17"/>
            <w:szCs w:val="17"/>
            <w14:ligatures w14:val="none"/>
          </w:rPr>
          <w:instrText xml:space="preserve"> AUTONUM  </w:instrText>
        </w:r>
        <w:r w:rsidRPr="00E5395C">
          <w:rPr>
            <w:rFonts w:eastAsia="Times New Roman" w:cs="Arial"/>
            <w:kern w:val="0"/>
            <w:sz w:val="17"/>
            <w:szCs w:val="17"/>
            <w14:ligatures w14:val="none"/>
          </w:rPr>
          <w:fldChar w:fldCharType="end"/>
        </w:r>
        <w:r w:rsidRPr="00E5395C">
          <w:rPr>
            <w:rFonts w:eastAsia="Times New Roman" w:cs="Arial"/>
            <w:kern w:val="0"/>
            <w:sz w:val="17"/>
            <w:szCs w:val="17"/>
            <w14:ligatures w14:val="none"/>
          </w:rPr>
          <w:tab/>
        </w:r>
        <w:r w:rsidR="00F020E9" w:rsidRPr="00E5395C">
          <w:rPr>
            <w:rFonts w:eastAsia="Times New Roman" w:cs="Arial"/>
            <w:kern w:val="0"/>
            <w:sz w:val="17"/>
            <w:szCs w:val="17"/>
            <w14:ligatures w14:val="none"/>
          </w:rPr>
          <w:t>A</w:t>
        </w:r>
      </w:ins>
      <w:r w:rsidR="00F020E9" w:rsidRPr="00E5395C">
        <w:rPr>
          <w:rFonts w:eastAsia="Times New Roman" w:cs="Arial"/>
          <w:kern w:val="0"/>
          <w:sz w:val="17"/>
          <w:szCs w:val="17"/>
          <w14:ligatures w14:val="none"/>
        </w:rPr>
        <w:t xml:space="preserve"> patent </w:t>
      </w:r>
      <w:del w:id="136" w:author="Author">
        <w:r w:rsidR="00EE0370" w:rsidRPr="00E5395C">
          <w:rPr>
            <w:rFonts w:eastAsia="Times New Roman" w:cs="Arial"/>
            <w:kern w:val="0"/>
            <w:sz w:val="17"/>
            <w:szCs w:val="17"/>
            <w14:ligatures w14:val="none"/>
          </w:rPr>
          <w:delText>application</w:delText>
        </w:r>
      </w:del>
      <w:ins w:id="137" w:author="Author">
        <w:r w:rsidR="004617BD" w:rsidRPr="00E5395C">
          <w:rPr>
            <w:rFonts w:eastAsia="Times New Roman" w:cs="Arial"/>
            <w:kern w:val="0"/>
            <w:sz w:val="17"/>
            <w:szCs w:val="17"/>
            <w14:ligatures w14:val="none"/>
          </w:rPr>
          <w:t>priority document</w:t>
        </w:r>
      </w:ins>
      <w:r w:rsidR="00F020E9" w:rsidRPr="00E5395C">
        <w:rPr>
          <w:rFonts w:eastAsia="Times New Roman" w:cs="Arial"/>
          <w:kern w:val="0"/>
          <w:sz w:val="17"/>
          <w:szCs w:val="17"/>
          <w14:ligatures w14:val="none"/>
        </w:rPr>
        <w:t xml:space="preserve"> </w:t>
      </w:r>
      <w:r w:rsidR="00EE0370" w:rsidRPr="00E5395C">
        <w:rPr>
          <w:rFonts w:eastAsia="Times New Roman" w:cs="Arial"/>
          <w:kern w:val="0"/>
          <w:sz w:val="17"/>
          <w:szCs w:val="17"/>
          <w14:ligatures w14:val="none"/>
        </w:rPr>
        <w:t xml:space="preserve">typically includes the description, claims, abstract and drawings of the application. If a </w:t>
      </w:r>
      <w:r w:rsidR="00EE0370" w:rsidRPr="002E36F3">
        <w:rPr>
          <w:rFonts w:eastAsia="Times New Roman" w:cs="Arial"/>
          <w:kern w:val="0"/>
          <w:sz w:val="17"/>
          <w:szCs w:val="17"/>
          <w14:ligatures w14:val="none"/>
        </w:rPr>
        <w:t xml:space="preserve">sequence listing file was included in the application, the </w:t>
      </w:r>
      <w:proofErr w:type="spellStart"/>
      <w:r w:rsidR="00EE0370" w:rsidRPr="00CC16F3">
        <w:rPr>
          <w:rFonts w:ascii="Courier New" w:eastAsia="Times New Roman" w:hAnsi="Courier New" w:cs="Courier New"/>
          <w:kern w:val="0"/>
          <w:sz w:val="17"/>
          <w:szCs w:val="17"/>
          <w14:ligatures w14:val="none"/>
        </w:rPr>
        <w:t>MandatoryArtifacts</w:t>
      </w:r>
      <w:proofErr w:type="spellEnd"/>
      <w:r w:rsidR="00EE0370" w:rsidRPr="002E36F3">
        <w:rPr>
          <w:rFonts w:eastAsia="Times New Roman" w:cs="Arial"/>
          <w:kern w:val="0"/>
          <w:sz w:val="17"/>
          <w:szCs w:val="17"/>
          <w14:ligatures w14:val="none"/>
        </w:rPr>
        <w:t xml:space="preserve"> folder must also contain this file, and it must be provided in </w:t>
      </w:r>
      <w:ins w:id="138" w:author="Author">
        <w:r w:rsidR="006E594C" w:rsidRPr="002E36F3">
          <w:rPr>
            <w:rFonts w:eastAsia="Times New Roman" w:cs="Arial"/>
            <w:kern w:val="0"/>
            <w:sz w:val="17"/>
            <w:szCs w:val="17"/>
            <w14:ligatures w14:val="none"/>
          </w:rPr>
          <w:t xml:space="preserve">the </w:t>
        </w:r>
      </w:ins>
      <w:r w:rsidR="00EE0370" w:rsidRPr="002E36F3">
        <w:rPr>
          <w:rFonts w:eastAsia="Times New Roman" w:cs="Arial"/>
          <w:kern w:val="0"/>
          <w:sz w:val="17"/>
          <w:szCs w:val="17"/>
          <w14:ligatures w14:val="none"/>
        </w:rPr>
        <w:t xml:space="preserve">WIPO Standard ST.26, </w:t>
      </w:r>
      <w:r w:rsidR="00F76057" w:rsidRPr="002E36F3">
        <w:rPr>
          <w:rFonts w:eastAsia="Times New Roman" w:cs="Arial"/>
          <w:kern w:val="0"/>
          <w:sz w:val="17"/>
          <w:szCs w:val="17"/>
          <w14:ligatures w14:val="none"/>
        </w:rPr>
        <w:t>ST.25 or ST.23 format</w:t>
      </w:r>
      <w:r w:rsidR="00F76057" w:rsidRPr="002E36F3">
        <w:rPr>
          <w:rFonts w:eastAsia="Times New Roman" w:cs="Arial"/>
          <w:kern w:val="0"/>
          <w:sz w:val="17"/>
          <w:szCs w:val="17"/>
          <w:vertAlign w:val="superscript"/>
          <w14:ligatures w14:val="none"/>
        </w:rPr>
        <w:footnoteReference w:id="5"/>
      </w:r>
      <w:r w:rsidR="00F76057" w:rsidRPr="002E36F3">
        <w:rPr>
          <w:rFonts w:eastAsia="Times New Roman" w:cs="Arial"/>
          <w:kern w:val="0"/>
          <w:sz w:val="17"/>
          <w:szCs w:val="17"/>
          <w14:ligatures w14:val="none"/>
        </w:rPr>
        <w:t xml:space="preserve"> as originally submitted by the applicant.  The content of the sequence listing should not be rendered into PDF format.  If it is rendered, it should be included in the Priority Document PDF </w:t>
      </w:r>
      <w:r w:rsidR="00CC16F3" w:rsidRPr="002E36F3">
        <w:rPr>
          <w:rFonts w:eastAsia="Times New Roman" w:cs="Arial"/>
          <w:kern w:val="0"/>
          <w:sz w:val="17"/>
          <w:szCs w:val="17"/>
          <w14:ligatures w14:val="none"/>
        </w:rPr>
        <w:t>file,</w:t>
      </w:r>
      <w:r w:rsidR="00F76057" w:rsidRPr="002E36F3">
        <w:rPr>
          <w:rFonts w:eastAsia="Times New Roman" w:cs="Arial"/>
          <w:kern w:val="0"/>
          <w:sz w:val="17"/>
          <w:szCs w:val="17"/>
          <w14:ligatures w14:val="none"/>
        </w:rPr>
        <w:t xml:space="preserve"> and the original version must also be provided in the </w:t>
      </w:r>
      <w:proofErr w:type="spellStart"/>
      <w:r w:rsidR="00F76057" w:rsidRPr="00CC16F3">
        <w:rPr>
          <w:rFonts w:ascii="Courier New" w:eastAsia="Times New Roman" w:hAnsi="Courier New" w:cs="Courier New"/>
          <w:kern w:val="0"/>
          <w:sz w:val="17"/>
          <w:szCs w:val="17"/>
          <w14:ligatures w14:val="none"/>
        </w:rPr>
        <w:t>MandatoryArtifacts</w:t>
      </w:r>
      <w:proofErr w:type="spellEnd"/>
      <w:r w:rsidR="00F76057" w:rsidRPr="002E36F3">
        <w:rPr>
          <w:rFonts w:eastAsia="Times New Roman" w:cs="Arial"/>
          <w:kern w:val="0"/>
          <w:sz w:val="17"/>
          <w:szCs w:val="17"/>
          <w14:ligatures w14:val="none"/>
        </w:rPr>
        <w:t xml:space="preserve"> folder.  The sequence listing file may be zipped. </w:t>
      </w:r>
    </w:p>
    <w:p w14:paraId="25C75D16" w14:textId="06CD1872" w:rsidR="00F76057" w:rsidRPr="002E36F3" w:rsidRDefault="00F76057" w:rsidP="00F76057">
      <w:pPr>
        <w:spacing w:before="0" w:after="0"/>
        <w:rPr>
          <w:rFonts w:eastAsia="Times New Roman" w:cs="Arial"/>
          <w:kern w:val="0"/>
          <w:sz w:val="17"/>
          <w:szCs w:val="17"/>
          <w14:ligatures w14:val="none"/>
        </w:rPr>
      </w:pPr>
    </w:p>
    <w:tbl>
      <w:tblPr>
        <w:tblStyle w:val="TableGrid"/>
        <w:tblW w:w="9450" w:type="dxa"/>
        <w:tblInd w:w="-5" w:type="dxa"/>
        <w:tblLook w:val="04A0" w:firstRow="1" w:lastRow="0" w:firstColumn="1" w:lastColumn="0" w:noHBand="0" w:noVBand="1"/>
      </w:tblPr>
      <w:tblGrid>
        <w:gridCol w:w="9450"/>
      </w:tblGrid>
      <w:tr w:rsidR="00F76057" w:rsidRPr="002E36F3" w14:paraId="2832E2F1" w14:textId="77777777" w:rsidTr="00EE0370">
        <w:tc>
          <w:tcPr>
            <w:tcW w:w="9450" w:type="dxa"/>
          </w:tcPr>
          <w:p w14:paraId="0F85CC67" w14:textId="77777777" w:rsidR="00F76057" w:rsidRPr="002E36F3" w:rsidRDefault="00F76057" w:rsidP="00F76057">
            <w:pPr>
              <w:keepLines/>
              <w:spacing w:after="170"/>
              <w:rPr>
                <w:rFonts w:eastAsia="Times New Roman" w:cs="Arial"/>
                <w:sz w:val="17"/>
                <w:szCs w:val="17"/>
              </w:rPr>
            </w:pPr>
            <w:r w:rsidRPr="002E36F3">
              <w:rPr>
                <w:rFonts w:eastAsia="Times New Roman" w:cs="Arial"/>
                <w:sz w:val="17"/>
                <w:szCs w:val="17"/>
              </w:rPr>
              <w:t xml:space="preserve">For example, the contents of a </w:t>
            </w:r>
            <w:proofErr w:type="spellStart"/>
            <w:r w:rsidRPr="00482369">
              <w:rPr>
                <w:rFonts w:ascii="Courier New" w:eastAsia="Times New Roman" w:hAnsi="Courier New" w:cs="Courier New"/>
                <w:sz w:val="17"/>
                <w:szCs w:val="17"/>
              </w:rPr>
              <w:t>MandatoryArtifacts</w:t>
            </w:r>
            <w:proofErr w:type="spellEnd"/>
            <w:r w:rsidRPr="002E36F3">
              <w:rPr>
                <w:rFonts w:eastAsia="Times New Roman" w:cs="Arial"/>
                <w:sz w:val="17"/>
                <w:szCs w:val="17"/>
              </w:rPr>
              <w:t xml:space="preserve"> folder, containing a priority document with a sequence listing is as follows:</w:t>
            </w:r>
          </w:p>
          <w:p w14:paraId="1AFF40B2" w14:textId="2A030CD3" w:rsidR="00F76057" w:rsidRPr="002E36F3" w:rsidRDefault="00F76057" w:rsidP="00F76057">
            <w:pPr>
              <w:keepLines/>
              <w:widowControl w:val="0"/>
              <w:numPr>
                <w:ilvl w:val="0"/>
                <w:numId w:val="21"/>
              </w:numPr>
              <w:kinsoku w:val="0"/>
              <w:spacing w:after="170"/>
              <w:ind w:left="630"/>
              <w:rPr>
                <w:rFonts w:eastAsia="Times New Roman" w:cs="Arial"/>
                <w:sz w:val="17"/>
                <w:szCs w:val="17"/>
              </w:rPr>
            </w:pPr>
            <w:r w:rsidRPr="00482369">
              <w:rPr>
                <w:rFonts w:ascii="Courier New" w:eastAsia="Times New Roman" w:hAnsi="Courier New" w:cs="Courier New"/>
                <w:sz w:val="17"/>
                <w:szCs w:val="17"/>
              </w:rPr>
              <w:t xml:space="preserve">US_59111111_20220719_PriorityDocument_000497.pdf </w:t>
            </w:r>
            <w:r w:rsidRPr="002E36F3">
              <w:rPr>
                <w:rFonts w:eastAsia="Times New Roman" w:cs="Arial"/>
                <w:sz w:val="17"/>
                <w:szCs w:val="17"/>
              </w:rPr>
              <w:t>(The patent priority document includes the certification page, the description, claims, abstract and drawings of the application.);</w:t>
            </w:r>
          </w:p>
          <w:p w14:paraId="4D61A5C2" w14:textId="77777777" w:rsidR="00F76057" w:rsidRPr="002E36F3" w:rsidRDefault="00F76057" w:rsidP="00F76057">
            <w:pPr>
              <w:keepLines/>
              <w:widowControl w:val="0"/>
              <w:numPr>
                <w:ilvl w:val="0"/>
                <w:numId w:val="21"/>
              </w:numPr>
              <w:kinsoku w:val="0"/>
              <w:spacing w:after="170"/>
              <w:ind w:left="630"/>
              <w:rPr>
                <w:rFonts w:eastAsia="Times New Roman" w:cs="Arial"/>
                <w:sz w:val="17"/>
                <w:szCs w:val="17"/>
              </w:rPr>
            </w:pPr>
            <w:r w:rsidRPr="002E36F3">
              <w:rPr>
                <w:rFonts w:eastAsia="Times New Roman" w:cs="Arial"/>
                <w:sz w:val="17"/>
                <w:szCs w:val="17"/>
              </w:rPr>
              <w:t>U</w:t>
            </w:r>
            <w:r w:rsidRPr="00482369">
              <w:rPr>
                <w:rFonts w:ascii="Courier New" w:eastAsia="Times New Roman" w:hAnsi="Courier New" w:cs="Courier New"/>
                <w:sz w:val="17"/>
                <w:szCs w:val="17"/>
              </w:rPr>
              <w:t>S_59111111_20220719_SequenceListing_ST26.xml</w:t>
            </w:r>
            <w:r w:rsidRPr="002E36F3">
              <w:rPr>
                <w:rFonts w:eastAsia="Times New Roman" w:cs="Arial"/>
                <w:sz w:val="17"/>
                <w:szCs w:val="17"/>
              </w:rPr>
              <w:t xml:space="preserve">; or  </w:t>
            </w:r>
          </w:p>
          <w:p w14:paraId="3620ED0D" w14:textId="77777777" w:rsidR="00F76057" w:rsidRPr="002E36F3" w:rsidRDefault="00F76057" w:rsidP="00F76057">
            <w:pPr>
              <w:keepLines/>
              <w:widowControl w:val="0"/>
              <w:numPr>
                <w:ilvl w:val="0"/>
                <w:numId w:val="21"/>
              </w:numPr>
              <w:kinsoku w:val="0"/>
              <w:spacing w:after="170"/>
              <w:ind w:left="630"/>
              <w:rPr>
                <w:rFonts w:eastAsia="Times New Roman" w:cs="Arial"/>
                <w:sz w:val="17"/>
                <w:szCs w:val="17"/>
              </w:rPr>
            </w:pPr>
            <w:r w:rsidRPr="00482369">
              <w:rPr>
                <w:rFonts w:ascii="Courier New" w:eastAsia="Times New Roman" w:hAnsi="Courier New" w:cs="Courier New"/>
                <w:sz w:val="17"/>
                <w:szCs w:val="17"/>
              </w:rPr>
              <w:t>US_59111111_20220719_SequenceListing_ST26.zip</w:t>
            </w:r>
            <w:r w:rsidRPr="002E36F3">
              <w:rPr>
                <w:rFonts w:eastAsia="Times New Roman" w:cs="Arial"/>
                <w:sz w:val="17"/>
                <w:szCs w:val="17"/>
              </w:rPr>
              <w:t>.</w:t>
            </w:r>
          </w:p>
        </w:tc>
      </w:tr>
    </w:tbl>
    <w:p w14:paraId="4338FB83" w14:textId="77777777" w:rsidR="00F76057" w:rsidRPr="002E36F3" w:rsidRDefault="00F76057" w:rsidP="00F76057">
      <w:pPr>
        <w:keepLines/>
        <w:spacing w:before="0" w:after="0"/>
        <w:rP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F76057" w:rsidRPr="002E36F3" w14:paraId="731C1E1C" w14:textId="77777777" w:rsidTr="00EE0370">
        <w:tc>
          <w:tcPr>
            <w:tcW w:w="9442" w:type="dxa"/>
          </w:tcPr>
          <w:p w14:paraId="7C15A0C3" w14:textId="77777777" w:rsidR="00F76057" w:rsidRPr="002E36F3" w:rsidRDefault="00F76057" w:rsidP="00F76057">
            <w:pPr>
              <w:keepLines/>
              <w:spacing w:after="170"/>
              <w:rPr>
                <w:rFonts w:eastAsia="Times New Roman" w:cs="Arial"/>
                <w:sz w:val="17"/>
                <w:szCs w:val="17"/>
              </w:rPr>
            </w:pPr>
            <w:r w:rsidRPr="002E36F3">
              <w:rPr>
                <w:rFonts w:eastAsia="Times New Roman" w:cs="Arial"/>
                <w:sz w:val="17"/>
                <w:szCs w:val="17"/>
              </w:rPr>
              <w:t xml:space="preserve">In contrast, this example shows the </w:t>
            </w:r>
            <w:proofErr w:type="spellStart"/>
            <w:r w:rsidRPr="002E36F3">
              <w:rPr>
                <w:rFonts w:eastAsia="Times New Roman" w:cs="Arial"/>
                <w:sz w:val="17"/>
                <w:szCs w:val="17"/>
              </w:rPr>
              <w:t>MandatoryArtifacts</w:t>
            </w:r>
            <w:proofErr w:type="spellEnd"/>
            <w:r w:rsidRPr="002E36F3">
              <w:rPr>
                <w:rFonts w:eastAsia="Times New Roman" w:cs="Arial"/>
                <w:sz w:val="17"/>
                <w:szCs w:val="17"/>
              </w:rPr>
              <w:t xml:space="preserve"> folder having the certification page provided separately in PDF format as follows:</w:t>
            </w:r>
          </w:p>
          <w:p w14:paraId="64C54050" w14:textId="77777777" w:rsidR="00F76057" w:rsidRPr="002E36F3" w:rsidRDefault="00F76057" w:rsidP="00F76057">
            <w:pPr>
              <w:keepLines/>
              <w:widowControl w:val="0"/>
              <w:numPr>
                <w:ilvl w:val="0"/>
                <w:numId w:val="21"/>
              </w:numPr>
              <w:kinsoku w:val="0"/>
              <w:spacing w:after="170"/>
              <w:ind w:left="630"/>
              <w:rPr>
                <w:rFonts w:eastAsia="Times New Roman" w:cs="Arial"/>
                <w:sz w:val="17"/>
                <w:szCs w:val="17"/>
              </w:rPr>
            </w:pPr>
            <w:r w:rsidRPr="00482369">
              <w:rPr>
                <w:rFonts w:ascii="Courier New" w:eastAsia="Times New Roman" w:hAnsi="Courier New" w:cs="Courier New"/>
                <w:sz w:val="17"/>
                <w:szCs w:val="17"/>
              </w:rPr>
              <w:t>US_59111111_20220719_CertificationPage_000497.pdf</w:t>
            </w:r>
            <w:r w:rsidRPr="002E36F3">
              <w:rPr>
                <w:rFonts w:eastAsia="Times New Roman" w:cs="Arial"/>
                <w:sz w:val="17"/>
                <w:szCs w:val="17"/>
              </w:rPr>
              <w:t xml:space="preserve">; </w:t>
            </w:r>
          </w:p>
          <w:p w14:paraId="7E41376B" w14:textId="58320F64" w:rsidR="00F76057" w:rsidRPr="002E36F3" w:rsidRDefault="00F76057" w:rsidP="00F76057">
            <w:pPr>
              <w:keepLines/>
              <w:widowControl w:val="0"/>
              <w:numPr>
                <w:ilvl w:val="0"/>
                <w:numId w:val="21"/>
              </w:numPr>
              <w:kinsoku w:val="0"/>
              <w:spacing w:after="170"/>
              <w:ind w:left="630"/>
              <w:rPr>
                <w:rFonts w:eastAsia="Times New Roman" w:cs="Arial"/>
                <w:sz w:val="17"/>
                <w:szCs w:val="17"/>
              </w:rPr>
            </w:pPr>
            <w:r w:rsidRPr="00482369">
              <w:rPr>
                <w:rFonts w:ascii="Courier New" w:eastAsia="Times New Roman" w:hAnsi="Courier New" w:cs="Courier New"/>
                <w:sz w:val="17"/>
                <w:szCs w:val="17"/>
              </w:rPr>
              <w:t>US_59111111_20220719_PriorityDocument_000497.pdf</w:t>
            </w:r>
            <w:r w:rsidRPr="002E36F3">
              <w:rPr>
                <w:rFonts w:eastAsia="Times New Roman" w:cs="Arial"/>
                <w:sz w:val="17"/>
                <w:szCs w:val="17"/>
              </w:rPr>
              <w:t xml:space="preserve"> (The </w:t>
            </w:r>
            <w:ins w:id="139" w:author="Author">
              <w:r w:rsidR="000F7F40" w:rsidRPr="002E36F3">
                <w:rPr>
                  <w:rFonts w:eastAsia="Times New Roman" w:cs="Arial"/>
                  <w:sz w:val="17"/>
                  <w:szCs w:val="17"/>
                </w:rPr>
                <w:t xml:space="preserve">patent priority </w:t>
              </w:r>
            </w:ins>
            <w:r w:rsidRPr="002E36F3">
              <w:rPr>
                <w:rFonts w:eastAsia="Times New Roman" w:cs="Arial"/>
                <w:sz w:val="17"/>
                <w:szCs w:val="17"/>
              </w:rPr>
              <w:t>document will typically include the description, claims, abstract and drawings of the application</w:t>
            </w:r>
            <w:del w:id="140" w:author="Author">
              <w:r w:rsidRPr="002E36F3">
                <w:rPr>
                  <w:rFonts w:eastAsia="Times New Roman" w:cs="Arial"/>
                  <w:sz w:val="17"/>
                  <w:szCs w:val="17"/>
                </w:rPr>
                <w:delText>.);</w:delText>
              </w:r>
            </w:del>
            <w:ins w:id="141" w:author="Author">
              <w:r w:rsidRPr="002E36F3">
                <w:rPr>
                  <w:rFonts w:eastAsia="Times New Roman" w:cs="Arial"/>
                  <w:sz w:val="17"/>
                  <w:szCs w:val="17"/>
                </w:rPr>
                <w:t>);</w:t>
              </w:r>
            </w:ins>
          </w:p>
          <w:p w14:paraId="26F7F577" w14:textId="77777777" w:rsidR="00F76057" w:rsidRPr="002E36F3" w:rsidRDefault="00F76057" w:rsidP="00F76057">
            <w:pPr>
              <w:keepLines/>
              <w:widowControl w:val="0"/>
              <w:numPr>
                <w:ilvl w:val="0"/>
                <w:numId w:val="21"/>
              </w:numPr>
              <w:kinsoku w:val="0"/>
              <w:spacing w:after="170"/>
              <w:ind w:left="630"/>
              <w:rPr>
                <w:rFonts w:eastAsia="Times New Roman" w:cs="Arial"/>
                <w:sz w:val="17"/>
                <w:szCs w:val="17"/>
              </w:rPr>
            </w:pPr>
            <w:r w:rsidRPr="00482369">
              <w:rPr>
                <w:rFonts w:ascii="Courier New" w:eastAsia="Times New Roman" w:hAnsi="Courier New" w:cs="Courier New"/>
                <w:sz w:val="17"/>
                <w:szCs w:val="17"/>
              </w:rPr>
              <w:t>US_59111111_20220719_SequenceListing_ST26.xml</w:t>
            </w:r>
            <w:r w:rsidRPr="002E36F3">
              <w:rPr>
                <w:rFonts w:eastAsia="Times New Roman" w:cs="Arial"/>
                <w:sz w:val="17"/>
                <w:szCs w:val="17"/>
              </w:rPr>
              <w:t xml:space="preserve">; or </w:t>
            </w:r>
          </w:p>
          <w:p w14:paraId="119097CC" w14:textId="77777777" w:rsidR="00F76057" w:rsidRPr="002E36F3" w:rsidRDefault="00F76057" w:rsidP="00F76057">
            <w:pPr>
              <w:keepLines/>
              <w:widowControl w:val="0"/>
              <w:numPr>
                <w:ilvl w:val="0"/>
                <w:numId w:val="21"/>
              </w:numPr>
              <w:kinsoku w:val="0"/>
              <w:spacing w:after="170"/>
              <w:ind w:left="630"/>
              <w:rPr>
                <w:rFonts w:eastAsia="Times New Roman" w:cs="Arial"/>
                <w:sz w:val="17"/>
                <w:szCs w:val="17"/>
              </w:rPr>
            </w:pPr>
            <w:r w:rsidRPr="00482369">
              <w:rPr>
                <w:rFonts w:ascii="Courier New" w:eastAsia="Times New Roman" w:hAnsi="Courier New" w:cs="Courier New"/>
                <w:sz w:val="17"/>
                <w:szCs w:val="17"/>
              </w:rPr>
              <w:t>US_59111111_20220719_SequenceListing_ST26.zip</w:t>
            </w:r>
            <w:r w:rsidRPr="002E36F3">
              <w:rPr>
                <w:rFonts w:eastAsia="Times New Roman" w:cs="Arial"/>
                <w:sz w:val="17"/>
                <w:szCs w:val="17"/>
              </w:rPr>
              <w:t>.</w:t>
            </w:r>
          </w:p>
        </w:tc>
      </w:tr>
    </w:tbl>
    <w:p w14:paraId="42DAF2F4" w14:textId="77777777" w:rsidR="002B2397" w:rsidRDefault="002B2397" w:rsidP="00600F65">
      <w:pPr>
        <w:keepLines/>
        <w:tabs>
          <w:tab w:val="left" w:pos="567"/>
        </w:tabs>
        <w:spacing w:before="0" w:after="170"/>
        <w:rPr>
          <w:rFonts w:eastAsia="SimSun" w:cs="Arial"/>
          <w:bCs/>
          <w:kern w:val="0"/>
          <w:sz w:val="17"/>
          <w:szCs w:val="17"/>
          <w:u w:val="single"/>
          <w:lang w:eastAsia="zh-CN"/>
          <w14:ligatures w14:val="none"/>
        </w:rPr>
      </w:pPr>
    </w:p>
    <w:p w14:paraId="4D8043E5" w14:textId="2F79B6BD" w:rsidR="00600F65" w:rsidRPr="00DB350C" w:rsidRDefault="001676CC" w:rsidP="00DB350C">
      <w:pPr>
        <w:pStyle w:val="Heading4"/>
        <w:tabs>
          <w:tab w:val="left" w:pos="426"/>
        </w:tabs>
        <w:spacing w:before="170" w:after="170"/>
        <w:rPr>
          <w:ins w:id="142" w:author="Author"/>
          <w:b/>
          <w:bCs/>
          <w:sz w:val="17"/>
          <w:szCs w:val="17"/>
        </w:rPr>
      </w:pPr>
      <w:r w:rsidRPr="00DB350C">
        <w:rPr>
          <w:b/>
          <w:bCs/>
          <w:color w:val="auto"/>
          <w:sz w:val="17"/>
          <w:szCs w:val="17"/>
        </w:rPr>
        <w:tab/>
      </w:r>
      <w:bookmarkStart w:id="143" w:name="_Toc211443335"/>
      <w:ins w:id="144" w:author="Author">
        <w:r w:rsidR="005E66EA" w:rsidRPr="00DB350C">
          <w:rPr>
            <w:b/>
            <w:bCs/>
            <w:color w:val="auto"/>
            <w:sz w:val="17"/>
            <w:szCs w:val="17"/>
          </w:rPr>
          <w:t xml:space="preserve">Industrial </w:t>
        </w:r>
        <w:r w:rsidR="003964B8" w:rsidRPr="00DB350C">
          <w:rPr>
            <w:b/>
            <w:bCs/>
            <w:color w:val="auto"/>
            <w:sz w:val="17"/>
            <w:szCs w:val="17"/>
          </w:rPr>
          <w:t xml:space="preserve">Design </w:t>
        </w:r>
        <w:r w:rsidR="005E66EA" w:rsidRPr="00DB350C">
          <w:rPr>
            <w:b/>
            <w:bCs/>
            <w:color w:val="auto"/>
            <w:sz w:val="17"/>
            <w:szCs w:val="17"/>
          </w:rPr>
          <w:t>Priority Document</w:t>
        </w:r>
        <w:bookmarkEnd w:id="143"/>
      </w:ins>
    </w:p>
    <w:p w14:paraId="46A032A8" w14:textId="5651F62D" w:rsidR="00022036" w:rsidRPr="002E36F3" w:rsidRDefault="009B0A91" w:rsidP="00402D9A">
      <w:pPr>
        <w:keepLines/>
        <w:tabs>
          <w:tab w:val="left" w:pos="426"/>
        </w:tabs>
        <w:spacing w:after="170"/>
        <w:rPr>
          <w:ins w:id="145" w:author="Author"/>
          <w:rFonts w:eastAsia="Times New Roman" w:cs="Arial"/>
          <w:kern w:val="0"/>
          <w:sz w:val="17"/>
          <w:szCs w:val="17"/>
          <w14:ligatures w14:val="none"/>
        </w:rPr>
      </w:pPr>
      <w:ins w:id="146" w:author="Author">
        <w:r w:rsidRPr="00E5395C">
          <w:rPr>
            <w:rFonts w:eastAsia="Times New Roman" w:cs="Arial"/>
            <w:kern w:val="0"/>
            <w:sz w:val="17"/>
            <w:szCs w:val="17"/>
            <w14:ligatures w14:val="none"/>
          </w:rPr>
          <w:fldChar w:fldCharType="begin"/>
        </w:r>
        <w:r w:rsidRPr="00E5395C">
          <w:rPr>
            <w:rFonts w:eastAsia="Times New Roman" w:cs="Arial"/>
            <w:kern w:val="0"/>
            <w:sz w:val="17"/>
            <w:szCs w:val="17"/>
            <w14:ligatures w14:val="none"/>
          </w:rPr>
          <w:instrText xml:space="preserve"> AUTONUM  </w:instrText>
        </w:r>
        <w:r w:rsidRPr="00E5395C">
          <w:rPr>
            <w:rFonts w:eastAsia="Times New Roman" w:cs="Arial"/>
            <w:kern w:val="0"/>
            <w:sz w:val="17"/>
            <w:szCs w:val="17"/>
            <w14:ligatures w14:val="none"/>
          </w:rPr>
          <w:fldChar w:fldCharType="end"/>
        </w:r>
        <w:r w:rsidRPr="00E5395C">
          <w:rPr>
            <w:rFonts w:eastAsia="Times New Roman" w:cs="Arial"/>
            <w:kern w:val="0"/>
            <w:sz w:val="17"/>
            <w:szCs w:val="17"/>
            <w14:ligatures w14:val="none"/>
          </w:rPr>
          <w:tab/>
        </w:r>
        <w:r w:rsidR="00600F65" w:rsidRPr="00E5395C">
          <w:rPr>
            <w:rFonts w:eastAsia="Times New Roman" w:cs="Arial"/>
            <w:kern w:val="0"/>
            <w:sz w:val="17"/>
            <w:szCs w:val="17"/>
            <w14:ligatures w14:val="none"/>
          </w:rPr>
          <w:t>A</w:t>
        </w:r>
        <w:r w:rsidR="005E66EA" w:rsidRPr="00E5395C">
          <w:rPr>
            <w:rFonts w:eastAsia="Times New Roman" w:cs="Arial"/>
            <w:kern w:val="0"/>
            <w:sz w:val="17"/>
            <w:szCs w:val="17"/>
            <w14:ligatures w14:val="none"/>
          </w:rPr>
          <w:t>n industrial</w:t>
        </w:r>
        <w:r w:rsidR="00600F65" w:rsidRPr="00E5395C">
          <w:rPr>
            <w:rFonts w:eastAsia="Times New Roman" w:cs="Arial"/>
            <w:kern w:val="0"/>
            <w:sz w:val="17"/>
            <w:szCs w:val="17"/>
            <w14:ligatures w14:val="none"/>
          </w:rPr>
          <w:t xml:space="preserve"> design </w:t>
        </w:r>
        <w:r w:rsidR="00B64FFB" w:rsidRPr="00E5395C">
          <w:rPr>
            <w:rFonts w:eastAsia="Times New Roman" w:cs="Arial"/>
            <w:kern w:val="0"/>
            <w:sz w:val="17"/>
            <w:szCs w:val="17"/>
            <w14:ligatures w14:val="none"/>
          </w:rPr>
          <w:t>priority document</w:t>
        </w:r>
        <w:r w:rsidR="00600F65" w:rsidRPr="00E5395C">
          <w:rPr>
            <w:rFonts w:eastAsia="Times New Roman" w:cs="Arial"/>
            <w:kern w:val="0"/>
            <w:sz w:val="17"/>
            <w:szCs w:val="17"/>
            <w14:ligatures w14:val="none"/>
          </w:rPr>
          <w:t xml:space="preserve"> typically includes </w:t>
        </w:r>
        <w:r w:rsidR="00DE145F" w:rsidRPr="00E5395C">
          <w:rPr>
            <w:rFonts w:eastAsia="Times New Roman" w:cs="Arial"/>
            <w:kern w:val="0"/>
            <w:sz w:val="17"/>
            <w:szCs w:val="17"/>
            <w14:ligatures w14:val="none"/>
          </w:rPr>
          <w:t xml:space="preserve">bibliographic data, designs, reproductions, product indications, </w:t>
        </w:r>
        <w:r w:rsidR="00DE145F" w:rsidRPr="002E36F3">
          <w:rPr>
            <w:rFonts w:eastAsia="Times New Roman" w:cs="Arial"/>
            <w:kern w:val="0"/>
            <w:sz w:val="17"/>
            <w:szCs w:val="17"/>
            <w14:ligatures w14:val="none"/>
          </w:rPr>
          <w:t>and descriptions</w:t>
        </w:r>
        <w:r w:rsidR="00600F65" w:rsidRPr="002E36F3">
          <w:rPr>
            <w:rFonts w:eastAsia="Times New Roman" w:cs="Arial"/>
            <w:kern w:val="0"/>
            <w:sz w:val="17"/>
            <w:szCs w:val="17"/>
            <w14:ligatures w14:val="none"/>
          </w:rPr>
          <w:t>.</w:t>
        </w:r>
        <w:r w:rsidR="00B84521">
          <w:rPr>
            <w:rFonts w:eastAsia="Times New Roman" w:cs="Arial"/>
            <w:kern w:val="0"/>
            <w:sz w:val="17"/>
            <w:szCs w:val="17"/>
            <w14:ligatures w14:val="none"/>
          </w:rPr>
          <w:t xml:space="preserve"> </w:t>
        </w:r>
        <w:r w:rsidR="00600F65" w:rsidRPr="002E36F3">
          <w:rPr>
            <w:rFonts w:eastAsia="Times New Roman" w:cs="Arial"/>
            <w:kern w:val="0"/>
            <w:sz w:val="17"/>
            <w:szCs w:val="17"/>
            <w14:ligatures w14:val="none"/>
          </w:rPr>
          <w:t xml:space="preserve"> </w:t>
        </w:r>
        <w:r w:rsidR="005E552F" w:rsidRPr="002E36F3">
          <w:rPr>
            <w:rFonts w:eastAsia="Times New Roman" w:cs="Arial"/>
            <w:kern w:val="0"/>
            <w:sz w:val="17"/>
            <w:szCs w:val="17"/>
            <w14:ligatures w14:val="none"/>
          </w:rPr>
          <w:t xml:space="preserve">The priority document may include </w:t>
        </w:r>
        <w:r w:rsidR="00B93C66" w:rsidRPr="002E36F3">
          <w:rPr>
            <w:rFonts w:eastAsia="Times New Roman" w:cs="Arial"/>
            <w:kern w:val="0"/>
            <w:sz w:val="17"/>
            <w:szCs w:val="17"/>
            <w14:ligatures w14:val="none"/>
          </w:rPr>
          <w:t>one</w:t>
        </w:r>
        <w:r w:rsidR="00ED2566" w:rsidRPr="002E36F3">
          <w:rPr>
            <w:rFonts w:eastAsia="Times New Roman" w:cs="Arial"/>
            <w:kern w:val="0"/>
            <w:sz w:val="17"/>
            <w:szCs w:val="17"/>
            <w14:ligatures w14:val="none"/>
          </w:rPr>
          <w:t xml:space="preserve">, </w:t>
        </w:r>
        <w:r w:rsidR="00C645E9" w:rsidRPr="002E36F3">
          <w:rPr>
            <w:rFonts w:eastAsia="Times New Roman" w:cs="Arial"/>
            <w:kern w:val="0"/>
            <w:sz w:val="17"/>
            <w:szCs w:val="17"/>
            <w14:ligatures w14:val="none"/>
          </w:rPr>
          <w:t>some</w:t>
        </w:r>
        <w:r w:rsidR="00ED2566" w:rsidRPr="002E36F3">
          <w:rPr>
            <w:rFonts w:eastAsia="Times New Roman" w:cs="Arial"/>
            <w:kern w:val="0"/>
            <w:sz w:val="17"/>
            <w:szCs w:val="17"/>
            <w14:ligatures w14:val="none"/>
          </w:rPr>
          <w:t>,</w:t>
        </w:r>
        <w:r w:rsidR="007B0A19" w:rsidRPr="002E36F3">
          <w:rPr>
            <w:rFonts w:eastAsia="Times New Roman" w:cs="Arial"/>
            <w:kern w:val="0"/>
            <w:sz w:val="17"/>
            <w:szCs w:val="17"/>
            <w14:ligatures w14:val="none"/>
          </w:rPr>
          <w:t xml:space="preserve"> </w:t>
        </w:r>
        <w:r w:rsidR="00FC6FAB" w:rsidRPr="002E36F3">
          <w:rPr>
            <w:rFonts w:eastAsia="Times New Roman" w:cs="Arial"/>
            <w:kern w:val="0"/>
            <w:sz w:val="17"/>
            <w:szCs w:val="17"/>
            <w14:ligatures w14:val="none"/>
          </w:rPr>
          <w:t xml:space="preserve">or </w:t>
        </w:r>
        <w:r w:rsidR="005E552F" w:rsidRPr="002E36F3">
          <w:rPr>
            <w:rFonts w:eastAsia="Times New Roman" w:cs="Arial"/>
            <w:kern w:val="0"/>
            <w:sz w:val="17"/>
            <w:szCs w:val="17"/>
            <w14:ligatures w14:val="none"/>
          </w:rPr>
          <w:t xml:space="preserve">all </w:t>
        </w:r>
        <w:r w:rsidR="00940246" w:rsidRPr="002E36F3">
          <w:rPr>
            <w:rFonts w:eastAsia="Times New Roman" w:cs="Arial"/>
            <w:kern w:val="0"/>
            <w:sz w:val="17"/>
            <w:szCs w:val="17"/>
            <w14:ligatures w14:val="none"/>
          </w:rPr>
          <w:t xml:space="preserve">designs </w:t>
        </w:r>
        <w:r w:rsidR="00FC6FAB" w:rsidRPr="002E36F3">
          <w:rPr>
            <w:rFonts w:eastAsia="Times New Roman" w:cs="Arial"/>
            <w:kern w:val="0"/>
            <w:sz w:val="17"/>
            <w:szCs w:val="17"/>
            <w14:ligatures w14:val="none"/>
          </w:rPr>
          <w:t>held</w:t>
        </w:r>
        <w:r w:rsidR="00940246" w:rsidRPr="002E36F3">
          <w:rPr>
            <w:rFonts w:eastAsia="Times New Roman" w:cs="Arial"/>
            <w:kern w:val="0"/>
            <w:sz w:val="17"/>
            <w:szCs w:val="17"/>
            <w14:ligatures w14:val="none"/>
          </w:rPr>
          <w:t xml:space="preserve"> within an application.</w:t>
        </w:r>
        <w:r w:rsidRPr="002E36F3">
          <w:rPr>
            <w:rFonts w:eastAsia="Times New Roman" w:cs="Arial"/>
            <w:kern w:val="0"/>
            <w:sz w:val="17"/>
            <w:szCs w:val="17"/>
            <w14:ligatures w14:val="none"/>
          </w:rPr>
          <w:t xml:space="preserve">  </w:t>
        </w:r>
        <w:r w:rsidR="00022036" w:rsidRPr="002E36F3">
          <w:rPr>
            <w:rFonts w:eastAsia="Times New Roman" w:cs="Arial"/>
            <w:kern w:val="0"/>
            <w:sz w:val="17"/>
            <w:szCs w:val="17"/>
            <w14:ligatures w14:val="none"/>
          </w:rPr>
          <w:t xml:space="preserve">If a representation file was included in the application, the </w:t>
        </w:r>
        <w:proofErr w:type="spellStart"/>
        <w:r w:rsidR="00022036" w:rsidRPr="00482369">
          <w:rPr>
            <w:rFonts w:ascii="Courier New" w:eastAsia="Times New Roman" w:hAnsi="Courier New" w:cs="Courier New"/>
            <w:kern w:val="0"/>
            <w:sz w:val="17"/>
            <w:szCs w:val="17"/>
            <w14:ligatures w14:val="none"/>
          </w:rPr>
          <w:t>MandatoryArtifacts</w:t>
        </w:r>
        <w:proofErr w:type="spellEnd"/>
        <w:r w:rsidR="00022036" w:rsidRPr="002E36F3">
          <w:rPr>
            <w:rFonts w:eastAsia="Times New Roman" w:cs="Arial"/>
            <w:kern w:val="0"/>
            <w:sz w:val="17"/>
            <w:szCs w:val="17"/>
            <w14:ligatures w14:val="none"/>
          </w:rPr>
          <w:t xml:space="preserve"> folder must also contain this file, and it must be provided in the WIPO Standard ST.</w:t>
        </w:r>
        <w:r w:rsidR="0089339B" w:rsidRPr="002E36F3">
          <w:rPr>
            <w:rFonts w:eastAsia="Times New Roman" w:cs="Arial"/>
            <w:kern w:val="0"/>
            <w:sz w:val="17"/>
            <w:szCs w:val="17"/>
            <w14:ligatures w14:val="none"/>
          </w:rPr>
          <w:t xml:space="preserve">88 </w:t>
        </w:r>
        <w:r w:rsidR="000E60C9" w:rsidRPr="002E36F3">
          <w:rPr>
            <w:rFonts w:eastAsia="Times New Roman" w:cs="Arial"/>
            <w:kern w:val="0"/>
            <w:sz w:val="17"/>
            <w:szCs w:val="17"/>
            <w14:ligatures w14:val="none"/>
          </w:rPr>
          <w:t>or</w:t>
        </w:r>
        <w:r w:rsidR="0089339B" w:rsidRPr="002E36F3">
          <w:rPr>
            <w:rFonts w:eastAsia="Times New Roman" w:cs="Arial"/>
            <w:kern w:val="0"/>
            <w:sz w:val="17"/>
            <w:szCs w:val="17"/>
            <w14:ligatures w14:val="none"/>
          </w:rPr>
          <w:t xml:space="preserve"> </w:t>
        </w:r>
        <w:r w:rsidR="00CA11CC" w:rsidRPr="002E36F3">
          <w:rPr>
            <w:rFonts w:eastAsia="Times New Roman" w:cs="Arial"/>
            <w:kern w:val="0"/>
            <w:sz w:val="17"/>
            <w:szCs w:val="17"/>
            <w14:ligatures w14:val="none"/>
          </w:rPr>
          <w:t>ST.</w:t>
        </w:r>
        <w:r w:rsidR="0089339B" w:rsidRPr="002E36F3">
          <w:rPr>
            <w:rFonts w:eastAsia="Times New Roman" w:cs="Arial"/>
            <w:kern w:val="0"/>
            <w:sz w:val="17"/>
            <w:szCs w:val="17"/>
            <w14:ligatures w14:val="none"/>
          </w:rPr>
          <w:t>91</w:t>
        </w:r>
        <w:r w:rsidR="00022036" w:rsidRPr="002E36F3">
          <w:rPr>
            <w:rFonts w:eastAsia="Times New Roman" w:cs="Arial"/>
            <w:kern w:val="0"/>
            <w:sz w:val="17"/>
            <w:szCs w:val="17"/>
            <w14:ligatures w14:val="none"/>
          </w:rPr>
          <w:t xml:space="preserve"> format as originally submitted by the applicant. </w:t>
        </w:r>
      </w:ins>
      <w:r w:rsidR="00330126" w:rsidRPr="002E36F3">
        <w:rPr>
          <w:rFonts w:eastAsia="Times New Roman" w:cs="Arial"/>
          <w:kern w:val="0"/>
          <w:sz w:val="17"/>
          <w:szCs w:val="17"/>
          <w14:ligatures w14:val="none"/>
        </w:rPr>
        <w:t xml:space="preserve"> </w:t>
      </w:r>
      <w:ins w:id="147" w:author="Author">
        <w:r w:rsidR="00022036" w:rsidRPr="002E36F3">
          <w:rPr>
            <w:rFonts w:eastAsia="Times New Roman" w:cs="Arial"/>
            <w:kern w:val="0"/>
            <w:sz w:val="17"/>
            <w:szCs w:val="17"/>
            <w14:ligatures w14:val="none"/>
          </w:rPr>
          <w:t>The content of the representation file should be rendered in the priority document PDF file</w:t>
        </w:r>
        <w:r w:rsidR="00B217B0" w:rsidRPr="002E36F3">
          <w:rPr>
            <w:rFonts w:eastAsia="Times New Roman" w:cs="Arial"/>
            <w:kern w:val="0"/>
            <w:sz w:val="17"/>
            <w:szCs w:val="17"/>
            <w14:ligatures w14:val="none"/>
          </w:rPr>
          <w:t xml:space="preserve"> if possible</w:t>
        </w:r>
        <w:r w:rsidR="00022036" w:rsidRPr="002E36F3">
          <w:rPr>
            <w:rFonts w:eastAsia="Times New Roman" w:cs="Arial"/>
            <w:kern w:val="0"/>
            <w:sz w:val="17"/>
            <w:szCs w:val="17"/>
            <w14:ligatures w14:val="none"/>
          </w:rPr>
          <w:t xml:space="preserve"> and the original version must also be provided in the </w:t>
        </w:r>
        <w:proofErr w:type="spellStart"/>
        <w:r w:rsidR="00022036" w:rsidRPr="00482369">
          <w:rPr>
            <w:rFonts w:ascii="Courier New" w:eastAsia="Times New Roman" w:hAnsi="Courier New" w:cs="Courier New"/>
            <w:kern w:val="0"/>
            <w:sz w:val="17"/>
            <w:szCs w:val="17"/>
            <w14:ligatures w14:val="none"/>
          </w:rPr>
          <w:t>Ma</w:t>
        </w:r>
        <w:r w:rsidR="00CA11CC" w:rsidRPr="00482369">
          <w:rPr>
            <w:rFonts w:ascii="Courier New" w:eastAsia="Times New Roman" w:hAnsi="Courier New" w:cs="Courier New"/>
            <w:kern w:val="0"/>
            <w:sz w:val="17"/>
            <w:szCs w:val="17"/>
            <w14:ligatures w14:val="none"/>
          </w:rPr>
          <w:t>n</w:t>
        </w:r>
        <w:r w:rsidR="00022036" w:rsidRPr="00482369">
          <w:rPr>
            <w:rFonts w:ascii="Courier New" w:eastAsia="Times New Roman" w:hAnsi="Courier New" w:cs="Courier New"/>
            <w:kern w:val="0"/>
            <w:sz w:val="17"/>
            <w:szCs w:val="17"/>
            <w14:ligatures w14:val="none"/>
          </w:rPr>
          <w:t>datoryArtifacts</w:t>
        </w:r>
        <w:proofErr w:type="spellEnd"/>
        <w:r w:rsidR="00022036" w:rsidRPr="002E36F3">
          <w:rPr>
            <w:rFonts w:eastAsia="Times New Roman" w:cs="Arial"/>
            <w:kern w:val="0"/>
            <w:sz w:val="17"/>
            <w:szCs w:val="17"/>
            <w14:ligatures w14:val="none"/>
          </w:rPr>
          <w:t xml:space="preserve"> folder. </w:t>
        </w:r>
        <w:r w:rsidR="009810A9" w:rsidRPr="002E36F3">
          <w:rPr>
            <w:rFonts w:eastAsia="Times New Roman" w:cs="Arial"/>
            <w:kern w:val="0"/>
            <w:sz w:val="17"/>
            <w:szCs w:val="17"/>
            <w14:ligatures w14:val="none"/>
          </w:rPr>
          <w:t xml:space="preserve"> </w:t>
        </w:r>
        <w:r w:rsidR="00022036" w:rsidRPr="002E36F3">
          <w:rPr>
            <w:rFonts w:eastAsia="Times New Roman" w:cs="Arial"/>
            <w:kern w:val="0"/>
            <w:sz w:val="17"/>
            <w:szCs w:val="17"/>
            <w14:ligatures w14:val="none"/>
          </w:rPr>
          <w:t>The representation file may be zipped. </w:t>
        </w:r>
      </w:ins>
    </w:p>
    <w:tbl>
      <w:tblPr>
        <w:tblStyle w:val="TableGrid"/>
        <w:tblW w:w="9450" w:type="dxa"/>
        <w:tblInd w:w="-5" w:type="dxa"/>
        <w:tblLook w:val="04A0" w:firstRow="1" w:lastRow="0" w:firstColumn="1" w:lastColumn="0" w:noHBand="0" w:noVBand="1"/>
      </w:tblPr>
      <w:tblGrid>
        <w:gridCol w:w="9450"/>
      </w:tblGrid>
      <w:tr w:rsidR="006148F4" w:rsidRPr="002E36F3" w14:paraId="4306DBA5" w14:textId="77777777" w:rsidTr="001D3682">
        <w:trPr>
          <w:ins w:id="148" w:author="Author"/>
        </w:trPr>
        <w:tc>
          <w:tcPr>
            <w:tcW w:w="9450" w:type="dxa"/>
          </w:tcPr>
          <w:p w14:paraId="0CDA2D04" w14:textId="5675576E" w:rsidR="00134BC2" w:rsidRPr="002E36F3" w:rsidRDefault="001D270B" w:rsidP="00FF3E3D">
            <w:pPr>
              <w:keepLines/>
              <w:spacing w:after="170"/>
              <w:rPr>
                <w:ins w:id="149" w:author="Author"/>
                <w:rFonts w:eastAsia="Times New Roman" w:cs="Arial"/>
                <w:sz w:val="17"/>
                <w:szCs w:val="17"/>
              </w:rPr>
            </w:pPr>
            <w:ins w:id="150" w:author="Author">
              <w:r w:rsidRPr="002E36F3">
                <w:rPr>
                  <w:rFonts w:eastAsia="Times New Roman" w:cs="Arial"/>
                  <w:sz w:val="17"/>
                  <w:szCs w:val="17"/>
                </w:rPr>
                <w:t>E</w:t>
              </w:r>
              <w:r w:rsidR="00134BC2" w:rsidRPr="002E36F3">
                <w:rPr>
                  <w:rFonts w:eastAsia="Times New Roman" w:cs="Arial"/>
                  <w:sz w:val="17"/>
                  <w:szCs w:val="17"/>
                </w:rPr>
                <w:t xml:space="preserve">xample which has </w:t>
              </w:r>
              <w:r w:rsidR="001A1E01" w:rsidRPr="002E36F3">
                <w:rPr>
                  <w:rFonts w:eastAsia="Times New Roman" w:cs="Arial"/>
                  <w:sz w:val="17"/>
                  <w:szCs w:val="17"/>
                </w:rPr>
                <w:t xml:space="preserve">some or </w:t>
              </w:r>
              <w:r w:rsidR="00134BC2" w:rsidRPr="002E36F3">
                <w:rPr>
                  <w:rFonts w:eastAsia="Times New Roman" w:cs="Arial"/>
                  <w:sz w:val="17"/>
                  <w:szCs w:val="17"/>
                </w:rPr>
                <w:t>all designs within the application</w:t>
              </w:r>
            </w:ins>
          </w:p>
          <w:p w14:paraId="24A0DB1D" w14:textId="7B51D15F" w:rsidR="00600F65" w:rsidRPr="002E36F3" w:rsidRDefault="00600F65" w:rsidP="005D22FF">
            <w:pPr>
              <w:keepLines/>
              <w:spacing w:after="170"/>
              <w:rPr>
                <w:ins w:id="151" w:author="Author"/>
                <w:rFonts w:eastAsia="Times New Roman" w:cs="Arial"/>
                <w:sz w:val="17"/>
                <w:szCs w:val="17"/>
              </w:rPr>
            </w:pPr>
            <w:ins w:id="152" w:author="Author">
              <w:r w:rsidRPr="002E36F3">
                <w:rPr>
                  <w:rFonts w:eastAsia="Times New Roman" w:cs="Arial"/>
                  <w:sz w:val="17"/>
                  <w:szCs w:val="17"/>
                </w:rPr>
                <w:t xml:space="preserve">For example, the contents of a </w:t>
              </w:r>
              <w:proofErr w:type="spellStart"/>
              <w:r w:rsidRPr="00482369">
                <w:rPr>
                  <w:rFonts w:ascii="Courier New" w:eastAsia="Times New Roman" w:hAnsi="Courier New" w:cs="Courier New"/>
                  <w:sz w:val="17"/>
                  <w:szCs w:val="17"/>
                </w:rPr>
                <w:t>MandatoryArtifacts</w:t>
              </w:r>
              <w:proofErr w:type="spellEnd"/>
              <w:r w:rsidRPr="002E36F3">
                <w:rPr>
                  <w:rFonts w:eastAsia="Times New Roman" w:cs="Arial"/>
                  <w:sz w:val="17"/>
                  <w:szCs w:val="17"/>
                </w:rPr>
                <w:t xml:space="preserve"> folder, containing a priority document is as follows:</w:t>
              </w:r>
            </w:ins>
          </w:p>
          <w:p w14:paraId="4A029D42" w14:textId="5A9721AA" w:rsidR="00600F65" w:rsidRPr="002E36F3" w:rsidRDefault="00635850" w:rsidP="0050290A">
            <w:pPr>
              <w:keepLines/>
              <w:widowControl w:val="0"/>
              <w:numPr>
                <w:ilvl w:val="0"/>
                <w:numId w:val="21"/>
              </w:numPr>
              <w:kinsoku w:val="0"/>
              <w:spacing w:after="170"/>
              <w:ind w:left="604" w:hanging="283"/>
              <w:rPr>
                <w:ins w:id="153" w:author="Author"/>
                <w:rFonts w:eastAsia="Times New Roman" w:cs="Arial"/>
                <w:sz w:val="17"/>
                <w:szCs w:val="17"/>
              </w:rPr>
            </w:pPr>
            <w:ins w:id="154" w:author="Author">
              <w:r w:rsidRPr="00482369">
                <w:rPr>
                  <w:rFonts w:ascii="Courier New" w:eastAsia="Times New Roman" w:hAnsi="Courier New" w:cs="Courier New"/>
                  <w:sz w:val="17"/>
                  <w:szCs w:val="17"/>
                  <w:lang w:val="en-US"/>
                </w:rPr>
                <w:t>EM_015065203</w:t>
              </w:r>
              <w:r w:rsidR="00600F65" w:rsidRPr="00482369">
                <w:rPr>
                  <w:rFonts w:ascii="Courier New" w:eastAsia="Times New Roman" w:hAnsi="Courier New" w:cs="Courier New"/>
                  <w:sz w:val="17"/>
                  <w:szCs w:val="17"/>
                </w:rPr>
                <w:t>_</w:t>
              </w:r>
              <w:r w:rsidR="00F54FFD" w:rsidRPr="00482369">
                <w:rPr>
                  <w:rFonts w:ascii="Courier New" w:eastAsia="Times New Roman" w:hAnsi="Courier New" w:cs="Courier New"/>
                  <w:sz w:val="17"/>
                  <w:szCs w:val="17"/>
                </w:rPr>
                <w:t>20250101_</w:t>
              </w:r>
              <w:r w:rsidR="00600F65" w:rsidRPr="00482369">
                <w:rPr>
                  <w:rFonts w:ascii="Courier New" w:eastAsia="Times New Roman" w:hAnsi="Courier New" w:cs="Courier New"/>
                  <w:sz w:val="17"/>
                  <w:szCs w:val="17"/>
                </w:rPr>
                <w:t>PriorityDocument.pdf</w:t>
              </w:r>
              <w:r w:rsidR="00600F65" w:rsidRPr="002E36F3">
                <w:rPr>
                  <w:rFonts w:eastAsia="Times New Roman" w:cs="Arial"/>
                  <w:sz w:val="17"/>
                  <w:szCs w:val="17"/>
                </w:rPr>
                <w:t xml:space="preserve"> (</w:t>
              </w:r>
              <w:r w:rsidR="00A12C27" w:rsidRPr="002E36F3">
                <w:rPr>
                  <w:rFonts w:eastAsia="Times New Roman" w:cs="Arial"/>
                  <w:sz w:val="17"/>
                  <w:szCs w:val="17"/>
                </w:rPr>
                <w:t>The</w:t>
              </w:r>
              <w:r w:rsidR="00F30578" w:rsidRPr="002E36F3">
                <w:rPr>
                  <w:rFonts w:eastAsia="Times New Roman" w:cs="Arial"/>
                  <w:sz w:val="17"/>
                  <w:szCs w:val="17"/>
                </w:rPr>
                <w:t xml:space="preserve"> industrial design </w:t>
              </w:r>
              <w:r w:rsidR="000F7F40" w:rsidRPr="002E36F3">
                <w:rPr>
                  <w:rFonts w:eastAsia="Times New Roman" w:cs="Arial"/>
                  <w:sz w:val="17"/>
                  <w:szCs w:val="17"/>
                </w:rPr>
                <w:t>priority document</w:t>
              </w:r>
              <w:r w:rsidR="00F30578" w:rsidRPr="002E36F3">
                <w:rPr>
                  <w:rFonts w:eastAsia="Times New Roman" w:cs="Arial"/>
                  <w:sz w:val="17"/>
                  <w:szCs w:val="17"/>
                </w:rPr>
                <w:t xml:space="preserve"> typically includes bibliographic data, designs, reproductions, product indications, and descriptions</w:t>
              </w:r>
              <w:r w:rsidR="00600F65" w:rsidRPr="002E36F3">
                <w:rPr>
                  <w:rFonts w:eastAsia="Times New Roman" w:cs="Arial"/>
                  <w:sz w:val="17"/>
                  <w:szCs w:val="17"/>
                </w:rPr>
                <w:t>)</w:t>
              </w:r>
            </w:ins>
          </w:p>
        </w:tc>
      </w:tr>
    </w:tbl>
    <w:p w14:paraId="2DAD1E3B" w14:textId="77777777" w:rsidR="003E2584" w:rsidRDefault="003E2584" w:rsidP="00600F65">
      <w:pPr>
        <w:keepLines/>
        <w:spacing w:before="0" w:after="0"/>
        <w:rPr>
          <w:rFonts w:eastAsia="Times New Roman" w:cs="Arial"/>
          <w:kern w:val="0"/>
          <w:sz w:val="17"/>
          <w:szCs w:val="17"/>
          <w14:ligatures w14:val="none"/>
        </w:rPr>
      </w:pPr>
    </w:p>
    <w:p w14:paraId="3DF0B1C3" w14:textId="77777777" w:rsidR="00D877A3" w:rsidRPr="002E36F3" w:rsidRDefault="00D877A3" w:rsidP="00600F65">
      <w:pPr>
        <w:keepLines/>
        <w:spacing w:before="0" w:after="0"/>
        <w:rPr>
          <w:ins w:id="155" w:author="Autho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600F65" w:rsidRPr="002E36F3" w14:paraId="5EBD5C52" w14:textId="77777777" w:rsidTr="005D22FF">
        <w:trPr>
          <w:ins w:id="156" w:author="Author"/>
        </w:trPr>
        <w:tc>
          <w:tcPr>
            <w:tcW w:w="9442" w:type="dxa"/>
          </w:tcPr>
          <w:p w14:paraId="4D4E039A" w14:textId="044C2E63" w:rsidR="00B76BAF" w:rsidRPr="002E36F3" w:rsidRDefault="001D270B" w:rsidP="00FF3E3D">
            <w:pPr>
              <w:keepLines/>
              <w:spacing w:after="170"/>
              <w:rPr>
                <w:ins w:id="157" w:author="Author"/>
                <w:rFonts w:eastAsia="Times New Roman" w:cs="Arial"/>
                <w:sz w:val="17"/>
                <w:szCs w:val="17"/>
              </w:rPr>
            </w:pPr>
            <w:ins w:id="158" w:author="Author">
              <w:r w:rsidRPr="002E36F3">
                <w:rPr>
                  <w:rFonts w:eastAsia="Times New Roman" w:cs="Arial"/>
                  <w:sz w:val="17"/>
                  <w:szCs w:val="17"/>
                </w:rPr>
                <w:t>E</w:t>
              </w:r>
              <w:r w:rsidR="00B76BAF" w:rsidRPr="002E36F3">
                <w:rPr>
                  <w:rFonts w:eastAsia="Times New Roman" w:cs="Arial"/>
                  <w:sz w:val="17"/>
                  <w:szCs w:val="17"/>
                </w:rPr>
                <w:t xml:space="preserve">xample which has </w:t>
              </w:r>
              <w:r w:rsidR="00D32FF4" w:rsidRPr="002E36F3">
                <w:rPr>
                  <w:rFonts w:eastAsia="Times New Roman" w:cs="Arial"/>
                  <w:sz w:val="17"/>
                  <w:szCs w:val="17"/>
                </w:rPr>
                <w:t xml:space="preserve">some or </w:t>
              </w:r>
              <w:r w:rsidR="00B76BAF" w:rsidRPr="002E36F3">
                <w:rPr>
                  <w:rFonts w:eastAsia="Times New Roman" w:cs="Arial"/>
                  <w:sz w:val="17"/>
                  <w:szCs w:val="17"/>
                </w:rPr>
                <w:t>all designs within the application with a separate certification page</w:t>
              </w:r>
            </w:ins>
          </w:p>
          <w:p w14:paraId="1BBF00BF" w14:textId="27B45C84" w:rsidR="00600F65" w:rsidRPr="002E36F3" w:rsidRDefault="00600F65" w:rsidP="005D22FF">
            <w:pPr>
              <w:keepLines/>
              <w:spacing w:after="170"/>
              <w:rPr>
                <w:ins w:id="159" w:author="Author"/>
                <w:rFonts w:eastAsia="Times New Roman" w:cs="Arial"/>
                <w:sz w:val="17"/>
                <w:szCs w:val="17"/>
              </w:rPr>
            </w:pPr>
            <w:ins w:id="160" w:author="Author">
              <w:r w:rsidRPr="002E36F3">
                <w:rPr>
                  <w:rFonts w:eastAsia="Times New Roman" w:cs="Arial"/>
                  <w:sz w:val="17"/>
                  <w:szCs w:val="17"/>
                </w:rPr>
                <w:t xml:space="preserve">In contrast, this example shows the </w:t>
              </w:r>
              <w:proofErr w:type="spellStart"/>
              <w:r w:rsidRPr="00482369">
                <w:rPr>
                  <w:rFonts w:ascii="Courier New" w:eastAsia="Times New Roman" w:hAnsi="Courier New" w:cs="Courier New"/>
                  <w:sz w:val="17"/>
                  <w:szCs w:val="17"/>
                </w:rPr>
                <w:t>MandatoryArtifacts</w:t>
              </w:r>
              <w:proofErr w:type="spellEnd"/>
              <w:r w:rsidRPr="002E36F3">
                <w:rPr>
                  <w:rFonts w:eastAsia="Times New Roman" w:cs="Arial"/>
                  <w:sz w:val="17"/>
                  <w:szCs w:val="17"/>
                </w:rPr>
                <w:t xml:space="preserve"> folder having the certification page provided separately in PDF format as follows:</w:t>
              </w:r>
            </w:ins>
          </w:p>
          <w:p w14:paraId="098C4E39" w14:textId="50911CFF" w:rsidR="00600F65" w:rsidRPr="002E36F3" w:rsidRDefault="00635850" w:rsidP="0050290A">
            <w:pPr>
              <w:keepLines/>
              <w:widowControl w:val="0"/>
              <w:numPr>
                <w:ilvl w:val="0"/>
                <w:numId w:val="21"/>
              </w:numPr>
              <w:kinsoku w:val="0"/>
              <w:spacing w:after="170"/>
              <w:ind w:left="604" w:hanging="283"/>
              <w:rPr>
                <w:ins w:id="161" w:author="Author"/>
                <w:rFonts w:eastAsia="Times New Roman" w:cs="Arial"/>
                <w:sz w:val="17"/>
                <w:szCs w:val="17"/>
              </w:rPr>
            </w:pPr>
            <w:ins w:id="162" w:author="Author">
              <w:r w:rsidRPr="00482369">
                <w:rPr>
                  <w:rFonts w:ascii="Courier New" w:eastAsia="Times New Roman" w:hAnsi="Courier New" w:cs="Courier New"/>
                  <w:sz w:val="17"/>
                  <w:szCs w:val="17"/>
                  <w:lang w:val="en-US"/>
                </w:rPr>
                <w:t>EM_015065203</w:t>
              </w:r>
              <w:r w:rsidR="00600F65" w:rsidRPr="00482369">
                <w:rPr>
                  <w:rFonts w:ascii="Courier New" w:eastAsia="Times New Roman" w:hAnsi="Courier New" w:cs="Courier New"/>
                  <w:sz w:val="17"/>
                  <w:szCs w:val="17"/>
                </w:rPr>
                <w:t>_</w:t>
              </w:r>
              <w:r w:rsidR="00F54FFD" w:rsidRPr="00482369">
                <w:rPr>
                  <w:rFonts w:ascii="Courier New" w:eastAsia="Times New Roman" w:hAnsi="Courier New" w:cs="Courier New"/>
                  <w:sz w:val="17"/>
                  <w:szCs w:val="17"/>
                </w:rPr>
                <w:t>20250101_</w:t>
              </w:r>
              <w:r w:rsidR="00600F65" w:rsidRPr="00482369">
                <w:rPr>
                  <w:rFonts w:ascii="Courier New" w:eastAsia="Times New Roman" w:hAnsi="Courier New" w:cs="Courier New"/>
                  <w:sz w:val="17"/>
                  <w:szCs w:val="17"/>
                </w:rPr>
                <w:t>CertificationPage.pdf</w:t>
              </w:r>
              <w:r w:rsidR="00600F65" w:rsidRPr="002E36F3">
                <w:rPr>
                  <w:rFonts w:eastAsia="Times New Roman" w:cs="Arial"/>
                  <w:sz w:val="17"/>
                  <w:szCs w:val="17"/>
                </w:rPr>
                <w:t xml:space="preserve">; </w:t>
              </w:r>
            </w:ins>
          </w:p>
          <w:p w14:paraId="66A18D7A" w14:textId="72F36054" w:rsidR="00600F65" w:rsidRPr="002E36F3" w:rsidRDefault="00635850" w:rsidP="0050290A">
            <w:pPr>
              <w:keepLines/>
              <w:widowControl w:val="0"/>
              <w:numPr>
                <w:ilvl w:val="0"/>
                <w:numId w:val="21"/>
              </w:numPr>
              <w:kinsoku w:val="0"/>
              <w:spacing w:after="170"/>
              <w:ind w:left="604" w:hanging="283"/>
              <w:rPr>
                <w:ins w:id="163" w:author="Author"/>
                <w:rFonts w:eastAsia="Times New Roman" w:cs="Arial"/>
                <w:sz w:val="17"/>
                <w:szCs w:val="17"/>
              </w:rPr>
            </w:pPr>
            <w:ins w:id="164" w:author="Author">
              <w:r w:rsidRPr="00482369">
                <w:rPr>
                  <w:rFonts w:ascii="Courier New" w:eastAsia="Times New Roman" w:hAnsi="Courier New" w:cs="Courier New"/>
                  <w:sz w:val="17"/>
                  <w:szCs w:val="17"/>
                  <w:lang w:val="en-US"/>
                </w:rPr>
                <w:t>EM_015065203</w:t>
              </w:r>
              <w:r w:rsidR="00600F65" w:rsidRPr="00482369">
                <w:rPr>
                  <w:rFonts w:ascii="Courier New" w:eastAsia="Times New Roman" w:hAnsi="Courier New" w:cs="Courier New"/>
                  <w:sz w:val="17"/>
                  <w:szCs w:val="17"/>
                </w:rPr>
                <w:t>_</w:t>
              </w:r>
              <w:r w:rsidR="00F54FFD" w:rsidRPr="00482369">
                <w:rPr>
                  <w:rFonts w:ascii="Courier New" w:eastAsia="Times New Roman" w:hAnsi="Courier New" w:cs="Courier New"/>
                  <w:sz w:val="17"/>
                  <w:szCs w:val="17"/>
                </w:rPr>
                <w:t>20250101_</w:t>
              </w:r>
              <w:r w:rsidR="00600F65" w:rsidRPr="00482369">
                <w:rPr>
                  <w:rFonts w:ascii="Courier New" w:eastAsia="Times New Roman" w:hAnsi="Courier New" w:cs="Courier New"/>
                  <w:sz w:val="17"/>
                  <w:szCs w:val="17"/>
                </w:rPr>
                <w:t>PriorityDocument.pdf</w:t>
              </w:r>
              <w:r w:rsidR="00600F65" w:rsidRPr="002E36F3">
                <w:rPr>
                  <w:rFonts w:eastAsia="Times New Roman" w:cs="Arial"/>
                  <w:sz w:val="17"/>
                  <w:szCs w:val="17"/>
                </w:rPr>
                <w:t xml:space="preserve"> (</w:t>
              </w:r>
              <w:r w:rsidR="00A12C27" w:rsidRPr="002E36F3">
                <w:rPr>
                  <w:rFonts w:eastAsia="Times New Roman" w:cs="Arial"/>
                  <w:sz w:val="17"/>
                  <w:szCs w:val="17"/>
                </w:rPr>
                <w:t>The</w:t>
              </w:r>
              <w:r w:rsidR="00F30578" w:rsidRPr="002E36F3">
                <w:rPr>
                  <w:rFonts w:eastAsia="Times New Roman" w:cs="Arial"/>
                  <w:sz w:val="17"/>
                  <w:szCs w:val="17"/>
                </w:rPr>
                <w:t xml:space="preserve"> industrial design </w:t>
              </w:r>
              <w:r w:rsidR="000F7F40" w:rsidRPr="002E36F3">
                <w:rPr>
                  <w:rFonts w:eastAsia="Times New Roman" w:cs="Arial"/>
                  <w:sz w:val="17"/>
                  <w:szCs w:val="17"/>
                </w:rPr>
                <w:t>priority document</w:t>
              </w:r>
              <w:r w:rsidR="00F30578" w:rsidRPr="002E36F3">
                <w:rPr>
                  <w:rFonts w:eastAsia="Times New Roman" w:cs="Arial"/>
                  <w:sz w:val="17"/>
                  <w:szCs w:val="17"/>
                </w:rPr>
                <w:t xml:space="preserve"> typically includes bibliographic data, designs, reproductions, product indications, and descriptions</w:t>
              </w:r>
              <w:r w:rsidR="00600F65" w:rsidRPr="002E36F3">
                <w:rPr>
                  <w:rFonts w:eastAsia="Times New Roman" w:cs="Arial"/>
                  <w:sz w:val="17"/>
                  <w:szCs w:val="17"/>
                </w:rPr>
                <w:t>)</w:t>
              </w:r>
            </w:ins>
          </w:p>
        </w:tc>
      </w:tr>
    </w:tbl>
    <w:p w14:paraId="1530ECEB" w14:textId="2D0A2F04" w:rsidR="00635850" w:rsidRDefault="00635850" w:rsidP="00586392">
      <w:pPr>
        <w:keepLines/>
        <w:tabs>
          <w:tab w:val="left" w:pos="567"/>
        </w:tabs>
        <w:spacing w:before="0" w:after="170"/>
        <w:rPr>
          <w:rFonts w:eastAsia="Times New Roman" w:cs="Arial"/>
          <w:kern w:val="0"/>
          <w:sz w:val="17"/>
          <w:szCs w:val="17"/>
          <w14:ligatures w14:val="none"/>
        </w:rPr>
      </w:pPr>
    </w:p>
    <w:p w14:paraId="270ECF85" w14:textId="77777777" w:rsidR="00D877A3" w:rsidRDefault="00D877A3" w:rsidP="00586392">
      <w:pPr>
        <w:keepLines/>
        <w:tabs>
          <w:tab w:val="left" w:pos="567"/>
        </w:tabs>
        <w:spacing w:before="0" w:after="170"/>
        <w:rPr>
          <w:rFonts w:eastAsia="Times New Roman" w:cs="Arial"/>
          <w:kern w:val="0"/>
          <w:sz w:val="17"/>
          <w:szCs w:val="17"/>
          <w14:ligatures w14:val="none"/>
        </w:rPr>
      </w:pPr>
    </w:p>
    <w:tbl>
      <w:tblPr>
        <w:tblStyle w:val="TableGrid"/>
        <w:tblW w:w="9450" w:type="dxa"/>
        <w:tblInd w:w="-5" w:type="dxa"/>
        <w:tblLook w:val="04A0" w:firstRow="1" w:lastRow="0" w:firstColumn="1" w:lastColumn="0" w:noHBand="0" w:noVBand="1"/>
      </w:tblPr>
      <w:tblGrid>
        <w:gridCol w:w="9450"/>
      </w:tblGrid>
      <w:tr w:rsidR="00635850" w:rsidRPr="002E36F3" w14:paraId="1BA97FD9" w14:textId="77777777" w:rsidTr="005D22FF">
        <w:trPr>
          <w:ins w:id="165" w:author="Author"/>
        </w:trPr>
        <w:tc>
          <w:tcPr>
            <w:tcW w:w="9450" w:type="dxa"/>
          </w:tcPr>
          <w:p w14:paraId="611E7E9A" w14:textId="616E86D8" w:rsidR="00897FAB" w:rsidRPr="002E36F3" w:rsidRDefault="001D270B" w:rsidP="00FF3E3D">
            <w:pPr>
              <w:keepLines/>
              <w:spacing w:after="170"/>
              <w:rPr>
                <w:ins w:id="166" w:author="Author"/>
                <w:rFonts w:eastAsia="Times New Roman" w:cs="Arial"/>
                <w:sz w:val="17"/>
                <w:szCs w:val="17"/>
              </w:rPr>
            </w:pPr>
            <w:ins w:id="167" w:author="Author">
              <w:r w:rsidRPr="002E36F3">
                <w:rPr>
                  <w:rFonts w:eastAsia="Times New Roman" w:cs="Arial"/>
                  <w:sz w:val="17"/>
                  <w:szCs w:val="17"/>
                </w:rPr>
                <w:t>E</w:t>
              </w:r>
              <w:r w:rsidR="00897FAB" w:rsidRPr="002E36F3">
                <w:rPr>
                  <w:rFonts w:eastAsia="Times New Roman" w:cs="Arial"/>
                  <w:sz w:val="17"/>
                  <w:szCs w:val="17"/>
                </w:rPr>
                <w:t xml:space="preserve">xample which has </w:t>
              </w:r>
              <w:r w:rsidR="009764F0" w:rsidRPr="002E36F3">
                <w:rPr>
                  <w:rFonts w:eastAsia="Times New Roman" w:cs="Arial"/>
                  <w:sz w:val="17"/>
                  <w:szCs w:val="17"/>
                  <w:u w:val="single"/>
                </w:rPr>
                <w:t>one</w:t>
              </w:r>
              <w:r w:rsidR="007B0A19" w:rsidRPr="002E36F3">
                <w:rPr>
                  <w:rFonts w:eastAsia="Times New Roman" w:cs="Arial"/>
                  <w:sz w:val="17"/>
                  <w:szCs w:val="17"/>
                  <w:u w:val="single"/>
                </w:rPr>
                <w:t xml:space="preserve"> </w:t>
              </w:r>
              <w:r w:rsidR="00546B91" w:rsidRPr="002E36F3">
                <w:rPr>
                  <w:rFonts w:eastAsia="Times New Roman" w:cs="Arial"/>
                  <w:sz w:val="17"/>
                  <w:szCs w:val="17"/>
                  <w:u w:val="single"/>
                </w:rPr>
                <w:t>but not</w:t>
              </w:r>
              <w:r w:rsidR="00897FAB" w:rsidRPr="002E36F3">
                <w:rPr>
                  <w:rFonts w:eastAsia="Times New Roman" w:cs="Arial"/>
                  <w:sz w:val="17"/>
                  <w:szCs w:val="17"/>
                </w:rPr>
                <w:t xml:space="preserve"> all designs</w:t>
              </w:r>
              <w:r w:rsidR="006D77BA" w:rsidRPr="002E36F3">
                <w:rPr>
                  <w:rFonts w:eastAsia="Times New Roman" w:cs="Arial"/>
                  <w:sz w:val="17"/>
                  <w:szCs w:val="17"/>
                </w:rPr>
                <w:t xml:space="preserve"> </w:t>
              </w:r>
              <w:r w:rsidR="00897FAB" w:rsidRPr="002E36F3">
                <w:rPr>
                  <w:rFonts w:eastAsia="Times New Roman" w:cs="Arial"/>
                  <w:sz w:val="17"/>
                  <w:szCs w:val="17"/>
                </w:rPr>
                <w:t>within the application</w:t>
              </w:r>
              <w:r w:rsidR="007A36EE" w:rsidRPr="002E36F3">
                <w:rPr>
                  <w:rFonts w:eastAsia="Times New Roman" w:cs="Arial"/>
                  <w:sz w:val="17"/>
                  <w:szCs w:val="17"/>
                </w:rPr>
                <w:t xml:space="preserve"> </w:t>
              </w:r>
              <w:r w:rsidR="00903CBB" w:rsidRPr="002E36F3">
                <w:rPr>
                  <w:rFonts w:eastAsia="Times New Roman" w:cs="Arial"/>
                  <w:sz w:val="17"/>
                  <w:szCs w:val="17"/>
                </w:rPr>
                <w:t>and design indicator</w:t>
              </w:r>
            </w:ins>
          </w:p>
          <w:p w14:paraId="10FDBFCD" w14:textId="6E986AB7" w:rsidR="00635850" w:rsidRPr="002E36F3" w:rsidRDefault="00635850" w:rsidP="005D22FF">
            <w:pPr>
              <w:keepLines/>
              <w:spacing w:after="170"/>
              <w:rPr>
                <w:ins w:id="168" w:author="Author"/>
                <w:rFonts w:eastAsia="Times New Roman" w:cs="Arial"/>
                <w:sz w:val="17"/>
                <w:szCs w:val="17"/>
              </w:rPr>
            </w:pPr>
            <w:ins w:id="169" w:author="Author">
              <w:r w:rsidRPr="002E36F3">
                <w:rPr>
                  <w:rFonts w:eastAsia="Times New Roman" w:cs="Arial"/>
                  <w:sz w:val="17"/>
                  <w:szCs w:val="17"/>
                </w:rPr>
                <w:t xml:space="preserve">For example, the contents of a </w:t>
              </w:r>
              <w:proofErr w:type="spellStart"/>
              <w:r w:rsidRPr="001667A1">
                <w:rPr>
                  <w:rFonts w:ascii="Courier New" w:eastAsia="Times New Roman" w:hAnsi="Courier New" w:cs="Courier New"/>
                  <w:sz w:val="17"/>
                  <w:szCs w:val="17"/>
                </w:rPr>
                <w:t>MandatoryArtifacts</w:t>
              </w:r>
              <w:proofErr w:type="spellEnd"/>
              <w:r w:rsidRPr="002E36F3">
                <w:rPr>
                  <w:rFonts w:eastAsia="Times New Roman" w:cs="Arial"/>
                  <w:sz w:val="17"/>
                  <w:szCs w:val="17"/>
                </w:rPr>
                <w:t xml:space="preserve"> folder, containing a priority document is as follows</w:t>
              </w:r>
              <w:r w:rsidR="00A21356" w:rsidRPr="002E36F3">
                <w:rPr>
                  <w:rFonts w:eastAsia="Times New Roman" w:cs="Arial"/>
                  <w:sz w:val="17"/>
                  <w:szCs w:val="17"/>
                </w:rPr>
                <w:t>:</w:t>
              </w:r>
            </w:ins>
          </w:p>
          <w:p w14:paraId="71B3D970" w14:textId="6A6F209A" w:rsidR="00635850" w:rsidRPr="002E36F3" w:rsidRDefault="00635850" w:rsidP="0050290A">
            <w:pPr>
              <w:keepLines/>
              <w:widowControl w:val="0"/>
              <w:numPr>
                <w:ilvl w:val="0"/>
                <w:numId w:val="21"/>
              </w:numPr>
              <w:kinsoku w:val="0"/>
              <w:spacing w:after="170"/>
              <w:ind w:left="604" w:hanging="283"/>
              <w:rPr>
                <w:ins w:id="170" w:author="Author"/>
                <w:rFonts w:eastAsia="Times New Roman" w:cs="Arial"/>
                <w:sz w:val="17"/>
                <w:szCs w:val="17"/>
              </w:rPr>
            </w:pPr>
            <w:ins w:id="171" w:author="Author">
              <w:r w:rsidRPr="001667A1">
                <w:rPr>
                  <w:rFonts w:ascii="Courier New" w:eastAsia="Times New Roman" w:hAnsi="Courier New" w:cs="Courier New"/>
                  <w:sz w:val="17"/>
                  <w:szCs w:val="17"/>
                  <w:lang w:val="en-US"/>
                </w:rPr>
                <w:t>EM_015065203-0001</w:t>
              </w:r>
              <w:r w:rsidRPr="001667A1">
                <w:rPr>
                  <w:rFonts w:ascii="Courier New" w:eastAsia="Times New Roman" w:hAnsi="Courier New" w:cs="Courier New"/>
                  <w:sz w:val="17"/>
                  <w:szCs w:val="17"/>
                </w:rPr>
                <w:t>_</w:t>
              </w:r>
              <w:r w:rsidR="001816B0" w:rsidRPr="001667A1">
                <w:rPr>
                  <w:rFonts w:ascii="Courier New" w:eastAsia="Times New Roman" w:hAnsi="Courier New" w:cs="Courier New"/>
                  <w:sz w:val="17"/>
                  <w:szCs w:val="17"/>
                </w:rPr>
                <w:t>20250101_</w:t>
              </w:r>
              <w:r w:rsidRPr="001667A1">
                <w:rPr>
                  <w:rFonts w:ascii="Courier New" w:eastAsia="Times New Roman" w:hAnsi="Courier New" w:cs="Courier New"/>
                  <w:sz w:val="17"/>
                  <w:szCs w:val="17"/>
                </w:rPr>
                <w:t>PriorityDocument.pdf</w:t>
              </w:r>
              <w:r w:rsidRPr="002E36F3">
                <w:rPr>
                  <w:rFonts w:eastAsia="Times New Roman" w:cs="Arial"/>
                  <w:sz w:val="17"/>
                  <w:szCs w:val="17"/>
                </w:rPr>
                <w:t xml:space="preserve"> (</w:t>
              </w:r>
              <w:r w:rsidR="00A12C27" w:rsidRPr="002E36F3">
                <w:rPr>
                  <w:rFonts w:eastAsia="Times New Roman" w:cs="Arial"/>
                  <w:sz w:val="17"/>
                  <w:szCs w:val="17"/>
                </w:rPr>
                <w:t xml:space="preserve">The industrial design </w:t>
              </w:r>
              <w:r w:rsidR="000F7F40" w:rsidRPr="002E36F3">
                <w:rPr>
                  <w:rFonts w:eastAsia="Times New Roman" w:cs="Arial"/>
                  <w:sz w:val="17"/>
                  <w:szCs w:val="17"/>
                </w:rPr>
                <w:t>priority document</w:t>
              </w:r>
              <w:r w:rsidR="00A12C27" w:rsidRPr="002E36F3">
                <w:rPr>
                  <w:rFonts w:eastAsia="Times New Roman" w:cs="Arial"/>
                  <w:sz w:val="17"/>
                  <w:szCs w:val="17"/>
                </w:rPr>
                <w:t xml:space="preserve"> typically includes bibliographic data, designs, reproductions, product indications, and descriptions</w:t>
              </w:r>
              <w:r w:rsidRPr="002E36F3">
                <w:rPr>
                  <w:rFonts w:eastAsia="Times New Roman" w:cs="Arial"/>
                  <w:sz w:val="17"/>
                  <w:szCs w:val="17"/>
                </w:rPr>
                <w:t>)</w:t>
              </w:r>
            </w:ins>
          </w:p>
        </w:tc>
      </w:tr>
    </w:tbl>
    <w:p w14:paraId="509A5982" w14:textId="77777777" w:rsidR="00635850" w:rsidRPr="002E36F3" w:rsidRDefault="00635850" w:rsidP="00635850">
      <w:pPr>
        <w:keepLines/>
        <w:spacing w:before="0" w:after="0"/>
        <w:rPr>
          <w:ins w:id="172" w:author="Author"/>
          <w:rFonts w:eastAsia="Times New Roman" w:cs="Arial"/>
          <w:kern w:val="0"/>
          <w:sz w:val="17"/>
          <w:szCs w:val="17"/>
          <w14:ligatures w14:val="none"/>
        </w:rPr>
      </w:pPr>
    </w:p>
    <w:p w14:paraId="6FEC3190" w14:textId="77777777" w:rsidR="004A31BC" w:rsidRPr="002E36F3" w:rsidRDefault="004A31BC" w:rsidP="00635850">
      <w:pPr>
        <w:keepLines/>
        <w:spacing w:before="0" w:after="0"/>
        <w:rPr>
          <w:ins w:id="173" w:author="Autho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635850" w:rsidRPr="002E36F3" w14:paraId="63617256" w14:textId="77777777" w:rsidTr="005D22FF">
        <w:trPr>
          <w:ins w:id="174" w:author="Author"/>
        </w:trPr>
        <w:tc>
          <w:tcPr>
            <w:tcW w:w="9442" w:type="dxa"/>
          </w:tcPr>
          <w:p w14:paraId="514E5967" w14:textId="31625B3E" w:rsidR="00EC2386" w:rsidRPr="002E36F3" w:rsidRDefault="00F52A35" w:rsidP="000B5067">
            <w:pPr>
              <w:keepLines/>
              <w:rPr>
                <w:ins w:id="175" w:author="Author"/>
                <w:rFonts w:eastAsia="Times New Roman" w:cs="Arial"/>
                <w:sz w:val="17"/>
                <w:szCs w:val="17"/>
              </w:rPr>
            </w:pPr>
            <w:ins w:id="176" w:author="Author">
              <w:r w:rsidRPr="002E36F3">
                <w:rPr>
                  <w:rFonts w:eastAsia="Times New Roman" w:cs="Arial"/>
                  <w:sz w:val="17"/>
                  <w:szCs w:val="17"/>
                </w:rPr>
                <w:t>E</w:t>
              </w:r>
              <w:r w:rsidR="00EC2386" w:rsidRPr="002E36F3">
                <w:rPr>
                  <w:rFonts w:eastAsia="Times New Roman" w:cs="Arial"/>
                  <w:sz w:val="17"/>
                  <w:szCs w:val="17"/>
                </w:rPr>
                <w:t xml:space="preserve">xample which has </w:t>
              </w:r>
              <w:r w:rsidR="007B0A19" w:rsidRPr="002E36F3">
                <w:rPr>
                  <w:rFonts w:eastAsia="Times New Roman" w:cs="Arial"/>
                  <w:sz w:val="17"/>
                  <w:szCs w:val="17"/>
                  <w:u w:val="single"/>
                </w:rPr>
                <w:t xml:space="preserve">one </w:t>
              </w:r>
              <w:r w:rsidR="00E96CD3" w:rsidRPr="002E36F3">
                <w:rPr>
                  <w:rFonts w:eastAsia="Times New Roman" w:cs="Arial"/>
                  <w:sz w:val="17"/>
                  <w:szCs w:val="17"/>
                  <w:u w:val="single"/>
                </w:rPr>
                <w:t>but not</w:t>
              </w:r>
              <w:r w:rsidR="00EC2386" w:rsidRPr="002E36F3">
                <w:rPr>
                  <w:rFonts w:eastAsia="Times New Roman" w:cs="Arial"/>
                  <w:sz w:val="17"/>
                  <w:szCs w:val="17"/>
                </w:rPr>
                <w:t xml:space="preserve"> all designs within the application with a separate certification page</w:t>
              </w:r>
              <w:r w:rsidR="000158B7" w:rsidRPr="002E36F3">
                <w:rPr>
                  <w:rFonts w:eastAsia="Times New Roman" w:cs="Arial"/>
                  <w:sz w:val="17"/>
                  <w:szCs w:val="17"/>
                </w:rPr>
                <w:t xml:space="preserve"> and design indicator</w:t>
              </w:r>
            </w:ins>
          </w:p>
          <w:p w14:paraId="06F25770" w14:textId="77777777" w:rsidR="00EC2386" w:rsidRPr="002E36F3" w:rsidRDefault="00EC2386" w:rsidP="0095067B">
            <w:pPr>
              <w:keepLines/>
              <w:rPr>
                <w:ins w:id="177" w:author="Author"/>
                <w:rFonts w:eastAsia="Times New Roman" w:cs="Arial"/>
                <w:sz w:val="17"/>
                <w:szCs w:val="17"/>
              </w:rPr>
            </w:pPr>
          </w:p>
          <w:p w14:paraId="4C68BA79" w14:textId="5BC936F6" w:rsidR="00635850" w:rsidRPr="002E36F3" w:rsidRDefault="00635850" w:rsidP="005D22FF">
            <w:pPr>
              <w:keepLines/>
              <w:spacing w:after="170"/>
              <w:rPr>
                <w:ins w:id="178" w:author="Author"/>
                <w:rFonts w:eastAsia="Times New Roman" w:cs="Arial"/>
                <w:sz w:val="17"/>
                <w:szCs w:val="17"/>
              </w:rPr>
            </w:pPr>
            <w:ins w:id="179" w:author="Author">
              <w:r w:rsidRPr="002E36F3">
                <w:rPr>
                  <w:rFonts w:eastAsia="Times New Roman" w:cs="Arial"/>
                  <w:sz w:val="17"/>
                  <w:szCs w:val="17"/>
                </w:rPr>
                <w:t xml:space="preserve">In contrast, this example shows the </w:t>
              </w:r>
              <w:proofErr w:type="spellStart"/>
              <w:r w:rsidRPr="001667A1">
                <w:rPr>
                  <w:rFonts w:ascii="Courier New" w:eastAsia="Times New Roman" w:hAnsi="Courier New" w:cs="Courier New"/>
                  <w:sz w:val="17"/>
                  <w:szCs w:val="17"/>
                </w:rPr>
                <w:t>MandatoryArtifacts</w:t>
              </w:r>
              <w:proofErr w:type="spellEnd"/>
              <w:r w:rsidRPr="002E36F3">
                <w:rPr>
                  <w:rFonts w:eastAsia="Times New Roman" w:cs="Arial"/>
                  <w:sz w:val="17"/>
                  <w:szCs w:val="17"/>
                </w:rPr>
                <w:t xml:space="preserve"> folder having the certification page provided separately in PDF format as follows:</w:t>
              </w:r>
            </w:ins>
          </w:p>
          <w:p w14:paraId="68C6A386" w14:textId="2FC18EF4" w:rsidR="00635850" w:rsidRPr="002E36F3" w:rsidRDefault="00635850" w:rsidP="00CC1BE8">
            <w:pPr>
              <w:keepLines/>
              <w:widowControl w:val="0"/>
              <w:numPr>
                <w:ilvl w:val="0"/>
                <w:numId w:val="21"/>
              </w:numPr>
              <w:kinsoku w:val="0"/>
              <w:spacing w:after="170"/>
              <w:ind w:left="604" w:hanging="283"/>
              <w:rPr>
                <w:ins w:id="180" w:author="Author"/>
                <w:rFonts w:eastAsia="Times New Roman" w:cs="Arial"/>
                <w:sz w:val="17"/>
                <w:szCs w:val="17"/>
              </w:rPr>
            </w:pPr>
            <w:ins w:id="181" w:author="Author">
              <w:r w:rsidRPr="001667A1">
                <w:rPr>
                  <w:rFonts w:ascii="Courier New" w:eastAsia="Times New Roman" w:hAnsi="Courier New" w:cs="Courier New"/>
                  <w:sz w:val="17"/>
                  <w:szCs w:val="17"/>
                  <w:lang w:val="en-US"/>
                </w:rPr>
                <w:t>EM_015065203-0001</w:t>
              </w:r>
              <w:r w:rsidRPr="001667A1">
                <w:rPr>
                  <w:rFonts w:ascii="Courier New" w:eastAsia="Times New Roman" w:hAnsi="Courier New" w:cs="Courier New"/>
                  <w:sz w:val="17"/>
                  <w:szCs w:val="17"/>
                </w:rPr>
                <w:t>_</w:t>
              </w:r>
              <w:r w:rsidR="001816B0" w:rsidRPr="001667A1">
                <w:rPr>
                  <w:rFonts w:ascii="Courier New" w:eastAsia="Times New Roman" w:hAnsi="Courier New" w:cs="Courier New"/>
                  <w:sz w:val="17"/>
                  <w:szCs w:val="17"/>
                </w:rPr>
                <w:t>20250101_</w:t>
              </w:r>
              <w:r w:rsidRPr="001667A1">
                <w:rPr>
                  <w:rFonts w:ascii="Courier New" w:eastAsia="Times New Roman" w:hAnsi="Courier New" w:cs="Courier New"/>
                  <w:sz w:val="17"/>
                  <w:szCs w:val="17"/>
                </w:rPr>
                <w:t>CertificationPage.pdf</w:t>
              </w:r>
              <w:r w:rsidRPr="002E36F3">
                <w:rPr>
                  <w:rFonts w:eastAsia="Times New Roman" w:cs="Arial"/>
                  <w:sz w:val="17"/>
                  <w:szCs w:val="17"/>
                </w:rPr>
                <w:t xml:space="preserve">; </w:t>
              </w:r>
            </w:ins>
          </w:p>
          <w:p w14:paraId="277C3747" w14:textId="4D6AAE76" w:rsidR="00635850" w:rsidRPr="002E36F3" w:rsidRDefault="00635850" w:rsidP="00CC1BE8">
            <w:pPr>
              <w:keepLines/>
              <w:widowControl w:val="0"/>
              <w:numPr>
                <w:ilvl w:val="0"/>
                <w:numId w:val="21"/>
              </w:numPr>
              <w:kinsoku w:val="0"/>
              <w:spacing w:after="170"/>
              <w:ind w:left="604" w:hanging="283"/>
              <w:rPr>
                <w:ins w:id="182" w:author="Author"/>
                <w:rFonts w:eastAsia="Times New Roman" w:cs="Arial"/>
                <w:sz w:val="17"/>
                <w:szCs w:val="17"/>
              </w:rPr>
            </w:pPr>
            <w:ins w:id="183" w:author="Author">
              <w:r w:rsidRPr="001667A1">
                <w:rPr>
                  <w:rFonts w:ascii="Courier New" w:eastAsia="Times New Roman" w:hAnsi="Courier New" w:cs="Courier New"/>
                  <w:sz w:val="17"/>
                  <w:szCs w:val="17"/>
                  <w:lang w:val="en-US"/>
                </w:rPr>
                <w:t>EM_015065203-0001</w:t>
              </w:r>
              <w:r w:rsidR="001816B0" w:rsidRPr="001667A1">
                <w:rPr>
                  <w:rFonts w:ascii="Courier New" w:eastAsia="Times New Roman" w:hAnsi="Courier New" w:cs="Courier New"/>
                  <w:sz w:val="17"/>
                  <w:szCs w:val="17"/>
                </w:rPr>
                <w:t>_20250101_</w:t>
              </w:r>
              <w:r w:rsidRPr="001667A1">
                <w:rPr>
                  <w:rFonts w:ascii="Courier New" w:eastAsia="Times New Roman" w:hAnsi="Courier New" w:cs="Courier New"/>
                  <w:sz w:val="17"/>
                  <w:szCs w:val="17"/>
                </w:rPr>
                <w:t>PriorityDocument.pdf</w:t>
              </w:r>
              <w:r w:rsidRPr="002E36F3">
                <w:rPr>
                  <w:rFonts w:eastAsia="Times New Roman" w:cs="Arial"/>
                  <w:sz w:val="17"/>
                  <w:szCs w:val="17"/>
                </w:rPr>
                <w:t xml:space="preserve"> (</w:t>
              </w:r>
              <w:r w:rsidR="00A12C27" w:rsidRPr="002E36F3">
                <w:rPr>
                  <w:rFonts w:eastAsia="Times New Roman" w:cs="Arial"/>
                  <w:sz w:val="17"/>
                  <w:szCs w:val="17"/>
                </w:rPr>
                <w:t xml:space="preserve">The industrial design </w:t>
              </w:r>
              <w:r w:rsidR="000F7F40" w:rsidRPr="002E36F3">
                <w:rPr>
                  <w:rFonts w:eastAsia="Times New Roman" w:cs="Arial"/>
                  <w:sz w:val="17"/>
                  <w:szCs w:val="17"/>
                </w:rPr>
                <w:t>priority document</w:t>
              </w:r>
              <w:r w:rsidR="00A12C27" w:rsidRPr="002E36F3">
                <w:rPr>
                  <w:rFonts w:eastAsia="Times New Roman" w:cs="Arial"/>
                  <w:sz w:val="17"/>
                  <w:szCs w:val="17"/>
                </w:rPr>
                <w:t xml:space="preserve"> typically includes bibliographic data, designs, reproductions, product indications, and descriptions</w:t>
              </w:r>
              <w:r w:rsidRPr="002E36F3">
                <w:rPr>
                  <w:rFonts w:eastAsia="Times New Roman" w:cs="Arial"/>
                  <w:sz w:val="17"/>
                  <w:szCs w:val="17"/>
                </w:rPr>
                <w:t>)</w:t>
              </w:r>
            </w:ins>
          </w:p>
        </w:tc>
      </w:tr>
    </w:tbl>
    <w:p w14:paraId="2C6C3B63" w14:textId="77777777" w:rsidR="00635850" w:rsidRPr="002E36F3" w:rsidRDefault="00635850" w:rsidP="00635850">
      <w:pPr>
        <w:keepLines/>
        <w:spacing w:before="0" w:after="0"/>
        <w:rPr>
          <w:ins w:id="184" w:author="Author"/>
          <w:rFonts w:eastAsia="Times New Roman" w:cs="Arial"/>
          <w:kern w:val="0"/>
          <w:sz w:val="17"/>
          <w:szCs w:val="17"/>
          <w14:ligatures w14:val="none"/>
        </w:rPr>
      </w:pPr>
    </w:p>
    <w:p w14:paraId="2C29BADF" w14:textId="1DDA8B17" w:rsidR="002130FD" w:rsidRPr="00DB350C" w:rsidRDefault="001676CC" w:rsidP="00DB350C">
      <w:pPr>
        <w:pStyle w:val="Heading4"/>
        <w:tabs>
          <w:tab w:val="left" w:pos="426"/>
        </w:tabs>
        <w:spacing w:before="170" w:after="170"/>
        <w:rPr>
          <w:ins w:id="185" w:author="Author"/>
          <w:b/>
          <w:bCs/>
          <w:sz w:val="17"/>
          <w:szCs w:val="17"/>
        </w:rPr>
      </w:pPr>
      <w:r w:rsidRPr="00DB350C">
        <w:rPr>
          <w:b/>
          <w:bCs/>
          <w:color w:val="auto"/>
          <w:sz w:val="17"/>
          <w:szCs w:val="17"/>
        </w:rPr>
        <w:tab/>
      </w:r>
      <w:bookmarkStart w:id="186" w:name="_Toc211443336"/>
      <w:ins w:id="187" w:author="Author">
        <w:r w:rsidR="002130FD" w:rsidRPr="00DB350C">
          <w:rPr>
            <w:b/>
            <w:bCs/>
            <w:color w:val="auto"/>
            <w:sz w:val="17"/>
            <w:szCs w:val="17"/>
          </w:rPr>
          <w:t>Trademark Priority Document</w:t>
        </w:r>
        <w:bookmarkEnd w:id="186"/>
        <w:r w:rsidR="002130FD" w:rsidRPr="00DB350C">
          <w:rPr>
            <w:b/>
            <w:bCs/>
            <w:color w:val="auto"/>
            <w:sz w:val="17"/>
            <w:szCs w:val="17"/>
          </w:rPr>
          <w:t xml:space="preserve"> </w:t>
        </w:r>
      </w:ins>
    </w:p>
    <w:p w14:paraId="3FC1B5CC" w14:textId="3A44C8CE" w:rsidR="00EB6577" w:rsidRPr="002E36F3" w:rsidRDefault="009B0A91" w:rsidP="00402D9A">
      <w:pPr>
        <w:keepLines/>
        <w:tabs>
          <w:tab w:val="left" w:pos="426"/>
        </w:tabs>
        <w:spacing w:before="0" w:after="170"/>
        <w:rPr>
          <w:ins w:id="188" w:author="Author"/>
          <w:rFonts w:eastAsia="Times New Roman" w:cs="Arial"/>
          <w:kern w:val="0"/>
          <w:sz w:val="17"/>
          <w:szCs w:val="17"/>
          <w14:ligatures w14:val="none"/>
        </w:rPr>
      </w:pPr>
      <w:ins w:id="189" w:author="Author">
        <w:r w:rsidRPr="00E5395C">
          <w:rPr>
            <w:rFonts w:eastAsia="Times New Roman" w:cs="Arial"/>
            <w:kern w:val="0"/>
            <w:sz w:val="17"/>
            <w:szCs w:val="17"/>
            <w14:ligatures w14:val="none"/>
          </w:rPr>
          <w:fldChar w:fldCharType="begin"/>
        </w:r>
        <w:r w:rsidRPr="00E5395C">
          <w:rPr>
            <w:rFonts w:eastAsia="Times New Roman" w:cs="Arial"/>
            <w:kern w:val="0"/>
            <w:sz w:val="17"/>
            <w:szCs w:val="17"/>
            <w14:ligatures w14:val="none"/>
          </w:rPr>
          <w:instrText xml:space="preserve"> AUTONUM  </w:instrText>
        </w:r>
        <w:r w:rsidRPr="00E5395C">
          <w:rPr>
            <w:rFonts w:eastAsia="Times New Roman" w:cs="Arial"/>
            <w:kern w:val="0"/>
            <w:sz w:val="17"/>
            <w:szCs w:val="17"/>
            <w14:ligatures w14:val="none"/>
          </w:rPr>
          <w:fldChar w:fldCharType="end"/>
        </w:r>
        <w:r w:rsidRPr="00E5395C">
          <w:rPr>
            <w:rFonts w:eastAsia="Times New Roman" w:cs="Arial"/>
            <w:kern w:val="0"/>
            <w:sz w:val="17"/>
            <w:szCs w:val="17"/>
            <w14:ligatures w14:val="none"/>
          </w:rPr>
          <w:tab/>
        </w:r>
        <w:r w:rsidR="00EB6577" w:rsidRPr="00E5395C">
          <w:rPr>
            <w:rFonts w:eastAsia="Times New Roman" w:cs="Arial"/>
            <w:kern w:val="0"/>
            <w:sz w:val="17"/>
            <w:szCs w:val="17"/>
            <w14:ligatures w14:val="none"/>
          </w:rPr>
          <w:t>A trademark priority document typically includes bibliographic data</w:t>
        </w:r>
        <w:r w:rsidR="0093696A" w:rsidRPr="00E5395C">
          <w:rPr>
            <w:rFonts w:eastAsia="Times New Roman" w:cs="Arial"/>
            <w:kern w:val="0"/>
            <w:sz w:val="17"/>
            <w:szCs w:val="17"/>
            <w14:ligatures w14:val="none"/>
          </w:rPr>
          <w:t xml:space="preserve"> </w:t>
        </w:r>
        <w:r w:rsidR="00EB6577" w:rsidRPr="00E5395C">
          <w:rPr>
            <w:rFonts w:eastAsia="Times New Roman" w:cs="Arial"/>
            <w:kern w:val="0"/>
            <w:sz w:val="17"/>
            <w:szCs w:val="17"/>
            <w14:ligatures w14:val="none"/>
          </w:rPr>
          <w:t xml:space="preserve">and </w:t>
        </w:r>
        <w:r w:rsidR="0093696A" w:rsidRPr="00E5395C">
          <w:rPr>
            <w:rFonts w:eastAsia="Times New Roman" w:cs="Arial"/>
            <w:kern w:val="0"/>
            <w:sz w:val="17"/>
            <w:szCs w:val="17"/>
            <w14:ligatures w14:val="none"/>
          </w:rPr>
          <w:t>trademark representation</w:t>
        </w:r>
        <w:r w:rsidR="00EB6577" w:rsidRPr="00E5395C">
          <w:rPr>
            <w:rFonts w:eastAsia="Times New Roman" w:cs="Arial"/>
            <w:kern w:val="0"/>
            <w:sz w:val="17"/>
            <w:szCs w:val="17"/>
            <w14:ligatures w14:val="none"/>
          </w:rPr>
          <w:t>s</w:t>
        </w:r>
        <w:r w:rsidR="0093696A" w:rsidRPr="00E5395C">
          <w:rPr>
            <w:rFonts w:eastAsia="Times New Roman" w:cs="Arial"/>
            <w:kern w:val="0"/>
            <w:sz w:val="17"/>
            <w:szCs w:val="17"/>
            <w14:ligatures w14:val="none"/>
          </w:rPr>
          <w:t>.</w:t>
        </w:r>
        <w:r w:rsidRPr="00E5395C">
          <w:rPr>
            <w:rFonts w:eastAsia="Times New Roman" w:cs="Arial"/>
            <w:kern w:val="0"/>
            <w:sz w:val="17"/>
            <w:szCs w:val="17"/>
            <w14:ligatures w14:val="none"/>
          </w:rPr>
          <w:t xml:space="preserve">  </w:t>
        </w:r>
        <w:r w:rsidR="00EB6577" w:rsidRPr="00E5395C">
          <w:rPr>
            <w:rFonts w:eastAsia="Times New Roman" w:cs="Arial"/>
            <w:kern w:val="0"/>
            <w:sz w:val="17"/>
            <w:szCs w:val="17"/>
            <w14:ligatures w14:val="none"/>
          </w:rPr>
          <w:t xml:space="preserve">If a representation file was included in the application, the </w:t>
        </w:r>
        <w:proofErr w:type="spellStart"/>
        <w:r w:rsidR="00EB6577" w:rsidRPr="00E5395C">
          <w:rPr>
            <w:rFonts w:ascii="Courier New" w:eastAsia="Times New Roman" w:hAnsi="Courier New" w:cs="Courier New"/>
            <w:kern w:val="0"/>
            <w:sz w:val="17"/>
            <w:szCs w:val="17"/>
            <w14:ligatures w14:val="none"/>
          </w:rPr>
          <w:t>MandatoryArtifacts</w:t>
        </w:r>
        <w:proofErr w:type="spellEnd"/>
        <w:r w:rsidR="00EB6577" w:rsidRPr="00E5395C">
          <w:rPr>
            <w:rFonts w:eastAsia="Times New Roman" w:cs="Arial"/>
            <w:kern w:val="0"/>
            <w:sz w:val="17"/>
            <w:szCs w:val="17"/>
            <w14:ligatures w14:val="none"/>
          </w:rPr>
          <w:t xml:space="preserve"> folder must also contain this file, and it must be provided in </w:t>
        </w:r>
        <w:r w:rsidR="00DE3724" w:rsidRPr="002E36F3">
          <w:rPr>
            <w:rFonts w:eastAsia="Times New Roman" w:cs="Arial"/>
            <w:kern w:val="0"/>
            <w:sz w:val="17"/>
            <w:szCs w:val="17"/>
            <w14:ligatures w14:val="none"/>
          </w:rPr>
          <w:t xml:space="preserve">the </w:t>
        </w:r>
        <w:r w:rsidR="00EB6577" w:rsidRPr="002E36F3">
          <w:rPr>
            <w:rFonts w:eastAsia="Times New Roman" w:cs="Arial"/>
            <w:kern w:val="0"/>
            <w:sz w:val="17"/>
            <w:szCs w:val="17"/>
            <w14:ligatures w14:val="none"/>
          </w:rPr>
          <w:t>WIPO Standard ST.</w:t>
        </w:r>
        <w:r w:rsidR="00AE4EF6" w:rsidRPr="002E36F3">
          <w:rPr>
            <w:rFonts w:eastAsia="Times New Roman" w:cs="Arial"/>
            <w:kern w:val="0"/>
            <w:sz w:val="17"/>
            <w:szCs w:val="17"/>
            <w14:ligatures w14:val="none"/>
          </w:rPr>
          <w:t>67</w:t>
        </w:r>
        <w:r w:rsidR="00311B40" w:rsidRPr="002E36F3">
          <w:rPr>
            <w:rFonts w:eastAsia="Times New Roman" w:cs="Arial"/>
            <w:kern w:val="0"/>
            <w:sz w:val="17"/>
            <w:szCs w:val="17"/>
            <w14:ligatures w14:val="none"/>
          </w:rPr>
          <w:t xml:space="preserve">, </w:t>
        </w:r>
        <w:r w:rsidR="00DB2C5C" w:rsidRPr="002E36F3">
          <w:rPr>
            <w:rFonts w:eastAsia="Times New Roman" w:cs="Arial"/>
            <w:kern w:val="0"/>
            <w:sz w:val="17"/>
            <w:szCs w:val="17"/>
            <w14:ligatures w14:val="none"/>
          </w:rPr>
          <w:t>ST.</w:t>
        </w:r>
        <w:r w:rsidR="00311B40" w:rsidRPr="002E36F3">
          <w:rPr>
            <w:rFonts w:eastAsia="Times New Roman" w:cs="Arial"/>
            <w:kern w:val="0"/>
            <w:sz w:val="17"/>
            <w:szCs w:val="17"/>
            <w14:ligatures w14:val="none"/>
          </w:rPr>
          <w:t xml:space="preserve">68, </w:t>
        </w:r>
        <w:r w:rsidR="00DB2C5C" w:rsidRPr="002E36F3">
          <w:rPr>
            <w:rFonts w:eastAsia="Times New Roman" w:cs="Arial"/>
            <w:kern w:val="0"/>
            <w:sz w:val="17"/>
            <w:szCs w:val="17"/>
            <w14:ligatures w14:val="none"/>
          </w:rPr>
          <w:t>ST.</w:t>
        </w:r>
        <w:r w:rsidR="00311B40" w:rsidRPr="002E36F3">
          <w:rPr>
            <w:rFonts w:eastAsia="Times New Roman" w:cs="Arial"/>
            <w:kern w:val="0"/>
            <w:sz w:val="17"/>
            <w:szCs w:val="17"/>
            <w14:ligatures w14:val="none"/>
          </w:rPr>
          <w:t xml:space="preserve">69 </w:t>
        </w:r>
        <w:r w:rsidR="009810A9" w:rsidRPr="002E36F3">
          <w:rPr>
            <w:rFonts w:eastAsia="Times New Roman" w:cs="Arial"/>
            <w:kern w:val="0"/>
            <w:sz w:val="17"/>
            <w:szCs w:val="17"/>
            <w14:ligatures w14:val="none"/>
          </w:rPr>
          <w:t>or</w:t>
        </w:r>
        <w:r w:rsidR="00311B40" w:rsidRPr="002E36F3">
          <w:rPr>
            <w:rFonts w:eastAsia="Times New Roman" w:cs="Arial"/>
            <w:kern w:val="0"/>
            <w:sz w:val="17"/>
            <w:szCs w:val="17"/>
            <w14:ligatures w14:val="none"/>
          </w:rPr>
          <w:t xml:space="preserve"> </w:t>
        </w:r>
        <w:r w:rsidR="00DB2C5C" w:rsidRPr="002E36F3">
          <w:rPr>
            <w:rFonts w:eastAsia="Times New Roman" w:cs="Arial"/>
            <w:kern w:val="0"/>
            <w:sz w:val="17"/>
            <w:szCs w:val="17"/>
            <w14:ligatures w14:val="none"/>
          </w:rPr>
          <w:t>ST.</w:t>
        </w:r>
        <w:r w:rsidR="00AE4EF6" w:rsidRPr="002E36F3">
          <w:rPr>
            <w:rFonts w:eastAsia="Times New Roman" w:cs="Arial"/>
            <w:kern w:val="0"/>
            <w:sz w:val="17"/>
            <w:szCs w:val="17"/>
            <w14:ligatures w14:val="none"/>
          </w:rPr>
          <w:t>91</w:t>
        </w:r>
        <w:r w:rsidR="00EB6577" w:rsidRPr="002E36F3">
          <w:rPr>
            <w:rFonts w:eastAsia="Times New Roman" w:cs="Arial"/>
            <w:kern w:val="0"/>
            <w:sz w:val="17"/>
            <w:szCs w:val="17"/>
            <w14:ligatures w14:val="none"/>
          </w:rPr>
          <w:t xml:space="preserve"> format as originally submitted by the applicant.</w:t>
        </w:r>
        <w:r w:rsidR="00FD5F96" w:rsidRPr="002E36F3">
          <w:rPr>
            <w:rFonts w:eastAsia="Times New Roman" w:cs="Arial"/>
            <w:kern w:val="0"/>
            <w:sz w:val="17"/>
            <w:szCs w:val="17"/>
            <w14:ligatures w14:val="none"/>
          </w:rPr>
          <w:t xml:space="preserve"> </w:t>
        </w:r>
        <w:r w:rsidR="00EB6577" w:rsidRPr="002E36F3">
          <w:rPr>
            <w:rFonts w:eastAsia="Times New Roman" w:cs="Arial"/>
            <w:kern w:val="0"/>
            <w:sz w:val="17"/>
            <w:szCs w:val="17"/>
            <w14:ligatures w14:val="none"/>
          </w:rPr>
          <w:t xml:space="preserve"> The content of the representation file should be rendered in the priority document PDF file if possible and the original version must also be provided in the </w:t>
        </w:r>
        <w:proofErr w:type="spellStart"/>
        <w:r w:rsidR="00EB6577" w:rsidRPr="00D6046D">
          <w:rPr>
            <w:rFonts w:ascii="Courier New" w:eastAsia="Times New Roman" w:hAnsi="Courier New" w:cs="Courier New"/>
            <w:kern w:val="0"/>
            <w:sz w:val="17"/>
            <w:szCs w:val="17"/>
            <w14:ligatures w14:val="none"/>
          </w:rPr>
          <w:t>Ma</w:t>
        </w:r>
        <w:r w:rsidR="00A306FA" w:rsidRPr="00D6046D">
          <w:rPr>
            <w:rFonts w:ascii="Courier New" w:eastAsia="Times New Roman" w:hAnsi="Courier New" w:cs="Courier New"/>
            <w:kern w:val="0"/>
            <w:sz w:val="17"/>
            <w:szCs w:val="17"/>
            <w14:ligatures w14:val="none"/>
          </w:rPr>
          <w:t>n</w:t>
        </w:r>
        <w:r w:rsidR="00EB6577" w:rsidRPr="00D6046D">
          <w:rPr>
            <w:rFonts w:ascii="Courier New" w:eastAsia="Times New Roman" w:hAnsi="Courier New" w:cs="Courier New"/>
            <w:kern w:val="0"/>
            <w:sz w:val="17"/>
            <w:szCs w:val="17"/>
            <w14:ligatures w14:val="none"/>
          </w:rPr>
          <w:t>datoryArtifacts</w:t>
        </w:r>
        <w:proofErr w:type="spellEnd"/>
        <w:r w:rsidR="00EB6577" w:rsidRPr="002E36F3">
          <w:rPr>
            <w:rFonts w:eastAsia="Times New Roman" w:cs="Arial"/>
            <w:kern w:val="0"/>
            <w:sz w:val="17"/>
            <w:szCs w:val="17"/>
            <w14:ligatures w14:val="none"/>
          </w:rPr>
          <w:t xml:space="preserve"> folder.</w:t>
        </w:r>
        <w:r w:rsidR="00FD5F96" w:rsidRPr="002E36F3">
          <w:rPr>
            <w:rFonts w:eastAsia="Times New Roman" w:cs="Arial"/>
            <w:kern w:val="0"/>
            <w:sz w:val="17"/>
            <w:szCs w:val="17"/>
            <w14:ligatures w14:val="none"/>
          </w:rPr>
          <w:t xml:space="preserve"> </w:t>
        </w:r>
        <w:r w:rsidR="00EB6577" w:rsidRPr="002E36F3">
          <w:rPr>
            <w:rFonts w:eastAsia="Times New Roman" w:cs="Arial"/>
            <w:kern w:val="0"/>
            <w:sz w:val="17"/>
            <w:szCs w:val="17"/>
            <w14:ligatures w14:val="none"/>
          </w:rPr>
          <w:t xml:space="preserve"> The representation file may be zipped. </w:t>
        </w:r>
      </w:ins>
    </w:p>
    <w:p w14:paraId="186E9A4A" w14:textId="77777777" w:rsidR="002130FD" w:rsidRPr="002E36F3" w:rsidRDefault="002130FD" w:rsidP="002130FD">
      <w:pPr>
        <w:spacing w:before="0" w:after="0"/>
        <w:rPr>
          <w:ins w:id="190" w:author="Author"/>
          <w:rFonts w:eastAsia="Times New Roman" w:cs="Arial"/>
          <w:kern w:val="0"/>
          <w:sz w:val="17"/>
          <w:szCs w:val="17"/>
          <w14:ligatures w14:val="none"/>
        </w:rPr>
      </w:pPr>
    </w:p>
    <w:tbl>
      <w:tblPr>
        <w:tblStyle w:val="TableGrid"/>
        <w:tblW w:w="9450" w:type="dxa"/>
        <w:tblInd w:w="-5" w:type="dxa"/>
        <w:tblLook w:val="04A0" w:firstRow="1" w:lastRow="0" w:firstColumn="1" w:lastColumn="0" w:noHBand="0" w:noVBand="1"/>
      </w:tblPr>
      <w:tblGrid>
        <w:gridCol w:w="9450"/>
      </w:tblGrid>
      <w:tr w:rsidR="002130FD" w:rsidRPr="002E36F3" w14:paraId="60A4C007" w14:textId="77777777" w:rsidTr="005D22FF">
        <w:trPr>
          <w:ins w:id="191" w:author="Author"/>
        </w:trPr>
        <w:tc>
          <w:tcPr>
            <w:tcW w:w="9450" w:type="dxa"/>
          </w:tcPr>
          <w:p w14:paraId="6621B8FC" w14:textId="77777777" w:rsidR="002130FD" w:rsidRPr="002E36F3" w:rsidRDefault="002130FD" w:rsidP="005D22FF">
            <w:pPr>
              <w:keepLines/>
              <w:spacing w:after="170"/>
              <w:rPr>
                <w:ins w:id="192" w:author="Author"/>
                <w:rFonts w:eastAsia="Times New Roman" w:cs="Arial"/>
                <w:sz w:val="17"/>
                <w:szCs w:val="17"/>
              </w:rPr>
            </w:pPr>
            <w:ins w:id="193" w:author="Author">
              <w:r w:rsidRPr="002E36F3">
                <w:rPr>
                  <w:rFonts w:eastAsia="Times New Roman" w:cs="Arial"/>
                  <w:sz w:val="17"/>
                  <w:szCs w:val="17"/>
                </w:rPr>
                <w:t xml:space="preserve">For example, the contents of a </w:t>
              </w:r>
              <w:proofErr w:type="spellStart"/>
              <w:r w:rsidRPr="00D6046D">
                <w:rPr>
                  <w:rFonts w:ascii="Courier New" w:eastAsia="Times New Roman" w:hAnsi="Courier New" w:cs="Courier New"/>
                  <w:sz w:val="17"/>
                  <w:szCs w:val="17"/>
                </w:rPr>
                <w:t>MandatoryArtifacts</w:t>
              </w:r>
              <w:proofErr w:type="spellEnd"/>
              <w:r w:rsidRPr="002E36F3">
                <w:rPr>
                  <w:rFonts w:eastAsia="Times New Roman" w:cs="Arial"/>
                  <w:sz w:val="17"/>
                  <w:szCs w:val="17"/>
                </w:rPr>
                <w:t xml:space="preserve"> folder, containing a priority document is as follows:</w:t>
              </w:r>
            </w:ins>
          </w:p>
          <w:p w14:paraId="3CFF6DE6" w14:textId="380ED187" w:rsidR="002130FD" w:rsidRPr="002E36F3" w:rsidRDefault="002130FD" w:rsidP="00CC1BE8">
            <w:pPr>
              <w:keepLines/>
              <w:widowControl w:val="0"/>
              <w:numPr>
                <w:ilvl w:val="0"/>
                <w:numId w:val="21"/>
              </w:numPr>
              <w:kinsoku w:val="0"/>
              <w:spacing w:after="170"/>
              <w:ind w:left="604" w:hanging="283"/>
              <w:rPr>
                <w:ins w:id="194" w:author="Author"/>
                <w:rFonts w:eastAsia="Times New Roman" w:cs="Arial"/>
                <w:sz w:val="17"/>
                <w:szCs w:val="17"/>
              </w:rPr>
            </w:pPr>
            <w:ins w:id="195" w:author="Author">
              <w:r w:rsidRPr="00D6046D">
                <w:rPr>
                  <w:rFonts w:ascii="Courier New" w:eastAsia="Times New Roman" w:hAnsi="Courier New" w:cs="Courier New"/>
                  <w:sz w:val="17"/>
                  <w:szCs w:val="17"/>
                  <w:lang w:val="en-US"/>
                </w:rPr>
                <w:t>EM_018975509</w:t>
              </w:r>
              <w:r w:rsidRPr="00D6046D">
                <w:rPr>
                  <w:rFonts w:ascii="Courier New" w:eastAsia="Times New Roman" w:hAnsi="Courier New" w:cs="Courier New"/>
                  <w:sz w:val="17"/>
                  <w:szCs w:val="17"/>
                </w:rPr>
                <w:t>_</w:t>
              </w:r>
              <w:r w:rsidR="00F54FFD" w:rsidRPr="00D6046D">
                <w:rPr>
                  <w:rFonts w:ascii="Courier New" w:eastAsia="Times New Roman" w:hAnsi="Courier New" w:cs="Courier New"/>
                  <w:sz w:val="17"/>
                  <w:szCs w:val="17"/>
                </w:rPr>
                <w:t>20221201_</w:t>
              </w:r>
              <w:r w:rsidRPr="00D6046D">
                <w:rPr>
                  <w:rFonts w:ascii="Courier New" w:eastAsia="Times New Roman" w:hAnsi="Courier New" w:cs="Courier New"/>
                  <w:sz w:val="17"/>
                  <w:szCs w:val="17"/>
                </w:rPr>
                <w:t>PriorityDocument.pdf</w:t>
              </w:r>
              <w:r w:rsidRPr="002E36F3">
                <w:rPr>
                  <w:rFonts w:eastAsia="Times New Roman" w:cs="Arial"/>
                  <w:sz w:val="17"/>
                  <w:szCs w:val="17"/>
                </w:rPr>
                <w:t xml:space="preserve"> </w:t>
              </w:r>
              <w:r w:rsidR="00575E95" w:rsidRPr="002E36F3">
                <w:rPr>
                  <w:rFonts w:eastAsia="Times New Roman" w:cs="Arial"/>
                  <w:sz w:val="17"/>
                  <w:szCs w:val="17"/>
                </w:rPr>
                <w:t>(</w:t>
              </w:r>
              <w:r w:rsidR="00CC25C4" w:rsidRPr="002E36F3">
                <w:rPr>
                  <w:rFonts w:eastAsia="Times New Roman" w:cs="Arial"/>
                  <w:sz w:val="17"/>
                  <w:szCs w:val="17"/>
                </w:rPr>
                <w:t>The trademark priority document typically includes the certification page, bibliographic data, trademark representations</w:t>
              </w:r>
              <w:r w:rsidR="001F4A72" w:rsidRPr="002E36F3">
                <w:rPr>
                  <w:rFonts w:eastAsia="Times New Roman" w:cs="Arial"/>
                  <w:sz w:val="17"/>
                  <w:szCs w:val="17"/>
                </w:rPr>
                <w:t xml:space="preserve"> in</w:t>
              </w:r>
              <w:r w:rsidR="00CC25C4" w:rsidRPr="002E36F3">
                <w:rPr>
                  <w:rFonts w:eastAsia="Times New Roman" w:cs="Arial"/>
                  <w:sz w:val="17"/>
                  <w:szCs w:val="17"/>
                </w:rPr>
                <w:t xml:space="preserve"> </w:t>
              </w:r>
              <w:r w:rsidR="00E65CC3" w:rsidRPr="002E36F3">
                <w:rPr>
                  <w:rFonts w:eastAsia="Times New Roman" w:cs="Arial"/>
                  <w:sz w:val="17"/>
                  <w:szCs w:val="17"/>
                </w:rPr>
                <w:t>two</w:t>
              </w:r>
              <w:r w:rsidR="001F4A72" w:rsidRPr="002E36F3">
                <w:rPr>
                  <w:rFonts w:eastAsia="Times New Roman" w:cs="Arial"/>
                  <w:sz w:val="17"/>
                  <w:szCs w:val="17"/>
                </w:rPr>
                <w:t>-</w:t>
              </w:r>
              <w:r w:rsidR="00E65CC3" w:rsidRPr="002E36F3">
                <w:rPr>
                  <w:rFonts w:eastAsia="Times New Roman" w:cs="Arial"/>
                  <w:sz w:val="17"/>
                  <w:szCs w:val="17"/>
                </w:rPr>
                <w:t>dim</w:t>
              </w:r>
              <w:r w:rsidR="001F4A72" w:rsidRPr="002E36F3">
                <w:rPr>
                  <w:rFonts w:eastAsia="Times New Roman" w:cs="Arial"/>
                  <w:sz w:val="17"/>
                  <w:szCs w:val="17"/>
                </w:rPr>
                <w:t xml:space="preserve">ensional </w:t>
              </w:r>
              <w:r w:rsidR="00CC25C4" w:rsidRPr="002E36F3">
                <w:rPr>
                  <w:rFonts w:eastAsia="Times New Roman" w:cs="Arial"/>
                  <w:sz w:val="17"/>
                  <w:szCs w:val="17"/>
                </w:rPr>
                <w:t>(2D)</w:t>
              </w:r>
              <w:r w:rsidR="00115789" w:rsidRPr="002E36F3">
                <w:rPr>
                  <w:rFonts w:eastAsia="Times New Roman" w:cs="Arial"/>
                  <w:sz w:val="17"/>
                  <w:szCs w:val="17"/>
                </w:rPr>
                <w:t xml:space="preserve"> format</w:t>
              </w:r>
              <w:r w:rsidR="00CC25C4" w:rsidRPr="002E36F3">
                <w:rPr>
                  <w:rFonts w:eastAsia="Times New Roman" w:cs="Arial"/>
                  <w:sz w:val="17"/>
                  <w:szCs w:val="17"/>
                </w:rPr>
                <w:t xml:space="preserve">, and links to media files </w:t>
              </w:r>
              <w:r w:rsidR="00A9024C" w:rsidRPr="002E36F3">
                <w:rPr>
                  <w:rFonts w:eastAsia="Times New Roman" w:cs="Arial"/>
                  <w:sz w:val="17"/>
                  <w:szCs w:val="17"/>
                </w:rPr>
                <w:t xml:space="preserve">which cannot be represented in the PDF (e.g., </w:t>
              </w:r>
              <w:r w:rsidR="00CC25C4" w:rsidRPr="002E36F3">
                <w:rPr>
                  <w:rFonts w:eastAsia="Times New Roman" w:cs="Arial"/>
                  <w:sz w:val="17"/>
                  <w:szCs w:val="17"/>
                </w:rPr>
                <w:t>3D files, MP3/MP4 files)</w:t>
              </w:r>
              <w:r w:rsidR="00655450" w:rsidRPr="002E36F3">
                <w:rPr>
                  <w:rFonts w:eastAsia="Times New Roman" w:cs="Arial"/>
                  <w:sz w:val="17"/>
                  <w:szCs w:val="17"/>
                </w:rPr>
                <w:t xml:space="preserve"> </w:t>
              </w:r>
            </w:ins>
          </w:p>
          <w:p w14:paraId="36C28CEA" w14:textId="1E7F1A3F" w:rsidR="00F53743" w:rsidRPr="002E36F3" w:rsidRDefault="00F53743" w:rsidP="00A6591C">
            <w:pPr>
              <w:keepLines/>
              <w:widowControl w:val="0"/>
              <w:kinsoku w:val="0"/>
              <w:spacing w:after="170"/>
              <w:rPr>
                <w:ins w:id="196" w:author="Author"/>
                <w:rFonts w:eastAsia="Times New Roman" w:cs="Arial"/>
                <w:sz w:val="17"/>
                <w:szCs w:val="17"/>
              </w:rPr>
            </w:pPr>
          </w:p>
        </w:tc>
      </w:tr>
    </w:tbl>
    <w:p w14:paraId="2B67B046" w14:textId="77777777" w:rsidR="002130FD" w:rsidRDefault="002130FD" w:rsidP="002130FD">
      <w:pPr>
        <w:keepLines/>
        <w:spacing w:before="0" w:after="0"/>
        <w:rPr>
          <w:rFonts w:eastAsia="Times New Roman" w:cs="Arial"/>
          <w:kern w:val="0"/>
          <w:sz w:val="17"/>
          <w:szCs w:val="17"/>
          <w14:ligatures w14:val="none"/>
        </w:rPr>
      </w:pPr>
    </w:p>
    <w:p w14:paraId="699E423A" w14:textId="77777777" w:rsidR="00567B28" w:rsidRPr="002E36F3" w:rsidRDefault="00567B28" w:rsidP="002130FD">
      <w:pPr>
        <w:keepLines/>
        <w:spacing w:before="0" w:after="0"/>
        <w:rPr>
          <w:ins w:id="197" w:author="Autho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2130FD" w:rsidRPr="002E36F3" w14:paraId="5C139F69" w14:textId="77777777" w:rsidTr="005D22FF">
        <w:trPr>
          <w:ins w:id="198" w:author="Author"/>
        </w:trPr>
        <w:tc>
          <w:tcPr>
            <w:tcW w:w="9442" w:type="dxa"/>
          </w:tcPr>
          <w:p w14:paraId="43E23E34" w14:textId="1BEEDDE6" w:rsidR="002130FD" w:rsidRPr="002E36F3" w:rsidRDefault="002130FD" w:rsidP="005D22FF">
            <w:pPr>
              <w:keepLines/>
              <w:spacing w:after="170"/>
              <w:rPr>
                <w:ins w:id="199" w:author="Author"/>
                <w:rFonts w:eastAsia="Times New Roman" w:cs="Arial"/>
                <w:sz w:val="17"/>
                <w:szCs w:val="17"/>
              </w:rPr>
            </w:pPr>
            <w:ins w:id="200" w:author="Author">
              <w:r w:rsidRPr="002E36F3">
                <w:rPr>
                  <w:rFonts w:eastAsia="Times New Roman" w:cs="Arial"/>
                  <w:sz w:val="17"/>
                  <w:szCs w:val="17"/>
                </w:rPr>
                <w:t xml:space="preserve">In contrast, this example shows the </w:t>
              </w:r>
              <w:proofErr w:type="spellStart"/>
              <w:r w:rsidRPr="002E36F3">
                <w:rPr>
                  <w:rFonts w:eastAsia="Times New Roman" w:cs="Arial"/>
                  <w:sz w:val="17"/>
                  <w:szCs w:val="17"/>
                </w:rPr>
                <w:t>MandatoryArtifacts</w:t>
              </w:r>
              <w:proofErr w:type="spellEnd"/>
              <w:r w:rsidRPr="002E36F3">
                <w:rPr>
                  <w:rFonts w:eastAsia="Times New Roman" w:cs="Arial"/>
                  <w:sz w:val="17"/>
                  <w:szCs w:val="17"/>
                </w:rPr>
                <w:t xml:space="preserve"> folder </w:t>
              </w:r>
              <w:r w:rsidR="00A01062" w:rsidRPr="002E36F3">
                <w:rPr>
                  <w:rFonts w:eastAsia="Times New Roman" w:cs="Arial"/>
                  <w:sz w:val="17"/>
                  <w:szCs w:val="17"/>
                </w:rPr>
                <w:t>with</w:t>
              </w:r>
              <w:r w:rsidRPr="002E36F3">
                <w:rPr>
                  <w:rFonts w:eastAsia="Times New Roman" w:cs="Arial"/>
                  <w:sz w:val="17"/>
                  <w:szCs w:val="17"/>
                </w:rPr>
                <w:t xml:space="preserve"> the certification page provided separately as follows:</w:t>
              </w:r>
            </w:ins>
          </w:p>
          <w:p w14:paraId="59792363" w14:textId="171F8B82" w:rsidR="002130FD" w:rsidRPr="00E06000" w:rsidRDefault="002130FD" w:rsidP="00CC1BE8">
            <w:pPr>
              <w:keepLines/>
              <w:widowControl w:val="0"/>
              <w:numPr>
                <w:ilvl w:val="0"/>
                <w:numId w:val="21"/>
              </w:numPr>
              <w:kinsoku w:val="0"/>
              <w:spacing w:after="170"/>
              <w:ind w:left="604" w:hanging="283"/>
              <w:rPr>
                <w:ins w:id="201" w:author="Author"/>
                <w:rFonts w:ascii="Courier New" w:eastAsia="Times New Roman" w:hAnsi="Courier New" w:cs="Courier New"/>
                <w:sz w:val="17"/>
                <w:szCs w:val="17"/>
              </w:rPr>
            </w:pPr>
            <w:ins w:id="202" w:author="Author">
              <w:r w:rsidRPr="00E06000">
                <w:rPr>
                  <w:rFonts w:ascii="Courier New" w:eastAsia="Times New Roman" w:hAnsi="Courier New" w:cs="Courier New"/>
                  <w:sz w:val="17"/>
                  <w:szCs w:val="17"/>
                  <w:lang w:val="en-US"/>
                </w:rPr>
                <w:t>EM_018975509</w:t>
              </w:r>
              <w:r w:rsidRPr="00E06000">
                <w:rPr>
                  <w:rFonts w:ascii="Courier New" w:eastAsia="Times New Roman" w:hAnsi="Courier New" w:cs="Courier New"/>
                  <w:sz w:val="17"/>
                  <w:szCs w:val="17"/>
                </w:rPr>
                <w:t>_</w:t>
              </w:r>
              <w:r w:rsidR="00F54FFD" w:rsidRPr="00E06000">
                <w:rPr>
                  <w:rFonts w:ascii="Courier New" w:eastAsia="Times New Roman" w:hAnsi="Courier New" w:cs="Courier New"/>
                  <w:sz w:val="17"/>
                  <w:szCs w:val="17"/>
                </w:rPr>
                <w:t>20221201_</w:t>
              </w:r>
              <w:r w:rsidRPr="00E06000">
                <w:rPr>
                  <w:rFonts w:ascii="Courier New" w:eastAsia="Times New Roman" w:hAnsi="Courier New" w:cs="Courier New"/>
                  <w:sz w:val="17"/>
                  <w:szCs w:val="17"/>
                </w:rPr>
                <w:t xml:space="preserve">CertificationPage.pdf; </w:t>
              </w:r>
            </w:ins>
          </w:p>
          <w:p w14:paraId="174F6648" w14:textId="1B0A64BE" w:rsidR="002130FD" w:rsidRPr="002E36F3" w:rsidRDefault="002130FD" w:rsidP="00CC1BE8">
            <w:pPr>
              <w:keepLines/>
              <w:widowControl w:val="0"/>
              <w:numPr>
                <w:ilvl w:val="0"/>
                <w:numId w:val="21"/>
              </w:numPr>
              <w:kinsoku w:val="0"/>
              <w:spacing w:after="170"/>
              <w:ind w:left="604" w:hanging="283"/>
              <w:rPr>
                <w:ins w:id="203" w:author="Author"/>
                <w:rFonts w:eastAsia="Times New Roman" w:cs="Arial"/>
                <w:sz w:val="17"/>
                <w:szCs w:val="17"/>
              </w:rPr>
            </w:pPr>
            <w:ins w:id="204" w:author="Author">
              <w:r w:rsidRPr="00E06000">
                <w:rPr>
                  <w:rFonts w:ascii="Courier New" w:eastAsia="Times New Roman" w:hAnsi="Courier New" w:cs="Courier New"/>
                  <w:sz w:val="17"/>
                  <w:szCs w:val="17"/>
                  <w:lang w:val="en-US"/>
                </w:rPr>
                <w:t>EM_018975509</w:t>
              </w:r>
              <w:r w:rsidRPr="00E06000">
                <w:rPr>
                  <w:rFonts w:ascii="Courier New" w:eastAsia="Times New Roman" w:hAnsi="Courier New" w:cs="Courier New"/>
                  <w:sz w:val="17"/>
                  <w:szCs w:val="17"/>
                </w:rPr>
                <w:t>_</w:t>
              </w:r>
              <w:r w:rsidR="00F54FFD" w:rsidRPr="00E06000">
                <w:rPr>
                  <w:rFonts w:ascii="Courier New" w:eastAsia="Times New Roman" w:hAnsi="Courier New" w:cs="Courier New"/>
                  <w:sz w:val="17"/>
                  <w:szCs w:val="17"/>
                </w:rPr>
                <w:t>20221201_</w:t>
              </w:r>
              <w:r w:rsidRPr="00E06000">
                <w:rPr>
                  <w:rFonts w:ascii="Courier New" w:eastAsia="Times New Roman" w:hAnsi="Courier New" w:cs="Courier New"/>
                  <w:sz w:val="17"/>
                  <w:szCs w:val="17"/>
                </w:rPr>
                <w:t xml:space="preserve">PriorityDocument.pdf </w:t>
              </w:r>
              <w:r w:rsidR="00474A18" w:rsidRPr="00E06000">
                <w:rPr>
                  <w:rFonts w:ascii="Courier New" w:eastAsia="Times New Roman" w:hAnsi="Courier New" w:cs="Courier New"/>
                  <w:sz w:val="17"/>
                  <w:szCs w:val="17"/>
                </w:rPr>
                <w:t>(</w:t>
              </w:r>
              <w:r w:rsidR="00474A18" w:rsidRPr="002E36F3">
                <w:rPr>
                  <w:rFonts w:eastAsia="Times New Roman" w:cs="Arial"/>
                  <w:sz w:val="17"/>
                  <w:szCs w:val="17"/>
                </w:rPr>
                <w:t xml:space="preserve">The trademark </w:t>
              </w:r>
              <w:r w:rsidR="00575E95" w:rsidRPr="002E36F3">
                <w:rPr>
                  <w:rFonts w:eastAsia="Times New Roman" w:cs="Arial"/>
                  <w:sz w:val="17"/>
                  <w:szCs w:val="17"/>
                </w:rPr>
                <w:t xml:space="preserve">priority document </w:t>
              </w:r>
              <w:r w:rsidR="00474A18" w:rsidRPr="002E36F3">
                <w:rPr>
                  <w:rFonts w:eastAsia="Times New Roman" w:cs="Arial"/>
                  <w:sz w:val="17"/>
                  <w:szCs w:val="17"/>
                </w:rPr>
                <w:t>typically includes bibliographic data</w:t>
              </w:r>
              <w:r w:rsidR="00575E95" w:rsidRPr="002E36F3">
                <w:rPr>
                  <w:rFonts w:eastAsia="Times New Roman" w:cs="Arial"/>
                  <w:sz w:val="17"/>
                  <w:szCs w:val="17"/>
                </w:rPr>
                <w:t>,</w:t>
              </w:r>
              <w:r w:rsidR="00474A18" w:rsidRPr="002E36F3">
                <w:rPr>
                  <w:rFonts w:eastAsia="Times New Roman" w:cs="Arial"/>
                  <w:sz w:val="17"/>
                  <w:szCs w:val="17"/>
                </w:rPr>
                <w:t xml:space="preserve"> trademark representation</w:t>
              </w:r>
              <w:r w:rsidR="00554A3E" w:rsidRPr="002E36F3">
                <w:rPr>
                  <w:rFonts w:eastAsia="Times New Roman" w:cs="Arial"/>
                  <w:sz w:val="17"/>
                  <w:szCs w:val="17"/>
                </w:rPr>
                <w:t>s</w:t>
              </w:r>
              <w:r w:rsidR="00474A18" w:rsidRPr="002E36F3">
                <w:rPr>
                  <w:rFonts w:eastAsia="Times New Roman" w:cs="Arial"/>
                  <w:sz w:val="17"/>
                  <w:szCs w:val="17"/>
                </w:rPr>
                <w:t xml:space="preserve"> (2D),</w:t>
              </w:r>
              <w:r w:rsidR="00575E95" w:rsidRPr="002E36F3">
                <w:rPr>
                  <w:rFonts w:eastAsia="Times New Roman" w:cs="Arial"/>
                  <w:sz w:val="17"/>
                  <w:szCs w:val="17"/>
                </w:rPr>
                <w:t xml:space="preserve"> and</w:t>
              </w:r>
              <w:r w:rsidR="00474A18" w:rsidRPr="002E36F3">
                <w:rPr>
                  <w:rFonts w:eastAsia="Times New Roman" w:cs="Arial"/>
                  <w:sz w:val="17"/>
                  <w:szCs w:val="17"/>
                </w:rPr>
                <w:t xml:space="preserve"> links to media files</w:t>
              </w:r>
              <w:r w:rsidR="00A9024C" w:rsidRPr="002E36F3">
                <w:rPr>
                  <w:rFonts w:eastAsia="Times New Roman" w:cs="Arial"/>
                  <w:sz w:val="17"/>
                  <w:szCs w:val="17"/>
                </w:rPr>
                <w:t xml:space="preserve"> </w:t>
              </w:r>
              <w:r w:rsidR="00A9020E" w:rsidRPr="002E36F3">
                <w:rPr>
                  <w:rFonts w:eastAsia="Times New Roman" w:cs="Arial"/>
                  <w:sz w:val="17"/>
                  <w:szCs w:val="17"/>
                </w:rPr>
                <w:t xml:space="preserve">which cannot be represented in the PDF </w:t>
              </w:r>
              <w:r w:rsidR="00474A18" w:rsidRPr="002E36F3">
                <w:rPr>
                  <w:rFonts w:eastAsia="Times New Roman" w:cs="Arial"/>
                  <w:sz w:val="17"/>
                  <w:szCs w:val="17"/>
                </w:rPr>
                <w:t>(</w:t>
              </w:r>
              <w:r w:rsidR="00A9020E" w:rsidRPr="002E36F3">
                <w:rPr>
                  <w:rFonts w:eastAsia="Times New Roman" w:cs="Arial"/>
                  <w:sz w:val="17"/>
                  <w:szCs w:val="17"/>
                </w:rPr>
                <w:t>e.</w:t>
              </w:r>
              <w:r w:rsidR="00A9024C" w:rsidRPr="002E36F3">
                <w:rPr>
                  <w:rFonts w:eastAsia="Times New Roman" w:cs="Arial"/>
                  <w:sz w:val="17"/>
                  <w:szCs w:val="17"/>
                </w:rPr>
                <w:t>g.</w:t>
              </w:r>
              <w:r w:rsidR="00A9020E" w:rsidRPr="002E36F3">
                <w:rPr>
                  <w:rFonts w:eastAsia="Times New Roman" w:cs="Arial"/>
                  <w:sz w:val="17"/>
                  <w:szCs w:val="17"/>
                </w:rPr>
                <w:t xml:space="preserve">, </w:t>
              </w:r>
              <w:r w:rsidR="00474A18" w:rsidRPr="002E36F3">
                <w:rPr>
                  <w:rFonts w:eastAsia="Times New Roman" w:cs="Arial"/>
                  <w:sz w:val="17"/>
                  <w:szCs w:val="17"/>
                </w:rPr>
                <w:t xml:space="preserve">3D files, MP3/MP4 files)  </w:t>
              </w:r>
            </w:ins>
          </w:p>
        </w:tc>
      </w:tr>
    </w:tbl>
    <w:p w14:paraId="008FEAA7" w14:textId="77777777" w:rsidR="002130FD" w:rsidRPr="002E36F3" w:rsidRDefault="002130FD" w:rsidP="00635850">
      <w:pPr>
        <w:keepLines/>
        <w:spacing w:before="0" w:after="0"/>
        <w:rPr>
          <w:ins w:id="205" w:author="Author"/>
          <w:rFonts w:eastAsia="Times New Roman" w:cs="Arial"/>
          <w:kern w:val="0"/>
          <w:sz w:val="17"/>
          <w:szCs w:val="17"/>
          <w14:ligatures w14:val="none"/>
        </w:rPr>
      </w:pPr>
    </w:p>
    <w:p w14:paraId="01CF3A56" w14:textId="77777777" w:rsidR="00F76057" w:rsidRPr="002E36F3" w:rsidRDefault="00F76057" w:rsidP="00404B95">
      <w:pPr>
        <w:keepNext/>
        <w:widowControl w:val="0"/>
        <w:kinsoku w:val="0"/>
        <w:spacing w:before="240" w:after="170"/>
        <w:outlineLvl w:val="2"/>
        <w:rPr>
          <w:rFonts w:eastAsia="SimSun" w:cs="Arial"/>
          <w:bCs/>
          <w:kern w:val="0"/>
          <w:sz w:val="17"/>
          <w:szCs w:val="17"/>
          <w:u w:val="single"/>
          <w:lang w:eastAsia="zh-CN"/>
          <w14:ligatures w14:val="none"/>
        </w:rPr>
      </w:pPr>
      <w:bookmarkStart w:id="206" w:name="_Hlk168915163"/>
      <w:bookmarkStart w:id="207" w:name="_Toc198822792"/>
      <w:bookmarkStart w:id="208" w:name="_Toc203552040"/>
      <w:bookmarkStart w:id="209" w:name="_Toc180148825"/>
      <w:bookmarkStart w:id="210" w:name="_Toc211443337"/>
      <w:bookmarkEnd w:id="127"/>
      <w:proofErr w:type="spellStart"/>
      <w:proofErr w:type="gramStart"/>
      <w:r w:rsidRPr="002E36F3">
        <w:rPr>
          <w:rFonts w:eastAsia="SimSun" w:cs="Arial"/>
          <w:bCs/>
          <w:kern w:val="0"/>
          <w:sz w:val="17"/>
          <w:szCs w:val="17"/>
          <w:u w:val="single"/>
          <w:lang w:eastAsia="zh-CN"/>
          <w14:ligatures w14:val="none"/>
        </w:rPr>
        <w:t>SupplementaryArtifacts</w:t>
      </w:r>
      <w:proofErr w:type="spellEnd"/>
      <w:proofErr w:type="gramEnd"/>
      <w:r w:rsidRPr="002E36F3">
        <w:rPr>
          <w:rFonts w:eastAsia="SimSun" w:cs="Arial"/>
          <w:bCs/>
          <w:kern w:val="0"/>
          <w:sz w:val="17"/>
          <w:szCs w:val="17"/>
          <w:u w:val="single"/>
          <w:lang w:eastAsia="zh-CN"/>
          <w14:ligatures w14:val="none"/>
        </w:rPr>
        <w:t xml:space="preserve"> Folder</w:t>
      </w:r>
      <w:bookmarkEnd w:id="206"/>
      <w:bookmarkEnd w:id="207"/>
      <w:bookmarkEnd w:id="208"/>
      <w:bookmarkEnd w:id="209"/>
      <w:bookmarkEnd w:id="210"/>
    </w:p>
    <w:p w14:paraId="73963966" w14:textId="412EBA03" w:rsidR="00A550D0" w:rsidRDefault="00C87150" w:rsidP="007E334C">
      <w:pPr>
        <w:keepLines/>
        <w:tabs>
          <w:tab w:val="left" w:pos="426"/>
        </w:tabs>
        <w:spacing w:before="0" w:after="170"/>
        <w:rPr>
          <w:rFonts w:cs="Arial"/>
          <w:sz w:val="17"/>
          <w:szCs w:val="17"/>
        </w:rPr>
      </w:pPr>
      <w:ins w:id="211" w:author="Author">
        <w:r w:rsidRPr="002E36F3">
          <w:rPr>
            <w:rFonts w:eastAsia="SimSun" w:cs="Arial"/>
            <w:kern w:val="0"/>
            <w:sz w:val="17"/>
            <w:szCs w:val="17"/>
            <w:lang w:eastAsia="zh-CN"/>
            <w14:ligatures w14:val="none"/>
          </w:rPr>
          <w:fldChar w:fldCharType="begin"/>
        </w:r>
        <w:r w:rsidRPr="002E36F3">
          <w:rPr>
            <w:rFonts w:eastAsia="SimSun" w:cs="Arial"/>
            <w:kern w:val="0"/>
            <w:sz w:val="17"/>
            <w:szCs w:val="17"/>
            <w:lang w:eastAsia="zh-CN"/>
            <w14:ligatures w14:val="none"/>
          </w:rPr>
          <w:instrText xml:space="preserve"> AUTONUM  </w:instrText>
        </w:r>
        <w:r w:rsidRPr="002E36F3">
          <w:rPr>
            <w:rFonts w:eastAsia="SimSun" w:cs="Arial"/>
            <w:kern w:val="0"/>
            <w:sz w:val="17"/>
            <w:szCs w:val="17"/>
            <w:lang w:eastAsia="zh-CN"/>
            <w14:ligatures w14:val="none"/>
          </w:rPr>
          <w:fldChar w:fldCharType="end"/>
        </w:r>
        <w:r w:rsidRPr="002E36F3">
          <w:rPr>
            <w:rFonts w:eastAsia="SimSun" w:cs="Arial"/>
            <w:kern w:val="0"/>
            <w:sz w:val="17"/>
            <w:szCs w:val="17"/>
            <w:lang w:eastAsia="zh-CN"/>
            <w14:ligatures w14:val="none"/>
          </w:rPr>
          <w:tab/>
        </w:r>
      </w:ins>
      <w:r w:rsidR="00F76057" w:rsidRPr="002E36F3">
        <w:rPr>
          <w:rFonts w:eastAsia="SimSun" w:cs="Arial"/>
          <w:kern w:val="0"/>
          <w:sz w:val="17"/>
          <w:szCs w:val="17"/>
          <w:lang w:eastAsia="zh-CN"/>
          <w14:ligatures w14:val="none"/>
        </w:rPr>
        <w:t xml:space="preserve">The </w:t>
      </w:r>
      <w:proofErr w:type="spellStart"/>
      <w:r w:rsidR="00F76057" w:rsidRPr="002830AF">
        <w:rPr>
          <w:rFonts w:ascii="Courier New" w:eastAsia="SimSun" w:hAnsi="Courier New" w:cs="Courier New"/>
          <w:kern w:val="0"/>
          <w:sz w:val="17"/>
          <w:szCs w:val="17"/>
          <w:lang w:eastAsia="zh-CN"/>
          <w14:ligatures w14:val="none"/>
        </w:rPr>
        <w:t>SupplementaryArtifacts</w:t>
      </w:r>
      <w:proofErr w:type="spellEnd"/>
      <w:r w:rsidR="00F76057" w:rsidRPr="002E36F3">
        <w:rPr>
          <w:rFonts w:eastAsia="SimSun" w:cs="Arial"/>
          <w:i/>
          <w:iCs/>
          <w:kern w:val="0"/>
          <w:sz w:val="17"/>
          <w:szCs w:val="17"/>
          <w:lang w:eastAsia="zh-CN"/>
          <w14:ligatures w14:val="none"/>
        </w:rPr>
        <w:t xml:space="preserve"> </w:t>
      </w:r>
      <w:r w:rsidR="00F76057" w:rsidRPr="002E36F3">
        <w:rPr>
          <w:rFonts w:eastAsia="SimSun" w:cs="Arial"/>
          <w:kern w:val="0"/>
          <w:sz w:val="17"/>
          <w:szCs w:val="17"/>
          <w:lang w:eastAsia="zh-CN"/>
          <w14:ligatures w14:val="none"/>
        </w:rPr>
        <w:t xml:space="preserve">folder allows the providing Office to </w:t>
      </w:r>
      <w:del w:id="212" w:author="Author">
        <w:r w:rsidR="00F76057" w:rsidRPr="002E36F3">
          <w:rPr>
            <w:rFonts w:eastAsia="SimSun" w:cs="Arial"/>
            <w:kern w:val="0"/>
            <w:sz w:val="17"/>
            <w:szCs w:val="17"/>
            <w:lang w:eastAsia="zh-CN"/>
            <w14:ligatures w14:val="none"/>
          </w:rPr>
          <w:delText xml:space="preserve">provide other </w:delText>
        </w:r>
      </w:del>
      <w:ins w:id="213" w:author="Author">
        <w:r w:rsidR="000816FD" w:rsidRPr="002E36F3">
          <w:rPr>
            <w:rFonts w:eastAsia="SimSun" w:cs="Arial"/>
            <w:kern w:val="0"/>
            <w:sz w:val="17"/>
            <w:szCs w:val="17"/>
            <w:lang w:eastAsia="zh-CN"/>
            <w14:ligatures w14:val="none"/>
          </w:rPr>
          <w:t>include</w:t>
        </w:r>
        <w:r w:rsidR="00F76057" w:rsidRPr="002E36F3">
          <w:rPr>
            <w:rFonts w:eastAsia="SimSun" w:cs="Arial"/>
            <w:kern w:val="0"/>
            <w:sz w:val="17"/>
            <w:szCs w:val="17"/>
            <w:lang w:eastAsia="zh-CN"/>
            <w14:ligatures w14:val="none"/>
          </w:rPr>
          <w:t xml:space="preserve"> </w:t>
        </w:r>
      </w:ins>
      <w:r w:rsidR="00F76057" w:rsidRPr="002E36F3">
        <w:rPr>
          <w:rFonts w:eastAsia="SimSun" w:cs="Arial"/>
          <w:kern w:val="0"/>
          <w:sz w:val="17"/>
          <w:szCs w:val="17"/>
          <w:lang w:eastAsia="zh-CN"/>
          <w14:ligatures w14:val="none"/>
        </w:rPr>
        <w:t>optional documents, which may be beneficial to the recipient Office.</w:t>
      </w:r>
      <w:r w:rsidR="00077914" w:rsidRPr="002E36F3">
        <w:rPr>
          <w:rFonts w:eastAsia="SimSun" w:cs="Arial"/>
          <w:kern w:val="0"/>
          <w:sz w:val="17"/>
          <w:szCs w:val="17"/>
          <w:lang w:eastAsia="zh-CN"/>
          <w14:ligatures w14:val="none"/>
        </w:rPr>
        <w:t xml:space="preserve"> </w:t>
      </w:r>
      <w:r w:rsidR="003B4525" w:rsidRPr="002E36F3">
        <w:rPr>
          <w:rFonts w:eastAsia="SimSun" w:cs="Arial"/>
          <w:kern w:val="0"/>
          <w:sz w:val="17"/>
          <w:szCs w:val="17"/>
          <w:lang w:eastAsia="zh-CN"/>
          <w14:ligatures w14:val="none"/>
        </w:rPr>
        <w:t xml:space="preserve"> </w:t>
      </w:r>
      <w:del w:id="214" w:author="Author">
        <w:r w:rsidR="00F76057" w:rsidRPr="002E36F3">
          <w:rPr>
            <w:rFonts w:eastAsia="SimSun" w:cs="Arial"/>
            <w:kern w:val="0"/>
            <w:sz w:val="17"/>
            <w:szCs w:val="17"/>
            <w:lang w:eastAsia="zh-CN"/>
            <w14:ligatures w14:val="none"/>
          </w:rPr>
          <w:delText>For the patent priority</w:delText>
        </w:r>
      </w:del>
      <w:ins w:id="215" w:author="Author">
        <w:r w:rsidR="00AF2F1F" w:rsidRPr="002E36F3">
          <w:rPr>
            <w:rFonts w:eastAsia="SimSun" w:cs="Arial"/>
            <w:kern w:val="0"/>
            <w:sz w:val="17"/>
            <w:szCs w:val="17"/>
            <w:lang w:eastAsia="zh-CN"/>
            <w14:ligatures w14:val="none"/>
          </w:rPr>
          <w:t>The optional</w:t>
        </w:r>
      </w:ins>
      <w:r w:rsidR="00AF2F1F" w:rsidRPr="002E36F3">
        <w:rPr>
          <w:rFonts w:eastAsia="SimSun" w:cs="Arial"/>
          <w:kern w:val="0"/>
          <w:sz w:val="17"/>
          <w:szCs w:val="17"/>
          <w:lang w:eastAsia="zh-CN"/>
          <w14:ligatures w14:val="none"/>
        </w:rPr>
        <w:t xml:space="preserve"> documents</w:t>
      </w:r>
      <w:del w:id="216" w:author="Author">
        <w:r w:rsidR="00F76057" w:rsidRPr="002E36F3">
          <w:rPr>
            <w:rFonts w:eastAsia="SimSun" w:cs="Arial"/>
            <w:kern w:val="0"/>
            <w:sz w:val="17"/>
            <w:szCs w:val="17"/>
            <w:lang w:eastAsia="zh-CN"/>
            <w14:ligatures w14:val="none"/>
          </w:rPr>
          <w:delText>, these</w:delText>
        </w:r>
      </w:del>
      <w:r w:rsidR="00AF2F1F" w:rsidRPr="002E36F3">
        <w:rPr>
          <w:rFonts w:eastAsia="SimSun" w:cs="Arial"/>
          <w:kern w:val="0"/>
          <w:sz w:val="17"/>
          <w:szCs w:val="17"/>
          <w:lang w:eastAsia="zh-CN"/>
          <w14:ligatures w14:val="none"/>
        </w:rPr>
        <w:t xml:space="preserve"> </w:t>
      </w:r>
      <w:r w:rsidR="001A2441" w:rsidRPr="002E36F3">
        <w:rPr>
          <w:rFonts w:eastAsia="SimSun" w:cs="Arial"/>
          <w:kern w:val="0"/>
          <w:sz w:val="17"/>
          <w:szCs w:val="17"/>
          <w:lang w:eastAsia="zh-CN"/>
          <w14:ligatures w14:val="none"/>
        </w:rPr>
        <w:t>may include</w:t>
      </w:r>
      <w:ins w:id="217" w:author="Author">
        <w:r w:rsidR="000D79E1" w:rsidRPr="002E36F3">
          <w:rPr>
            <w:rFonts w:eastAsia="SimSun" w:cs="Arial"/>
            <w:kern w:val="0"/>
            <w:sz w:val="17"/>
            <w:szCs w:val="17"/>
            <w:lang w:eastAsia="zh-CN"/>
            <w14:ligatures w14:val="none"/>
          </w:rPr>
          <w:t xml:space="preserve"> additional documents</w:t>
        </w:r>
      </w:ins>
      <w:r w:rsidR="001A2441" w:rsidRPr="002E36F3">
        <w:rPr>
          <w:rFonts w:eastAsia="SimSun" w:cs="Arial"/>
          <w:kern w:val="0"/>
          <w:sz w:val="17"/>
          <w:szCs w:val="17"/>
          <w:lang w:eastAsia="zh-CN"/>
          <w14:ligatures w14:val="none"/>
        </w:rPr>
        <w:t xml:space="preserve"> </w:t>
      </w:r>
      <w:del w:id="218" w:author="Author">
        <w:r w:rsidR="00F76057" w:rsidRPr="002E36F3">
          <w:rPr>
            <w:rFonts w:eastAsia="SimSun" w:cs="Arial"/>
            <w:kern w:val="0"/>
            <w:sz w:val="17"/>
            <w:szCs w:val="17"/>
            <w:lang w:eastAsia="zh-CN"/>
            <w14:ligatures w14:val="none"/>
          </w:rPr>
          <w:delText xml:space="preserve">versions of the bibliographic or </w:delText>
        </w:r>
        <w:r w:rsidR="00F76057" w:rsidRPr="002E36F3" w:rsidDel="00DD528B">
          <w:rPr>
            <w:rFonts w:eastAsia="SimSun" w:cs="Arial"/>
            <w:kern w:val="0"/>
            <w:sz w:val="17"/>
            <w:szCs w:val="17"/>
            <w:lang w:eastAsia="zh-CN"/>
            <w14:ligatures w14:val="none"/>
          </w:rPr>
          <w:delText>classification data</w:delText>
        </w:r>
        <w:r w:rsidR="00EA3A39" w:rsidRPr="002E36F3" w:rsidDel="00DD528B">
          <w:rPr>
            <w:rFonts w:eastAsia="SimSun" w:cs="Arial"/>
            <w:kern w:val="0"/>
            <w:sz w:val="17"/>
            <w:szCs w:val="17"/>
            <w:lang w:eastAsia="zh-CN"/>
            <w14:ligatures w14:val="none"/>
          </w:rPr>
          <w:delText xml:space="preserve"> </w:delText>
        </w:r>
        <w:r w:rsidR="00F76057" w:rsidRPr="002E36F3">
          <w:rPr>
            <w:rFonts w:eastAsia="SimSun" w:cs="Arial"/>
            <w:kern w:val="0"/>
            <w:sz w:val="17"/>
            <w:szCs w:val="17"/>
            <w:lang w:eastAsia="zh-CN"/>
            <w14:ligatures w14:val="none"/>
          </w:rPr>
          <w:delText xml:space="preserve">or else all or part of </w:delText>
        </w:r>
        <w:r w:rsidR="00F76057" w:rsidRPr="002E36F3" w:rsidDel="00F576E2">
          <w:rPr>
            <w:rFonts w:eastAsia="SimSun" w:cs="Arial"/>
            <w:kern w:val="0"/>
            <w:sz w:val="17"/>
            <w:szCs w:val="17"/>
            <w:lang w:eastAsia="zh-CN"/>
            <w14:ligatures w14:val="none"/>
          </w:rPr>
          <w:delText xml:space="preserve">the application body </w:delText>
        </w:r>
      </w:del>
      <w:r w:rsidR="003C40FE" w:rsidRPr="002E36F3">
        <w:rPr>
          <w:rFonts w:eastAsia="SimSun" w:cs="Arial"/>
          <w:kern w:val="0"/>
          <w:sz w:val="17"/>
          <w:szCs w:val="17"/>
          <w:lang w:eastAsia="zh-CN"/>
          <w14:ligatures w14:val="none"/>
        </w:rPr>
        <w:t xml:space="preserve">in </w:t>
      </w:r>
      <w:del w:id="219" w:author="Author">
        <w:r w:rsidR="00F76057" w:rsidRPr="002E36F3">
          <w:rPr>
            <w:rFonts w:eastAsia="SimSun" w:cs="Arial"/>
            <w:kern w:val="0"/>
            <w:sz w:val="17"/>
            <w:szCs w:val="17"/>
            <w:lang w:eastAsia="zh-CN"/>
            <w14:ligatures w14:val="none"/>
          </w:rPr>
          <w:delText xml:space="preserve">an </w:delText>
        </w:r>
      </w:del>
      <w:r w:rsidR="003B4525" w:rsidRPr="002E36F3">
        <w:rPr>
          <w:rFonts w:eastAsia="SimSun" w:cs="Arial"/>
          <w:kern w:val="0"/>
          <w:sz w:val="17"/>
          <w:szCs w:val="17"/>
          <w:lang w:eastAsia="zh-CN"/>
          <w14:ligatures w14:val="none"/>
        </w:rPr>
        <w:t xml:space="preserve">alternative </w:t>
      </w:r>
      <w:del w:id="220" w:author="Author">
        <w:r w:rsidR="00F76057" w:rsidRPr="002E36F3">
          <w:rPr>
            <w:rFonts w:eastAsia="SimSun" w:cs="Arial"/>
            <w:kern w:val="0"/>
            <w:sz w:val="17"/>
            <w:szCs w:val="17"/>
            <w:lang w:eastAsia="zh-CN"/>
            <w14:ligatures w14:val="none"/>
          </w:rPr>
          <w:delText>format</w:delText>
        </w:r>
      </w:del>
      <w:ins w:id="221" w:author="Author">
        <w:r w:rsidR="003B4525" w:rsidRPr="002E36F3">
          <w:rPr>
            <w:rFonts w:eastAsia="SimSun" w:cs="Arial"/>
            <w:kern w:val="0"/>
            <w:sz w:val="17"/>
            <w:szCs w:val="17"/>
            <w:lang w:eastAsia="zh-CN"/>
            <w14:ligatures w14:val="none"/>
          </w:rPr>
          <w:t>format</w:t>
        </w:r>
        <w:r w:rsidR="003C40FE" w:rsidRPr="002E36F3">
          <w:rPr>
            <w:rFonts w:eastAsia="SimSun" w:cs="Arial"/>
            <w:kern w:val="0"/>
            <w:sz w:val="17"/>
            <w:szCs w:val="17"/>
            <w:lang w:eastAsia="zh-CN"/>
            <w14:ligatures w14:val="none"/>
          </w:rPr>
          <w:t>s</w:t>
        </w:r>
      </w:ins>
      <w:r w:rsidR="003B4525" w:rsidRPr="002E36F3">
        <w:rPr>
          <w:rFonts w:eastAsia="SimSun" w:cs="Arial"/>
          <w:kern w:val="0"/>
          <w:sz w:val="17"/>
          <w:szCs w:val="17"/>
          <w:lang w:eastAsia="zh-CN"/>
          <w14:ligatures w14:val="none"/>
        </w:rPr>
        <w:t xml:space="preserve"> to the PDF supplied in the </w:t>
      </w:r>
      <w:proofErr w:type="spellStart"/>
      <w:r w:rsidR="003B4525" w:rsidRPr="002830AF">
        <w:rPr>
          <w:rFonts w:ascii="Courier New" w:eastAsia="SimSun" w:hAnsi="Courier New" w:cs="Courier New"/>
          <w:kern w:val="0"/>
          <w:sz w:val="17"/>
          <w:szCs w:val="17"/>
          <w:lang w:eastAsia="zh-CN"/>
          <w14:ligatures w14:val="none"/>
        </w:rPr>
        <w:t>MandatoryArtifacts</w:t>
      </w:r>
      <w:proofErr w:type="spellEnd"/>
      <w:r w:rsidR="003B4525" w:rsidRPr="002E36F3">
        <w:rPr>
          <w:rFonts w:eastAsia="SimSun" w:cs="Arial"/>
          <w:kern w:val="0"/>
          <w:sz w:val="17"/>
          <w:szCs w:val="17"/>
          <w:lang w:eastAsia="zh-CN"/>
          <w14:ligatures w14:val="none"/>
        </w:rPr>
        <w:t xml:space="preserve"> folder.</w:t>
      </w:r>
      <w:del w:id="222" w:author="Author">
        <w:r w:rsidR="00F76057" w:rsidRPr="002E36F3">
          <w:rPr>
            <w:rFonts w:eastAsia="SimSun" w:cs="Arial"/>
            <w:kern w:val="0"/>
            <w:sz w:val="17"/>
            <w:szCs w:val="17"/>
            <w:lang w:eastAsia="zh-CN"/>
            <w14:ligatures w14:val="none"/>
          </w:rPr>
          <w:delText xml:space="preserve">  The alternative formats may be the documents exactly as they were filed, or else a full text version of the document prepared administratively by the providing Office. </w:delText>
        </w:r>
      </w:del>
      <w:r w:rsidR="003B4525" w:rsidRPr="002E36F3">
        <w:rPr>
          <w:rFonts w:eastAsia="SimSun" w:cs="Arial"/>
          <w:kern w:val="0"/>
          <w:sz w:val="17"/>
          <w:szCs w:val="17"/>
          <w:lang w:eastAsia="zh-CN"/>
          <w14:ligatures w14:val="none"/>
        </w:rPr>
        <w:t xml:space="preserve"> </w:t>
      </w:r>
      <w:r w:rsidR="002A7347" w:rsidRPr="002E36F3">
        <w:rPr>
          <w:rFonts w:eastAsia="SimSun" w:cs="Arial"/>
          <w:kern w:val="0"/>
          <w:sz w:val="17"/>
          <w:szCs w:val="17"/>
          <w:lang w:eastAsia="zh-CN"/>
          <w14:ligatures w14:val="none"/>
        </w:rPr>
        <w:t>The recipient Office may choose to process or archive the contents of this folder at its discretion.</w:t>
      </w:r>
      <w:r w:rsidR="00CA3F12" w:rsidRPr="002E36F3">
        <w:rPr>
          <w:rFonts w:eastAsia="SimSun" w:cs="Arial"/>
          <w:kern w:val="0"/>
          <w:sz w:val="17"/>
          <w:szCs w:val="17"/>
          <w:lang w:eastAsia="zh-CN"/>
          <w14:ligatures w14:val="none"/>
        </w:rPr>
        <w:t xml:space="preserve"> </w:t>
      </w:r>
    </w:p>
    <w:p w14:paraId="69452399" w14:textId="77777777" w:rsidR="00567B28" w:rsidRDefault="00567B28" w:rsidP="005F76DE">
      <w:pPr>
        <w:spacing w:before="0" w:after="0"/>
        <w:ind w:left="1080" w:hanging="540"/>
        <w:rPr>
          <w:rFonts w:cs="Arial"/>
          <w:sz w:val="17"/>
          <w:szCs w:val="17"/>
        </w:rPr>
      </w:pPr>
    </w:p>
    <w:p w14:paraId="00660F29" w14:textId="0E20A4D1" w:rsidR="00F76057" w:rsidRPr="00E5395C" w:rsidRDefault="00C87150" w:rsidP="007E63AA">
      <w:pPr>
        <w:keepLines/>
        <w:tabs>
          <w:tab w:val="left" w:pos="426"/>
        </w:tabs>
        <w:spacing w:before="0" w:after="170"/>
        <w:rPr>
          <w:rFonts w:eastAsia="Times New Roman" w:cs="Arial"/>
          <w:kern w:val="0"/>
          <w:sz w:val="17"/>
          <w:szCs w:val="17"/>
          <w14:ligatures w14:val="none"/>
        </w:rPr>
      </w:pPr>
      <w:ins w:id="223" w:author="Author">
        <w:r w:rsidRPr="002E36F3">
          <w:rPr>
            <w:rFonts w:eastAsia="SimSun" w:cs="Arial"/>
            <w:kern w:val="0"/>
            <w:sz w:val="17"/>
            <w:szCs w:val="17"/>
            <w:lang w:eastAsia="zh-CN"/>
            <w14:ligatures w14:val="none"/>
          </w:rPr>
          <w:fldChar w:fldCharType="begin"/>
        </w:r>
        <w:r w:rsidRPr="002E36F3">
          <w:rPr>
            <w:rFonts w:eastAsia="SimSun" w:cs="Arial"/>
            <w:kern w:val="0"/>
            <w:sz w:val="17"/>
            <w:szCs w:val="17"/>
            <w:lang w:eastAsia="zh-CN"/>
            <w14:ligatures w14:val="none"/>
          </w:rPr>
          <w:instrText xml:space="preserve"> AUTONUM  </w:instrText>
        </w:r>
        <w:r w:rsidRPr="002E36F3">
          <w:rPr>
            <w:rFonts w:eastAsia="SimSun" w:cs="Arial"/>
            <w:kern w:val="0"/>
            <w:sz w:val="17"/>
            <w:szCs w:val="17"/>
            <w:lang w:eastAsia="zh-CN"/>
            <w14:ligatures w14:val="none"/>
          </w:rPr>
          <w:fldChar w:fldCharType="end"/>
        </w:r>
        <w:r w:rsidRPr="002E36F3">
          <w:rPr>
            <w:rFonts w:eastAsia="SimSun" w:cs="Arial"/>
            <w:kern w:val="0"/>
            <w:sz w:val="17"/>
            <w:szCs w:val="17"/>
            <w:lang w:eastAsia="zh-CN"/>
            <w14:ligatures w14:val="none"/>
          </w:rPr>
          <w:tab/>
        </w:r>
      </w:ins>
      <w:del w:id="224" w:author="Author">
        <w:r w:rsidR="00A550D0" w:rsidRPr="002E36F3" w:rsidDel="00C87150">
          <w:rPr>
            <w:rFonts w:eastAsia="SimSun" w:cs="Arial"/>
            <w:kern w:val="0"/>
            <w:sz w:val="17"/>
            <w:szCs w:val="17"/>
            <w:lang w:eastAsia="zh-CN"/>
            <w14:ligatures w14:val="none"/>
          </w:rPr>
          <w:delText>19.</w:delText>
        </w:r>
        <w:r w:rsidR="00A550D0" w:rsidRPr="002E36F3" w:rsidDel="00C87150">
          <w:rPr>
            <w:rFonts w:eastAsia="SimSun" w:cs="Arial"/>
            <w:kern w:val="0"/>
            <w:sz w:val="17"/>
            <w:szCs w:val="17"/>
            <w:lang w:eastAsia="zh-CN"/>
            <w14:ligatures w14:val="none"/>
          </w:rPr>
          <w:tab/>
        </w:r>
      </w:del>
      <w:r w:rsidR="00F76057" w:rsidRPr="002E36F3">
        <w:rPr>
          <w:rFonts w:eastAsia="Times New Roman" w:cs="Arial"/>
          <w:kern w:val="0"/>
          <w:sz w:val="17"/>
          <w:szCs w:val="17"/>
          <w14:ligatures w14:val="none"/>
        </w:rPr>
        <w:t xml:space="preserve">While there is no restriction on permitted file formats for the documents in this folder, permitted document types must </w:t>
      </w:r>
      <w:r w:rsidR="00F76057" w:rsidRPr="00E5395C">
        <w:rPr>
          <w:rFonts w:eastAsia="Times New Roman" w:cs="Arial"/>
          <w:kern w:val="0"/>
          <w:sz w:val="17"/>
          <w:szCs w:val="17"/>
          <w14:ligatures w14:val="none"/>
        </w:rPr>
        <w:t>be defined as one of the following:</w:t>
      </w:r>
    </w:p>
    <w:p w14:paraId="4A4DBA7A" w14:textId="52A8D89E" w:rsidR="00552BA1" w:rsidRPr="00DB350C" w:rsidRDefault="00C46085" w:rsidP="00DB350C">
      <w:pPr>
        <w:pStyle w:val="Heading4"/>
        <w:tabs>
          <w:tab w:val="left" w:pos="426"/>
        </w:tabs>
        <w:spacing w:before="170" w:after="170"/>
        <w:rPr>
          <w:ins w:id="225" w:author="Author"/>
          <w:b/>
          <w:bCs/>
          <w:sz w:val="17"/>
          <w:szCs w:val="17"/>
        </w:rPr>
      </w:pPr>
      <w:r w:rsidRPr="00DB350C">
        <w:rPr>
          <w:b/>
          <w:bCs/>
          <w:color w:val="auto"/>
          <w:sz w:val="17"/>
          <w:szCs w:val="17"/>
        </w:rPr>
        <w:tab/>
      </w:r>
      <w:bookmarkStart w:id="226" w:name="_Toc211443338"/>
      <w:ins w:id="227" w:author="Author">
        <w:r w:rsidR="00552BA1" w:rsidRPr="00DB350C">
          <w:rPr>
            <w:b/>
            <w:bCs/>
            <w:color w:val="auto"/>
            <w:sz w:val="17"/>
            <w:szCs w:val="17"/>
          </w:rPr>
          <w:t>Patent documents:</w:t>
        </w:r>
        <w:bookmarkEnd w:id="226"/>
      </w:ins>
    </w:p>
    <w:p w14:paraId="049713F4" w14:textId="77777777" w:rsidR="00A550D0" w:rsidRPr="002E36F3"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E5395C">
        <w:rPr>
          <w:rFonts w:eastAsia="Times New Roman" w:cs="Arial"/>
          <w:kern w:val="0"/>
          <w:sz w:val="17"/>
          <w:szCs w:val="17"/>
          <w:u w:val="single"/>
          <w14:ligatures w14:val="none"/>
        </w:rPr>
        <w:t>Bibliographic data</w:t>
      </w:r>
      <w:r w:rsidRPr="00E5395C">
        <w:rPr>
          <w:rFonts w:eastAsia="Times New Roman" w:cs="Arial"/>
          <w:kern w:val="0"/>
          <w:sz w:val="17"/>
          <w:szCs w:val="17"/>
          <w14:ligatures w14:val="none"/>
        </w:rPr>
        <w:t xml:space="preserve">:  Bibliographic information included on the first page of a patent document. Contains document </w:t>
      </w:r>
      <w:r w:rsidRPr="002E36F3">
        <w:rPr>
          <w:rFonts w:eastAsia="Times New Roman" w:cs="Arial"/>
          <w:kern w:val="0"/>
          <w:sz w:val="17"/>
          <w:szCs w:val="17"/>
          <w14:ligatures w14:val="none"/>
        </w:rPr>
        <w:t>identification, domestic filing data, foreign priority data, public availability dates or term of protection, technical information, related patent or application information;</w:t>
      </w:r>
    </w:p>
    <w:p w14:paraId="7D875CC1" w14:textId="77777777" w:rsidR="00A550D0" w:rsidRPr="002E36F3"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u w:val="single"/>
          <w14:ligatures w14:val="none"/>
        </w:rPr>
        <w:t>Classification data</w:t>
      </w:r>
      <w:r w:rsidRPr="002E36F3">
        <w:rPr>
          <w:rFonts w:eastAsia="Times New Roman" w:cs="Arial"/>
          <w:kern w:val="0"/>
          <w:sz w:val="17"/>
          <w:szCs w:val="17"/>
          <w14:ligatures w14:val="none"/>
        </w:rPr>
        <w:t>:  The collection of various classification data which arranges the application according to technology area;</w:t>
      </w:r>
    </w:p>
    <w:p w14:paraId="06D657A9" w14:textId="2AD9B35D" w:rsidR="00A550D0" w:rsidRPr="002E36F3"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u w:val="single"/>
          <w14:ligatures w14:val="none"/>
        </w:rPr>
        <w:t>Sequence listing</w:t>
      </w:r>
      <w:r w:rsidRPr="002E36F3">
        <w:rPr>
          <w:rFonts w:eastAsia="Times New Roman" w:cs="Arial"/>
          <w:kern w:val="0"/>
          <w:sz w:val="17"/>
          <w:szCs w:val="17"/>
          <w14:ligatures w14:val="none"/>
        </w:rPr>
        <w:t xml:space="preserve">: </w:t>
      </w:r>
      <w:r w:rsidR="0010400C">
        <w:rPr>
          <w:rFonts w:eastAsia="Times New Roman" w:cs="Arial"/>
          <w:kern w:val="0"/>
          <w:sz w:val="17"/>
          <w:szCs w:val="17"/>
          <w14:ligatures w14:val="none"/>
        </w:rPr>
        <w:t xml:space="preserve"> </w:t>
      </w:r>
      <w:r w:rsidRPr="002E36F3">
        <w:rPr>
          <w:rFonts w:eastAsia="Times New Roman" w:cs="Arial"/>
          <w:kern w:val="0"/>
          <w:sz w:val="17"/>
          <w:szCs w:val="17"/>
          <w14:ligatures w14:val="none"/>
        </w:rPr>
        <w:t>Part of the description of the patent application as filed or a document filed subsequently to the application, which includes the disclosed nucleotide and/or amino acid sequence(s), along with any further description, in WIPO ST.23, ST.25 or ST.26 formats;</w:t>
      </w:r>
    </w:p>
    <w:p w14:paraId="1686C566" w14:textId="77777777" w:rsidR="00A550D0" w:rsidRPr="002E36F3"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u w:val="single"/>
          <w14:ligatures w14:val="none"/>
        </w:rPr>
        <w:t>Abstract</w:t>
      </w:r>
      <w:r w:rsidRPr="002E36F3">
        <w:rPr>
          <w:rFonts w:eastAsia="Times New Roman" w:cs="Arial"/>
          <w:kern w:val="0"/>
          <w:sz w:val="17"/>
          <w:szCs w:val="17"/>
          <w14:ligatures w14:val="none"/>
        </w:rPr>
        <w:t>:  Part of the patent application that consists of a concise summary of the disclosure as contained in the description, the claims and any drawings;</w:t>
      </w:r>
    </w:p>
    <w:p w14:paraId="5A120061" w14:textId="77777777" w:rsidR="00A550D0" w:rsidRPr="002E36F3"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u w:val="single"/>
          <w14:ligatures w14:val="none"/>
        </w:rPr>
        <w:t>Description</w:t>
      </w:r>
      <w:r w:rsidRPr="002E36F3">
        <w:rPr>
          <w:rFonts w:eastAsia="Times New Roman" w:cs="Arial"/>
          <w:kern w:val="0"/>
          <w:sz w:val="17"/>
          <w:szCs w:val="17"/>
          <w14:ligatures w14:val="none"/>
        </w:rPr>
        <w:t xml:space="preserve">:  Description of the invention in a </w:t>
      </w:r>
      <w:proofErr w:type="gramStart"/>
      <w:r w:rsidRPr="002E36F3">
        <w:rPr>
          <w:rFonts w:eastAsia="Times New Roman" w:cs="Arial"/>
          <w:kern w:val="0"/>
          <w:sz w:val="17"/>
          <w:szCs w:val="17"/>
          <w14:ligatures w14:val="none"/>
        </w:rPr>
        <w:t>manner sufficiently clear and complete</w:t>
      </w:r>
      <w:proofErr w:type="gramEnd"/>
      <w:r w:rsidRPr="002E36F3">
        <w:rPr>
          <w:rFonts w:eastAsia="Times New Roman" w:cs="Arial"/>
          <w:kern w:val="0"/>
          <w:sz w:val="17"/>
          <w:szCs w:val="17"/>
          <w14:ligatures w14:val="none"/>
        </w:rPr>
        <w:t xml:space="preserve"> for it to be carried out by a person skilled in the art;</w:t>
      </w:r>
    </w:p>
    <w:p w14:paraId="446E9E8B" w14:textId="77777777" w:rsidR="00A550D0" w:rsidRPr="002E36F3"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u w:val="single"/>
          <w14:ligatures w14:val="none"/>
        </w:rPr>
        <w:t>Claims</w:t>
      </w:r>
      <w:r w:rsidRPr="002E36F3">
        <w:rPr>
          <w:rFonts w:eastAsia="Times New Roman" w:cs="Arial"/>
          <w:kern w:val="0"/>
          <w:sz w:val="17"/>
          <w:szCs w:val="17"/>
          <w14:ligatures w14:val="none"/>
        </w:rPr>
        <w:t xml:space="preserve">:  Collection of claims; </w:t>
      </w:r>
    </w:p>
    <w:p w14:paraId="69049CD3" w14:textId="77777777" w:rsidR="00A550D0" w:rsidRPr="002E36F3"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2E36F3">
        <w:rPr>
          <w:rFonts w:eastAsia="Times New Roman" w:cs="Arial"/>
          <w:kern w:val="0"/>
          <w:sz w:val="17"/>
          <w:szCs w:val="17"/>
          <w:u w:val="single"/>
          <w14:ligatures w14:val="none"/>
        </w:rPr>
        <w:t>Drawings</w:t>
      </w:r>
      <w:r w:rsidRPr="002E36F3">
        <w:rPr>
          <w:rFonts w:eastAsia="Times New Roman" w:cs="Arial"/>
          <w:kern w:val="0"/>
          <w:sz w:val="17"/>
          <w:szCs w:val="17"/>
          <w14:ligatures w14:val="none"/>
        </w:rPr>
        <w:t xml:space="preserve">:  Drawing is the part of a patent application which illustrates the </w:t>
      </w:r>
      <w:proofErr w:type="gramStart"/>
      <w:r w:rsidRPr="002E36F3">
        <w:rPr>
          <w:rFonts w:eastAsia="Times New Roman" w:cs="Arial"/>
          <w:kern w:val="0"/>
          <w:sz w:val="17"/>
          <w:szCs w:val="17"/>
          <w14:ligatures w14:val="none"/>
        </w:rPr>
        <w:t>invention</w:t>
      </w:r>
      <w:proofErr w:type="gramEnd"/>
      <w:r w:rsidRPr="002E36F3">
        <w:rPr>
          <w:rFonts w:eastAsia="Times New Roman" w:cs="Arial"/>
          <w:kern w:val="0"/>
          <w:sz w:val="17"/>
          <w:szCs w:val="17"/>
          <w14:ligatures w14:val="none"/>
        </w:rPr>
        <w:t xml:space="preserve"> and which is required when it is necessary for the understanding of the invention;</w:t>
      </w:r>
    </w:p>
    <w:p w14:paraId="0226C917" w14:textId="6C2B29B7" w:rsidR="00A550D0" w:rsidRPr="001F3DEF"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1F3DEF">
        <w:rPr>
          <w:rFonts w:eastAsia="Times New Roman" w:cs="Arial"/>
          <w:kern w:val="0"/>
          <w:sz w:val="17"/>
          <w:szCs w:val="17"/>
          <w:u w:val="single"/>
          <w14:ligatures w14:val="none"/>
        </w:rPr>
        <w:t>Application body</w:t>
      </w:r>
      <w:r w:rsidRPr="001F3DEF">
        <w:rPr>
          <w:rFonts w:eastAsia="Times New Roman" w:cs="Arial"/>
          <w:kern w:val="0"/>
          <w:sz w:val="17"/>
          <w:szCs w:val="17"/>
          <w14:ligatures w14:val="none"/>
        </w:rPr>
        <w:t xml:space="preserve">: </w:t>
      </w:r>
      <w:r w:rsidR="00733258">
        <w:rPr>
          <w:rFonts w:eastAsia="Times New Roman" w:cs="Arial"/>
          <w:kern w:val="0"/>
          <w:sz w:val="17"/>
          <w:szCs w:val="17"/>
          <w14:ligatures w14:val="none"/>
        </w:rPr>
        <w:t xml:space="preserve"> </w:t>
      </w:r>
      <w:r w:rsidRPr="001F3DEF">
        <w:rPr>
          <w:rFonts w:eastAsia="Times New Roman" w:cs="Arial"/>
          <w:kern w:val="0"/>
          <w:sz w:val="17"/>
          <w:szCs w:val="17"/>
          <w14:ligatures w14:val="none"/>
        </w:rPr>
        <w:t>A document containing the abstract, description, claims and drawings; and</w:t>
      </w:r>
    </w:p>
    <w:p w14:paraId="32FFF991" w14:textId="4EEC4E9C" w:rsidR="0058779A" w:rsidRPr="00DB39DB" w:rsidRDefault="007F2118" w:rsidP="007E63AA">
      <w:pPr>
        <w:pStyle w:val="ListParagraph"/>
        <w:keepLines/>
        <w:numPr>
          <w:ilvl w:val="0"/>
          <w:numId w:val="25"/>
        </w:numPr>
        <w:spacing w:before="0" w:after="170"/>
        <w:ind w:left="709" w:hanging="284"/>
        <w:contextualSpacing w:val="0"/>
        <w:rPr>
          <w:rFonts w:eastAsia="SimSun" w:cs="Arial"/>
          <w:kern w:val="0"/>
          <w:sz w:val="17"/>
          <w:szCs w:val="17"/>
          <w:lang w:eastAsia="zh-CN"/>
          <w14:ligatures w14:val="none"/>
        </w:rPr>
      </w:pPr>
      <w:r w:rsidRPr="001F3DEF">
        <w:rPr>
          <w:rFonts w:eastAsia="Times New Roman" w:cs="Arial"/>
          <w:kern w:val="0"/>
          <w:sz w:val="17"/>
          <w:szCs w:val="17"/>
          <w:u w:val="single"/>
          <w14:ligatures w14:val="none"/>
        </w:rPr>
        <w:t>Pre</w:t>
      </w:r>
      <w:ins w:id="228" w:author="Author">
        <w:r w:rsidR="00EF7FB2" w:rsidRPr="001F3DEF">
          <w:rPr>
            <w:rFonts w:eastAsia="Times New Roman" w:cs="Arial"/>
            <w:kern w:val="0"/>
            <w:sz w:val="17"/>
            <w:szCs w:val="17"/>
            <w:u w:val="single"/>
            <w14:ligatures w14:val="none"/>
          </w:rPr>
          <w:t>-</w:t>
        </w:r>
      </w:ins>
      <w:r w:rsidRPr="001F3DEF">
        <w:rPr>
          <w:rFonts w:eastAsia="Times New Roman" w:cs="Arial"/>
          <w:kern w:val="0"/>
          <w:sz w:val="17"/>
          <w:szCs w:val="17"/>
          <w:u w:val="single"/>
          <w14:ligatures w14:val="none"/>
        </w:rPr>
        <w:t>conversion document</w:t>
      </w:r>
      <w:r w:rsidRPr="001F3DEF">
        <w:rPr>
          <w:rFonts w:eastAsia="Times New Roman" w:cs="Arial"/>
          <w:kern w:val="0"/>
          <w:sz w:val="17"/>
          <w:szCs w:val="17"/>
          <w14:ligatures w14:val="none"/>
        </w:rPr>
        <w:t xml:space="preserve">: </w:t>
      </w:r>
      <w:r w:rsidR="00733258">
        <w:rPr>
          <w:rFonts w:eastAsia="Times New Roman" w:cs="Arial"/>
          <w:kern w:val="0"/>
          <w:sz w:val="17"/>
          <w:szCs w:val="17"/>
          <w14:ligatures w14:val="none"/>
        </w:rPr>
        <w:t xml:space="preserve"> </w:t>
      </w:r>
      <w:r w:rsidRPr="001F3DEF">
        <w:rPr>
          <w:rFonts w:eastAsia="Times New Roman" w:cs="Arial"/>
          <w:kern w:val="0"/>
          <w:sz w:val="17"/>
          <w:szCs w:val="17"/>
          <w14:ligatures w14:val="none"/>
        </w:rPr>
        <w:t xml:space="preserve">A document provided by the applicant in some systems including PCT, normally </w:t>
      </w:r>
      <w:r w:rsidRPr="00DB39DB">
        <w:rPr>
          <w:rFonts w:eastAsia="Times New Roman" w:cs="Arial"/>
          <w:kern w:val="0"/>
          <w:sz w:val="17"/>
          <w:szCs w:val="17"/>
          <w14:ligatures w14:val="none"/>
        </w:rPr>
        <w:t>being a full text format document from which the official filing was created.</w:t>
      </w:r>
    </w:p>
    <w:p w14:paraId="1933060D" w14:textId="28D34578" w:rsidR="00552BA1" w:rsidRPr="00DB350C" w:rsidRDefault="00643324" w:rsidP="00DB350C">
      <w:pPr>
        <w:pStyle w:val="Heading4"/>
        <w:tabs>
          <w:tab w:val="left" w:pos="426"/>
        </w:tabs>
        <w:spacing w:before="170" w:after="170"/>
        <w:rPr>
          <w:ins w:id="229" w:author="Author"/>
          <w:b/>
          <w:bCs/>
          <w:sz w:val="17"/>
          <w:szCs w:val="17"/>
        </w:rPr>
      </w:pPr>
      <w:r w:rsidRPr="00DB350C">
        <w:rPr>
          <w:b/>
          <w:bCs/>
          <w:color w:val="auto"/>
          <w:sz w:val="17"/>
          <w:szCs w:val="17"/>
        </w:rPr>
        <w:tab/>
      </w:r>
      <w:bookmarkStart w:id="230" w:name="_Toc211443339"/>
      <w:ins w:id="231" w:author="Author">
        <w:r w:rsidR="00552BA1" w:rsidRPr="00DB350C">
          <w:rPr>
            <w:b/>
            <w:bCs/>
            <w:color w:val="auto"/>
            <w:sz w:val="17"/>
            <w:szCs w:val="17"/>
          </w:rPr>
          <w:t>Industrial design documents:</w:t>
        </w:r>
        <w:bookmarkEnd w:id="230"/>
      </w:ins>
    </w:p>
    <w:p w14:paraId="552FE5C2" w14:textId="320C7973" w:rsidR="00975094" w:rsidRPr="00E5395C" w:rsidRDefault="00975094" w:rsidP="007E63AA">
      <w:pPr>
        <w:pStyle w:val="ListParagraph"/>
        <w:keepLines/>
        <w:numPr>
          <w:ilvl w:val="0"/>
          <w:numId w:val="25"/>
        </w:numPr>
        <w:spacing w:before="0" w:after="170"/>
        <w:ind w:left="709" w:hanging="284"/>
        <w:contextualSpacing w:val="0"/>
        <w:rPr>
          <w:ins w:id="232" w:author="Author"/>
          <w:rFonts w:eastAsia="SimSun" w:cs="Arial"/>
          <w:kern w:val="0"/>
          <w:sz w:val="17"/>
          <w:szCs w:val="17"/>
          <w:lang w:eastAsia="zh-CN"/>
          <w14:ligatures w14:val="none"/>
        </w:rPr>
      </w:pPr>
      <w:ins w:id="233" w:author="Author">
        <w:r w:rsidRPr="00E5395C">
          <w:rPr>
            <w:rFonts w:eastAsia="Times New Roman" w:cs="Arial"/>
            <w:kern w:val="0"/>
            <w:sz w:val="17"/>
            <w:szCs w:val="17"/>
            <w:u w:val="single"/>
            <w14:ligatures w14:val="none"/>
          </w:rPr>
          <w:t>Bibliographic data</w:t>
        </w:r>
        <w:r w:rsidR="00C214A0" w:rsidRPr="00E5395C">
          <w:rPr>
            <w:rFonts w:eastAsia="Times New Roman" w:cs="Arial"/>
            <w:kern w:val="0"/>
            <w:sz w:val="17"/>
            <w:szCs w:val="17"/>
            <w14:ligatures w14:val="none"/>
          </w:rPr>
          <w:t xml:space="preserve">: </w:t>
        </w:r>
      </w:ins>
      <w:r w:rsidR="0091209C" w:rsidRPr="00E5395C">
        <w:rPr>
          <w:rFonts w:eastAsia="Times New Roman" w:cs="Arial"/>
          <w:kern w:val="0"/>
          <w:sz w:val="17"/>
          <w:szCs w:val="17"/>
          <w14:ligatures w14:val="none"/>
        </w:rPr>
        <w:t xml:space="preserve"> </w:t>
      </w:r>
      <w:ins w:id="234" w:author="Author">
        <w:r w:rsidR="008016BA" w:rsidRPr="00E5395C">
          <w:rPr>
            <w:rFonts w:eastAsia="Times New Roman" w:cs="Arial"/>
            <w:kern w:val="0"/>
            <w:sz w:val="17"/>
            <w:szCs w:val="17"/>
            <w14:ligatures w14:val="none"/>
          </w:rPr>
          <w:t xml:space="preserve">Bibliographic data of the </w:t>
        </w:r>
        <w:r w:rsidR="00E3771A" w:rsidRPr="00E5395C">
          <w:rPr>
            <w:rFonts w:eastAsia="Times New Roman" w:cs="Arial"/>
            <w:kern w:val="0"/>
            <w:sz w:val="17"/>
            <w:szCs w:val="17"/>
            <w14:ligatures w14:val="none"/>
          </w:rPr>
          <w:t>industrial design</w:t>
        </w:r>
        <w:r w:rsidR="00A36C8B" w:rsidRPr="00E5395C">
          <w:rPr>
            <w:rFonts w:eastAsia="Times New Roman" w:cs="Arial"/>
            <w:kern w:val="0"/>
            <w:sz w:val="17"/>
            <w:szCs w:val="17"/>
            <w14:ligatures w14:val="none"/>
          </w:rPr>
          <w:t>;</w:t>
        </w:r>
      </w:ins>
    </w:p>
    <w:p w14:paraId="557BE8F4" w14:textId="57CDB5D1" w:rsidR="00552BA1" w:rsidRPr="00E5395C" w:rsidRDefault="00E06E7B" w:rsidP="007E63AA">
      <w:pPr>
        <w:pStyle w:val="ListParagraph"/>
        <w:keepLines/>
        <w:numPr>
          <w:ilvl w:val="0"/>
          <w:numId w:val="25"/>
        </w:numPr>
        <w:spacing w:before="0" w:after="170"/>
        <w:ind w:left="709" w:hanging="284"/>
        <w:contextualSpacing w:val="0"/>
        <w:rPr>
          <w:ins w:id="235" w:author="Author"/>
          <w:rFonts w:eastAsia="SimSun" w:cs="Arial"/>
          <w:kern w:val="0"/>
          <w:sz w:val="17"/>
          <w:szCs w:val="17"/>
          <w:lang w:eastAsia="zh-CN"/>
          <w14:ligatures w14:val="none"/>
        </w:rPr>
      </w:pPr>
      <w:ins w:id="236" w:author="Author">
        <w:r w:rsidRPr="00E5395C">
          <w:rPr>
            <w:rFonts w:eastAsia="Times New Roman" w:cs="Arial"/>
            <w:kern w:val="0"/>
            <w:sz w:val="17"/>
            <w:szCs w:val="17"/>
            <w:u w:val="single"/>
            <w14:ligatures w14:val="none"/>
          </w:rPr>
          <w:t>Registration certificate</w:t>
        </w:r>
        <w:r w:rsidR="00552BA1" w:rsidRPr="00E5395C">
          <w:rPr>
            <w:rFonts w:eastAsia="SimSun" w:cs="Arial"/>
            <w:kern w:val="0"/>
            <w:sz w:val="17"/>
            <w:szCs w:val="17"/>
            <w:lang w:eastAsia="zh-CN"/>
            <w14:ligatures w14:val="none"/>
          </w:rPr>
          <w:t>:</w:t>
        </w:r>
      </w:ins>
      <w:r w:rsidR="0091209C" w:rsidRPr="00E5395C">
        <w:rPr>
          <w:rFonts w:eastAsia="SimSun" w:cs="Arial"/>
          <w:kern w:val="0"/>
          <w:sz w:val="17"/>
          <w:szCs w:val="17"/>
          <w:lang w:eastAsia="zh-CN"/>
          <w14:ligatures w14:val="none"/>
        </w:rPr>
        <w:t xml:space="preserve"> </w:t>
      </w:r>
      <w:ins w:id="237" w:author="Author">
        <w:r w:rsidR="00552BA1" w:rsidRPr="00E5395C">
          <w:rPr>
            <w:rFonts w:eastAsia="SimSun" w:cs="Arial"/>
            <w:kern w:val="0"/>
            <w:sz w:val="17"/>
            <w:szCs w:val="17"/>
            <w:lang w:eastAsia="zh-CN"/>
            <w14:ligatures w14:val="none"/>
          </w:rPr>
          <w:t xml:space="preserve"> Copy of registered </w:t>
        </w:r>
        <w:r w:rsidR="00771AEC" w:rsidRPr="00E5395C">
          <w:rPr>
            <w:rFonts w:eastAsia="SimSun" w:cs="Arial"/>
            <w:kern w:val="0"/>
            <w:sz w:val="17"/>
            <w:szCs w:val="17"/>
            <w:lang w:eastAsia="zh-CN"/>
            <w14:ligatures w14:val="none"/>
          </w:rPr>
          <w:t xml:space="preserve">industrial </w:t>
        </w:r>
        <w:r w:rsidR="00552BA1" w:rsidRPr="00E5395C">
          <w:rPr>
            <w:rFonts w:eastAsia="SimSun" w:cs="Arial"/>
            <w:kern w:val="0"/>
            <w:sz w:val="17"/>
            <w:szCs w:val="17"/>
            <w:lang w:eastAsia="zh-CN"/>
            <w14:ligatures w14:val="none"/>
          </w:rPr>
          <w:t>design or registration certificate</w:t>
        </w:r>
        <w:r w:rsidR="009B5D70" w:rsidRPr="00E5395C">
          <w:rPr>
            <w:rFonts w:eastAsia="SimSun" w:cs="Arial"/>
            <w:kern w:val="0"/>
            <w:sz w:val="17"/>
            <w:szCs w:val="17"/>
            <w:lang w:eastAsia="zh-CN"/>
            <w14:ligatures w14:val="none"/>
          </w:rPr>
          <w:t>;</w:t>
        </w:r>
      </w:ins>
    </w:p>
    <w:p w14:paraId="50B9FBAB" w14:textId="33D30213" w:rsidR="00552BA1" w:rsidRPr="00E5395C" w:rsidRDefault="009D4FC6" w:rsidP="007E63AA">
      <w:pPr>
        <w:pStyle w:val="ListParagraph"/>
        <w:keepLines/>
        <w:numPr>
          <w:ilvl w:val="0"/>
          <w:numId w:val="25"/>
        </w:numPr>
        <w:spacing w:before="0" w:after="170"/>
        <w:ind w:left="709" w:hanging="284"/>
        <w:contextualSpacing w:val="0"/>
        <w:rPr>
          <w:ins w:id="238" w:author="Author"/>
          <w:rFonts w:eastAsia="Times New Roman" w:cs="Arial"/>
          <w:kern w:val="0"/>
          <w:sz w:val="17"/>
          <w:szCs w:val="17"/>
          <w:u w:val="single"/>
          <w14:ligatures w14:val="none"/>
        </w:rPr>
      </w:pPr>
      <w:ins w:id="239" w:author="Author">
        <w:r w:rsidRPr="00E5395C">
          <w:rPr>
            <w:rFonts w:eastAsia="Times New Roman" w:cs="Arial"/>
            <w:kern w:val="0"/>
            <w:sz w:val="17"/>
            <w:szCs w:val="17"/>
            <w:u w:val="single"/>
            <w14:ligatures w14:val="none"/>
          </w:rPr>
          <w:t>Industrial d</w:t>
        </w:r>
        <w:r w:rsidR="00680CEE" w:rsidRPr="00E5395C">
          <w:rPr>
            <w:rFonts w:eastAsia="Times New Roman" w:cs="Arial"/>
            <w:kern w:val="0"/>
            <w:sz w:val="17"/>
            <w:szCs w:val="17"/>
            <w:u w:val="single"/>
            <w14:ligatures w14:val="none"/>
          </w:rPr>
          <w:t xml:space="preserve">esign </w:t>
        </w:r>
        <w:r w:rsidR="005249A5" w:rsidRPr="00E5395C">
          <w:rPr>
            <w:rFonts w:eastAsia="Times New Roman" w:cs="Arial"/>
            <w:kern w:val="0"/>
            <w:sz w:val="17"/>
            <w:szCs w:val="17"/>
            <w:u w:val="single"/>
            <w14:ligatures w14:val="none"/>
          </w:rPr>
          <w:t>representation</w:t>
        </w:r>
        <w:r w:rsidR="005249A5" w:rsidRPr="00E5395C">
          <w:rPr>
            <w:rFonts w:eastAsia="Times New Roman" w:cs="Arial"/>
            <w:kern w:val="0"/>
            <w:sz w:val="17"/>
            <w:szCs w:val="17"/>
            <w14:ligatures w14:val="none"/>
          </w:rPr>
          <w:t>:</w:t>
        </w:r>
        <w:r w:rsidR="004F30EB" w:rsidRPr="00E5395C">
          <w:rPr>
            <w:rFonts w:eastAsia="Times New Roman" w:cs="Arial"/>
            <w:kern w:val="0"/>
            <w:sz w:val="17"/>
            <w:szCs w:val="17"/>
            <w14:ligatures w14:val="none"/>
          </w:rPr>
          <w:t xml:space="preserve"> </w:t>
        </w:r>
      </w:ins>
      <w:r w:rsidR="0091209C" w:rsidRPr="00E5395C">
        <w:rPr>
          <w:rFonts w:eastAsia="Times New Roman" w:cs="Arial"/>
          <w:kern w:val="0"/>
          <w:sz w:val="17"/>
          <w:szCs w:val="17"/>
          <w14:ligatures w14:val="none"/>
        </w:rPr>
        <w:t xml:space="preserve"> </w:t>
      </w:r>
      <w:ins w:id="240" w:author="Author">
        <w:r w:rsidR="00D431F8" w:rsidRPr="00E5395C">
          <w:rPr>
            <w:rFonts w:eastAsia="Times New Roman" w:cs="Arial"/>
            <w:kern w:val="0"/>
            <w:sz w:val="17"/>
            <w:szCs w:val="17"/>
            <w14:ligatures w14:val="none"/>
          </w:rPr>
          <w:t>Representation of industrial design, which can be produced in 2D images, 3D images or 3D models, multimedia, or other formats accepted by the Office. If these files are not part of the Priority Document Data Package (PDDP) ZIP file, links to the published files can be provided</w:t>
        </w:r>
        <w:r w:rsidR="005249A5" w:rsidRPr="00E5395C">
          <w:rPr>
            <w:rFonts w:eastAsia="Times New Roman" w:cs="Arial"/>
            <w:kern w:val="0"/>
            <w:sz w:val="17"/>
            <w:szCs w:val="17"/>
            <w14:ligatures w14:val="none"/>
          </w:rPr>
          <w:t>;</w:t>
        </w:r>
      </w:ins>
    </w:p>
    <w:p w14:paraId="2FEF32BE" w14:textId="4184967A" w:rsidR="00FC4B06" w:rsidRPr="00E5395C" w:rsidRDefault="00FC4B06" w:rsidP="007E63AA">
      <w:pPr>
        <w:pStyle w:val="ListParagraph"/>
        <w:keepLines/>
        <w:numPr>
          <w:ilvl w:val="0"/>
          <w:numId w:val="25"/>
        </w:numPr>
        <w:spacing w:before="0" w:after="170"/>
        <w:ind w:left="709" w:hanging="284"/>
        <w:contextualSpacing w:val="0"/>
        <w:rPr>
          <w:ins w:id="241" w:author="Author"/>
          <w:rFonts w:eastAsia="Times New Roman" w:cs="Arial"/>
          <w:kern w:val="0"/>
          <w:sz w:val="17"/>
          <w:szCs w:val="17"/>
          <w:u w:val="single"/>
          <w14:ligatures w14:val="none"/>
        </w:rPr>
      </w:pPr>
      <w:ins w:id="242" w:author="Author">
        <w:r w:rsidRPr="00E5395C">
          <w:rPr>
            <w:rFonts w:eastAsia="Times New Roman" w:cs="Arial"/>
            <w:kern w:val="0"/>
            <w:sz w:val="17"/>
            <w:szCs w:val="17"/>
            <w:u w:val="single"/>
            <w14:ligatures w14:val="none"/>
          </w:rPr>
          <w:t>Intermediate documents</w:t>
        </w:r>
        <w:r w:rsidR="00FF156A" w:rsidRPr="00E5395C">
          <w:rPr>
            <w:rFonts w:eastAsia="Times New Roman" w:cs="Arial"/>
            <w:kern w:val="0"/>
            <w:sz w:val="17"/>
            <w:szCs w:val="17"/>
            <w14:ligatures w14:val="none"/>
          </w:rPr>
          <w:t>:</w:t>
        </w:r>
        <w:r w:rsidRPr="00E5395C">
          <w:rPr>
            <w:rFonts w:eastAsia="Times New Roman" w:cs="Arial"/>
            <w:kern w:val="0"/>
            <w:sz w:val="17"/>
            <w:szCs w:val="17"/>
            <w14:ligatures w14:val="none"/>
          </w:rPr>
          <w:t xml:space="preserve"> </w:t>
        </w:r>
        <w:r w:rsidR="00EB30F4" w:rsidRPr="00E5395C">
          <w:rPr>
            <w:rFonts w:eastAsia="Times New Roman" w:cs="Arial"/>
            <w:kern w:val="0"/>
            <w:sz w:val="17"/>
            <w:szCs w:val="17"/>
            <w14:ligatures w14:val="none"/>
          </w:rPr>
          <w:t xml:space="preserve"> </w:t>
        </w:r>
        <w:r w:rsidR="00A9194C" w:rsidRPr="00E5395C">
          <w:rPr>
            <w:rFonts w:eastAsia="Times New Roman" w:cs="Arial"/>
            <w:kern w:val="0"/>
            <w:sz w:val="17"/>
            <w:szCs w:val="17"/>
            <w14:ligatures w14:val="none"/>
          </w:rPr>
          <w:t>Other important documents relating to the industrial design priority document including</w:t>
        </w:r>
        <w:r w:rsidR="00066017" w:rsidRPr="00E5395C">
          <w:rPr>
            <w:rFonts w:eastAsia="Times New Roman" w:cs="Arial"/>
            <w:kern w:val="0"/>
            <w:sz w:val="17"/>
            <w:szCs w:val="17"/>
            <w14:ligatures w14:val="none"/>
          </w:rPr>
          <w:t xml:space="preserve"> </w:t>
        </w:r>
        <w:r w:rsidRPr="00E5395C">
          <w:rPr>
            <w:rFonts w:eastAsia="Times New Roman" w:cs="Arial"/>
            <w:kern w:val="0"/>
            <w:sz w:val="17"/>
            <w:szCs w:val="17"/>
            <w14:ligatures w14:val="none"/>
          </w:rPr>
          <w:t>amendments</w:t>
        </w:r>
        <w:r w:rsidR="00A9194C" w:rsidRPr="00E5395C">
          <w:rPr>
            <w:rFonts w:eastAsia="Times New Roman" w:cs="Arial"/>
            <w:kern w:val="0"/>
            <w:sz w:val="17"/>
            <w:szCs w:val="17"/>
            <w14:ligatures w14:val="none"/>
          </w:rPr>
          <w:t xml:space="preserve"> or</w:t>
        </w:r>
        <w:r w:rsidRPr="00E5395C">
          <w:rPr>
            <w:rFonts w:eastAsia="Times New Roman" w:cs="Arial"/>
            <w:kern w:val="0"/>
            <w:sz w:val="17"/>
            <w:szCs w:val="17"/>
            <w14:ligatures w14:val="none"/>
          </w:rPr>
          <w:t xml:space="preserve"> notification of change of applicant name</w:t>
        </w:r>
        <w:r w:rsidR="00243FCD" w:rsidRPr="00E5395C">
          <w:rPr>
            <w:rFonts w:eastAsia="Times New Roman" w:cs="Arial"/>
            <w:kern w:val="0"/>
            <w:sz w:val="17"/>
            <w:szCs w:val="17"/>
            <w14:ligatures w14:val="none"/>
          </w:rPr>
          <w:t>;</w:t>
        </w:r>
        <w:r w:rsidR="009E3BC2" w:rsidRPr="00E5395C">
          <w:rPr>
            <w:rFonts w:eastAsia="Times New Roman" w:cs="Arial"/>
            <w:kern w:val="0"/>
            <w:sz w:val="17"/>
            <w:szCs w:val="17"/>
            <w14:ligatures w14:val="none"/>
          </w:rPr>
          <w:t xml:space="preserve"> </w:t>
        </w:r>
        <w:r w:rsidR="001F3DEF" w:rsidRPr="00E5395C">
          <w:rPr>
            <w:rFonts w:eastAsia="Times New Roman" w:cs="Arial"/>
            <w:kern w:val="0"/>
            <w:sz w:val="17"/>
            <w:szCs w:val="17"/>
            <w14:ligatures w14:val="none"/>
          </w:rPr>
          <w:t>and</w:t>
        </w:r>
      </w:ins>
    </w:p>
    <w:p w14:paraId="229143D3" w14:textId="21E2DA4A" w:rsidR="001A1EFA" w:rsidRPr="00E5395C" w:rsidRDefault="001A1EFA" w:rsidP="007E63AA">
      <w:pPr>
        <w:pStyle w:val="ListParagraph"/>
        <w:keepLines/>
        <w:numPr>
          <w:ilvl w:val="0"/>
          <w:numId w:val="25"/>
        </w:numPr>
        <w:spacing w:before="0" w:after="170"/>
        <w:ind w:left="709" w:hanging="284"/>
        <w:contextualSpacing w:val="0"/>
        <w:rPr>
          <w:ins w:id="243" w:author="Author"/>
          <w:rFonts w:eastAsia="Times New Roman" w:cs="Arial"/>
          <w:kern w:val="0"/>
          <w:sz w:val="17"/>
          <w:szCs w:val="17"/>
          <w:u w:val="single"/>
          <w14:ligatures w14:val="none"/>
        </w:rPr>
      </w:pPr>
      <w:ins w:id="244" w:author="Author">
        <w:r w:rsidRPr="00E5395C">
          <w:rPr>
            <w:rFonts w:eastAsia="Times New Roman" w:cs="Arial"/>
            <w:kern w:val="0"/>
            <w:sz w:val="17"/>
            <w:szCs w:val="17"/>
            <w:u w:val="single"/>
            <w14:ligatures w14:val="none"/>
          </w:rPr>
          <w:t>Classification data</w:t>
        </w:r>
        <w:r w:rsidR="008C01B3" w:rsidRPr="00E5395C">
          <w:rPr>
            <w:rFonts w:eastAsia="Times New Roman" w:cs="Arial"/>
            <w:kern w:val="0"/>
            <w:sz w:val="17"/>
            <w:szCs w:val="17"/>
            <w14:ligatures w14:val="none"/>
          </w:rPr>
          <w:t xml:space="preserve">: </w:t>
        </w:r>
      </w:ins>
      <w:r w:rsidR="0091209C" w:rsidRPr="00E5395C">
        <w:rPr>
          <w:rFonts w:eastAsia="Times New Roman" w:cs="Arial"/>
          <w:kern w:val="0"/>
          <w:sz w:val="17"/>
          <w:szCs w:val="17"/>
          <w14:ligatures w14:val="none"/>
        </w:rPr>
        <w:t xml:space="preserve"> </w:t>
      </w:r>
      <w:ins w:id="245" w:author="Author">
        <w:r w:rsidR="008C01B3" w:rsidRPr="00E5395C">
          <w:rPr>
            <w:rFonts w:eastAsia="Times New Roman" w:cs="Arial"/>
            <w:kern w:val="0"/>
            <w:sz w:val="17"/>
            <w:szCs w:val="17"/>
            <w14:ligatures w14:val="none"/>
          </w:rPr>
          <w:t>Locarno classification data which the industrial design has been registered in</w:t>
        </w:r>
        <w:r w:rsidR="00846857" w:rsidRPr="00E5395C">
          <w:rPr>
            <w:rFonts w:eastAsia="Times New Roman" w:cs="Arial"/>
            <w:kern w:val="0"/>
            <w:sz w:val="17"/>
            <w:szCs w:val="17"/>
            <w14:ligatures w14:val="none"/>
          </w:rPr>
          <w:t>.</w:t>
        </w:r>
      </w:ins>
    </w:p>
    <w:p w14:paraId="1516C9CD" w14:textId="38CD8B01" w:rsidR="00552BA1" w:rsidRPr="00DB350C" w:rsidRDefault="00643324" w:rsidP="00DB350C">
      <w:pPr>
        <w:pStyle w:val="Heading4"/>
        <w:tabs>
          <w:tab w:val="left" w:pos="426"/>
        </w:tabs>
        <w:spacing w:before="170" w:after="170"/>
        <w:rPr>
          <w:ins w:id="246" w:author="Author"/>
          <w:b/>
          <w:bCs/>
          <w:sz w:val="17"/>
          <w:szCs w:val="17"/>
        </w:rPr>
      </w:pPr>
      <w:r w:rsidRPr="00DB350C">
        <w:rPr>
          <w:b/>
          <w:bCs/>
          <w:color w:val="auto"/>
          <w:sz w:val="17"/>
          <w:szCs w:val="17"/>
        </w:rPr>
        <w:tab/>
      </w:r>
      <w:bookmarkStart w:id="247" w:name="_Toc211443340"/>
      <w:ins w:id="248" w:author="Author">
        <w:r w:rsidR="00552BA1" w:rsidRPr="00DB350C">
          <w:rPr>
            <w:b/>
            <w:bCs/>
            <w:color w:val="auto"/>
            <w:sz w:val="17"/>
            <w:szCs w:val="17"/>
          </w:rPr>
          <w:t>Trademark documents:</w:t>
        </w:r>
        <w:bookmarkEnd w:id="247"/>
      </w:ins>
    </w:p>
    <w:p w14:paraId="242A7A20" w14:textId="345E0C18" w:rsidR="00975094" w:rsidRPr="00110311" w:rsidRDefault="00975094" w:rsidP="007E63AA">
      <w:pPr>
        <w:pStyle w:val="ListParagraph"/>
        <w:keepLines/>
        <w:numPr>
          <w:ilvl w:val="0"/>
          <w:numId w:val="25"/>
        </w:numPr>
        <w:spacing w:before="0" w:after="170"/>
        <w:ind w:left="709" w:hanging="284"/>
        <w:contextualSpacing w:val="0"/>
        <w:rPr>
          <w:ins w:id="249" w:author="Author" w:date="2025-10-24T10:32:00Z" w16du:dateUtc="2025-10-24T08:32:00Z"/>
          <w:rFonts w:eastAsia="SimSun" w:cs="Arial"/>
          <w:kern w:val="0"/>
          <w:sz w:val="17"/>
          <w:szCs w:val="17"/>
          <w:lang w:eastAsia="zh-CN"/>
          <w14:ligatures w14:val="none"/>
        </w:rPr>
      </w:pPr>
      <w:ins w:id="250" w:author="Author">
        <w:r w:rsidRPr="00DB39DB">
          <w:rPr>
            <w:rFonts w:eastAsia="Times New Roman" w:cs="Arial"/>
            <w:kern w:val="0"/>
            <w:sz w:val="17"/>
            <w:szCs w:val="17"/>
            <w:u w:val="single"/>
            <w14:ligatures w14:val="none"/>
          </w:rPr>
          <w:t>Bibliographic data</w:t>
        </w:r>
        <w:r w:rsidR="0051218D" w:rsidRPr="0091209C">
          <w:rPr>
            <w:rFonts w:eastAsia="Times New Roman" w:cs="Arial"/>
            <w:kern w:val="0"/>
            <w:sz w:val="17"/>
            <w:szCs w:val="17"/>
            <w14:ligatures w14:val="none"/>
          </w:rPr>
          <w:t xml:space="preserve">: </w:t>
        </w:r>
      </w:ins>
      <w:r w:rsidR="0091209C">
        <w:rPr>
          <w:rFonts w:eastAsia="Times New Roman" w:cs="Arial"/>
          <w:kern w:val="0"/>
          <w:sz w:val="17"/>
          <w:szCs w:val="17"/>
          <w14:ligatures w14:val="none"/>
        </w:rPr>
        <w:t xml:space="preserve"> </w:t>
      </w:r>
      <w:ins w:id="251" w:author="Author">
        <w:r w:rsidR="0051218D" w:rsidRPr="0091209C">
          <w:rPr>
            <w:rFonts w:eastAsia="Times New Roman" w:cs="Arial"/>
            <w:kern w:val="0"/>
            <w:sz w:val="17"/>
            <w:szCs w:val="17"/>
            <w14:ligatures w14:val="none"/>
          </w:rPr>
          <w:t>Bibliographic data including the applicant or owner of the trademark</w:t>
        </w:r>
        <w:r w:rsidR="00915544" w:rsidRPr="0091209C">
          <w:rPr>
            <w:rFonts w:eastAsia="Times New Roman" w:cs="Arial"/>
            <w:kern w:val="0"/>
            <w:sz w:val="17"/>
            <w:szCs w:val="17"/>
            <w14:ligatures w14:val="none"/>
          </w:rPr>
          <w:t>;</w:t>
        </w:r>
      </w:ins>
    </w:p>
    <w:p w14:paraId="4B5DB469" w14:textId="33697330" w:rsidR="00454A2A" w:rsidRPr="00E5395C" w:rsidRDefault="00454A2A" w:rsidP="00454A2A">
      <w:pPr>
        <w:pStyle w:val="ListParagraph"/>
        <w:keepLines/>
        <w:numPr>
          <w:ilvl w:val="0"/>
          <w:numId w:val="25"/>
        </w:numPr>
        <w:spacing w:before="0" w:after="170"/>
        <w:ind w:left="709" w:hanging="284"/>
        <w:contextualSpacing w:val="0"/>
        <w:rPr>
          <w:ins w:id="252" w:author="Author" w:date="2025-10-24T10:32:00Z" w16du:dateUtc="2025-10-24T08:32:00Z"/>
          <w:rFonts w:eastAsia="SimSun" w:cs="Arial"/>
          <w:kern w:val="0"/>
          <w:sz w:val="17"/>
          <w:szCs w:val="17"/>
          <w:lang w:eastAsia="zh-CN"/>
          <w14:ligatures w14:val="none"/>
        </w:rPr>
      </w:pPr>
      <w:ins w:id="253" w:author="Author" w:date="2025-10-24T10:32:00Z" w16du:dateUtc="2025-10-24T08:32:00Z">
        <w:r w:rsidRPr="00E5395C">
          <w:rPr>
            <w:rFonts w:eastAsia="Times New Roman" w:cs="Arial"/>
            <w:kern w:val="0"/>
            <w:sz w:val="17"/>
            <w:szCs w:val="17"/>
            <w:u w:val="single"/>
            <w14:ligatures w14:val="none"/>
          </w:rPr>
          <w:t>Registration certificate</w:t>
        </w:r>
        <w:r w:rsidRPr="00E5395C">
          <w:rPr>
            <w:rFonts w:eastAsia="SimSun" w:cs="Arial"/>
            <w:kern w:val="0"/>
            <w:sz w:val="17"/>
            <w:szCs w:val="17"/>
            <w:lang w:eastAsia="zh-CN"/>
            <w14:ligatures w14:val="none"/>
          </w:rPr>
          <w:t xml:space="preserve">:  Copy of registered </w:t>
        </w:r>
        <w:r w:rsidRPr="0091209C">
          <w:rPr>
            <w:rFonts w:eastAsia="Times New Roman" w:cs="Arial"/>
            <w:kern w:val="0"/>
            <w:sz w:val="17"/>
            <w:szCs w:val="17"/>
            <w14:ligatures w14:val="none"/>
          </w:rPr>
          <w:t>trademark</w:t>
        </w:r>
        <w:r w:rsidRPr="00E5395C">
          <w:rPr>
            <w:rFonts w:eastAsia="SimSun" w:cs="Arial"/>
            <w:kern w:val="0"/>
            <w:sz w:val="17"/>
            <w:szCs w:val="17"/>
            <w:lang w:eastAsia="zh-CN"/>
            <w14:ligatures w14:val="none"/>
          </w:rPr>
          <w:t xml:space="preserve"> or registration certificate;</w:t>
        </w:r>
      </w:ins>
    </w:p>
    <w:p w14:paraId="2B2375B7" w14:textId="4F9BDF95" w:rsidR="00A0111C" w:rsidRPr="00DB39DB" w:rsidRDefault="00043AA4" w:rsidP="007E63AA">
      <w:pPr>
        <w:pStyle w:val="ListParagraph"/>
        <w:keepLines/>
        <w:numPr>
          <w:ilvl w:val="0"/>
          <w:numId w:val="25"/>
        </w:numPr>
        <w:spacing w:before="0" w:after="170"/>
        <w:ind w:left="709" w:hanging="284"/>
        <w:contextualSpacing w:val="0"/>
        <w:rPr>
          <w:ins w:id="254" w:author="Author"/>
          <w:rFonts w:eastAsia="Times New Roman" w:cs="Arial"/>
          <w:kern w:val="0"/>
          <w:sz w:val="17"/>
          <w:szCs w:val="17"/>
          <w:u w:val="single"/>
          <w14:ligatures w14:val="none"/>
        </w:rPr>
      </w:pPr>
      <w:ins w:id="255" w:author="Author">
        <w:r>
          <w:rPr>
            <w:rFonts w:eastAsia="Times New Roman" w:cs="Arial"/>
            <w:kern w:val="0"/>
            <w:sz w:val="17"/>
            <w:szCs w:val="17"/>
            <w:u w:val="single"/>
            <w14:ligatures w14:val="none"/>
          </w:rPr>
          <w:t>Tradem</w:t>
        </w:r>
        <w:r w:rsidR="00A0111C" w:rsidRPr="00DB39DB">
          <w:rPr>
            <w:rFonts w:eastAsia="Times New Roman" w:cs="Arial"/>
            <w:kern w:val="0"/>
            <w:sz w:val="17"/>
            <w:szCs w:val="17"/>
            <w:u w:val="single"/>
            <w14:ligatures w14:val="none"/>
          </w:rPr>
          <w:t>ark representation</w:t>
        </w:r>
        <w:r w:rsidR="001A00EC" w:rsidRPr="0091209C">
          <w:rPr>
            <w:rFonts w:eastAsia="Times New Roman" w:cs="Arial"/>
            <w:kern w:val="0"/>
            <w:sz w:val="17"/>
            <w:szCs w:val="17"/>
            <w14:ligatures w14:val="none"/>
          </w:rPr>
          <w:t xml:space="preserve">: </w:t>
        </w:r>
      </w:ins>
      <w:r w:rsidR="0091209C">
        <w:rPr>
          <w:rFonts w:eastAsia="Times New Roman" w:cs="Arial"/>
          <w:kern w:val="0"/>
          <w:sz w:val="17"/>
          <w:szCs w:val="17"/>
          <w14:ligatures w14:val="none"/>
        </w:rPr>
        <w:t xml:space="preserve"> </w:t>
      </w:r>
      <w:ins w:id="256" w:author="Author">
        <w:r w:rsidR="001A00EC" w:rsidRPr="0091209C">
          <w:rPr>
            <w:rFonts w:eastAsia="Times New Roman" w:cs="Arial"/>
            <w:kern w:val="0"/>
            <w:sz w:val="17"/>
            <w:szCs w:val="17"/>
            <w14:ligatures w14:val="none"/>
          </w:rPr>
          <w:t>Representation of trademark, which can be produced in 2D images, 3D images or 3D models, multimedia, or other formats accepted by the Office. If these files are not part of the Priority Document Data Package (PDDP) ZIP file, links to the published files can be provided</w:t>
        </w:r>
        <w:r w:rsidR="00772D3C" w:rsidRPr="0091209C">
          <w:rPr>
            <w:rFonts w:eastAsia="Times New Roman" w:cs="Arial"/>
            <w:kern w:val="0"/>
            <w:sz w:val="17"/>
            <w:szCs w:val="17"/>
            <w14:ligatures w14:val="none"/>
          </w:rPr>
          <w:t>;</w:t>
        </w:r>
      </w:ins>
    </w:p>
    <w:p w14:paraId="2115FE21" w14:textId="73A1557D" w:rsidR="0058779A" w:rsidRPr="00DB39DB" w:rsidRDefault="002C2B1B" w:rsidP="007E63AA">
      <w:pPr>
        <w:pStyle w:val="ListParagraph"/>
        <w:keepLines/>
        <w:numPr>
          <w:ilvl w:val="0"/>
          <w:numId w:val="25"/>
        </w:numPr>
        <w:spacing w:before="0" w:after="170"/>
        <w:ind w:left="709" w:hanging="284"/>
        <w:contextualSpacing w:val="0"/>
        <w:rPr>
          <w:ins w:id="257" w:author="Author"/>
          <w:rFonts w:eastAsia="SimSun" w:cs="Arial"/>
          <w:kern w:val="0"/>
          <w:sz w:val="17"/>
          <w:szCs w:val="17"/>
          <w:lang w:eastAsia="zh-CN"/>
          <w14:ligatures w14:val="none"/>
        </w:rPr>
      </w:pPr>
      <w:ins w:id="258" w:author="Author">
        <w:r w:rsidRPr="00DB39DB">
          <w:rPr>
            <w:rFonts w:eastAsia="Times New Roman" w:cs="Arial"/>
            <w:kern w:val="0"/>
            <w:sz w:val="17"/>
            <w:szCs w:val="17"/>
            <w:u w:val="single"/>
            <w14:ligatures w14:val="none"/>
          </w:rPr>
          <w:t>Intermediate document</w:t>
        </w:r>
        <w:r w:rsidR="00583225" w:rsidRPr="00DB39DB">
          <w:rPr>
            <w:rFonts w:eastAsia="Times New Roman" w:cs="Arial"/>
            <w:kern w:val="0"/>
            <w:sz w:val="17"/>
            <w:szCs w:val="17"/>
            <w:u w:val="single"/>
            <w14:ligatures w14:val="none"/>
          </w:rPr>
          <w:t>s</w:t>
        </w:r>
        <w:r w:rsidR="00583225" w:rsidRPr="00E41ED3">
          <w:rPr>
            <w:rFonts w:eastAsia="Times New Roman" w:cs="Arial"/>
            <w:kern w:val="0"/>
            <w:sz w:val="17"/>
            <w:szCs w:val="17"/>
            <w14:ligatures w14:val="none"/>
          </w:rPr>
          <w:t xml:space="preserve">: </w:t>
        </w:r>
        <w:r w:rsidR="00144289" w:rsidRPr="00E41ED3">
          <w:rPr>
            <w:rFonts w:eastAsia="Times New Roman" w:cs="Arial"/>
            <w:kern w:val="0"/>
            <w:sz w:val="17"/>
            <w:szCs w:val="17"/>
            <w14:ligatures w14:val="none"/>
          </w:rPr>
          <w:t xml:space="preserve"> </w:t>
        </w:r>
        <w:r w:rsidR="00E02BF6" w:rsidRPr="00E02BF6">
          <w:rPr>
            <w:rFonts w:eastAsia="Times New Roman" w:cs="Arial"/>
            <w:kern w:val="0"/>
            <w:sz w:val="17"/>
            <w:szCs w:val="17"/>
            <w14:ligatures w14:val="none"/>
          </w:rPr>
          <w:t>Other documents relating to the trademark priority document including amendments or notification of change of applicant name</w:t>
        </w:r>
        <w:r w:rsidR="009B5D70" w:rsidRPr="00E41ED3">
          <w:rPr>
            <w:rFonts w:eastAsia="Times New Roman" w:cs="Arial"/>
            <w:kern w:val="0"/>
            <w:sz w:val="17"/>
            <w:szCs w:val="17"/>
            <w14:ligatures w14:val="none"/>
          </w:rPr>
          <w:t>;</w:t>
        </w:r>
        <w:r w:rsidR="00121239" w:rsidRPr="00E41ED3">
          <w:rPr>
            <w:rFonts w:eastAsia="Times New Roman" w:cs="Arial"/>
            <w:kern w:val="0"/>
            <w:sz w:val="17"/>
            <w:szCs w:val="17"/>
            <w14:ligatures w14:val="none"/>
          </w:rPr>
          <w:t xml:space="preserve"> </w:t>
        </w:r>
        <w:r w:rsidR="00144289" w:rsidRPr="00E41ED3">
          <w:rPr>
            <w:rFonts w:eastAsia="Times New Roman" w:cs="Arial"/>
            <w:kern w:val="0"/>
            <w:sz w:val="17"/>
            <w:szCs w:val="17"/>
            <w14:ligatures w14:val="none"/>
          </w:rPr>
          <w:t xml:space="preserve"> </w:t>
        </w:r>
        <w:r w:rsidR="00121239" w:rsidRPr="00E41ED3">
          <w:rPr>
            <w:rFonts w:eastAsia="Times New Roman" w:cs="Arial"/>
            <w:kern w:val="0"/>
            <w:sz w:val="17"/>
            <w:szCs w:val="17"/>
            <w14:ligatures w14:val="none"/>
          </w:rPr>
          <w:t>and</w:t>
        </w:r>
      </w:ins>
    </w:p>
    <w:p w14:paraId="72242193" w14:textId="67D5BCA8" w:rsidR="00652C17" w:rsidRPr="00DB39DB" w:rsidRDefault="00652C17" w:rsidP="007E63AA">
      <w:pPr>
        <w:pStyle w:val="ListParagraph"/>
        <w:keepLines/>
        <w:numPr>
          <w:ilvl w:val="0"/>
          <w:numId w:val="25"/>
        </w:numPr>
        <w:spacing w:before="0" w:after="170"/>
        <w:ind w:left="709" w:hanging="284"/>
        <w:contextualSpacing w:val="0"/>
        <w:rPr>
          <w:ins w:id="259" w:author="Author"/>
          <w:rFonts w:eastAsia="SimSun" w:cs="Arial"/>
          <w:kern w:val="0"/>
          <w:sz w:val="17"/>
          <w:szCs w:val="17"/>
          <w:lang w:eastAsia="zh-CN"/>
          <w14:ligatures w14:val="none"/>
        </w:rPr>
      </w:pPr>
      <w:ins w:id="260" w:author="Author">
        <w:r w:rsidRPr="00DB39DB">
          <w:rPr>
            <w:rFonts w:eastAsia="Times New Roman" w:cs="Arial"/>
            <w:kern w:val="0"/>
            <w:sz w:val="17"/>
            <w:szCs w:val="17"/>
            <w:u w:val="single"/>
            <w14:ligatures w14:val="none"/>
          </w:rPr>
          <w:t>Classification data</w:t>
        </w:r>
        <w:r w:rsidR="00426AD4" w:rsidRPr="0091209C">
          <w:rPr>
            <w:rFonts w:eastAsia="Times New Roman" w:cs="Arial"/>
            <w:kern w:val="0"/>
            <w:sz w:val="17"/>
            <w:szCs w:val="17"/>
            <w14:ligatures w14:val="none"/>
          </w:rPr>
          <w:t xml:space="preserve">: </w:t>
        </w:r>
      </w:ins>
      <w:r w:rsidR="0091209C">
        <w:rPr>
          <w:rFonts w:eastAsia="Times New Roman" w:cs="Arial"/>
          <w:kern w:val="0"/>
          <w:sz w:val="17"/>
          <w:szCs w:val="17"/>
          <w14:ligatures w14:val="none"/>
        </w:rPr>
        <w:t xml:space="preserve"> </w:t>
      </w:r>
      <w:ins w:id="261" w:author="Author">
        <w:r w:rsidR="00426AD4" w:rsidRPr="0091209C">
          <w:rPr>
            <w:rFonts w:eastAsia="Times New Roman" w:cs="Arial"/>
            <w:kern w:val="0"/>
            <w:sz w:val="17"/>
            <w:szCs w:val="17"/>
            <w14:ligatures w14:val="none"/>
          </w:rPr>
          <w:t>Classification data</w:t>
        </w:r>
        <w:r w:rsidR="002A0221" w:rsidRPr="0091209C">
          <w:rPr>
            <w:rFonts w:eastAsia="Times New Roman" w:cs="Arial"/>
            <w:kern w:val="0"/>
            <w:sz w:val="17"/>
            <w:szCs w:val="17"/>
            <w14:ligatures w14:val="none"/>
          </w:rPr>
          <w:t xml:space="preserve"> of the trademark</w:t>
        </w:r>
        <w:r w:rsidRPr="0091209C">
          <w:rPr>
            <w:rFonts w:eastAsia="Times New Roman" w:cs="Arial"/>
            <w:kern w:val="0"/>
            <w:sz w:val="17"/>
            <w:szCs w:val="17"/>
            <w14:ligatures w14:val="none"/>
          </w:rPr>
          <w:t>.</w:t>
        </w:r>
      </w:ins>
    </w:p>
    <w:p w14:paraId="2B5D06C6" w14:textId="4A269185" w:rsidR="00A550D0" w:rsidRPr="002E36F3" w:rsidRDefault="007A0AE1" w:rsidP="008E21A7">
      <w:pPr>
        <w:keepLines/>
        <w:tabs>
          <w:tab w:val="left" w:pos="426"/>
        </w:tabs>
        <w:spacing w:before="0" w:after="170"/>
        <w:rPr>
          <w:rFonts w:eastAsia="Times New Roman" w:cs="Arial"/>
          <w:kern w:val="0"/>
          <w:sz w:val="17"/>
          <w:szCs w:val="17"/>
          <w14:ligatures w14:val="none"/>
        </w:rPr>
      </w:pPr>
      <w:ins w:id="262" w:author="Author">
        <w:r w:rsidRPr="002E36F3">
          <w:rPr>
            <w:rFonts w:eastAsia="SimSun" w:cs="Arial"/>
            <w:kern w:val="0"/>
            <w:sz w:val="17"/>
            <w:szCs w:val="17"/>
            <w:lang w:eastAsia="zh-CN"/>
            <w14:ligatures w14:val="none"/>
          </w:rPr>
          <w:fldChar w:fldCharType="begin"/>
        </w:r>
        <w:r w:rsidRPr="002E36F3">
          <w:rPr>
            <w:rFonts w:eastAsia="SimSun" w:cs="Arial"/>
            <w:kern w:val="0"/>
            <w:sz w:val="17"/>
            <w:szCs w:val="17"/>
            <w:lang w:eastAsia="zh-CN"/>
            <w14:ligatures w14:val="none"/>
          </w:rPr>
          <w:instrText xml:space="preserve"> AUTONUM  </w:instrText>
        </w:r>
        <w:r w:rsidRPr="002E36F3">
          <w:rPr>
            <w:rFonts w:eastAsia="SimSun" w:cs="Arial"/>
            <w:kern w:val="0"/>
            <w:sz w:val="17"/>
            <w:szCs w:val="17"/>
            <w:lang w:eastAsia="zh-CN"/>
            <w14:ligatures w14:val="none"/>
          </w:rPr>
          <w:fldChar w:fldCharType="end"/>
        </w:r>
        <w:r w:rsidRPr="002E36F3">
          <w:rPr>
            <w:rFonts w:eastAsia="SimSun" w:cs="Arial"/>
            <w:kern w:val="0"/>
            <w:sz w:val="17"/>
            <w:szCs w:val="17"/>
            <w:lang w:eastAsia="zh-CN"/>
            <w14:ligatures w14:val="none"/>
          </w:rPr>
          <w:tab/>
        </w:r>
      </w:ins>
      <w:del w:id="263" w:author="Author">
        <w:r w:rsidR="00A550D0" w:rsidRPr="002E36F3" w:rsidDel="007A0AE1">
          <w:rPr>
            <w:rFonts w:eastAsia="SimSun" w:cs="Arial"/>
            <w:kern w:val="0"/>
            <w:sz w:val="17"/>
            <w:szCs w:val="17"/>
            <w:lang w:eastAsia="zh-CN"/>
            <w14:ligatures w14:val="none"/>
          </w:rPr>
          <w:delText>20.</w:delText>
        </w:r>
        <w:r w:rsidR="00A550D0" w:rsidRPr="002E36F3" w:rsidDel="007A0AE1">
          <w:rPr>
            <w:rFonts w:eastAsia="SimSun" w:cs="Arial"/>
            <w:kern w:val="0"/>
            <w:sz w:val="17"/>
            <w:szCs w:val="17"/>
            <w:lang w:eastAsia="zh-CN"/>
            <w14:ligatures w14:val="none"/>
          </w:rPr>
          <w:tab/>
        </w:r>
      </w:del>
      <w:r w:rsidR="00A550D0" w:rsidRPr="002E36F3">
        <w:rPr>
          <w:rFonts w:eastAsia="Times New Roman" w:cs="Arial"/>
          <w:kern w:val="0"/>
          <w:sz w:val="17"/>
          <w:szCs w:val="17"/>
          <w14:ligatures w14:val="none"/>
        </w:rPr>
        <w:t xml:space="preserve">Subfolders or zip files may be added to hold the document and its </w:t>
      </w:r>
      <w:proofErr w:type="gramStart"/>
      <w:r w:rsidR="00A550D0" w:rsidRPr="002E36F3">
        <w:rPr>
          <w:rFonts w:eastAsia="Times New Roman" w:cs="Arial"/>
          <w:kern w:val="0"/>
          <w:sz w:val="17"/>
          <w:szCs w:val="17"/>
          <w14:ligatures w14:val="none"/>
        </w:rPr>
        <w:t>referenced</w:t>
      </w:r>
      <w:proofErr w:type="gramEnd"/>
      <w:r w:rsidR="00A550D0" w:rsidRPr="002E36F3">
        <w:rPr>
          <w:rFonts w:eastAsia="Times New Roman" w:cs="Arial"/>
          <w:kern w:val="0"/>
          <w:sz w:val="17"/>
          <w:szCs w:val="17"/>
          <w14:ligatures w14:val="none"/>
        </w:rPr>
        <w:t xml:space="preserve"> files to avoid file naming conflicts. </w:t>
      </w:r>
      <w:ins w:id="264" w:author="Author">
        <w:r w:rsidR="00B40852" w:rsidRPr="002E36F3">
          <w:rPr>
            <w:rFonts w:eastAsia="Times New Roman" w:cs="Arial"/>
            <w:kern w:val="0"/>
            <w:sz w:val="17"/>
            <w:szCs w:val="17"/>
            <w14:ligatures w14:val="none"/>
          </w:rPr>
          <w:t xml:space="preserve"> </w:t>
        </w:r>
      </w:ins>
      <w:r w:rsidR="00A550D0" w:rsidRPr="002E36F3">
        <w:rPr>
          <w:rFonts w:eastAsia="Times New Roman" w:cs="Arial"/>
          <w:kern w:val="0"/>
          <w:sz w:val="17"/>
          <w:szCs w:val="17"/>
          <w14:ligatures w14:val="none"/>
        </w:rPr>
        <w:t xml:space="preserve">When subfolders are used, the name of the document should be used for the folder name.  </w:t>
      </w:r>
    </w:p>
    <w:tbl>
      <w:tblPr>
        <w:tblStyle w:val="TableGrid"/>
        <w:tblW w:w="9360" w:type="dxa"/>
        <w:tblInd w:w="-5" w:type="dxa"/>
        <w:tblLook w:val="04A0" w:firstRow="1" w:lastRow="0" w:firstColumn="1" w:lastColumn="0" w:noHBand="0" w:noVBand="1"/>
      </w:tblPr>
      <w:tblGrid>
        <w:gridCol w:w="9360"/>
      </w:tblGrid>
      <w:tr w:rsidR="00644D87" w:rsidRPr="002E36F3" w14:paraId="06F82DA7" w14:textId="77777777" w:rsidTr="005F58BA">
        <w:tc>
          <w:tcPr>
            <w:tcW w:w="9360" w:type="dxa"/>
          </w:tcPr>
          <w:p w14:paraId="19F31B43" w14:textId="77777777" w:rsidR="00644D87" w:rsidRPr="002E36F3" w:rsidRDefault="00644D87" w:rsidP="005D22FF">
            <w:pPr>
              <w:keepLines/>
              <w:rPr>
                <w:rFonts w:eastAsia="Times New Roman" w:cs="Arial"/>
                <w:sz w:val="17"/>
                <w:szCs w:val="17"/>
              </w:rPr>
            </w:pPr>
            <w:r w:rsidRPr="002E36F3">
              <w:rPr>
                <w:rFonts w:eastAsia="Times New Roman" w:cs="Arial"/>
                <w:sz w:val="17"/>
                <w:szCs w:val="17"/>
              </w:rPr>
              <w:t xml:space="preserve">For example, the subfolder name below is </w:t>
            </w:r>
            <w:r w:rsidRPr="002830AF">
              <w:rPr>
                <w:rFonts w:ascii="Courier New" w:eastAsia="Times New Roman" w:hAnsi="Courier New" w:cs="Courier New"/>
                <w:sz w:val="17"/>
                <w:szCs w:val="17"/>
              </w:rPr>
              <w:t>US_59111111_20220719_Description</w:t>
            </w:r>
            <w:r w:rsidRPr="002E36F3">
              <w:rPr>
                <w:rFonts w:eastAsia="Times New Roman" w:cs="Arial"/>
                <w:sz w:val="17"/>
                <w:szCs w:val="17"/>
              </w:rPr>
              <w:t xml:space="preserve"> and the name of the main document is </w:t>
            </w:r>
            <w:r w:rsidRPr="003645C9">
              <w:rPr>
                <w:rFonts w:ascii="Courier New" w:eastAsia="Times New Roman" w:hAnsi="Courier New" w:cs="Courier New"/>
                <w:sz w:val="17"/>
                <w:szCs w:val="17"/>
              </w:rPr>
              <w:t>US_59111111_20220719_Description.xml</w:t>
            </w:r>
            <w:r w:rsidRPr="002E36F3">
              <w:rPr>
                <w:rFonts w:eastAsia="Times New Roman" w:cs="Arial"/>
                <w:sz w:val="17"/>
                <w:szCs w:val="17"/>
              </w:rPr>
              <w:t xml:space="preserve">:  </w:t>
            </w:r>
          </w:p>
          <w:p w14:paraId="1E69A4B8" w14:textId="77777777" w:rsidR="00644D87" w:rsidRPr="002E36F3" w:rsidRDefault="00644D87" w:rsidP="005D22FF">
            <w:pPr>
              <w:keepLines/>
              <w:rPr>
                <w:rFonts w:eastAsia="Times New Roman" w:cs="Arial"/>
                <w:sz w:val="17"/>
                <w:szCs w:val="17"/>
              </w:rPr>
            </w:pPr>
          </w:p>
          <w:p w14:paraId="55E0F657" w14:textId="77777777" w:rsidR="00644D87" w:rsidRPr="003645C9" w:rsidRDefault="00644D87" w:rsidP="005D22FF">
            <w:pPr>
              <w:keepLines/>
              <w:rPr>
                <w:rFonts w:ascii="Courier New" w:eastAsia="Times New Roman" w:hAnsi="Courier New" w:cs="Courier New"/>
                <w:sz w:val="17"/>
                <w:szCs w:val="17"/>
              </w:rPr>
            </w:pPr>
            <w:r w:rsidRPr="003645C9">
              <w:rPr>
                <w:rFonts w:ascii="Courier New" w:eastAsia="Times New Roman" w:hAnsi="Courier New" w:cs="Courier New"/>
                <w:sz w:val="17"/>
                <w:szCs w:val="17"/>
              </w:rPr>
              <w:t>/US_59111111_20220719_Description</w:t>
            </w:r>
          </w:p>
          <w:p w14:paraId="32575D18" w14:textId="77777777" w:rsidR="00644D87" w:rsidRPr="003645C9" w:rsidRDefault="00644D87" w:rsidP="005D22FF">
            <w:pPr>
              <w:keepLines/>
              <w:ind w:left="720"/>
              <w:rPr>
                <w:rFonts w:ascii="Courier New" w:eastAsia="Times New Roman" w:hAnsi="Courier New" w:cs="Courier New"/>
                <w:sz w:val="17"/>
                <w:szCs w:val="17"/>
              </w:rPr>
            </w:pPr>
            <w:r w:rsidRPr="003645C9">
              <w:rPr>
                <w:rFonts w:ascii="Courier New" w:eastAsia="Times New Roman" w:hAnsi="Courier New" w:cs="Courier New"/>
                <w:sz w:val="17"/>
                <w:szCs w:val="17"/>
              </w:rPr>
              <w:t>US_59111111_20220719_Description.xml</w:t>
            </w:r>
          </w:p>
          <w:p w14:paraId="5C9B345D" w14:textId="77777777" w:rsidR="00644D87" w:rsidRPr="003645C9" w:rsidRDefault="00644D87" w:rsidP="005D22FF">
            <w:pPr>
              <w:keepLines/>
              <w:ind w:left="720"/>
              <w:rPr>
                <w:rFonts w:ascii="Courier New" w:eastAsia="Times New Roman" w:hAnsi="Courier New" w:cs="Courier New"/>
                <w:sz w:val="17"/>
                <w:szCs w:val="17"/>
              </w:rPr>
            </w:pPr>
            <w:r w:rsidRPr="003645C9">
              <w:rPr>
                <w:rFonts w:ascii="Courier New" w:eastAsia="Times New Roman" w:hAnsi="Courier New" w:cs="Courier New"/>
                <w:sz w:val="17"/>
                <w:szCs w:val="17"/>
              </w:rPr>
              <w:t>US_59111111_20220719_Description_0001.tif</w:t>
            </w:r>
          </w:p>
          <w:p w14:paraId="4934BB09" w14:textId="77777777" w:rsidR="00644D87" w:rsidRPr="002E36F3" w:rsidRDefault="00644D87" w:rsidP="005D22FF">
            <w:pPr>
              <w:keepLines/>
              <w:ind w:left="720"/>
              <w:rPr>
                <w:rFonts w:eastAsia="Times New Roman" w:cs="Arial"/>
                <w:sz w:val="17"/>
                <w:szCs w:val="17"/>
              </w:rPr>
            </w:pPr>
            <w:r w:rsidRPr="003645C9">
              <w:rPr>
                <w:rFonts w:ascii="Courier New" w:eastAsia="Times New Roman" w:hAnsi="Courier New" w:cs="Courier New"/>
                <w:sz w:val="17"/>
                <w:szCs w:val="17"/>
              </w:rPr>
              <w:t>US_59111111_20220719_Description_0002.tif</w:t>
            </w:r>
          </w:p>
        </w:tc>
      </w:tr>
    </w:tbl>
    <w:p w14:paraId="19CB15DF" w14:textId="77777777" w:rsidR="00F76057" w:rsidRPr="002E36F3" w:rsidRDefault="00F76057" w:rsidP="00144996">
      <w:pPr>
        <w:keepNext/>
        <w:widowControl w:val="0"/>
        <w:kinsoku w:val="0"/>
        <w:spacing w:before="240" w:after="170"/>
        <w:outlineLvl w:val="1"/>
        <w:rPr>
          <w:rFonts w:eastAsia="SimSun" w:cs="Arial"/>
          <w:bCs/>
          <w:i/>
          <w:iCs/>
          <w:kern w:val="0"/>
          <w:sz w:val="17"/>
          <w:szCs w:val="17"/>
          <w:lang w:eastAsia="zh-CN"/>
          <w14:ligatures w14:val="none"/>
        </w:rPr>
      </w:pPr>
      <w:bookmarkStart w:id="265" w:name="_Toc198822793"/>
      <w:bookmarkStart w:id="266" w:name="_Toc203552041"/>
      <w:bookmarkStart w:id="267" w:name="_Toc180148826"/>
      <w:bookmarkStart w:id="268" w:name="_Toc211443341"/>
      <w:bookmarkEnd w:id="86"/>
      <w:bookmarkEnd w:id="102"/>
      <w:bookmarkEnd w:id="103"/>
      <w:bookmarkEnd w:id="104"/>
      <w:bookmarkEnd w:id="105"/>
      <w:bookmarkEnd w:id="106"/>
      <w:bookmarkEnd w:id="107"/>
      <w:bookmarkEnd w:id="108"/>
      <w:r w:rsidRPr="002E36F3">
        <w:rPr>
          <w:rFonts w:eastAsia="SimSun" w:cs="Arial"/>
          <w:bCs/>
          <w:i/>
          <w:iCs/>
          <w:kern w:val="0"/>
          <w:sz w:val="17"/>
          <w:szCs w:val="17"/>
          <w:lang w:eastAsia="zh-CN"/>
          <w14:ligatures w14:val="none"/>
        </w:rPr>
        <w:t>Naming Conventions and Document Identification</w:t>
      </w:r>
      <w:bookmarkEnd w:id="265"/>
      <w:bookmarkEnd w:id="266"/>
      <w:bookmarkEnd w:id="267"/>
      <w:bookmarkEnd w:id="268"/>
    </w:p>
    <w:p w14:paraId="04DEB4BF" w14:textId="65925EE5" w:rsidR="00A550D0" w:rsidRPr="002E36F3" w:rsidRDefault="007A0AE1" w:rsidP="001D65C4">
      <w:pPr>
        <w:keepLines/>
        <w:tabs>
          <w:tab w:val="left" w:pos="426"/>
        </w:tabs>
        <w:spacing w:before="0" w:after="170"/>
        <w:rPr>
          <w:rFonts w:eastAsia="SimSun" w:cs="Arial"/>
          <w:kern w:val="0"/>
          <w:sz w:val="17"/>
          <w:szCs w:val="17"/>
          <w:lang w:eastAsia="zh-CN"/>
          <w14:ligatures w14:val="none"/>
        </w:rPr>
      </w:pPr>
      <w:ins w:id="269" w:author="Author">
        <w:r w:rsidRPr="002E36F3">
          <w:rPr>
            <w:rFonts w:eastAsia="SimSun" w:cs="Arial"/>
            <w:kern w:val="0"/>
            <w:sz w:val="17"/>
            <w:szCs w:val="17"/>
            <w:lang w:eastAsia="zh-CN"/>
            <w14:ligatures w14:val="none"/>
          </w:rPr>
          <w:fldChar w:fldCharType="begin"/>
        </w:r>
        <w:r w:rsidRPr="002E36F3">
          <w:rPr>
            <w:rFonts w:eastAsia="SimSun" w:cs="Arial"/>
            <w:kern w:val="0"/>
            <w:sz w:val="17"/>
            <w:szCs w:val="17"/>
            <w:lang w:eastAsia="zh-CN"/>
            <w14:ligatures w14:val="none"/>
          </w:rPr>
          <w:instrText xml:space="preserve"> AUTONUM  </w:instrText>
        </w:r>
        <w:r w:rsidRPr="002E36F3">
          <w:rPr>
            <w:rFonts w:eastAsia="SimSun" w:cs="Arial"/>
            <w:kern w:val="0"/>
            <w:sz w:val="17"/>
            <w:szCs w:val="17"/>
            <w:lang w:eastAsia="zh-CN"/>
            <w14:ligatures w14:val="none"/>
          </w:rPr>
          <w:fldChar w:fldCharType="end"/>
        </w:r>
        <w:r w:rsidRPr="002E36F3">
          <w:rPr>
            <w:rFonts w:eastAsia="SimSun" w:cs="Arial"/>
            <w:kern w:val="0"/>
            <w:sz w:val="17"/>
            <w:szCs w:val="17"/>
            <w:lang w:eastAsia="zh-CN"/>
            <w14:ligatures w14:val="none"/>
          </w:rPr>
          <w:tab/>
        </w:r>
      </w:ins>
      <w:del w:id="270" w:author="Author">
        <w:r w:rsidR="00A550D0" w:rsidRPr="002E36F3" w:rsidDel="007A0AE1">
          <w:rPr>
            <w:rFonts w:eastAsia="SimSun" w:cs="Arial"/>
            <w:kern w:val="0"/>
            <w:sz w:val="17"/>
            <w:szCs w:val="17"/>
            <w:lang w:eastAsia="zh-CN"/>
            <w14:ligatures w14:val="none"/>
          </w:rPr>
          <w:delText>21.</w:delText>
        </w:r>
        <w:r w:rsidR="00A550D0" w:rsidRPr="002E36F3" w:rsidDel="007A0AE1">
          <w:rPr>
            <w:rFonts w:eastAsia="SimSun" w:cs="Arial"/>
            <w:kern w:val="0"/>
            <w:sz w:val="17"/>
            <w:szCs w:val="17"/>
            <w:lang w:eastAsia="zh-CN"/>
            <w14:ligatures w14:val="none"/>
          </w:rPr>
          <w:tab/>
        </w:r>
      </w:del>
      <w:r w:rsidR="00F76057" w:rsidRPr="002E36F3">
        <w:rPr>
          <w:rFonts w:eastAsia="Times New Roman" w:cs="Arial"/>
          <w:kern w:val="0"/>
          <w:sz w:val="17"/>
          <w:szCs w:val="17"/>
          <w14:ligatures w14:val="none"/>
        </w:rPr>
        <w:t xml:space="preserve">To ensure that the PDDP can be processed effectively by IPOs irrespective of their degree of automation of processing, the name of the files in the </w:t>
      </w:r>
      <w:proofErr w:type="spellStart"/>
      <w:r w:rsidR="00F76057" w:rsidRPr="003645C9">
        <w:rPr>
          <w:rFonts w:ascii="Courier New" w:eastAsia="Times New Roman" w:hAnsi="Courier New" w:cs="Courier New"/>
          <w:kern w:val="0"/>
          <w:sz w:val="17"/>
          <w:szCs w:val="17"/>
          <w14:ligatures w14:val="none"/>
        </w:rPr>
        <w:t>MandatoryArtifacts</w:t>
      </w:r>
      <w:proofErr w:type="spellEnd"/>
      <w:r w:rsidR="00F76057" w:rsidRPr="002E36F3">
        <w:rPr>
          <w:rFonts w:eastAsia="Times New Roman" w:cs="Arial"/>
          <w:kern w:val="0"/>
          <w:sz w:val="17"/>
          <w:szCs w:val="17"/>
          <w14:ligatures w14:val="none"/>
        </w:rPr>
        <w:t xml:space="preserve"> folder must follow a uniform naming convention and </w:t>
      </w:r>
      <w:del w:id="271" w:author="Author">
        <w:r w:rsidR="00F76057" w:rsidRPr="002E36F3">
          <w:rPr>
            <w:rFonts w:eastAsia="Times New Roman" w:cs="Arial"/>
            <w:kern w:val="0"/>
            <w:sz w:val="17"/>
            <w:szCs w:val="17"/>
            <w14:ligatures w14:val="none"/>
          </w:rPr>
          <w:delText>are</w:delText>
        </w:r>
      </w:del>
      <w:ins w:id="272" w:author="Author">
        <w:r w:rsidR="00A973AC" w:rsidRPr="002E36F3">
          <w:rPr>
            <w:rFonts w:eastAsia="Times New Roman" w:cs="Arial"/>
            <w:kern w:val="0"/>
            <w:sz w:val="17"/>
            <w:szCs w:val="17"/>
            <w14:ligatures w14:val="none"/>
          </w:rPr>
          <w:t>be</w:t>
        </w:r>
      </w:ins>
      <w:r w:rsidR="00A973AC" w:rsidRPr="002E36F3">
        <w:rPr>
          <w:rFonts w:eastAsia="Times New Roman" w:cs="Arial"/>
          <w:kern w:val="0"/>
          <w:sz w:val="17"/>
          <w:szCs w:val="17"/>
          <w14:ligatures w14:val="none"/>
        </w:rPr>
        <w:t xml:space="preserve"> </w:t>
      </w:r>
      <w:r w:rsidR="00F76057" w:rsidRPr="002E36F3">
        <w:rPr>
          <w:rFonts w:eastAsia="Times New Roman" w:cs="Arial"/>
          <w:kern w:val="0"/>
          <w:sz w:val="17"/>
          <w:szCs w:val="17"/>
          <w14:ligatures w14:val="none"/>
        </w:rPr>
        <w:t>properly described in the PDDP Index file.</w:t>
      </w:r>
      <w:del w:id="273" w:author="Author">
        <w:r w:rsidR="00F76057" w:rsidRPr="002E36F3">
          <w:rPr>
            <w:rFonts w:eastAsia="Times New Roman" w:cs="Arial"/>
            <w:kern w:val="0"/>
            <w:sz w:val="17"/>
            <w:szCs w:val="17"/>
            <w14:ligatures w14:val="none"/>
          </w:rPr>
          <w:delText xml:space="preserve"> </w:delText>
        </w:r>
        <w:r w:rsidR="00107DD4" w:rsidRPr="002E36F3">
          <w:rPr>
            <w:rFonts w:eastAsia="Times New Roman" w:cs="Arial"/>
            <w:kern w:val="0"/>
            <w:sz w:val="17"/>
            <w:szCs w:val="17"/>
            <w14:ligatures w14:val="none"/>
          </w:rPr>
          <w:delText xml:space="preserve"> </w:delText>
        </w:r>
        <w:r w:rsidR="00F76057" w:rsidRPr="002E36F3">
          <w:rPr>
            <w:rFonts w:eastAsia="Times New Roman" w:cs="Arial"/>
            <w:kern w:val="0"/>
            <w:sz w:val="17"/>
            <w:szCs w:val="17"/>
            <w14:ligatures w14:val="none"/>
          </w:rPr>
          <w:delText>These files include the PDDP ZIP file itself, the Priority Document PDF file, the PDDP Index file, and sequence listing file if applicable.</w:delText>
        </w:r>
      </w:del>
      <w:r w:rsidR="00F76057" w:rsidRPr="002E36F3">
        <w:rPr>
          <w:rFonts w:eastAsia="Times New Roman" w:cs="Arial"/>
          <w:kern w:val="0"/>
          <w:sz w:val="17"/>
          <w:szCs w:val="17"/>
          <w14:ligatures w14:val="none"/>
        </w:rPr>
        <w:t xml:space="preserve"> </w:t>
      </w:r>
      <w:r w:rsidR="00107DD4" w:rsidRPr="002E36F3">
        <w:rPr>
          <w:rFonts w:eastAsia="Times New Roman" w:cs="Arial"/>
          <w:kern w:val="0"/>
          <w:sz w:val="17"/>
          <w:szCs w:val="17"/>
          <w14:ligatures w14:val="none"/>
        </w:rPr>
        <w:t xml:space="preserve"> </w:t>
      </w:r>
      <w:r w:rsidR="00F76057" w:rsidRPr="002E36F3">
        <w:rPr>
          <w:rFonts w:eastAsia="Times New Roman" w:cs="Arial"/>
          <w:kern w:val="0"/>
          <w:sz w:val="17"/>
          <w:szCs w:val="17"/>
          <w14:ligatures w14:val="none"/>
        </w:rPr>
        <w:t>External files referenced by XML documents (e.g., image files, Mathematica®</w:t>
      </w:r>
      <w:r w:rsidR="00F76057" w:rsidRPr="002E36F3">
        <w:rPr>
          <w:rFonts w:eastAsia="Times New Roman" w:cs="Arial"/>
          <w:kern w:val="0"/>
          <w:sz w:val="17"/>
          <w:szCs w:val="17"/>
          <w:vertAlign w:val="superscript"/>
          <w14:ligatures w14:val="none"/>
        </w:rPr>
        <w:footnoteReference w:id="6"/>
      </w:r>
      <w:r w:rsidR="00F76057" w:rsidRPr="002E36F3">
        <w:rPr>
          <w:rFonts w:eastAsia="Times New Roman" w:cs="Arial"/>
          <w:kern w:val="0"/>
          <w:sz w:val="17"/>
          <w:szCs w:val="17"/>
          <w14:ligatures w14:val="none"/>
        </w:rPr>
        <w:t xml:space="preserve"> notebook files, chemical structure files,</w:t>
      </w:r>
      <w:r w:rsidR="00486225" w:rsidRPr="002E36F3">
        <w:rPr>
          <w:rFonts w:eastAsia="Times New Roman" w:cs="Arial"/>
          <w:kern w:val="0"/>
          <w:sz w:val="17"/>
          <w:szCs w:val="17"/>
          <w14:ligatures w14:val="none"/>
        </w:rPr>
        <w:t xml:space="preserve"> </w:t>
      </w:r>
      <w:ins w:id="274" w:author="Author">
        <w:r w:rsidR="00486225" w:rsidRPr="002E36F3">
          <w:rPr>
            <w:rFonts w:eastAsia="Times New Roman" w:cs="Arial"/>
            <w:kern w:val="0"/>
            <w:sz w:val="17"/>
            <w:szCs w:val="17"/>
            <w14:ligatures w14:val="none"/>
          </w:rPr>
          <w:t xml:space="preserve">media files, </w:t>
        </w:r>
      </w:ins>
      <w:r w:rsidR="00F76057" w:rsidRPr="002E36F3">
        <w:rPr>
          <w:rFonts w:eastAsia="Times New Roman" w:cs="Arial"/>
          <w:kern w:val="0"/>
          <w:sz w:val="17"/>
          <w:szCs w:val="17"/>
          <w14:ligatures w14:val="none"/>
        </w:rPr>
        <w:t xml:space="preserve">etc.) do not need to follow these naming conventions, and are outside the scope of this Standard. </w:t>
      </w:r>
      <w:r w:rsidR="00A550D0" w:rsidRPr="002E36F3">
        <w:rPr>
          <w:rFonts w:eastAsia="Times New Roman" w:cs="Arial"/>
          <w:kern w:val="0"/>
          <w:sz w:val="17"/>
          <w:szCs w:val="17"/>
          <w14:ligatures w14:val="none"/>
        </w:rPr>
        <w:t xml:space="preserve"> </w:t>
      </w:r>
    </w:p>
    <w:p w14:paraId="6E0167D7" w14:textId="0765364C" w:rsidR="00A550D0" w:rsidRPr="002E36F3" w:rsidRDefault="007A0AE1" w:rsidP="001D65C4">
      <w:pPr>
        <w:keepLines/>
        <w:tabs>
          <w:tab w:val="left" w:pos="426"/>
        </w:tabs>
        <w:spacing w:before="0" w:after="170"/>
        <w:rPr>
          <w:rFonts w:eastAsia="SimSun" w:cs="Arial"/>
          <w:kern w:val="0"/>
          <w:sz w:val="17"/>
          <w:szCs w:val="17"/>
          <w:lang w:val="en-GB" w:eastAsia="zh-CN"/>
          <w14:ligatures w14:val="none"/>
        </w:rPr>
      </w:pPr>
      <w:ins w:id="275" w:author="Author">
        <w:r w:rsidRPr="002E36F3">
          <w:rPr>
            <w:rFonts w:eastAsia="SimSun" w:cs="Arial"/>
            <w:kern w:val="0"/>
            <w:sz w:val="17"/>
            <w:szCs w:val="17"/>
            <w:lang w:eastAsia="zh-CN"/>
            <w14:ligatures w14:val="none"/>
          </w:rPr>
          <w:fldChar w:fldCharType="begin"/>
        </w:r>
        <w:r w:rsidRPr="002E36F3">
          <w:rPr>
            <w:rFonts w:eastAsia="SimSun" w:cs="Arial"/>
            <w:kern w:val="0"/>
            <w:sz w:val="17"/>
            <w:szCs w:val="17"/>
            <w:lang w:eastAsia="zh-CN"/>
            <w14:ligatures w14:val="none"/>
          </w:rPr>
          <w:instrText xml:space="preserve"> AUTONUM  </w:instrText>
        </w:r>
        <w:r w:rsidRPr="002E36F3">
          <w:rPr>
            <w:rFonts w:eastAsia="SimSun" w:cs="Arial"/>
            <w:kern w:val="0"/>
            <w:sz w:val="17"/>
            <w:szCs w:val="17"/>
            <w:lang w:eastAsia="zh-CN"/>
            <w14:ligatures w14:val="none"/>
          </w:rPr>
          <w:fldChar w:fldCharType="end"/>
        </w:r>
        <w:r w:rsidRPr="002E36F3">
          <w:rPr>
            <w:rFonts w:eastAsia="SimSun" w:cs="Arial"/>
            <w:kern w:val="0"/>
            <w:sz w:val="17"/>
            <w:szCs w:val="17"/>
            <w:lang w:eastAsia="zh-CN"/>
            <w14:ligatures w14:val="none"/>
          </w:rPr>
          <w:tab/>
        </w:r>
      </w:ins>
      <w:del w:id="276" w:author="Author">
        <w:r w:rsidR="00A550D0" w:rsidRPr="002E36F3" w:rsidDel="007A0AE1">
          <w:rPr>
            <w:rFonts w:eastAsia="SimSun" w:cs="Arial"/>
            <w:kern w:val="0"/>
            <w:sz w:val="17"/>
            <w:szCs w:val="17"/>
            <w:lang w:eastAsia="zh-CN"/>
            <w14:ligatures w14:val="none"/>
          </w:rPr>
          <w:delText>22.</w:delText>
        </w:r>
        <w:r w:rsidR="00A550D0" w:rsidRPr="002E36F3" w:rsidDel="007A0AE1">
          <w:rPr>
            <w:rFonts w:eastAsia="SimSun" w:cs="Arial"/>
            <w:kern w:val="0"/>
            <w:sz w:val="17"/>
            <w:szCs w:val="17"/>
            <w:lang w:eastAsia="zh-CN"/>
            <w14:ligatures w14:val="none"/>
          </w:rPr>
          <w:tab/>
        </w:r>
      </w:del>
      <w:r w:rsidR="00F76057" w:rsidRPr="002E36F3">
        <w:rPr>
          <w:rFonts w:eastAsia="Segoe UI" w:cs="Arial"/>
          <w:kern w:val="0"/>
          <w:sz w:val="17"/>
          <w:szCs w:val="17"/>
          <w:lang w:val="en-GB" w:eastAsia="zh-CN"/>
          <w14:ligatures w14:val="none"/>
        </w:rPr>
        <w:t>The characters used in the file and folder names must belong to the following set: “a-z, A-Z, 0-9”, underscore “_”, and period “.”, where the underscore must only be used as a term separator and the period only to separate the file extension.</w:t>
      </w:r>
    </w:p>
    <w:p w14:paraId="37D6E980" w14:textId="005C7D22" w:rsidR="00A550D0" w:rsidRPr="002E36F3" w:rsidRDefault="007A0AE1" w:rsidP="001D65C4">
      <w:pPr>
        <w:keepLines/>
        <w:tabs>
          <w:tab w:val="left" w:pos="426"/>
        </w:tabs>
        <w:spacing w:before="0" w:after="170"/>
        <w:rPr>
          <w:rFonts w:eastAsia="SimSun" w:cs="Arial"/>
          <w:kern w:val="0"/>
          <w:sz w:val="17"/>
          <w:szCs w:val="17"/>
          <w:lang w:eastAsia="zh-CN"/>
          <w14:ligatures w14:val="none"/>
        </w:rPr>
      </w:pPr>
      <w:ins w:id="277" w:author="Author">
        <w:r w:rsidRPr="002E36F3">
          <w:rPr>
            <w:rFonts w:eastAsia="SimSun" w:cs="Arial"/>
            <w:kern w:val="0"/>
            <w:sz w:val="17"/>
            <w:szCs w:val="17"/>
            <w:lang w:val="en-GB" w:eastAsia="zh-CN"/>
            <w14:ligatures w14:val="none"/>
          </w:rPr>
          <w:fldChar w:fldCharType="begin"/>
        </w:r>
        <w:r w:rsidRPr="002E36F3">
          <w:rPr>
            <w:rFonts w:eastAsia="SimSun" w:cs="Arial"/>
            <w:kern w:val="0"/>
            <w:sz w:val="17"/>
            <w:szCs w:val="17"/>
            <w:lang w:val="en-GB" w:eastAsia="zh-CN"/>
            <w14:ligatures w14:val="none"/>
          </w:rPr>
          <w:instrText xml:space="preserve"> AUTONUM  </w:instrText>
        </w:r>
        <w:r w:rsidRPr="002E36F3">
          <w:rPr>
            <w:rFonts w:eastAsia="SimSun" w:cs="Arial"/>
            <w:kern w:val="0"/>
            <w:sz w:val="17"/>
            <w:szCs w:val="17"/>
            <w:lang w:val="en-GB" w:eastAsia="zh-CN"/>
            <w14:ligatures w14:val="none"/>
          </w:rPr>
          <w:fldChar w:fldCharType="end"/>
        </w:r>
        <w:r w:rsidRPr="002E36F3">
          <w:rPr>
            <w:rFonts w:eastAsia="SimSun" w:cs="Arial"/>
            <w:kern w:val="0"/>
            <w:sz w:val="17"/>
            <w:szCs w:val="17"/>
            <w:lang w:val="en-GB" w:eastAsia="zh-CN"/>
            <w14:ligatures w14:val="none"/>
          </w:rPr>
          <w:tab/>
        </w:r>
      </w:ins>
      <w:del w:id="278" w:author="Author">
        <w:r w:rsidR="00A550D0" w:rsidRPr="002E36F3" w:rsidDel="007A0AE1">
          <w:rPr>
            <w:rFonts w:eastAsia="SimSun" w:cs="Arial"/>
            <w:kern w:val="0"/>
            <w:sz w:val="17"/>
            <w:szCs w:val="17"/>
            <w:lang w:val="en-GB" w:eastAsia="zh-CN"/>
            <w14:ligatures w14:val="none"/>
          </w:rPr>
          <w:delText>23.</w:delText>
        </w:r>
        <w:r w:rsidR="00A550D0" w:rsidRPr="002E36F3" w:rsidDel="007A0AE1">
          <w:rPr>
            <w:rFonts w:eastAsia="SimSun" w:cs="Arial"/>
            <w:kern w:val="0"/>
            <w:sz w:val="17"/>
            <w:szCs w:val="17"/>
            <w:lang w:val="en-GB" w:eastAsia="zh-CN"/>
            <w14:ligatures w14:val="none"/>
          </w:rPr>
          <w:tab/>
        </w:r>
      </w:del>
      <w:r w:rsidR="00F76057" w:rsidRPr="002E36F3">
        <w:rPr>
          <w:rFonts w:eastAsia="SimSun" w:cs="Arial"/>
          <w:kern w:val="0"/>
          <w:sz w:val="17"/>
          <w:szCs w:val="17"/>
          <w:lang w:eastAsia="zh-CN"/>
          <w14:ligatures w14:val="none"/>
        </w:rPr>
        <w:t>The filename of the PDDP Index file must always be named: “</w:t>
      </w:r>
      <w:r w:rsidR="00F76057" w:rsidRPr="003645C9">
        <w:rPr>
          <w:rFonts w:ascii="Courier New" w:eastAsia="SimSun" w:hAnsi="Courier New" w:cs="Courier New"/>
          <w:kern w:val="0"/>
          <w:sz w:val="17"/>
          <w:szCs w:val="17"/>
          <w:lang w:eastAsia="zh-CN"/>
          <w14:ligatures w14:val="none"/>
        </w:rPr>
        <w:t>PriorityDocumentIndex.xml</w:t>
      </w:r>
      <w:r w:rsidR="00F76057" w:rsidRPr="002E36F3">
        <w:rPr>
          <w:rFonts w:eastAsia="SimSun" w:cs="Arial"/>
          <w:kern w:val="0"/>
          <w:sz w:val="17"/>
          <w:szCs w:val="17"/>
          <w:lang w:eastAsia="zh-CN"/>
          <w14:ligatures w14:val="none"/>
        </w:rPr>
        <w:t>”.</w:t>
      </w:r>
    </w:p>
    <w:p w14:paraId="61C57E5D" w14:textId="6716C95E" w:rsidR="00F76057" w:rsidRPr="002E36F3" w:rsidRDefault="00DA4E61" w:rsidP="001D65C4">
      <w:pPr>
        <w:keepLines/>
        <w:tabs>
          <w:tab w:val="left" w:pos="426"/>
        </w:tabs>
        <w:spacing w:before="0" w:after="170"/>
        <w:rPr>
          <w:rFonts w:eastAsia="SimSun" w:cs="Arial"/>
          <w:kern w:val="0"/>
          <w:sz w:val="17"/>
          <w:szCs w:val="17"/>
          <w:lang w:eastAsia="zh-CN"/>
          <w14:ligatures w14:val="none"/>
        </w:rPr>
      </w:pPr>
      <w:ins w:id="279" w:author="Author">
        <w:r w:rsidRPr="002E36F3">
          <w:rPr>
            <w:rFonts w:eastAsia="SimSun" w:cs="Arial"/>
            <w:kern w:val="0"/>
            <w:sz w:val="17"/>
            <w:szCs w:val="17"/>
            <w:lang w:eastAsia="zh-CN"/>
            <w14:ligatures w14:val="none"/>
          </w:rPr>
          <w:fldChar w:fldCharType="begin"/>
        </w:r>
        <w:r w:rsidRPr="002E36F3">
          <w:rPr>
            <w:rFonts w:eastAsia="SimSun" w:cs="Arial"/>
            <w:kern w:val="0"/>
            <w:sz w:val="17"/>
            <w:szCs w:val="17"/>
            <w:lang w:eastAsia="zh-CN"/>
            <w14:ligatures w14:val="none"/>
          </w:rPr>
          <w:instrText xml:space="preserve"> AUTONUM  </w:instrText>
        </w:r>
        <w:r w:rsidRPr="002E36F3">
          <w:rPr>
            <w:rFonts w:eastAsia="SimSun" w:cs="Arial"/>
            <w:kern w:val="0"/>
            <w:sz w:val="17"/>
            <w:szCs w:val="17"/>
            <w:lang w:eastAsia="zh-CN"/>
            <w14:ligatures w14:val="none"/>
          </w:rPr>
          <w:fldChar w:fldCharType="end"/>
        </w:r>
        <w:r w:rsidRPr="002E36F3">
          <w:rPr>
            <w:rFonts w:eastAsia="SimSun" w:cs="Arial"/>
            <w:kern w:val="0"/>
            <w:sz w:val="17"/>
            <w:szCs w:val="17"/>
            <w:lang w:eastAsia="zh-CN"/>
            <w14:ligatures w14:val="none"/>
          </w:rPr>
          <w:tab/>
        </w:r>
      </w:ins>
      <w:del w:id="280" w:author="Author">
        <w:r w:rsidR="00A550D0" w:rsidRPr="002E36F3" w:rsidDel="00DA4E61">
          <w:rPr>
            <w:rFonts w:eastAsia="SimSun" w:cs="Arial"/>
            <w:kern w:val="0"/>
            <w:sz w:val="17"/>
            <w:szCs w:val="17"/>
            <w:lang w:eastAsia="zh-CN"/>
            <w14:ligatures w14:val="none"/>
          </w:rPr>
          <w:delText>24.</w:delText>
        </w:r>
        <w:r w:rsidR="00A550D0" w:rsidRPr="002E36F3" w:rsidDel="00DA4E61">
          <w:rPr>
            <w:rFonts w:eastAsia="SimSun" w:cs="Arial"/>
            <w:kern w:val="0"/>
            <w:sz w:val="17"/>
            <w:szCs w:val="17"/>
            <w:lang w:eastAsia="zh-CN"/>
            <w14:ligatures w14:val="none"/>
          </w:rPr>
          <w:tab/>
        </w:r>
      </w:del>
      <w:r w:rsidR="00F76057" w:rsidRPr="002E36F3">
        <w:rPr>
          <w:rFonts w:eastAsia="Segoe UI" w:cs="Arial"/>
          <w:kern w:val="0"/>
          <w:sz w:val="17"/>
          <w:szCs w:val="17"/>
          <w:lang w:val="en-GB" w:eastAsia="zh-CN"/>
          <w14:ligatures w14:val="none"/>
        </w:rPr>
        <w:t>The filename of the PDDP ZIP file must be in the format of:</w:t>
      </w:r>
    </w:p>
    <w:p w14:paraId="708DB05D" w14:textId="18A4A2B6" w:rsidR="00F76057" w:rsidRPr="002E36F3" w:rsidRDefault="00F76057" w:rsidP="005C3D63">
      <w:pPr>
        <w:widowControl w:val="0"/>
        <w:kinsoku w:val="0"/>
        <w:spacing w:before="0" w:after="170"/>
        <w:rPr>
          <w:rFonts w:eastAsia="Segoe UI" w:cs="Arial"/>
          <w:kern w:val="0"/>
          <w:sz w:val="17"/>
          <w:szCs w:val="17"/>
          <w:lang w:val="en-GB" w:eastAsia="zh-CN"/>
          <w14:ligatures w14:val="none"/>
        </w:rPr>
      </w:pPr>
      <w:r w:rsidRPr="003645C9">
        <w:rPr>
          <w:rFonts w:ascii="Courier New" w:eastAsia="SimSun" w:hAnsi="Courier New" w:cs="Courier New"/>
          <w:kern w:val="0"/>
          <w:sz w:val="17"/>
          <w:szCs w:val="17"/>
          <w:lang w:eastAsia="zh-CN"/>
          <w14:ligatures w14:val="none"/>
        </w:rPr>
        <w:t>&lt;IP right type&gt;</w:t>
      </w:r>
      <w:r w:rsidRPr="003645C9">
        <w:rPr>
          <w:rFonts w:ascii="Courier New" w:eastAsia="Segoe UI" w:hAnsi="Courier New" w:cs="Courier New"/>
          <w:kern w:val="0"/>
          <w:sz w:val="17"/>
          <w:szCs w:val="17"/>
          <w:lang w:val="en-GB" w:eastAsia="zh-CN"/>
          <w14:ligatures w14:val="none"/>
        </w:rPr>
        <w:t>”_”&lt;providing Office ST.3 code&gt;“_”&lt;application number</w:t>
      </w:r>
      <w:del w:id="281" w:author="Author">
        <w:r w:rsidRPr="003645C9">
          <w:rPr>
            <w:rFonts w:ascii="Courier New" w:eastAsia="Segoe UI" w:hAnsi="Courier New" w:cs="Courier New"/>
            <w:kern w:val="0"/>
            <w:sz w:val="17"/>
            <w:szCs w:val="17"/>
            <w:lang w:val="en-GB" w:eastAsia="zh-CN"/>
            <w14:ligatures w14:val="none"/>
          </w:rPr>
          <w:delText>&gt;“_”&lt;</w:delText>
        </w:r>
      </w:del>
      <w:ins w:id="282" w:author="Author">
        <w:r w:rsidRPr="003645C9">
          <w:rPr>
            <w:rFonts w:ascii="Courier New" w:eastAsia="Segoe UI" w:hAnsi="Courier New" w:cs="Courier New"/>
            <w:kern w:val="0"/>
            <w:sz w:val="17"/>
            <w:szCs w:val="17"/>
            <w:lang w:val="en-GB" w:eastAsia="zh-CN"/>
            <w14:ligatures w14:val="none"/>
          </w:rPr>
          <w:t>&gt;</w:t>
        </w:r>
        <w:r w:rsidR="00153EDE" w:rsidRPr="003645C9">
          <w:rPr>
            <w:rFonts w:ascii="Courier New" w:eastAsia="Segoe UI" w:hAnsi="Courier New" w:cs="Courier New"/>
            <w:kern w:val="0"/>
            <w:sz w:val="17"/>
            <w:szCs w:val="17"/>
            <w:lang w:eastAsia="zh-CN"/>
            <w14:ligatures w14:val="none"/>
          </w:rPr>
          <w:t>{“</w:t>
        </w:r>
        <w:r w:rsidR="007F2F55" w:rsidRPr="003645C9">
          <w:rPr>
            <w:rFonts w:ascii="Courier New" w:eastAsia="Segoe UI" w:hAnsi="Courier New" w:cs="Courier New"/>
            <w:kern w:val="0"/>
            <w:sz w:val="17"/>
            <w:szCs w:val="17"/>
            <w:lang w:val="en-GB" w:eastAsia="zh-CN"/>
            <w14:ligatures w14:val="none"/>
          </w:rPr>
          <w:t>-</w:t>
        </w:r>
        <w:r w:rsidR="007D28FA" w:rsidRPr="003645C9">
          <w:rPr>
            <w:rFonts w:ascii="Courier New" w:eastAsia="Segoe UI" w:hAnsi="Courier New" w:cs="Courier New"/>
            <w:kern w:val="0"/>
            <w:sz w:val="17"/>
            <w:szCs w:val="17"/>
            <w:lang w:val="en-GB" w:eastAsia="zh-CN"/>
            <w14:ligatures w14:val="none"/>
          </w:rPr>
          <w:t>”</w:t>
        </w:r>
        <w:r w:rsidR="007F2F55" w:rsidRPr="003645C9">
          <w:rPr>
            <w:rFonts w:ascii="Courier New" w:eastAsia="Segoe UI" w:hAnsi="Courier New" w:cs="Courier New"/>
            <w:kern w:val="0"/>
            <w:sz w:val="17"/>
            <w:szCs w:val="17"/>
            <w:lang w:val="en-GB" w:eastAsia="zh-CN"/>
            <w14:ligatures w14:val="none"/>
          </w:rPr>
          <w:t>&lt;</w:t>
        </w:r>
        <w:r w:rsidR="00BA4B17" w:rsidRPr="003645C9">
          <w:rPr>
            <w:rFonts w:ascii="Courier New" w:eastAsia="Segoe UI" w:hAnsi="Courier New" w:cs="Courier New"/>
            <w:kern w:val="0"/>
            <w:sz w:val="17"/>
            <w:szCs w:val="17"/>
            <w:lang w:val="en-GB" w:eastAsia="zh-CN"/>
            <w14:ligatures w14:val="none"/>
          </w:rPr>
          <w:t xml:space="preserve">optional </w:t>
        </w:r>
        <w:r w:rsidR="004165E9" w:rsidRPr="003645C9">
          <w:rPr>
            <w:rFonts w:ascii="Courier New" w:eastAsia="Segoe UI" w:hAnsi="Courier New" w:cs="Courier New"/>
            <w:kern w:val="0"/>
            <w:sz w:val="17"/>
            <w:szCs w:val="17"/>
            <w:lang w:val="en-GB" w:eastAsia="zh-CN"/>
            <w14:ligatures w14:val="none"/>
          </w:rPr>
          <w:t>design identif</w:t>
        </w:r>
        <w:r w:rsidR="00D1499D" w:rsidRPr="003645C9">
          <w:rPr>
            <w:rFonts w:ascii="Courier New" w:eastAsia="Segoe UI" w:hAnsi="Courier New" w:cs="Courier New"/>
            <w:kern w:val="0"/>
            <w:sz w:val="17"/>
            <w:szCs w:val="17"/>
            <w:lang w:val="en-GB" w:eastAsia="zh-CN"/>
            <w14:ligatures w14:val="none"/>
          </w:rPr>
          <w:t>i</w:t>
        </w:r>
        <w:r w:rsidR="004165E9" w:rsidRPr="003645C9">
          <w:rPr>
            <w:rFonts w:ascii="Courier New" w:eastAsia="Segoe UI" w:hAnsi="Courier New" w:cs="Courier New"/>
            <w:kern w:val="0"/>
            <w:sz w:val="17"/>
            <w:szCs w:val="17"/>
            <w:lang w:val="en-GB" w:eastAsia="zh-CN"/>
            <w14:ligatures w14:val="none"/>
          </w:rPr>
          <w:t>er</w:t>
        </w:r>
        <w:r w:rsidR="007F2F55" w:rsidRPr="003645C9">
          <w:rPr>
            <w:rFonts w:ascii="Courier New" w:eastAsia="Segoe UI" w:hAnsi="Courier New" w:cs="Courier New"/>
            <w:kern w:val="0"/>
            <w:sz w:val="17"/>
            <w:szCs w:val="17"/>
            <w:lang w:val="en-GB" w:eastAsia="zh-CN"/>
            <w14:ligatures w14:val="none"/>
          </w:rPr>
          <w:t>&gt;</w:t>
        </w:r>
        <w:r w:rsidR="00153EDE" w:rsidRPr="003645C9">
          <w:rPr>
            <w:rFonts w:ascii="Courier New" w:eastAsia="Segoe UI" w:hAnsi="Courier New" w:cs="Courier New"/>
            <w:kern w:val="0"/>
            <w:sz w:val="17"/>
            <w:szCs w:val="17"/>
            <w:lang w:eastAsia="zh-CN"/>
            <w14:ligatures w14:val="none"/>
          </w:rPr>
          <w:t>}</w:t>
        </w:r>
        <w:r w:rsidR="00AD518D" w:rsidRPr="003645C9">
          <w:rPr>
            <w:rFonts w:ascii="Courier New" w:eastAsia="Segoe UI" w:hAnsi="Courier New" w:cs="Courier New"/>
            <w:kern w:val="0"/>
            <w:sz w:val="17"/>
            <w:szCs w:val="17"/>
            <w:lang w:eastAsia="zh-CN"/>
            <w14:ligatures w14:val="none"/>
          </w:rPr>
          <w:t>”</w:t>
        </w:r>
        <w:r w:rsidRPr="003645C9">
          <w:rPr>
            <w:rFonts w:ascii="Courier New" w:eastAsia="Segoe UI" w:hAnsi="Courier New" w:cs="Courier New"/>
            <w:kern w:val="0"/>
            <w:sz w:val="17"/>
            <w:szCs w:val="17"/>
            <w:lang w:val="en-GB" w:eastAsia="zh-CN"/>
            <w14:ligatures w14:val="none"/>
          </w:rPr>
          <w:t>_”&lt;</w:t>
        </w:r>
      </w:ins>
      <w:r w:rsidRPr="003645C9">
        <w:rPr>
          <w:rFonts w:ascii="Courier New" w:eastAsia="Segoe UI" w:hAnsi="Courier New" w:cs="Courier New"/>
          <w:kern w:val="0"/>
          <w:sz w:val="17"/>
          <w:szCs w:val="17"/>
          <w:lang w:val="en-GB" w:eastAsia="zh-CN"/>
          <w14:ligatures w14:val="none"/>
        </w:rPr>
        <w:t>the filing date</w:t>
      </w:r>
      <w:bookmarkStart w:id="283" w:name="_Ref169603376"/>
      <w:r w:rsidRPr="003645C9">
        <w:rPr>
          <w:rFonts w:ascii="Courier New" w:eastAsia="Segoe UI" w:hAnsi="Courier New" w:cs="Courier New"/>
          <w:kern w:val="0"/>
          <w:sz w:val="17"/>
          <w:szCs w:val="17"/>
          <w:vertAlign w:val="superscript"/>
          <w:lang w:val="en-GB" w:eastAsia="zh-CN"/>
          <w14:ligatures w14:val="none"/>
        </w:rPr>
        <w:footnoteReference w:id="7"/>
      </w:r>
      <w:bookmarkEnd w:id="283"/>
      <w:r w:rsidRPr="003645C9">
        <w:rPr>
          <w:rFonts w:ascii="Courier New" w:eastAsia="Segoe UI" w:hAnsi="Courier New" w:cs="Courier New"/>
          <w:kern w:val="0"/>
          <w:sz w:val="17"/>
          <w:szCs w:val="17"/>
          <w:lang w:val="en-GB" w:eastAsia="zh-CN"/>
          <w14:ligatures w14:val="none"/>
        </w:rPr>
        <w:t>&gt;”.zip”</w:t>
      </w:r>
      <w:r w:rsidRPr="002E36F3">
        <w:rPr>
          <w:rFonts w:eastAsia="Segoe UI" w:cs="Arial"/>
          <w:kern w:val="0"/>
          <w:sz w:val="17"/>
          <w:szCs w:val="17"/>
          <w:lang w:val="en-GB" w:eastAsia="zh-CN"/>
          <w14:ligatures w14:val="none"/>
        </w:rPr>
        <w:t>.</w:t>
      </w:r>
    </w:p>
    <w:tbl>
      <w:tblPr>
        <w:tblStyle w:val="TableGrid"/>
        <w:tblW w:w="0" w:type="auto"/>
        <w:tblInd w:w="-5" w:type="dxa"/>
        <w:tblLook w:val="04A0" w:firstRow="1" w:lastRow="0" w:firstColumn="1" w:lastColumn="0" w:noHBand="0" w:noVBand="1"/>
      </w:tblPr>
      <w:tblGrid>
        <w:gridCol w:w="9352"/>
      </w:tblGrid>
      <w:tr w:rsidR="00F76057" w:rsidRPr="002E36F3" w14:paraId="3E9633CB" w14:textId="77777777" w:rsidTr="005F58BA">
        <w:trPr>
          <w:trHeight w:val="724"/>
        </w:trPr>
        <w:tc>
          <w:tcPr>
            <w:tcW w:w="9352" w:type="dxa"/>
          </w:tcPr>
          <w:p w14:paraId="06B3E649" w14:textId="15393981" w:rsidR="00F76057" w:rsidRPr="002E36F3" w:rsidRDefault="00F76057" w:rsidP="00F76057">
            <w:pPr>
              <w:widowControl w:val="0"/>
              <w:kinsoku w:val="0"/>
              <w:rPr>
                <w:rFonts w:eastAsia="Segoe UI" w:cs="Arial"/>
                <w:sz w:val="17"/>
                <w:szCs w:val="17"/>
                <w:lang w:eastAsia="zh-CN"/>
              </w:rPr>
            </w:pPr>
            <w:del w:id="284" w:author="Author">
              <w:r w:rsidRPr="002E36F3">
                <w:rPr>
                  <w:rFonts w:eastAsia="Segoe UI" w:cs="Arial"/>
                  <w:sz w:val="17"/>
                  <w:szCs w:val="17"/>
                  <w:lang w:eastAsia="zh-CN"/>
                </w:rPr>
                <w:delText>For</w:delText>
              </w:r>
            </w:del>
            <w:ins w:id="285" w:author="Author">
              <w:r w:rsidR="008263BA" w:rsidRPr="002E36F3">
                <w:rPr>
                  <w:rFonts w:eastAsia="Segoe UI" w:cs="Arial"/>
                  <w:sz w:val="17"/>
                  <w:szCs w:val="17"/>
                  <w:lang w:eastAsia="zh-CN"/>
                </w:rPr>
                <w:t>P</w:t>
              </w:r>
              <w:r w:rsidR="0020704F" w:rsidRPr="002E36F3">
                <w:rPr>
                  <w:rFonts w:eastAsia="Segoe UI" w:cs="Arial"/>
                  <w:sz w:val="17"/>
                  <w:szCs w:val="17"/>
                  <w:lang w:eastAsia="zh-CN"/>
                </w:rPr>
                <w:t>atent</w:t>
              </w:r>
            </w:ins>
            <w:r w:rsidR="0020704F" w:rsidRPr="002E36F3">
              <w:rPr>
                <w:rFonts w:eastAsia="Segoe UI" w:cs="Arial"/>
                <w:sz w:val="17"/>
                <w:szCs w:val="17"/>
                <w:lang w:eastAsia="zh-CN"/>
              </w:rPr>
              <w:t xml:space="preserve"> </w:t>
            </w:r>
            <w:r w:rsidRPr="002E36F3">
              <w:rPr>
                <w:rFonts w:eastAsia="Segoe UI" w:cs="Arial"/>
                <w:sz w:val="17"/>
                <w:szCs w:val="17"/>
                <w:lang w:eastAsia="zh-CN"/>
              </w:rPr>
              <w:t xml:space="preserve">example: </w:t>
            </w:r>
            <w:r w:rsidRPr="003645C9">
              <w:rPr>
                <w:rFonts w:ascii="Courier New" w:eastAsia="Segoe UI" w:hAnsi="Courier New" w:cs="Courier New"/>
                <w:sz w:val="17"/>
                <w:szCs w:val="17"/>
                <w:lang w:eastAsia="zh-CN"/>
              </w:rPr>
              <w:t>Patent_US_</w:t>
            </w:r>
            <w:r w:rsidRPr="003645C9">
              <w:rPr>
                <w:rFonts w:ascii="Courier New" w:eastAsia="Calibri" w:hAnsi="Courier New" w:cs="Courier New"/>
                <w:bCs/>
                <w:iCs/>
                <w:sz w:val="17"/>
                <w:szCs w:val="17"/>
                <w:lang w:eastAsia="zh-CN"/>
              </w:rPr>
              <w:t>59111111_20220719</w:t>
            </w:r>
            <w:r w:rsidRPr="003645C9">
              <w:rPr>
                <w:rFonts w:ascii="Courier New" w:eastAsia="Segoe UI" w:hAnsi="Courier New" w:cs="Courier New"/>
                <w:sz w:val="17"/>
                <w:szCs w:val="17"/>
                <w:lang w:eastAsia="zh-CN"/>
              </w:rPr>
              <w:t>.zip</w:t>
            </w:r>
            <w:r w:rsidRPr="002E36F3">
              <w:rPr>
                <w:rFonts w:eastAsia="Segoe UI" w:cs="Arial"/>
                <w:sz w:val="17"/>
                <w:szCs w:val="17"/>
                <w:lang w:eastAsia="zh-CN"/>
              </w:rPr>
              <w:t xml:space="preserve"> would be the filename provided for the patent priority document furnished by the </w:t>
            </w:r>
            <w:r w:rsidRPr="00190B0C">
              <w:rPr>
                <w:rFonts w:eastAsia="Segoe UI" w:cs="Arial"/>
                <w:sz w:val="17"/>
                <w:szCs w:val="17"/>
                <w:lang w:eastAsia="zh-CN"/>
              </w:rPr>
              <w:t>United States Patent and Trademark Office</w:t>
            </w:r>
            <w:r w:rsidRPr="002E36F3">
              <w:rPr>
                <w:rFonts w:eastAsia="Segoe UI" w:cs="Arial"/>
                <w:sz w:val="17"/>
                <w:szCs w:val="17"/>
                <w:lang w:eastAsia="zh-CN"/>
              </w:rPr>
              <w:t xml:space="preserve"> </w:t>
            </w:r>
            <w:del w:id="286" w:author="Author">
              <w:r w:rsidRPr="002E36F3" w:rsidDel="00C74728">
                <w:rPr>
                  <w:rFonts w:eastAsia="Segoe UI" w:cs="Arial"/>
                  <w:sz w:val="17"/>
                  <w:szCs w:val="17"/>
                  <w:lang w:eastAsia="zh-CN"/>
                </w:rPr>
                <w:delText xml:space="preserve">(USPTO) </w:delText>
              </w:r>
            </w:del>
            <w:r w:rsidRPr="002E36F3">
              <w:rPr>
                <w:rFonts w:eastAsia="Segoe UI" w:cs="Arial"/>
                <w:sz w:val="17"/>
                <w:szCs w:val="17"/>
                <w:lang w:eastAsia="zh-CN"/>
              </w:rPr>
              <w:t>for the patent application</w:t>
            </w:r>
            <w:r w:rsidR="0027476A">
              <w:rPr>
                <w:rFonts w:eastAsia="Segoe UI" w:cs="Arial"/>
                <w:sz w:val="17"/>
                <w:szCs w:val="17"/>
                <w:lang w:eastAsia="zh-CN"/>
              </w:rPr>
              <w:t>,</w:t>
            </w:r>
            <w:r w:rsidRPr="002E36F3">
              <w:rPr>
                <w:rFonts w:eastAsia="Segoe UI" w:cs="Arial"/>
                <w:sz w:val="17"/>
                <w:szCs w:val="17"/>
                <w:lang w:eastAsia="zh-CN"/>
              </w:rPr>
              <w:t xml:space="preserve"> which was filed on July 19, </w:t>
            </w:r>
            <w:proofErr w:type="gramStart"/>
            <w:r w:rsidRPr="002E36F3">
              <w:rPr>
                <w:rFonts w:eastAsia="Segoe UI" w:cs="Arial"/>
                <w:sz w:val="17"/>
                <w:szCs w:val="17"/>
                <w:lang w:eastAsia="zh-CN"/>
              </w:rPr>
              <w:t>2022</w:t>
            </w:r>
            <w:proofErr w:type="gramEnd"/>
            <w:r w:rsidRPr="002E36F3">
              <w:rPr>
                <w:rFonts w:eastAsia="Segoe UI" w:cs="Arial"/>
                <w:sz w:val="17"/>
                <w:szCs w:val="17"/>
                <w:lang w:eastAsia="zh-CN"/>
              </w:rPr>
              <w:t xml:space="preserve"> with an application number of 59111111. </w:t>
            </w:r>
          </w:p>
        </w:tc>
      </w:tr>
      <w:tr w:rsidR="00F76057" w:rsidRPr="002E36F3" w14:paraId="5E7FF272" w14:textId="77777777" w:rsidTr="005F58BA">
        <w:trPr>
          <w:trHeight w:val="769"/>
          <w:ins w:id="287" w:author="Author"/>
        </w:trPr>
        <w:tc>
          <w:tcPr>
            <w:tcW w:w="9352" w:type="dxa"/>
          </w:tcPr>
          <w:p w14:paraId="7B85FE76" w14:textId="65EBCCD3" w:rsidR="00F76057" w:rsidRPr="002E36F3" w:rsidRDefault="00BC3904" w:rsidP="00F76057">
            <w:pPr>
              <w:widowControl w:val="0"/>
              <w:kinsoku w:val="0"/>
              <w:rPr>
                <w:ins w:id="288" w:author="Author"/>
                <w:rFonts w:eastAsia="Segoe UI" w:cs="Arial"/>
                <w:sz w:val="17"/>
                <w:szCs w:val="17"/>
                <w:lang w:eastAsia="zh-CN"/>
              </w:rPr>
            </w:pPr>
            <w:del w:id="289" w:author="Author">
              <w:r w:rsidRPr="002E36F3" w:rsidDel="009C5499">
                <w:rPr>
                  <w:rFonts w:eastAsia="Segoe UI" w:cs="Arial"/>
                  <w:sz w:val="17"/>
                  <w:szCs w:val="17"/>
                  <w:lang w:eastAsia="zh-CN"/>
                </w:rPr>
                <w:delText>For</w:delText>
              </w:r>
            </w:del>
            <w:ins w:id="290" w:author="Author">
              <w:r w:rsidR="008263BA" w:rsidRPr="002E36F3">
                <w:rPr>
                  <w:rFonts w:eastAsia="Segoe UI" w:cs="Arial"/>
                  <w:sz w:val="17"/>
                  <w:szCs w:val="17"/>
                  <w:lang w:eastAsia="zh-CN"/>
                </w:rPr>
                <w:t>P</w:t>
              </w:r>
              <w:r w:rsidR="00347E99" w:rsidRPr="002E36F3">
                <w:rPr>
                  <w:rFonts w:eastAsia="Segoe UI" w:cs="Arial"/>
                  <w:sz w:val="17"/>
                  <w:szCs w:val="17"/>
                  <w:lang w:eastAsia="zh-CN"/>
                </w:rPr>
                <w:t xml:space="preserve">atent </w:t>
              </w:r>
              <w:r w:rsidR="0020704F" w:rsidRPr="002E36F3">
                <w:rPr>
                  <w:rFonts w:eastAsia="Segoe UI" w:cs="Arial"/>
                  <w:sz w:val="17"/>
                  <w:szCs w:val="17"/>
                  <w:lang w:eastAsia="zh-CN"/>
                </w:rPr>
                <w:t xml:space="preserve">PCT </w:t>
              </w:r>
            </w:ins>
            <w:r w:rsidR="00F76057" w:rsidRPr="002E36F3">
              <w:rPr>
                <w:rFonts w:eastAsia="Segoe UI" w:cs="Arial"/>
                <w:sz w:val="17"/>
                <w:szCs w:val="17"/>
                <w:lang w:eastAsia="zh-CN"/>
              </w:rPr>
              <w:t>example:  Patent_GB_PCTGB2023000123_20230114.zip would be the filename provided for the priority document furnished by the United Kingdom Intellectual Property Office for the international application</w:t>
            </w:r>
            <w:r w:rsidR="0027476A">
              <w:rPr>
                <w:rFonts w:eastAsia="Segoe UI" w:cs="Arial"/>
                <w:sz w:val="17"/>
                <w:szCs w:val="17"/>
                <w:lang w:eastAsia="zh-CN"/>
              </w:rPr>
              <w:t>,</w:t>
            </w:r>
            <w:r w:rsidR="00F76057" w:rsidRPr="002E36F3">
              <w:rPr>
                <w:rFonts w:eastAsia="Segoe UI" w:cs="Arial"/>
                <w:sz w:val="17"/>
                <w:szCs w:val="17"/>
                <w:lang w:eastAsia="zh-CN"/>
              </w:rPr>
              <w:t xml:space="preserve"> which was filed on January 14, </w:t>
            </w:r>
            <w:proofErr w:type="gramStart"/>
            <w:r w:rsidR="00F76057" w:rsidRPr="002E36F3">
              <w:rPr>
                <w:rFonts w:eastAsia="Segoe UI" w:cs="Arial"/>
                <w:sz w:val="17"/>
                <w:szCs w:val="17"/>
                <w:lang w:eastAsia="zh-CN"/>
              </w:rPr>
              <w:t>2023</w:t>
            </w:r>
            <w:proofErr w:type="gramEnd"/>
            <w:r w:rsidR="00F76057" w:rsidRPr="002E36F3">
              <w:rPr>
                <w:rFonts w:eastAsia="Segoe UI" w:cs="Arial"/>
                <w:sz w:val="17"/>
                <w:szCs w:val="17"/>
                <w:lang w:eastAsia="zh-CN"/>
              </w:rPr>
              <w:t xml:space="preserve"> with an application number of PCT/GB2023/000123.</w:t>
            </w:r>
          </w:p>
        </w:tc>
      </w:tr>
    </w:tbl>
    <w:p w14:paraId="6D84E9BC" w14:textId="77777777" w:rsidR="00F76057" w:rsidRPr="002E36F3" w:rsidRDefault="00F76057" w:rsidP="00BA69C2">
      <w:pPr>
        <w:widowControl w:val="0"/>
        <w:kinsoku w:val="0"/>
        <w:spacing w:before="0" w:after="0"/>
        <w:contextualSpacing/>
        <w:rP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F810F5" w:rsidRPr="002E36F3" w14:paraId="780A0F19" w14:textId="77777777" w:rsidTr="001D3682">
        <w:trPr>
          <w:trHeight w:val="769"/>
        </w:trPr>
        <w:tc>
          <w:tcPr>
            <w:tcW w:w="9352" w:type="dxa"/>
          </w:tcPr>
          <w:p w14:paraId="3373A87D" w14:textId="6989D65D" w:rsidR="009C5499" w:rsidRPr="002E36F3" w:rsidRDefault="009C5499" w:rsidP="009C5499">
            <w:pPr>
              <w:widowControl w:val="0"/>
              <w:kinsoku w:val="0"/>
              <w:rPr>
                <w:ins w:id="291" w:author="Author"/>
                <w:rFonts w:eastAsia="Segoe UI" w:cs="Arial"/>
                <w:sz w:val="17"/>
                <w:szCs w:val="17"/>
                <w:lang w:eastAsia="zh-CN"/>
              </w:rPr>
            </w:pPr>
            <w:ins w:id="292" w:author="Author">
              <w:r w:rsidRPr="002E36F3">
                <w:rPr>
                  <w:rFonts w:eastAsia="Segoe UI" w:cs="Arial"/>
                  <w:sz w:val="17"/>
                  <w:szCs w:val="17"/>
                  <w:lang w:eastAsia="zh-CN"/>
                </w:rPr>
                <w:t xml:space="preserve">Industrial design with some or all designs example:  </w:t>
              </w:r>
              <w:r w:rsidRPr="00600CA9">
                <w:rPr>
                  <w:rFonts w:ascii="Courier New" w:eastAsia="Segoe UI" w:hAnsi="Courier New" w:cs="Courier New"/>
                  <w:sz w:val="17"/>
                  <w:szCs w:val="17"/>
                  <w:lang w:eastAsia="zh-CN"/>
                </w:rPr>
                <w:t>Design_</w:t>
              </w:r>
              <w:r w:rsidRPr="00600CA9">
                <w:rPr>
                  <w:rFonts w:ascii="Courier New" w:eastAsia="Segoe UI" w:hAnsi="Courier New" w:cs="Courier New"/>
                  <w:sz w:val="17"/>
                  <w:szCs w:val="17"/>
                  <w:lang w:val="en-US" w:eastAsia="zh-CN"/>
                </w:rPr>
                <w:t>EM_015065203_20250101</w:t>
              </w:r>
              <w:r w:rsidRPr="00600CA9">
                <w:rPr>
                  <w:rFonts w:ascii="Courier New" w:eastAsia="Segoe UI" w:hAnsi="Courier New" w:cs="Courier New"/>
                  <w:sz w:val="17"/>
                  <w:szCs w:val="17"/>
                  <w:lang w:eastAsia="zh-CN"/>
                </w:rPr>
                <w:t>.zip</w:t>
              </w:r>
              <w:r w:rsidRPr="002E36F3">
                <w:rPr>
                  <w:rFonts w:eastAsia="Segoe UI" w:cs="Arial"/>
                  <w:sz w:val="17"/>
                  <w:szCs w:val="17"/>
                  <w:lang w:eastAsia="zh-CN"/>
                </w:rPr>
                <w:t xml:space="preserve"> would be the filename provided for the priority document furnished by</w:t>
              </w:r>
              <w:r w:rsidR="004E7DA1">
                <w:rPr>
                  <w:rFonts w:eastAsia="Segoe UI" w:cs="Arial"/>
                  <w:sz w:val="17"/>
                  <w:szCs w:val="17"/>
                  <w:lang w:eastAsia="zh-CN"/>
                </w:rPr>
                <w:t xml:space="preserve"> the</w:t>
              </w:r>
              <w:r w:rsidRPr="002E36F3">
                <w:rPr>
                  <w:rFonts w:eastAsia="Segoe UI" w:cs="Arial"/>
                  <w:sz w:val="17"/>
                  <w:szCs w:val="17"/>
                  <w:lang w:eastAsia="zh-CN"/>
                </w:rPr>
                <w:t xml:space="preserve"> European Union Intellectual Property Office for the application which was filed with an application number of 015065203.</w:t>
              </w:r>
            </w:ins>
          </w:p>
          <w:p w14:paraId="1F1C874A" w14:textId="77777777" w:rsidR="00C3126C" w:rsidRPr="002E36F3" w:rsidRDefault="00C3126C" w:rsidP="005D22FF">
            <w:pPr>
              <w:widowControl w:val="0"/>
              <w:kinsoku w:val="0"/>
              <w:rPr>
                <w:ins w:id="293" w:author="Author"/>
                <w:rFonts w:eastAsia="Segoe UI" w:cs="Arial"/>
                <w:sz w:val="17"/>
                <w:szCs w:val="17"/>
                <w:lang w:eastAsia="zh-CN"/>
              </w:rPr>
            </w:pPr>
          </w:p>
          <w:p w14:paraId="0E00D7BE" w14:textId="18341332" w:rsidR="00C3126C" w:rsidRPr="002E36F3" w:rsidRDefault="00C3126C" w:rsidP="00C3126C">
            <w:pPr>
              <w:widowControl w:val="0"/>
              <w:kinsoku w:val="0"/>
              <w:rPr>
                <w:ins w:id="294" w:author="Author"/>
                <w:rFonts w:eastAsia="Segoe UI" w:cs="Arial"/>
                <w:sz w:val="17"/>
                <w:szCs w:val="17"/>
                <w:lang w:eastAsia="zh-CN"/>
              </w:rPr>
            </w:pPr>
            <w:ins w:id="295" w:author="Author">
              <w:r w:rsidRPr="002E36F3">
                <w:rPr>
                  <w:rFonts w:eastAsia="Segoe UI" w:cs="Arial"/>
                  <w:sz w:val="17"/>
                  <w:szCs w:val="17"/>
                  <w:lang w:eastAsia="zh-CN"/>
                </w:rPr>
                <w:t>Industrial design</w:t>
              </w:r>
              <w:r w:rsidR="00FE336E" w:rsidRPr="002E36F3">
                <w:rPr>
                  <w:rFonts w:eastAsia="Segoe UI" w:cs="Arial"/>
                  <w:sz w:val="17"/>
                  <w:szCs w:val="17"/>
                  <w:lang w:eastAsia="zh-CN"/>
                </w:rPr>
                <w:t xml:space="preserve"> </w:t>
              </w:r>
              <w:r w:rsidR="00A52D7C" w:rsidRPr="002E36F3">
                <w:rPr>
                  <w:rFonts w:eastAsia="Segoe UI" w:cs="Arial"/>
                  <w:sz w:val="17"/>
                  <w:szCs w:val="17"/>
                  <w:lang w:eastAsia="zh-CN"/>
                </w:rPr>
                <w:t xml:space="preserve">with a </w:t>
              </w:r>
              <w:r w:rsidR="00DD083F" w:rsidRPr="002E36F3">
                <w:rPr>
                  <w:rFonts w:eastAsia="Segoe UI" w:cs="Arial"/>
                  <w:sz w:val="17"/>
                  <w:szCs w:val="17"/>
                  <w:lang w:eastAsia="zh-CN"/>
                </w:rPr>
                <w:t>single design</w:t>
              </w:r>
              <w:r w:rsidRPr="002E36F3">
                <w:rPr>
                  <w:rFonts w:eastAsia="Segoe UI" w:cs="Arial"/>
                  <w:sz w:val="17"/>
                  <w:szCs w:val="17"/>
                  <w:lang w:eastAsia="zh-CN"/>
                </w:rPr>
                <w:t xml:space="preserve"> example:  Design_</w:t>
              </w:r>
              <w:r w:rsidRPr="002E36F3">
                <w:rPr>
                  <w:rFonts w:eastAsia="Segoe UI" w:cs="Arial"/>
                  <w:sz w:val="17"/>
                  <w:szCs w:val="17"/>
                  <w:lang w:val="en-US" w:eastAsia="zh-CN"/>
                </w:rPr>
                <w:t>EM_015065203</w:t>
              </w:r>
              <w:r w:rsidR="00C71EF5" w:rsidRPr="002E36F3">
                <w:rPr>
                  <w:rFonts w:eastAsia="Segoe UI" w:cs="Arial"/>
                  <w:sz w:val="17"/>
                  <w:szCs w:val="17"/>
                  <w:lang w:val="en-US" w:eastAsia="zh-CN"/>
                </w:rPr>
                <w:t>-</w:t>
              </w:r>
              <w:r w:rsidR="00772193" w:rsidRPr="002E36F3">
                <w:rPr>
                  <w:rFonts w:eastAsia="Segoe UI" w:cs="Arial"/>
                  <w:sz w:val="17"/>
                  <w:szCs w:val="17"/>
                  <w:lang w:val="en-US" w:eastAsia="zh-CN"/>
                </w:rPr>
                <w:t>0001</w:t>
              </w:r>
              <w:r w:rsidRPr="002E36F3">
                <w:rPr>
                  <w:rFonts w:eastAsia="Segoe UI" w:cs="Arial"/>
                  <w:sz w:val="17"/>
                  <w:szCs w:val="17"/>
                  <w:lang w:val="en-US" w:eastAsia="zh-CN"/>
                </w:rPr>
                <w:t>_20250101</w:t>
              </w:r>
              <w:r w:rsidRPr="002E36F3">
                <w:rPr>
                  <w:rFonts w:eastAsia="Segoe UI" w:cs="Arial"/>
                  <w:sz w:val="17"/>
                  <w:szCs w:val="17"/>
                  <w:lang w:eastAsia="zh-CN"/>
                </w:rPr>
                <w:t>.zip would be the filename provided for the priority document furnished by</w:t>
              </w:r>
              <w:r w:rsidR="004E7DA1">
                <w:rPr>
                  <w:rFonts w:eastAsia="Segoe UI" w:cs="Arial"/>
                  <w:sz w:val="17"/>
                  <w:szCs w:val="17"/>
                  <w:lang w:eastAsia="zh-CN"/>
                </w:rPr>
                <w:t xml:space="preserve"> the</w:t>
              </w:r>
              <w:r w:rsidRPr="002E36F3">
                <w:rPr>
                  <w:rFonts w:eastAsia="Segoe UI" w:cs="Arial"/>
                  <w:sz w:val="17"/>
                  <w:szCs w:val="17"/>
                  <w:lang w:eastAsia="zh-CN"/>
                </w:rPr>
                <w:t xml:space="preserve"> European Union Intellectual Property Office for the application which was filed with an application number of 015065203</w:t>
              </w:r>
              <w:r w:rsidR="0085277D" w:rsidRPr="002E36F3">
                <w:rPr>
                  <w:rFonts w:eastAsia="Segoe UI" w:cs="Arial"/>
                  <w:sz w:val="17"/>
                  <w:szCs w:val="17"/>
                  <w:lang w:eastAsia="zh-CN"/>
                </w:rPr>
                <w:t xml:space="preserve"> design identifier 0001</w:t>
              </w:r>
              <w:r w:rsidRPr="002E36F3">
                <w:rPr>
                  <w:rFonts w:eastAsia="Segoe UI" w:cs="Arial"/>
                  <w:sz w:val="17"/>
                  <w:szCs w:val="17"/>
                  <w:lang w:eastAsia="zh-CN"/>
                </w:rPr>
                <w:t>.</w:t>
              </w:r>
            </w:ins>
          </w:p>
          <w:p w14:paraId="1B4D1ACE" w14:textId="18AB7D00" w:rsidR="00F810F5" w:rsidRPr="002E36F3" w:rsidRDefault="00F810F5" w:rsidP="005D22FF">
            <w:pPr>
              <w:widowControl w:val="0"/>
              <w:kinsoku w:val="0"/>
              <w:rPr>
                <w:rFonts w:eastAsia="Segoe UI" w:cs="Arial"/>
                <w:sz w:val="17"/>
                <w:szCs w:val="17"/>
                <w:lang w:eastAsia="zh-CN"/>
              </w:rPr>
            </w:pPr>
          </w:p>
        </w:tc>
      </w:tr>
    </w:tbl>
    <w:p w14:paraId="552C562A" w14:textId="77777777" w:rsidR="00F810F5" w:rsidRPr="002E36F3" w:rsidRDefault="00F810F5" w:rsidP="00F76057">
      <w:pPr>
        <w:widowControl w:val="0"/>
        <w:kinsoku w:val="0"/>
        <w:spacing w:before="0" w:after="0"/>
        <w:contextualSpacing/>
        <w:rPr>
          <w:ins w:id="296" w:author="Author"/>
          <w:rFonts w:eastAsia="SimSun" w:cs="Arial"/>
          <w:kern w:val="0"/>
          <w:sz w:val="17"/>
          <w:szCs w:val="17"/>
          <w:lang w:eastAsia="zh-CN"/>
          <w14:ligatures w14:val="none"/>
        </w:rPr>
      </w:pPr>
    </w:p>
    <w:tbl>
      <w:tblPr>
        <w:tblStyle w:val="TableGrid"/>
        <w:tblpPr w:leftFromText="180" w:rightFromText="180" w:vertAnchor="text" w:horzAnchor="margin" w:tblpY="55"/>
        <w:tblW w:w="9352" w:type="dxa"/>
        <w:tblLook w:val="04A0" w:firstRow="1" w:lastRow="0" w:firstColumn="1" w:lastColumn="0" w:noHBand="0" w:noVBand="1"/>
      </w:tblPr>
      <w:tblGrid>
        <w:gridCol w:w="9352"/>
      </w:tblGrid>
      <w:tr w:rsidR="0058403B" w:rsidRPr="002E36F3" w14:paraId="12E86BF8" w14:textId="77777777" w:rsidTr="0058403B">
        <w:trPr>
          <w:trHeight w:val="769"/>
          <w:ins w:id="297" w:author="Author"/>
        </w:trPr>
        <w:tc>
          <w:tcPr>
            <w:tcW w:w="9352" w:type="dxa"/>
          </w:tcPr>
          <w:p w14:paraId="5C3FB3FA" w14:textId="22B6F157" w:rsidR="0058403B" w:rsidRPr="002E36F3" w:rsidRDefault="008263BA" w:rsidP="0058403B">
            <w:pPr>
              <w:widowControl w:val="0"/>
              <w:kinsoku w:val="0"/>
              <w:rPr>
                <w:ins w:id="298" w:author="Author"/>
                <w:rFonts w:eastAsia="Segoe UI" w:cs="Arial"/>
                <w:sz w:val="17"/>
                <w:szCs w:val="17"/>
                <w:lang w:eastAsia="zh-CN"/>
              </w:rPr>
            </w:pPr>
            <w:ins w:id="299" w:author="Author">
              <w:r w:rsidRPr="002E36F3">
                <w:rPr>
                  <w:rFonts w:eastAsia="Segoe UI" w:cs="Arial"/>
                  <w:sz w:val="17"/>
                  <w:szCs w:val="17"/>
                  <w:lang w:eastAsia="zh-CN"/>
                </w:rPr>
                <w:t>T</w:t>
              </w:r>
              <w:r w:rsidR="0020704F" w:rsidRPr="002E36F3">
                <w:rPr>
                  <w:rFonts w:eastAsia="Segoe UI" w:cs="Arial"/>
                  <w:sz w:val="17"/>
                  <w:szCs w:val="17"/>
                  <w:lang w:eastAsia="zh-CN"/>
                </w:rPr>
                <w:t>rademark</w:t>
              </w:r>
              <w:r w:rsidR="0058403B" w:rsidRPr="002E36F3">
                <w:rPr>
                  <w:rFonts w:eastAsia="Segoe UI" w:cs="Arial"/>
                  <w:sz w:val="17"/>
                  <w:szCs w:val="17"/>
                  <w:lang w:eastAsia="zh-CN"/>
                </w:rPr>
                <w:t xml:space="preserve"> example:  </w:t>
              </w:r>
              <w:proofErr w:type="spellStart"/>
              <w:r w:rsidR="0058403B" w:rsidRPr="00ED3021">
                <w:rPr>
                  <w:rFonts w:ascii="Courier New" w:eastAsia="Segoe UI" w:hAnsi="Courier New" w:cs="Courier New"/>
                  <w:sz w:val="17"/>
                  <w:szCs w:val="17"/>
                  <w:lang w:eastAsia="zh-CN"/>
                </w:rPr>
                <w:t>Trademark_</w:t>
              </w:r>
              <w:r w:rsidR="00FD436C" w:rsidRPr="00ED3021">
                <w:rPr>
                  <w:rFonts w:ascii="Courier New" w:eastAsia="Segoe UI" w:hAnsi="Courier New" w:cs="Courier New"/>
                  <w:sz w:val="17"/>
                  <w:szCs w:val="17"/>
                  <w:lang w:eastAsia="zh-CN"/>
                </w:rPr>
                <w:t>EM</w:t>
              </w:r>
              <w:proofErr w:type="spellEnd"/>
              <w:r w:rsidR="0061267A" w:rsidRPr="00ED3021">
                <w:rPr>
                  <w:rFonts w:ascii="Courier New" w:eastAsia="Segoe UI" w:hAnsi="Courier New" w:cs="Courier New"/>
                  <w:sz w:val="17"/>
                  <w:szCs w:val="17"/>
                  <w:lang w:eastAsia="zh-CN"/>
                </w:rPr>
                <w:t>_</w:t>
              </w:r>
              <w:r w:rsidR="0058403B" w:rsidRPr="00ED3021">
                <w:rPr>
                  <w:rFonts w:ascii="Courier New" w:eastAsia="Segoe UI" w:hAnsi="Courier New" w:cs="Courier New"/>
                  <w:sz w:val="17"/>
                  <w:szCs w:val="17"/>
                  <w:lang w:val="en-US" w:eastAsia="zh-CN"/>
                </w:rPr>
                <w:t>018975509</w:t>
              </w:r>
              <w:r w:rsidR="00C258DB" w:rsidRPr="00ED3021">
                <w:rPr>
                  <w:rFonts w:ascii="Courier New" w:eastAsia="Segoe UI" w:hAnsi="Courier New" w:cs="Courier New"/>
                  <w:sz w:val="17"/>
                  <w:szCs w:val="17"/>
                  <w:lang w:val="en-US" w:eastAsia="zh-CN"/>
                </w:rPr>
                <w:t>_</w:t>
              </w:r>
              <w:r w:rsidR="00347E99" w:rsidRPr="00ED3021">
                <w:rPr>
                  <w:rFonts w:ascii="Courier New" w:eastAsia="Segoe UI" w:hAnsi="Courier New" w:cs="Courier New"/>
                  <w:sz w:val="17"/>
                  <w:szCs w:val="17"/>
                  <w:lang w:val="en-US" w:eastAsia="zh-CN"/>
                </w:rPr>
                <w:t>2022</w:t>
              </w:r>
              <w:r w:rsidR="00C258DB" w:rsidRPr="00ED3021">
                <w:rPr>
                  <w:rFonts w:ascii="Courier New" w:eastAsia="Segoe UI" w:hAnsi="Courier New" w:cs="Courier New"/>
                  <w:sz w:val="17"/>
                  <w:szCs w:val="17"/>
                  <w:lang w:val="en-US" w:eastAsia="zh-CN"/>
                </w:rPr>
                <w:t>1201</w:t>
              </w:r>
              <w:r w:rsidR="0058403B" w:rsidRPr="00ED3021">
                <w:rPr>
                  <w:rFonts w:ascii="Courier New" w:eastAsia="Segoe UI" w:hAnsi="Courier New" w:cs="Courier New"/>
                  <w:sz w:val="17"/>
                  <w:szCs w:val="17"/>
                  <w:lang w:eastAsia="zh-CN"/>
                </w:rPr>
                <w:t>.zip</w:t>
              </w:r>
              <w:r w:rsidR="0058403B" w:rsidRPr="002E36F3">
                <w:rPr>
                  <w:rFonts w:eastAsia="Segoe UI" w:cs="Arial"/>
                  <w:sz w:val="17"/>
                  <w:szCs w:val="17"/>
                  <w:lang w:eastAsia="zh-CN"/>
                </w:rPr>
                <w:t xml:space="preserve"> would be the filename provided for the priority document furnished by </w:t>
              </w:r>
              <w:r w:rsidR="00FD436C">
                <w:rPr>
                  <w:rFonts w:eastAsia="Segoe UI" w:cs="Arial"/>
                  <w:sz w:val="17"/>
                  <w:szCs w:val="17"/>
                  <w:lang w:eastAsia="zh-CN"/>
                </w:rPr>
                <w:t xml:space="preserve">the </w:t>
              </w:r>
              <w:r w:rsidR="00FD436C" w:rsidRPr="002E36F3">
                <w:rPr>
                  <w:rFonts w:eastAsia="Segoe UI" w:cs="Arial"/>
                  <w:sz w:val="17"/>
                  <w:szCs w:val="17"/>
                  <w:lang w:eastAsia="zh-CN"/>
                </w:rPr>
                <w:t xml:space="preserve">European Union Intellectual Property Office </w:t>
              </w:r>
              <w:r w:rsidR="0058403B" w:rsidRPr="002E36F3">
                <w:rPr>
                  <w:rFonts w:eastAsia="Segoe UI" w:cs="Arial"/>
                  <w:sz w:val="17"/>
                  <w:szCs w:val="17"/>
                  <w:lang w:eastAsia="zh-CN"/>
                </w:rPr>
                <w:t xml:space="preserve">for the international application which was filed with an application number of </w:t>
              </w:r>
              <w:r w:rsidR="0058403B" w:rsidRPr="002E36F3">
                <w:rPr>
                  <w:rFonts w:eastAsia="Segoe UI" w:cs="Arial"/>
                  <w:sz w:val="17"/>
                  <w:szCs w:val="17"/>
                  <w:lang w:val="en-US" w:eastAsia="zh-CN"/>
                </w:rPr>
                <w:t>018975509</w:t>
              </w:r>
              <w:r w:rsidR="0058403B" w:rsidRPr="002E36F3">
                <w:rPr>
                  <w:rFonts w:eastAsia="Segoe UI" w:cs="Arial"/>
                  <w:sz w:val="17"/>
                  <w:szCs w:val="17"/>
                  <w:lang w:eastAsia="zh-CN"/>
                </w:rPr>
                <w:t>.</w:t>
              </w:r>
            </w:ins>
          </w:p>
        </w:tc>
      </w:tr>
    </w:tbl>
    <w:p w14:paraId="0CEB2E93" w14:textId="77777777" w:rsidR="0058403B" w:rsidRPr="002E36F3" w:rsidRDefault="0058403B" w:rsidP="00F76057">
      <w:pPr>
        <w:widowControl w:val="0"/>
        <w:kinsoku w:val="0"/>
        <w:spacing w:before="0" w:after="0"/>
        <w:contextualSpacing/>
        <w:rPr>
          <w:rFonts w:eastAsia="SimSun" w:cs="Arial"/>
          <w:kern w:val="0"/>
          <w:sz w:val="17"/>
          <w:szCs w:val="17"/>
          <w:lang w:eastAsia="zh-CN"/>
          <w14:ligatures w14:val="none"/>
        </w:rPr>
      </w:pPr>
    </w:p>
    <w:p w14:paraId="1F07C7D6" w14:textId="27EBE907" w:rsidR="00F76057" w:rsidRPr="002E36F3" w:rsidRDefault="00DA4E61" w:rsidP="004051AF">
      <w:pPr>
        <w:keepLines/>
        <w:tabs>
          <w:tab w:val="left" w:pos="426"/>
        </w:tabs>
        <w:spacing w:before="0" w:after="0"/>
        <w:rPr>
          <w:rFonts w:eastAsia="SimSun" w:cs="Arial"/>
          <w:kern w:val="0"/>
          <w:sz w:val="17"/>
          <w:szCs w:val="17"/>
          <w:lang w:eastAsia="zh-CN"/>
          <w14:ligatures w14:val="none"/>
        </w:rPr>
      </w:pPr>
      <w:ins w:id="300" w:author="Author">
        <w:r w:rsidRPr="002E36F3">
          <w:rPr>
            <w:rFonts w:eastAsia="SimSun" w:cs="Arial"/>
            <w:kern w:val="0"/>
            <w:sz w:val="17"/>
            <w:szCs w:val="17"/>
            <w:lang w:val="en-GB" w:eastAsia="zh-CN"/>
            <w14:ligatures w14:val="none"/>
          </w:rPr>
          <w:fldChar w:fldCharType="begin"/>
        </w:r>
        <w:r w:rsidRPr="002E36F3">
          <w:rPr>
            <w:rFonts w:eastAsia="SimSun" w:cs="Arial"/>
            <w:kern w:val="0"/>
            <w:sz w:val="17"/>
            <w:szCs w:val="17"/>
            <w:lang w:val="en-GB" w:eastAsia="zh-CN"/>
            <w14:ligatures w14:val="none"/>
          </w:rPr>
          <w:instrText xml:space="preserve"> AUTONUM  </w:instrText>
        </w:r>
        <w:r w:rsidRPr="002E36F3">
          <w:rPr>
            <w:rFonts w:eastAsia="SimSun" w:cs="Arial"/>
            <w:kern w:val="0"/>
            <w:sz w:val="17"/>
            <w:szCs w:val="17"/>
            <w:lang w:val="en-GB" w:eastAsia="zh-CN"/>
            <w14:ligatures w14:val="none"/>
          </w:rPr>
          <w:fldChar w:fldCharType="end"/>
        </w:r>
        <w:r w:rsidRPr="002E36F3">
          <w:rPr>
            <w:rFonts w:eastAsia="SimSun" w:cs="Arial"/>
            <w:kern w:val="0"/>
            <w:sz w:val="17"/>
            <w:szCs w:val="17"/>
            <w:lang w:val="en-GB" w:eastAsia="zh-CN"/>
            <w14:ligatures w14:val="none"/>
          </w:rPr>
          <w:tab/>
        </w:r>
      </w:ins>
      <w:del w:id="301" w:author="Author">
        <w:r w:rsidR="00A550D0" w:rsidRPr="002E36F3" w:rsidDel="00DA4E61">
          <w:rPr>
            <w:rFonts w:eastAsia="SimSun" w:cs="Arial"/>
            <w:kern w:val="0"/>
            <w:sz w:val="17"/>
            <w:szCs w:val="17"/>
            <w:lang w:val="en-GB" w:eastAsia="zh-CN"/>
            <w14:ligatures w14:val="none"/>
          </w:rPr>
          <w:delText>25.</w:delText>
        </w:r>
        <w:r w:rsidR="00A550D0" w:rsidRPr="002E36F3" w:rsidDel="00DA4E61">
          <w:rPr>
            <w:rFonts w:eastAsia="SimSun" w:cs="Arial"/>
            <w:kern w:val="0"/>
            <w:sz w:val="17"/>
            <w:szCs w:val="17"/>
            <w:lang w:val="en-GB" w:eastAsia="zh-CN"/>
            <w14:ligatures w14:val="none"/>
          </w:rPr>
          <w:tab/>
        </w:r>
      </w:del>
      <w:r w:rsidR="00F76057" w:rsidRPr="002E36F3">
        <w:rPr>
          <w:rFonts w:eastAsia="Segoe UI" w:cs="Arial"/>
          <w:kern w:val="0"/>
          <w:sz w:val="17"/>
          <w:szCs w:val="17"/>
          <w:lang w:val="en-GB" w:eastAsia="zh-CN"/>
          <w14:ligatures w14:val="none"/>
        </w:rPr>
        <w:t xml:space="preserve">The filename for the Priority Document PDF file must be in the format of: </w:t>
      </w:r>
    </w:p>
    <w:p w14:paraId="088A1E02" w14:textId="3E596F0A" w:rsidR="00F76057" w:rsidRPr="00ED3021" w:rsidRDefault="00F76057" w:rsidP="00A550D0">
      <w:pPr>
        <w:widowControl w:val="0"/>
        <w:kinsoku w:val="0"/>
        <w:spacing w:before="0" w:after="0"/>
        <w:rPr>
          <w:rFonts w:ascii="Courier New" w:eastAsia="Segoe UI" w:hAnsi="Courier New" w:cs="Courier New"/>
          <w:kern w:val="0"/>
          <w:sz w:val="17"/>
          <w:szCs w:val="17"/>
          <w:lang w:eastAsia="zh-CN"/>
          <w14:ligatures w14:val="none"/>
        </w:rPr>
      </w:pPr>
      <w:r w:rsidRPr="00ED3021">
        <w:rPr>
          <w:rFonts w:ascii="Courier New" w:eastAsia="Segoe UI" w:hAnsi="Courier New" w:cs="Courier New"/>
          <w:kern w:val="0"/>
          <w:sz w:val="17"/>
          <w:szCs w:val="17"/>
          <w:lang w:eastAsia="zh-CN"/>
          <w14:ligatures w14:val="none"/>
        </w:rPr>
        <w:t>&lt;providing Office ST.3 Code&gt;“_”&lt;application number&gt;</w:t>
      </w:r>
      <w:del w:id="302" w:author="Author">
        <w:r w:rsidRPr="00ED3021">
          <w:rPr>
            <w:rFonts w:ascii="Courier New" w:eastAsia="Segoe UI" w:hAnsi="Courier New" w:cs="Courier New"/>
            <w:kern w:val="0"/>
            <w:sz w:val="17"/>
            <w:szCs w:val="17"/>
            <w:lang w:eastAsia="zh-CN"/>
            <w14:ligatures w14:val="none"/>
          </w:rPr>
          <w:delText>“_”&lt;</w:delText>
        </w:r>
      </w:del>
      <w:ins w:id="303" w:author="Author">
        <w:r w:rsidR="00986035" w:rsidRPr="00ED3021">
          <w:rPr>
            <w:rFonts w:ascii="Courier New" w:eastAsia="Segoe UI" w:hAnsi="Courier New" w:cs="Courier New"/>
            <w:kern w:val="0"/>
            <w:sz w:val="17"/>
            <w:szCs w:val="17"/>
            <w:lang w:eastAsia="zh-CN"/>
            <w14:ligatures w14:val="none"/>
          </w:rPr>
          <w:t>{“</w:t>
        </w:r>
        <w:r w:rsidR="00986035" w:rsidRPr="00ED3021">
          <w:rPr>
            <w:rFonts w:ascii="Courier New" w:eastAsia="Segoe UI" w:hAnsi="Courier New" w:cs="Courier New"/>
            <w:kern w:val="0"/>
            <w:sz w:val="17"/>
            <w:szCs w:val="17"/>
            <w:lang w:val="en-GB" w:eastAsia="zh-CN"/>
            <w14:ligatures w14:val="none"/>
          </w:rPr>
          <w:t>-”&lt;optional design identif</w:t>
        </w:r>
        <w:r w:rsidR="007E14B1" w:rsidRPr="00ED3021">
          <w:rPr>
            <w:rFonts w:ascii="Courier New" w:eastAsia="Segoe UI" w:hAnsi="Courier New" w:cs="Courier New"/>
            <w:kern w:val="0"/>
            <w:sz w:val="17"/>
            <w:szCs w:val="17"/>
            <w:lang w:val="en-GB" w:eastAsia="zh-CN"/>
            <w14:ligatures w14:val="none"/>
          </w:rPr>
          <w:t>i</w:t>
        </w:r>
        <w:r w:rsidR="00986035" w:rsidRPr="00ED3021">
          <w:rPr>
            <w:rFonts w:ascii="Courier New" w:eastAsia="Segoe UI" w:hAnsi="Courier New" w:cs="Courier New"/>
            <w:kern w:val="0"/>
            <w:sz w:val="17"/>
            <w:szCs w:val="17"/>
            <w:lang w:val="en-GB" w:eastAsia="zh-CN"/>
            <w14:ligatures w14:val="none"/>
          </w:rPr>
          <w:t>er&gt;</w:t>
        </w:r>
        <w:r w:rsidR="00986035" w:rsidRPr="00ED3021">
          <w:rPr>
            <w:rFonts w:ascii="Courier New" w:eastAsia="Segoe UI" w:hAnsi="Courier New" w:cs="Courier New"/>
            <w:kern w:val="0"/>
            <w:sz w:val="17"/>
            <w:szCs w:val="17"/>
            <w:lang w:eastAsia="zh-CN"/>
            <w14:ligatures w14:val="none"/>
          </w:rPr>
          <w:t>}</w:t>
        </w:r>
        <w:r w:rsidR="00500CF3" w:rsidRPr="00ED3021">
          <w:rPr>
            <w:rFonts w:ascii="Courier New" w:eastAsia="Segoe UI" w:hAnsi="Courier New" w:cs="Courier New"/>
            <w:kern w:val="0"/>
            <w:sz w:val="17"/>
            <w:szCs w:val="17"/>
            <w:lang w:eastAsia="zh-CN"/>
            <w14:ligatures w14:val="none"/>
          </w:rPr>
          <w:t>”</w:t>
        </w:r>
        <w:r w:rsidRPr="00ED3021">
          <w:rPr>
            <w:rFonts w:ascii="Courier New" w:eastAsia="Segoe UI" w:hAnsi="Courier New" w:cs="Courier New"/>
            <w:kern w:val="0"/>
            <w:sz w:val="17"/>
            <w:szCs w:val="17"/>
            <w:lang w:eastAsia="zh-CN"/>
            <w14:ligatures w14:val="none"/>
          </w:rPr>
          <w:t>_</w:t>
        </w:r>
      </w:ins>
      <w:r w:rsidRPr="00ED3021">
        <w:rPr>
          <w:rFonts w:ascii="Courier New" w:eastAsia="Segoe UI" w:hAnsi="Courier New" w:cs="Courier New"/>
          <w:kern w:val="0"/>
          <w:sz w:val="17"/>
          <w:szCs w:val="17"/>
          <w:lang w:eastAsia="zh-CN"/>
          <w14:ligatures w14:val="none"/>
        </w:rPr>
        <w:t>”&lt;filing date</w:t>
      </w:r>
      <w:r w:rsidRPr="00ED3021">
        <w:rPr>
          <w:rFonts w:ascii="Courier New" w:eastAsia="Segoe UI" w:hAnsi="Courier New" w:cs="Courier New"/>
          <w:kern w:val="0"/>
          <w:sz w:val="17"/>
          <w:szCs w:val="17"/>
          <w:vertAlign w:val="superscript"/>
          <w:lang w:eastAsia="zh-CN"/>
          <w14:ligatures w14:val="none"/>
        </w:rPr>
        <w:fldChar w:fldCharType="begin"/>
      </w:r>
      <w:r w:rsidRPr="00ED3021">
        <w:rPr>
          <w:rFonts w:ascii="Courier New" w:eastAsia="Segoe UI" w:hAnsi="Courier New" w:cs="Courier New"/>
          <w:kern w:val="0"/>
          <w:sz w:val="17"/>
          <w:szCs w:val="17"/>
          <w:vertAlign w:val="superscript"/>
          <w:lang w:eastAsia="zh-CN"/>
          <w14:ligatures w14:val="none"/>
        </w:rPr>
        <w:instrText xml:space="preserve"> NOTEREF _Ref169603376 \h  \* MERGEFORMAT </w:instrText>
      </w:r>
      <w:r w:rsidRPr="00ED3021">
        <w:rPr>
          <w:rFonts w:ascii="Courier New" w:eastAsia="Segoe UI" w:hAnsi="Courier New" w:cs="Courier New"/>
          <w:kern w:val="0"/>
          <w:sz w:val="17"/>
          <w:szCs w:val="17"/>
          <w:vertAlign w:val="superscript"/>
          <w:lang w:eastAsia="zh-CN"/>
          <w14:ligatures w14:val="none"/>
        </w:rPr>
      </w:r>
      <w:r w:rsidRPr="00ED3021">
        <w:rPr>
          <w:rFonts w:ascii="Courier New" w:eastAsia="Segoe UI" w:hAnsi="Courier New" w:cs="Courier New"/>
          <w:kern w:val="0"/>
          <w:sz w:val="17"/>
          <w:szCs w:val="17"/>
          <w:vertAlign w:val="superscript"/>
          <w:lang w:eastAsia="zh-CN"/>
          <w14:ligatures w14:val="none"/>
        </w:rPr>
        <w:fldChar w:fldCharType="separate"/>
      </w:r>
      <w:r w:rsidR="00FE7198">
        <w:rPr>
          <w:rFonts w:ascii="Courier New" w:eastAsia="Segoe UI" w:hAnsi="Courier New" w:cs="Courier New"/>
          <w:kern w:val="0"/>
          <w:sz w:val="17"/>
          <w:szCs w:val="17"/>
          <w:vertAlign w:val="superscript"/>
          <w:lang w:eastAsia="zh-CN"/>
          <w14:ligatures w14:val="none"/>
        </w:rPr>
        <w:t>6</w:t>
      </w:r>
      <w:r w:rsidRPr="00ED3021">
        <w:rPr>
          <w:rFonts w:ascii="Courier New" w:eastAsia="Segoe UI" w:hAnsi="Courier New" w:cs="Courier New"/>
          <w:kern w:val="0"/>
          <w:sz w:val="17"/>
          <w:szCs w:val="17"/>
          <w:vertAlign w:val="superscript"/>
          <w:lang w:eastAsia="zh-CN"/>
          <w14:ligatures w14:val="none"/>
        </w:rPr>
        <w:fldChar w:fldCharType="end"/>
      </w:r>
      <w:r w:rsidRPr="00ED3021">
        <w:rPr>
          <w:rFonts w:ascii="Courier New" w:eastAsia="Segoe UI" w:hAnsi="Courier New" w:cs="Courier New"/>
          <w:kern w:val="0"/>
          <w:sz w:val="17"/>
          <w:szCs w:val="17"/>
          <w:lang w:eastAsia="zh-CN"/>
          <w14:ligatures w14:val="none"/>
        </w:rPr>
        <w:t>&gt;“_”</w:t>
      </w:r>
      <w:proofErr w:type="spellStart"/>
      <w:r w:rsidRPr="00ED3021">
        <w:rPr>
          <w:rFonts w:ascii="Courier New" w:eastAsia="Segoe UI" w:hAnsi="Courier New" w:cs="Courier New"/>
          <w:kern w:val="0"/>
          <w:sz w:val="17"/>
          <w:szCs w:val="17"/>
          <w:lang w:eastAsia="zh-CN"/>
          <w14:ligatures w14:val="none"/>
        </w:rPr>
        <w:t>PriorityDocument</w:t>
      </w:r>
      <w:proofErr w:type="spellEnd"/>
      <w:r w:rsidRPr="00ED3021">
        <w:rPr>
          <w:rFonts w:ascii="Courier New" w:eastAsia="Segoe UI" w:hAnsi="Courier New" w:cs="Courier New"/>
          <w:kern w:val="0"/>
          <w:sz w:val="17"/>
          <w:szCs w:val="17"/>
          <w:lang w:eastAsia="zh-CN"/>
          <w14:ligatures w14:val="none"/>
        </w:rPr>
        <w:t>”{“_”&lt;an optional unique identifier for a patent</w:t>
      </w:r>
      <w:ins w:id="304" w:author="Author">
        <w:r w:rsidR="00AE7876" w:rsidRPr="00ED3021">
          <w:rPr>
            <w:rFonts w:ascii="Courier New" w:eastAsia="Segoe UI" w:hAnsi="Courier New" w:cs="Courier New"/>
            <w:kern w:val="0"/>
            <w:sz w:val="17"/>
            <w:szCs w:val="17"/>
            <w:lang w:eastAsia="zh-CN"/>
            <w14:ligatures w14:val="none"/>
          </w:rPr>
          <w:t xml:space="preserve">, </w:t>
        </w:r>
        <w:r w:rsidR="006D1FFC" w:rsidRPr="00ED3021">
          <w:rPr>
            <w:rFonts w:ascii="Courier New" w:eastAsia="Segoe UI" w:hAnsi="Courier New" w:cs="Courier New"/>
            <w:kern w:val="0"/>
            <w:sz w:val="17"/>
            <w:szCs w:val="17"/>
            <w:lang w:eastAsia="zh-CN"/>
            <w14:ligatures w14:val="none"/>
          </w:rPr>
          <w:t xml:space="preserve">an </w:t>
        </w:r>
        <w:r w:rsidR="00AE7876" w:rsidRPr="00ED3021">
          <w:rPr>
            <w:rFonts w:ascii="Courier New" w:eastAsia="Segoe UI" w:hAnsi="Courier New" w:cs="Courier New"/>
            <w:kern w:val="0"/>
            <w:sz w:val="17"/>
            <w:szCs w:val="17"/>
            <w:lang w:eastAsia="zh-CN"/>
            <w14:ligatures w14:val="none"/>
          </w:rPr>
          <w:t xml:space="preserve">industrial design, or </w:t>
        </w:r>
        <w:r w:rsidR="006D1FFC" w:rsidRPr="00ED3021">
          <w:rPr>
            <w:rFonts w:ascii="Courier New" w:eastAsia="Segoe UI" w:hAnsi="Courier New" w:cs="Courier New"/>
            <w:kern w:val="0"/>
            <w:sz w:val="17"/>
            <w:szCs w:val="17"/>
            <w:lang w:eastAsia="zh-CN"/>
            <w14:ligatures w14:val="none"/>
          </w:rPr>
          <w:t xml:space="preserve">a </w:t>
        </w:r>
        <w:r w:rsidR="00AE7876" w:rsidRPr="00ED3021">
          <w:rPr>
            <w:rFonts w:ascii="Courier New" w:eastAsia="Segoe UI" w:hAnsi="Courier New" w:cs="Courier New"/>
            <w:kern w:val="0"/>
            <w:sz w:val="17"/>
            <w:szCs w:val="17"/>
            <w:lang w:eastAsia="zh-CN"/>
            <w14:ligatures w14:val="none"/>
          </w:rPr>
          <w:t>trademark</w:t>
        </w:r>
      </w:ins>
      <w:r w:rsidRPr="00ED3021">
        <w:rPr>
          <w:rFonts w:ascii="Courier New" w:eastAsia="Segoe UI" w:hAnsi="Courier New" w:cs="Courier New"/>
          <w:kern w:val="0"/>
          <w:sz w:val="17"/>
          <w:szCs w:val="17"/>
          <w:lang w:eastAsia="zh-CN"/>
          <w14:ligatures w14:val="none"/>
        </w:rPr>
        <w:t xml:space="preserve"> application&gt;}.pdf.  </w:t>
      </w:r>
    </w:p>
    <w:p w14:paraId="2E9D3DFB" w14:textId="37FBDCDD" w:rsidR="00A550D0" w:rsidRPr="002E36F3" w:rsidRDefault="00A550D0" w:rsidP="00A550D0">
      <w:pPr>
        <w:widowControl w:val="0"/>
        <w:kinsoku w:val="0"/>
        <w:spacing w:before="0" w:after="0"/>
        <w:rPr>
          <w:rFonts w:eastAsia="Segoe UI"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967D62" w:rsidRPr="002E36F3" w14:paraId="0B4DE0A1" w14:textId="77777777" w:rsidTr="00BA69C2">
        <w:trPr>
          <w:trHeight w:val="769"/>
        </w:trPr>
        <w:tc>
          <w:tcPr>
            <w:tcW w:w="9352" w:type="dxa"/>
          </w:tcPr>
          <w:p w14:paraId="682C6C91" w14:textId="1F0747CB" w:rsidR="00967D62" w:rsidRPr="002E36F3" w:rsidRDefault="00F76057" w:rsidP="00BA69C2">
            <w:pPr>
              <w:widowControl w:val="0"/>
              <w:kinsoku w:val="0"/>
              <w:rPr>
                <w:rFonts w:eastAsia="Segoe UI" w:cs="Arial"/>
                <w:sz w:val="17"/>
                <w:szCs w:val="17"/>
                <w:lang w:eastAsia="zh-CN"/>
              </w:rPr>
            </w:pPr>
            <w:del w:id="305" w:author="Author">
              <w:r w:rsidRPr="002E36F3">
                <w:rPr>
                  <w:rFonts w:eastAsia="Segoe UI" w:cs="Arial"/>
                  <w:sz w:val="17"/>
                  <w:szCs w:val="17"/>
                  <w:lang w:eastAsia="zh-CN"/>
                </w:rPr>
                <w:delText>For</w:delText>
              </w:r>
            </w:del>
            <w:ins w:id="306" w:author="Author">
              <w:r w:rsidR="00967D62" w:rsidRPr="002E36F3">
                <w:rPr>
                  <w:rFonts w:eastAsia="Segoe UI" w:cs="Arial"/>
                  <w:sz w:val="17"/>
                  <w:szCs w:val="17"/>
                  <w:lang w:eastAsia="zh-CN"/>
                </w:rPr>
                <w:t>Patent</w:t>
              </w:r>
            </w:ins>
            <w:r w:rsidR="00967D62" w:rsidRPr="002E36F3">
              <w:rPr>
                <w:rFonts w:eastAsia="Segoe UI" w:cs="Arial"/>
                <w:sz w:val="17"/>
                <w:szCs w:val="17"/>
                <w:lang w:eastAsia="zh-CN"/>
              </w:rPr>
              <w:t xml:space="preserve"> example: </w:t>
            </w:r>
            <w:r w:rsidR="00967D62" w:rsidRPr="0091754C">
              <w:rPr>
                <w:rFonts w:ascii="Courier New" w:eastAsia="Segoe UI" w:hAnsi="Courier New" w:cs="Courier New"/>
                <w:sz w:val="17"/>
                <w:szCs w:val="17"/>
                <w:lang w:eastAsia="zh-CN"/>
              </w:rPr>
              <w:t>US_</w:t>
            </w:r>
            <w:r w:rsidR="00967D62" w:rsidRPr="0091754C">
              <w:rPr>
                <w:rFonts w:ascii="Courier New" w:eastAsia="Calibri" w:hAnsi="Courier New" w:cs="Courier New"/>
                <w:bCs/>
                <w:iCs/>
                <w:sz w:val="17"/>
                <w:szCs w:val="17"/>
                <w:lang w:eastAsia="zh-CN"/>
              </w:rPr>
              <w:t>59111111_20220719</w:t>
            </w:r>
            <w:r w:rsidR="00967D62" w:rsidRPr="0091754C">
              <w:rPr>
                <w:rFonts w:ascii="Courier New" w:eastAsia="Times New Roman" w:hAnsi="Courier New" w:cs="Courier New"/>
                <w:sz w:val="17"/>
                <w:szCs w:val="17"/>
              </w:rPr>
              <w:t>_PriorityDocument_000497.pdf</w:t>
            </w:r>
            <w:r w:rsidR="00967D62" w:rsidRPr="002E36F3">
              <w:rPr>
                <w:rFonts w:eastAsia="Times New Roman" w:cs="Arial"/>
                <w:sz w:val="17"/>
                <w:szCs w:val="17"/>
              </w:rPr>
              <w:t xml:space="preserve"> for a priority document which is furnished by </w:t>
            </w:r>
            <w:ins w:id="307" w:author="Author">
              <w:r w:rsidR="00BC4160" w:rsidRPr="00190B0C">
                <w:rPr>
                  <w:rFonts w:eastAsia="Segoe UI" w:cs="Arial"/>
                  <w:sz w:val="17"/>
                  <w:szCs w:val="17"/>
                  <w:lang w:eastAsia="zh-CN"/>
                </w:rPr>
                <w:t>United States Patent and Trademark Office</w:t>
              </w:r>
            </w:ins>
            <w:del w:id="308" w:author="Author">
              <w:r w:rsidR="00967D62" w:rsidRPr="002E36F3">
                <w:rPr>
                  <w:rFonts w:eastAsia="Times New Roman" w:cs="Arial"/>
                  <w:sz w:val="17"/>
                  <w:szCs w:val="17"/>
                </w:rPr>
                <w:delText>USPTO</w:delText>
              </w:r>
            </w:del>
            <w:r w:rsidR="00967D62" w:rsidRPr="002E36F3">
              <w:rPr>
                <w:rFonts w:eastAsia="Times New Roman" w:cs="Arial"/>
                <w:sz w:val="17"/>
                <w:szCs w:val="17"/>
              </w:rPr>
              <w:t xml:space="preserve"> as the providing Office, </w:t>
            </w:r>
            <w:ins w:id="309" w:author="Author">
              <w:r w:rsidR="00967D62" w:rsidRPr="002E36F3">
                <w:rPr>
                  <w:rFonts w:eastAsia="Times New Roman" w:cs="Arial"/>
                  <w:sz w:val="17"/>
                  <w:szCs w:val="17"/>
                </w:rPr>
                <w:t xml:space="preserve">where </w:t>
              </w:r>
            </w:ins>
            <w:r w:rsidR="00967D62" w:rsidRPr="002E36F3">
              <w:rPr>
                <w:rFonts w:eastAsia="Times New Roman" w:cs="Arial"/>
                <w:sz w:val="17"/>
                <w:szCs w:val="17"/>
              </w:rPr>
              <w:t xml:space="preserve">the application number </w:t>
            </w:r>
            <w:del w:id="310" w:author="Author">
              <w:r w:rsidRPr="002E36F3">
                <w:rPr>
                  <w:rFonts w:eastAsia="Times New Roman" w:cs="Arial"/>
                  <w:sz w:val="17"/>
                  <w:szCs w:val="17"/>
                </w:rPr>
                <w:delText xml:space="preserve">of which </w:delText>
              </w:r>
            </w:del>
            <w:r w:rsidR="00967D62" w:rsidRPr="002E36F3">
              <w:rPr>
                <w:rFonts w:eastAsia="Times New Roman" w:cs="Arial"/>
                <w:sz w:val="17"/>
                <w:szCs w:val="17"/>
              </w:rPr>
              <w:t xml:space="preserve">is </w:t>
            </w:r>
            <w:r w:rsidR="00967D62" w:rsidRPr="002E36F3">
              <w:rPr>
                <w:rFonts w:eastAsia="Segoe UI" w:cs="Arial"/>
                <w:sz w:val="17"/>
                <w:szCs w:val="17"/>
                <w:lang w:eastAsia="zh-CN"/>
              </w:rPr>
              <w:t>59111111</w:t>
            </w:r>
            <w:r w:rsidR="00967D62" w:rsidRPr="002E36F3">
              <w:rPr>
                <w:rFonts w:eastAsia="Times New Roman" w:cs="Arial"/>
                <w:sz w:val="17"/>
                <w:szCs w:val="17"/>
              </w:rPr>
              <w:t xml:space="preserve"> </w:t>
            </w:r>
            <w:del w:id="311" w:author="Author">
              <w:r w:rsidRPr="002E36F3">
                <w:rPr>
                  <w:rFonts w:eastAsia="Times New Roman" w:cs="Arial"/>
                  <w:sz w:val="17"/>
                  <w:szCs w:val="17"/>
                </w:rPr>
                <w:delText>which was</w:delText>
              </w:r>
            </w:del>
            <w:ins w:id="312" w:author="Author">
              <w:r w:rsidR="00967D62" w:rsidRPr="002E36F3">
                <w:rPr>
                  <w:rFonts w:eastAsia="Times New Roman" w:cs="Arial"/>
                  <w:sz w:val="17"/>
                  <w:szCs w:val="17"/>
                </w:rPr>
                <w:t>and</w:t>
              </w:r>
            </w:ins>
            <w:r w:rsidR="00967D62" w:rsidRPr="002E36F3">
              <w:rPr>
                <w:rFonts w:eastAsia="Times New Roman" w:cs="Arial"/>
                <w:sz w:val="17"/>
                <w:szCs w:val="17"/>
              </w:rPr>
              <w:t xml:space="preserve"> filed on </w:t>
            </w:r>
            <w:r w:rsidR="00967D62" w:rsidRPr="002E36F3">
              <w:rPr>
                <w:rFonts w:eastAsia="Segoe UI" w:cs="Arial"/>
                <w:sz w:val="17"/>
                <w:szCs w:val="17"/>
                <w:lang w:eastAsia="zh-CN"/>
              </w:rPr>
              <w:t>July 19, 2022</w:t>
            </w:r>
            <w:r w:rsidR="00967D62" w:rsidRPr="002E36F3">
              <w:rPr>
                <w:rFonts w:eastAsia="Times New Roman" w:cs="Arial"/>
                <w:sz w:val="17"/>
                <w:szCs w:val="17"/>
              </w:rPr>
              <w:t>.</w:t>
            </w:r>
            <w:del w:id="313" w:author="Author">
              <w:r w:rsidRPr="002E36F3">
                <w:rPr>
                  <w:rFonts w:eastAsia="Times New Roman" w:cs="Arial"/>
                  <w:sz w:val="17"/>
                  <w:szCs w:val="17"/>
                </w:rPr>
                <w:delText xml:space="preserve">  </w:delText>
              </w:r>
            </w:del>
          </w:p>
        </w:tc>
      </w:tr>
    </w:tbl>
    <w:p w14:paraId="7F4587DD" w14:textId="77777777" w:rsidR="00DA4E61" w:rsidRPr="002E36F3" w:rsidRDefault="00DA4E61" w:rsidP="00A550D0">
      <w:pPr>
        <w:keepLines/>
        <w:tabs>
          <w:tab w:val="left" w:pos="567"/>
        </w:tabs>
        <w:spacing w:before="0" w:after="170"/>
        <w:rPr>
          <w:ins w:id="314" w:author="Author"/>
          <w:rFonts w:eastAsia="Segoe UI"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5F6AB7" w:rsidRPr="002E36F3" w14:paraId="2B7CC9C6" w14:textId="77777777" w:rsidTr="00AB53B3">
        <w:trPr>
          <w:trHeight w:val="769"/>
          <w:ins w:id="315" w:author="Author"/>
        </w:trPr>
        <w:tc>
          <w:tcPr>
            <w:tcW w:w="9352" w:type="dxa"/>
          </w:tcPr>
          <w:p w14:paraId="04835110" w14:textId="177B04B3" w:rsidR="005F6AB7" w:rsidRPr="002E36F3" w:rsidRDefault="008263BA" w:rsidP="005D22FF">
            <w:pPr>
              <w:widowControl w:val="0"/>
              <w:kinsoku w:val="0"/>
              <w:rPr>
                <w:ins w:id="316" w:author="Author"/>
                <w:rFonts w:eastAsia="Segoe UI" w:cs="Arial"/>
                <w:sz w:val="17"/>
                <w:szCs w:val="17"/>
                <w:lang w:eastAsia="zh-CN"/>
              </w:rPr>
            </w:pPr>
            <w:ins w:id="317" w:author="Author">
              <w:r w:rsidRPr="002E36F3">
                <w:rPr>
                  <w:rFonts w:eastAsia="Segoe UI" w:cs="Arial"/>
                  <w:sz w:val="17"/>
                  <w:szCs w:val="17"/>
                  <w:lang w:eastAsia="zh-CN"/>
                </w:rPr>
                <w:t>I</w:t>
              </w:r>
              <w:r w:rsidR="00DB1485" w:rsidRPr="002E36F3">
                <w:rPr>
                  <w:rFonts w:eastAsia="Segoe UI" w:cs="Arial"/>
                  <w:sz w:val="17"/>
                  <w:szCs w:val="17"/>
                  <w:lang w:eastAsia="zh-CN"/>
                </w:rPr>
                <w:t>ndustrial design</w:t>
              </w:r>
              <w:r w:rsidR="00FC7696" w:rsidRPr="002E36F3">
                <w:rPr>
                  <w:rFonts w:eastAsia="Segoe UI" w:cs="Arial"/>
                  <w:sz w:val="17"/>
                  <w:szCs w:val="17"/>
                  <w:lang w:eastAsia="zh-CN"/>
                </w:rPr>
                <w:t xml:space="preserve"> with </w:t>
              </w:r>
              <w:r w:rsidR="00776C9A" w:rsidRPr="002E36F3">
                <w:rPr>
                  <w:rFonts w:eastAsia="Segoe UI" w:cs="Arial"/>
                  <w:sz w:val="17"/>
                  <w:szCs w:val="17"/>
                  <w:lang w:eastAsia="zh-CN"/>
                </w:rPr>
                <w:t xml:space="preserve">some or </w:t>
              </w:r>
              <w:r w:rsidR="00FC7696" w:rsidRPr="002E36F3">
                <w:rPr>
                  <w:rFonts w:eastAsia="Segoe UI" w:cs="Arial"/>
                  <w:sz w:val="17"/>
                  <w:szCs w:val="17"/>
                  <w:lang w:eastAsia="zh-CN"/>
                </w:rPr>
                <w:t xml:space="preserve">all </w:t>
              </w:r>
              <w:r w:rsidR="00787286" w:rsidRPr="002E36F3">
                <w:rPr>
                  <w:rFonts w:eastAsia="Segoe UI" w:cs="Arial"/>
                  <w:sz w:val="17"/>
                  <w:szCs w:val="17"/>
                  <w:lang w:eastAsia="zh-CN"/>
                </w:rPr>
                <w:t xml:space="preserve">or fewer than all </w:t>
              </w:r>
              <w:r w:rsidR="00FC7696" w:rsidRPr="002E36F3">
                <w:rPr>
                  <w:rFonts w:eastAsia="Segoe UI" w:cs="Arial"/>
                  <w:sz w:val="17"/>
                  <w:szCs w:val="17"/>
                  <w:lang w:eastAsia="zh-CN"/>
                </w:rPr>
                <w:t>designs</w:t>
              </w:r>
              <w:r w:rsidR="00AB53B3" w:rsidRPr="002E36F3">
                <w:rPr>
                  <w:rFonts w:eastAsia="Times New Roman" w:cs="Arial"/>
                  <w:sz w:val="17"/>
                  <w:szCs w:val="17"/>
                </w:rPr>
                <w:t xml:space="preserve"> </w:t>
              </w:r>
              <w:r w:rsidR="005F6AB7" w:rsidRPr="002E36F3">
                <w:rPr>
                  <w:rFonts w:eastAsia="Segoe UI" w:cs="Arial"/>
                  <w:sz w:val="17"/>
                  <w:szCs w:val="17"/>
                  <w:lang w:eastAsia="zh-CN"/>
                </w:rPr>
                <w:t xml:space="preserve">example:  </w:t>
              </w:r>
              <w:r w:rsidR="005F6AB7" w:rsidRPr="00F40E82">
                <w:rPr>
                  <w:rFonts w:ascii="Courier New" w:eastAsia="Segoe UI" w:hAnsi="Courier New" w:cs="Courier New"/>
                  <w:sz w:val="17"/>
                  <w:szCs w:val="17"/>
                  <w:lang w:val="en-US" w:eastAsia="zh-CN"/>
                </w:rPr>
                <w:t>EM_015065203</w:t>
              </w:r>
              <w:r w:rsidR="005F6AB7" w:rsidRPr="00F40E82">
                <w:rPr>
                  <w:rFonts w:ascii="Courier New" w:eastAsia="Times New Roman" w:hAnsi="Courier New" w:cs="Courier New"/>
                  <w:sz w:val="17"/>
                  <w:szCs w:val="17"/>
                </w:rPr>
                <w:t>_</w:t>
              </w:r>
              <w:r w:rsidR="00F82C94" w:rsidRPr="00F40E82">
                <w:rPr>
                  <w:rFonts w:ascii="Courier New" w:eastAsia="Times New Roman" w:hAnsi="Courier New" w:cs="Courier New"/>
                  <w:sz w:val="17"/>
                  <w:szCs w:val="17"/>
                </w:rPr>
                <w:t>20250101_</w:t>
              </w:r>
              <w:r w:rsidR="005F6AB7" w:rsidRPr="00F40E82">
                <w:rPr>
                  <w:rFonts w:ascii="Courier New" w:eastAsia="Times New Roman" w:hAnsi="Courier New" w:cs="Courier New"/>
                  <w:sz w:val="17"/>
                  <w:szCs w:val="17"/>
                </w:rPr>
                <w:t>PriorityDocument.pdf</w:t>
              </w:r>
              <w:r w:rsidR="005F6AB7" w:rsidRPr="002E36F3">
                <w:rPr>
                  <w:rFonts w:eastAsia="Segoe UI" w:cs="Arial"/>
                  <w:sz w:val="17"/>
                  <w:szCs w:val="17"/>
                  <w:lang w:eastAsia="zh-CN"/>
                </w:rPr>
                <w:t xml:space="preserve"> </w:t>
              </w:r>
              <w:r w:rsidR="005F6AB7" w:rsidRPr="002E36F3">
                <w:rPr>
                  <w:rFonts w:eastAsia="Times New Roman" w:cs="Arial"/>
                  <w:sz w:val="17"/>
                  <w:szCs w:val="17"/>
                </w:rPr>
                <w:t xml:space="preserve">for a priority document which is </w:t>
              </w:r>
              <w:r w:rsidR="005F6AB7" w:rsidRPr="002E36F3">
                <w:rPr>
                  <w:rFonts w:eastAsia="Segoe UI" w:cs="Arial"/>
                  <w:sz w:val="17"/>
                  <w:szCs w:val="17"/>
                  <w:lang w:eastAsia="zh-CN"/>
                </w:rPr>
                <w:t xml:space="preserve">furnished by </w:t>
              </w:r>
              <w:r w:rsidR="007E6599">
                <w:rPr>
                  <w:rFonts w:eastAsia="Segoe UI" w:cs="Arial"/>
                  <w:sz w:val="17"/>
                  <w:szCs w:val="17"/>
                  <w:lang w:eastAsia="zh-CN"/>
                </w:rPr>
                <w:t xml:space="preserve">the </w:t>
              </w:r>
              <w:r w:rsidR="005F6AB7" w:rsidRPr="002E36F3">
                <w:rPr>
                  <w:rFonts w:eastAsia="Segoe UI" w:cs="Arial"/>
                  <w:sz w:val="17"/>
                  <w:szCs w:val="17"/>
                  <w:lang w:eastAsia="zh-CN"/>
                </w:rPr>
                <w:t>European Union Intellectual Property Office</w:t>
              </w:r>
              <w:r w:rsidR="00753ED9" w:rsidRPr="002E36F3">
                <w:rPr>
                  <w:rFonts w:eastAsia="Segoe UI" w:cs="Arial"/>
                  <w:sz w:val="17"/>
                  <w:szCs w:val="17"/>
                  <w:lang w:eastAsia="zh-CN"/>
                </w:rPr>
                <w:t>,</w:t>
              </w:r>
              <w:r w:rsidR="005F6AB7" w:rsidRPr="002E36F3">
                <w:rPr>
                  <w:rFonts w:eastAsia="Segoe UI" w:cs="Arial"/>
                  <w:sz w:val="17"/>
                  <w:szCs w:val="17"/>
                  <w:lang w:eastAsia="zh-CN"/>
                </w:rPr>
                <w:t xml:space="preserve"> </w:t>
              </w:r>
              <w:r w:rsidR="00BE193E" w:rsidRPr="002E36F3">
                <w:rPr>
                  <w:rFonts w:eastAsia="Segoe UI" w:cs="Arial"/>
                  <w:sz w:val="17"/>
                  <w:szCs w:val="17"/>
                  <w:lang w:eastAsia="zh-CN"/>
                </w:rPr>
                <w:t xml:space="preserve">where </w:t>
              </w:r>
              <w:r w:rsidR="00753ED9" w:rsidRPr="002E36F3">
                <w:rPr>
                  <w:rFonts w:eastAsia="Times New Roman" w:cs="Arial"/>
                  <w:sz w:val="17"/>
                  <w:szCs w:val="17"/>
                </w:rPr>
                <w:t xml:space="preserve">the application number is </w:t>
              </w:r>
              <w:r w:rsidR="005F6AB7" w:rsidRPr="002E36F3">
                <w:rPr>
                  <w:rFonts w:eastAsia="Segoe UI" w:cs="Arial"/>
                  <w:sz w:val="17"/>
                  <w:szCs w:val="17"/>
                  <w:lang w:eastAsia="zh-CN"/>
                </w:rPr>
                <w:t>015065203</w:t>
              </w:r>
              <w:r w:rsidR="00BE193E" w:rsidRPr="002E36F3">
                <w:rPr>
                  <w:rFonts w:eastAsia="Segoe UI" w:cs="Arial"/>
                  <w:sz w:val="17"/>
                  <w:szCs w:val="17"/>
                  <w:lang w:eastAsia="zh-CN"/>
                </w:rPr>
                <w:t xml:space="preserve"> and filed on </w:t>
              </w:r>
              <w:r w:rsidR="003525F5" w:rsidRPr="002E36F3">
                <w:rPr>
                  <w:rFonts w:eastAsia="Segoe UI" w:cs="Arial"/>
                  <w:sz w:val="17"/>
                  <w:szCs w:val="17"/>
                  <w:lang w:eastAsia="zh-CN"/>
                </w:rPr>
                <w:t>January 1, 2025</w:t>
              </w:r>
              <w:r w:rsidR="005F6AB7" w:rsidRPr="002E36F3">
                <w:rPr>
                  <w:rFonts w:eastAsia="Segoe UI" w:cs="Arial"/>
                  <w:sz w:val="17"/>
                  <w:szCs w:val="17"/>
                  <w:lang w:eastAsia="zh-CN"/>
                </w:rPr>
                <w:t>.</w:t>
              </w:r>
            </w:ins>
          </w:p>
          <w:p w14:paraId="6F8B1B73" w14:textId="77777777" w:rsidR="00FC7696" w:rsidRPr="002E36F3" w:rsidRDefault="00FC7696" w:rsidP="005D22FF">
            <w:pPr>
              <w:widowControl w:val="0"/>
              <w:kinsoku w:val="0"/>
              <w:rPr>
                <w:ins w:id="318" w:author="Author"/>
                <w:rFonts w:eastAsia="Segoe UI" w:cs="Arial"/>
                <w:sz w:val="17"/>
                <w:szCs w:val="17"/>
                <w:lang w:eastAsia="zh-CN"/>
              </w:rPr>
            </w:pPr>
          </w:p>
          <w:p w14:paraId="3C9F8EB8" w14:textId="77777777" w:rsidR="00FC7696" w:rsidRPr="002E36F3" w:rsidRDefault="00FC7696" w:rsidP="005D22FF">
            <w:pPr>
              <w:widowControl w:val="0"/>
              <w:kinsoku w:val="0"/>
              <w:rPr>
                <w:ins w:id="319" w:author="Author"/>
                <w:rFonts w:eastAsia="Segoe UI" w:cs="Arial"/>
                <w:sz w:val="17"/>
                <w:szCs w:val="17"/>
                <w:lang w:eastAsia="zh-CN"/>
              </w:rPr>
            </w:pPr>
            <w:ins w:id="320" w:author="Author">
              <w:r w:rsidRPr="002E36F3">
                <w:rPr>
                  <w:rFonts w:eastAsia="Segoe UI" w:cs="Arial"/>
                  <w:sz w:val="17"/>
                  <w:szCs w:val="17"/>
                  <w:lang w:eastAsia="zh-CN"/>
                </w:rPr>
                <w:t xml:space="preserve">Industrial design with a single design example:  </w:t>
              </w:r>
              <w:r w:rsidRPr="00F40E82">
                <w:rPr>
                  <w:rFonts w:ascii="Courier New" w:eastAsia="Segoe UI" w:hAnsi="Courier New" w:cs="Courier New"/>
                  <w:sz w:val="17"/>
                  <w:szCs w:val="17"/>
                  <w:lang w:val="en-US" w:eastAsia="zh-CN"/>
                </w:rPr>
                <w:t>EM_015065203-0001</w:t>
              </w:r>
              <w:r w:rsidRPr="00F40E82">
                <w:rPr>
                  <w:rFonts w:ascii="Courier New" w:eastAsia="Times New Roman" w:hAnsi="Courier New" w:cs="Courier New"/>
                  <w:sz w:val="17"/>
                  <w:szCs w:val="17"/>
                </w:rPr>
                <w:t>_20250101_PriorityDocument.pdf</w:t>
              </w:r>
              <w:r w:rsidRPr="002E36F3">
                <w:rPr>
                  <w:rFonts w:eastAsia="Segoe UI" w:cs="Arial"/>
                  <w:sz w:val="17"/>
                  <w:szCs w:val="17"/>
                  <w:lang w:eastAsia="zh-CN"/>
                </w:rPr>
                <w:t xml:space="preserve"> </w:t>
              </w:r>
              <w:r w:rsidRPr="002E36F3">
                <w:rPr>
                  <w:rFonts w:eastAsia="Times New Roman" w:cs="Arial"/>
                  <w:sz w:val="17"/>
                  <w:szCs w:val="17"/>
                </w:rPr>
                <w:t xml:space="preserve">for a priority document which is </w:t>
              </w:r>
              <w:r w:rsidRPr="002E36F3">
                <w:rPr>
                  <w:rFonts w:eastAsia="Segoe UI" w:cs="Arial"/>
                  <w:sz w:val="17"/>
                  <w:szCs w:val="17"/>
                  <w:lang w:eastAsia="zh-CN"/>
                </w:rPr>
                <w:t xml:space="preserve">furnished by European Union Intellectual Property Office, where </w:t>
              </w:r>
              <w:r w:rsidRPr="002E36F3">
                <w:rPr>
                  <w:rFonts w:eastAsia="Times New Roman" w:cs="Arial"/>
                  <w:sz w:val="17"/>
                  <w:szCs w:val="17"/>
                </w:rPr>
                <w:t xml:space="preserve">the application number is </w:t>
              </w:r>
              <w:r w:rsidRPr="002E36F3">
                <w:rPr>
                  <w:rFonts w:eastAsia="Segoe UI" w:cs="Arial"/>
                  <w:sz w:val="17"/>
                  <w:szCs w:val="17"/>
                  <w:lang w:eastAsia="zh-CN"/>
                </w:rPr>
                <w:t>015065203 and filed on January 1, 2025.</w:t>
              </w:r>
            </w:ins>
          </w:p>
          <w:p w14:paraId="6C7DA701" w14:textId="0971CC69" w:rsidR="005F6AB7" w:rsidRPr="002E36F3" w:rsidRDefault="005F6AB7" w:rsidP="005D22FF">
            <w:pPr>
              <w:widowControl w:val="0"/>
              <w:kinsoku w:val="0"/>
              <w:rPr>
                <w:ins w:id="321" w:author="Author"/>
                <w:rFonts w:eastAsia="Segoe UI" w:cs="Arial"/>
                <w:sz w:val="17"/>
                <w:szCs w:val="17"/>
                <w:lang w:eastAsia="zh-CN"/>
              </w:rPr>
            </w:pPr>
          </w:p>
        </w:tc>
      </w:tr>
    </w:tbl>
    <w:p w14:paraId="6D5586DF" w14:textId="77777777" w:rsidR="00967D62" w:rsidRPr="002E36F3" w:rsidRDefault="00967D62" w:rsidP="00967D62">
      <w:pPr>
        <w:widowControl w:val="0"/>
        <w:kinsoku w:val="0"/>
        <w:spacing w:before="0" w:after="0"/>
        <w:contextualSpacing/>
        <w:rPr>
          <w:ins w:id="322" w:author="Author"/>
          <w:rFonts w:eastAsia="SimSun" w:cs="Arial"/>
          <w:kern w:val="0"/>
          <w:sz w:val="17"/>
          <w:szCs w:val="17"/>
          <w:lang w:eastAsia="zh-CN"/>
          <w14:ligatures w14:val="none"/>
        </w:rPr>
      </w:pPr>
    </w:p>
    <w:tbl>
      <w:tblPr>
        <w:tblStyle w:val="TableGrid"/>
        <w:tblpPr w:leftFromText="180" w:rightFromText="180" w:vertAnchor="text" w:horzAnchor="margin" w:tblpY="55"/>
        <w:tblW w:w="9352" w:type="dxa"/>
        <w:tblLook w:val="04A0" w:firstRow="1" w:lastRow="0" w:firstColumn="1" w:lastColumn="0" w:noHBand="0" w:noVBand="1"/>
      </w:tblPr>
      <w:tblGrid>
        <w:gridCol w:w="9352"/>
      </w:tblGrid>
      <w:tr w:rsidR="00967D62" w:rsidRPr="002E36F3" w14:paraId="511F7062" w14:textId="77777777" w:rsidTr="005D22FF">
        <w:trPr>
          <w:trHeight w:val="769"/>
          <w:ins w:id="323" w:author="Author"/>
        </w:trPr>
        <w:tc>
          <w:tcPr>
            <w:tcW w:w="9352" w:type="dxa"/>
          </w:tcPr>
          <w:p w14:paraId="0523FFF8" w14:textId="6F8C8D9B" w:rsidR="00967D62" w:rsidRPr="002E36F3" w:rsidRDefault="00967D62" w:rsidP="005D22FF">
            <w:pPr>
              <w:widowControl w:val="0"/>
              <w:kinsoku w:val="0"/>
              <w:rPr>
                <w:ins w:id="324" w:author="Author"/>
                <w:rFonts w:eastAsia="Segoe UI" w:cs="Arial"/>
                <w:sz w:val="17"/>
                <w:szCs w:val="17"/>
                <w:lang w:eastAsia="zh-CN"/>
              </w:rPr>
            </w:pPr>
            <w:ins w:id="325" w:author="Author">
              <w:r w:rsidRPr="002E36F3">
                <w:rPr>
                  <w:rFonts w:eastAsia="Segoe UI" w:cs="Arial"/>
                  <w:sz w:val="17"/>
                  <w:szCs w:val="17"/>
                  <w:lang w:eastAsia="zh-CN"/>
                </w:rPr>
                <w:t xml:space="preserve">Trademark example:  </w:t>
              </w:r>
              <w:r w:rsidR="003B3FDE" w:rsidRPr="0091754C">
                <w:rPr>
                  <w:rFonts w:ascii="Courier New" w:eastAsia="Segoe UI" w:hAnsi="Courier New" w:cs="Courier New"/>
                  <w:sz w:val="17"/>
                  <w:szCs w:val="17"/>
                  <w:lang w:val="en-US" w:eastAsia="zh-CN"/>
                </w:rPr>
                <w:t>EM</w:t>
              </w:r>
              <w:r w:rsidRPr="0091754C">
                <w:rPr>
                  <w:rFonts w:ascii="Courier New" w:eastAsia="Segoe UI" w:hAnsi="Courier New" w:cs="Courier New"/>
                  <w:sz w:val="17"/>
                  <w:szCs w:val="17"/>
                  <w:lang w:val="en-US" w:eastAsia="zh-CN"/>
                </w:rPr>
                <w:t>_018975509</w:t>
              </w:r>
              <w:r w:rsidRPr="0091754C">
                <w:rPr>
                  <w:rFonts w:ascii="Courier New" w:eastAsia="Times New Roman" w:hAnsi="Courier New" w:cs="Courier New"/>
                  <w:sz w:val="17"/>
                  <w:szCs w:val="17"/>
                </w:rPr>
                <w:t>_20221201_PriorityDocument</w:t>
              </w:r>
              <w:r w:rsidRPr="0091754C">
                <w:rPr>
                  <w:rFonts w:ascii="Courier New" w:eastAsia="Segoe UI" w:hAnsi="Courier New" w:cs="Courier New"/>
                  <w:sz w:val="17"/>
                  <w:szCs w:val="17"/>
                  <w:lang w:eastAsia="zh-CN"/>
                </w:rPr>
                <w:t>.pdf</w:t>
              </w:r>
              <w:r w:rsidRPr="002E36F3">
                <w:rPr>
                  <w:rFonts w:eastAsia="Segoe UI" w:cs="Arial"/>
                  <w:sz w:val="17"/>
                  <w:szCs w:val="17"/>
                  <w:lang w:eastAsia="zh-CN"/>
                </w:rPr>
                <w:t xml:space="preserve"> </w:t>
              </w:r>
              <w:r w:rsidRPr="002E36F3">
                <w:rPr>
                  <w:rFonts w:eastAsia="Times New Roman" w:cs="Arial"/>
                  <w:sz w:val="17"/>
                  <w:szCs w:val="17"/>
                </w:rPr>
                <w:t xml:space="preserve">for a priority document which is </w:t>
              </w:r>
              <w:r w:rsidRPr="002E36F3">
                <w:rPr>
                  <w:rFonts w:eastAsia="Segoe UI" w:cs="Arial"/>
                  <w:sz w:val="17"/>
                  <w:szCs w:val="17"/>
                  <w:lang w:eastAsia="zh-CN"/>
                </w:rPr>
                <w:t xml:space="preserve">furnished by </w:t>
              </w:r>
              <w:r w:rsidR="003E53C5">
                <w:rPr>
                  <w:rFonts w:eastAsia="Segoe UI" w:cs="Arial"/>
                  <w:sz w:val="17"/>
                  <w:szCs w:val="17"/>
                  <w:lang w:eastAsia="zh-CN"/>
                </w:rPr>
                <w:t xml:space="preserve">the </w:t>
              </w:r>
              <w:r w:rsidR="003E53C5" w:rsidRPr="002E36F3">
                <w:rPr>
                  <w:rFonts w:eastAsia="Segoe UI" w:cs="Arial"/>
                  <w:sz w:val="17"/>
                  <w:szCs w:val="17"/>
                  <w:lang w:eastAsia="zh-CN"/>
                </w:rPr>
                <w:t>European</w:t>
              </w:r>
              <w:r w:rsidR="007E6599" w:rsidRPr="002E36F3">
                <w:rPr>
                  <w:rFonts w:eastAsia="Segoe UI" w:cs="Arial"/>
                  <w:sz w:val="17"/>
                  <w:szCs w:val="17"/>
                  <w:lang w:eastAsia="zh-CN"/>
                </w:rPr>
                <w:t xml:space="preserve"> Union Intellectual Property Office</w:t>
              </w:r>
              <w:r w:rsidRPr="002E36F3">
                <w:rPr>
                  <w:rFonts w:eastAsia="Segoe UI" w:cs="Arial"/>
                  <w:sz w:val="17"/>
                  <w:szCs w:val="17"/>
                  <w:lang w:eastAsia="zh-CN"/>
                </w:rPr>
                <w:t xml:space="preserve">, where </w:t>
              </w:r>
              <w:r w:rsidRPr="002E36F3">
                <w:rPr>
                  <w:rFonts w:eastAsia="Segoe UI" w:cs="Arial"/>
                  <w:sz w:val="17"/>
                  <w:szCs w:val="17"/>
                  <w:lang w:val="en-US" w:eastAsia="zh-CN"/>
                </w:rPr>
                <w:t>the application number is 018975509 and filed on December 1, 2022</w:t>
              </w:r>
              <w:r w:rsidRPr="002E36F3">
                <w:rPr>
                  <w:rFonts w:eastAsia="Segoe UI" w:cs="Arial"/>
                  <w:sz w:val="17"/>
                  <w:szCs w:val="17"/>
                  <w:lang w:eastAsia="zh-CN"/>
                </w:rPr>
                <w:t>.</w:t>
              </w:r>
            </w:ins>
          </w:p>
        </w:tc>
      </w:tr>
    </w:tbl>
    <w:p w14:paraId="321BE34A" w14:textId="5ABCFBFD" w:rsidR="00A550D0" w:rsidRPr="002E36F3" w:rsidRDefault="00DA4E61" w:rsidP="004051AF">
      <w:pPr>
        <w:keepLines/>
        <w:tabs>
          <w:tab w:val="left" w:pos="426"/>
        </w:tabs>
        <w:spacing w:after="0"/>
        <w:rPr>
          <w:rFonts w:eastAsia="Segoe UI" w:cs="Arial"/>
          <w:kern w:val="0"/>
          <w:sz w:val="17"/>
          <w:szCs w:val="17"/>
          <w:lang w:eastAsia="zh-CN"/>
          <w14:ligatures w14:val="none"/>
        </w:rPr>
      </w:pPr>
      <w:ins w:id="326" w:author="Author">
        <w:r w:rsidRPr="002E36F3">
          <w:rPr>
            <w:rFonts w:eastAsia="SimSun" w:cs="Arial"/>
            <w:kern w:val="0"/>
            <w:sz w:val="17"/>
            <w:szCs w:val="17"/>
            <w:lang w:val="en-GB" w:eastAsia="zh-CN"/>
            <w14:ligatures w14:val="none"/>
          </w:rPr>
          <w:fldChar w:fldCharType="begin"/>
        </w:r>
        <w:r w:rsidRPr="002E36F3">
          <w:rPr>
            <w:rFonts w:eastAsia="SimSun" w:cs="Arial"/>
            <w:kern w:val="0"/>
            <w:sz w:val="17"/>
            <w:szCs w:val="17"/>
            <w:lang w:val="en-GB" w:eastAsia="zh-CN"/>
            <w14:ligatures w14:val="none"/>
          </w:rPr>
          <w:instrText xml:space="preserve"> AUTONUM  </w:instrText>
        </w:r>
        <w:r w:rsidRPr="002E36F3">
          <w:rPr>
            <w:rFonts w:eastAsia="SimSun" w:cs="Arial"/>
            <w:kern w:val="0"/>
            <w:sz w:val="17"/>
            <w:szCs w:val="17"/>
            <w:lang w:val="en-GB" w:eastAsia="zh-CN"/>
            <w14:ligatures w14:val="none"/>
          </w:rPr>
          <w:fldChar w:fldCharType="end"/>
        </w:r>
        <w:r w:rsidRPr="002E36F3">
          <w:rPr>
            <w:rFonts w:eastAsia="SimSun" w:cs="Arial"/>
            <w:kern w:val="0"/>
            <w:sz w:val="17"/>
            <w:szCs w:val="17"/>
            <w:lang w:val="en-GB" w:eastAsia="zh-CN"/>
            <w14:ligatures w14:val="none"/>
          </w:rPr>
          <w:tab/>
        </w:r>
      </w:ins>
      <w:del w:id="327" w:author="Author">
        <w:r w:rsidR="00A550D0" w:rsidRPr="002E36F3" w:rsidDel="00DA4E61">
          <w:rPr>
            <w:rFonts w:eastAsia="SimSun" w:cs="Arial"/>
            <w:kern w:val="0"/>
            <w:sz w:val="17"/>
            <w:szCs w:val="17"/>
            <w:lang w:val="en-GB" w:eastAsia="zh-CN"/>
            <w14:ligatures w14:val="none"/>
          </w:rPr>
          <w:delText>26.</w:delText>
        </w:r>
        <w:r w:rsidR="00A550D0" w:rsidRPr="002E36F3" w:rsidDel="00DA4E61">
          <w:rPr>
            <w:rFonts w:eastAsia="SimSun" w:cs="Arial"/>
            <w:kern w:val="0"/>
            <w:sz w:val="17"/>
            <w:szCs w:val="17"/>
            <w:lang w:val="en-GB" w:eastAsia="zh-CN"/>
            <w14:ligatures w14:val="none"/>
          </w:rPr>
          <w:tab/>
        </w:r>
      </w:del>
      <w:r w:rsidR="00A550D0" w:rsidRPr="002E36F3">
        <w:rPr>
          <w:rFonts w:eastAsia="Segoe UI" w:cs="Arial"/>
          <w:kern w:val="0"/>
          <w:sz w:val="17"/>
          <w:szCs w:val="17"/>
          <w:lang w:val="en-GB" w:eastAsia="zh-CN"/>
          <w14:ligatures w14:val="none"/>
        </w:rPr>
        <w:t xml:space="preserve">The filename for the certification page PDF file, in the case that it is provided separately, must be in the format of: </w:t>
      </w:r>
    </w:p>
    <w:p w14:paraId="72EB53CA" w14:textId="5E9959E7" w:rsidR="00A550D0" w:rsidRPr="0091754C" w:rsidRDefault="00A550D0" w:rsidP="0070341D">
      <w:pPr>
        <w:widowControl w:val="0"/>
        <w:kinsoku w:val="0"/>
        <w:spacing w:before="0" w:after="0"/>
        <w:rPr>
          <w:rFonts w:ascii="Courier New" w:eastAsia="Segoe UI" w:hAnsi="Courier New" w:cs="Courier New"/>
          <w:kern w:val="0"/>
          <w:sz w:val="17"/>
          <w:szCs w:val="17"/>
          <w:lang w:eastAsia="zh-CN"/>
          <w14:ligatures w14:val="none"/>
        </w:rPr>
      </w:pPr>
      <w:r w:rsidRPr="0091754C">
        <w:rPr>
          <w:rFonts w:ascii="Courier New" w:eastAsia="Segoe UI" w:hAnsi="Courier New" w:cs="Courier New"/>
          <w:kern w:val="0"/>
          <w:sz w:val="17"/>
          <w:szCs w:val="17"/>
          <w:lang w:eastAsia="zh-CN"/>
          <w14:ligatures w14:val="none"/>
        </w:rPr>
        <w:t>&lt;providing Office ST.3 Code&gt;”_”&lt;application number</w:t>
      </w:r>
      <w:del w:id="328" w:author="Author">
        <w:r w:rsidRPr="0091754C">
          <w:rPr>
            <w:rFonts w:ascii="Courier New" w:eastAsia="Segoe UI" w:hAnsi="Courier New" w:cs="Courier New"/>
            <w:kern w:val="0"/>
            <w:sz w:val="17"/>
            <w:szCs w:val="17"/>
            <w:lang w:eastAsia="zh-CN"/>
            <w14:ligatures w14:val="none"/>
          </w:rPr>
          <w:delText>&gt;”_”&lt;</w:delText>
        </w:r>
      </w:del>
      <w:ins w:id="329" w:author="Author">
        <w:r w:rsidRPr="0091754C">
          <w:rPr>
            <w:rFonts w:ascii="Courier New" w:eastAsia="Segoe UI" w:hAnsi="Courier New" w:cs="Courier New"/>
            <w:kern w:val="0"/>
            <w:sz w:val="17"/>
            <w:szCs w:val="17"/>
            <w:lang w:eastAsia="zh-CN"/>
            <w14:ligatures w14:val="none"/>
          </w:rPr>
          <w:t>&gt;</w:t>
        </w:r>
        <w:r w:rsidR="00B67CF0" w:rsidRPr="0091754C">
          <w:rPr>
            <w:rFonts w:ascii="Courier New" w:eastAsia="Segoe UI" w:hAnsi="Courier New" w:cs="Courier New"/>
            <w:kern w:val="0"/>
            <w:sz w:val="17"/>
            <w:szCs w:val="17"/>
            <w:lang w:eastAsia="zh-CN"/>
            <w14:ligatures w14:val="none"/>
          </w:rPr>
          <w:t>{“</w:t>
        </w:r>
        <w:r w:rsidR="00B67CF0" w:rsidRPr="0091754C">
          <w:rPr>
            <w:rFonts w:ascii="Courier New" w:eastAsia="Segoe UI" w:hAnsi="Courier New" w:cs="Courier New"/>
            <w:kern w:val="0"/>
            <w:sz w:val="17"/>
            <w:szCs w:val="17"/>
            <w:lang w:val="en-GB" w:eastAsia="zh-CN"/>
            <w14:ligatures w14:val="none"/>
          </w:rPr>
          <w:t>-”&lt;optional design identif</w:t>
        </w:r>
        <w:r w:rsidR="007E14B1" w:rsidRPr="0091754C">
          <w:rPr>
            <w:rFonts w:ascii="Courier New" w:eastAsia="Segoe UI" w:hAnsi="Courier New" w:cs="Courier New"/>
            <w:kern w:val="0"/>
            <w:sz w:val="17"/>
            <w:szCs w:val="17"/>
            <w:lang w:val="en-GB" w:eastAsia="zh-CN"/>
            <w14:ligatures w14:val="none"/>
          </w:rPr>
          <w:t>i</w:t>
        </w:r>
        <w:r w:rsidR="00B67CF0" w:rsidRPr="0091754C">
          <w:rPr>
            <w:rFonts w:ascii="Courier New" w:eastAsia="Segoe UI" w:hAnsi="Courier New" w:cs="Courier New"/>
            <w:kern w:val="0"/>
            <w:sz w:val="17"/>
            <w:szCs w:val="17"/>
            <w:lang w:val="en-GB" w:eastAsia="zh-CN"/>
            <w14:ligatures w14:val="none"/>
          </w:rPr>
          <w:t>er&gt;</w:t>
        </w:r>
        <w:r w:rsidR="00B67CF0" w:rsidRPr="0091754C">
          <w:rPr>
            <w:rFonts w:ascii="Courier New" w:eastAsia="Segoe UI" w:hAnsi="Courier New" w:cs="Courier New"/>
            <w:kern w:val="0"/>
            <w:sz w:val="17"/>
            <w:szCs w:val="17"/>
            <w:lang w:eastAsia="zh-CN"/>
            <w14:ligatures w14:val="none"/>
          </w:rPr>
          <w:t>}</w:t>
        </w:r>
        <w:r w:rsidR="00A52D2E" w:rsidRPr="0091754C">
          <w:rPr>
            <w:rFonts w:ascii="Courier New" w:eastAsia="Segoe UI" w:hAnsi="Courier New" w:cs="Courier New"/>
            <w:kern w:val="0"/>
            <w:sz w:val="17"/>
            <w:szCs w:val="17"/>
            <w:lang w:eastAsia="zh-CN"/>
            <w14:ligatures w14:val="none"/>
          </w:rPr>
          <w:t>”</w:t>
        </w:r>
        <w:r w:rsidRPr="0091754C">
          <w:rPr>
            <w:rFonts w:ascii="Courier New" w:eastAsia="Segoe UI" w:hAnsi="Courier New" w:cs="Courier New"/>
            <w:kern w:val="0"/>
            <w:sz w:val="17"/>
            <w:szCs w:val="17"/>
            <w:lang w:eastAsia="zh-CN"/>
            <w14:ligatures w14:val="none"/>
          </w:rPr>
          <w:t>_”&lt;</w:t>
        </w:r>
      </w:ins>
      <w:r w:rsidRPr="0091754C">
        <w:rPr>
          <w:rFonts w:ascii="Courier New" w:eastAsia="Segoe UI" w:hAnsi="Courier New" w:cs="Courier New"/>
          <w:kern w:val="0"/>
          <w:sz w:val="17"/>
          <w:szCs w:val="17"/>
          <w:lang w:eastAsia="zh-CN"/>
          <w14:ligatures w14:val="none"/>
        </w:rPr>
        <w:t>filing date</w:t>
      </w:r>
      <w:r w:rsidRPr="0091754C">
        <w:rPr>
          <w:rFonts w:ascii="Courier New" w:eastAsia="Segoe UI" w:hAnsi="Courier New" w:cs="Courier New"/>
          <w:kern w:val="0"/>
          <w:sz w:val="17"/>
          <w:szCs w:val="17"/>
          <w:vertAlign w:val="superscript"/>
          <w:lang w:eastAsia="zh-CN"/>
          <w14:ligatures w14:val="none"/>
        </w:rPr>
        <w:fldChar w:fldCharType="begin"/>
      </w:r>
      <w:r w:rsidRPr="0091754C">
        <w:rPr>
          <w:rFonts w:ascii="Courier New" w:eastAsia="Segoe UI" w:hAnsi="Courier New" w:cs="Courier New"/>
          <w:kern w:val="0"/>
          <w:sz w:val="17"/>
          <w:szCs w:val="17"/>
          <w:vertAlign w:val="superscript"/>
          <w:lang w:eastAsia="zh-CN"/>
          <w14:ligatures w14:val="none"/>
        </w:rPr>
        <w:instrText xml:space="preserve"> NOTEREF _Ref169603376 \h  \* MERGEFORMAT </w:instrText>
      </w:r>
      <w:r w:rsidRPr="0091754C">
        <w:rPr>
          <w:rFonts w:ascii="Courier New" w:eastAsia="Segoe UI" w:hAnsi="Courier New" w:cs="Courier New"/>
          <w:kern w:val="0"/>
          <w:sz w:val="17"/>
          <w:szCs w:val="17"/>
          <w:vertAlign w:val="superscript"/>
          <w:lang w:eastAsia="zh-CN"/>
          <w14:ligatures w14:val="none"/>
        </w:rPr>
      </w:r>
      <w:r w:rsidRPr="0091754C">
        <w:rPr>
          <w:rFonts w:ascii="Courier New" w:eastAsia="Segoe UI" w:hAnsi="Courier New" w:cs="Courier New"/>
          <w:kern w:val="0"/>
          <w:sz w:val="17"/>
          <w:szCs w:val="17"/>
          <w:vertAlign w:val="superscript"/>
          <w:lang w:eastAsia="zh-CN"/>
          <w14:ligatures w14:val="none"/>
        </w:rPr>
        <w:fldChar w:fldCharType="separate"/>
      </w:r>
      <w:r w:rsidR="00FE7198">
        <w:rPr>
          <w:rFonts w:ascii="Courier New" w:eastAsia="Segoe UI" w:hAnsi="Courier New" w:cs="Courier New"/>
          <w:kern w:val="0"/>
          <w:sz w:val="17"/>
          <w:szCs w:val="17"/>
          <w:vertAlign w:val="superscript"/>
          <w:lang w:eastAsia="zh-CN"/>
          <w14:ligatures w14:val="none"/>
        </w:rPr>
        <w:t>6</w:t>
      </w:r>
      <w:r w:rsidRPr="0091754C">
        <w:rPr>
          <w:rFonts w:ascii="Courier New" w:eastAsia="Segoe UI" w:hAnsi="Courier New" w:cs="Courier New"/>
          <w:kern w:val="0"/>
          <w:sz w:val="17"/>
          <w:szCs w:val="17"/>
          <w:vertAlign w:val="superscript"/>
          <w:lang w:eastAsia="zh-CN"/>
          <w14:ligatures w14:val="none"/>
        </w:rPr>
        <w:fldChar w:fldCharType="end"/>
      </w:r>
      <w:r w:rsidRPr="0091754C">
        <w:rPr>
          <w:rFonts w:ascii="Courier New" w:eastAsia="Segoe UI" w:hAnsi="Courier New" w:cs="Courier New"/>
          <w:kern w:val="0"/>
          <w:sz w:val="17"/>
          <w:szCs w:val="17"/>
          <w:lang w:eastAsia="zh-CN"/>
          <w14:ligatures w14:val="none"/>
        </w:rPr>
        <w:t>&gt;”_”</w:t>
      </w:r>
      <w:proofErr w:type="spellStart"/>
      <w:r w:rsidRPr="0091754C">
        <w:rPr>
          <w:rFonts w:ascii="Courier New" w:eastAsia="Segoe UI" w:hAnsi="Courier New" w:cs="Courier New"/>
          <w:kern w:val="0"/>
          <w:sz w:val="17"/>
          <w:szCs w:val="17"/>
          <w:lang w:eastAsia="zh-CN"/>
          <w14:ligatures w14:val="none"/>
        </w:rPr>
        <w:t>CertificationPage</w:t>
      </w:r>
      <w:proofErr w:type="spellEnd"/>
      <w:r w:rsidRPr="0091754C">
        <w:rPr>
          <w:rFonts w:ascii="Courier New" w:eastAsia="Segoe UI" w:hAnsi="Courier New" w:cs="Courier New"/>
          <w:kern w:val="0"/>
          <w:sz w:val="17"/>
          <w:szCs w:val="17"/>
          <w:lang w:eastAsia="zh-CN"/>
          <w14:ligatures w14:val="none"/>
        </w:rPr>
        <w:t>”{ ”_ ”&lt;an optional unique identifier for a patent</w:t>
      </w:r>
      <w:ins w:id="330" w:author="Author">
        <w:r w:rsidR="007A3861" w:rsidRPr="0091754C">
          <w:rPr>
            <w:rFonts w:ascii="Courier New" w:eastAsia="Segoe UI" w:hAnsi="Courier New" w:cs="Courier New"/>
            <w:kern w:val="0"/>
            <w:sz w:val="17"/>
            <w:szCs w:val="17"/>
            <w:lang w:eastAsia="zh-CN"/>
            <w14:ligatures w14:val="none"/>
          </w:rPr>
          <w:t>, industrial design, or trademark</w:t>
        </w:r>
      </w:ins>
      <w:r w:rsidRPr="0091754C">
        <w:rPr>
          <w:rFonts w:ascii="Courier New" w:eastAsia="Segoe UI" w:hAnsi="Courier New" w:cs="Courier New"/>
          <w:kern w:val="0"/>
          <w:sz w:val="17"/>
          <w:szCs w:val="17"/>
          <w:lang w:eastAsia="zh-CN"/>
          <w14:ligatures w14:val="none"/>
        </w:rPr>
        <w:t xml:space="preserve"> application&gt;}.pdf.  </w:t>
      </w:r>
    </w:p>
    <w:p w14:paraId="6DFBE970" w14:textId="77777777" w:rsidR="0070341D" w:rsidRPr="002E36F3" w:rsidRDefault="0070341D" w:rsidP="0070341D">
      <w:pPr>
        <w:widowControl w:val="0"/>
        <w:kinsoku w:val="0"/>
        <w:spacing w:before="0" w:after="0"/>
        <w:rPr>
          <w:rFonts w:eastAsia="Times New Roman" w:cs="Arial"/>
          <w:kern w:val="0"/>
          <w:sz w:val="17"/>
          <w:szCs w:val="17"/>
          <w:lang w:eastAsia="en-GB"/>
          <w14:ligatures w14:val="none"/>
        </w:rPr>
      </w:pPr>
    </w:p>
    <w:tbl>
      <w:tblPr>
        <w:tblStyle w:val="TableGrid"/>
        <w:tblW w:w="0" w:type="auto"/>
        <w:tblInd w:w="-5" w:type="dxa"/>
        <w:tblLook w:val="04A0" w:firstRow="1" w:lastRow="0" w:firstColumn="1" w:lastColumn="0" w:noHBand="0" w:noVBand="1"/>
      </w:tblPr>
      <w:tblGrid>
        <w:gridCol w:w="9352"/>
      </w:tblGrid>
      <w:tr w:rsidR="00F76057" w:rsidRPr="002E36F3" w14:paraId="5BD2E162" w14:textId="77777777" w:rsidTr="005F58BA">
        <w:trPr>
          <w:trHeight w:val="742"/>
        </w:trPr>
        <w:tc>
          <w:tcPr>
            <w:tcW w:w="9352" w:type="dxa"/>
          </w:tcPr>
          <w:p w14:paraId="38CE4251" w14:textId="0B08D462" w:rsidR="00F76057" w:rsidRPr="002E36F3" w:rsidRDefault="00F76057" w:rsidP="0070341D">
            <w:pPr>
              <w:widowControl w:val="0"/>
              <w:kinsoku w:val="0"/>
              <w:spacing w:after="170"/>
              <w:rPr>
                <w:rFonts w:eastAsia="Times New Roman" w:cs="Arial"/>
                <w:sz w:val="17"/>
                <w:szCs w:val="17"/>
              </w:rPr>
            </w:pPr>
            <w:del w:id="331" w:author="Author">
              <w:r w:rsidRPr="002E36F3">
                <w:rPr>
                  <w:rFonts w:eastAsia="Segoe UI" w:cs="Arial"/>
                  <w:sz w:val="17"/>
                  <w:szCs w:val="17"/>
                  <w:lang w:eastAsia="zh-CN"/>
                </w:rPr>
                <w:delText>For</w:delText>
              </w:r>
            </w:del>
            <w:ins w:id="332" w:author="Author">
              <w:r w:rsidR="00757AF7" w:rsidRPr="002E36F3">
                <w:rPr>
                  <w:rFonts w:eastAsia="Segoe UI" w:cs="Arial"/>
                  <w:sz w:val="17"/>
                  <w:szCs w:val="17"/>
                  <w:lang w:eastAsia="zh-CN"/>
                </w:rPr>
                <w:t>P</w:t>
              </w:r>
              <w:r w:rsidR="00F63CFF" w:rsidRPr="002E36F3">
                <w:rPr>
                  <w:rFonts w:eastAsia="Segoe UI" w:cs="Arial"/>
                  <w:sz w:val="17"/>
                  <w:szCs w:val="17"/>
                  <w:lang w:eastAsia="zh-CN"/>
                </w:rPr>
                <w:t>atent</w:t>
              </w:r>
            </w:ins>
            <w:r w:rsidR="00F63CFF" w:rsidRPr="002E36F3">
              <w:rPr>
                <w:rFonts w:eastAsia="Segoe UI" w:cs="Arial"/>
                <w:sz w:val="17"/>
                <w:szCs w:val="17"/>
                <w:lang w:eastAsia="zh-CN"/>
              </w:rPr>
              <w:t xml:space="preserve"> </w:t>
            </w:r>
            <w:r w:rsidRPr="002E36F3">
              <w:rPr>
                <w:rFonts w:eastAsia="Segoe UI" w:cs="Arial"/>
                <w:sz w:val="17"/>
                <w:szCs w:val="17"/>
                <w:lang w:eastAsia="zh-CN"/>
              </w:rPr>
              <w:t>example: U</w:t>
            </w:r>
            <w:r w:rsidRPr="0088493A">
              <w:rPr>
                <w:rFonts w:ascii="Courier New" w:eastAsia="Segoe UI" w:hAnsi="Courier New" w:cs="Courier New"/>
                <w:sz w:val="17"/>
                <w:szCs w:val="17"/>
                <w:lang w:eastAsia="zh-CN"/>
              </w:rPr>
              <w:t>S_</w:t>
            </w:r>
            <w:r w:rsidRPr="0088493A">
              <w:rPr>
                <w:rFonts w:ascii="Courier New" w:eastAsia="Calibri" w:hAnsi="Courier New" w:cs="Courier New"/>
                <w:bCs/>
                <w:iCs/>
                <w:sz w:val="17"/>
                <w:szCs w:val="17"/>
                <w:lang w:eastAsia="zh-CN"/>
              </w:rPr>
              <w:t>59111111_20220719</w:t>
            </w:r>
            <w:r w:rsidRPr="0088493A">
              <w:rPr>
                <w:rFonts w:ascii="Courier New" w:eastAsia="Times New Roman" w:hAnsi="Courier New" w:cs="Courier New"/>
                <w:sz w:val="17"/>
                <w:szCs w:val="17"/>
              </w:rPr>
              <w:t xml:space="preserve">_CertificationPage_000497.pdf </w:t>
            </w:r>
            <w:r w:rsidRPr="002E36F3">
              <w:rPr>
                <w:rFonts w:eastAsia="Times New Roman" w:cs="Arial"/>
                <w:sz w:val="17"/>
                <w:szCs w:val="17"/>
              </w:rPr>
              <w:t xml:space="preserve">for a certification page which is furnished by </w:t>
            </w:r>
            <w:ins w:id="333" w:author="Author">
              <w:r w:rsidR="008B6017" w:rsidRPr="00190B0C">
                <w:rPr>
                  <w:rFonts w:eastAsia="Segoe UI" w:cs="Arial"/>
                  <w:sz w:val="17"/>
                  <w:szCs w:val="17"/>
                  <w:lang w:eastAsia="zh-CN"/>
                </w:rPr>
                <w:t>United States Patent and Trademark Office</w:t>
              </w:r>
              <w:r w:rsidR="008B6017" w:rsidRPr="002E36F3" w:rsidDel="008B6017">
                <w:rPr>
                  <w:rFonts w:eastAsia="Times New Roman" w:cs="Arial"/>
                  <w:sz w:val="17"/>
                  <w:szCs w:val="17"/>
                </w:rPr>
                <w:t xml:space="preserve"> </w:t>
              </w:r>
            </w:ins>
            <w:del w:id="334" w:author="Author">
              <w:r w:rsidRPr="002E36F3">
                <w:rPr>
                  <w:rFonts w:eastAsia="Times New Roman" w:cs="Arial"/>
                  <w:sz w:val="17"/>
                  <w:szCs w:val="17"/>
                </w:rPr>
                <w:delText xml:space="preserve">USPTO </w:delText>
              </w:r>
            </w:del>
            <w:r w:rsidRPr="002E36F3">
              <w:rPr>
                <w:rFonts w:eastAsia="Times New Roman" w:cs="Arial"/>
                <w:sz w:val="17"/>
                <w:szCs w:val="17"/>
              </w:rPr>
              <w:t>as the providing Office</w:t>
            </w:r>
            <w:ins w:id="335" w:author="Author">
              <w:r w:rsidR="00755737" w:rsidRPr="002E36F3">
                <w:rPr>
                  <w:rFonts w:eastAsia="Times New Roman" w:cs="Arial"/>
                  <w:sz w:val="17"/>
                  <w:szCs w:val="17"/>
                </w:rPr>
                <w:t>,</w:t>
              </w:r>
              <w:r w:rsidRPr="002E36F3">
                <w:rPr>
                  <w:rFonts w:eastAsia="Times New Roman" w:cs="Arial"/>
                  <w:sz w:val="17"/>
                  <w:szCs w:val="17"/>
                </w:rPr>
                <w:t xml:space="preserve"> </w:t>
              </w:r>
              <w:r w:rsidR="00755737" w:rsidRPr="002E36F3">
                <w:rPr>
                  <w:rFonts w:eastAsia="Times New Roman" w:cs="Arial"/>
                  <w:sz w:val="17"/>
                  <w:szCs w:val="17"/>
                </w:rPr>
                <w:t>where</w:t>
              </w:r>
            </w:ins>
            <w:r w:rsidR="00755737" w:rsidRPr="002E36F3">
              <w:rPr>
                <w:rFonts w:eastAsia="Times New Roman" w:cs="Arial"/>
                <w:sz w:val="17"/>
                <w:szCs w:val="17"/>
              </w:rPr>
              <w:t xml:space="preserve"> </w:t>
            </w:r>
            <w:r w:rsidRPr="002E36F3">
              <w:rPr>
                <w:rFonts w:eastAsia="Times New Roman" w:cs="Arial"/>
                <w:sz w:val="17"/>
                <w:szCs w:val="17"/>
              </w:rPr>
              <w:t xml:space="preserve">the application number </w:t>
            </w:r>
            <w:del w:id="336" w:author="Author">
              <w:r w:rsidRPr="002E36F3">
                <w:rPr>
                  <w:rFonts w:eastAsia="Times New Roman" w:cs="Arial"/>
                  <w:sz w:val="17"/>
                  <w:szCs w:val="17"/>
                </w:rPr>
                <w:delText xml:space="preserve">of which </w:delText>
              </w:r>
            </w:del>
            <w:r w:rsidRPr="002E36F3">
              <w:rPr>
                <w:rFonts w:eastAsia="Times New Roman" w:cs="Arial"/>
                <w:sz w:val="17"/>
                <w:szCs w:val="17"/>
              </w:rPr>
              <w:t xml:space="preserve">is </w:t>
            </w:r>
            <w:r w:rsidRPr="002E36F3">
              <w:rPr>
                <w:rFonts w:eastAsia="Segoe UI" w:cs="Arial"/>
                <w:sz w:val="17"/>
                <w:szCs w:val="17"/>
                <w:lang w:eastAsia="zh-CN"/>
              </w:rPr>
              <w:t>59111111</w:t>
            </w:r>
            <w:r w:rsidRPr="002E36F3">
              <w:rPr>
                <w:rFonts w:eastAsia="Times New Roman" w:cs="Arial"/>
                <w:sz w:val="17"/>
                <w:szCs w:val="17"/>
              </w:rPr>
              <w:t xml:space="preserve"> </w:t>
            </w:r>
            <w:del w:id="337" w:author="Author">
              <w:r w:rsidRPr="002E36F3">
                <w:rPr>
                  <w:rFonts w:eastAsia="Times New Roman" w:cs="Arial"/>
                  <w:sz w:val="17"/>
                  <w:szCs w:val="17"/>
                </w:rPr>
                <w:delText>which was</w:delText>
              </w:r>
            </w:del>
            <w:ins w:id="338" w:author="Author">
              <w:r w:rsidR="00755737" w:rsidRPr="002E36F3">
                <w:rPr>
                  <w:rFonts w:eastAsia="Times New Roman" w:cs="Arial"/>
                  <w:sz w:val="17"/>
                  <w:szCs w:val="17"/>
                </w:rPr>
                <w:t>and</w:t>
              </w:r>
            </w:ins>
            <w:r w:rsidRPr="002E36F3">
              <w:rPr>
                <w:rFonts w:eastAsia="Times New Roman" w:cs="Arial"/>
                <w:sz w:val="17"/>
                <w:szCs w:val="17"/>
              </w:rPr>
              <w:t xml:space="preserve"> filed on </w:t>
            </w:r>
            <w:r w:rsidRPr="002E36F3">
              <w:rPr>
                <w:rFonts w:eastAsia="Segoe UI" w:cs="Arial"/>
                <w:sz w:val="17"/>
                <w:szCs w:val="17"/>
                <w:lang w:eastAsia="zh-CN"/>
              </w:rPr>
              <w:t>July 19, 2022</w:t>
            </w:r>
            <w:r w:rsidRPr="002E36F3">
              <w:rPr>
                <w:rFonts w:eastAsia="Times New Roman" w:cs="Arial"/>
                <w:sz w:val="17"/>
                <w:szCs w:val="17"/>
              </w:rPr>
              <w:t xml:space="preserve">.  </w:t>
            </w:r>
          </w:p>
        </w:tc>
      </w:tr>
    </w:tbl>
    <w:p w14:paraId="2C884153" w14:textId="77777777" w:rsidR="00EE2ADB" w:rsidRPr="002E36F3" w:rsidRDefault="00EE2ADB" w:rsidP="00EE2ADB">
      <w:pPr>
        <w:widowControl w:val="0"/>
        <w:kinsoku w:val="0"/>
        <w:spacing w:before="0" w:after="0"/>
        <w:contextualSpacing/>
        <w:rPr>
          <w:ins w:id="339" w:author="Autho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EE2ADB" w:rsidRPr="002E36F3" w14:paraId="419816CD" w14:textId="77777777" w:rsidTr="005D22FF">
        <w:trPr>
          <w:trHeight w:val="769"/>
          <w:ins w:id="340" w:author="Author"/>
        </w:trPr>
        <w:tc>
          <w:tcPr>
            <w:tcW w:w="9352" w:type="dxa"/>
          </w:tcPr>
          <w:p w14:paraId="023EE306" w14:textId="04F860D8" w:rsidR="00EE2ADB" w:rsidRPr="002E36F3" w:rsidRDefault="00757AF7" w:rsidP="005D22FF">
            <w:pPr>
              <w:widowControl w:val="0"/>
              <w:kinsoku w:val="0"/>
              <w:rPr>
                <w:ins w:id="341" w:author="Author"/>
                <w:rFonts w:eastAsia="Segoe UI" w:cs="Arial"/>
                <w:sz w:val="17"/>
                <w:szCs w:val="17"/>
                <w:lang w:eastAsia="zh-CN"/>
              </w:rPr>
            </w:pPr>
            <w:ins w:id="342" w:author="Author">
              <w:r w:rsidRPr="002E36F3">
                <w:rPr>
                  <w:rFonts w:eastAsia="Segoe UI" w:cs="Arial"/>
                  <w:sz w:val="17"/>
                  <w:szCs w:val="17"/>
                  <w:lang w:eastAsia="zh-CN"/>
                </w:rPr>
                <w:t>I</w:t>
              </w:r>
              <w:r w:rsidR="00F63CFF" w:rsidRPr="002E36F3">
                <w:rPr>
                  <w:rFonts w:eastAsia="Segoe UI" w:cs="Arial"/>
                  <w:sz w:val="17"/>
                  <w:szCs w:val="17"/>
                  <w:lang w:eastAsia="zh-CN"/>
                </w:rPr>
                <w:t xml:space="preserve">ndustrial design </w:t>
              </w:r>
              <w:r w:rsidR="00EE2ADB" w:rsidRPr="002E36F3">
                <w:rPr>
                  <w:rFonts w:eastAsia="Segoe UI" w:cs="Arial"/>
                  <w:sz w:val="17"/>
                  <w:szCs w:val="17"/>
                  <w:lang w:eastAsia="zh-CN"/>
                </w:rPr>
                <w:t xml:space="preserve">example:  </w:t>
              </w:r>
              <w:r w:rsidR="00EE2ADB" w:rsidRPr="0088493A">
                <w:rPr>
                  <w:rFonts w:ascii="Courier New" w:eastAsia="Segoe UI" w:hAnsi="Courier New" w:cs="Courier New"/>
                  <w:sz w:val="17"/>
                  <w:szCs w:val="17"/>
                  <w:lang w:val="en-US" w:eastAsia="zh-CN"/>
                </w:rPr>
                <w:t>EM_</w:t>
              </w:r>
              <w:r w:rsidR="00EA692C" w:rsidRPr="0088493A">
                <w:rPr>
                  <w:rFonts w:ascii="Courier New" w:eastAsia="Segoe UI" w:hAnsi="Courier New" w:cs="Courier New"/>
                  <w:sz w:val="17"/>
                  <w:szCs w:val="17"/>
                  <w:lang w:val="en-US" w:eastAsia="zh-CN"/>
                </w:rPr>
                <w:t>015065203</w:t>
              </w:r>
              <w:r w:rsidR="00EE2ADB" w:rsidRPr="0088493A">
                <w:rPr>
                  <w:rFonts w:ascii="Courier New" w:eastAsia="Times New Roman" w:hAnsi="Courier New" w:cs="Courier New"/>
                  <w:sz w:val="17"/>
                  <w:szCs w:val="17"/>
                </w:rPr>
                <w:t>_</w:t>
              </w:r>
              <w:r w:rsidR="00751D07" w:rsidRPr="0088493A">
                <w:rPr>
                  <w:rFonts w:ascii="Courier New" w:eastAsia="Times New Roman" w:hAnsi="Courier New" w:cs="Courier New"/>
                  <w:sz w:val="17"/>
                  <w:szCs w:val="17"/>
                </w:rPr>
                <w:t>202</w:t>
              </w:r>
              <w:r w:rsidR="00251E10" w:rsidRPr="0088493A">
                <w:rPr>
                  <w:rFonts w:ascii="Courier New" w:eastAsia="Times New Roman" w:hAnsi="Courier New" w:cs="Courier New"/>
                  <w:sz w:val="17"/>
                  <w:szCs w:val="17"/>
                </w:rPr>
                <w:t>501</w:t>
              </w:r>
              <w:r w:rsidR="00751D07" w:rsidRPr="0088493A">
                <w:rPr>
                  <w:rFonts w:ascii="Courier New" w:eastAsia="Times New Roman" w:hAnsi="Courier New" w:cs="Courier New"/>
                  <w:sz w:val="17"/>
                  <w:szCs w:val="17"/>
                </w:rPr>
                <w:t>01_</w:t>
              </w:r>
              <w:r w:rsidR="00EE2ADB" w:rsidRPr="0088493A">
                <w:rPr>
                  <w:rFonts w:ascii="Courier New" w:eastAsia="Times New Roman" w:hAnsi="Courier New" w:cs="Courier New"/>
                  <w:sz w:val="17"/>
                  <w:szCs w:val="17"/>
                </w:rPr>
                <w:t>CertificationPage</w:t>
              </w:r>
              <w:r w:rsidR="00EE2ADB" w:rsidRPr="0088493A">
                <w:rPr>
                  <w:rFonts w:ascii="Courier New" w:eastAsia="Segoe UI" w:hAnsi="Courier New" w:cs="Courier New"/>
                  <w:sz w:val="17"/>
                  <w:szCs w:val="17"/>
                  <w:lang w:eastAsia="zh-CN"/>
                </w:rPr>
                <w:t>.pdf</w:t>
              </w:r>
              <w:r w:rsidR="00EE2ADB" w:rsidRPr="002E36F3">
                <w:rPr>
                  <w:rFonts w:eastAsia="Segoe UI" w:cs="Arial"/>
                  <w:sz w:val="17"/>
                  <w:szCs w:val="17"/>
                  <w:lang w:eastAsia="zh-CN"/>
                </w:rPr>
                <w:t xml:space="preserve"> </w:t>
              </w:r>
              <w:r w:rsidR="00EE2ADB" w:rsidRPr="002E36F3">
                <w:rPr>
                  <w:rFonts w:eastAsia="Times New Roman" w:cs="Arial"/>
                  <w:sz w:val="17"/>
                  <w:szCs w:val="17"/>
                </w:rPr>
                <w:t>for a certification page which is</w:t>
              </w:r>
              <w:r w:rsidR="00EE2ADB" w:rsidRPr="002E36F3">
                <w:rPr>
                  <w:rFonts w:eastAsia="Segoe UI" w:cs="Arial"/>
                  <w:sz w:val="17"/>
                  <w:szCs w:val="17"/>
                  <w:lang w:eastAsia="zh-CN"/>
                </w:rPr>
                <w:t xml:space="preserve"> furnished by European Union Intellectual Property Office, </w:t>
              </w:r>
              <w:r w:rsidR="00755737" w:rsidRPr="002E36F3">
                <w:rPr>
                  <w:rFonts w:eastAsia="Segoe UI" w:cs="Arial"/>
                  <w:sz w:val="17"/>
                  <w:szCs w:val="17"/>
                  <w:lang w:eastAsia="zh-CN"/>
                </w:rPr>
                <w:t xml:space="preserve">where </w:t>
              </w:r>
              <w:r w:rsidR="00EE2ADB" w:rsidRPr="002E36F3">
                <w:rPr>
                  <w:rFonts w:eastAsia="Segoe UI" w:cs="Arial"/>
                  <w:sz w:val="17"/>
                  <w:szCs w:val="17"/>
                  <w:lang w:val="en-US" w:eastAsia="zh-CN"/>
                </w:rPr>
                <w:t xml:space="preserve">the application number is </w:t>
              </w:r>
              <w:r w:rsidR="00B50838" w:rsidRPr="002E36F3">
                <w:rPr>
                  <w:rFonts w:eastAsia="Segoe UI" w:cs="Arial"/>
                  <w:sz w:val="17"/>
                  <w:szCs w:val="17"/>
                  <w:lang w:eastAsia="zh-CN"/>
                </w:rPr>
                <w:t>015065203</w:t>
              </w:r>
              <w:r w:rsidR="00755737" w:rsidRPr="002E36F3">
                <w:rPr>
                  <w:rFonts w:eastAsia="Segoe UI" w:cs="Arial"/>
                  <w:sz w:val="17"/>
                  <w:szCs w:val="17"/>
                  <w:lang w:val="en-US" w:eastAsia="zh-CN"/>
                </w:rPr>
                <w:t xml:space="preserve"> and filed on </w:t>
              </w:r>
              <w:r w:rsidR="00251E10" w:rsidRPr="002E36F3">
                <w:rPr>
                  <w:rFonts w:eastAsia="Segoe UI" w:cs="Arial"/>
                  <w:sz w:val="17"/>
                  <w:szCs w:val="17"/>
                  <w:lang w:val="en-US" w:eastAsia="zh-CN"/>
                </w:rPr>
                <w:t>January 1, 2025</w:t>
              </w:r>
              <w:r w:rsidR="00EE2ADB" w:rsidRPr="002E36F3">
                <w:rPr>
                  <w:rFonts w:eastAsia="Segoe UI" w:cs="Arial"/>
                  <w:sz w:val="17"/>
                  <w:szCs w:val="17"/>
                  <w:lang w:eastAsia="zh-CN"/>
                </w:rPr>
                <w:t>.</w:t>
              </w:r>
            </w:ins>
          </w:p>
        </w:tc>
      </w:tr>
    </w:tbl>
    <w:p w14:paraId="02AF841B" w14:textId="77777777" w:rsidR="00EE2ADB" w:rsidRPr="002E36F3" w:rsidRDefault="00EE2ADB" w:rsidP="00EE2ADB">
      <w:pPr>
        <w:widowControl w:val="0"/>
        <w:kinsoku w:val="0"/>
        <w:spacing w:before="0" w:after="0"/>
        <w:contextualSpacing/>
        <w:rPr>
          <w:ins w:id="343" w:author="Autho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EE2ADB" w:rsidRPr="002E36F3" w14:paraId="1784F7CF" w14:textId="77777777" w:rsidTr="005D22FF">
        <w:trPr>
          <w:trHeight w:val="769"/>
          <w:ins w:id="344" w:author="Author"/>
        </w:trPr>
        <w:tc>
          <w:tcPr>
            <w:tcW w:w="9352" w:type="dxa"/>
          </w:tcPr>
          <w:p w14:paraId="226BAAD2" w14:textId="5379A855" w:rsidR="00EE2ADB" w:rsidRPr="002E36F3" w:rsidRDefault="00757AF7" w:rsidP="005D22FF">
            <w:pPr>
              <w:widowControl w:val="0"/>
              <w:kinsoku w:val="0"/>
              <w:rPr>
                <w:ins w:id="345" w:author="Author"/>
                <w:rFonts w:eastAsia="Segoe UI" w:cs="Arial"/>
                <w:sz w:val="17"/>
                <w:szCs w:val="17"/>
                <w:lang w:eastAsia="zh-CN"/>
              </w:rPr>
            </w:pPr>
            <w:ins w:id="346" w:author="Author">
              <w:r w:rsidRPr="002E36F3">
                <w:rPr>
                  <w:rFonts w:eastAsia="Segoe UI" w:cs="Arial"/>
                  <w:sz w:val="17"/>
                  <w:szCs w:val="17"/>
                  <w:lang w:eastAsia="zh-CN"/>
                </w:rPr>
                <w:t>T</w:t>
              </w:r>
              <w:r w:rsidR="00F63CFF" w:rsidRPr="002E36F3">
                <w:rPr>
                  <w:rFonts w:eastAsia="Segoe UI" w:cs="Arial"/>
                  <w:sz w:val="17"/>
                  <w:szCs w:val="17"/>
                  <w:lang w:eastAsia="zh-CN"/>
                </w:rPr>
                <w:t xml:space="preserve">rademark </w:t>
              </w:r>
              <w:r w:rsidR="00EE2ADB" w:rsidRPr="002E36F3">
                <w:rPr>
                  <w:rFonts w:eastAsia="Segoe UI" w:cs="Arial"/>
                  <w:sz w:val="17"/>
                  <w:szCs w:val="17"/>
                  <w:lang w:eastAsia="zh-CN"/>
                </w:rPr>
                <w:t>example</w:t>
              </w:r>
              <w:r w:rsidR="00EE2ADB" w:rsidRPr="003B3FDE">
                <w:rPr>
                  <w:rFonts w:eastAsia="Segoe UI" w:cs="Arial"/>
                  <w:sz w:val="17"/>
                  <w:szCs w:val="17"/>
                  <w:lang w:eastAsia="zh-CN"/>
                </w:rPr>
                <w:t xml:space="preserve">:  </w:t>
              </w:r>
              <w:r w:rsidR="00EE2ADB" w:rsidRPr="00F72DC5">
                <w:rPr>
                  <w:rFonts w:ascii="Courier New" w:eastAsia="Segoe UI" w:hAnsi="Courier New" w:cs="Courier New"/>
                  <w:sz w:val="17"/>
                  <w:szCs w:val="17"/>
                  <w:lang w:eastAsia="zh-CN"/>
                </w:rPr>
                <w:t>EM</w:t>
              </w:r>
              <w:r w:rsidR="00EE2ADB" w:rsidRPr="00F72DC5">
                <w:rPr>
                  <w:rFonts w:ascii="Courier New" w:eastAsia="Segoe UI" w:hAnsi="Courier New" w:cs="Courier New"/>
                  <w:sz w:val="17"/>
                  <w:szCs w:val="17"/>
                  <w:lang w:val="en-US" w:eastAsia="zh-CN"/>
                </w:rPr>
                <w:t>_</w:t>
              </w:r>
              <w:r w:rsidR="00EA692C" w:rsidRPr="00F72DC5">
                <w:rPr>
                  <w:rFonts w:ascii="Courier New" w:eastAsia="Segoe UI" w:hAnsi="Courier New" w:cs="Courier New"/>
                  <w:sz w:val="17"/>
                  <w:szCs w:val="17"/>
                  <w:lang w:val="en-US" w:eastAsia="zh-CN"/>
                </w:rPr>
                <w:t>018975509</w:t>
              </w:r>
              <w:r w:rsidR="00EE2ADB" w:rsidRPr="00F72DC5">
                <w:rPr>
                  <w:rFonts w:ascii="Courier New" w:eastAsia="Times New Roman" w:hAnsi="Courier New" w:cs="Courier New"/>
                  <w:sz w:val="17"/>
                  <w:szCs w:val="17"/>
                </w:rPr>
                <w:t>_</w:t>
              </w:r>
              <w:r w:rsidR="00AE2418" w:rsidRPr="00F72DC5">
                <w:rPr>
                  <w:rFonts w:ascii="Courier New" w:eastAsiaTheme="minorHAnsi" w:hAnsi="Courier New" w:cs="Courier New"/>
                  <w:color w:val="D13438"/>
                  <w:kern w:val="2"/>
                  <w:sz w:val="17"/>
                  <w:szCs w:val="17"/>
                  <w:bdr w:val="none" w:sz="0" w:space="0" w:color="auto" w:frame="1"/>
                  <w:lang w:eastAsia="en-US"/>
                  <w14:ligatures w14:val="standardContextual"/>
                </w:rPr>
                <w:t xml:space="preserve"> </w:t>
              </w:r>
              <w:r w:rsidR="00AE2418" w:rsidRPr="00F72DC5">
                <w:rPr>
                  <w:rFonts w:ascii="Courier New" w:eastAsia="Times New Roman" w:hAnsi="Courier New" w:cs="Courier New"/>
                  <w:sz w:val="17"/>
                  <w:szCs w:val="17"/>
                  <w:lang w:val="en-US"/>
                </w:rPr>
                <w:t>202</w:t>
              </w:r>
              <w:r w:rsidR="00251E10" w:rsidRPr="00F72DC5">
                <w:rPr>
                  <w:rFonts w:ascii="Courier New" w:eastAsia="Times New Roman" w:hAnsi="Courier New" w:cs="Courier New"/>
                  <w:sz w:val="17"/>
                  <w:szCs w:val="17"/>
                  <w:lang w:val="en-US"/>
                </w:rPr>
                <w:t>212</w:t>
              </w:r>
              <w:r w:rsidR="00AE2418" w:rsidRPr="00F72DC5">
                <w:rPr>
                  <w:rFonts w:ascii="Courier New" w:eastAsia="Times New Roman" w:hAnsi="Courier New" w:cs="Courier New"/>
                  <w:sz w:val="17"/>
                  <w:szCs w:val="17"/>
                  <w:lang w:val="en-US"/>
                </w:rPr>
                <w:t>01_</w:t>
              </w:r>
              <w:r w:rsidR="00EE2ADB" w:rsidRPr="00F72DC5">
                <w:rPr>
                  <w:rFonts w:ascii="Courier New" w:eastAsia="Times New Roman" w:hAnsi="Courier New" w:cs="Courier New"/>
                  <w:sz w:val="17"/>
                  <w:szCs w:val="17"/>
                </w:rPr>
                <w:t>CertificationPage.pdf</w:t>
              </w:r>
              <w:r w:rsidR="00EE2ADB" w:rsidRPr="003B3FDE">
                <w:rPr>
                  <w:rFonts w:eastAsia="Segoe UI" w:cs="Arial"/>
                  <w:sz w:val="17"/>
                  <w:szCs w:val="17"/>
                  <w:lang w:eastAsia="zh-CN"/>
                </w:rPr>
                <w:t xml:space="preserve"> </w:t>
              </w:r>
              <w:r w:rsidR="00EE2ADB" w:rsidRPr="003B3FDE">
                <w:rPr>
                  <w:rFonts w:eastAsia="Times New Roman" w:cs="Arial"/>
                  <w:sz w:val="17"/>
                  <w:szCs w:val="17"/>
                </w:rPr>
                <w:t>for a certification page which is</w:t>
              </w:r>
              <w:r w:rsidR="00EE2ADB" w:rsidRPr="003B3FDE">
                <w:rPr>
                  <w:rFonts w:eastAsia="Segoe UI" w:cs="Arial"/>
                  <w:sz w:val="17"/>
                  <w:szCs w:val="17"/>
                  <w:lang w:eastAsia="zh-CN"/>
                </w:rPr>
                <w:t xml:space="preserve"> furnished by European Union Intellectual Property Office, </w:t>
              </w:r>
              <w:r w:rsidR="00251E10" w:rsidRPr="003B3FDE">
                <w:rPr>
                  <w:rFonts w:eastAsia="Segoe UI" w:cs="Arial"/>
                  <w:sz w:val="17"/>
                  <w:szCs w:val="17"/>
                  <w:lang w:eastAsia="zh-CN"/>
                </w:rPr>
                <w:t>where</w:t>
              </w:r>
              <w:r w:rsidR="00251E10" w:rsidRPr="002E36F3">
                <w:rPr>
                  <w:rFonts w:eastAsia="Segoe UI" w:cs="Arial"/>
                  <w:sz w:val="17"/>
                  <w:szCs w:val="17"/>
                  <w:lang w:eastAsia="zh-CN"/>
                </w:rPr>
                <w:t xml:space="preserve"> </w:t>
              </w:r>
              <w:r w:rsidR="00EE2ADB" w:rsidRPr="002E36F3">
                <w:rPr>
                  <w:rFonts w:eastAsia="Times New Roman" w:cs="Arial"/>
                  <w:sz w:val="17"/>
                  <w:szCs w:val="17"/>
                </w:rPr>
                <w:t xml:space="preserve">the application number is </w:t>
              </w:r>
              <w:r w:rsidR="00B50838" w:rsidRPr="002E36F3">
                <w:rPr>
                  <w:rFonts w:eastAsia="Times New Roman" w:cs="Arial"/>
                  <w:sz w:val="17"/>
                  <w:szCs w:val="17"/>
                </w:rPr>
                <w:t>018975509</w:t>
              </w:r>
              <w:r w:rsidR="00251E10" w:rsidRPr="002E36F3">
                <w:rPr>
                  <w:rFonts w:eastAsia="Segoe UI" w:cs="Arial"/>
                  <w:sz w:val="17"/>
                  <w:szCs w:val="17"/>
                  <w:lang w:eastAsia="zh-CN"/>
                </w:rPr>
                <w:t xml:space="preserve"> and filed on December 1, 2022</w:t>
              </w:r>
              <w:r w:rsidR="00EE2ADB" w:rsidRPr="002E36F3">
                <w:rPr>
                  <w:rFonts w:eastAsia="Segoe UI" w:cs="Arial"/>
                  <w:sz w:val="17"/>
                  <w:szCs w:val="17"/>
                  <w:lang w:eastAsia="zh-CN"/>
                </w:rPr>
                <w:t>.</w:t>
              </w:r>
            </w:ins>
          </w:p>
        </w:tc>
      </w:tr>
    </w:tbl>
    <w:p w14:paraId="2C79B4B9" w14:textId="3A90D33A" w:rsidR="00F76057" w:rsidRPr="002E36F3" w:rsidRDefault="00DA4E61" w:rsidP="004051AF">
      <w:pPr>
        <w:keepLines/>
        <w:tabs>
          <w:tab w:val="left" w:pos="426"/>
        </w:tabs>
        <w:spacing w:after="0"/>
        <w:rPr>
          <w:rFonts w:eastAsia="SimSun" w:cs="Arial"/>
          <w:kern w:val="0"/>
          <w:sz w:val="17"/>
          <w:szCs w:val="17"/>
          <w:lang w:eastAsia="zh-CN"/>
          <w14:ligatures w14:val="none"/>
        </w:rPr>
      </w:pPr>
      <w:ins w:id="347" w:author="Author">
        <w:r w:rsidRPr="002E36F3">
          <w:rPr>
            <w:rFonts w:eastAsia="SimSun" w:cs="Arial"/>
            <w:kern w:val="0"/>
            <w:sz w:val="17"/>
            <w:szCs w:val="17"/>
            <w:lang w:val="en-GB" w:eastAsia="zh-CN"/>
            <w14:ligatures w14:val="none"/>
          </w:rPr>
          <w:fldChar w:fldCharType="begin"/>
        </w:r>
        <w:r w:rsidRPr="002E36F3">
          <w:rPr>
            <w:rFonts w:eastAsia="SimSun" w:cs="Arial"/>
            <w:kern w:val="0"/>
            <w:sz w:val="17"/>
            <w:szCs w:val="17"/>
            <w:lang w:val="en-GB" w:eastAsia="zh-CN"/>
            <w14:ligatures w14:val="none"/>
          </w:rPr>
          <w:instrText xml:space="preserve"> AUTONUM  </w:instrText>
        </w:r>
        <w:r w:rsidRPr="002E36F3">
          <w:rPr>
            <w:rFonts w:eastAsia="SimSun" w:cs="Arial"/>
            <w:kern w:val="0"/>
            <w:sz w:val="17"/>
            <w:szCs w:val="17"/>
            <w:lang w:val="en-GB" w:eastAsia="zh-CN"/>
            <w14:ligatures w14:val="none"/>
          </w:rPr>
          <w:fldChar w:fldCharType="end"/>
        </w:r>
        <w:r w:rsidRPr="002E36F3">
          <w:rPr>
            <w:rFonts w:eastAsia="SimSun" w:cs="Arial"/>
            <w:kern w:val="0"/>
            <w:sz w:val="17"/>
            <w:szCs w:val="17"/>
            <w:lang w:val="en-GB" w:eastAsia="zh-CN"/>
            <w14:ligatures w14:val="none"/>
          </w:rPr>
          <w:tab/>
        </w:r>
      </w:ins>
      <w:del w:id="348" w:author="Author">
        <w:r w:rsidR="00A550D0" w:rsidRPr="002E36F3" w:rsidDel="00DA4E61">
          <w:rPr>
            <w:rFonts w:eastAsia="SimSun" w:cs="Arial"/>
            <w:kern w:val="0"/>
            <w:sz w:val="17"/>
            <w:szCs w:val="17"/>
            <w:lang w:val="en-GB" w:eastAsia="zh-CN"/>
            <w14:ligatures w14:val="none"/>
          </w:rPr>
          <w:delText>27.</w:delText>
        </w:r>
        <w:r w:rsidR="00A550D0" w:rsidRPr="002E36F3" w:rsidDel="00DA4E61">
          <w:rPr>
            <w:rFonts w:eastAsia="SimSun" w:cs="Arial"/>
            <w:kern w:val="0"/>
            <w:sz w:val="17"/>
            <w:szCs w:val="17"/>
            <w:lang w:val="en-GB" w:eastAsia="zh-CN"/>
            <w14:ligatures w14:val="none"/>
          </w:rPr>
          <w:tab/>
        </w:r>
      </w:del>
      <w:r w:rsidR="00F76057" w:rsidRPr="002E36F3">
        <w:rPr>
          <w:rFonts w:eastAsia="SimSun" w:cs="Arial"/>
          <w:kern w:val="0"/>
          <w:sz w:val="17"/>
          <w:szCs w:val="17"/>
          <w:lang w:eastAsia="zh-CN"/>
          <w14:ligatures w14:val="none"/>
        </w:rPr>
        <w:t xml:space="preserve">For files relating to documents located within the </w:t>
      </w:r>
      <w:proofErr w:type="spellStart"/>
      <w:r w:rsidR="00F76057" w:rsidRPr="007C489E">
        <w:rPr>
          <w:rFonts w:ascii="Courier New" w:eastAsia="SimSun" w:hAnsi="Courier New" w:cs="Courier New"/>
          <w:kern w:val="0"/>
          <w:sz w:val="17"/>
          <w:szCs w:val="17"/>
          <w:lang w:eastAsia="zh-CN"/>
          <w14:ligatures w14:val="none"/>
        </w:rPr>
        <w:t>SupplementaryArtifacts</w:t>
      </w:r>
      <w:proofErr w:type="spellEnd"/>
      <w:r w:rsidR="00F76057" w:rsidRPr="002E36F3">
        <w:rPr>
          <w:rFonts w:eastAsia="SimSun" w:cs="Arial"/>
          <w:kern w:val="0"/>
          <w:sz w:val="17"/>
          <w:szCs w:val="17"/>
          <w:lang w:eastAsia="zh-CN"/>
          <w14:ligatures w14:val="none"/>
        </w:rPr>
        <w:t xml:space="preserve"> folder, the file name convention proposed below should be followed, at the discretion of the providing Office:</w:t>
      </w:r>
    </w:p>
    <w:p w14:paraId="5416E177" w14:textId="6AD7C407" w:rsidR="00F76057" w:rsidRPr="007C489E" w:rsidRDefault="00F76057" w:rsidP="0070341D">
      <w:pPr>
        <w:widowControl w:val="0"/>
        <w:kinsoku w:val="0"/>
        <w:spacing w:before="0" w:after="0"/>
        <w:rPr>
          <w:rFonts w:ascii="Courier New" w:eastAsia="Segoe UI" w:hAnsi="Courier New" w:cs="Courier New"/>
          <w:kern w:val="0"/>
          <w:sz w:val="17"/>
          <w:szCs w:val="17"/>
          <w:lang w:val="en-GB" w:eastAsia="zh-CN"/>
          <w14:ligatures w14:val="none"/>
        </w:rPr>
      </w:pPr>
      <w:r w:rsidRPr="007C489E">
        <w:rPr>
          <w:rFonts w:ascii="Courier New" w:eastAsia="Segoe UI" w:hAnsi="Courier New" w:cs="Courier New"/>
          <w:kern w:val="0"/>
          <w:sz w:val="17"/>
          <w:szCs w:val="17"/>
          <w:lang w:val="en-GB" w:eastAsia="zh-CN"/>
          <w14:ligatures w14:val="none"/>
        </w:rPr>
        <w:t>&lt;providing Office ST.3 Code&gt;”_”&lt;application number</w:t>
      </w:r>
      <w:del w:id="349" w:author="Author">
        <w:r w:rsidRPr="007C489E">
          <w:rPr>
            <w:rFonts w:ascii="Courier New" w:eastAsia="Segoe UI" w:hAnsi="Courier New" w:cs="Courier New"/>
            <w:kern w:val="0"/>
            <w:sz w:val="17"/>
            <w:szCs w:val="17"/>
            <w:lang w:val="en-GB" w:eastAsia="zh-CN"/>
            <w14:ligatures w14:val="none"/>
          </w:rPr>
          <w:delText>&gt;”_”&lt;</w:delText>
        </w:r>
      </w:del>
      <w:ins w:id="350" w:author="Author">
        <w:r w:rsidRPr="007C489E">
          <w:rPr>
            <w:rFonts w:ascii="Courier New" w:eastAsia="Segoe UI" w:hAnsi="Courier New" w:cs="Courier New"/>
            <w:kern w:val="0"/>
            <w:sz w:val="17"/>
            <w:szCs w:val="17"/>
            <w:lang w:val="en-GB" w:eastAsia="zh-CN"/>
            <w14:ligatures w14:val="none"/>
          </w:rPr>
          <w:t>&gt;</w:t>
        </w:r>
        <w:r w:rsidR="00794F21" w:rsidRPr="007C489E">
          <w:rPr>
            <w:rFonts w:ascii="Courier New" w:eastAsia="Segoe UI" w:hAnsi="Courier New" w:cs="Courier New"/>
            <w:kern w:val="0"/>
            <w:sz w:val="17"/>
            <w:szCs w:val="17"/>
            <w:lang w:eastAsia="zh-CN"/>
            <w14:ligatures w14:val="none"/>
          </w:rPr>
          <w:t>{“</w:t>
        </w:r>
        <w:r w:rsidR="00794F21" w:rsidRPr="007C489E">
          <w:rPr>
            <w:rFonts w:ascii="Courier New" w:eastAsia="Segoe UI" w:hAnsi="Courier New" w:cs="Courier New"/>
            <w:kern w:val="0"/>
            <w:sz w:val="17"/>
            <w:szCs w:val="17"/>
            <w:lang w:val="en-GB" w:eastAsia="zh-CN"/>
            <w14:ligatures w14:val="none"/>
          </w:rPr>
          <w:t>-”&lt;optional design identifier&gt;</w:t>
        </w:r>
        <w:r w:rsidR="00794F21" w:rsidRPr="007C489E">
          <w:rPr>
            <w:rFonts w:ascii="Courier New" w:eastAsia="Segoe UI" w:hAnsi="Courier New" w:cs="Courier New"/>
            <w:kern w:val="0"/>
            <w:sz w:val="17"/>
            <w:szCs w:val="17"/>
            <w:lang w:eastAsia="zh-CN"/>
            <w14:ligatures w14:val="none"/>
          </w:rPr>
          <w:t>}</w:t>
        </w:r>
        <w:r w:rsidRPr="007C489E">
          <w:rPr>
            <w:rFonts w:ascii="Courier New" w:eastAsia="Segoe UI" w:hAnsi="Courier New" w:cs="Courier New"/>
            <w:kern w:val="0"/>
            <w:sz w:val="17"/>
            <w:szCs w:val="17"/>
            <w:lang w:val="en-GB" w:eastAsia="zh-CN"/>
            <w14:ligatures w14:val="none"/>
          </w:rPr>
          <w:t>”_”&lt;</w:t>
        </w:r>
      </w:ins>
      <w:r w:rsidRPr="007C489E">
        <w:rPr>
          <w:rFonts w:ascii="Courier New" w:eastAsia="Segoe UI" w:hAnsi="Courier New" w:cs="Courier New"/>
          <w:kern w:val="0"/>
          <w:sz w:val="17"/>
          <w:szCs w:val="17"/>
          <w:lang w:val="en-GB" w:eastAsia="zh-CN"/>
          <w14:ligatures w14:val="none"/>
        </w:rPr>
        <w:t>filing date</w:t>
      </w:r>
      <w:r w:rsidRPr="007C489E">
        <w:rPr>
          <w:rFonts w:ascii="Courier New" w:eastAsia="Segoe UI" w:hAnsi="Courier New" w:cs="Courier New"/>
          <w:kern w:val="0"/>
          <w:sz w:val="17"/>
          <w:szCs w:val="17"/>
          <w:vertAlign w:val="superscript"/>
          <w:lang w:val="en-GB" w:eastAsia="zh-CN"/>
          <w14:ligatures w14:val="none"/>
        </w:rPr>
        <w:fldChar w:fldCharType="begin"/>
      </w:r>
      <w:r w:rsidRPr="007C489E">
        <w:rPr>
          <w:rFonts w:ascii="Courier New" w:eastAsia="Segoe UI" w:hAnsi="Courier New" w:cs="Courier New"/>
          <w:kern w:val="0"/>
          <w:sz w:val="17"/>
          <w:szCs w:val="17"/>
          <w:vertAlign w:val="superscript"/>
          <w:lang w:val="en-GB" w:eastAsia="zh-CN"/>
          <w14:ligatures w14:val="none"/>
        </w:rPr>
        <w:instrText xml:space="preserve"> NOTEREF _Ref169603376 \h  \* MERGEFORMAT </w:instrText>
      </w:r>
      <w:r w:rsidRPr="007C489E">
        <w:rPr>
          <w:rFonts w:ascii="Courier New" w:eastAsia="Segoe UI" w:hAnsi="Courier New" w:cs="Courier New"/>
          <w:kern w:val="0"/>
          <w:sz w:val="17"/>
          <w:szCs w:val="17"/>
          <w:vertAlign w:val="superscript"/>
          <w:lang w:val="en-GB" w:eastAsia="zh-CN"/>
          <w14:ligatures w14:val="none"/>
        </w:rPr>
      </w:r>
      <w:r w:rsidRPr="007C489E">
        <w:rPr>
          <w:rFonts w:ascii="Courier New" w:eastAsia="Segoe UI" w:hAnsi="Courier New" w:cs="Courier New"/>
          <w:kern w:val="0"/>
          <w:sz w:val="17"/>
          <w:szCs w:val="17"/>
          <w:vertAlign w:val="superscript"/>
          <w:lang w:val="en-GB" w:eastAsia="zh-CN"/>
          <w14:ligatures w14:val="none"/>
        </w:rPr>
        <w:fldChar w:fldCharType="separate"/>
      </w:r>
      <w:r w:rsidR="00FE7198">
        <w:rPr>
          <w:rFonts w:ascii="Courier New" w:eastAsia="Segoe UI" w:hAnsi="Courier New" w:cs="Courier New"/>
          <w:kern w:val="0"/>
          <w:sz w:val="17"/>
          <w:szCs w:val="17"/>
          <w:vertAlign w:val="superscript"/>
          <w:lang w:val="en-GB" w:eastAsia="zh-CN"/>
          <w14:ligatures w14:val="none"/>
        </w:rPr>
        <w:t>6</w:t>
      </w:r>
      <w:r w:rsidRPr="007C489E">
        <w:rPr>
          <w:rFonts w:ascii="Courier New" w:eastAsia="Segoe UI" w:hAnsi="Courier New" w:cs="Courier New"/>
          <w:kern w:val="0"/>
          <w:sz w:val="17"/>
          <w:szCs w:val="17"/>
          <w:vertAlign w:val="superscript"/>
          <w:lang w:val="en-GB" w:eastAsia="zh-CN"/>
          <w14:ligatures w14:val="none"/>
        </w:rPr>
        <w:fldChar w:fldCharType="end"/>
      </w:r>
      <w:r w:rsidRPr="007C489E">
        <w:rPr>
          <w:rFonts w:ascii="Courier New" w:eastAsia="Segoe UI" w:hAnsi="Courier New" w:cs="Courier New"/>
          <w:kern w:val="0"/>
          <w:sz w:val="17"/>
          <w:szCs w:val="17"/>
          <w:lang w:val="en-GB" w:eastAsia="zh-CN"/>
          <w14:ligatures w14:val="none"/>
        </w:rPr>
        <w:t xml:space="preserve">&gt;”_”&lt;category of document&gt;{“_”&lt;unique identifier – optional unless there are several documents of the same category&gt;}.&lt;file extension&gt; </w:t>
      </w:r>
    </w:p>
    <w:p w14:paraId="1FA11C7B" w14:textId="77777777" w:rsidR="0070341D" w:rsidRPr="007C489E" w:rsidRDefault="0070341D" w:rsidP="0070341D">
      <w:pPr>
        <w:widowControl w:val="0"/>
        <w:kinsoku w:val="0"/>
        <w:spacing w:before="0" w:after="0"/>
        <w:rPr>
          <w:rFonts w:ascii="Courier New" w:eastAsia="Segoe UI" w:hAnsi="Courier New" w:cs="Courier New"/>
          <w:kern w:val="0"/>
          <w:sz w:val="17"/>
          <w:szCs w:val="17"/>
          <w:lang w:val="en-GB" w:eastAsia="zh-CN"/>
          <w14:ligatures w14:val="none"/>
        </w:rPr>
      </w:pPr>
    </w:p>
    <w:p w14:paraId="1C3575F6" w14:textId="033577A7" w:rsidR="005409F9" w:rsidRPr="002E36F3" w:rsidRDefault="00F76057" w:rsidP="0070341D">
      <w:pPr>
        <w:widowControl w:val="0"/>
        <w:kinsoku w:val="0"/>
        <w:spacing w:before="0" w:after="170"/>
        <w:rPr>
          <w:ins w:id="351" w:author="Author"/>
          <w:rFonts w:eastAsia="Segoe UI" w:cs="Arial"/>
          <w:kern w:val="0"/>
          <w:sz w:val="17"/>
          <w:szCs w:val="17"/>
          <w:lang w:eastAsia="zh-CN"/>
          <w14:ligatures w14:val="none"/>
        </w:rPr>
      </w:pPr>
      <w:r w:rsidRPr="002E36F3">
        <w:rPr>
          <w:rFonts w:eastAsia="Segoe UI" w:cs="Arial"/>
          <w:kern w:val="0"/>
          <w:sz w:val="17"/>
          <w:szCs w:val="17"/>
          <w:lang w:eastAsia="zh-CN"/>
          <w14:ligatures w14:val="none"/>
        </w:rPr>
        <w:t xml:space="preserve">The “category of document” indicates the type of artifact which is a part of the application or related data of the application and should be in upper camel case naming convention of the English language document types indicated in the </w:t>
      </w:r>
      <w:proofErr w:type="spellStart"/>
      <w:r w:rsidRPr="001D48DB">
        <w:rPr>
          <w:rFonts w:ascii="Courier New" w:eastAsia="SimSun" w:hAnsi="Courier New" w:cs="Courier New"/>
          <w:kern w:val="0"/>
          <w:sz w:val="17"/>
          <w:szCs w:val="17"/>
          <w:lang w:eastAsia="zh-CN"/>
          <w14:ligatures w14:val="none"/>
        </w:rPr>
        <w:t>SupplementaryArtifacts</w:t>
      </w:r>
      <w:proofErr w:type="spellEnd"/>
      <w:r w:rsidRPr="002E36F3">
        <w:rPr>
          <w:rFonts w:eastAsia="SimSun" w:cs="Arial"/>
          <w:i/>
          <w:iCs/>
          <w:kern w:val="0"/>
          <w:sz w:val="17"/>
          <w:szCs w:val="17"/>
          <w:lang w:eastAsia="zh-CN"/>
          <w14:ligatures w14:val="none"/>
        </w:rPr>
        <w:t xml:space="preserve"> </w:t>
      </w:r>
      <w:r w:rsidRPr="002E36F3">
        <w:rPr>
          <w:rFonts w:eastAsia="SimSun" w:cs="Arial"/>
          <w:kern w:val="0"/>
          <w:sz w:val="17"/>
          <w:szCs w:val="17"/>
          <w:lang w:eastAsia="zh-CN"/>
          <w14:ligatures w14:val="none"/>
        </w:rPr>
        <w:t>folder section</w:t>
      </w:r>
      <w:r w:rsidRPr="002E36F3">
        <w:rPr>
          <w:rFonts w:eastAsia="Segoe UI" w:cs="Arial"/>
          <w:kern w:val="0"/>
          <w:sz w:val="17"/>
          <w:szCs w:val="17"/>
          <w:lang w:eastAsia="zh-CN"/>
          <w14:ligatures w14:val="none"/>
        </w:rPr>
        <w:t xml:space="preserve">.  </w:t>
      </w:r>
      <w:r w:rsidR="000619C5" w:rsidRPr="002E36F3" w:rsidDel="005409F9">
        <w:rPr>
          <w:rFonts w:eastAsia="Segoe UI" w:cs="Arial"/>
          <w:kern w:val="0"/>
          <w:sz w:val="17"/>
          <w:szCs w:val="17"/>
          <w:lang w:eastAsia="zh-CN"/>
          <w14:ligatures w14:val="none"/>
        </w:rPr>
        <w:t>For example, for a patent application, this artifact may be “</w:t>
      </w:r>
      <w:proofErr w:type="spellStart"/>
      <w:r w:rsidR="000619C5" w:rsidRPr="00904D93" w:rsidDel="005409F9">
        <w:rPr>
          <w:rFonts w:ascii="Courier New" w:eastAsia="Segoe UI" w:hAnsi="Courier New" w:cs="Courier New"/>
          <w:kern w:val="0"/>
          <w:sz w:val="17"/>
          <w:szCs w:val="17"/>
          <w:lang w:eastAsia="zh-CN"/>
          <w14:ligatures w14:val="none"/>
        </w:rPr>
        <w:t>ApplicationBody</w:t>
      </w:r>
      <w:proofErr w:type="spellEnd"/>
      <w:r w:rsidR="000619C5" w:rsidRPr="002E36F3" w:rsidDel="005409F9">
        <w:rPr>
          <w:rFonts w:eastAsia="Segoe UI" w:cs="Arial"/>
          <w:kern w:val="0"/>
          <w:sz w:val="17"/>
          <w:szCs w:val="17"/>
          <w:lang w:eastAsia="zh-CN"/>
          <w14:ligatures w14:val="none"/>
        </w:rPr>
        <w:t>”, “</w:t>
      </w:r>
      <w:proofErr w:type="spellStart"/>
      <w:r w:rsidR="000619C5" w:rsidRPr="00904D93" w:rsidDel="005409F9">
        <w:rPr>
          <w:rFonts w:ascii="Courier New" w:eastAsia="Segoe UI" w:hAnsi="Courier New" w:cs="Courier New"/>
          <w:kern w:val="0"/>
          <w:sz w:val="17"/>
          <w:szCs w:val="17"/>
          <w:lang w:eastAsia="zh-CN"/>
          <w14:ligatures w14:val="none"/>
        </w:rPr>
        <w:t>ClassificationData</w:t>
      </w:r>
      <w:proofErr w:type="spellEnd"/>
      <w:r w:rsidR="000619C5" w:rsidRPr="002E36F3" w:rsidDel="005409F9">
        <w:rPr>
          <w:rFonts w:eastAsia="Segoe UI" w:cs="Arial"/>
          <w:kern w:val="0"/>
          <w:sz w:val="17"/>
          <w:szCs w:val="17"/>
          <w:lang w:eastAsia="zh-CN"/>
          <w14:ligatures w14:val="none"/>
        </w:rPr>
        <w:t>” or “</w:t>
      </w:r>
      <w:proofErr w:type="spellStart"/>
      <w:r w:rsidR="000619C5" w:rsidRPr="00904D93" w:rsidDel="005409F9">
        <w:rPr>
          <w:rFonts w:ascii="Courier New" w:eastAsia="Segoe UI" w:hAnsi="Courier New" w:cs="Courier New"/>
          <w:kern w:val="0"/>
          <w:sz w:val="17"/>
          <w:szCs w:val="17"/>
          <w:lang w:eastAsia="zh-CN"/>
          <w14:ligatures w14:val="none"/>
        </w:rPr>
        <w:t>BibliographicData</w:t>
      </w:r>
      <w:proofErr w:type="spellEnd"/>
      <w:r w:rsidR="000619C5" w:rsidRPr="002E36F3" w:rsidDel="005409F9">
        <w:rPr>
          <w:rFonts w:eastAsia="Segoe UI" w:cs="Arial"/>
          <w:kern w:val="0"/>
          <w:sz w:val="17"/>
          <w:szCs w:val="17"/>
          <w:lang w:eastAsia="zh-CN"/>
          <w14:ligatures w14:val="none"/>
        </w:rPr>
        <w:t>”.</w:t>
      </w:r>
    </w:p>
    <w:p w14:paraId="4EFD40C9" w14:textId="46A49DFF" w:rsidR="00F76057" w:rsidRPr="002E36F3" w:rsidDel="005409F9" w:rsidRDefault="007628DE" w:rsidP="0070341D">
      <w:pPr>
        <w:widowControl w:val="0"/>
        <w:kinsoku w:val="0"/>
        <w:spacing w:before="0" w:after="170"/>
        <w:rPr>
          <w:rFonts w:eastAsia="Segoe UI" w:cs="Arial"/>
          <w:kern w:val="0"/>
          <w:sz w:val="17"/>
          <w:szCs w:val="17"/>
          <w:lang w:eastAsia="zh-CN"/>
          <w14:ligatures w14:val="none"/>
        </w:rPr>
      </w:pPr>
      <w:r w:rsidRPr="002E36F3">
        <w:rPr>
          <w:rFonts w:eastAsia="SimSun" w:cs="Arial"/>
          <w:kern w:val="0"/>
          <w:sz w:val="17"/>
          <w:szCs w:val="17"/>
          <w:lang w:eastAsia="zh-CN"/>
          <w14:ligatures w14:val="none"/>
        </w:rPr>
        <w:t xml:space="preserve">It is not mandatory to rename documents within the </w:t>
      </w:r>
      <w:proofErr w:type="spellStart"/>
      <w:r w:rsidRPr="00904D93">
        <w:rPr>
          <w:rFonts w:ascii="Courier New" w:eastAsia="SimSun" w:hAnsi="Courier New" w:cs="Courier New"/>
          <w:kern w:val="0"/>
          <w:sz w:val="17"/>
          <w:szCs w:val="17"/>
          <w:lang w:eastAsia="zh-CN"/>
          <w14:ligatures w14:val="none"/>
        </w:rPr>
        <w:t>SupplementaryArtifacts</w:t>
      </w:r>
      <w:proofErr w:type="spellEnd"/>
      <w:r w:rsidRPr="002E36F3">
        <w:rPr>
          <w:rFonts w:eastAsia="SimSun" w:cs="Arial"/>
          <w:kern w:val="0"/>
          <w:sz w:val="17"/>
          <w:szCs w:val="17"/>
          <w:lang w:eastAsia="zh-CN"/>
          <w14:ligatures w14:val="none"/>
        </w:rPr>
        <w:t xml:space="preserve"> folder to comply with the naming conventions.</w:t>
      </w:r>
    </w:p>
    <w:tbl>
      <w:tblPr>
        <w:tblStyle w:val="TableGrid"/>
        <w:tblW w:w="0" w:type="auto"/>
        <w:tblInd w:w="-5" w:type="dxa"/>
        <w:tblLook w:val="04A0" w:firstRow="1" w:lastRow="0" w:firstColumn="1" w:lastColumn="0" w:noHBand="0" w:noVBand="1"/>
      </w:tblPr>
      <w:tblGrid>
        <w:gridCol w:w="9352"/>
      </w:tblGrid>
      <w:tr w:rsidR="00F76057" w:rsidRPr="002E36F3" w14:paraId="566C9B89" w14:textId="77777777" w:rsidTr="005F58BA">
        <w:trPr>
          <w:trHeight w:val="724"/>
        </w:trPr>
        <w:tc>
          <w:tcPr>
            <w:tcW w:w="9352" w:type="dxa"/>
          </w:tcPr>
          <w:p w14:paraId="7CAEBBEE" w14:textId="0D584DBE" w:rsidR="00F76057" w:rsidRPr="002E36F3" w:rsidRDefault="00F76057" w:rsidP="00F76057">
            <w:pPr>
              <w:widowControl w:val="0"/>
              <w:kinsoku w:val="0"/>
              <w:rPr>
                <w:rFonts w:eastAsia="Segoe UI" w:cs="Arial"/>
                <w:sz w:val="17"/>
                <w:szCs w:val="17"/>
                <w:lang w:eastAsia="zh-CN"/>
              </w:rPr>
            </w:pPr>
            <w:del w:id="352" w:author="Author">
              <w:r w:rsidRPr="002E36F3">
                <w:rPr>
                  <w:rFonts w:eastAsia="Segoe UI" w:cs="Arial"/>
                  <w:sz w:val="17"/>
                  <w:szCs w:val="17"/>
                  <w:lang w:eastAsia="zh-CN"/>
                </w:rPr>
                <w:delText>For</w:delText>
              </w:r>
            </w:del>
            <w:ins w:id="353" w:author="Author">
              <w:r w:rsidR="00757AF7" w:rsidRPr="002E36F3">
                <w:rPr>
                  <w:rFonts w:eastAsia="Segoe UI" w:cs="Arial"/>
                  <w:sz w:val="17"/>
                  <w:szCs w:val="17"/>
                  <w:lang w:eastAsia="zh-CN"/>
                </w:rPr>
                <w:t>P</w:t>
              </w:r>
              <w:r w:rsidR="004100B3" w:rsidRPr="002E36F3">
                <w:rPr>
                  <w:rFonts w:eastAsia="Segoe UI" w:cs="Arial"/>
                  <w:sz w:val="17"/>
                  <w:szCs w:val="17"/>
                  <w:lang w:eastAsia="zh-CN"/>
                </w:rPr>
                <w:t>atent</w:t>
              </w:r>
            </w:ins>
            <w:r w:rsidR="004100B3" w:rsidRPr="002E36F3">
              <w:rPr>
                <w:rFonts w:eastAsia="Segoe UI" w:cs="Arial"/>
                <w:sz w:val="17"/>
                <w:szCs w:val="17"/>
                <w:lang w:eastAsia="zh-CN"/>
              </w:rPr>
              <w:t xml:space="preserve"> </w:t>
            </w:r>
            <w:r w:rsidRPr="002E36F3">
              <w:rPr>
                <w:rFonts w:eastAsia="Segoe UI" w:cs="Arial"/>
                <w:sz w:val="17"/>
                <w:szCs w:val="17"/>
                <w:lang w:eastAsia="zh-CN"/>
              </w:rPr>
              <w:t xml:space="preserve">example: </w:t>
            </w:r>
            <w:r w:rsidRPr="003E4AD9">
              <w:rPr>
                <w:rFonts w:ascii="Courier New" w:eastAsia="Times New Roman" w:hAnsi="Courier New" w:cs="Courier New"/>
                <w:iCs/>
                <w:smallCaps/>
                <w:sz w:val="17"/>
                <w:szCs w:val="17"/>
              </w:rPr>
              <w:t>US</w:t>
            </w:r>
            <w:r w:rsidRPr="003E4AD9">
              <w:rPr>
                <w:rFonts w:ascii="Courier New" w:eastAsia="Times New Roman" w:hAnsi="Courier New" w:cs="Courier New"/>
                <w:iCs/>
                <w:sz w:val="17"/>
                <w:szCs w:val="17"/>
              </w:rPr>
              <w:t>_</w:t>
            </w:r>
            <w:r w:rsidRPr="003E4AD9">
              <w:rPr>
                <w:rFonts w:ascii="Courier New" w:eastAsia="Calibri" w:hAnsi="Courier New" w:cs="Courier New"/>
                <w:bCs/>
                <w:iCs/>
                <w:sz w:val="17"/>
                <w:szCs w:val="17"/>
                <w:lang w:eastAsia="zh-CN"/>
              </w:rPr>
              <w:t>59111111_20220719</w:t>
            </w:r>
            <w:r w:rsidRPr="003E4AD9">
              <w:rPr>
                <w:rFonts w:ascii="Courier New" w:eastAsia="Segoe UI" w:hAnsi="Courier New" w:cs="Courier New"/>
                <w:sz w:val="17"/>
                <w:szCs w:val="17"/>
                <w:lang w:eastAsia="zh-CN"/>
              </w:rPr>
              <w:t>_BibliographicData.xml</w:t>
            </w:r>
            <w:r w:rsidRPr="002E36F3">
              <w:rPr>
                <w:rFonts w:eastAsia="Segoe UI" w:cs="Arial"/>
                <w:sz w:val="17"/>
                <w:szCs w:val="17"/>
                <w:lang w:eastAsia="zh-CN"/>
              </w:rPr>
              <w:t xml:space="preserve"> for bibliographic data in XML concerning the application </w:t>
            </w:r>
            <w:del w:id="354" w:author="Author">
              <w:r w:rsidRPr="002E36F3">
                <w:rPr>
                  <w:rFonts w:eastAsia="Segoe UI" w:cs="Arial"/>
                  <w:sz w:val="17"/>
                  <w:szCs w:val="17"/>
                  <w:lang w:eastAsia="zh-CN"/>
                </w:rPr>
                <w:delText>of</w:delText>
              </w:r>
            </w:del>
            <w:ins w:id="355" w:author="Author">
              <w:r w:rsidR="00CB5977" w:rsidRPr="002E36F3">
                <w:rPr>
                  <w:rFonts w:eastAsia="Segoe UI" w:cs="Arial"/>
                  <w:sz w:val="17"/>
                  <w:szCs w:val="17"/>
                  <w:lang w:eastAsia="zh-CN"/>
                </w:rPr>
                <w:t>number,</w:t>
              </w:r>
            </w:ins>
            <w:r w:rsidR="00CB5977" w:rsidRPr="002E36F3">
              <w:rPr>
                <w:rFonts w:eastAsia="Segoe UI" w:cs="Arial"/>
                <w:sz w:val="17"/>
                <w:szCs w:val="17"/>
                <w:lang w:eastAsia="zh-CN"/>
              </w:rPr>
              <w:t xml:space="preserve"> </w:t>
            </w:r>
            <w:r w:rsidRPr="002E36F3">
              <w:rPr>
                <w:rFonts w:eastAsia="Segoe UI" w:cs="Arial"/>
                <w:sz w:val="17"/>
                <w:szCs w:val="17"/>
                <w:lang w:eastAsia="zh-CN"/>
              </w:rPr>
              <w:t xml:space="preserve">59111111 which was filed on July 19, </w:t>
            </w:r>
            <w:proofErr w:type="gramStart"/>
            <w:r w:rsidRPr="002E36F3">
              <w:rPr>
                <w:rFonts w:eastAsia="Segoe UI" w:cs="Arial"/>
                <w:sz w:val="17"/>
                <w:szCs w:val="17"/>
                <w:lang w:eastAsia="zh-CN"/>
              </w:rPr>
              <w:t>2022</w:t>
            </w:r>
            <w:proofErr w:type="gramEnd"/>
            <w:r w:rsidRPr="002E36F3">
              <w:rPr>
                <w:rFonts w:eastAsia="Segoe UI" w:cs="Arial"/>
                <w:sz w:val="17"/>
                <w:szCs w:val="17"/>
                <w:lang w:eastAsia="zh-CN"/>
              </w:rPr>
              <w:t xml:space="preserve"> and provided by the USPTO.</w:t>
            </w:r>
          </w:p>
        </w:tc>
      </w:tr>
    </w:tbl>
    <w:p w14:paraId="056A0F23" w14:textId="77777777" w:rsidR="00F12C93" w:rsidRPr="002E36F3" w:rsidRDefault="00F12C93" w:rsidP="00F12C93">
      <w:pPr>
        <w:widowControl w:val="0"/>
        <w:kinsoku w:val="0"/>
        <w:spacing w:before="0" w:after="0"/>
        <w:contextualSpacing/>
        <w:rPr>
          <w:ins w:id="356" w:author="Author"/>
          <w:rFonts w:eastAsia="SimSun" w:cs="Arial"/>
          <w:kern w:val="0"/>
          <w:sz w:val="17"/>
          <w:szCs w:val="17"/>
          <w:lang w:eastAsia="zh-CN"/>
          <w14:ligatures w14:val="none"/>
        </w:rPr>
      </w:pPr>
    </w:p>
    <w:p w14:paraId="3B87D835" w14:textId="2800804B" w:rsidR="005409F9" w:rsidRPr="002E36F3" w:rsidRDefault="005409F9" w:rsidP="00F12C93">
      <w:pPr>
        <w:widowControl w:val="0"/>
        <w:kinsoku w:val="0"/>
        <w:spacing w:before="0" w:after="0"/>
        <w:contextualSpacing/>
        <w:rPr>
          <w:ins w:id="357" w:author="Author"/>
          <w:rFonts w:eastAsia="Segoe UI" w:cs="Arial"/>
          <w:kern w:val="0"/>
          <w:sz w:val="17"/>
          <w:szCs w:val="17"/>
          <w:lang w:eastAsia="zh-CN"/>
          <w14:ligatures w14:val="none"/>
        </w:rPr>
      </w:pPr>
      <w:ins w:id="358" w:author="Author">
        <w:r w:rsidRPr="002E36F3">
          <w:rPr>
            <w:rFonts w:eastAsia="Segoe UI" w:cs="Arial"/>
            <w:kern w:val="0"/>
            <w:sz w:val="17"/>
            <w:szCs w:val="17"/>
            <w:lang w:eastAsia="zh-CN"/>
            <w14:ligatures w14:val="none"/>
          </w:rPr>
          <w:t>For example, for a</w:t>
        </w:r>
        <w:r w:rsidR="00B3187E" w:rsidRPr="002E36F3">
          <w:rPr>
            <w:rFonts w:eastAsia="Segoe UI" w:cs="Arial"/>
            <w:kern w:val="0"/>
            <w:sz w:val="17"/>
            <w:szCs w:val="17"/>
            <w:lang w:eastAsia="zh-CN"/>
            <w14:ligatures w14:val="none"/>
          </w:rPr>
          <w:t xml:space="preserve">n industrial design </w:t>
        </w:r>
        <w:r w:rsidRPr="002E36F3">
          <w:rPr>
            <w:rFonts w:eastAsia="Segoe UI" w:cs="Arial"/>
            <w:kern w:val="0"/>
            <w:sz w:val="17"/>
            <w:szCs w:val="17"/>
            <w:lang w:eastAsia="zh-CN"/>
            <w14:ligatures w14:val="none"/>
          </w:rPr>
          <w:t>application, this artifact may be “</w:t>
        </w:r>
        <w:proofErr w:type="spellStart"/>
        <w:r w:rsidR="001A5641" w:rsidRPr="003E4AD9">
          <w:rPr>
            <w:rFonts w:ascii="Courier New" w:eastAsia="Segoe UI" w:hAnsi="Courier New" w:cs="Courier New"/>
            <w:kern w:val="0"/>
            <w:sz w:val="17"/>
            <w:szCs w:val="17"/>
            <w:lang w:eastAsia="zh-CN"/>
            <w14:ligatures w14:val="none"/>
          </w:rPr>
          <w:t>RegistrationCertificate</w:t>
        </w:r>
        <w:proofErr w:type="spellEnd"/>
        <w:r w:rsidR="00187774" w:rsidRPr="002E36F3" w:rsidDel="005409F9">
          <w:rPr>
            <w:rFonts w:eastAsia="Segoe UI" w:cs="Arial"/>
            <w:kern w:val="0"/>
            <w:sz w:val="17"/>
            <w:szCs w:val="17"/>
            <w:lang w:eastAsia="zh-CN"/>
            <w14:ligatures w14:val="none"/>
          </w:rPr>
          <w:t>”</w:t>
        </w:r>
        <w:r w:rsidRPr="002E36F3">
          <w:rPr>
            <w:rFonts w:eastAsia="Segoe UI" w:cs="Arial"/>
            <w:kern w:val="0"/>
            <w:sz w:val="17"/>
            <w:szCs w:val="17"/>
            <w:lang w:eastAsia="zh-CN"/>
            <w14:ligatures w14:val="none"/>
          </w:rPr>
          <w:t>.</w:t>
        </w:r>
      </w:ins>
    </w:p>
    <w:p w14:paraId="7A301DCB" w14:textId="77777777" w:rsidR="007628DE" w:rsidRPr="002E36F3" w:rsidRDefault="007628DE" w:rsidP="00F12C93">
      <w:pPr>
        <w:widowControl w:val="0"/>
        <w:kinsoku w:val="0"/>
        <w:spacing w:before="0" w:after="0"/>
        <w:contextualSpacing/>
        <w:rPr>
          <w:ins w:id="359" w:author="Autho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F12C93" w:rsidRPr="002E36F3" w14:paraId="25567257" w14:textId="77777777" w:rsidTr="00B77ADE">
        <w:trPr>
          <w:trHeight w:val="539"/>
          <w:ins w:id="360" w:author="Author"/>
        </w:trPr>
        <w:tc>
          <w:tcPr>
            <w:tcW w:w="9352" w:type="dxa"/>
          </w:tcPr>
          <w:p w14:paraId="1527723E" w14:textId="2546A0DD" w:rsidR="00F12C93" w:rsidRPr="002E36F3" w:rsidRDefault="00757AF7" w:rsidP="005D22FF">
            <w:pPr>
              <w:widowControl w:val="0"/>
              <w:kinsoku w:val="0"/>
              <w:rPr>
                <w:ins w:id="361" w:author="Author"/>
                <w:rFonts w:eastAsia="Segoe UI" w:cs="Arial"/>
                <w:sz w:val="17"/>
                <w:szCs w:val="17"/>
                <w:lang w:eastAsia="zh-CN"/>
              </w:rPr>
            </w:pPr>
            <w:ins w:id="362" w:author="Author">
              <w:r w:rsidRPr="002E36F3">
                <w:rPr>
                  <w:rFonts w:eastAsia="Segoe UI" w:cs="Arial"/>
                  <w:sz w:val="17"/>
                  <w:szCs w:val="17"/>
                  <w:lang w:eastAsia="zh-CN"/>
                </w:rPr>
                <w:t>I</w:t>
              </w:r>
              <w:r w:rsidR="00B42890" w:rsidRPr="002E36F3">
                <w:rPr>
                  <w:rFonts w:eastAsia="Segoe UI" w:cs="Arial"/>
                  <w:sz w:val="17"/>
                  <w:szCs w:val="17"/>
                  <w:lang w:eastAsia="zh-CN"/>
                </w:rPr>
                <w:t xml:space="preserve">ndustrial design </w:t>
              </w:r>
              <w:r w:rsidR="00F12C93" w:rsidRPr="002E36F3">
                <w:rPr>
                  <w:rFonts w:eastAsia="Segoe UI" w:cs="Arial"/>
                  <w:sz w:val="17"/>
                  <w:szCs w:val="17"/>
                  <w:lang w:eastAsia="zh-CN"/>
                </w:rPr>
                <w:t xml:space="preserve">example:  </w:t>
              </w:r>
              <w:r w:rsidR="00F12C93" w:rsidRPr="003E4AD9">
                <w:rPr>
                  <w:rFonts w:ascii="Courier New" w:eastAsia="Segoe UI" w:hAnsi="Courier New" w:cs="Courier New"/>
                  <w:sz w:val="17"/>
                  <w:szCs w:val="17"/>
                  <w:lang w:val="en-US" w:eastAsia="zh-CN"/>
                </w:rPr>
                <w:t>EM_015065203</w:t>
              </w:r>
              <w:r w:rsidR="00F12C93" w:rsidRPr="003E4AD9">
                <w:rPr>
                  <w:rFonts w:ascii="Courier New" w:eastAsia="Times New Roman" w:hAnsi="Courier New" w:cs="Courier New"/>
                  <w:sz w:val="17"/>
                  <w:szCs w:val="17"/>
                </w:rPr>
                <w:t>_</w:t>
              </w:r>
              <w:r w:rsidR="00AE2418" w:rsidRPr="003E4AD9">
                <w:rPr>
                  <w:rFonts w:ascii="Courier New" w:eastAsiaTheme="minorHAnsi" w:hAnsi="Courier New" w:cs="Courier New"/>
                  <w:color w:val="D13438"/>
                  <w:kern w:val="2"/>
                  <w:sz w:val="17"/>
                  <w:szCs w:val="17"/>
                  <w:bdr w:val="none" w:sz="0" w:space="0" w:color="auto" w:frame="1"/>
                  <w:lang w:eastAsia="en-US"/>
                  <w14:ligatures w14:val="standardContextual"/>
                </w:rPr>
                <w:t xml:space="preserve"> </w:t>
              </w:r>
              <w:r w:rsidR="00AE2418" w:rsidRPr="003E4AD9">
                <w:rPr>
                  <w:rFonts w:ascii="Courier New" w:eastAsia="Times New Roman" w:hAnsi="Courier New" w:cs="Courier New"/>
                  <w:sz w:val="17"/>
                  <w:szCs w:val="17"/>
                  <w:lang w:val="en-US"/>
                </w:rPr>
                <w:t>20250101_</w:t>
              </w:r>
              <w:proofErr w:type="spellStart"/>
              <w:r w:rsidR="00EE33BB" w:rsidRPr="003E4AD9">
                <w:rPr>
                  <w:rFonts w:ascii="Courier New" w:eastAsia="Segoe UI" w:hAnsi="Courier New" w:cs="Courier New"/>
                  <w:sz w:val="17"/>
                  <w:szCs w:val="17"/>
                  <w:lang w:eastAsia="zh-CN"/>
                </w:rPr>
                <w:t>RegistrationCertificate</w:t>
              </w:r>
              <w:proofErr w:type="spellEnd"/>
              <w:r w:rsidR="00F12C93" w:rsidRPr="003E4AD9">
                <w:rPr>
                  <w:rFonts w:ascii="Courier New" w:eastAsia="Times New Roman" w:hAnsi="Courier New" w:cs="Courier New"/>
                  <w:sz w:val="17"/>
                  <w:szCs w:val="17"/>
                  <w:lang w:val="en-US"/>
                </w:rPr>
                <w:t>.pdf</w:t>
              </w:r>
              <w:r w:rsidR="00F12C93" w:rsidRPr="002E36F3">
                <w:rPr>
                  <w:rFonts w:eastAsia="Segoe UI" w:cs="Arial"/>
                  <w:sz w:val="17"/>
                  <w:szCs w:val="17"/>
                  <w:lang w:eastAsia="zh-CN"/>
                </w:rPr>
                <w:t xml:space="preserve"> </w:t>
              </w:r>
              <w:r w:rsidR="00F12C93" w:rsidRPr="002E36F3">
                <w:rPr>
                  <w:rFonts w:eastAsia="Times New Roman" w:cs="Arial"/>
                  <w:sz w:val="17"/>
                  <w:szCs w:val="17"/>
                </w:rPr>
                <w:t>for a registered design</w:t>
              </w:r>
              <w:r w:rsidR="00F12C93" w:rsidRPr="002E36F3">
                <w:rPr>
                  <w:rFonts w:eastAsia="Segoe UI" w:cs="Arial"/>
                  <w:sz w:val="17"/>
                  <w:szCs w:val="17"/>
                  <w:lang w:eastAsia="zh-CN"/>
                </w:rPr>
                <w:t xml:space="preserve"> concerning the application </w:t>
              </w:r>
              <w:r w:rsidR="00AD48A3" w:rsidRPr="002E36F3">
                <w:rPr>
                  <w:rFonts w:eastAsia="Segoe UI" w:cs="Arial"/>
                  <w:sz w:val="17"/>
                  <w:szCs w:val="17"/>
                  <w:lang w:eastAsia="zh-CN"/>
                </w:rPr>
                <w:t>number,</w:t>
              </w:r>
              <w:r w:rsidR="00F12C93" w:rsidRPr="002E36F3">
                <w:rPr>
                  <w:rFonts w:eastAsia="Times New Roman" w:cs="Arial"/>
                  <w:sz w:val="17"/>
                  <w:szCs w:val="17"/>
                </w:rPr>
                <w:t xml:space="preserve"> </w:t>
              </w:r>
              <w:r w:rsidR="00F12C93" w:rsidRPr="002E36F3">
                <w:rPr>
                  <w:rFonts w:eastAsia="Segoe UI" w:cs="Arial"/>
                  <w:sz w:val="17"/>
                  <w:szCs w:val="17"/>
                  <w:lang w:eastAsia="zh-CN"/>
                </w:rPr>
                <w:t>015065203</w:t>
              </w:r>
              <w:r w:rsidR="00AD48A3" w:rsidRPr="002E36F3">
                <w:rPr>
                  <w:rFonts w:eastAsia="Segoe UI" w:cs="Arial"/>
                  <w:sz w:val="17"/>
                  <w:szCs w:val="17"/>
                  <w:lang w:eastAsia="zh-CN"/>
                </w:rPr>
                <w:t xml:space="preserve"> which was filed on January 1, 2025</w:t>
              </w:r>
              <w:r w:rsidR="00F12C93" w:rsidRPr="002E36F3">
                <w:rPr>
                  <w:rFonts w:eastAsia="Segoe UI" w:cs="Arial"/>
                  <w:sz w:val="17"/>
                  <w:szCs w:val="17"/>
                  <w:lang w:eastAsia="zh-CN"/>
                </w:rPr>
                <w:t>.</w:t>
              </w:r>
            </w:ins>
          </w:p>
        </w:tc>
      </w:tr>
    </w:tbl>
    <w:p w14:paraId="0B0F1A82" w14:textId="7C871BB5" w:rsidR="00B77ADE" w:rsidRDefault="00B77ADE" w:rsidP="00F12C93">
      <w:pPr>
        <w:widowControl w:val="0"/>
        <w:kinsoku w:val="0"/>
        <w:spacing w:before="0" w:after="0"/>
        <w:rPr>
          <w:rFonts w:eastAsia="Segoe UI" w:cs="Arial"/>
          <w:kern w:val="0"/>
          <w:sz w:val="17"/>
          <w:szCs w:val="17"/>
          <w:lang w:eastAsia="zh-CN"/>
          <w14:ligatures w14:val="none"/>
        </w:rPr>
      </w:pPr>
    </w:p>
    <w:p w14:paraId="288DE393" w14:textId="5D407318" w:rsidR="00B3187E" w:rsidRPr="002E36F3" w:rsidRDefault="00B3187E" w:rsidP="00F12C93">
      <w:pPr>
        <w:widowControl w:val="0"/>
        <w:kinsoku w:val="0"/>
        <w:spacing w:before="0" w:after="0"/>
        <w:rPr>
          <w:ins w:id="363" w:author="Author"/>
          <w:rFonts w:eastAsia="Times New Roman" w:cs="Arial"/>
          <w:kern w:val="0"/>
          <w:sz w:val="17"/>
          <w:szCs w:val="17"/>
          <w:lang w:val="en-GB" w:eastAsia="en-GB"/>
          <w14:ligatures w14:val="none"/>
        </w:rPr>
      </w:pPr>
      <w:ins w:id="364" w:author="Author">
        <w:r w:rsidRPr="002E36F3">
          <w:rPr>
            <w:rFonts w:eastAsia="Segoe UI" w:cs="Arial"/>
            <w:kern w:val="0"/>
            <w:sz w:val="17"/>
            <w:szCs w:val="17"/>
            <w:lang w:eastAsia="zh-CN"/>
            <w14:ligatures w14:val="none"/>
          </w:rPr>
          <w:t>For example, for a trademark application, this artifact may be “</w:t>
        </w:r>
        <w:proofErr w:type="spellStart"/>
        <w:r w:rsidR="007C0596">
          <w:rPr>
            <w:rFonts w:eastAsia="Segoe UI" w:cs="Arial"/>
            <w:kern w:val="0"/>
            <w:sz w:val="17"/>
            <w:szCs w:val="17"/>
            <w:lang w:eastAsia="zh-CN"/>
            <w14:ligatures w14:val="none"/>
          </w:rPr>
          <w:t>Trademark</w:t>
        </w:r>
        <w:r w:rsidRPr="002E36F3">
          <w:rPr>
            <w:rFonts w:eastAsia="Segoe UI" w:cs="Arial"/>
            <w:kern w:val="0"/>
            <w:sz w:val="17"/>
            <w:szCs w:val="17"/>
            <w:lang w:eastAsia="zh-CN"/>
            <w14:ligatures w14:val="none"/>
          </w:rPr>
          <w:t>Representation</w:t>
        </w:r>
        <w:proofErr w:type="spellEnd"/>
        <w:r w:rsidR="00187774" w:rsidRPr="002E36F3" w:rsidDel="005409F9">
          <w:rPr>
            <w:rFonts w:eastAsia="Segoe UI" w:cs="Arial"/>
            <w:kern w:val="0"/>
            <w:sz w:val="17"/>
            <w:szCs w:val="17"/>
            <w:lang w:eastAsia="zh-CN"/>
            <w14:ligatures w14:val="none"/>
          </w:rPr>
          <w:t>”</w:t>
        </w:r>
        <w:r w:rsidRPr="002E36F3">
          <w:rPr>
            <w:rFonts w:eastAsia="Segoe UI" w:cs="Arial"/>
            <w:kern w:val="0"/>
            <w:sz w:val="17"/>
            <w:szCs w:val="17"/>
            <w:lang w:eastAsia="zh-CN"/>
            <w14:ligatures w14:val="none"/>
          </w:rPr>
          <w:t>.</w:t>
        </w:r>
      </w:ins>
    </w:p>
    <w:tbl>
      <w:tblPr>
        <w:tblStyle w:val="TableGrid"/>
        <w:tblpPr w:leftFromText="180" w:rightFromText="180" w:vertAnchor="text" w:horzAnchor="margin" w:tblpY="101"/>
        <w:tblW w:w="9352" w:type="dxa"/>
        <w:tblLook w:val="04A0" w:firstRow="1" w:lastRow="0" w:firstColumn="1" w:lastColumn="0" w:noHBand="0" w:noVBand="1"/>
      </w:tblPr>
      <w:tblGrid>
        <w:gridCol w:w="9352"/>
      </w:tblGrid>
      <w:tr w:rsidR="005409F9" w:rsidRPr="002E36F3" w14:paraId="4CAE9BF9" w14:textId="77777777" w:rsidTr="00B77ADE">
        <w:trPr>
          <w:trHeight w:val="619"/>
          <w:ins w:id="365" w:author="Author"/>
        </w:trPr>
        <w:tc>
          <w:tcPr>
            <w:tcW w:w="9352" w:type="dxa"/>
          </w:tcPr>
          <w:p w14:paraId="07EDE674" w14:textId="4F3626F8" w:rsidR="005409F9" w:rsidRPr="002E36F3" w:rsidRDefault="00757AF7" w:rsidP="005409F9">
            <w:pPr>
              <w:widowControl w:val="0"/>
              <w:kinsoku w:val="0"/>
              <w:rPr>
                <w:ins w:id="366" w:author="Author"/>
                <w:rFonts w:eastAsia="Segoe UI" w:cs="Arial"/>
                <w:sz w:val="17"/>
                <w:szCs w:val="17"/>
                <w:lang w:eastAsia="zh-CN"/>
              </w:rPr>
            </w:pPr>
            <w:ins w:id="367" w:author="Author">
              <w:r w:rsidRPr="002E36F3">
                <w:rPr>
                  <w:rFonts w:eastAsia="Segoe UI" w:cs="Arial"/>
                  <w:sz w:val="17"/>
                  <w:szCs w:val="17"/>
                  <w:lang w:eastAsia="zh-CN"/>
                </w:rPr>
                <w:t>T</w:t>
              </w:r>
              <w:r w:rsidR="00B42890" w:rsidRPr="002E36F3">
                <w:rPr>
                  <w:rFonts w:eastAsia="Segoe UI" w:cs="Arial"/>
                  <w:sz w:val="17"/>
                  <w:szCs w:val="17"/>
                  <w:lang w:eastAsia="zh-CN"/>
                </w:rPr>
                <w:t xml:space="preserve">rademark </w:t>
              </w:r>
              <w:r w:rsidR="005409F9" w:rsidRPr="002E36F3">
                <w:rPr>
                  <w:rFonts w:eastAsia="Segoe UI" w:cs="Arial"/>
                  <w:sz w:val="17"/>
                  <w:szCs w:val="17"/>
                  <w:lang w:eastAsia="zh-CN"/>
                </w:rPr>
                <w:t xml:space="preserve">example:  </w:t>
              </w:r>
              <w:r w:rsidR="005409F9" w:rsidRPr="00B77ADE">
                <w:rPr>
                  <w:rFonts w:ascii="Courier New" w:eastAsia="Segoe UI" w:hAnsi="Courier New" w:cs="Courier New"/>
                  <w:sz w:val="17"/>
                  <w:szCs w:val="17"/>
                  <w:lang w:val="en-US" w:eastAsia="zh-CN"/>
                </w:rPr>
                <w:t>EM_018975509</w:t>
              </w:r>
              <w:r w:rsidR="005409F9" w:rsidRPr="00B77ADE">
                <w:rPr>
                  <w:rFonts w:ascii="Courier New" w:eastAsia="Times New Roman" w:hAnsi="Courier New" w:cs="Courier New"/>
                  <w:sz w:val="17"/>
                  <w:szCs w:val="17"/>
                </w:rPr>
                <w:t>_</w:t>
              </w:r>
              <w:r w:rsidR="00A226D1" w:rsidRPr="00B77ADE">
                <w:rPr>
                  <w:rFonts w:ascii="Courier New" w:eastAsia="Times New Roman" w:hAnsi="Courier New" w:cs="Courier New"/>
                  <w:sz w:val="17"/>
                  <w:szCs w:val="17"/>
                </w:rPr>
                <w:t>202</w:t>
              </w:r>
              <w:r w:rsidR="00751D07" w:rsidRPr="00B77ADE">
                <w:rPr>
                  <w:rFonts w:ascii="Courier New" w:eastAsia="Times New Roman" w:hAnsi="Courier New" w:cs="Courier New"/>
                  <w:sz w:val="17"/>
                  <w:szCs w:val="17"/>
                </w:rPr>
                <w:t>21201_</w:t>
              </w:r>
              <w:r w:rsidR="007C0596">
                <w:rPr>
                  <w:rFonts w:ascii="Courier New" w:eastAsia="Times New Roman" w:hAnsi="Courier New" w:cs="Courier New"/>
                  <w:sz w:val="17"/>
                  <w:szCs w:val="17"/>
                </w:rPr>
                <w:t>Trademark</w:t>
              </w:r>
              <w:r w:rsidR="005409F9" w:rsidRPr="00B77ADE">
                <w:rPr>
                  <w:rFonts w:ascii="Courier New" w:eastAsia="Times New Roman" w:hAnsi="Courier New" w:cs="Courier New"/>
                  <w:sz w:val="17"/>
                  <w:szCs w:val="17"/>
                </w:rPr>
                <w:t>Representation.</w:t>
              </w:r>
              <w:r w:rsidR="00042A0E" w:rsidRPr="00B77ADE">
                <w:rPr>
                  <w:rFonts w:ascii="Courier New" w:eastAsia="Times New Roman" w:hAnsi="Courier New" w:cs="Courier New"/>
                  <w:sz w:val="17"/>
                  <w:szCs w:val="17"/>
                </w:rPr>
                <w:t>jpg</w:t>
              </w:r>
              <w:r w:rsidR="005409F9" w:rsidRPr="002E36F3">
                <w:rPr>
                  <w:rFonts w:eastAsia="Segoe UI" w:cs="Arial"/>
                  <w:sz w:val="17"/>
                  <w:szCs w:val="17"/>
                  <w:lang w:eastAsia="zh-CN"/>
                </w:rPr>
                <w:t xml:space="preserve"> </w:t>
              </w:r>
              <w:r w:rsidR="005409F9" w:rsidRPr="002E36F3">
                <w:rPr>
                  <w:rFonts w:eastAsia="Times New Roman" w:cs="Arial"/>
                  <w:sz w:val="17"/>
                  <w:szCs w:val="17"/>
                </w:rPr>
                <w:t xml:space="preserve">for a </w:t>
              </w:r>
              <w:r w:rsidR="00881A42" w:rsidRPr="002E36F3">
                <w:rPr>
                  <w:rFonts w:eastAsia="Times New Roman" w:cs="Arial"/>
                  <w:sz w:val="17"/>
                  <w:szCs w:val="17"/>
                </w:rPr>
                <w:t xml:space="preserve">trademark </w:t>
              </w:r>
              <w:r w:rsidR="005409F9" w:rsidRPr="002E36F3">
                <w:rPr>
                  <w:rFonts w:eastAsia="Times New Roman" w:cs="Arial"/>
                  <w:sz w:val="17"/>
                  <w:szCs w:val="17"/>
                </w:rPr>
                <w:t>representa</w:t>
              </w:r>
              <w:r w:rsidR="00881A42" w:rsidRPr="002E36F3">
                <w:rPr>
                  <w:rFonts w:eastAsia="Times New Roman" w:cs="Arial"/>
                  <w:sz w:val="17"/>
                  <w:szCs w:val="17"/>
                </w:rPr>
                <w:t>tion</w:t>
              </w:r>
              <w:r w:rsidR="005409F9" w:rsidRPr="002E36F3">
                <w:rPr>
                  <w:rFonts w:eastAsia="Times New Roman" w:cs="Arial"/>
                  <w:sz w:val="17"/>
                  <w:szCs w:val="17"/>
                </w:rPr>
                <w:t xml:space="preserve"> </w:t>
              </w:r>
              <w:r w:rsidR="00042A0E" w:rsidRPr="002E36F3">
                <w:rPr>
                  <w:rFonts w:eastAsia="Times New Roman" w:cs="Arial"/>
                  <w:sz w:val="17"/>
                  <w:szCs w:val="17"/>
                </w:rPr>
                <w:t>JPG</w:t>
              </w:r>
              <w:r w:rsidR="005409F9" w:rsidRPr="002E36F3">
                <w:rPr>
                  <w:rFonts w:eastAsia="Times New Roman" w:cs="Arial"/>
                  <w:sz w:val="17"/>
                  <w:szCs w:val="17"/>
                </w:rPr>
                <w:t xml:space="preserve"> file</w:t>
              </w:r>
              <w:r w:rsidR="005409F9" w:rsidRPr="002E36F3">
                <w:rPr>
                  <w:rFonts w:eastAsia="Segoe UI" w:cs="Arial"/>
                  <w:sz w:val="17"/>
                  <w:szCs w:val="17"/>
                  <w:lang w:eastAsia="zh-CN"/>
                </w:rPr>
                <w:t xml:space="preserve"> concerning the application </w:t>
              </w:r>
              <w:r w:rsidR="004A22B8" w:rsidRPr="002E36F3">
                <w:rPr>
                  <w:rFonts w:eastAsia="Segoe UI" w:cs="Arial"/>
                  <w:sz w:val="17"/>
                  <w:szCs w:val="17"/>
                  <w:lang w:eastAsia="zh-CN"/>
                </w:rPr>
                <w:t xml:space="preserve">number, </w:t>
              </w:r>
              <w:r w:rsidR="005409F9" w:rsidRPr="002E36F3">
                <w:rPr>
                  <w:rFonts w:eastAsia="Segoe UI" w:cs="Arial"/>
                  <w:sz w:val="17"/>
                  <w:szCs w:val="17"/>
                  <w:lang w:val="en-US" w:eastAsia="zh-CN"/>
                </w:rPr>
                <w:t>018975509</w:t>
              </w:r>
              <w:r w:rsidR="004A22B8" w:rsidRPr="002E36F3">
                <w:rPr>
                  <w:rFonts w:eastAsia="Segoe UI" w:cs="Arial"/>
                  <w:sz w:val="17"/>
                  <w:szCs w:val="17"/>
                  <w:lang w:val="en-US" w:eastAsia="zh-CN"/>
                </w:rPr>
                <w:t xml:space="preserve"> which was filed on December 1, 2022</w:t>
              </w:r>
              <w:r w:rsidR="005409F9" w:rsidRPr="002E36F3">
                <w:rPr>
                  <w:rFonts w:eastAsia="Segoe UI" w:cs="Arial"/>
                  <w:sz w:val="17"/>
                  <w:szCs w:val="17"/>
                  <w:lang w:eastAsia="zh-CN"/>
                </w:rPr>
                <w:t>.</w:t>
              </w:r>
            </w:ins>
          </w:p>
        </w:tc>
      </w:tr>
    </w:tbl>
    <w:p w14:paraId="2BEBF53B" w14:textId="77777777" w:rsidR="004574B8" w:rsidRPr="002E36F3" w:rsidRDefault="004574B8" w:rsidP="004574B8">
      <w:pPr>
        <w:keepLines/>
        <w:tabs>
          <w:tab w:val="left" w:pos="567"/>
        </w:tabs>
        <w:spacing w:before="0" w:afterLines="850" w:after="2040"/>
        <w:contextualSpacing/>
        <w:rPr>
          <w:rFonts w:eastAsia="SimSun" w:cs="Arial"/>
          <w:kern w:val="0"/>
          <w:sz w:val="17"/>
          <w:szCs w:val="17"/>
          <w:lang w:val="en-GB" w:eastAsia="zh-CN"/>
          <w14:ligatures w14:val="none"/>
        </w:rPr>
      </w:pPr>
    </w:p>
    <w:p w14:paraId="1B420C9F" w14:textId="660917E2" w:rsidR="00F76057" w:rsidRPr="002E36F3" w:rsidRDefault="00B86638" w:rsidP="004051AF">
      <w:pPr>
        <w:keepLines/>
        <w:tabs>
          <w:tab w:val="left" w:pos="426"/>
        </w:tabs>
        <w:spacing w:before="0" w:after="0"/>
        <w:rPr>
          <w:rFonts w:eastAsia="SimSun" w:cs="Arial"/>
          <w:kern w:val="0"/>
          <w:sz w:val="17"/>
          <w:szCs w:val="17"/>
          <w:lang w:eastAsia="zh-CN"/>
          <w14:ligatures w14:val="none"/>
        </w:rPr>
      </w:pPr>
      <w:ins w:id="368" w:author="Author">
        <w:r w:rsidRPr="002E36F3">
          <w:rPr>
            <w:rFonts w:eastAsia="SimSun" w:cs="Arial"/>
            <w:kern w:val="0"/>
            <w:sz w:val="17"/>
            <w:szCs w:val="17"/>
            <w:lang w:val="en-GB" w:eastAsia="zh-CN"/>
            <w14:ligatures w14:val="none"/>
          </w:rPr>
          <w:fldChar w:fldCharType="begin"/>
        </w:r>
        <w:r w:rsidRPr="002E36F3">
          <w:rPr>
            <w:rFonts w:eastAsia="SimSun" w:cs="Arial"/>
            <w:kern w:val="0"/>
            <w:sz w:val="17"/>
            <w:szCs w:val="17"/>
            <w:lang w:val="en-GB" w:eastAsia="zh-CN"/>
            <w14:ligatures w14:val="none"/>
          </w:rPr>
          <w:instrText xml:space="preserve"> AUTONUM  </w:instrText>
        </w:r>
        <w:r w:rsidRPr="002E36F3">
          <w:rPr>
            <w:rFonts w:eastAsia="SimSun" w:cs="Arial"/>
            <w:kern w:val="0"/>
            <w:sz w:val="17"/>
            <w:szCs w:val="17"/>
            <w:lang w:val="en-GB" w:eastAsia="zh-CN"/>
            <w14:ligatures w14:val="none"/>
          </w:rPr>
          <w:fldChar w:fldCharType="end"/>
        </w:r>
        <w:r w:rsidRPr="002E36F3">
          <w:rPr>
            <w:rFonts w:eastAsia="SimSun" w:cs="Arial"/>
            <w:kern w:val="0"/>
            <w:sz w:val="17"/>
            <w:szCs w:val="17"/>
            <w:lang w:val="en-GB" w:eastAsia="zh-CN"/>
            <w14:ligatures w14:val="none"/>
          </w:rPr>
          <w:tab/>
        </w:r>
      </w:ins>
      <w:del w:id="369" w:author="Author">
        <w:r w:rsidR="002A31A2" w:rsidRPr="002E36F3" w:rsidDel="00B86638">
          <w:rPr>
            <w:rFonts w:eastAsia="SimSun" w:cs="Arial"/>
            <w:kern w:val="0"/>
            <w:sz w:val="17"/>
            <w:szCs w:val="17"/>
            <w:lang w:val="en-GB" w:eastAsia="zh-CN"/>
            <w14:ligatures w14:val="none"/>
          </w:rPr>
          <w:delText>28.</w:delText>
        </w:r>
        <w:r w:rsidR="002A31A2" w:rsidRPr="002E36F3" w:rsidDel="00B86638">
          <w:rPr>
            <w:rFonts w:eastAsia="SimSun" w:cs="Arial"/>
            <w:kern w:val="0"/>
            <w:sz w:val="17"/>
            <w:szCs w:val="17"/>
            <w:lang w:val="en-GB" w:eastAsia="zh-CN"/>
            <w14:ligatures w14:val="none"/>
          </w:rPr>
          <w:tab/>
        </w:r>
      </w:del>
      <w:r w:rsidR="00F76057" w:rsidRPr="002E36F3">
        <w:rPr>
          <w:rFonts w:eastAsia="SimSun" w:cs="Arial"/>
          <w:kern w:val="0"/>
          <w:sz w:val="17"/>
          <w:szCs w:val="17"/>
          <w:lang w:eastAsia="zh-CN"/>
          <w14:ligatures w14:val="none"/>
        </w:rPr>
        <w:t>Where a</w:t>
      </w:r>
      <w:del w:id="370" w:author="Author">
        <w:r w:rsidR="00F76057" w:rsidRPr="002E36F3">
          <w:rPr>
            <w:rFonts w:eastAsia="SimSun" w:cs="Arial"/>
            <w:kern w:val="0"/>
            <w:sz w:val="17"/>
            <w:szCs w:val="17"/>
            <w:lang w:eastAsia="zh-CN"/>
            <w14:ligatures w14:val="none"/>
          </w:rPr>
          <w:delText xml:space="preserve"> patent</w:delText>
        </w:r>
      </w:del>
      <w:r w:rsidR="00F76057" w:rsidRPr="002E36F3">
        <w:rPr>
          <w:rFonts w:eastAsia="SimSun" w:cs="Arial"/>
          <w:kern w:val="0"/>
          <w:sz w:val="17"/>
          <w:szCs w:val="17"/>
          <w:lang w:eastAsia="zh-CN"/>
          <w14:ligatures w14:val="none"/>
        </w:rPr>
        <w:t xml:space="preserve"> priority document in either the </w:t>
      </w:r>
      <w:proofErr w:type="spellStart"/>
      <w:r w:rsidR="00F76057" w:rsidRPr="00B77ADE">
        <w:rPr>
          <w:rFonts w:ascii="Courier New" w:eastAsia="SimSun" w:hAnsi="Courier New" w:cs="Courier New"/>
          <w:kern w:val="0"/>
          <w:sz w:val="17"/>
          <w:szCs w:val="17"/>
          <w:lang w:eastAsia="zh-CN"/>
          <w14:ligatures w14:val="none"/>
        </w:rPr>
        <w:t>MandatoryArtifacts</w:t>
      </w:r>
      <w:proofErr w:type="spellEnd"/>
      <w:r w:rsidR="00F76057" w:rsidRPr="002E36F3">
        <w:rPr>
          <w:rFonts w:eastAsia="SimSun" w:cs="Arial"/>
          <w:kern w:val="0"/>
          <w:sz w:val="17"/>
          <w:szCs w:val="17"/>
          <w:lang w:eastAsia="zh-CN"/>
          <w14:ligatures w14:val="none"/>
        </w:rPr>
        <w:t xml:space="preserve"> or </w:t>
      </w:r>
      <w:proofErr w:type="spellStart"/>
      <w:r w:rsidR="00F76057" w:rsidRPr="00B77ADE">
        <w:rPr>
          <w:rFonts w:ascii="Courier New" w:eastAsia="SimSun" w:hAnsi="Courier New" w:cs="Courier New"/>
          <w:kern w:val="0"/>
          <w:sz w:val="17"/>
          <w:szCs w:val="17"/>
          <w:lang w:eastAsia="zh-CN"/>
          <w14:ligatures w14:val="none"/>
        </w:rPr>
        <w:t>SupplementaryArtifacts</w:t>
      </w:r>
      <w:proofErr w:type="spellEnd"/>
      <w:r w:rsidR="00F76057" w:rsidRPr="002E36F3">
        <w:rPr>
          <w:rFonts w:eastAsia="SimSun" w:cs="Arial"/>
          <w:kern w:val="0"/>
          <w:sz w:val="17"/>
          <w:szCs w:val="17"/>
          <w:lang w:eastAsia="zh-CN"/>
          <w14:ligatures w14:val="none"/>
        </w:rPr>
        <w:t xml:space="preserve"> folder consists of the exact file or files submitted by the applicant at the time of filing</w:t>
      </w:r>
      <w:del w:id="371" w:author="Author">
        <w:r w:rsidR="00F76057" w:rsidRPr="002E36F3">
          <w:rPr>
            <w:rFonts w:eastAsia="SimSun" w:cs="Arial"/>
            <w:kern w:val="0"/>
            <w:sz w:val="17"/>
            <w:szCs w:val="17"/>
            <w:lang w:eastAsia="zh-CN"/>
            <w14:ligatures w14:val="none"/>
          </w:rPr>
          <w:delText xml:space="preserve"> for the application body, description, claims, drawings, abstract or sequence listing</w:delText>
        </w:r>
      </w:del>
      <w:r w:rsidR="00F76057" w:rsidRPr="002E36F3">
        <w:rPr>
          <w:rFonts w:eastAsia="SimSun" w:cs="Arial"/>
          <w:kern w:val="0"/>
          <w:sz w:val="17"/>
          <w:szCs w:val="17"/>
          <w:lang w:eastAsia="zh-CN"/>
          <w14:ligatures w14:val="none"/>
        </w:rPr>
        <w:t xml:space="preserve">, the </w:t>
      </w:r>
      <w:proofErr w:type="spellStart"/>
      <w:r w:rsidR="00F76057" w:rsidRPr="00B77ADE">
        <w:rPr>
          <w:rFonts w:ascii="Courier New" w:eastAsia="SimSun" w:hAnsi="Courier New" w:cs="Courier New"/>
          <w:color w:val="000000"/>
          <w:kern w:val="0"/>
          <w:sz w:val="17"/>
          <w:szCs w:val="17"/>
          <w:highlight w:val="white"/>
          <w:lang w:eastAsia="en-GB"/>
          <w14:ligatures w14:val="none"/>
        </w:rPr>
        <w:t>DocumentAsFiledIndicator</w:t>
      </w:r>
      <w:proofErr w:type="spellEnd"/>
      <w:r w:rsidR="00F76057" w:rsidRPr="002E36F3">
        <w:rPr>
          <w:rFonts w:eastAsia="SimSun" w:cs="Arial"/>
          <w:kern w:val="0"/>
          <w:sz w:val="17"/>
          <w:szCs w:val="17"/>
          <w:lang w:eastAsia="zh-CN"/>
          <w14:ligatures w14:val="none"/>
        </w:rPr>
        <w:t xml:space="preserve"> element should be set to true in the PDDP Index file.  The value of this element must not be changed as a result of the document being zipped or unzipped or having its file name changed by the providing Office compared to what was submitted.  The element should not be set to true for other files, such as scans of applications filed on paper or PDFs with modified contents, even if this </w:t>
      </w:r>
      <w:del w:id="372" w:author="Author">
        <w:r w:rsidR="00F76057" w:rsidRPr="002E36F3">
          <w:rPr>
            <w:rFonts w:eastAsia="SimSun" w:cs="Arial"/>
            <w:kern w:val="0"/>
            <w:sz w:val="17"/>
            <w:szCs w:val="17"/>
            <w:lang w:eastAsia="zh-CN"/>
            <w14:ligatures w14:val="none"/>
          </w:rPr>
          <w:delText>should</w:delText>
        </w:r>
      </w:del>
      <w:ins w:id="373" w:author="Author">
        <w:r w:rsidR="00BF0D38" w:rsidRPr="002E36F3">
          <w:rPr>
            <w:rFonts w:eastAsia="SimSun" w:cs="Arial"/>
            <w:kern w:val="0"/>
            <w:sz w:val="17"/>
            <w:szCs w:val="17"/>
            <w:lang w:eastAsia="zh-CN"/>
            <w14:ligatures w14:val="none"/>
          </w:rPr>
          <w:t>may</w:t>
        </w:r>
      </w:ins>
      <w:r w:rsidR="00BF0D38" w:rsidRPr="002E36F3">
        <w:rPr>
          <w:rFonts w:eastAsia="SimSun" w:cs="Arial"/>
          <w:kern w:val="0"/>
          <w:sz w:val="17"/>
          <w:szCs w:val="17"/>
          <w:lang w:eastAsia="zh-CN"/>
          <w14:ligatures w14:val="none"/>
        </w:rPr>
        <w:t xml:space="preserve"> </w:t>
      </w:r>
      <w:r w:rsidR="00F76057" w:rsidRPr="002E36F3">
        <w:rPr>
          <w:rFonts w:eastAsia="SimSun" w:cs="Arial"/>
          <w:kern w:val="0"/>
          <w:sz w:val="17"/>
          <w:szCs w:val="17"/>
          <w:lang w:eastAsia="zh-CN"/>
          <w14:ligatures w14:val="none"/>
        </w:rPr>
        <w:t>not have changed the visual representation of the document</w:t>
      </w:r>
      <w:del w:id="374" w:author="Author">
        <w:r w:rsidR="00F76057" w:rsidRPr="002E36F3">
          <w:rPr>
            <w:rFonts w:eastAsia="SimSun" w:cs="Arial"/>
            <w:kern w:val="0"/>
            <w:sz w:val="17"/>
            <w:szCs w:val="17"/>
            <w:lang w:eastAsia="zh-CN"/>
            <w14:ligatures w14:val="none"/>
          </w:rPr>
          <w:delText>, such as removal of metadata</w:delText>
        </w:r>
      </w:del>
      <w:r w:rsidR="00F76057" w:rsidRPr="002E36F3">
        <w:rPr>
          <w:rFonts w:eastAsia="SimSun" w:cs="Arial"/>
          <w:kern w:val="0"/>
          <w:sz w:val="17"/>
          <w:szCs w:val="17"/>
          <w:lang w:eastAsia="zh-CN"/>
          <w14:ligatures w14:val="none"/>
        </w:rPr>
        <w:t>.</w:t>
      </w:r>
    </w:p>
    <w:p w14:paraId="79E41349" w14:textId="77777777" w:rsidR="0070341D" w:rsidRPr="002E36F3" w:rsidRDefault="0070341D" w:rsidP="0070341D">
      <w:pPr>
        <w:keepLines/>
        <w:tabs>
          <w:tab w:val="left" w:pos="567"/>
        </w:tabs>
        <w:spacing w:before="0" w:after="0"/>
        <w:rPr>
          <w:rFonts w:eastAsia="SimSun" w:cs="Arial"/>
          <w:kern w:val="0"/>
          <w:sz w:val="17"/>
          <w:szCs w:val="17"/>
          <w:lang w:eastAsia="zh-CN"/>
          <w14:ligatures w14:val="none"/>
        </w:rPr>
      </w:pPr>
    </w:p>
    <w:p w14:paraId="405BAAFF" w14:textId="77777777" w:rsidR="0070341D" w:rsidRPr="002E36F3" w:rsidRDefault="0070341D" w:rsidP="0070341D">
      <w:pPr>
        <w:keepLines/>
        <w:tabs>
          <w:tab w:val="left" w:pos="567"/>
        </w:tabs>
        <w:spacing w:before="0" w:after="0"/>
        <w:rPr>
          <w:rFonts w:eastAsia="SimSun" w:cs="Arial"/>
          <w:kern w:val="0"/>
          <w:sz w:val="17"/>
          <w:szCs w:val="17"/>
          <w:lang w:eastAsia="zh-CN"/>
          <w14:ligatures w14:val="none"/>
        </w:rPr>
      </w:pPr>
    </w:p>
    <w:p w14:paraId="1A7B1006" w14:textId="77777777" w:rsidR="0070341D" w:rsidRPr="002E36F3" w:rsidRDefault="0070341D" w:rsidP="0070341D">
      <w:pPr>
        <w:keepLines/>
        <w:tabs>
          <w:tab w:val="left" w:pos="567"/>
        </w:tabs>
        <w:spacing w:before="0" w:after="0"/>
        <w:rPr>
          <w:rFonts w:eastAsia="SimSun" w:cs="Arial"/>
          <w:kern w:val="0"/>
          <w:sz w:val="17"/>
          <w:szCs w:val="17"/>
          <w:lang w:eastAsia="zh-CN"/>
          <w14:ligatures w14:val="none"/>
        </w:rPr>
      </w:pPr>
    </w:p>
    <w:p w14:paraId="00C630B7" w14:textId="1D9F6B67" w:rsidR="00F76057" w:rsidRPr="008514E6" w:rsidRDefault="00F76057" w:rsidP="008514E6">
      <w:pPr>
        <w:spacing w:before="0" w:after="0"/>
        <w:ind w:left="5533"/>
        <w:jc w:val="center"/>
        <w:rPr>
          <w:rFonts w:eastAsia="SimSun" w:cs="Arial"/>
          <w:kern w:val="0"/>
          <w:lang w:eastAsia="zh-CN"/>
          <w14:ligatures w14:val="none"/>
        </w:rPr>
      </w:pPr>
      <w:r w:rsidRPr="00BF79F5">
        <w:rPr>
          <w:rFonts w:eastAsia="SimSun" w:cs="Arial"/>
          <w:kern w:val="0"/>
          <w:lang w:eastAsia="zh-CN"/>
          <w14:ligatures w14:val="none"/>
        </w:rPr>
        <w:t>[Annex I</w:t>
      </w:r>
      <w:r w:rsidR="00643324" w:rsidRPr="00BF79F5">
        <w:rPr>
          <w:rFonts w:eastAsia="SimSun" w:cs="Arial"/>
          <w:kern w:val="0"/>
          <w:lang w:eastAsia="zh-CN"/>
          <w14:ligatures w14:val="none"/>
        </w:rPr>
        <w:t xml:space="preserve"> to ST.9</w:t>
      </w:r>
      <w:r w:rsidR="006F1545" w:rsidRPr="00BF79F5">
        <w:rPr>
          <w:rFonts w:eastAsia="SimSun" w:cs="Arial"/>
          <w:kern w:val="0"/>
          <w:lang w:eastAsia="zh-CN"/>
          <w14:ligatures w14:val="none"/>
        </w:rPr>
        <w:t>2</w:t>
      </w:r>
      <w:r w:rsidRPr="00BF79F5">
        <w:rPr>
          <w:rFonts w:eastAsia="SimSun" w:cs="Arial"/>
          <w:kern w:val="0"/>
          <w:lang w:eastAsia="zh-CN"/>
          <w14:ligatures w14:val="none"/>
        </w:rPr>
        <w:t xml:space="preserve"> follows]</w:t>
      </w:r>
    </w:p>
    <w:p w14:paraId="77312EB6" w14:textId="77777777" w:rsidR="00DD7F5A" w:rsidRPr="00BF79F5" w:rsidRDefault="00DD7F5A" w:rsidP="00F76057">
      <w:pPr>
        <w:spacing w:before="0" w:after="0"/>
        <w:jc w:val="right"/>
        <w:rPr>
          <w:rFonts w:eastAsia="SimSun" w:cs="Arial"/>
          <w:kern w:val="0"/>
          <w14:ligatures w14:val="none"/>
        </w:rPr>
      </w:pPr>
    </w:p>
    <w:p w14:paraId="2341E618" w14:textId="77777777" w:rsidR="00F76057" w:rsidRPr="00BF79F5" w:rsidRDefault="00F76057" w:rsidP="00F76057">
      <w:pPr>
        <w:spacing w:before="0" w:after="0"/>
        <w:rPr>
          <w:rFonts w:eastAsia="SimSun" w:cs="Arial"/>
          <w:kern w:val="0"/>
          <w:lang w:eastAsia="zh-CN"/>
          <w14:ligatures w14:val="none"/>
        </w:rPr>
        <w:sectPr w:rsidR="00F76057" w:rsidRPr="00BF79F5" w:rsidSect="003C5FC5">
          <w:pgSz w:w="11909" w:h="16834" w:code="9"/>
          <w:pgMar w:top="567" w:right="1134" w:bottom="1418" w:left="1418" w:header="510" w:footer="1021" w:gutter="0"/>
          <w:cols w:space="720"/>
          <w:docGrid w:linePitch="360"/>
        </w:sectPr>
      </w:pPr>
      <w:bookmarkStart w:id="375" w:name="_Toc198822794"/>
      <w:bookmarkStart w:id="376" w:name="_Toc203552042"/>
      <w:r w:rsidRPr="00BF79F5">
        <w:rPr>
          <w:rFonts w:eastAsia="SimSun" w:cs="Arial"/>
          <w:kern w:val="0"/>
          <w:lang w:eastAsia="zh-CN"/>
          <w14:ligatures w14:val="none"/>
        </w:rPr>
        <w:br w:type="page"/>
      </w:r>
    </w:p>
    <w:p w14:paraId="0C0C61A6" w14:textId="6ADC7175" w:rsidR="00625F19" w:rsidRPr="002E36F3" w:rsidRDefault="00625F19" w:rsidP="00625F19">
      <w:pPr>
        <w:autoSpaceDE w:val="0"/>
        <w:autoSpaceDN w:val="0"/>
        <w:adjustRightInd w:val="0"/>
        <w:spacing w:before="0" w:after="0" w:line="360" w:lineRule="auto"/>
        <w:jc w:val="center"/>
        <w:outlineLvl w:val="0"/>
        <w:rPr>
          <w:rFonts w:cs="Arial"/>
          <w:sz w:val="17"/>
          <w:szCs w:val="17"/>
          <w:lang w:val="en-AU"/>
        </w:rPr>
      </w:pPr>
      <w:bookmarkStart w:id="377" w:name="_Toc530474319"/>
      <w:bookmarkStart w:id="378" w:name="_Toc53737731"/>
      <w:bookmarkStart w:id="379" w:name="_Toc90370580"/>
      <w:bookmarkStart w:id="380" w:name="Annex1"/>
      <w:bookmarkStart w:id="381" w:name="_Toc180142951"/>
      <w:bookmarkStart w:id="382" w:name="_Toc180148827"/>
      <w:bookmarkStart w:id="383" w:name="_Toc211324027"/>
      <w:bookmarkStart w:id="384" w:name="_Toc211443147"/>
      <w:bookmarkStart w:id="385" w:name="_Toc211443342"/>
      <w:bookmarkStart w:id="386" w:name="_Toc759394753"/>
      <w:r w:rsidRPr="002E36F3">
        <w:rPr>
          <w:rFonts w:cs="Arial"/>
          <w:b/>
          <w:color w:val="000000" w:themeColor="text1"/>
          <w:sz w:val="17"/>
          <w:szCs w:val="17"/>
          <w:lang w:val="en-AU"/>
        </w:rPr>
        <w:t xml:space="preserve">ANNEX </w:t>
      </w:r>
      <w:bookmarkEnd w:id="377"/>
      <w:bookmarkEnd w:id="378"/>
      <w:bookmarkEnd w:id="379"/>
      <w:bookmarkEnd w:id="380"/>
      <w:r w:rsidRPr="002E36F3">
        <w:rPr>
          <w:rFonts w:cs="Arial"/>
          <w:b/>
          <w:color w:val="000000" w:themeColor="text1"/>
          <w:sz w:val="17"/>
          <w:szCs w:val="17"/>
          <w:lang w:val="en-AU"/>
        </w:rPr>
        <w:t>I</w:t>
      </w:r>
      <w:bookmarkEnd w:id="375"/>
      <w:bookmarkEnd w:id="376"/>
      <w:bookmarkEnd w:id="381"/>
      <w:bookmarkEnd w:id="382"/>
      <w:bookmarkEnd w:id="383"/>
      <w:bookmarkEnd w:id="384"/>
      <w:bookmarkEnd w:id="385"/>
    </w:p>
    <w:p w14:paraId="3224E3C9" w14:textId="77777777" w:rsidR="007E7C77" w:rsidRPr="002E36F3" w:rsidRDefault="007E7C77" w:rsidP="00F76057">
      <w:pPr>
        <w:autoSpaceDE w:val="0"/>
        <w:autoSpaceDN w:val="0"/>
        <w:adjustRightInd w:val="0"/>
        <w:spacing w:before="0" w:after="0" w:line="360" w:lineRule="auto"/>
        <w:jc w:val="center"/>
        <w:outlineLvl w:val="0"/>
        <w:rPr>
          <w:del w:id="387" w:author="Author"/>
          <w:rFonts w:eastAsia="SimSun" w:cs="Arial"/>
          <w:color w:val="000000"/>
          <w:kern w:val="0"/>
          <w:sz w:val="17"/>
          <w:szCs w:val="17"/>
          <w:lang w:val="en-AU" w:eastAsia="zh-CN"/>
          <w14:ligatures w14:val="none"/>
        </w:rPr>
      </w:pPr>
    </w:p>
    <w:p w14:paraId="520ADEDE" w14:textId="60FF8953" w:rsidR="00625F19" w:rsidRPr="002E36F3" w:rsidRDefault="00625F19" w:rsidP="00625F19">
      <w:pPr>
        <w:autoSpaceDE w:val="0"/>
        <w:autoSpaceDN w:val="0"/>
        <w:adjustRightInd w:val="0"/>
        <w:spacing w:before="0" w:after="0" w:line="360" w:lineRule="auto"/>
        <w:jc w:val="center"/>
        <w:outlineLvl w:val="0"/>
        <w:rPr>
          <w:rFonts w:eastAsia="SimSun" w:cs="Arial"/>
          <w:color w:val="000000"/>
          <w:kern w:val="0"/>
          <w:sz w:val="17"/>
          <w:szCs w:val="17"/>
          <w:lang w:val="en-AU" w:eastAsia="zh-CN"/>
          <w14:ligatures w14:val="none"/>
        </w:rPr>
      </w:pPr>
      <w:bookmarkStart w:id="388" w:name="_Toc198822795"/>
      <w:bookmarkStart w:id="389" w:name="_Toc203552043"/>
      <w:bookmarkStart w:id="390" w:name="_Toc180148828"/>
      <w:bookmarkStart w:id="391" w:name="_Toc211324028"/>
      <w:bookmarkStart w:id="392" w:name="_Toc211443148"/>
      <w:bookmarkStart w:id="393" w:name="_Toc211443343"/>
      <w:r w:rsidRPr="002E36F3">
        <w:rPr>
          <w:rFonts w:cs="Arial"/>
          <w:color w:val="000000" w:themeColor="text1"/>
          <w:sz w:val="17"/>
          <w:szCs w:val="17"/>
          <w:lang w:val="en-AU"/>
        </w:rPr>
        <w:t>XML SCHEMA DEFINITION (XSD) FOR PRIORITY DOCUMENT INDEX XML FILES</w:t>
      </w:r>
      <w:bookmarkEnd w:id="388"/>
      <w:bookmarkEnd w:id="389"/>
      <w:bookmarkEnd w:id="390"/>
      <w:bookmarkEnd w:id="391"/>
      <w:bookmarkEnd w:id="392"/>
      <w:bookmarkEnd w:id="393"/>
    </w:p>
    <w:bookmarkEnd w:id="386"/>
    <w:p w14:paraId="0614C205" w14:textId="77777777" w:rsidR="00625F19" w:rsidRPr="002E36F3" w:rsidRDefault="00625F19" w:rsidP="00625F19">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6563E559" w14:textId="4C437148" w:rsidR="00625F19" w:rsidRPr="002E36F3" w:rsidRDefault="00625F19" w:rsidP="00625F19">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 xml:space="preserve">Version </w:t>
      </w:r>
      <w:del w:id="394" w:author="Author">
        <w:r w:rsidR="00F76057" w:rsidRPr="002E36F3">
          <w:rPr>
            <w:rFonts w:eastAsia="Times New Roman" w:cs="Arial"/>
            <w:i/>
            <w:kern w:val="0"/>
            <w:sz w:val="17"/>
            <w:szCs w:val="17"/>
            <w14:ligatures w14:val="none"/>
          </w:rPr>
          <w:delText>1</w:delText>
        </w:r>
      </w:del>
      <w:ins w:id="395" w:author="Author">
        <w:r w:rsidR="007D3C94" w:rsidRPr="002E36F3">
          <w:rPr>
            <w:rFonts w:eastAsia="Times New Roman" w:cs="Arial"/>
            <w:i/>
            <w:kern w:val="0"/>
            <w:sz w:val="17"/>
            <w:szCs w:val="17"/>
            <w14:ligatures w14:val="none"/>
          </w:rPr>
          <w:t>2</w:t>
        </w:r>
      </w:ins>
      <w:r w:rsidRPr="002E36F3">
        <w:rPr>
          <w:rFonts w:eastAsia="Times New Roman" w:cs="Arial"/>
          <w:i/>
          <w:kern w:val="0"/>
          <w:sz w:val="17"/>
          <w:szCs w:val="17"/>
          <w14:ligatures w14:val="none"/>
        </w:rPr>
        <w:t>.0</w:t>
      </w:r>
    </w:p>
    <w:p w14:paraId="446275A0" w14:textId="77777777" w:rsidR="00625F19" w:rsidRPr="002E36F3" w:rsidRDefault="00625F19" w:rsidP="00625F19">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21CD573D" w14:textId="77777777" w:rsidR="001F1621" w:rsidRPr="002E36F3" w:rsidRDefault="001F1621" w:rsidP="001F1621">
      <w:pPr>
        <w:widowControl w:val="0"/>
        <w:kinsoku w:val="0"/>
        <w:spacing w:before="0" w:after="0"/>
        <w:jc w:val="center"/>
        <w:rPr>
          <w:rFonts w:eastAsia="SimSun" w:cs="Arial"/>
          <w:i/>
          <w:kern w:val="0"/>
          <w:sz w:val="17"/>
          <w:szCs w:val="17"/>
          <w:lang w:eastAsia="zh-CN"/>
          <w14:ligatures w14:val="none"/>
        </w:rPr>
      </w:pPr>
      <w:r w:rsidRPr="002E36F3">
        <w:rPr>
          <w:rFonts w:eastAsia="Times New Roman" w:cs="Arial"/>
          <w:i/>
          <w:kern w:val="0"/>
          <w:sz w:val="17"/>
          <w:szCs w:val="17"/>
          <w14:ligatures w14:val="none"/>
        </w:rPr>
        <w:t>Proposal presented for approval by the Committee on WIPO Standards (CWS)</w:t>
      </w:r>
      <w:r w:rsidRPr="002E36F3">
        <w:rPr>
          <w:rFonts w:eastAsia="Times New Roman" w:cs="Arial"/>
          <w:i/>
          <w:kern w:val="0"/>
          <w:sz w:val="17"/>
          <w:szCs w:val="17"/>
          <w14:ligatures w14:val="none"/>
        </w:rPr>
        <w:br/>
        <w:t>at its thirteenth session</w:t>
      </w:r>
    </w:p>
    <w:p w14:paraId="1DBB4093" w14:textId="77777777" w:rsidR="00625F19" w:rsidRPr="002E36F3" w:rsidRDefault="00625F19" w:rsidP="00625F19">
      <w:pPr>
        <w:widowControl w:val="0"/>
        <w:kinsoku w:val="0"/>
        <w:spacing w:before="0" w:after="0"/>
        <w:rPr>
          <w:rFonts w:eastAsia="SimSun" w:cs="Arial"/>
          <w:i/>
          <w:kern w:val="0"/>
          <w:sz w:val="17"/>
          <w:szCs w:val="17"/>
          <w:lang w:eastAsia="zh-CN"/>
          <w14:ligatures w14:val="none"/>
        </w:rPr>
      </w:pPr>
    </w:p>
    <w:p w14:paraId="742681ED" w14:textId="21FACB6D" w:rsidR="00103BFB" w:rsidRPr="00966B8D" w:rsidRDefault="00625F19" w:rsidP="006A59AA">
      <w:pPr>
        <w:spacing w:before="0" w:after="0"/>
        <w:rPr>
          <w:ins w:id="396" w:author="Author"/>
          <w:rFonts w:eastAsia="SimSun" w:cs="Arial"/>
          <w:kern w:val="0"/>
          <w:sz w:val="17"/>
          <w:szCs w:val="17"/>
          <w:highlight w:val="yellow"/>
          <w:lang w:eastAsia="zh-CN"/>
          <w14:ligatures w14:val="none"/>
        </w:rPr>
      </w:pPr>
      <w:r w:rsidRPr="002E36F3">
        <w:rPr>
          <w:rFonts w:eastAsia="Calibri" w:cs="Arial"/>
          <w:kern w:val="0"/>
          <w:sz w:val="17"/>
          <w:szCs w:val="17"/>
          <w:lang w:eastAsia="zh-CN"/>
          <w14:ligatures w14:val="none"/>
        </w:rPr>
        <w:t xml:space="preserve">Annex I is the set of XML schema components to represent the minimum and extended data elements of a </w:t>
      </w:r>
      <w:del w:id="397" w:author="Author">
        <w:r w:rsidRPr="002E36F3" w:rsidDel="0032021A">
          <w:rPr>
            <w:rFonts w:eastAsia="SimSun" w:cs="Arial"/>
            <w:bCs/>
            <w:kern w:val="0"/>
            <w:sz w:val="17"/>
            <w:szCs w:val="17"/>
            <w14:ligatures w14:val="none"/>
          </w:rPr>
          <w:delText xml:space="preserve">Patent </w:delText>
        </w:r>
      </w:del>
      <w:r w:rsidRPr="002E36F3">
        <w:rPr>
          <w:rFonts w:eastAsia="SimSun" w:cs="Arial"/>
          <w:bCs/>
          <w:kern w:val="0"/>
          <w:sz w:val="17"/>
          <w:szCs w:val="17"/>
          <w14:ligatures w14:val="none"/>
        </w:rPr>
        <w:t xml:space="preserve">Priority Document Data Package (PDDP) </w:t>
      </w:r>
      <w:r w:rsidRPr="002E36F3">
        <w:rPr>
          <w:rFonts w:eastAsia="Calibri" w:cs="Arial"/>
          <w:kern w:val="0"/>
          <w:sz w:val="17"/>
          <w:szCs w:val="17"/>
          <w:lang w:eastAsia="zh-CN"/>
          <w14:ligatures w14:val="none"/>
        </w:rPr>
        <w:t xml:space="preserve">Index file furnished by an Intellectual Property Office (IPO).  It is based on WIPO Standard ST.96, version </w:t>
      </w:r>
      <w:del w:id="398" w:author="Author">
        <w:r w:rsidR="00F76057" w:rsidRPr="002E36F3">
          <w:rPr>
            <w:rFonts w:eastAsia="Calibri" w:cs="Arial"/>
            <w:kern w:val="0"/>
            <w:sz w:val="17"/>
            <w:szCs w:val="17"/>
            <w:lang w:eastAsia="zh-CN"/>
            <w14:ligatures w14:val="none"/>
          </w:rPr>
          <w:delText>7.1</w:delText>
        </w:r>
      </w:del>
      <w:ins w:id="399" w:author="Author">
        <w:r w:rsidR="00347A97" w:rsidRPr="002E36F3">
          <w:rPr>
            <w:rFonts w:eastAsia="Calibri" w:cs="Arial"/>
            <w:kern w:val="0"/>
            <w:sz w:val="17"/>
            <w:szCs w:val="17"/>
            <w:lang w:eastAsia="zh-CN"/>
            <w14:ligatures w14:val="none"/>
          </w:rPr>
          <w:t>9</w:t>
        </w:r>
        <w:r w:rsidRPr="002E36F3">
          <w:rPr>
            <w:rFonts w:eastAsia="Calibri" w:cs="Arial"/>
            <w:kern w:val="0"/>
            <w:sz w:val="17"/>
            <w:szCs w:val="17"/>
            <w:lang w:eastAsia="zh-CN"/>
            <w14:ligatures w14:val="none"/>
          </w:rPr>
          <w:t>.</w:t>
        </w:r>
        <w:r w:rsidR="00347A97" w:rsidRPr="002E36F3">
          <w:rPr>
            <w:rFonts w:eastAsia="Calibri" w:cs="Arial"/>
            <w:kern w:val="0"/>
            <w:sz w:val="17"/>
            <w:szCs w:val="17"/>
            <w:lang w:eastAsia="zh-CN"/>
            <w14:ligatures w14:val="none"/>
          </w:rPr>
          <w:t>0</w:t>
        </w:r>
      </w:ins>
      <w:r w:rsidRPr="002E36F3">
        <w:rPr>
          <w:rFonts w:eastAsia="Calibri" w:cs="Arial"/>
          <w:kern w:val="0"/>
          <w:sz w:val="17"/>
          <w:szCs w:val="17"/>
          <w:lang w:eastAsia="zh-CN"/>
          <w14:ligatures w14:val="none"/>
        </w:rPr>
        <w:t xml:space="preserve">, including the naming conventions used to identify the names of the specific data components for Priority Document Exchange.  </w:t>
      </w:r>
      <w:r w:rsidRPr="002E36F3">
        <w:rPr>
          <w:rFonts w:eastAsia="Calibri" w:cs="Arial"/>
          <w:sz w:val="17"/>
          <w:szCs w:val="17"/>
        </w:rPr>
        <w:t xml:space="preserve">The XML schema for the PDDP Index file is also available </w:t>
      </w:r>
      <w:del w:id="400" w:author="Author">
        <w:r w:rsidRPr="002E36F3">
          <w:rPr>
            <w:rFonts w:eastAsia="Calibri" w:cs="Arial"/>
            <w:sz w:val="17"/>
            <w:szCs w:val="17"/>
          </w:rPr>
          <w:delText>at</w:delText>
        </w:r>
      </w:del>
      <w:ins w:id="401" w:author="Author">
        <w:r w:rsidR="004A0C29">
          <w:rPr>
            <w:rFonts w:eastAsia="Calibri" w:cs="Arial"/>
            <w:sz w:val="17"/>
            <w:szCs w:val="17"/>
          </w:rPr>
          <w:t>in</w:t>
        </w:r>
      </w:ins>
      <w:r w:rsidRPr="002E36F3">
        <w:rPr>
          <w:rFonts w:eastAsia="Calibri" w:cs="Arial"/>
          <w:sz w:val="17"/>
          <w:szCs w:val="17"/>
        </w:rPr>
        <w:t xml:space="preserve">: </w:t>
      </w:r>
      <w:del w:id="402" w:author="Author">
        <w:r w:rsidR="00F020D9" w:rsidRPr="00966B8D">
          <w:rPr>
            <w:rFonts w:eastAsia="Calibri" w:cs="Arial"/>
            <w:kern w:val="0"/>
            <w:sz w:val="17"/>
            <w:szCs w:val="17"/>
            <w:lang w:eastAsia="zh-CN"/>
            <w14:ligatures w14:val="none"/>
          </w:rPr>
          <w:delText>https://www.wipo.int/standards/en/xml_material/st92/ST92PDDPIndex_V1_0.xsd</w:delText>
        </w:r>
      </w:del>
      <w:r w:rsidR="005F75DB" w:rsidRPr="00966B8D">
        <w:rPr>
          <w:rFonts w:cs="Arial"/>
          <w:sz w:val="17"/>
          <w:szCs w:val="17"/>
        </w:rPr>
        <w:t xml:space="preserve"> </w:t>
      </w:r>
    </w:p>
    <w:p w14:paraId="33A908D1" w14:textId="61635875" w:rsidR="00625F19" w:rsidRPr="00966B8D" w:rsidRDefault="00830036" w:rsidP="00625F19">
      <w:pPr>
        <w:spacing w:before="0" w:after="0"/>
        <w:rPr>
          <w:rFonts w:eastAsia="Calibri" w:cs="Arial"/>
          <w:i/>
          <w:kern w:val="0"/>
          <w:sz w:val="17"/>
          <w:szCs w:val="17"/>
          <w:lang w:eastAsia="zh-CN"/>
          <w14:ligatures w14:val="none"/>
        </w:rPr>
      </w:pPr>
      <w:ins w:id="403" w:author="Author">
        <w:r w:rsidRPr="00966B8D">
          <w:rPr>
            <w:sz w:val="17"/>
            <w:szCs w:val="17"/>
          </w:rPr>
          <w:t>https://www.wipo.int/edocs/mdocs/cws/en/cws_13/cws_13_20</w:t>
        </w:r>
      </w:ins>
      <w:ins w:id="404" w:author="Author" w:date="2025-10-27T11:00:00Z" w16du:dateUtc="2025-10-27T10:00:00Z">
        <w:r w:rsidR="00C17EFB">
          <w:rPr>
            <w:sz w:val="17"/>
            <w:szCs w:val="17"/>
          </w:rPr>
          <w:t>_rev</w:t>
        </w:r>
      </w:ins>
      <w:ins w:id="405" w:author="Author">
        <w:r w:rsidRPr="00966B8D">
          <w:rPr>
            <w:sz w:val="17"/>
            <w:szCs w:val="17"/>
          </w:rPr>
          <w:t>-annexiii.zip</w:t>
        </w:r>
        <w:r w:rsidRPr="00966B8D">
          <w:rPr>
            <w:rFonts w:eastAsia="Calibri" w:cs="Arial"/>
            <w:kern w:val="0"/>
            <w:sz w:val="17"/>
            <w:szCs w:val="17"/>
            <w:lang w:eastAsia="zh-CN"/>
            <w14:ligatures w14:val="none"/>
          </w:rPr>
          <w:t xml:space="preserve"> </w:t>
        </w:r>
      </w:ins>
    </w:p>
    <w:p w14:paraId="049CE3BE" w14:textId="38EEF51A" w:rsidR="00AA7329" w:rsidRPr="00966B8D" w:rsidRDefault="00AA7329" w:rsidP="00625F19">
      <w:pPr>
        <w:spacing w:before="0" w:after="0"/>
        <w:rPr>
          <w:rFonts w:eastAsia="Calibri" w:cs="Arial"/>
          <w:kern w:val="0"/>
          <w:sz w:val="17"/>
          <w:szCs w:val="17"/>
          <w:lang w:eastAsia="zh-CN"/>
          <w14:ligatures w14:val="none"/>
        </w:rPr>
      </w:pPr>
      <w:ins w:id="406" w:author="Author">
        <w:r w:rsidRPr="00966B8D">
          <w:rPr>
            <w:rFonts w:eastAsia="Calibri" w:cs="Arial"/>
            <w:i/>
            <w:iCs/>
            <w:kern w:val="0"/>
            <w:sz w:val="17"/>
            <w:szCs w:val="17"/>
            <w:lang w:eastAsia="zh-CN"/>
            <w14:ligatures w14:val="none"/>
          </w:rPr>
          <w:t>(Notes: the link to XSD will be updated when the Standard is published.)</w:t>
        </w:r>
      </w:ins>
    </w:p>
    <w:p w14:paraId="76C4035A" w14:textId="49CDD1AE" w:rsidR="00625F19" w:rsidRPr="002E36F3" w:rsidRDefault="00625F19" w:rsidP="00625F19">
      <w:pPr>
        <w:spacing w:before="0" w:after="0"/>
        <w:rPr>
          <w:rFonts w:eastAsia="Calibri" w:cs="Arial"/>
          <w:kern w:val="0"/>
          <w:sz w:val="17"/>
          <w:szCs w:val="17"/>
          <w:lang w:eastAsia="zh-CN"/>
          <w14:ligatures w14:val="none"/>
        </w:rPr>
      </w:pPr>
    </w:p>
    <w:p w14:paraId="29D9F931" w14:textId="77777777" w:rsidR="00A46F4D" w:rsidRPr="002E36F3" w:rsidRDefault="00A46F4D" w:rsidP="00A46F4D">
      <w:pPr>
        <w:spacing w:before="0" w:after="0"/>
        <w:jc w:val="right"/>
        <w:rPr>
          <w:ins w:id="407" w:author="Author"/>
          <w:rFonts w:eastAsia="Calibri" w:cs="Arial"/>
          <w:kern w:val="0"/>
          <w:sz w:val="17"/>
          <w:szCs w:val="17"/>
          <w:lang w:eastAsia="zh-CN"/>
          <w14:ligatures w14:val="none"/>
        </w:rPr>
      </w:pPr>
    </w:p>
    <w:p w14:paraId="790F10E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&lt;?xml version="1.0" encoding="UTF-8"?&gt;</w:t>
      </w:r>
    </w:p>
    <w:p w14:paraId="520998DC" w14:textId="1C2A5DB9"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xsd:schema</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xmlns:xsd</w:t>
      </w:r>
      <w:proofErr w:type="spellEnd"/>
      <w:r w:rsidRPr="005E3DA9">
        <w:rPr>
          <w:rFonts w:ascii="Courier New" w:hAnsi="Courier New" w:cs="Courier New"/>
          <w:sz w:val="17"/>
          <w:szCs w:val="17"/>
          <w:highlight w:val="white"/>
          <w:lang w:eastAsia="en-GB"/>
        </w:rPr>
        <w:t xml:space="preserve">="http://www.w3.org/2001/XMLSchema" xmlns:pde="http://www.wipo.int/standards/XMLSchema/PriorityDocumentExchange" </w:t>
      </w:r>
      <w:proofErr w:type="spellStart"/>
      <w:r w:rsidRPr="005E3DA9">
        <w:rPr>
          <w:rFonts w:ascii="Courier New" w:hAnsi="Courier New" w:cs="Courier New"/>
          <w:sz w:val="17"/>
          <w:szCs w:val="17"/>
          <w:highlight w:val="white"/>
          <w:lang w:eastAsia="en-GB"/>
        </w:rPr>
        <w:t>xmlns:com</w:t>
      </w:r>
      <w:proofErr w:type="spellEnd"/>
      <w:r w:rsidRPr="005E3DA9">
        <w:rPr>
          <w:rFonts w:ascii="Courier New" w:hAnsi="Courier New" w:cs="Courier New"/>
          <w:sz w:val="17"/>
          <w:szCs w:val="17"/>
          <w:highlight w:val="white"/>
          <w:lang w:eastAsia="en-GB"/>
        </w:rPr>
        <w:t xml:space="preserve">="http://www.wipo.int/standards/XMLSchema/ST96/Common" </w:t>
      </w:r>
      <w:proofErr w:type="spellStart"/>
      <w:ins w:id="408" w:author="Author">
        <w:r w:rsidR="006876BB" w:rsidRPr="005E3DA9">
          <w:rPr>
            <w:rFonts w:ascii="Courier New" w:hAnsi="Courier New" w:cs="Courier New"/>
            <w:sz w:val="17"/>
            <w:szCs w:val="17"/>
            <w:highlight w:val="white"/>
            <w:lang w:eastAsia="en-GB"/>
          </w:rPr>
          <w:t>xmlns:dgn</w:t>
        </w:r>
        <w:proofErr w:type="spellEnd"/>
        <w:r w:rsidR="006876BB" w:rsidRPr="005E3DA9">
          <w:rPr>
            <w:rFonts w:ascii="Courier New" w:hAnsi="Courier New" w:cs="Courier New"/>
            <w:sz w:val="17"/>
            <w:szCs w:val="17"/>
            <w:highlight w:val="white"/>
            <w:lang w:eastAsia="en-GB"/>
          </w:rPr>
          <w:t xml:space="preserve">="http://www.wipo.int/standards/XMLSchema/ST96/Design" xmlns:tmk="http://www.wipo.int/standards/XMLSchema/ST96/Trademark" </w:t>
        </w:r>
      </w:ins>
      <w:r w:rsidRPr="005E3DA9">
        <w:rPr>
          <w:rFonts w:ascii="Courier New" w:hAnsi="Courier New" w:cs="Courier New"/>
          <w:sz w:val="17"/>
          <w:szCs w:val="17"/>
          <w:highlight w:val="white"/>
          <w:lang w:eastAsia="en-GB"/>
        </w:rPr>
        <w:t xml:space="preserve">targetNamespace="http://www.wipo.int/standards/XMLSchema/PriorityDocumentExchange" </w:t>
      </w:r>
      <w:proofErr w:type="spellStart"/>
      <w:r w:rsidRPr="005E3DA9">
        <w:rPr>
          <w:rFonts w:ascii="Courier New" w:hAnsi="Courier New" w:cs="Courier New"/>
          <w:sz w:val="17"/>
          <w:szCs w:val="17"/>
          <w:highlight w:val="white"/>
          <w:lang w:eastAsia="en-GB"/>
        </w:rPr>
        <w:t>elementFormDefault</w:t>
      </w:r>
      <w:proofErr w:type="spellEnd"/>
      <w:r w:rsidRPr="005E3DA9">
        <w:rPr>
          <w:rFonts w:ascii="Courier New" w:hAnsi="Courier New" w:cs="Courier New"/>
          <w:sz w:val="17"/>
          <w:szCs w:val="17"/>
          <w:highlight w:val="white"/>
          <w:lang w:eastAsia="en-GB"/>
        </w:rPr>
        <w:t xml:space="preserve">="qualified" </w:t>
      </w:r>
      <w:proofErr w:type="spellStart"/>
      <w:r w:rsidRPr="005E3DA9">
        <w:rPr>
          <w:rFonts w:ascii="Courier New" w:hAnsi="Courier New" w:cs="Courier New"/>
          <w:sz w:val="17"/>
          <w:szCs w:val="17"/>
          <w:highlight w:val="white"/>
          <w:lang w:eastAsia="en-GB"/>
        </w:rPr>
        <w:t>attributeFormDefault</w:t>
      </w:r>
      <w:proofErr w:type="spellEnd"/>
      <w:r w:rsidRPr="005E3DA9">
        <w:rPr>
          <w:rFonts w:ascii="Courier New" w:hAnsi="Courier New" w:cs="Courier New"/>
          <w:sz w:val="17"/>
          <w:szCs w:val="17"/>
          <w:highlight w:val="white"/>
          <w:lang w:eastAsia="en-GB"/>
        </w:rPr>
        <w:t>="qualified" version="</w:t>
      </w:r>
      <w:del w:id="409" w:author="Author">
        <w:r w:rsidRPr="005E3DA9">
          <w:rPr>
            <w:rFonts w:ascii="Courier New" w:hAnsi="Courier New" w:cs="Courier New"/>
            <w:sz w:val="17"/>
            <w:szCs w:val="17"/>
            <w:highlight w:val="white"/>
            <w:lang w:eastAsia="en-GB"/>
          </w:rPr>
          <w:delText>V1</w:delText>
        </w:r>
      </w:del>
      <w:ins w:id="410" w:author="Author">
        <w:r w:rsidRPr="005E3DA9">
          <w:rPr>
            <w:rFonts w:ascii="Courier New" w:hAnsi="Courier New" w:cs="Courier New"/>
            <w:sz w:val="17"/>
            <w:szCs w:val="17"/>
            <w:highlight w:val="white"/>
            <w:lang w:eastAsia="en-GB"/>
          </w:rPr>
          <w:t>V2</w:t>
        </w:r>
      </w:ins>
      <w:r w:rsidRPr="005E3DA9">
        <w:rPr>
          <w:rFonts w:ascii="Courier New" w:hAnsi="Courier New" w:cs="Courier New"/>
          <w:sz w:val="17"/>
          <w:szCs w:val="17"/>
          <w:highlight w:val="white"/>
          <w:lang w:eastAsia="en-GB"/>
        </w:rPr>
        <w:t>_0"&gt;</w:t>
      </w:r>
    </w:p>
    <w:p w14:paraId="553A0976" w14:textId="46AFD4EE" w:rsidR="002904C5" w:rsidRPr="005E3DA9" w:rsidRDefault="002904C5" w:rsidP="002904C5">
      <w:pPr>
        <w:spacing w:before="0" w:after="0"/>
        <w:rPr>
          <w:ins w:id="41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xsd:import</w:t>
      </w:r>
      <w:proofErr w:type="spellEnd"/>
      <w:r w:rsidRPr="005E3DA9">
        <w:rPr>
          <w:rFonts w:ascii="Courier New" w:hAnsi="Courier New" w:cs="Courier New"/>
          <w:sz w:val="17"/>
          <w:szCs w:val="17"/>
          <w:highlight w:val="white"/>
          <w:lang w:eastAsia="en-GB"/>
        </w:rPr>
        <w:t xml:space="preserve"> namespace="http://www.wipo.int/standards/XMLSchema/ST96/Common" </w:t>
      </w:r>
      <w:proofErr w:type="spellStart"/>
      <w:r w:rsidRPr="005E3DA9">
        <w:rPr>
          <w:rFonts w:ascii="Courier New" w:hAnsi="Courier New" w:cs="Courier New"/>
          <w:sz w:val="17"/>
          <w:szCs w:val="17"/>
          <w:highlight w:val="white"/>
          <w:lang w:eastAsia="en-GB"/>
        </w:rPr>
        <w:t>schemaLocation</w:t>
      </w:r>
      <w:proofErr w:type="spellEnd"/>
      <w:r w:rsidRPr="005E3DA9">
        <w:rPr>
          <w:rFonts w:ascii="Courier New" w:hAnsi="Courier New" w:cs="Courier New"/>
          <w:sz w:val="17"/>
          <w:szCs w:val="17"/>
          <w:highlight w:val="white"/>
          <w:lang w:eastAsia="en-GB"/>
        </w:rPr>
        <w:t>="</w:t>
      </w:r>
      <w:ins w:id="412" w:author="Author">
        <w:r w:rsidRPr="005E3DA9">
          <w:rPr>
            <w:rFonts w:ascii="Courier New" w:hAnsi="Courier New" w:cs="Courier New"/>
            <w:sz w:val="17"/>
            <w:szCs w:val="17"/>
            <w:highlight w:val="white"/>
            <w:lang w:eastAsia="en-GB"/>
          </w:rPr>
          <w:t>ST96_</w:t>
        </w:r>
      </w:ins>
      <w:r w:rsidRPr="005E3DA9">
        <w:rPr>
          <w:rFonts w:ascii="Courier New" w:hAnsi="Courier New" w:cs="Courier New"/>
          <w:sz w:val="17"/>
          <w:szCs w:val="17"/>
          <w:highlight w:val="white"/>
          <w:lang w:eastAsia="en-GB"/>
        </w:rPr>
        <w:t>Common_</w:t>
      </w:r>
      <w:del w:id="413" w:author="Author">
        <w:r w:rsidRPr="005E3DA9">
          <w:rPr>
            <w:rFonts w:ascii="Courier New" w:hAnsi="Courier New" w:cs="Courier New"/>
            <w:sz w:val="17"/>
            <w:szCs w:val="17"/>
            <w:highlight w:val="white"/>
            <w:lang w:eastAsia="en-GB"/>
          </w:rPr>
          <w:delText>V7_1</w:delText>
        </w:r>
      </w:del>
      <w:ins w:id="414" w:author="Author">
        <w:r w:rsidRPr="005E3DA9">
          <w:rPr>
            <w:rFonts w:ascii="Courier New" w:hAnsi="Courier New" w:cs="Courier New"/>
            <w:sz w:val="17"/>
            <w:szCs w:val="17"/>
            <w:highlight w:val="white"/>
            <w:lang w:eastAsia="en-GB"/>
          </w:rPr>
          <w:t>V9_0</w:t>
        </w:r>
      </w:ins>
      <w:r w:rsidRPr="005E3DA9">
        <w:rPr>
          <w:rFonts w:ascii="Courier New" w:hAnsi="Courier New" w:cs="Courier New"/>
          <w:sz w:val="17"/>
          <w:szCs w:val="17"/>
          <w:highlight w:val="white"/>
          <w:lang w:eastAsia="en-GB"/>
        </w:rPr>
        <w:t>.xsd"/&gt;</w:t>
      </w:r>
    </w:p>
    <w:p w14:paraId="59A5874B" w14:textId="77777777" w:rsidR="008676B7" w:rsidRPr="005E3DA9" w:rsidRDefault="00111BFE" w:rsidP="002904C5">
      <w:pPr>
        <w:spacing w:before="0" w:after="0"/>
        <w:rPr>
          <w:rFonts w:ascii="Courier New" w:hAnsi="Courier New" w:cs="Courier New"/>
          <w:sz w:val="17"/>
          <w:szCs w:val="17"/>
          <w:highlight w:val="white"/>
          <w:lang w:val="fr-FR" w:eastAsia="en-GB"/>
        </w:rPr>
      </w:pPr>
      <w:ins w:id="415" w:author="Author">
        <w:r w:rsidRPr="005E3DA9">
          <w:rPr>
            <w:rFonts w:ascii="Courier New" w:hAnsi="Courier New" w:cs="Courier New"/>
            <w:sz w:val="17"/>
            <w:szCs w:val="17"/>
            <w:highlight w:val="white"/>
            <w:lang w:val="fr-FR" w:eastAsia="en-GB"/>
          </w:rPr>
          <w:t>&lt;</w:t>
        </w:r>
        <w:proofErr w:type="spellStart"/>
        <w:r w:rsidRPr="005E3DA9">
          <w:rPr>
            <w:rFonts w:ascii="Courier New" w:hAnsi="Courier New" w:cs="Courier New"/>
            <w:sz w:val="17"/>
            <w:szCs w:val="17"/>
            <w:highlight w:val="white"/>
            <w:lang w:val="fr-FR" w:eastAsia="en-GB"/>
          </w:rPr>
          <w:t>xsd:import</w:t>
        </w:r>
        <w:proofErr w:type="spellEnd"/>
        <w:r w:rsidRPr="005E3DA9">
          <w:rPr>
            <w:rFonts w:ascii="Courier New" w:hAnsi="Courier New" w:cs="Courier New"/>
            <w:sz w:val="17"/>
            <w:szCs w:val="17"/>
            <w:highlight w:val="white"/>
            <w:lang w:val="fr-FR" w:eastAsia="en-GB"/>
          </w:rPr>
          <w:t xml:space="preserve"> </w:t>
        </w:r>
        <w:proofErr w:type="spellStart"/>
        <w:r w:rsidRPr="005E3DA9">
          <w:rPr>
            <w:rFonts w:ascii="Courier New" w:hAnsi="Courier New" w:cs="Courier New"/>
            <w:sz w:val="17"/>
            <w:szCs w:val="17"/>
            <w:highlight w:val="white"/>
            <w:lang w:val="fr-FR" w:eastAsia="en-GB"/>
          </w:rPr>
          <w:t>namespace</w:t>
        </w:r>
        <w:proofErr w:type="spellEnd"/>
        <w:r w:rsidRPr="005E3DA9">
          <w:rPr>
            <w:rFonts w:ascii="Courier New" w:hAnsi="Courier New" w:cs="Courier New"/>
            <w:sz w:val="17"/>
            <w:szCs w:val="17"/>
            <w:highlight w:val="white"/>
            <w:lang w:val="fr-FR" w:eastAsia="en-GB"/>
          </w:rPr>
          <w:t xml:space="preserve">="http://www.wipo.int/standards/XMLSchema/ST96/Design" </w:t>
        </w:r>
      </w:ins>
    </w:p>
    <w:p w14:paraId="594F388D" w14:textId="04630AFC" w:rsidR="00111BFE" w:rsidRPr="005E3DA9" w:rsidRDefault="00111BFE" w:rsidP="002904C5">
      <w:pPr>
        <w:spacing w:before="0" w:after="0"/>
        <w:rPr>
          <w:ins w:id="416" w:author="Author"/>
          <w:rFonts w:ascii="Courier New" w:hAnsi="Courier New" w:cs="Courier New"/>
          <w:sz w:val="17"/>
          <w:szCs w:val="17"/>
          <w:highlight w:val="white"/>
          <w:lang w:eastAsia="en-GB"/>
        </w:rPr>
      </w:pPr>
      <w:proofErr w:type="spellStart"/>
      <w:ins w:id="417" w:author="Author">
        <w:r w:rsidRPr="005E3DA9">
          <w:rPr>
            <w:rFonts w:ascii="Courier New" w:hAnsi="Courier New" w:cs="Courier New"/>
            <w:sz w:val="17"/>
            <w:szCs w:val="17"/>
            <w:highlight w:val="white"/>
            <w:lang w:eastAsia="en-GB"/>
          </w:rPr>
          <w:t>schemaLocation</w:t>
        </w:r>
        <w:proofErr w:type="spellEnd"/>
        <w:r w:rsidRPr="005E3DA9">
          <w:rPr>
            <w:rFonts w:ascii="Courier New" w:hAnsi="Courier New" w:cs="Courier New"/>
            <w:sz w:val="17"/>
            <w:szCs w:val="17"/>
            <w:highlight w:val="white"/>
            <w:lang w:eastAsia="en-GB"/>
          </w:rPr>
          <w:t>="ST96_Design_V9_0.xsd"/&gt;</w:t>
        </w:r>
      </w:ins>
    </w:p>
    <w:p w14:paraId="38C65F6E" w14:textId="6BCE115B" w:rsidR="00591BFD" w:rsidRPr="005E3DA9" w:rsidRDefault="00591BFD" w:rsidP="002904C5">
      <w:pPr>
        <w:spacing w:before="0" w:after="0"/>
        <w:rPr>
          <w:rFonts w:ascii="Courier New" w:hAnsi="Courier New" w:cs="Courier New"/>
          <w:sz w:val="17"/>
          <w:szCs w:val="17"/>
          <w:highlight w:val="white"/>
          <w:lang w:eastAsia="en-GB"/>
        </w:rPr>
      </w:pPr>
      <w:ins w:id="41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xsd:import</w:t>
        </w:r>
        <w:proofErr w:type="spellEnd"/>
        <w:r w:rsidRPr="005E3DA9">
          <w:rPr>
            <w:rFonts w:ascii="Courier New" w:hAnsi="Courier New" w:cs="Courier New"/>
            <w:sz w:val="17"/>
            <w:szCs w:val="17"/>
            <w:highlight w:val="white"/>
            <w:lang w:eastAsia="en-GB"/>
          </w:rPr>
          <w:t xml:space="preserve"> namespace="http://www.wipo.int/standards/XMLSchema/ST96/Trademark" </w:t>
        </w:r>
        <w:proofErr w:type="spellStart"/>
        <w:r w:rsidRPr="005E3DA9">
          <w:rPr>
            <w:rFonts w:ascii="Courier New" w:hAnsi="Courier New" w:cs="Courier New"/>
            <w:sz w:val="17"/>
            <w:szCs w:val="17"/>
            <w:highlight w:val="white"/>
            <w:lang w:eastAsia="en-GB"/>
          </w:rPr>
          <w:t>schemaLocation</w:t>
        </w:r>
        <w:proofErr w:type="spellEnd"/>
        <w:r w:rsidRPr="005E3DA9">
          <w:rPr>
            <w:rFonts w:ascii="Courier New" w:hAnsi="Courier New" w:cs="Courier New"/>
            <w:sz w:val="17"/>
            <w:szCs w:val="17"/>
            <w:highlight w:val="white"/>
            <w:lang w:eastAsia="en-GB"/>
          </w:rPr>
          <w:t>="ST96_Trademark_V9_0.xsd"/&gt;</w:t>
        </w:r>
      </w:ins>
    </w:p>
    <w:p w14:paraId="2E89D008"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PriorityDocumentIndex</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pde:PriorityDocumentIndexType</w:t>
      </w:r>
      <w:proofErr w:type="spellEnd"/>
      <w:r w:rsidRPr="005E3DA9">
        <w:rPr>
          <w:rFonts w:ascii="Courier New" w:hAnsi="Courier New" w:cs="Courier New"/>
          <w:sz w:val="17"/>
          <w:szCs w:val="17"/>
          <w:highlight w:val="white"/>
          <w:lang w:eastAsia="en-GB"/>
        </w:rPr>
        <w:t>"&gt;</w:t>
      </w:r>
    </w:p>
    <w:p w14:paraId="77FE866A"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7A778398" w14:textId="4C1531CA" w:rsidR="002904C5" w:rsidRPr="005E3DA9" w:rsidDel="00F00EA2" w:rsidRDefault="002904C5" w:rsidP="002904C5">
      <w:pPr>
        <w:spacing w:before="0" w:after="0"/>
        <w:rPr>
          <w:del w:id="419" w:author="Author"/>
          <w:rFonts w:ascii="Courier New" w:hAnsi="Courier New" w:cs="Courier New"/>
          <w:sz w:val="17"/>
          <w:szCs w:val="17"/>
          <w:highlight w:val="white"/>
          <w:lang w:eastAsia="en-GB"/>
        </w:rPr>
      </w:pPr>
      <w:del w:id="420" w:author="Author">
        <w:r w:rsidRPr="005E3DA9" w:rsidDel="00F00EA2">
          <w:rPr>
            <w:rFonts w:ascii="Courier New" w:hAnsi="Courier New" w:cs="Courier New"/>
            <w:sz w:val="17"/>
            <w:szCs w:val="17"/>
            <w:highlight w:val="white"/>
            <w:lang w:eastAsia="en-GB"/>
          </w:rPr>
          <w:delText>&lt;xsd:documentation&gt;</w:delText>
        </w:r>
        <w:r w:rsidRPr="005E3DA9">
          <w:rPr>
            <w:rFonts w:ascii="Courier New" w:hAnsi="Courier New" w:cs="Courier New"/>
            <w:sz w:val="17"/>
            <w:szCs w:val="17"/>
            <w:highlight w:val="white"/>
            <w:lang w:eastAsia="en-GB"/>
          </w:rPr>
          <w:delText>Index</w:delText>
        </w:r>
        <w:r w:rsidRPr="005E3DA9" w:rsidDel="00F00EA2">
          <w:rPr>
            <w:rFonts w:ascii="Courier New" w:hAnsi="Courier New" w:cs="Courier New"/>
            <w:sz w:val="17"/>
            <w:szCs w:val="17"/>
            <w:lang w:eastAsia="en-GB"/>
          </w:rPr>
          <w:delText xml:space="preserve"> file for priority </w:delText>
        </w:r>
        <w:r w:rsidRPr="005E3DA9">
          <w:rPr>
            <w:rFonts w:ascii="Courier New" w:hAnsi="Courier New" w:cs="Courier New"/>
            <w:sz w:val="17"/>
            <w:szCs w:val="17"/>
            <w:highlight w:val="white"/>
            <w:lang w:eastAsia="en-GB"/>
          </w:rPr>
          <w:delText>document exchange</w:delText>
        </w:r>
        <w:r w:rsidRPr="005E3DA9" w:rsidDel="00F00EA2">
          <w:rPr>
            <w:rFonts w:ascii="Courier New" w:hAnsi="Courier New" w:cs="Courier New"/>
            <w:sz w:val="17"/>
            <w:szCs w:val="17"/>
            <w:highlight w:val="white"/>
            <w:lang w:eastAsia="en-GB"/>
          </w:rPr>
          <w:delText>&lt;/xsd:documentation&gt;</w:delText>
        </w:r>
      </w:del>
    </w:p>
    <w:p w14:paraId="56005E6C" w14:textId="2531DCCE"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xsd:appinfo</w:t>
      </w:r>
      <w:proofErr w:type="spellEnd"/>
      <w:r w:rsidRPr="005E3DA9">
        <w:rPr>
          <w:rFonts w:ascii="Courier New" w:hAnsi="Courier New" w:cs="Courier New"/>
          <w:sz w:val="17"/>
          <w:szCs w:val="17"/>
          <w:highlight w:val="white"/>
          <w:lang w:eastAsia="en-GB"/>
        </w:rPr>
        <w:t>&gt;</w:t>
      </w:r>
    </w:p>
    <w:p w14:paraId="673326FB" w14:textId="4014BE58"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&lt;com:SchemaLastModifiedDate&gt;</w:t>
      </w:r>
      <w:del w:id="421" w:author="Author">
        <w:r w:rsidRPr="005E3DA9">
          <w:rPr>
            <w:rFonts w:ascii="Courier New" w:hAnsi="Courier New" w:cs="Courier New"/>
            <w:sz w:val="17"/>
            <w:szCs w:val="17"/>
            <w:highlight w:val="white"/>
            <w:lang w:eastAsia="en-GB"/>
          </w:rPr>
          <w:delText>2024</w:delText>
        </w:r>
      </w:del>
      <w:ins w:id="422" w:author="Author">
        <w:r w:rsidRPr="005E3DA9">
          <w:rPr>
            <w:rFonts w:ascii="Courier New" w:hAnsi="Courier New" w:cs="Courier New"/>
            <w:sz w:val="17"/>
            <w:szCs w:val="17"/>
            <w:highlight w:val="white"/>
            <w:lang w:eastAsia="en-GB"/>
          </w:rPr>
          <w:t>2025</w:t>
        </w:r>
      </w:ins>
      <w:r w:rsidRPr="005E3DA9">
        <w:rPr>
          <w:rFonts w:ascii="Courier New" w:hAnsi="Courier New" w:cs="Courier New"/>
          <w:sz w:val="17"/>
          <w:szCs w:val="17"/>
          <w:highlight w:val="white"/>
          <w:lang w:eastAsia="en-GB"/>
        </w:rPr>
        <w:t>-</w:t>
      </w:r>
      <w:del w:id="423" w:author="Author">
        <w:r w:rsidRPr="005E3DA9" w:rsidDel="00C5166E">
          <w:rPr>
            <w:rFonts w:ascii="Courier New" w:hAnsi="Courier New" w:cs="Courier New"/>
            <w:sz w:val="17"/>
            <w:szCs w:val="17"/>
            <w:highlight w:val="white"/>
            <w:lang w:eastAsia="en-GB"/>
          </w:rPr>
          <w:delText>0</w:delText>
        </w:r>
      </w:del>
      <w:ins w:id="424" w:author="Author">
        <w:r w:rsidR="00C5166E" w:rsidRPr="005E3DA9">
          <w:rPr>
            <w:rFonts w:ascii="Courier New" w:hAnsi="Courier New" w:cs="Courier New"/>
            <w:sz w:val="17"/>
            <w:szCs w:val="17"/>
            <w:highlight w:val="white"/>
            <w:lang w:eastAsia="en-GB"/>
          </w:rPr>
          <w:t>10</w:t>
        </w:r>
      </w:ins>
      <w:del w:id="425" w:author="Author">
        <w:r w:rsidRPr="005E3DA9" w:rsidDel="00587190">
          <w:rPr>
            <w:rFonts w:ascii="Courier New" w:hAnsi="Courier New" w:cs="Courier New"/>
            <w:sz w:val="17"/>
            <w:szCs w:val="17"/>
            <w:highlight w:val="white"/>
            <w:lang w:eastAsia="en-GB"/>
          </w:rPr>
          <w:delText>6</w:delText>
        </w:r>
      </w:del>
      <w:r w:rsidRPr="005E3DA9">
        <w:rPr>
          <w:rFonts w:ascii="Courier New" w:hAnsi="Courier New" w:cs="Courier New"/>
          <w:sz w:val="17"/>
          <w:szCs w:val="17"/>
          <w:highlight w:val="white"/>
          <w:lang w:eastAsia="en-GB"/>
        </w:rPr>
        <w:t>-</w:t>
      </w:r>
      <w:del w:id="426" w:author="Author">
        <w:r w:rsidRPr="005E3DA9">
          <w:rPr>
            <w:rFonts w:ascii="Courier New" w:hAnsi="Courier New" w:cs="Courier New"/>
            <w:sz w:val="17"/>
            <w:szCs w:val="17"/>
            <w:highlight w:val="white"/>
            <w:lang w:eastAsia="en-GB"/>
          </w:rPr>
          <w:delText>18</w:delText>
        </w:r>
      </w:del>
      <w:ins w:id="427" w:author="Author" w:date="2025-10-24T10:24:00Z" w16du:dateUtc="2025-10-24T08:24:00Z">
        <w:r w:rsidR="005969F7">
          <w:rPr>
            <w:rFonts w:ascii="Courier New" w:hAnsi="Courier New" w:cs="Courier New"/>
            <w:sz w:val="17"/>
            <w:szCs w:val="17"/>
            <w:highlight w:val="white"/>
            <w:lang w:eastAsia="en-GB"/>
          </w:rPr>
          <w:t>24</w:t>
        </w:r>
      </w:ins>
      <w:r w:rsidRPr="005E3DA9">
        <w:rPr>
          <w:rFonts w:ascii="Courier New" w:hAnsi="Courier New" w:cs="Courier New"/>
          <w:sz w:val="17"/>
          <w:szCs w:val="17"/>
          <w:highlight w:val="white"/>
          <w:lang w:eastAsia="en-GB"/>
        </w:rPr>
        <w:t>&lt;/com:SchemaLastModifiedDate&gt;</w:t>
      </w:r>
    </w:p>
    <w:p w14:paraId="306B4B8B" w14:textId="6B9F6561" w:rsidR="002904C5" w:rsidRPr="005E3DA9" w:rsidRDefault="002904C5" w:rsidP="00FD4BA2">
      <w:pPr>
        <w:spacing w:before="0" w:after="0"/>
        <w:ind w:left="1440" w:firstLine="720"/>
        <w:rPr>
          <w:ins w:id="428"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&lt;com:SchemaContactPoint&gt;</w:t>
      </w:r>
      <w:ins w:id="429" w:author="Author">
        <w:r w:rsidR="00F00EA2" w:rsidRPr="005E3DA9">
          <w:rPr>
            <w:rFonts w:ascii="Courier New" w:hAnsi="Courier New" w:cs="Courier New"/>
            <w:sz w:val="17"/>
            <w:szCs w:val="17"/>
            <w:highlight w:val="white"/>
            <w:lang w:eastAsia="en-GB"/>
          </w:rPr>
          <w:fldChar w:fldCharType="begin"/>
        </w:r>
        <w:r w:rsidR="00F00EA2" w:rsidRPr="005E3DA9">
          <w:rPr>
            <w:rFonts w:ascii="Courier New" w:hAnsi="Courier New" w:cs="Courier New"/>
            <w:sz w:val="17"/>
            <w:szCs w:val="17"/>
            <w:highlight w:val="white"/>
            <w:lang w:eastAsia="en-GB"/>
          </w:rPr>
          <w:instrText>HYPERLINK "mailto:</w:instrText>
        </w:r>
      </w:ins>
      <w:r w:rsidR="00F00EA2" w:rsidRPr="005E3DA9">
        <w:rPr>
          <w:rFonts w:ascii="Courier New" w:hAnsi="Courier New" w:cs="Courier New"/>
          <w:sz w:val="17"/>
          <w:szCs w:val="17"/>
          <w:highlight w:val="white"/>
          <w:lang w:eastAsia="en-GB"/>
        </w:rPr>
        <w:instrText>standards@wipo.int&lt;/com:SchemaContactPoint</w:instrText>
      </w:r>
      <w:ins w:id="430" w:author="Author">
        <w:r w:rsidR="00F00EA2" w:rsidRPr="005E3DA9">
          <w:rPr>
            <w:rFonts w:ascii="Courier New" w:hAnsi="Courier New" w:cs="Courier New"/>
            <w:sz w:val="17"/>
            <w:szCs w:val="17"/>
            <w:highlight w:val="white"/>
            <w:lang w:eastAsia="en-GB"/>
          </w:rPr>
          <w:instrText>"</w:instrText>
        </w:r>
      </w:ins>
      <w:r w:rsidR="00FE7198" w:rsidRPr="005E3DA9">
        <w:rPr>
          <w:rFonts w:ascii="Courier New" w:hAnsi="Courier New" w:cs="Courier New"/>
          <w:sz w:val="17"/>
          <w:szCs w:val="17"/>
          <w:highlight w:val="white"/>
          <w:lang w:eastAsia="en-GB"/>
        </w:rPr>
      </w:r>
      <w:ins w:id="431" w:author="Author">
        <w:r w:rsidR="00F00EA2" w:rsidRPr="005E3DA9">
          <w:rPr>
            <w:rFonts w:ascii="Courier New" w:hAnsi="Courier New" w:cs="Courier New"/>
            <w:sz w:val="17"/>
            <w:szCs w:val="17"/>
            <w:highlight w:val="white"/>
            <w:lang w:eastAsia="en-GB"/>
          </w:rPr>
          <w:fldChar w:fldCharType="separate"/>
        </w:r>
      </w:ins>
      <w:r w:rsidR="00F00EA2" w:rsidRPr="005E3DA9">
        <w:rPr>
          <w:rStyle w:val="Hyperlink"/>
          <w:rFonts w:ascii="Courier New" w:hAnsi="Courier New" w:cs="Courier New"/>
          <w:sz w:val="17"/>
          <w:szCs w:val="17"/>
          <w:highlight w:val="white"/>
          <w:lang w:eastAsia="en-GB"/>
        </w:rPr>
        <w:t>standards@wipo.int&lt;/com:SchemaContactPoint</w:t>
      </w:r>
      <w:ins w:id="432" w:author="Author">
        <w:r w:rsidR="00F00EA2" w:rsidRPr="005E3DA9">
          <w:rPr>
            <w:rFonts w:ascii="Courier New" w:hAnsi="Courier New" w:cs="Courier New"/>
            <w:sz w:val="17"/>
            <w:szCs w:val="17"/>
            <w:highlight w:val="white"/>
            <w:lang w:eastAsia="en-GB"/>
          </w:rPr>
          <w:fldChar w:fldCharType="end"/>
        </w:r>
      </w:ins>
      <w:r w:rsidRPr="005E3DA9">
        <w:rPr>
          <w:rFonts w:ascii="Courier New" w:hAnsi="Courier New" w:cs="Courier New"/>
          <w:sz w:val="17"/>
          <w:szCs w:val="17"/>
          <w:highlight w:val="white"/>
          <w:lang w:eastAsia="en-GB"/>
        </w:rPr>
        <w:t>&gt;</w:t>
      </w:r>
    </w:p>
    <w:p w14:paraId="482A89ED" w14:textId="77777777" w:rsidR="00453C52" w:rsidRPr="005E3DA9" w:rsidRDefault="00B531D3" w:rsidP="00453C52">
      <w:pPr>
        <w:spacing w:before="0" w:after="0"/>
        <w:ind w:left="2160"/>
        <w:rPr>
          <w:ins w:id="433" w:author="Author"/>
          <w:rFonts w:ascii="Courier New" w:hAnsi="Courier New" w:cs="Courier New"/>
          <w:sz w:val="17"/>
          <w:szCs w:val="17"/>
          <w:highlight w:val="white"/>
          <w:lang w:eastAsia="en-GB"/>
        </w:rPr>
      </w:pPr>
      <w:ins w:id="43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r w:rsidR="00453C52" w:rsidRPr="005E3DA9">
          <w:rPr>
            <w:rFonts w:ascii="Courier New" w:hAnsi="Courier New" w:cs="Courier New"/>
            <w:sz w:val="17"/>
            <w:szCs w:val="17"/>
            <w:highlight w:val="white"/>
            <w:lang w:eastAsia="en-GB"/>
          </w:rPr>
          <w:t>This XSD is defined in Annex I of WIPO Standard ST.92 and provides the structure for the exchange of priority documents. The changes made since version 1.0 include:</w:t>
        </w:r>
      </w:ins>
    </w:p>
    <w:p w14:paraId="22FA1AFF" w14:textId="5A39A761" w:rsidR="0070157B" w:rsidRPr="0070157B" w:rsidRDefault="0070157B" w:rsidP="0070157B">
      <w:pPr>
        <w:spacing w:before="0" w:after="0"/>
        <w:ind w:left="2160"/>
        <w:rPr>
          <w:ins w:id="435" w:author="Author"/>
          <w:rFonts w:ascii="Courier New" w:hAnsi="Courier New" w:cs="Courier New"/>
          <w:sz w:val="17"/>
          <w:szCs w:val="17"/>
          <w:highlight w:val="white"/>
          <w:lang w:eastAsia="en-GB"/>
        </w:rPr>
      </w:pPr>
      <w:ins w:id="436" w:author="Author">
        <w:r w:rsidRPr="0070157B">
          <w:rPr>
            <w:rFonts w:ascii="Courier New" w:hAnsi="Courier New" w:cs="Courier New"/>
            <w:sz w:val="17"/>
            <w:szCs w:val="17"/>
            <w:highlight w:val="white"/>
            <w:lang w:eastAsia="en-GB"/>
          </w:rPr>
          <w:t>(a)Declared and imported the ST.96 flattened trademark and design schemas</w:t>
        </w:r>
      </w:ins>
    </w:p>
    <w:p w14:paraId="6FEA7091" w14:textId="408F4559" w:rsidR="0070157B" w:rsidRPr="0070157B" w:rsidRDefault="0070157B" w:rsidP="0070157B">
      <w:pPr>
        <w:spacing w:before="0" w:after="0"/>
        <w:ind w:left="2160"/>
        <w:rPr>
          <w:ins w:id="437" w:author="Author"/>
          <w:rFonts w:ascii="Courier New" w:hAnsi="Courier New" w:cs="Courier New"/>
          <w:sz w:val="17"/>
          <w:szCs w:val="17"/>
          <w:highlight w:val="white"/>
          <w:lang w:eastAsia="en-GB"/>
        </w:rPr>
      </w:pPr>
      <w:ins w:id="438" w:author="Author">
        <w:r w:rsidRPr="0070157B">
          <w:rPr>
            <w:rFonts w:ascii="Courier New" w:hAnsi="Courier New" w:cs="Courier New"/>
            <w:sz w:val="17"/>
            <w:szCs w:val="17"/>
            <w:highlight w:val="white"/>
            <w:lang w:eastAsia="en-GB"/>
          </w:rPr>
          <w:t xml:space="preserve">(b)Use of </w:t>
        </w:r>
        <w:proofErr w:type="spellStart"/>
        <w:r w:rsidRPr="0070157B">
          <w:rPr>
            <w:rFonts w:ascii="Courier New" w:hAnsi="Courier New" w:cs="Courier New"/>
            <w:sz w:val="17"/>
            <w:szCs w:val="17"/>
            <w:highlight w:val="white"/>
            <w:lang w:eastAsia="en-GB"/>
          </w:rPr>
          <w:t>dgn:AllDesignsIndicator</w:t>
        </w:r>
        <w:proofErr w:type="spellEnd"/>
        <w:r w:rsidRPr="0070157B">
          <w:rPr>
            <w:rFonts w:ascii="Courier New" w:hAnsi="Courier New" w:cs="Courier New"/>
            <w:sz w:val="17"/>
            <w:szCs w:val="17"/>
            <w:highlight w:val="white"/>
            <w:lang w:eastAsia="en-GB"/>
          </w:rPr>
          <w:t xml:space="preserve"> and </w:t>
        </w:r>
        <w:proofErr w:type="spellStart"/>
        <w:r w:rsidRPr="0070157B">
          <w:rPr>
            <w:rFonts w:ascii="Courier New" w:hAnsi="Courier New" w:cs="Courier New"/>
            <w:sz w:val="17"/>
            <w:szCs w:val="17"/>
            <w:highlight w:val="white"/>
            <w:lang w:eastAsia="en-GB"/>
          </w:rPr>
          <w:t>dgn:DesignIdentifierBag</w:t>
        </w:r>
        <w:proofErr w:type="spellEnd"/>
        <w:r w:rsidRPr="0070157B">
          <w:rPr>
            <w:rFonts w:ascii="Courier New" w:hAnsi="Courier New" w:cs="Courier New"/>
            <w:sz w:val="17"/>
            <w:szCs w:val="17"/>
            <w:highlight w:val="white"/>
            <w:lang w:eastAsia="en-GB"/>
          </w:rPr>
          <w:t xml:space="preserve"> elements from the ST.96 Design namespace</w:t>
        </w:r>
      </w:ins>
    </w:p>
    <w:p w14:paraId="0FED52E8" w14:textId="504055D1" w:rsidR="0070157B" w:rsidRPr="0070157B" w:rsidRDefault="0070157B" w:rsidP="0070157B">
      <w:pPr>
        <w:spacing w:before="0" w:after="0"/>
        <w:ind w:left="2160"/>
        <w:rPr>
          <w:ins w:id="439" w:author="Author"/>
          <w:rFonts w:ascii="Courier New" w:hAnsi="Courier New" w:cs="Courier New"/>
          <w:sz w:val="17"/>
          <w:szCs w:val="17"/>
          <w:highlight w:val="white"/>
          <w:lang w:eastAsia="en-GB"/>
        </w:rPr>
      </w:pPr>
      <w:ins w:id="440" w:author="Author">
        <w:r w:rsidRPr="0070157B">
          <w:rPr>
            <w:rFonts w:ascii="Courier New" w:hAnsi="Courier New" w:cs="Courier New"/>
            <w:sz w:val="17"/>
            <w:szCs w:val="17"/>
            <w:highlight w:val="white"/>
            <w:lang w:eastAsia="en-GB"/>
          </w:rPr>
          <w:t xml:space="preserve">(c)Renaming of </w:t>
        </w:r>
        <w:proofErr w:type="spellStart"/>
        <w:r w:rsidRPr="0070157B">
          <w:rPr>
            <w:rFonts w:ascii="Courier New" w:hAnsi="Courier New" w:cs="Courier New"/>
            <w:sz w:val="17"/>
            <w:szCs w:val="17"/>
            <w:highlight w:val="white"/>
            <w:lang w:eastAsia="en-GB"/>
          </w:rPr>
          <w:t>IPTypeCategory</w:t>
        </w:r>
        <w:proofErr w:type="spellEnd"/>
        <w:r w:rsidRPr="0070157B">
          <w:rPr>
            <w:rFonts w:ascii="Courier New" w:hAnsi="Courier New" w:cs="Courier New"/>
            <w:sz w:val="17"/>
            <w:szCs w:val="17"/>
            <w:highlight w:val="white"/>
            <w:lang w:eastAsia="en-GB"/>
          </w:rPr>
          <w:t xml:space="preserve"> to </w:t>
        </w:r>
        <w:proofErr w:type="spellStart"/>
        <w:r w:rsidRPr="0070157B">
          <w:rPr>
            <w:rFonts w:ascii="Courier New" w:hAnsi="Courier New" w:cs="Courier New"/>
            <w:sz w:val="17"/>
            <w:szCs w:val="17"/>
            <w:highlight w:val="white"/>
            <w:lang w:eastAsia="en-GB"/>
          </w:rPr>
          <w:t>IPRightKindCategory</w:t>
        </w:r>
        <w:proofErr w:type="spellEnd"/>
        <w:r w:rsidRPr="0070157B">
          <w:rPr>
            <w:rFonts w:ascii="Courier New" w:hAnsi="Courier New" w:cs="Courier New"/>
            <w:sz w:val="17"/>
            <w:szCs w:val="17"/>
            <w:highlight w:val="white"/>
            <w:lang w:eastAsia="en-GB"/>
          </w:rPr>
          <w:t xml:space="preserve"> and </w:t>
        </w:r>
        <w:proofErr w:type="spellStart"/>
        <w:r w:rsidRPr="0070157B">
          <w:rPr>
            <w:rFonts w:ascii="Courier New" w:hAnsi="Courier New" w:cs="Courier New"/>
            <w:sz w:val="17"/>
            <w:szCs w:val="17"/>
            <w:highlight w:val="white"/>
            <w:lang w:eastAsia="en-GB"/>
          </w:rPr>
          <w:t>IPTypeCategoryType</w:t>
        </w:r>
        <w:proofErr w:type="spellEnd"/>
        <w:r w:rsidRPr="0070157B">
          <w:rPr>
            <w:rFonts w:ascii="Courier New" w:hAnsi="Courier New" w:cs="Courier New"/>
            <w:sz w:val="17"/>
            <w:szCs w:val="17"/>
            <w:highlight w:val="white"/>
            <w:lang w:eastAsia="en-GB"/>
          </w:rPr>
          <w:t xml:space="preserve"> to </w:t>
        </w:r>
        <w:proofErr w:type="spellStart"/>
        <w:r w:rsidRPr="0070157B">
          <w:rPr>
            <w:rFonts w:ascii="Courier New" w:hAnsi="Courier New" w:cs="Courier New"/>
            <w:sz w:val="17"/>
            <w:szCs w:val="17"/>
            <w:highlight w:val="white"/>
            <w:lang w:eastAsia="en-GB"/>
          </w:rPr>
          <w:t>IPRightKindCategoryType</w:t>
        </w:r>
        <w:proofErr w:type="spellEnd"/>
        <w:r w:rsidRPr="0070157B">
          <w:rPr>
            <w:rFonts w:ascii="Courier New" w:hAnsi="Courier New" w:cs="Courier New"/>
            <w:sz w:val="17"/>
            <w:szCs w:val="17"/>
            <w:highlight w:val="white"/>
            <w:lang w:eastAsia="en-GB"/>
          </w:rPr>
          <w:t>. This component is restricted to the values: Patent, Industrial design, and Trademark</w:t>
        </w:r>
      </w:ins>
    </w:p>
    <w:p w14:paraId="1E9234DF" w14:textId="220C6FF2" w:rsidR="0070157B" w:rsidRPr="0070157B" w:rsidRDefault="0070157B" w:rsidP="0070157B">
      <w:pPr>
        <w:spacing w:before="0" w:after="0"/>
        <w:ind w:left="2160"/>
        <w:rPr>
          <w:ins w:id="441" w:author="Author"/>
          <w:rFonts w:ascii="Courier New" w:hAnsi="Courier New" w:cs="Courier New"/>
          <w:sz w:val="17"/>
          <w:szCs w:val="17"/>
          <w:highlight w:val="white"/>
          <w:lang w:eastAsia="en-GB"/>
        </w:rPr>
      </w:pPr>
      <w:ins w:id="442" w:author="Author">
        <w:r w:rsidRPr="0070157B">
          <w:rPr>
            <w:rFonts w:ascii="Courier New" w:hAnsi="Courier New" w:cs="Courier New"/>
            <w:sz w:val="17"/>
            <w:szCs w:val="17"/>
            <w:highlight w:val="white"/>
            <w:lang w:eastAsia="en-GB"/>
          </w:rPr>
          <w:t xml:space="preserve">(d)Introducing of the new </w:t>
        </w:r>
        <w:proofErr w:type="spellStart"/>
        <w:r w:rsidRPr="0070157B">
          <w:rPr>
            <w:rFonts w:ascii="Courier New" w:hAnsi="Courier New" w:cs="Courier New"/>
            <w:sz w:val="17"/>
            <w:szCs w:val="17"/>
            <w:highlight w:val="white"/>
            <w:lang w:eastAsia="en-GB"/>
          </w:rPr>
          <w:t>categories:DesignMandatoryDocumentCategory</w:t>
        </w:r>
        <w:proofErr w:type="spellEnd"/>
        <w:r w:rsidRPr="0070157B">
          <w:rPr>
            <w:rFonts w:ascii="Courier New" w:hAnsi="Courier New" w:cs="Courier New"/>
            <w:sz w:val="17"/>
            <w:szCs w:val="17"/>
            <w:highlight w:val="white"/>
            <w:lang w:eastAsia="en-GB"/>
          </w:rPr>
          <w:t xml:space="preserve">, </w:t>
        </w:r>
        <w:proofErr w:type="spellStart"/>
        <w:r w:rsidRPr="0070157B">
          <w:rPr>
            <w:rFonts w:ascii="Courier New" w:hAnsi="Courier New" w:cs="Courier New"/>
            <w:sz w:val="17"/>
            <w:szCs w:val="17"/>
            <w:highlight w:val="white"/>
            <w:lang w:eastAsia="en-GB"/>
          </w:rPr>
          <w:t>TrademarkMandatoryDocumentCategory</w:t>
        </w:r>
        <w:proofErr w:type="spellEnd"/>
        <w:r w:rsidRPr="0070157B">
          <w:rPr>
            <w:rFonts w:ascii="Courier New" w:hAnsi="Courier New" w:cs="Courier New"/>
            <w:sz w:val="17"/>
            <w:szCs w:val="17"/>
            <w:highlight w:val="white"/>
            <w:lang w:eastAsia="en-GB"/>
          </w:rPr>
          <w:t xml:space="preserve">, </w:t>
        </w:r>
        <w:proofErr w:type="spellStart"/>
        <w:r w:rsidRPr="0070157B">
          <w:rPr>
            <w:rFonts w:ascii="Courier New" w:hAnsi="Courier New" w:cs="Courier New"/>
            <w:sz w:val="17"/>
            <w:szCs w:val="17"/>
            <w:highlight w:val="white"/>
            <w:lang w:eastAsia="en-GB"/>
          </w:rPr>
          <w:t>DesignSupplementaryDocumentCategory</w:t>
        </w:r>
        <w:proofErr w:type="spellEnd"/>
        <w:r w:rsidRPr="0070157B">
          <w:rPr>
            <w:rFonts w:ascii="Courier New" w:hAnsi="Courier New" w:cs="Courier New"/>
            <w:sz w:val="17"/>
            <w:szCs w:val="17"/>
            <w:highlight w:val="white"/>
            <w:lang w:eastAsia="en-GB"/>
          </w:rPr>
          <w:t xml:space="preserve"> and </w:t>
        </w:r>
        <w:proofErr w:type="spellStart"/>
        <w:r w:rsidRPr="0070157B">
          <w:rPr>
            <w:rFonts w:ascii="Courier New" w:hAnsi="Courier New" w:cs="Courier New"/>
            <w:sz w:val="17"/>
            <w:szCs w:val="17"/>
            <w:highlight w:val="white"/>
            <w:lang w:eastAsia="en-GB"/>
          </w:rPr>
          <w:t>TrademarkSupplementaryDocumentCategory</w:t>
        </w:r>
        <w:proofErr w:type="spellEnd"/>
      </w:ins>
    </w:p>
    <w:p w14:paraId="13A54301" w14:textId="4AA3F3F4" w:rsidR="00453C52" w:rsidRPr="005E3DA9" w:rsidRDefault="00453C52" w:rsidP="00453C52">
      <w:pPr>
        <w:spacing w:before="0" w:after="0"/>
        <w:ind w:left="2160"/>
        <w:rPr>
          <w:ins w:id="443" w:author="Author"/>
          <w:rFonts w:ascii="Courier New" w:hAnsi="Courier New" w:cs="Courier New"/>
          <w:sz w:val="17"/>
          <w:szCs w:val="17"/>
          <w:highlight w:val="white"/>
          <w:lang w:eastAsia="en-GB"/>
        </w:rPr>
      </w:pPr>
      <w:ins w:id="444" w:author="Author">
        <w:r w:rsidRPr="005E3DA9">
          <w:rPr>
            <w:rFonts w:ascii="Courier New" w:hAnsi="Courier New" w:cs="Courier New"/>
            <w:sz w:val="17"/>
            <w:szCs w:val="17"/>
            <w:highlight w:val="white"/>
            <w:lang w:eastAsia="en-GB"/>
          </w:rPr>
          <w:t xml:space="preserve">(e)Replacement of </w:t>
        </w:r>
        <w:proofErr w:type="spellStart"/>
        <w:r w:rsidRPr="005E3DA9">
          <w:rPr>
            <w:rFonts w:ascii="Courier New" w:hAnsi="Courier New" w:cs="Courier New"/>
            <w:sz w:val="17"/>
            <w:szCs w:val="17"/>
            <w:highlight w:val="white"/>
            <w:lang w:eastAsia="en-GB"/>
          </w:rPr>
          <w:t>pde:ApplicationNumber</w:t>
        </w:r>
        <w:proofErr w:type="spellEnd"/>
        <w:r w:rsidRPr="005E3DA9">
          <w:rPr>
            <w:rFonts w:ascii="Courier New" w:hAnsi="Courier New" w:cs="Courier New"/>
            <w:sz w:val="17"/>
            <w:szCs w:val="17"/>
            <w:highlight w:val="white"/>
            <w:lang w:eastAsia="en-GB"/>
          </w:rPr>
          <w:t xml:space="preserve"> with both </w:t>
        </w:r>
        <w:proofErr w:type="spellStart"/>
        <w:r w:rsidRPr="005E3DA9">
          <w:rPr>
            <w:rFonts w:ascii="Courier New" w:hAnsi="Courier New" w:cs="Courier New"/>
            <w:sz w:val="17"/>
            <w:szCs w:val="17"/>
            <w:highlight w:val="white"/>
            <w:lang w:eastAsia="en-GB"/>
          </w:rPr>
          <w:t>com:IPOfficeCode</w:t>
        </w:r>
        <w:proofErr w:type="spellEnd"/>
        <w:r w:rsidRPr="005E3DA9">
          <w:rPr>
            <w:rFonts w:ascii="Courier New" w:hAnsi="Courier New" w:cs="Courier New"/>
            <w:sz w:val="17"/>
            <w:szCs w:val="17"/>
            <w:highlight w:val="white"/>
            <w:lang w:eastAsia="en-GB"/>
          </w:rPr>
          <w:t xml:space="preserve"> and </w:t>
        </w:r>
        <w:proofErr w:type="spellStart"/>
        <w:r w:rsidRPr="005E3DA9">
          <w:rPr>
            <w:rFonts w:ascii="Courier New" w:hAnsi="Courier New" w:cs="Courier New"/>
            <w:sz w:val="17"/>
            <w:szCs w:val="17"/>
            <w:highlight w:val="white"/>
            <w:lang w:eastAsia="en-GB"/>
          </w:rPr>
          <w:t>com:ApplicationNumber</w:t>
        </w:r>
        <w:proofErr w:type="spellEnd"/>
      </w:ins>
    </w:p>
    <w:p w14:paraId="437A6871" w14:textId="5F5BA701" w:rsidR="00B52C86" w:rsidRPr="00B52C86" w:rsidRDefault="00B52C86" w:rsidP="00B52C86">
      <w:pPr>
        <w:spacing w:before="0" w:after="0"/>
        <w:ind w:left="2160"/>
        <w:rPr>
          <w:ins w:id="445" w:author="Author" w:date="2025-10-24T10:21:00Z"/>
          <w:rFonts w:ascii="Courier New" w:hAnsi="Courier New" w:cs="Courier New"/>
          <w:sz w:val="17"/>
          <w:szCs w:val="17"/>
          <w:highlight w:val="white"/>
          <w:lang w:eastAsia="en-GB"/>
        </w:rPr>
      </w:pPr>
      <w:ins w:id="446" w:author="Author" w:date="2025-10-24T10:21:00Z">
        <w:r w:rsidRPr="00B52C86">
          <w:rPr>
            <w:rFonts w:ascii="Courier New" w:hAnsi="Courier New" w:cs="Courier New"/>
            <w:sz w:val="17"/>
            <w:szCs w:val="17"/>
            <w:highlight w:val="white"/>
            <w:lang w:eastAsia="en-GB"/>
          </w:rPr>
          <w:t xml:space="preserve">(f)Replacement of the type </w:t>
        </w:r>
        <w:proofErr w:type="spellStart"/>
        <w:r w:rsidRPr="00B52C86">
          <w:rPr>
            <w:rFonts w:ascii="Courier New" w:hAnsi="Courier New" w:cs="Courier New"/>
            <w:sz w:val="17"/>
            <w:szCs w:val="17"/>
            <w:highlight w:val="white"/>
            <w:lang w:eastAsia="en-GB"/>
          </w:rPr>
          <w:t>pde:DocumentFormatCategoryType</w:t>
        </w:r>
        <w:proofErr w:type="spellEnd"/>
        <w:r w:rsidRPr="00B52C86">
          <w:rPr>
            <w:rFonts w:ascii="Courier New" w:hAnsi="Courier New" w:cs="Courier New"/>
            <w:sz w:val="17"/>
            <w:szCs w:val="17"/>
            <w:highlight w:val="white"/>
            <w:lang w:eastAsia="en-GB"/>
          </w:rPr>
          <w:t xml:space="preserve"> with the new type </w:t>
        </w:r>
        <w:proofErr w:type="spellStart"/>
        <w:r w:rsidRPr="00B52C86">
          <w:rPr>
            <w:rFonts w:ascii="Courier New" w:hAnsi="Courier New" w:cs="Courier New"/>
            <w:sz w:val="17"/>
            <w:szCs w:val="17"/>
            <w:highlight w:val="white"/>
            <w:lang w:eastAsia="en-GB"/>
          </w:rPr>
          <w:t>pde:DocumentFileFormatCategoryType</w:t>
        </w:r>
        <w:proofErr w:type="spellEnd"/>
        <w:r w:rsidRPr="00B52C86">
          <w:rPr>
            <w:rFonts w:ascii="Courier New" w:hAnsi="Courier New" w:cs="Courier New"/>
            <w:sz w:val="17"/>
            <w:szCs w:val="17"/>
            <w:highlight w:val="white"/>
            <w:lang w:eastAsia="en-GB"/>
          </w:rPr>
          <w:t>, which is defined as a union of following types from WIPO Standard ST.96</w:t>
        </w:r>
      </w:ins>
      <w:ins w:id="447" w:author="Author" w:date="2025-10-24T10:21:00Z" w16du:dateUtc="2025-10-24T08:21:00Z">
        <w:r>
          <w:rPr>
            <w:rFonts w:ascii="Courier New" w:hAnsi="Courier New" w:cs="Courier New"/>
            <w:sz w:val="17"/>
            <w:szCs w:val="17"/>
            <w:highlight w:val="white"/>
            <w:lang w:eastAsia="en-GB"/>
          </w:rPr>
          <w:t xml:space="preserve">: </w:t>
        </w:r>
      </w:ins>
      <w:proofErr w:type="spellStart"/>
      <w:ins w:id="448" w:author="Author" w:date="2025-10-24T10:21:00Z">
        <w:r w:rsidRPr="00B52C86">
          <w:rPr>
            <w:rFonts w:ascii="Courier New" w:hAnsi="Courier New" w:cs="Courier New"/>
            <w:sz w:val="17"/>
            <w:szCs w:val="17"/>
            <w:highlight w:val="white"/>
            <w:lang w:eastAsia="en-GB"/>
          </w:rPr>
          <w:t>com:DocumentFormatCategoryType</w:t>
        </w:r>
        <w:proofErr w:type="spellEnd"/>
        <w:r w:rsidRPr="00B52C86">
          <w:rPr>
            <w:rFonts w:ascii="Courier New" w:hAnsi="Courier New" w:cs="Courier New"/>
            <w:sz w:val="17"/>
            <w:szCs w:val="17"/>
            <w:highlight w:val="white"/>
            <w:lang w:eastAsia="en-GB"/>
          </w:rPr>
          <w:t>,</w:t>
        </w:r>
      </w:ins>
      <w:ins w:id="449" w:author="Author" w:date="2025-10-24T10:21:00Z" w16du:dateUtc="2025-10-24T08:21:00Z">
        <w:r>
          <w:rPr>
            <w:rFonts w:ascii="Courier New" w:hAnsi="Courier New" w:cs="Courier New"/>
            <w:sz w:val="17"/>
            <w:szCs w:val="17"/>
            <w:highlight w:val="white"/>
            <w:lang w:eastAsia="en-GB"/>
          </w:rPr>
          <w:t xml:space="preserve"> </w:t>
        </w:r>
      </w:ins>
      <w:proofErr w:type="spellStart"/>
      <w:ins w:id="450" w:author="Author" w:date="2025-10-24T10:21:00Z">
        <w:r w:rsidRPr="00B52C86">
          <w:rPr>
            <w:rFonts w:ascii="Courier New" w:hAnsi="Courier New" w:cs="Courier New"/>
            <w:sz w:val="17"/>
            <w:szCs w:val="17"/>
            <w:highlight w:val="white"/>
            <w:lang w:eastAsia="en-GB"/>
          </w:rPr>
          <w:t>com:ThreeDModelFormatCategoryType</w:t>
        </w:r>
        <w:proofErr w:type="spellEnd"/>
        <w:r w:rsidRPr="00B52C86">
          <w:rPr>
            <w:rFonts w:ascii="Courier New" w:hAnsi="Courier New" w:cs="Courier New"/>
            <w:sz w:val="17"/>
            <w:szCs w:val="17"/>
            <w:highlight w:val="white"/>
            <w:lang w:eastAsia="en-GB"/>
          </w:rPr>
          <w:t xml:space="preserve">, dgn:ViewFileFormatCategoryType,tmk:MarkMultimediaFileFormatCategoryType,tmk:SoundFileFormatCategoryType and </w:t>
        </w:r>
        <w:proofErr w:type="spellStart"/>
        <w:r w:rsidRPr="00B52C86">
          <w:rPr>
            <w:rFonts w:ascii="Courier New" w:hAnsi="Courier New" w:cs="Courier New"/>
            <w:sz w:val="17"/>
            <w:szCs w:val="17"/>
            <w:highlight w:val="white"/>
            <w:lang w:eastAsia="en-GB"/>
          </w:rPr>
          <w:t>pde:ArchiveFormatCategoryType</w:t>
        </w:r>
        <w:proofErr w:type="spellEnd"/>
        <w:r w:rsidRPr="00B52C86">
          <w:rPr>
            <w:rFonts w:ascii="Courier New" w:hAnsi="Courier New" w:cs="Courier New"/>
            <w:sz w:val="17"/>
            <w:szCs w:val="17"/>
            <w:highlight w:val="white"/>
            <w:lang w:eastAsia="en-GB"/>
          </w:rPr>
          <w:t xml:space="preserve"> to cover all possible file format</w:t>
        </w:r>
      </w:ins>
    </w:p>
    <w:p w14:paraId="1F3DDD9A" w14:textId="24547D0C" w:rsidR="002904C5" w:rsidRPr="005E3DA9" w:rsidRDefault="00B52C86" w:rsidP="00814F91">
      <w:pPr>
        <w:spacing w:before="0" w:after="0"/>
        <w:ind w:left="2160"/>
        <w:rPr>
          <w:ins w:id="451" w:author="Author"/>
          <w:rFonts w:ascii="Courier New" w:hAnsi="Courier New" w:cs="Courier New"/>
          <w:sz w:val="17"/>
          <w:szCs w:val="17"/>
          <w:highlight w:val="white"/>
          <w:lang w:eastAsia="en-GB"/>
        </w:rPr>
      </w:pPr>
      <w:ins w:id="452" w:author="Author" w:date="2025-10-24T10:22:00Z" w16du:dateUtc="2025-10-24T08:22:00Z">
        <w:r>
          <w:rPr>
            <w:rFonts w:ascii="Courier New" w:hAnsi="Courier New" w:cs="Courier New"/>
            <w:sz w:val="17"/>
            <w:szCs w:val="17"/>
            <w:highlight w:val="white"/>
            <w:lang w:eastAsia="en-GB"/>
          </w:rPr>
          <w:t>(</w:t>
        </w:r>
      </w:ins>
      <w:ins w:id="453" w:author="Author" w:date="2025-10-24T10:21:00Z">
        <w:r w:rsidRPr="00B52C86">
          <w:rPr>
            <w:rFonts w:ascii="Courier New" w:hAnsi="Courier New" w:cs="Courier New"/>
            <w:sz w:val="17"/>
            <w:szCs w:val="17"/>
            <w:highlight w:val="white"/>
            <w:lang w:eastAsia="en-GB"/>
          </w:rPr>
          <w:t xml:space="preserve">g) </w:t>
        </w:r>
      </w:ins>
      <w:ins w:id="454" w:author="Author" w:date="2025-10-24T16:38:00Z">
        <w:r w:rsidR="00B02A37" w:rsidRPr="00B02A37">
          <w:rPr>
            <w:rFonts w:ascii="Courier New" w:hAnsi="Courier New" w:cs="Courier New"/>
            <w:sz w:val="17"/>
            <w:szCs w:val="17"/>
            <w:highlight w:val="white"/>
            <w:lang w:eastAsia="en-GB"/>
          </w:rPr>
          <w:t xml:space="preserve">Addition of </w:t>
        </w:r>
        <w:proofErr w:type="spellStart"/>
        <w:r w:rsidR="00B02A37" w:rsidRPr="00B02A37">
          <w:rPr>
            <w:rFonts w:ascii="Courier New" w:hAnsi="Courier New" w:cs="Courier New"/>
            <w:sz w:val="17"/>
            <w:szCs w:val="17"/>
            <w:highlight w:val="white"/>
            <w:lang w:eastAsia="en-GB"/>
          </w:rPr>
          <w:t>pde:ArchiveFormatCategoryType</w:t>
        </w:r>
        <w:proofErr w:type="spellEnd"/>
        <w:r w:rsidR="00B02A37" w:rsidRPr="00B02A37">
          <w:rPr>
            <w:rFonts w:ascii="Courier New" w:hAnsi="Courier New" w:cs="Courier New"/>
            <w:sz w:val="17"/>
            <w:szCs w:val="17"/>
            <w:highlight w:val="white"/>
            <w:lang w:eastAsia="en-GB"/>
          </w:rPr>
          <w:t xml:space="preserve"> to cover 'ZIP' and 'TAR' formats that are not included in ST.96</w:t>
        </w:r>
      </w:ins>
      <w:ins w:id="455" w:author="Author">
        <w:r w:rsidR="0070157B" w:rsidRPr="0070157B">
          <w:rPr>
            <w:rFonts w:ascii="Courier New" w:hAnsi="Courier New" w:cs="Courier New"/>
            <w:sz w:val="17"/>
            <w:szCs w:val="17"/>
            <w:highlight w:val="white"/>
            <w:lang w:eastAsia="en-GB"/>
          </w:rPr>
          <w:t>&lt;/</w:t>
        </w:r>
        <w:proofErr w:type="spellStart"/>
        <w:r w:rsidR="0070157B" w:rsidRPr="0070157B">
          <w:rPr>
            <w:rFonts w:ascii="Courier New" w:hAnsi="Courier New" w:cs="Courier New"/>
            <w:sz w:val="17"/>
            <w:szCs w:val="17"/>
            <w:highlight w:val="white"/>
            <w:lang w:eastAsia="en-GB"/>
          </w:rPr>
          <w:t>xsd:documentation</w:t>
        </w:r>
        <w:proofErr w:type="spellEnd"/>
        <w:r w:rsidR="0070157B" w:rsidRPr="0070157B">
          <w:rPr>
            <w:rFonts w:ascii="Courier New" w:hAnsi="Courier New" w:cs="Courier New"/>
            <w:sz w:val="17"/>
            <w:szCs w:val="17"/>
            <w:highlight w:val="white"/>
            <w:lang w:eastAsia="en-GB"/>
          </w:rPr>
          <w:t>&gt;</w:t>
        </w:r>
      </w:ins>
      <w:r w:rsidR="00B531D3" w:rsidRPr="005E3DA9">
        <w:rPr>
          <w:rFonts w:ascii="Courier New" w:hAnsi="Courier New" w:cs="Courier New"/>
          <w:sz w:val="17"/>
          <w:szCs w:val="17"/>
          <w:highlight w:val="white"/>
          <w:lang w:eastAsia="en-GB"/>
        </w:rPr>
        <w:tab/>
      </w:r>
      <w:r w:rsidR="00B531D3" w:rsidRPr="005E3DA9">
        <w:rPr>
          <w:rFonts w:ascii="Courier New" w:hAnsi="Courier New" w:cs="Courier New"/>
          <w:sz w:val="17"/>
          <w:szCs w:val="17"/>
          <w:highlight w:val="white"/>
          <w:lang w:eastAsia="en-GB"/>
        </w:rPr>
        <w:tab/>
      </w:r>
      <w:r w:rsidR="00B531D3" w:rsidRPr="005E3DA9">
        <w:rPr>
          <w:rFonts w:ascii="Courier New" w:hAnsi="Courier New" w:cs="Courier New"/>
          <w:sz w:val="17"/>
          <w:szCs w:val="17"/>
          <w:highlight w:val="white"/>
          <w:lang w:eastAsia="en-GB"/>
        </w:rPr>
        <w:tab/>
      </w:r>
      <w:r w:rsidR="002904C5" w:rsidRPr="005E3DA9">
        <w:rPr>
          <w:rFonts w:ascii="Courier New" w:hAnsi="Courier New" w:cs="Courier New"/>
          <w:sz w:val="17"/>
          <w:szCs w:val="17"/>
          <w:highlight w:val="white"/>
          <w:lang w:eastAsia="en-GB"/>
        </w:rPr>
        <w:tab/>
      </w:r>
      <w:del w:id="456" w:author="Author">
        <w:r w:rsidR="002904C5" w:rsidRPr="005E3DA9" w:rsidDel="00587190">
          <w:rPr>
            <w:rFonts w:ascii="Courier New" w:hAnsi="Courier New" w:cs="Courier New"/>
            <w:sz w:val="17"/>
            <w:szCs w:val="17"/>
            <w:highlight w:val="white"/>
            <w:lang w:eastAsia="en-GB"/>
          </w:rPr>
          <w:delText>&lt;com:SchemaReleaseNoteURL&gt;http://www.wipo.int/standards/XMLSchema/PDDP/</w:delText>
        </w:r>
        <w:r w:rsidR="002904C5" w:rsidRPr="005E3DA9">
          <w:rPr>
            <w:rFonts w:ascii="Courier New" w:hAnsi="Courier New" w:cs="Courier New"/>
            <w:sz w:val="17"/>
            <w:szCs w:val="17"/>
            <w:lang w:eastAsia="en-GB"/>
          </w:rPr>
          <w:delText>V1</w:delText>
        </w:r>
        <w:r w:rsidR="002904C5" w:rsidRPr="005E3DA9" w:rsidDel="00587190">
          <w:rPr>
            <w:rFonts w:ascii="Courier New" w:hAnsi="Courier New" w:cs="Courier New"/>
            <w:sz w:val="17"/>
            <w:szCs w:val="17"/>
            <w:highlight w:val="white"/>
            <w:lang w:eastAsia="en-GB"/>
          </w:rPr>
          <w:delText>_0/ReleaseNotes.pdf&lt;/com:SchemaReleaseNoteURL&gt;</w:delText>
        </w:r>
      </w:del>
    </w:p>
    <w:p w14:paraId="4C3641AB" w14:textId="5541E5E2" w:rsidR="00CD261E" w:rsidRPr="005E3DA9" w:rsidRDefault="00CD261E" w:rsidP="00CD261E">
      <w:pPr>
        <w:spacing w:before="0" w:after="0"/>
        <w:ind w:firstLine="720"/>
        <w:rPr>
          <w:del w:id="457" w:author="Author"/>
          <w:rFonts w:ascii="Courier New" w:hAnsi="Courier New" w:cs="Courier New"/>
          <w:sz w:val="17"/>
          <w:szCs w:val="17"/>
          <w:highlight w:val="white"/>
          <w:lang w:eastAsia="en-GB"/>
        </w:rPr>
      </w:pPr>
    </w:p>
    <w:p w14:paraId="236B2913" w14:textId="4CDB64B9"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xsd:appinfo</w:t>
      </w:r>
      <w:proofErr w:type="spellEnd"/>
      <w:r w:rsidRPr="005E3DA9">
        <w:rPr>
          <w:rFonts w:ascii="Courier New" w:hAnsi="Courier New" w:cs="Courier New"/>
          <w:sz w:val="17"/>
          <w:szCs w:val="17"/>
          <w:highlight w:val="white"/>
          <w:lang w:eastAsia="en-GB"/>
        </w:rPr>
        <w:t>&gt;</w:t>
      </w:r>
    </w:p>
    <w:p w14:paraId="6113865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451643B3"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0230006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PriorityDocumentIndexType</w:t>
      </w:r>
      <w:proofErr w:type="spellEnd"/>
      <w:r w:rsidRPr="005E3DA9">
        <w:rPr>
          <w:rFonts w:ascii="Courier New" w:hAnsi="Courier New" w:cs="Courier New"/>
          <w:sz w:val="17"/>
          <w:szCs w:val="17"/>
          <w:highlight w:val="white"/>
          <w:lang w:eastAsia="en-GB"/>
        </w:rPr>
        <w:t>"&gt;</w:t>
      </w:r>
    </w:p>
    <w:p w14:paraId="068CF346"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685D7535" w14:textId="1A3FD3C8" w:rsidR="002904C5" w:rsidRPr="005E3DA9" w:rsidRDefault="002904C5" w:rsidP="002904C5">
      <w:pPr>
        <w:spacing w:before="0" w:after="0"/>
        <w:rPr>
          <w:ins w:id="458"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w:t>
      </w:r>
      <w:ins w:id="459" w:author="Author">
        <w:r w:rsidR="008133BC" w:rsidRPr="005E3DA9">
          <w:rPr>
            <w:rFonts w:ascii="Courier New" w:hAnsi="Courier New" w:cs="Courier New"/>
            <w:sz w:val="17"/>
            <w:szCs w:val="17"/>
            <w:highlight w:val="white"/>
            <w:lang w:eastAsia="en-GB"/>
          </w:rPr>
          <w:t>IPRightKindCategory</w:t>
        </w:r>
        <w:proofErr w:type="spellEnd"/>
        <w:r w:rsidR="008133BC" w:rsidRPr="005E3DA9" w:rsidDel="008133BC">
          <w:rPr>
            <w:rFonts w:ascii="Courier New" w:hAnsi="Courier New" w:cs="Courier New"/>
            <w:sz w:val="17"/>
            <w:szCs w:val="17"/>
            <w:highlight w:val="white"/>
            <w:lang w:eastAsia="en-GB"/>
          </w:rPr>
          <w:t xml:space="preserve"> </w:t>
        </w:r>
      </w:ins>
      <w:del w:id="460" w:author="Author">
        <w:r w:rsidRPr="005E3DA9" w:rsidDel="008133BC">
          <w:rPr>
            <w:rFonts w:ascii="Courier New" w:hAnsi="Courier New" w:cs="Courier New"/>
            <w:sz w:val="17"/>
            <w:szCs w:val="17"/>
            <w:highlight w:val="white"/>
            <w:lang w:eastAsia="en-GB"/>
          </w:rPr>
          <w:delText>IPTypeCategory</w:delText>
        </w:r>
      </w:del>
      <w:r w:rsidRPr="005E3DA9">
        <w:rPr>
          <w:rFonts w:ascii="Courier New" w:hAnsi="Courier New" w:cs="Courier New"/>
          <w:sz w:val="17"/>
          <w:szCs w:val="17"/>
          <w:highlight w:val="white"/>
          <w:lang w:eastAsia="en-GB"/>
        </w:rPr>
        <w:t>"/&gt;</w:t>
      </w:r>
    </w:p>
    <w:p w14:paraId="3B83AA42" w14:textId="7CA04F90" w:rsidR="005F6E6B" w:rsidRPr="005E3DA9" w:rsidRDefault="005F6E6B" w:rsidP="009B4CDA">
      <w:pPr>
        <w:spacing w:before="0" w:after="0"/>
        <w:ind w:left="1440" w:firstLine="720"/>
        <w:rPr>
          <w:rFonts w:ascii="Courier New" w:hAnsi="Courier New" w:cs="Courier New"/>
          <w:sz w:val="17"/>
          <w:szCs w:val="17"/>
          <w:highlight w:val="white"/>
          <w:lang w:eastAsia="en-GB"/>
        </w:rPr>
      </w:pPr>
      <w:ins w:id="461"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com:IPOfficeCode</w:t>
        </w:r>
        <w:proofErr w:type="spellEnd"/>
        <w:r w:rsidRPr="005E3DA9">
          <w:rPr>
            <w:rFonts w:ascii="Courier New" w:hAnsi="Courier New" w:cs="Courier New"/>
            <w:sz w:val="17"/>
            <w:szCs w:val="17"/>
            <w:highlight w:val="white"/>
            <w:lang w:eastAsia="en-GB"/>
          </w:rPr>
          <w:t>"/&gt;</w:t>
        </w:r>
      </w:ins>
    </w:p>
    <w:p w14:paraId="64666C9A" w14:textId="0D0D6AB3"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del w:id="462" w:author="Author">
        <w:r w:rsidRPr="005E3DA9" w:rsidDel="00D229F6">
          <w:rPr>
            <w:rFonts w:ascii="Courier New" w:hAnsi="Courier New" w:cs="Courier New"/>
            <w:sz w:val="17"/>
            <w:szCs w:val="17"/>
            <w:highlight w:val="white"/>
            <w:lang w:eastAsia="en-GB"/>
          </w:rPr>
          <w:delText>pde</w:delText>
        </w:r>
      </w:del>
      <w:ins w:id="463" w:author="Author">
        <w:r w:rsidR="00D229F6" w:rsidRPr="005E3DA9">
          <w:rPr>
            <w:rFonts w:ascii="Courier New" w:hAnsi="Courier New" w:cs="Courier New"/>
            <w:sz w:val="17"/>
            <w:szCs w:val="17"/>
            <w:highlight w:val="white"/>
            <w:lang w:eastAsia="en-GB"/>
          </w:rPr>
          <w:t>com</w:t>
        </w:r>
      </w:ins>
      <w:r w:rsidRPr="005E3DA9">
        <w:rPr>
          <w:rFonts w:ascii="Courier New" w:hAnsi="Courier New" w:cs="Courier New"/>
          <w:sz w:val="17"/>
          <w:szCs w:val="17"/>
          <w:highlight w:val="white"/>
          <w:lang w:eastAsia="en-GB"/>
        </w:rPr>
        <w:t>:ApplicationNumber</w:t>
      </w:r>
      <w:proofErr w:type="spellEnd"/>
      <w:r w:rsidRPr="005E3DA9">
        <w:rPr>
          <w:rFonts w:ascii="Courier New" w:hAnsi="Courier New" w:cs="Courier New"/>
          <w:sz w:val="17"/>
          <w:szCs w:val="17"/>
          <w:highlight w:val="white"/>
          <w:lang w:eastAsia="en-GB"/>
        </w:rPr>
        <w:t>"/&gt;</w:t>
      </w:r>
    </w:p>
    <w:p w14:paraId="48613240" w14:textId="55191D45"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pde:ApplicationFilingDate</w:t>
      </w:r>
      <w:proofErr w:type="spellEnd"/>
      <w:r w:rsidRPr="005E3DA9">
        <w:rPr>
          <w:rFonts w:ascii="Courier New" w:hAnsi="Courier New" w:cs="Courier New"/>
          <w:sz w:val="17"/>
          <w:szCs w:val="17"/>
          <w:highlight w:val="white"/>
          <w:lang w:eastAsia="en-GB"/>
        </w:rPr>
        <w:t>"/&gt;</w:t>
      </w:r>
    </w:p>
    <w:p w14:paraId="53D1A714" w14:textId="77777777" w:rsidR="002904C5" w:rsidRPr="005E3DA9" w:rsidRDefault="002904C5" w:rsidP="002904C5">
      <w:pPr>
        <w:spacing w:before="0" w:after="0"/>
        <w:rPr>
          <w:ins w:id="464"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465"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xsd:choice</w:t>
        </w:r>
        <w:proofErr w:type="spellEnd"/>
        <w:r w:rsidRPr="005E3DA9">
          <w:rPr>
            <w:rFonts w:ascii="Courier New" w:hAnsi="Courier New" w:cs="Courier New"/>
            <w:sz w:val="17"/>
            <w:szCs w:val="17"/>
            <w:highlight w:val="white"/>
            <w:lang w:eastAsia="en-GB"/>
          </w:rPr>
          <w:t xml:space="preserve"> minOccurs="0"&gt;</w:t>
        </w:r>
      </w:ins>
    </w:p>
    <w:p w14:paraId="67E380DC" w14:textId="77777777" w:rsidR="00C364CC" w:rsidRPr="005E3DA9" w:rsidRDefault="002904C5" w:rsidP="00C364CC">
      <w:pPr>
        <w:spacing w:before="0" w:after="0"/>
        <w:rPr>
          <w:ins w:id="466"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467" w:author="Author">
        <w:r w:rsidR="00C364CC" w:rsidRPr="005E3DA9">
          <w:rPr>
            <w:rFonts w:ascii="Courier New" w:hAnsi="Courier New" w:cs="Courier New"/>
            <w:sz w:val="17"/>
            <w:szCs w:val="17"/>
            <w:highlight w:val="white"/>
            <w:lang w:eastAsia="en-GB"/>
          </w:rPr>
          <w:t>&lt;</w:t>
        </w:r>
        <w:proofErr w:type="spellStart"/>
        <w:r w:rsidR="00C364CC" w:rsidRPr="005E3DA9">
          <w:rPr>
            <w:rFonts w:ascii="Courier New" w:hAnsi="Courier New" w:cs="Courier New"/>
            <w:sz w:val="17"/>
            <w:szCs w:val="17"/>
            <w:highlight w:val="white"/>
            <w:lang w:eastAsia="en-GB"/>
          </w:rPr>
          <w:t>xsd:element</w:t>
        </w:r>
        <w:proofErr w:type="spellEnd"/>
        <w:r w:rsidR="00C364CC" w:rsidRPr="005E3DA9">
          <w:rPr>
            <w:rFonts w:ascii="Courier New" w:hAnsi="Courier New" w:cs="Courier New"/>
            <w:sz w:val="17"/>
            <w:szCs w:val="17"/>
            <w:highlight w:val="white"/>
            <w:lang w:eastAsia="en-GB"/>
          </w:rPr>
          <w:t xml:space="preserve"> ref="</w:t>
        </w:r>
        <w:proofErr w:type="spellStart"/>
        <w:r w:rsidR="00C364CC" w:rsidRPr="005E3DA9">
          <w:rPr>
            <w:rFonts w:ascii="Courier New" w:hAnsi="Courier New" w:cs="Courier New"/>
            <w:sz w:val="17"/>
            <w:szCs w:val="17"/>
            <w:highlight w:val="white"/>
            <w:lang w:eastAsia="en-GB"/>
          </w:rPr>
          <w:t>dgn:AllDesignsIndicator</w:t>
        </w:r>
        <w:proofErr w:type="spellEnd"/>
        <w:r w:rsidR="00C364CC" w:rsidRPr="005E3DA9">
          <w:rPr>
            <w:rFonts w:ascii="Courier New" w:hAnsi="Courier New" w:cs="Courier New"/>
            <w:sz w:val="17"/>
            <w:szCs w:val="17"/>
            <w:highlight w:val="white"/>
            <w:lang w:eastAsia="en-GB"/>
          </w:rPr>
          <w:t>"/&gt;</w:t>
        </w:r>
      </w:ins>
    </w:p>
    <w:p w14:paraId="7A127B6F" w14:textId="1DD370DC" w:rsidR="002904C5" w:rsidRPr="00E41ED3" w:rsidRDefault="00C364CC" w:rsidP="0DE03B15">
      <w:pPr>
        <w:spacing w:before="0" w:after="0"/>
        <w:rPr>
          <w:ins w:id="468"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469" w:author="Author">
        <w:r w:rsidR="6ECF6164" w:rsidRPr="00E41ED3">
          <w:rPr>
            <w:rFonts w:ascii="Courier New" w:hAnsi="Courier New" w:cs="Courier New"/>
            <w:sz w:val="17"/>
            <w:szCs w:val="17"/>
            <w:highlight w:val="white"/>
            <w:lang w:eastAsia="en-GB"/>
          </w:rPr>
          <w:t>&lt;xsd:element ref="dgn:DesignIdentifierBag"/&gt;</w:t>
        </w:r>
        <w:r w:rsidR="002904C5" w:rsidRPr="00E41ED3">
          <w:rPr>
            <w:rFonts w:ascii="Courier New" w:hAnsi="Courier New" w:cs="Courier New"/>
            <w:sz w:val="17"/>
            <w:szCs w:val="17"/>
            <w:highlight w:val="white"/>
            <w:lang w:eastAsia="en-GB"/>
          </w:rPr>
          <w:t xml:space="preserve"> </w:t>
        </w:r>
      </w:ins>
    </w:p>
    <w:p w14:paraId="32165B7E" w14:textId="77777777" w:rsidR="002904C5" w:rsidRPr="00E41ED3" w:rsidRDefault="002904C5" w:rsidP="002904C5">
      <w:pPr>
        <w:spacing w:before="0" w:after="0"/>
        <w:rPr>
          <w:ins w:id="470" w:author="Author"/>
          <w:rFonts w:ascii="Courier New" w:hAnsi="Courier New" w:cs="Courier New"/>
          <w:sz w:val="17"/>
          <w:szCs w:val="17"/>
          <w:highlight w:val="white"/>
          <w:lang w:eastAsia="en-GB"/>
        </w:rPr>
      </w:pP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ins w:id="471" w:author="Author">
        <w:r w:rsidRPr="00E41ED3">
          <w:rPr>
            <w:rFonts w:ascii="Courier New" w:hAnsi="Courier New" w:cs="Courier New"/>
            <w:sz w:val="17"/>
            <w:szCs w:val="17"/>
            <w:highlight w:val="white"/>
            <w:lang w:eastAsia="en-GB"/>
          </w:rPr>
          <w:t>&lt;/xsd:choice&gt;</w:t>
        </w:r>
      </w:ins>
    </w:p>
    <w:p w14:paraId="1EC0C884" w14:textId="77777777" w:rsidR="002904C5" w:rsidRPr="00E41ED3"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t>&lt;xsd:element ref="pde:PriorityDocumentBag"/&gt;</w:t>
      </w:r>
    </w:p>
    <w:p w14:paraId="64D93E54" w14:textId="77777777" w:rsidR="002904C5" w:rsidRPr="00E41ED3"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t>&lt;xsd:element ref="pde:SupplementaryDocumentBag" minOccurs="0"/&gt;</w:t>
      </w:r>
    </w:p>
    <w:p w14:paraId="7D38F634" w14:textId="77777777" w:rsidR="002904C5" w:rsidRPr="005E3DA9"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0D4A12F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com:id</w:t>
      </w:r>
      <w:proofErr w:type="spellEnd"/>
      <w:r w:rsidRPr="005E3DA9">
        <w:rPr>
          <w:rFonts w:ascii="Courier New" w:hAnsi="Courier New" w:cs="Courier New"/>
          <w:sz w:val="17"/>
          <w:szCs w:val="17"/>
          <w:highlight w:val="white"/>
          <w:lang w:eastAsia="en-GB"/>
        </w:rPr>
        <w:t>"/&gt;</w:t>
      </w:r>
    </w:p>
    <w:p w14:paraId="6DC7558A"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com:languageCode</w:t>
      </w:r>
      <w:proofErr w:type="spellEnd"/>
      <w:r w:rsidRPr="005E3DA9">
        <w:rPr>
          <w:rFonts w:ascii="Courier New" w:hAnsi="Courier New" w:cs="Courier New"/>
          <w:sz w:val="17"/>
          <w:szCs w:val="17"/>
          <w:highlight w:val="white"/>
          <w:lang w:eastAsia="en-GB"/>
        </w:rPr>
        <w:t>" use="required"/&gt;</w:t>
      </w:r>
    </w:p>
    <w:p w14:paraId="132982FA"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com:creationDate</w:t>
      </w:r>
      <w:proofErr w:type="spellEnd"/>
      <w:r w:rsidRPr="005E3DA9">
        <w:rPr>
          <w:rFonts w:ascii="Courier New" w:hAnsi="Courier New" w:cs="Courier New"/>
          <w:sz w:val="17"/>
          <w:szCs w:val="17"/>
          <w:highlight w:val="white"/>
          <w:lang w:eastAsia="en-GB"/>
        </w:rPr>
        <w:t>"/&gt;</w:t>
      </w:r>
    </w:p>
    <w:p w14:paraId="3A925D6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&gt;</w:t>
      </w:r>
    </w:p>
    <w:p w14:paraId="1D7B8F71" w14:textId="39748444" w:rsidR="002904C5" w:rsidRPr="005E3DA9" w:rsidRDefault="002904C5" w:rsidP="00833FB3">
      <w:pPr>
        <w:spacing w:before="0" w:after="0"/>
        <w:rPr>
          <w:ins w:id="472"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p>
    <w:p w14:paraId="283AA38A" w14:textId="5CE4ED89" w:rsidR="002904C5" w:rsidRPr="005E3DA9" w:rsidDel="00861025" w:rsidRDefault="002904C5" w:rsidP="00861025">
      <w:pPr>
        <w:spacing w:before="0" w:after="0"/>
        <w:rPr>
          <w:del w:id="47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del w:id="474" w:author="Author">
        <w:r w:rsidRPr="005E3DA9" w:rsidDel="00861025">
          <w:rPr>
            <w:rFonts w:ascii="Courier New" w:hAnsi="Courier New" w:cs="Courier New"/>
            <w:sz w:val="17"/>
            <w:szCs w:val="17"/>
            <w:highlight w:val="white"/>
            <w:lang w:eastAsia="en-GB"/>
          </w:rPr>
          <w:delText>&lt;xsd:element name="ApplicationNumber" type="pde:ApplicationNumberType"&gt;</w:delText>
        </w:r>
      </w:del>
    </w:p>
    <w:p w14:paraId="6CA0B587" w14:textId="168575B8" w:rsidR="002904C5" w:rsidRPr="005E3DA9" w:rsidDel="00861025" w:rsidRDefault="002904C5" w:rsidP="009244AF">
      <w:pPr>
        <w:spacing w:before="0" w:after="0"/>
        <w:ind w:firstLine="720"/>
        <w:rPr>
          <w:del w:id="475" w:author="Author"/>
          <w:rFonts w:ascii="Courier New" w:hAnsi="Courier New" w:cs="Courier New"/>
          <w:sz w:val="17"/>
          <w:szCs w:val="17"/>
          <w:highlight w:val="white"/>
          <w:lang w:eastAsia="en-GB"/>
        </w:rPr>
      </w:pPr>
      <w:del w:id="476" w:author="Author">
        <w:r w:rsidRPr="005E3DA9" w:rsidDel="00861025">
          <w:rPr>
            <w:rFonts w:ascii="Courier New" w:hAnsi="Courier New" w:cs="Courier New"/>
            <w:sz w:val="17"/>
            <w:szCs w:val="17"/>
            <w:highlight w:val="white"/>
            <w:lang w:eastAsia="en-GB"/>
          </w:rPr>
          <w:delText>&lt;xsd:annotation&gt;</w:delText>
        </w:r>
      </w:del>
    </w:p>
    <w:p w14:paraId="6C60F86C" w14:textId="435CD1EF" w:rsidR="002904C5" w:rsidRPr="005E3DA9" w:rsidDel="00861025" w:rsidRDefault="002904C5" w:rsidP="009244AF">
      <w:pPr>
        <w:spacing w:before="0" w:after="0"/>
        <w:ind w:left="720"/>
        <w:rPr>
          <w:del w:id="477" w:author="Author"/>
          <w:rFonts w:ascii="Courier New" w:hAnsi="Courier New" w:cs="Courier New"/>
          <w:sz w:val="17"/>
          <w:szCs w:val="17"/>
          <w:highlight w:val="white"/>
          <w:lang w:eastAsia="en-GB"/>
        </w:rPr>
      </w:pPr>
      <w:del w:id="478" w:author="Author">
        <w:r w:rsidRPr="005E3DA9" w:rsidDel="00861025">
          <w:rPr>
            <w:rFonts w:ascii="Courier New" w:hAnsi="Courier New" w:cs="Courier New"/>
            <w:sz w:val="17"/>
            <w:szCs w:val="17"/>
            <w:highlight w:val="white"/>
            <w:lang w:eastAsia="en-GB"/>
          </w:rPr>
          <w:delText>&lt;xsd:documentation&gt;</w:delText>
        </w:r>
        <w:r w:rsidRPr="005E3DA9">
          <w:rPr>
            <w:rFonts w:ascii="Courier New" w:hAnsi="Courier New" w:cs="Courier New"/>
            <w:sz w:val="17"/>
            <w:szCs w:val="17"/>
            <w:highlight w:val="white"/>
            <w:lang w:eastAsia="en-GB"/>
          </w:rPr>
          <w:delText>Numbers used by IPOs in order to identify</w:delText>
        </w:r>
        <w:r w:rsidRPr="005E3DA9" w:rsidDel="00861025">
          <w:rPr>
            <w:rFonts w:ascii="Courier New" w:hAnsi="Courier New" w:cs="Courier New"/>
            <w:sz w:val="17"/>
            <w:szCs w:val="17"/>
            <w:highlight w:val="white"/>
            <w:lang w:eastAsia="en-GB"/>
          </w:rPr>
          <w:delText xml:space="preserve"> each application received</w:delText>
        </w:r>
        <w:r w:rsidRPr="005E3DA9">
          <w:rPr>
            <w:rFonts w:ascii="Courier New" w:hAnsi="Courier New" w:cs="Courier New"/>
            <w:sz w:val="17"/>
            <w:szCs w:val="17"/>
            <w:highlight w:val="white"/>
            <w:lang w:eastAsia="en-GB"/>
          </w:rPr>
          <w:delText>, where IP Office code is mandatory</w:delText>
        </w:r>
        <w:r w:rsidRPr="005E3DA9" w:rsidDel="00861025">
          <w:rPr>
            <w:rFonts w:ascii="Courier New" w:hAnsi="Courier New" w:cs="Courier New"/>
            <w:sz w:val="17"/>
            <w:szCs w:val="17"/>
            <w:highlight w:val="white"/>
            <w:lang w:eastAsia="en-GB"/>
          </w:rPr>
          <w:delText>&lt;/xsd:documentation&gt;</w:delText>
        </w:r>
      </w:del>
    </w:p>
    <w:p w14:paraId="5F273527" w14:textId="00D3200B" w:rsidR="002904C5" w:rsidRPr="005E3DA9" w:rsidDel="00861025" w:rsidRDefault="002904C5" w:rsidP="009244AF">
      <w:pPr>
        <w:spacing w:before="0" w:after="0"/>
        <w:ind w:firstLine="720"/>
        <w:rPr>
          <w:del w:id="479" w:author="Author"/>
          <w:rFonts w:ascii="Courier New" w:hAnsi="Courier New" w:cs="Courier New"/>
          <w:sz w:val="17"/>
          <w:szCs w:val="17"/>
          <w:highlight w:val="white"/>
          <w:lang w:eastAsia="en-GB"/>
        </w:rPr>
      </w:pPr>
      <w:del w:id="480" w:author="Author">
        <w:r w:rsidRPr="005E3DA9" w:rsidDel="00861025">
          <w:rPr>
            <w:rFonts w:ascii="Courier New" w:hAnsi="Courier New" w:cs="Courier New"/>
            <w:sz w:val="17"/>
            <w:szCs w:val="17"/>
            <w:highlight w:val="white"/>
            <w:lang w:eastAsia="en-GB"/>
          </w:rPr>
          <w:delText>&lt;/xsd:annotation&gt;</w:delText>
        </w:r>
      </w:del>
    </w:p>
    <w:p w14:paraId="7E2F04FC" w14:textId="2001DE54" w:rsidR="002904C5" w:rsidRPr="005E3DA9" w:rsidDel="00861025" w:rsidRDefault="002904C5" w:rsidP="009244AF">
      <w:pPr>
        <w:spacing w:before="0" w:after="0"/>
        <w:ind w:firstLine="720"/>
        <w:rPr>
          <w:del w:id="481" w:author="Author"/>
          <w:rFonts w:ascii="Courier New" w:hAnsi="Courier New" w:cs="Courier New"/>
          <w:sz w:val="17"/>
          <w:szCs w:val="17"/>
          <w:highlight w:val="white"/>
          <w:lang w:eastAsia="en-GB"/>
        </w:rPr>
      </w:pPr>
      <w:del w:id="482" w:author="Author">
        <w:r w:rsidRPr="005E3DA9" w:rsidDel="00861025">
          <w:rPr>
            <w:rFonts w:ascii="Courier New" w:hAnsi="Courier New" w:cs="Courier New"/>
            <w:sz w:val="17"/>
            <w:szCs w:val="17"/>
            <w:highlight w:val="white"/>
            <w:lang w:eastAsia="en-GB"/>
          </w:rPr>
          <w:delText>&lt;/xsd:element&gt;</w:delText>
        </w:r>
      </w:del>
    </w:p>
    <w:p w14:paraId="6CDF465C" w14:textId="0B4CF394" w:rsidR="002904C5" w:rsidRPr="005E3DA9" w:rsidDel="00861025" w:rsidRDefault="002904C5" w:rsidP="009244AF">
      <w:pPr>
        <w:spacing w:before="0" w:after="0"/>
        <w:ind w:firstLine="720"/>
        <w:rPr>
          <w:del w:id="483" w:author="Author"/>
          <w:rFonts w:ascii="Courier New" w:hAnsi="Courier New" w:cs="Courier New"/>
          <w:sz w:val="17"/>
          <w:szCs w:val="17"/>
          <w:highlight w:val="white"/>
          <w:lang w:eastAsia="en-GB"/>
        </w:rPr>
      </w:pPr>
      <w:del w:id="484" w:author="Author">
        <w:r w:rsidRPr="005E3DA9" w:rsidDel="00861025">
          <w:rPr>
            <w:rFonts w:ascii="Courier New" w:hAnsi="Courier New" w:cs="Courier New"/>
            <w:sz w:val="17"/>
            <w:szCs w:val="17"/>
            <w:highlight w:val="white"/>
            <w:lang w:eastAsia="en-GB"/>
          </w:rPr>
          <w:delText>&lt;xsd:complexType name="ApplicationNumberType"&gt;</w:delText>
        </w:r>
      </w:del>
    </w:p>
    <w:p w14:paraId="4C9B195A" w14:textId="7A6C66B8" w:rsidR="002904C5" w:rsidRPr="005E3DA9" w:rsidDel="00861025" w:rsidRDefault="002904C5" w:rsidP="009244AF">
      <w:pPr>
        <w:spacing w:before="0" w:after="0"/>
        <w:ind w:left="720" w:firstLine="720"/>
        <w:rPr>
          <w:del w:id="485" w:author="Author"/>
          <w:rFonts w:ascii="Courier New" w:hAnsi="Courier New" w:cs="Courier New"/>
          <w:sz w:val="17"/>
          <w:szCs w:val="17"/>
          <w:highlight w:val="white"/>
          <w:lang w:eastAsia="en-GB"/>
        </w:rPr>
      </w:pPr>
      <w:del w:id="486" w:author="Author">
        <w:r w:rsidRPr="005E3DA9" w:rsidDel="00861025">
          <w:rPr>
            <w:rFonts w:ascii="Courier New" w:hAnsi="Courier New" w:cs="Courier New"/>
            <w:sz w:val="17"/>
            <w:szCs w:val="17"/>
            <w:highlight w:val="white"/>
            <w:lang w:eastAsia="en-GB"/>
          </w:rPr>
          <w:delText>&lt;xsd:sequence&gt;</w:delText>
        </w:r>
      </w:del>
    </w:p>
    <w:p w14:paraId="75287B1E" w14:textId="445F2DD4" w:rsidR="002904C5" w:rsidRPr="005E3DA9" w:rsidDel="00861025" w:rsidRDefault="002904C5" w:rsidP="009244AF">
      <w:pPr>
        <w:spacing w:before="0" w:after="0"/>
        <w:ind w:left="1440" w:firstLine="720"/>
        <w:rPr>
          <w:del w:id="487" w:author="Author"/>
          <w:rFonts w:ascii="Courier New" w:hAnsi="Courier New" w:cs="Courier New"/>
          <w:sz w:val="17"/>
          <w:szCs w:val="17"/>
          <w:highlight w:val="white"/>
          <w:lang w:eastAsia="en-GB"/>
        </w:rPr>
      </w:pPr>
      <w:del w:id="488" w:author="Author">
        <w:r w:rsidRPr="005E3DA9" w:rsidDel="00861025">
          <w:rPr>
            <w:rFonts w:ascii="Courier New" w:hAnsi="Courier New" w:cs="Courier New"/>
            <w:sz w:val="17"/>
            <w:szCs w:val="17"/>
            <w:highlight w:val="white"/>
            <w:lang w:eastAsia="en-GB"/>
          </w:rPr>
          <w:delText>&lt;xsd:element ref="com:IPOfficeCode"/&gt;</w:delText>
        </w:r>
      </w:del>
    </w:p>
    <w:p w14:paraId="2D081D8B" w14:textId="4E5BD97B" w:rsidR="002904C5" w:rsidRPr="005E3DA9" w:rsidDel="00861025" w:rsidRDefault="002904C5" w:rsidP="009244AF">
      <w:pPr>
        <w:spacing w:before="0" w:after="0"/>
        <w:ind w:left="1440" w:firstLine="720"/>
        <w:rPr>
          <w:del w:id="489" w:author="Author"/>
          <w:rFonts w:ascii="Courier New" w:hAnsi="Courier New" w:cs="Courier New"/>
          <w:sz w:val="17"/>
          <w:szCs w:val="17"/>
          <w:highlight w:val="white"/>
          <w:lang w:eastAsia="en-GB"/>
        </w:rPr>
      </w:pPr>
      <w:del w:id="490" w:author="Author">
        <w:r w:rsidRPr="005E3DA9" w:rsidDel="00861025">
          <w:rPr>
            <w:rFonts w:ascii="Courier New" w:hAnsi="Courier New" w:cs="Courier New"/>
            <w:sz w:val="17"/>
            <w:szCs w:val="17"/>
            <w:highlight w:val="white"/>
            <w:lang w:eastAsia="en-GB"/>
          </w:rPr>
          <w:delText>&lt;xsd:choice&gt;</w:delText>
        </w:r>
      </w:del>
    </w:p>
    <w:p w14:paraId="2B6229D9" w14:textId="0F6B9053" w:rsidR="002904C5" w:rsidRPr="005E3DA9" w:rsidDel="00861025" w:rsidRDefault="002904C5" w:rsidP="009244AF">
      <w:pPr>
        <w:spacing w:before="0" w:after="0"/>
        <w:ind w:left="2160" w:firstLine="720"/>
        <w:rPr>
          <w:del w:id="491" w:author="Author"/>
          <w:rFonts w:ascii="Courier New" w:hAnsi="Courier New" w:cs="Courier New"/>
          <w:sz w:val="17"/>
          <w:szCs w:val="17"/>
          <w:highlight w:val="white"/>
          <w:lang w:eastAsia="en-GB"/>
        </w:rPr>
      </w:pPr>
      <w:del w:id="492" w:author="Author">
        <w:r w:rsidRPr="005E3DA9" w:rsidDel="00861025">
          <w:rPr>
            <w:rFonts w:ascii="Courier New" w:hAnsi="Courier New" w:cs="Courier New"/>
            <w:sz w:val="17"/>
            <w:szCs w:val="17"/>
            <w:highlight w:val="white"/>
            <w:lang w:eastAsia="en-GB"/>
          </w:rPr>
          <w:delText>&lt;xsd:element ref="com:ST13ApplicationNumber"/&gt;</w:delText>
        </w:r>
      </w:del>
    </w:p>
    <w:p w14:paraId="6FEC4731" w14:textId="21901C0E" w:rsidR="002904C5" w:rsidRPr="005E3DA9" w:rsidDel="00861025" w:rsidRDefault="002904C5" w:rsidP="009244AF">
      <w:pPr>
        <w:spacing w:before="0" w:after="0"/>
        <w:ind w:left="2160" w:firstLine="720"/>
        <w:rPr>
          <w:del w:id="493" w:author="Author"/>
          <w:rFonts w:ascii="Courier New" w:hAnsi="Courier New" w:cs="Courier New"/>
          <w:sz w:val="17"/>
          <w:szCs w:val="17"/>
          <w:highlight w:val="white"/>
          <w:lang w:eastAsia="en-GB"/>
        </w:rPr>
      </w:pPr>
      <w:del w:id="494" w:author="Author">
        <w:r w:rsidRPr="005E3DA9" w:rsidDel="00861025">
          <w:rPr>
            <w:rFonts w:ascii="Courier New" w:hAnsi="Courier New" w:cs="Courier New"/>
            <w:sz w:val="17"/>
            <w:szCs w:val="17"/>
            <w:highlight w:val="white"/>
            <w:lang w:eastAsia="en-GB"/>
          </w:rPr>
          <w:delText>&lt;xsd:element ref="com:ApplicationNumberText"/&gt;</w:delText>
        </w:r>
      </w:del>
    </w:p>
    <w:p w14:paraId="56740914" w14:textId="7A77EB27" w:rsidR="002904C5" w:rsidRPr="005E3DA9" w:rsidDel="00861025" w:rsidRDefault="002904C5" w:rsidP="009244AF">
      <w:pPr>
        <w:spacing w:before="0" w:after="0"/>
        <w:ind w:left="1440" w:firstLine="720"/>
        <w:rPr>
          <w:del w:id="495" w:author="Author"/>
          <w:rFonts w:ascii="Courier New" w:hAnsi="Courier New" w:cs="Courier New"/>
          <w:sz w:val="17"/>
          <w:szCs w:val="17"/>
          <w:highlight w:val="white"/>
          <w:lang w:eastAsia="en-GB"/>
        </w:rPr>
      </w:pPr>
      <w:del w:id="496" w:author="Author">
        <w:r w:rsidRPr="005E3DA9" w:rsidDel="00861025">
          <w:rPr>
            <w:rFonts w:ascii="Courier New" w:hAnsi="Courier New" w:cs="Courier New"/>
            <w:sz w:val="17"/>
            <w:szCs w:val="17"/>
            <w:highlight w:val="white"/>
            <w:lang w:eastAsia="en-GB"/>
          </w:rPr>
          <w:delText>&lt;/xsd:choice&gt;</w:delText>
        </w:r>
      </w:del>
    </w:p>
    <w:p w14:paraId="3C8D1BDB" w14:textId="5CA4710D" w:rsidR="002904C5" w:rsidRPr="005E3DA9" w:rsidDel="00861025" w:rsidRDefault="002904C5" w:rsidP="009244AF">
      <w:pPr>
        <w:spacing w:before="0" w:after="0"/>
        <w:ind w:left="720" w:firstLine="720"/>
        <w:rPr>
          <w:del w:id="497" w:author="Author"/>
          <w:rFonts w:ascii="Courier New" w:hAnsi="Courier New" w:cs="Courier New"/>
          <w:sz w:val="17"/>
          <w:szCs w:val="17"/>
          <w:highlight w:val="white"/>
          <w:lang w:eastAsia="en-GB"/>
        </w:rPr>
      </w:pPr>
      <w:del w:id="498" w:author="Author">
        <w:r w:rsidRPr="005E3DA9" w:rsidDel="00861025">
          <w:rPr>
            <w:rFonts w:ascii="Courier New" w:hAnsi="Courier New" w:cs="Courier New"/>
            <w:sz w:val="17"/>
            <w:szCs w:val="17"/>
            <w:highlight w:val="white"/>
            <w:lang w:eastAsia="en-GB"/>
          </w:rPr>
          <w:delText>&lt;/xsd:sequence&gt;</w:delText>
        </w:r>
      </w:del>
    </w:p>
    <w:p w14:paraId="0C72875D" w14:textId="0F5CB1EC" w:rsidR="002904C5" w:rsidRPr="005E3DA9" w:rsidRDefault="002904C5" w:rsidP="009244AF">
      <w:pPr>
        <w:spacing w:before="0" w:after="0"/>
        <w:ind w:firstLine="720"/>
        <w:rPr>
          <w:ins w:id="499" w:author="Author"/>
          <w:rFonts w:ascii="Courier New" w:hAnsi="Courier New" w:cs="Courier New"/>
          <w:sz w:val="17"/>
          <w:szCs w:val="17"/>
          <w:highlight w:val="white"/>
          <w:lang w:eastAsia="en-GB"/>
        </w:rPr>
      </w:pPr>
      <w:del w:id="500" w:author="Author">
        <w:r w:rsidRPr="005E3DA9" w:rsidDel="00861025">
          <w:rPr>
            <w:rFonts w:ascii="Courier New" w:hAnsi="Courier New" w:cs="Courier New"/>
            <w:sz w:val="17"/>
            <w:szCs w:val="17"/>
            <w:highlight w:val="white"/>
            <w:lang w:eastAsia="en-GB"/>
          </w:rPr>
          <w:delText>&lt;/xsd:complexType&gt;</w:delText>
        </w:r>
      </w:del>
    </w:p>
    <w:p w14:paraId="20BFB65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PriorityDocumentBag</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pde:PriorityDocumentBagType</w:t>
      </w:r>
      <w:proofErr w:type="spellEnd"/>
      <w:r w:rsidRPr="005E3DA9">
        <w:rPr>
          <w:rFonts w:ascii="Courier New" w:hAnsi="Courier New" w:cs="Courier New"/>
          <w:sz w:val="17"/>
          <w:szCs w:val="17"/>
          <w:highlight w:val="white"/>
          <w:lang w:eastAsia="en-GB"/>
        </w:rPr>
        <w:t>"&gt;</w:t>
      </w:r>
    </w:p>
    <w:p w14:paraId="75C3840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68AD82A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&gt;A collection of mandatory priority document artifacts&lt;/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637AD0E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79AC441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60BE20D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PriorityDocumentBagType</w:t>
      </w:r>
      <w:proofErr w:type="spellEnd"/>
      <w:r w:rsidRPr="005E3DA9">
        <w:rPr>
          <w:rFonts w:ascii="Courier New" w:hAnsi="Courier New" w:cs="Courier New"/>
          <w:sz w:val="17"/>
          <w:szCs w:val="17"/>
          <w:highlight w:val="white"/>
          <w:lang w:eastAsia="en-GB"/>
        </w:rPr>
        <w:t>"&gt;</w:t>
      </w:r>
    </w:p>
    <w:p w14:paraId="78FDDDB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3E30D0D6"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pde:PriorityDocument</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maxOccurs</w:t>
      </w:r>
      <w:proofErr w:type="spellEnd"/>
      <w:r w:rsidRPr="005E3DA9">
        <w:rPr>
          <w:rFonts w:ascii="Courier New" w:hAnsi="Courier New" w:cs="Courier New"/>
          <w:sz w:val="17"/>
          <w:szCs w:val="17"/>
          <w:highlight w:val="white"/>
          <w:lang w:eastAsia="en-GB"/>
        </w:rPr>
        <w:t>="unbounded"/&gt;</w:t>
      </w:r>
    </w:p>
    <w:p w14:paraId="71C883A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347046D6"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com:id</w:t>
      </w:r>
      <w:proofErr w:type="spellEnd"/>
      <w:r w:rsidRPr="005E3DA9">
        <w:rPr>
          <w:rFonts w:ascii="Courier New" w:hAnsi="Courier New" w:cs="Courier New"/>
          <w:sz w:val="17"/>
          <w:szCs w:val="17"/>
          <w:highlight w:val="white"/>
          <w:lang w:eastAsia="en-GB"/>
        </w:rPr>
        <w:t>"/&gt;</w:t>
      </w:r>
    </w:p>
    <w:p w14:paraId="525A4234"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&gt;</w:t>
      </w:r>
    </w:p>
    <w:p w14:paraId="6BAAA326"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SupplementaryDocumentBagType</w:t>
      </w:r>
      <w:proofErr w:type="spellEnd"/>
      <w:r w:rsidRPr="005E3DA9">
        <w:rPr>
          <w:rFonts w:ascii="Courier New" w:hAnsi="Courier New" w:cs="Courier New"/>
          <w:sz w:val="17"/>
          <w:szCs w:val="17"/>
          <w:highlight w:val="white"/>
          <w:lang w:eastAsia="en-GB"/>
        </w:rPr>
        <w:t>"&gt;</w:t>
      </w:r>
    </w:p>
    <w:p w14:paraId="0C41D5F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54BAA45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pde:SupplementaryDocument</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maxOccurs</w:t>
      </w:r>
      <w:proofErr w:type="spellEnd"/>
      <w:r w:rsidRPr="005E3DA9">
        <w:rPr>
          <w:rFonts w:ascii="Courier New" w:hAnsi="Courier New" w:cs="Courier New"/>
          <w:sz w:val="17"/>
          <w:szCs w:val="17"/>
          <w:highlight w:val="white"/>
          <w:lang w:eastAsia="en-GB"/>
        </w:rPr>
        <w:t>="unbounded"/&gt;</w:t>
      </w:r>
    </w:p>
    <w:p w14:paraId="173EC91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5EB52F0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com:id</w:t>
      </w:r>
      <w:proofErr w:type="spellEnd"/>
      <w:r w:rsidRPr="005E3DA9">
        <w:rPr>
          <w:rFonts w:ascii="Courier New" w:hAnsi="Courier New" w:cs="Courier New"/>
          <w:sz w:val="17"/>
          <w:szCs w:val="17"/>
          <w:highlight w:val="white"/>
          <w:lang w:eastAsia="en-GB"/>
        </w:rPr>
        <w:t>"/&gt;</w:t>
      </w:r>
    </w:p>
    <w:p w14:paraId="67D9F7C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&gt;</w:t>
      </w:r>
    </w:p>
    <w:p w14:paraId="300498F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SupplementaryDocumentBag</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pde:SupplementaryDocumentBagType</w:t>
      </w:r>
      <w:proofErr w:type="spellEnd"/>
      <w:r w:rsidRPr="005E3DA9">
        <w:rPr>
          <w:rFonts w:ascii="Courier New" w:hAnsi="Courier New" w:cs="Courier New"/>
          <w:sz w:val="17"/>
          <w:szCs w:val="17"/>
          <w:highlight w:val="white"/>
          <w:lang w:eastAsia="en-GB"/>
        </w:rPr>
        <w:t>"&gt;</w:t>
      </w:r>
    </w:p>
    <w:p w14:paraId="3B6E051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6C71643"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&gt;A collection of supplementary artifacts&lt;/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1EADAAF6"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7844FB3"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79F23F9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SupplementaryDocument</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pde:SupplementaryDocumentType</w:t>
      </w:r>
      <w:proofErr w:type="spellEnd"/>
      <w:r w:rsidRPr="005E3DA9">
        <w:rPr>
          <w:rFonts w:ascii="Courier New" w:hAnsi="Courier New" w:cs="Courier New"/>
          <w:sz w:val="17"/>
          <w:szCs w:val="17"/>
          <w:highlight w:val="white"/>
          <w:lang w:eastAsia="en-GB"/>
        </w:rPr>
        <w:t>"&gt;</w:t>
      </w:r>
    </w:p>
    <w:p w14:paraId="5D7DB10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39FE7161" w14:textId="5DA2F525"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del w:id="501" w:author="Author">
        <w:r w:rsidRPr="005E3DA9">
          <w:rPr>
            <w:rFonts w:ascii="Courier New" w:hAnsi="Courier New" w:cs="Courier New"/>
            <w:sz w:val="17"/>
            <w:szCs w:val="17"/>
            <w:highlight w:val="white"/>
            <w:lang w:eastAsia="en-GB"/>
          </w:rPr>
          <w:delText>Supplementary artifact</w:delText>
        </w:r>
      </w:del>
      <w:ins w:id="502" w:author="Author">
        <w:r w:rsidRPr="005E3DA9">
          <w:rPr>
            <w:rFonts w:ascii="Courier New" w:hAnsi="Courier New" w:cs="Courier New"/>
            <w:sz w:val="17"/>
            <w:szCs w:val="17"/>
            <w:lang w:eastAsia="en-GB"/>
          </w:rPr>
          <w:t>A list</w:t>
        </w:r>
      </w:ins>
      <w:r w:rsidRPr="005E3DA9">
        <w:rPr>
          <w:rFonts w:ascii="Courier New" w:hAnsi="Courier New" w:cs="Courier New"/>
          <w:sz w:val="17"/>
          <w:szCs w:val="17"/>
          <w:lang w:eastAsia="en-GB"/>
        </w:rPr>
        <w:t xml:space="preserve"> of </w:t>
      </w:r>
      <w:del w:id="503" w:author="Author">
        <w:r w:rsidRPr="005E3DA9">
          <w:rPr>
            <w:rFonts w:ascii="Courier New" w:hAnsi="Courier New" w:cs="Courier New"/>
            <w:sz w:val="17"/>
            <w:szCs w:val="17"/>
            <w:highlight w:val="white"/>
            <w:lang w:eastAsia="en-GB"/>
          </w:rPr>
          <w:delText>priority document</w:delText>
        </w:r>
      </w:del>
      <w:ins w:id="504" w:author="Author">
        <w:r w:rsidRPr="005E3DA9">
          <w:rPr>
            <w:rFonts w:ascii="Courier New" w:hAnsi="Courier New" w:cs="Courier New"/>
            <w:sz w:val="17"/>
            <w:szCs w:val="17"/>
            <w:lang w:eastAsia="en-GB"/>
          </w:rPr>
          <w:t xml:space="preserve">files that an IP Office </w:t>
        </w:r>
        <w:r w:rsidR="00AC6529" w:rsidRPr="005E3DA9">
          <w:rPr>
            <w:rFonts w:ascii="Courier New" w:hAnsi="Courier New" w:cs="Courier New"/>
            <w:sz w:val="17"/>
            <w:szCs w:val="17"/>
            <w:lang w:eastAsia="en-GB"/>
          </w:rPr>
          <w:t>optionally includes within the PDDP ZIP file</w:t>
        </w:r>
      </w:ins>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7150636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3402B6C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672B692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PriorityDocument</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pde:PriorityDocumentType</w:t>
      </w:r>
      <w:proofErr w:type="spellEnd"/>
      <w:r w:rsidRPr="005E3DA9">
        <w:rPr>
          <w:rFonts w:ascii="Courier New" w:hAnsi="Courier New" w:cs="Courier New"/>
          <w:sz w:val="17"/>
          <w:szCs w:val="17"/>
          <w:highlight w:val="white"/>
          <w:lang w:eastAsia="en-GB"/>
        </w:rPr>
        <w:t>"&gt;</w:t>
      </w:r>
    </w:p>
    <w:p w14:paraId="076CF99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7AB0178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del w:id="505" w:author="Author">
        <w:r w:rsidRPr="005E3DA9">
          <w:rPr>
            <w:rFonts w:ascii="Courier New" w:hAnsi="Courier New" w:cs="Courier New"/>
            <w:sz w:val="17"/>
            <w:szCs w:val="17"/>
            <w:highlight w:val="white"/>
            <w:lang w:eastAsia="en-GB"/>
          </w:rPr>
          <w:delText>Priority</w:delText>
        </w:r>
      </w:del>
      <w:ins w:id="506" w:author="Author">
        <w:r w:rsidRPr="005E3DA9">
          <w:rPr>
            <w:rFonts w:ascii="Courier New" w:hAnsi="Courier New" w:cs="Courier New"/>
            <w:sz w:val="17"/>
            <w:szCs w:val="17"/>
            <w:lang w:eastAsia="en-GB"/>
          </w:rPr>
          <w:t>Mandatory priority</w:t>
        </w:r>
      </w:ins>
      <w:r w:rsidRPr="005E3DA9">
        <w:rPr>
          <w:rFonts w:ascii="Courier New" w:hAnsi="Courier New" w:cs="Courier New"/>
          <w:sz w:val="17"/>
          <w:szCs w:val="17"/>
          <w:lang w:eastAsia="en-GB"/>
        </w:rPr>
        <w:t xml:space="preserve"> document </w:t>
      </w:r>
      <w:del w:id="507" w:author="Author">
        <w:r w:rsidRPr="005E3DA9">
          <w:rPr>
            <w:rFonts w:ascii="Courier New" w:hAnsi="Courier New" w:cs="Courier New"/>
            <w:sz w:val="17"/>
            <w:szCs w:val="17"/>
            <w:highlight w:val="white"/>
            <w:lang w:eastAsia="en-GB"/>
          </w:rPr>
          <w:delText>for exchange</w:delText>
        </w:r>
      </w:del>
      <w:ins w:id="508" w:author="Author">
        <w:r w:rsidRPr="005E3DA9">
          <w:rPr>
            <w:rFonts w:ascii="Courier New" w:hAnsi="Courier New" w:cs="Courier New"/>
            <w:sz w:val="17"/>
            <w:szCs w:val="17"/>
            <w:lang w:eastAsia="en-GB"/>
          </w:rPr>
          <w:t>file indicated in WIPO Standard ST.92</w:t>
        </w:r>
      </w:ins>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50848C8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810379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713265B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PriorityDocumentType</w:t>
      </w:r>
      <w:proofErr w:type="spellEnd"/>
      <w:r w:rsidRPr="005E3DA9">
        <w:rPr>
          <w:rFonts w:ascii="Courier New" w:hAnsi="Courier New" w:cs="Courier New"/>
          <w:sz w:val="17"/>
          <w:szCs w:val="17"/>
          <w:highlight w:val="white"/>
          <w:lang w:eastAsia="en-GB"/>
        </w:rPr>
        <w:t>"&gt;</w:t>
      </w:r>
    </w:p>
    <w:p w14:paraId="3574011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3E5B3F8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com:DocumentName</w:t>
      </w:r>
      <w:proofErr w:type="spellEnd"/>
      <w:r w:rsidRPr="005E3DA9">
        <w:rPr>
          <w:rFonts w:ascii="Courier New" w:hAnsi="Courier New" w:cs="Courier New"/>
          <w:sz w:val="17"/>
          <w:szCs w:val="17"/>
          <w:highlight w:val="white"/>
          <w:lang w:eastAsia="en-GB"/>
        </w:rPr>
        <w:t>"/&gt;</w:t>
      </w:r>
    </w:p>
    <w:p w14:paraId="4D9FF168"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com:FileName</w:t>
      </w:r>
      <w:proofErr w:type="spellEnd"/>
      <w:r w:rsidRPr="005E3DA9">
        <w:rPr>
          <w:rFonts w:ascii="Courier New" w:hAnsi="Courier New" w:cs="Courier New"/>
          <w:sz w:val="17"/>
          <w:szCs w:val="17"/>
          <w:highlight w:val="white"/>
          <w:lang w:eastAsia="en-GB"/>
        </w:rPr>
        <w:t>"/&gt;</w:t>
      </w:r>
    </w:p>
    <w:p w14:paraId="0BFD0FC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com:DocumentLocationURI</w:t>
      </w:r>
      <w:proofErr w:type="spellEnd"/>
      <w:r w:rsidRPr="005E3DA9">
        <w:rPr>
          <w:rFonts w:ascii="Courier New" w:hAnsi="Courier New" w:cs="Courier New"/>
          <w:sz w:val="17"/>
          <w:szCs w:val="17"/>
          <w:highlight w:val="white"/>
          <w:lang w:eastAsia="en-GB"/>
        </w:rPr>
        <w:t>"/&gt;</w:t>
      </w:r>
    </w:p>
    <w:p w14:paraId="06541054"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pde:DocumentAsFiledIndicator</w:t>
      </w:r>
      <w:proofErr w:type="spellEnd"/>
      <w:r w:rsidRPr="005E3DA9">
        <w:rPr>
          <w:rFonts w:ascii="Courier New" w:hAnsi="Courier New" w:cs="Courier New"/>
          <w:sz w:val="17"/>
          <w:szCs w:val="17"/>
          <w:highlight w:val="white"/>
          <w:lang w:eastAsia="en-GB"/>
        </w:rPr>
        <w:t>" minOccurs="0"/&gt;</w:t>
      </w:r>
    </w:p>
    <w:p w14:paraId="62032CB9" w14:textId="400B1761" w:rsidR="002904C5" w:rsidRPr="005E3DA9" w:rsidRDefault="002904C5" w:rsidP="0083567B">
      <w:pPr>
        <w:spacing w:before="0" w:after="0"/>
        <w:ind w:left="1440" w:firstLine="72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pde:Document</w:t>
      </w:r>
      <w:ins w:id="509" w:author="Author">
        <w:r w:rsidR="00EC36F2" w:rsidRPr="005E3DA9">
          <w:rPr>
            <w:rFonts w:ascii="Courier New" w:hAnsi="Courier New" w:cs="Courier New"/>
            <w:sz w:val="17"/>
            <w:szCs w:val="17"/>
            <w:highlight w:val="white"/>
            <w:lang w:eastAsia="en-GB"/>
          </w:rPr>
          <w:t>File</w:t>
        </w:r>
      </w:ins>
      <w:r w:rsidRPr="005E3DA9">
        <w:rPr>
          <w:rFonts w:ascii="Courier New" w:hAnsi="Courier New" w:cs="Courier New"/>
          <w:sz w:val="17"/>
          <w:szCs w:val="17"/>
          <w:highlight w:val="white"/>
          <w:lang w:eastAsia="en-GB"/>
        </w:rPr>
        <w:t>FormatCategory</w:t>
      </w:r>
      <w:proofErr w:type="spellEnd"/>
      <w:r w:rsidRPr="005E3DA9">
        <w:rPr>
          <w:rFonts w:ascii="Courier New" w:hAnsi="Courier New" w:cs="Courier New"/>
          <w:sz w:val="17"/>
          <w:szCs w:val="17"/>
          <w:highlight w:val="white"/>
          <w:lang w:eastAsia="en-GB"/>
        </w:rPr>
        <w:t>" minOccurs="0"/&gt;</w:t>
      </w:r>
    </w:p>
    <w:p w14:paraId="2ED7969D" w14:textId="45C40066" w:rsidR="002904C5" w:rsidRPr="005E3DA9" w:rsidRDefault="002904C5" w:rsidP="0083567B">
      <w:pPr>
        <w:spacing w:before="0" w:after="0"/>
        <w:ind w:left="1440" w:firstLine="720"/>
        <w:rPr>
          <w:ins w:id="510" w:author="Author"/>
          <w:rFonts w:ascii="Courier New" w:hAnsi="Courier New" w:cs="Courier New"/>
          <w:sz w:val="17"/>
          <w:szCs w:val="17"/>
          <w:highlight w:val="white"/>
          <w:lang w:eastAsia="en-GB"/>
        </w:rPr>
      </w:pPr>
      <w:ins w:id="511"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xsd:choice</w:t>
        </w:r>
        <w:proofErr w:type="spellEnd"/>
        <w:r w:rsidRPr="005E3DA9">
          <w:rPr>
            <w:rFonts w:ascii="Courier New" w:hAnsi="Courier New" w:cs="Courier New"/>
            <w:sz w:val="17"/>
            <w:szCs w:val="17"/>
            <w:highlight w:val="white"/>
            <w:lang w:eastAsia="en-GB"/>
          </w:rPr>
          <w:t>&gt;</w:t>
        </w:r>
      </w:ins>
    </w:p>
    <w:p w14:paraId="1FB9E3F9" w14:textId="55B45365"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12" w:author="Author">
        <w:r w:rsidR="009C6022" w:rsidRPr="005E3DA9">
          <w:rPr>
            <w:rFonts w:ascii="Courier New" w:hAnsi="Courier New" w:cs="Courier New"/>
            <w:sz w:val="17"/>
            <w:szCs w:val="17"/>
            <w:highlight w:val="white"/>
            <w:lang w:eastAsia="en-GB"/>
          </w:rPr>
          <w:tab/>
        </w:r>
      </w:ins>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pde:PatentMandatoryDocumentCategory</w:t>
      </w:r>
      <w:proofErr w:type="spellEnd"/>
      <w:r w:rsidRPr="005E3DA9">
        <w:rPr>
          <w:rFonts w:ascii="Courier New" w:hAnsi="Courier New" w:cs="Courier New"/>
          <w:sz w:val="17"/>
          <w:szCs w:val="17"/>
          <w:highlight w:val="white"/>
          <w:lang w:eastAsia="en-GB"/>
        </w:rPr>
        <w:t>"/&gt;</w:t>
      </w:r>
    </w:p>
    <w:p w14:paraId="396B8041" w14:textId="58921D0B" w:rsidR="002904C5" w:rsidRPr="005E3DA9" w:rsidRDefault="002904C5" w:rsidP="002904C5">
      <w:pPr>
        <w:spacing w:before="0" w:after="0"/>
        <w:rPr>
          <w:ins w:id="51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1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pde:DesignMandatoryDocumentCategory</w:t>
        </w:r>
        <w:proofErr w:type="spellEnd"/>
        <w:r w:rsidRPr="005E3DA9">
          <w:rPr>
            <w:rFonts w:ascii="Courier New" w:hAnsi="Courier New" w:cs="Courier New"/>
            <w:sz w:val="17"/>
            <w:szCs w:val="17"/>
            <w:highlight w:val="white"/>
            <w:lang w:eastAsia="en-GB"/>
          </w:rPr>
          <w:t>"/&gt;</w:t>
        </w:r>
      </w:ins>
    </w:p>
    <w:p w14:paraId="6C240B50" w14:textId="77777777" w:rsidR="002904C5" w:rsidRPr="005E3DA9" w:rsidRDefault="002904C5" w:rsidP="002904C5">
      <w:pPr>
        <w:spacing w:before="0" w:after="0"/>
        <w:rPr>
          <w:ins w:id="51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1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pde:TrademarkMandatoryDocumentCategory</w:t>
        </w:r>
        <w:proofErr w:type="spellEnd"/>
        <w:r w:rsidRPr="005E3DA9">
          <w:rPr>
            <w:rFonts w:ascii="Courier New" w:hAnsi="Courier New" w:cs="Courier New"/>
            <w:sz w:val="17"/>
            <w:szCs w:val="17"/>
            <w:highlight w:val="white"/>
            <w:lang w:eastAsia="en-GB"/>
          </w:rPr>
          <w:t>"/&gt;</w:t>
        </w:r>
      </w:ins>
    </w:p>
    <w:p w14:paraId="3DD2E3C4" w14:textId="77777777" w:rsidR="002904C5" w:rsidRPr="005E3DA9" w:rsidRDefault="002904C5" w:rsidP="002904C5">
      <w:pPr>
        <w:spacing w:before="0" w:after="0"/>
        <w:rPr>
          <w:ins w:id="51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1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xsd:choice</w:t>
        </w:r>
        <w:proofErr w:type="spellEnd"/>
        <w:r w:rsidRPr="005E3DA9">
          <w:rPr>
            <w:rFonts w:ascii="Courier New" w:hAnsi="Courier New" w:cs="Courier New"/>
            <w:sz w:val="17"/>
            <w:szCs w:val="17"/>
            <w:highlight w:val="white"/>
            <w:lang w:eastAsia="en-GB"/>
          </w:rPr>
          <w:t>&gt;</w:t>
        </w:r>
      </w:ins>
    </w:p>
    <w:p w14:paraId="31EDEC1F" w14:textId="77777777" w:rsidR="002904C5" w:rsidRPr="005E3DA9" w:rsidRDefault="002904C5" w:rsidP="002904C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val="fr-FR" w:eastAsia="en-GB"/>
        </w:rPr>
        <w:t>&lt;</w:t>
      </w:r>
      <w:proofErr w:type="spellStart"/>
      <w:r w:rsidRPr="005E3DA9">
        <w:rPr>
          <w:rFonts w:ascii="Courier New" w:hAnsi="Courier New" w:cs="Courier New"/>
          <w:sz w:val="17"/>
          <w:szCs w:val="17"/>
          <w:highlight w:val="white"/>
          <w:lang w:val="fr-FR" w:eastAsia="en-GB"/>
        </w:rPr>
        <w:t>xsd:element</w:t>
      </w:r>
      <w:proofErr w:type="spellEnd"/>
      <w:r w:rsidRPr="005E3DA9">
        <w:rPr>
          <w:rFonts w:ascii="Courier New" w:hAnsi="Courier New" w:cs="Courier New"/>
          <w:sz w:val="17"/>
          <w:szCs w:val="17"/>
          <w:highlight w:val="white"/>
          <w:lang w:val="fr-FR" w:eastAsia="en-GB"/>
        </w:rPr>
        <w:t xml:space="preserve"> </w:t>
      </w:r>
      <w:proofErr w:type="spellStart"/>
      <w:r w:rsidRPr="005E3DA9">
        <w:rPr>
          <w:rFonts w:ascii="Courier New" w:hAnsi="Courier New" w:cs="Courier New"/>
          <w:sz w:val="17"/>
          <w:szCs w:val="17"/>
          <w:highlight w:val="white"/>
          <w:lang w:val="fr-FR" w:eastAsia="en-GB"/>
        </w:rPr>
        <w:t>ref</w:t>
      </w:r>
      <w:proofErr w:type="spellEnd"/>
      <w:r w:rsidRPr="005E3DA9">
        <w:rPr>
          <w:rFonts w:ascii="Courier New" w:hAnsi="Courier New" w:cs="Courier New"/>
          <w:sz w:val="17"/>
          <w:szCs w:val="17"/>
          <w:highlight w:val="white"/>
          <w:lang w:val="fr-FR" w:eastAsia="en-GB"/>
        </w:rPr>
        <w:t>="</w:t>
      </w:r>
      <w:proofErr w:type="spellStart"/>
      <w:r w:rsidRPr="005E3DA9">
        <w:rPr>
          <w:rFonts w:ascii="Courier New" w:hAnsi="Courier New" w:cs="Courier New"/>
          <w:sz w:val="17"/>
          <w:szCs w:val="17"/>
          <w:highlight w:val="white"/>
          <w:lang w:val="fr-FR" w:eastAsia="en-GB"/>
        </w:rPr>
        <w:t>com:DocumentDate</w:t>
      </w:r>
      <w:proofErr w:type="spellEnd"/>
      <w:r w:rsidRPr="005E3DA9">
        <w:rPr>
          <w:rFonts w:ascii="Courier New" w:hAnsi="Courier New" w:cs="Courier New"/>
          <w:sz w:val="17"/>
          <w:szCs w:val="17"/>
          <w:highlight w:val="white"/>
          <w:lang w:val="fr-FR" w:eastAsia="en-GB"/>
        </w:rPr>
        <w:t xml:space="preserve">" </w:t>
      </w:r>
      <w:proofErr w:type="spellStart"/>
      <w:r w:rsidRPr="005E3DA9">
        <w:rPr>
          <w:rFonts w:ascii="Courier New" w:hAnsi="Courier New" w:cs="Courier New"/>
          <w:sz w:val="17"/>
          <w:szCs w:val="17"/>
          <w:highlight w:val="white"/>
          <w:lang w:val="fr-FR" w:eastAsia="en-GB"/>
        </w:rPr>
        <w:t>minOccurs</w:t>
      </w:r>
      <w:proofErr w:type="spellEnd"/>
      <w:r w:rsidRPr="005E3DA9">
        <w:rPr>
          <w:rFonts w:ascii="Courier New" w:hAnsi="Courier New" w:cs="Courier New"/>
          <w:sz w:val="17"/>
          <w:szCs w:val="17"/>
          <w:highlight w:val="white"/>
          <w:lang w:val="fr-FR" w:eastAsia="en-GB"/>
        </w:rPr>
        <w:t>="0"/&gt;</w:t>
      </w:r>
    </w:p>
    <w:p w14:paraId="53859004" w14:textId="77777777" w:rsidR="002904C5" w:rsidRPr="005E3DA9" w:rsidRDefault="002904C5" w:rsidP="002904C5">
      <w:pPr>
        <w:spacing w:before="0" w:after="0"/>
        <w:rPr>
          <w:rFonts w:ascii="Courier New" w:hAnsi="Courier New" w:cs="Courier New"/>
          <w:sz w:val="17"/>
          <w:szCs w:val="17"/>
          <w:highlight w:val="white"/>
          <w:lang w:val="fr-CH" w:eastAsia="en-GB"/>
        </w:rPr>
      </w:pP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CH" w:eastAsia="en-GB"/>
        </w:rPr>
        <w:t>&lt;</w:t>
      </w:r>
      <w:proofErr w:type="spellStart"/>
      <w:r w:rsidRPr="005E3DA9">
        <w:rPr>
          <w:rFonts w:ascii="Courier New" w:hAnsi="Courier New" w:cs="Courier New"/>
          <w:sz w:val="17"/>
          <w:szCs w:val="17"/>
          <w:highlight w:val="white"/>
          <w:lang w:val="fr-CH" w:eastAsia="en-GB"/>
        </w:rPr>
        <w:t>xsd:element</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ref</w:t>
      </w:r>
      <w:proofErr w:type="spellEnd"/>
      <w:r w:rsidRPr="005E3DA9">
        <w:rPr>
          <w:rFonts w:ascii="Courier New" w:hAnsi="Courier New" w:cs="Courier New"/>
          <w:sz w:val="17"/>
          <w:szCs w:val="17"/>
          <w:highlight w:val="white"/>
          <w:lang w:val="fr-CH" w:eastAsia="en-GB"/>
        </w:rPr>
        <w:t>="</w:t>
      </w:r>
      <w:proofErr w:type="spellStart"/>
      <w:r w:rsidRPr="005E3DA9">
        <w:rPr>
          <w:rFonts w:ascii="Courier New" w:hAnsi="Courier New" w:cs="Courier New"/>
          <w:sz w:val="17"/>
          <w:szCs w:val="17"/>
          <w:highlight w:val="white"/>
          <w:lang w:val="fr-CH" w:eastAsia="en-GB"/>
        </w:rPr>
        <w:t>com:DocumentVersion</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minOccurs</w:t>
      </w:r>
      <w:proofErr w:type="spellEnd"/>
      <w:r w:rsidRPr="005E3DA9">
        <w:rPr>
          <w:rFonts w:ascii="Courier New" w:hAnsi="Courier New" w:cs="Courier New"/>
          <w:sz w:val="17"/>
          <w:szCs w:val="17"/>
          <w:highlight w:val="white"/>
          <w:lang w:val="fr-CH" w:eastAsia="en-GB"/>
        </w:rPr>
        <w:t>="0"/&gt;</w:t>
      </w:r>
    </w:p>
    <w:p w14:paraId="45F2D6A0" w14:textId="77777777" w:rsidR="002904C5" w:rsidRPr="005E3DA9" w:rsidRDefault="002904C5" w:rsidP="002904C5">
      <w:pPr>
        <w:spacing w:before="0" w:after="0"/>
        <w:rPr>
          <w:rFonts w:ascii="Courier New" w:hAnsi="Courier New" w:cs="Courier New"/>
          <w:sz w:val="17"/>
          <w:szCs w:val="17"/>
          <w:highlight w:val="white"/>
          <w:lang w:val="fr-CH" w:eastAsia="en-GB"/>
        </w:rPr>
      </w:pP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t>&lt;</w:t>
      </w:r>
      <w:proofErr w:type="spellStart"/>
      <w:r w:rsidRPr="005E3DA9">
        <w:rPr>
          <w:rFonts w:ascii="Courier New" w:hAnsi="Courier New" w:cs="Courier New"/>
          <w:sz w:val="17"/>
          <w:szCs w:val="17"/>
          <w:highlight w:val="white"/>
          <w:lang w:val="fr-CH" w:eastAsia="en-GB"/>
        </w:rPr>
        <w:t>xsd:element</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ref</w:t>
      </w:r>
      <w:proofErr w:type="spellEnd"/>
      <w:r w:rsidRPr="005E3DA9">
        <w:rPr>
          <w:rFonts w:ascii="Courier New" w:hAnsi="Courier New" w:cs="Courier New"/>
          <w:sz w:val="17"/>
          <w:szCs w:val="17"/>
          <w:highlight w:val="white"/>
          <w:lang w:val="fr-CH" w:eastAsia="en-GB"/>
        </w:rPr>
        <w:t>="</w:t>
      </w:r>
      <w:proofErr w:type="spellStart"/>
      <w:r w:rsidRPr="005E3DA9">
        <w:rPr>
          <w:rFonts w:ascii="Courier New" w:hAnsi="Courier New" w:cs="Courier New"/>
          <w:sz w:val="17"/>
          <w:szCs w:val="17"/>
          <w:highlight w:val="white"/>
          <w:lang w:val="fr-CH" w:eastAsia="en-GB"/>
        </w:rPr>
        <w:t>com:DocumentSizeQuantity</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minOccurs</w:t>
      </w:r>
      <w:proofErr w:type="spellEnd"/>
      <w:r w:rsidRPr="005E3DA9">
        <w:rPr>
          <w:rFonts w:ascii="Courier New" w:hAnsi="Courier New" w:cs="Courier New"/>
          <w:sz w:val="17"/>
          <w:szCs w:val="17"/>
          <w:highlight w:val="white"/>
          <w:lang w:val="fr-CH" w:eastAsia="en-GB"/>
        </w:rPr>
        <w:t>="0"/&gt;</w:t>
      </w:r>
    </w:p>
    <w:p w14:paraId="1020848E" w14:textId="77777777" w:rsidR="002904C5" w:rsidRPr="005E3DA9" w:rsidRDefault="002904C5" w:rsidP="002904C5">
      <w:pPr>
        <w:spacing w:before="0" w:after="0"/>
        <w:rPr>
          <w:rFonts w:ascii="Courier New" w:hAnsi="Courier New" w:cs="Courier New"/>
          <w:sz w:val="17"/>
          <w:szCs w:val="17"/>
          <w:highlight w:val="white"/>
          <w:lang w:val="fr-CH" w:eastAsia="en-GB"/>
        </w:rPr>
      </w:pP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t>&lt;</w:t>
      </w:r>
      <w:proofErr w:type="spellStart"/>
      <w:r w:rsidRPr="005E3DA9">
        <w:rPr>
          <w:rFonts w:ascii="Courier New" w:hAnsi="Courier New" w:cs="Courier New"/>
          <w:sz w:val="17"/>
          <w:szCs w:val="17"/>
          <w:highlight w:val="white"/>
          <w:lang w:val="fr-CH" w:eastAsia="en-GB"/>
        </w:rPr>
        <w:t>xsd:element</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ref</w:t>
      </w:r>
      <w:proofErr w:type="spellEnd"/>
      <w:r w:rsidRPr="005E3DA9">
        <w:rPr>
          <w:rFonts w:ascii="Courier New" w:hAnsi="Courier New" w:cs="Courier New"/>
          <w:sz w:val="17"/>
          <w:szCs w:val="17"/>
          <w:highlight w:val="white"/>
          <w:lang w:val="fr-CH" w:eastAsia="en-GB"/>
        </w:rPr>
        <w:t>="</w:t>
      </w:r>
      <w:proofErr w:type="spellStart"/>
      <w:r w:rsidRPr="005E3DA9">
        <w:rPr>
          <w:rFonts w:ascii="Courier New" w:hAnsi="Courier New" w:cs="Courier New"/>
          <w:sz w:val="17"/>
          <w:szCs w:val="17"/>
          <w:highlight w:val="white"/>
          <w:lang w:val="fr-CH" w:eastAsia="en-GB"/>
        </w:rPr>
        <w:t>com:PageTotalQuantity</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minOccurs</w:t>
      </w:r>
      <w:proofErr w:type="spellEnd"/>
      <w:r w:rsidRPr="005E3DA9">
        <w:rPr>
          <w:rFonts w:ascii="Courier New" w:hAnsi="Courier New" w:cs="Courier New"/>
          <w:sz w:val="17"/>
          <w:szCs w:val="17"/>
          <w:highlight w:val="white"/>
          <w:lang w:val="fr-CH" w:eastAsia="en-GB"/>
        </w:rPr>
        <w:t>="0"/&gt;</w:t>
      </w:r>
    </w:p>
    <w:p w14:paraId="4A89F98D" w14:textId="77777777" w:rsidR="002904C5" w:rsidRPr="005E3DA9" w:rsidRDefault="002904C5" w:rsidP="002904C5">
      <w:pPr>
        <w:spacing w:before="0" w:after="0"/>
        <w:rPr>
          <w:rFonts w:ascii="Courier New" w:hAnsi="Courier New" w:cs="Courier New"/>
          <w:sz w:val="17"/>
          <w:szCs w:val="17"/>
          <w:highlight w:val="white"/>
          <w:lang w:val="fr-CH" w:eastAsia="en-GB"/>
        </w:rPr>
      </w:pP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t>&lt;</w:t>
      </w:r>
      <w:proofErr w:type="spellStart"/>
      <w:r w:rsidRPr="005E3DA9">
        <w:rPr>
          <w:rFonts w:ascii="Courier New" w:hAnsi="Courier New" w:cs="Courier New"/>
          <w:sz w:val="17"/>
          <w:szCs w:val="17"/>
          <w:highlight w:val="white"/>
          <w:lang w:val="fr-CH" w:eastAsia="en-GB"/>
        </w:rPr>
        <w:t>xsd:element</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ref</w:t>
      </w:r>
      <w:proofErr w:type="spellEnd"/>
      <w:r w:rsidRPr="005E3DA9">
        <w:rPr>
          <w:rFonts w:ascii="Courier New" w:hAnsi="Courier New" w:cs="Courier New"/>
          <w:sz w:val="17"/>
          <w:szCs w:val="17"/>
          <w:highlight w:val="white"/>
          <w:lang w:val="fr-CH" w:eastAsia="en-GB"/>
        </w:rPr>
        <w:t>="</w:t>
      </w:r>
      <w:proofErr w:type="spellStart"/>
      <w:r w:rsidRPr="005E3DA9">
        <w:rPr>
          <w:rFonts w:ascii="Courier New" w:hAnsi="Courier New" w:cs="Courier New"/>
          <w:sz w:val="17"/>
          <w:szCs w:val="17"/>
          <w:highlight w:val="white"/>
          <w:lang w:val="fr-CH" w:eastAsia="en-GB"/>
        </w:rPr>
        <w:t>com:CommentText</w:t>
      </w:r>
      <w:proofErr w:type="spellEnd"/>
      <w:r w:rsidRPr="005E3DA9">
        <w:rPr>
          <w:rFonts w:ascii="Courier New" w:hAnsi="Courier New" w:cs="Courier New"/>
          <w:sz w:val="17"/>
          <w:szCs w:val="17"/>
          <w:highlight w:val="white"/>
          <w:lang w:val="fr-CH" w:eastAsia="en-GB"/>
        </w:rPr>
        <w:t xml:space="preserve">" </w:t>
      </w:r>
      <w:proofErr w:type="spellStart"/>
      <w:r w:rsidRPr="005E3DA9">
        <w:rPr>
          <w:rFonts w:ascii="Courier New" w:hAnsi="Courier New" w:cs="Courier New"/>
          <w:sz w:val="17"/>
          <w:szCs w:val="17"/>
          <w:highlight w:val="white"/>
          <w:lang w:val="fr-CH" w:eastAsia="en-GB"/>
        </w:rPr>
        <w:t>minOccurs</w:t>
      </w:r>
      <w:proofErr w:type="spellEnd"/>
      <w:r w:rsidRPr="005E3DA9">
        <w:rPr>
          <w:rFonts w:ascii="Courier New" w:hAnsi="Courier New" w:cs="Courier New"/>
          <w:sz w:val="17"/>
          <w:szCs w:val="17"/>
          <w:highlight w:val="white"/>
          <w:lang w:val="fr-CH" w:eastAsia="en-GB"/>
        </w:rPr>
        <w:t>="0"/&gt;</w:t>
      </w:r>
    </w:p>
    <w:p w14:paraId="2A377861" w14:textId="77777777" w:rsidR="002904C5" w:rsidRPr="005E3DA9" w:rsidRDefault="002904C5" w:rsidP="002904C5">
      <w:pPr>
        <w:spacing w:before="0" w:after="0"/>
        <w:rPr>
          <w:rFonts w:ascii="Courier New" w:hAnsi="Courier New" w:cs="Courier New"/>
          <w:sz w:val="17"/>
          <w:szCs w:val="17"/>
          <w:highlight w:val="white"/>
          <w:lang w:val="fr-CH" w:eastAsia="en-GB"/>
        </w:rPr>
      </w:pP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t>&lt;/</w:t>
      </w:r>
      <w:proofErr w:type="spellStart"/>
      <w:r w:rsidRPr="005E3DA9">
        <w:rPr>
          <w:rFonts w:ascii="Courier New" w:hAnsi="Courier New" w:cs="Courier New"/>
          <w:sz w:val="17"/>
          <w:szCs w:val="17"/>
          <w:highlight w:val="white"/>
          <w:lang w:val="fr-CH" w:eastAsia="en-GB"/>
        </w:rPr>
        <w:t>xsd:sequence</w:t>
      </w:r>
      <w:proofErr w:type="spellEnd"/>
      <w:r w:rsidRPr="005E3DA9">
        <w:rPr>
          <w:rFonts w:ascii="Courier New" w:hAnsi="Courier New" w:cs="Courier New"/>
          <w:sz w:val="17"/>
          <w:szCs w:val="17"/>
          <w:highlight w:val="white"/>
          <w:lang w:val="fr-CH" w:eastAsia="en-GB"/>
        </w:rPr>
        <w:t>&gt;</w:t>
      </w:r>
    </w:p>
    <w:p w14:paraId="2D11F92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com:id</w:t>
      </w:r>
      <w:proofErr w:type="spellEnd"/>
      <w:r w:rsidRPr="005E3DA9">
        <w:rPr>
          <w:rFonts w:ascii="Courier New" w:hAnsi="Courier New" w:cs="Courier New"/>
          <w:sz w:val="17"/>
          <w:szCs w:val="17"/>
          <w:highlight w:val="white"/>
          <w:lang w:eastAsia="en-GB"/>
        </w:rPr>
        <w:t>"/&gt;</w:t>
      </w:r>
    </w:p>
    <w:p w14:paraId="258F434D"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com:sequenceNumber</w:t>
      </w:r>
      <w:proofErr w:type="spellEnd"/>
      <w:r w:rsidRPr="005E3DA9">
        <w:rPr>
          <w:rFonts w:ascii="Courier New" w:hAnsi="Courier New" w:cs="Courier New"/>
          <w:sz w:val="17"/>
          <w:szCs w:val="17"/>
          <w:highlight w:val="white"/>
          <w:lang w:eastAsia="en-GB"/>
        </w:rPr>
        <w:t>"/&gt;</w:t>
      </w:r>
    </w:p>
    <w:p w14:paraId="0415B26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com:languageCode</w:t>
      </w:r>
      <w:proofErr w:type="spellEnd"/>
      <w:r w:rsidRPr="005E3DA9">
        <w:rPr>
          <w:rFonts w:ascii="Courier New" w:hAnsi="Courier New" w:cs="Courier New"/>
          <w:sz w:val="17"/>
          <w:szCs w:val="17"/>
          <w:highlight w:val="white"/>
          <w:lang w:eastAsia="en-GB"/>
        </w:rPr>
        <w:t>"/&gt;</w:t>
      </w:r>
    </w:p>
    <w:p w14:paraId="4F6A9DB8"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&gt;</w:t>
      </w:r>
    </w:p>
    <w:p w14:paraId="0EDE4518" w14:textId="77777777" w:rsidR="00BD71F7" w:rsidRPr="005E3DA9" w:rsidRDefault="00BD71F7" w:rsidP="00BD71F7">
      <w:pPr>
        <w:spacing w:before="0" w:after="0"/>
        <w:ind w:firstLine="72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DocumentAsFiledIndicator</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xsd:boolean</w:t>
      </w:r>
      <w:proofErr w:type="spellEnd"/>
      <w:r w:rsidRPr="005E3DA9">
        <w:rPr>
          <w:rFonts w:ascii="Courier New" w:hAnsi="Courier New" w:cs="Courier New"/>
          <w:sz w:val="17"/>
          <w:szCs w:val="17"/>
          <w:highlight w:val="white"/>
          <w:lang w:eastAsia="en-GB"/>
        </w:rPr>
        <w:t>"&gt;</w:t>
      </w:r>
    </w:p>
    <w:p w14:paraId="000D5FEF" w14:textId="77777777" w:rsidR="00BD71F7" w:rsidRPr="005E3DA9" w:rsidRDefault="00BD71F7" w:rsidP="00BD71F7">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1C26041E" w14:textId="32AC3E53" w:rsidR="00BD71F7" w:rsidRPr="005E3DA9" w:rsidRDefault="00BD71F7" w:rsidP="00BD71F7">
      <w:pPr>
        <w:spacing w:before="0" w:after="0"/>
        <w:ind w:left="144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&gt;Indicates whether the document contains the files originally submitted electronically by an applicant&lt;/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7978BC24" w14:textId="77777777" w:rsidR="00BD71F7" w:rsidRPr="005E3DA9" w:rsidRDefault="00BD71F7" w:rsidP="00BD71F7">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7D0571CD" w14:textId="27D69A9E" w:rsidR="0060544A" w:rsidRPr="005E3DA9" w:rsidRDefault="00BD71F7" w:rsidP="00BD71F7">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45830915"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SupplementaryDocumentType</w:t>
      </w:r>
      <w:proofErr w:type="spellEnd"/>
      <w:r w:rsidRPr="005E3DA9">
        <w:rPr>
          <w:rFonts w:ascii="Courier New" w:hAnsi="Courier New" w:cs="Courier New"/>
          <w:sz w:val="17"/>
          <w:szCs w:val="17"/>
          <w:highlight w:val="white"/>
          <w:lang w:eastAsia="en-GB"/>
        </w:rPr>
        <w:t>"&gt;</w:t>
      </w:r>
    </w:p>
    <w:p w14:paraId="4F0037E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xsd:sequence</w:t>
      </w:r>
      <w:proofErr w:type="spellEnd"/>
      <w:r w:rsidRPr="005E3DA9">
        <w:rPr>
          <w:rFonts w:ascii="Courier New" w:hAnsi="Courier New" w:cs="Courier New"/>
          <w:sz w:val="17"/>
          <w:szCs w:val="17"/>
          <w:highlight w:val="white"/>
          <w:lang w:eastAsia="en-GB"/>
        </w:rPr>
        <w:t>&gt;</w:t>
      </w:r>
    </w:p>
    <w:p w14:paraId="566C96F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com:DocumentName</w:t>
      </w:r>
      <w:proofErr w:type="spellEnd"/>
      <w:r w:rsidRPr="005E3DA9">
        <w:rPr>
          <w:rFonts w:ascii="Courier New" w:hAnsi="Courier New" w:cs="Courier New"/>
          <w:sz w:val="17"/>
          <w:szCs w:val="17"/>
          <w:highlight w:val="white"/>
          <w:lang w:eastAsia="en-GB"/>
        </w:rPr>
        <w:t>"/&gt;</w:t>
      </w:r>
    </w:p>
    <w:p w14:paraId="1EE9697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xsd:choice</w:t>
      </w:r>
      <w:proofErr w:type="spellEnd"/>
      <w:r w:rsidRPr="005E3DA9">
        <w:rPr>
          <w:rFonts w:ascii="Courier New" w:hAnsi="Courier New" w:cs="Courier New"/>
          <w:sz w:val="17"/>
          <w:szCs w:val="17"/>
          <w:highlight w:val="white"/>
          <w:lang w:eastAsia="en-GB"/>
        </w:rPr>
        <w:t>&gt;</w:t>
      </w:r>
    </w:p>
    <w:p w14:paraId="7B7FAFE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com:FileName</w:t>
      </w:r>
      <w:proofErr w:type="spellEnd"/>
      <w:r w:rsidRPr="005E3DA9">
        <w:rPr>
          <w:rFonts w:ascii="Courier New" w:hAnsi="Courier New" w:cs="Courier New"/>
          <w:sz w:val="17"/>
          <w:szCs w:val="17"/>
          <w:highlight w:val="white"/>
          <w:lang w:eastAsia="en-GB"/>
        </w:rPr>
        <w:t>"/&gt;</w:t>
      </w:r>
    </w:p>
    <w:p w14:paraId="6C8B26A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com:FileNameBag</w:t>
      </w:r>
      <w:proofErr w:type="spellEnd"/>
      <w:r w:rsidRPr="005E3DA9">
        <w:rPr>
          <w:rFonts w:ascii="Courier New" w:hAnsi="Courier New" w:cs="Courier New"/>
          <w:sz w:val="17"/>
          <w:szCs w:val="17"/>
          <w:highlight w:val="white"/>
          <w:lang w:eastAsia="en-GB"/>
        </w:rPr>
        <w:t>"/&gt;</w:t>
      </w:r>
    </w:p>
    <w:p w14:paraId="31578FE4"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xsd:choice</w:t>
      </w:r>
      <w:proofErr w:type="spellEnd"/>
      <w:r w:rsidRPr="005E3DA9">
        <w:rPr>
          <w:rFonts w:ascii="Courier New" w:hAnsi="Courier New" w:cs="Courier New"/>
          <w:sz w:val="17"/>
          <w:szCs w:val="17"/>
          <w:highlight w:val="white"/>
          <w:lang w:eastAsia="en-GB"/>
        </w:rPr>
        <w:t>&gt;</w:t>
      </w:r>
    </w:p>
    <w:p w14:paraId="0737FDF7" w14:textId="77777777" w:rsidR="002904C5" w:rsidRPr="005E3DA9" w:rsidRDefault="002904C5" w:rsidP="002904C5">
      <w:pPr>
        <w:autoSpaceDE w:val="0"/>
        <w:autoSpaceDN w:val="0"/>
        <w:adjustRightInd w:val="0"/>
        <w:spacing w:before="0" w:after="0"/>
        <w:rPr>
          <w:del w:id="519" w:author="Author"/>
          <w:rFonts w:ascii="Courier New" w:hAnsi="Courier New" w:cs="Courier New"/>
          <w:sz w:val="17"/>
          <w:szCs w:val="17"/>
          <w:highlight w:val="white"/>
          <w:lang w:eastAsia="en-GB"/>
        </w:rPr>
      </w:pPr>
    </w:p>
    <w:p w14:paraId="0A16A1E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com:DocumentLocationURI</w:t>
      </w:r>
      <w:proofErr w:type="spellEnd"/>
      <w:r w:rsidRPr="005E3DA9">
        <w:rPr>
          <w:rFonts w:ascii="Courier New" w:hAnsi="Courier New" w:cs="Courier New"/>
          <w:sz w:val="17"/>
          <w:szCs w:val="17"/>
          <w:highlight w:val="white"/>
          <w:lang w:eastAsia="en-GB"/>
        </w:rPr>
        <w:t>"/&gt;</w:t>
      </w:r>
    </w:p>
    <w:p w14:paraId="214EFFF4"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pde:DocumentAsFiledIndicator</w:t>
      </w:r>
      <w:proofErr w:type="spellEnd"/>
      <w:r w:rsidRPr="005E3DA9">
        <w:rPr>
          <w:rFonts w:ascii="Courier New" w:hAnsi="Courier New" w:cs="Courier New"/>
          <w:sz w:val="17"/>
          <w:szCs w:val="17"/>
          <w:highlight w:val="white"/>
          <w:lang w:eastAsia="en-GB"/>
        </w:rPr>
        <w:t>" minOccurs="0"/&gt;</w:t>
      </w:r>
    </w:p>
    <w:p w14:paraId="6EBDFAF8" w14:textId="3C1DEABC"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pde:Document</w:t>
      </w:r>
      <w:ins w:id="520" w:author="Author">
        <w:r w:rsidR="00A703B9" w:rsidRPr="005E3DA9">
          <w:rPr>
            <w:rFonts w:ascii="Courier New" w:hAnsi="Courier New" w:cs="Courier New"/>
            <w:sz w:val="17"/>
            <w:szCs w:val="17"/>
            <w:highlight w:val="white"/>
            <w:lang w:eastAsia="en-GB"/>
          </w:rPr>
          <w:t>File</w:t>
        </w:r>
      </w:ins>
      <w:r w:rsidRPr="005E3DA9">
        <w:rPr>
          <w:rFonts w:ascii="Courier New" w:hAnsi="Courier New" w:cs="Courier New"/>
          <w:sz w:val="17"/>
          <w:szCs w:val="17"/>
          <w:highlight w:val="white"/>
          <w:lang w:eastAsia="en-GB"/>
        </w:rPr>
        <w:t>FormatCategory</w:t>
      </w:r>
      <w:proofErr w:type="spellEnd"/>
      <w:r w:rsidRPr="005E3DA9">
        <w:rPr>
          <w:rFonts w:ascii="Courier New" w:hAnsi="Courier New" w:cs="Courier New"/>
          <w:sz w:val="17"/>
          <w:szCs w:val="17"/>
          <w:highlight w:val="white"/>
          <w:lang w:eastAsia="en-GB"/>
        </w:rPr>
        <w:t>" minOccurs="0"/&gt;</w:t>
      </w:r>
    </w:p>
    <w:p w14:paraId="0951F94D"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21"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xsd:choice</w:t>
        </w:r>
        <w:proofErr w:type="spellEnd"/>
        <w:r w:rsidRPr="005E3DA9">
          <w:rPr>
            <w:rFonts w:ascii="Courier New" w:hAnsi="Courier New" w:cs="Courier New"/>
            <w:sz w:val="17"/>
            <w:szCs w:val="17"/>
            <w:highlight w:val="white"/>
            <w:lang w:eastAsia="en-GB"/>
          </w:rPr>
          <w:t>&gt;</w:t>
        </w:r>
      </w:ins>
    </w:p>
    <w:p w14:paraId="28D5C688"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pde:PatentSupplementaryDocumentCategory</w:t>
      </w:r>
      <w:proofErr w:type="spellEnd"/>
      <w:r w:rsidRPr="005E3DA9">
        <w:rPr>
          <w:rFonts w:ascii="Courier New" w:hAnsi="Courier New" w:cs="Courier New"/>
          <w:sz w:val="17"/>
          <w:szCs w:val="17"/>
          <w:highlight w:val="white"/>
          <w:lang w:eastAsia="en-GB"/>
        </w:rPr>
        <w:t>"/&gt;</w:t>
      </w:r>
    </w:p>
    <w:p w14:paraId="2C2E14CB" w14:textId="32D2243E" w:rsidR="002904C5" w:rsidRPr="005E3DA9" w:rsidRDefault="002904C5" w:rsidP="002904C5">
      <w:pPr>
        <w:spacing w:before="0" w:after="0"/>
        <w:rPr>
          <w:ins w:id="522"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23"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pde:DesignSupplementaryDocumentCategory</w:t>
        </w:r>
        <w:proofErr w:type="spellEnd"/>
        <w:r w:rsidRPr="005E3DA9">
          <w:rPr>
            <w:rFonts w:ascii="Courier New" w:hAnsi="Courier New" w:cs="Courier New"/>
            <w:sz w:val="17"/>
            <w:szCs w:val="17"/>
            <w:highlight w:val="white"/>
            <w:lang w:eastAsia="en-GB"/>
          </w:rPr>
          <w:t>"/&gt;</w:t>
        </w:r>
      </w:ins>
    </w:p>
    <w:p w14:paraId="7EE06ADC" w14:textId="77777777" w:rsidR="002904C5" w:rsidRPr="005E3DA9" w:rsidRDefault="002904C5" w:rsidP="002904C5">
      <w:pPr>
        <w:spacing w:before="0" w:after="0"/>
        <w:rPr>
          <w:ins w:id="524"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25"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pde:TrademarkSupplementaryDocumentCategory</w:t>
        </w:r>
        <w:proofErr w:type="spellEnd"/>
        <w:r w:rsidRPr="005E3DA9">
          <w:rPr>
            <w:rFonts w:ascii="Courier New" w:hAnsi="Courier New" w:cs="Courier New"/>
            <w:sz w:val="17"/>
            <w:szCs w:val="17"/>
            <w:highlight w:val="white"/>
            <w:lang w:eastAsia="en-GB"/>
          </w:rPr>
          <w:t>"/&gt;</w:t>
        </w:r>
      </w:ins>
    </w:p>
    <w:p w14:paraId="02708631" w14:textId="77777777" w:rsidR="002904C5" w:rsidRPr="005E3DA9" w:rsidRDefault="002904C5" w:rsidP="002904C5">
      <w:pPr>
        <w:spacing w:before="0" w:after="0"/>
        <w:rPr>
          <w:ins w:id="526"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27"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xsd:choice</w:t>
        </w:r>
        <w:proofErr w:type="spellEnd"/>
        <w:r w:rsidRPr="005E3DA9">
          <w:rPr>
            <w:rFonts w:ascii="Courier New" w:hAnsi="Courier New" w:cs="Courier New"/>
            <w:sz w:val="17"/>
            <w:szCs w:val="17"/>
            <w:highlight w:val="white"/>
            <w:lang w:eastAsia="en-GB"/>
          </w:rPr>
          <w:t>&gt;</w:t>
        </w:r>
      </w:ins>
    </w:p>
    <w:p w14:paraId="31D8BA7A"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com:DocumentDate</w:t>
      </w:r>
      <w:proofErr w:type="spellEnd"/>
      <w:r w:rsidRPr="005E3DA9">
        <w:rPr>
          <w:rFonts w:ascii="Courier New" w:hAnsi="Courier New" w:cs="Courier New"/>
          <w:sz w:val="17"/>
          <w:szCs w:val="17"/>
          <w:highlight w:val="white"/>
          <w:lang w:eastAsia="en-GB"/>
        </w:rPr>
        <w:t>" minOccurs="0"/&gt;</w:t>
      </w:r>
    </w:p>
    <w:p w14:paraId="1A0860BB"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E41ED3">
        <w:rPr>
          <w:rFonts w:ascii="Courier New" w:hAnsi="Courier New" w:cs="Courier New"/>
          <w:sz w:val="17"/>
          <w:szCs w:val="17"/>
          <w:highlight w:val="white"/>
          <w:lang w:val="fr-FR" w:eastAsia="en-GB"/>
        </w:rPr>
        <w:t>&lt;xsd:element ref="com:DocumentVersion" minOccurs="0"/&gt;</w:t>
      </w:r>
    </w:p>
    <w:p w14:paraId="7D2725DF"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&lt;xsd:element ref="com:DocumentSizeQuantity" minOccurs="0"/&gt;</w:t>
      </w:r>
    </w:p>
    <w:p w14:paraId="61E4CD87"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&lt;xsd:element ref="com:PageTotalQuantity" minOccurs="0"/&gt;</w:t>
      </w:r>
    </w:p>
    <w:p w14:paraId="21AD9514" w14:textId="77777777" w:rsidR="002904C5" w:rsidRPr="00E41ED3" w:rsidRDefault="002904C5" w:rsidP="0DE03B1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&lt;xsd:element ref="com:CommentText" minOccurs="0"/&gt;</w:t>
      </w:r>
    </w:p>
    <w:p w14:paraId="1B3CDC5C" w14:textId="77777777" w:rsidR="002904C5" w:rsidRPr="00E41ED3" w:rsidRDefault="002904C5" w:rsidP="0DE03B1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&lt;/xsd:sequence&gt;</w:t>
      </w:r>
    </w:p>
    <w:p w14:paraId="08DE82D4" w14:textId="77777777" w:rsidR="002904C5" w:rsidRPr="005E3DA9"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com:id</w:t>
      </w:r>
      <w:proofErr w:type="spellEnd"/>
      <w:r w:rsidRPr="005E3DA9">
        <w:rPr>
          <w:rFonts w:ascii="Courier New" w:hAnsi="Courier New" w:cs="Courier New"/>
          <w:sz w:val="17"/>
          <w:szCs w:val="17"/>
          <w:highlight w:val="white"/>
          <w:lang w:eastAsia="en-GB"/>
        </w:rPr>
        <w:t>"/&gt;</w:t>
      </w:r>
    </w:p>
    <w:p w14:paraId="5B4DA47A"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com:sequenceNumber</w:t>
      </w:r>
      <w:proofErr w:type="spellEnd"/>
      <w:r w:rsidRPr="005E3DA9">
        <w:rPr>
          <w:rFonts w:ascii="Courier New" w:hAnsi="Courier New" w:cs="Courier New"/>
          <w:sz w:val="17"/>
          <w:szCs w:val="17"/>
          <w:highlight w:val="white"/>
          <w:lang w:eastAsia="en-GB"/>
        </w:rPr>
        <w:t>"/&gt;</w:t>
      </w:r>
    </w:p>
    <w:p w14:paraId="4CABD5A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xsd:attribute</w:t>
      </w:r>
      <w:proofErr w:type="spellEnd"/>
      <w:r w:rsidRPr="005E3DA9">
        <w:rPr>
          <w:rFonts w:ascii="Courier New" w:hAnsi="Courier New" w:cs="Courier New"/>
          <w:sz w:val="17"/>
          <w:szCs w:val="17"/>
          <w:highlight w:val="white"/>
          <w:lang w:eastAsia="en-GB"/>
        </w:rPr>
        <w:t xml:space="preserve"> ref="</w:t>
      </w:r>
      <w:proofErr w:type="spellStart"/>
      <w:r w:rsidRPr="005E3DA9">
        <w:rPr>
          <w:rFonts w:ascii="Courier New" w:hAnsi="Courier New" w:cs="Courier New"/>
          <w:sz w:val="17"/>
          <w:szCs w:val="17"/>
          <w:highlight w:val="white"/>
          <w:lang w:eastAsia="en-GB"/>
        </w:rPr>
        <w:t>com:languageCode</w:t>
      </w:r>
      <w:proofErr w:type="spellEnd"/>
      <w:r w:rsidRPr="005E3DA9">
        <w:rPr>
          <w:rFonts w:ascii="Courier New" w:hAnsi="Courier New" w:cs="Courier New"/>
          <w:sz w:val="17"/>
          <w:szCs w:val="17"/>
          <w:highlight w:val="white"/>
          <w:lang w:eastAsia="en-GB"/>
        </w:rPr>
        <w:t>"/&gt;</w:t>
      </w:r>
    </w:p>
    <w:p w14:paraId="772F5E3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xsd:complexType</w:t>
      </w:r>
      <w:proofErr w:type="spellEnd"/>
      <w:r w:rsidRPr="005E3DA9">
        <w:rPr>
          <w:rFonts w:ascii="Courier New" w:hAnsi="Courier New" w:cs="Courier New"/>
          <w:sz w:val="17"/>
          <w:szCs w:val="17"/>
          <w:highlight w:val="white"/>
          <w:lang w:eastAsia="en-GB"/>
        </w:rPr>
        <w:t>&gt;</w:t>
      </w:r>
    </w:p>
    <w:p w14:paraId="6F3F9224" w14:textId="7C4DF5A5" w:rsidR="002904C5" w:rsidRPr="005E3DA9" w:rsidRDefault="002904C5" w:rsidP="007135CA">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del w:id="528" w:author="Author">
        <w:r w:rsidRPr="005E3DA9" w:rsidDel="00192AD7">
          <w:rPr>
            <w:rFonts w:ascii="Courier New" w:hAnsi="Courier New" w:cs="Courier New"/>
            <w:sz w:val="17"/>
            <w:szCs w:val="17"/>
            <w:highlight w:val="white"/>
            <w:lang w:eastAsia="en-GB"/>
          </w:rPr>
          <w:delText>IPTypeCategory</w:delText>
        </w:r>
      </w:del>
      <w:ins w:id="529" w:author="Author">
        <w:r w:rsidR="00192AD7" w:rsidRPr="005E3DA9">
          <w:rPr>
            <w:rFonts w:ascii="Courier New" w:hAnsi="Courier New" w:cs="Courier New"/>
            <w:sz w:val="17"/>
            <w:szCs w:val="17"/>
            <w:highlight w:val="white"/>
            <w:lang w:eastAsia="en-GB"/>
          </w:rPr>
          <w:t>IPRightKindCategory</w:t>
        </w:r>
      </w:ins>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w:t>
      </w:r>
      <w:del w:id="530" w:author="Author">
        <w:r w:rsidRPr="005E3DA9" w:rsidDel="00192AD7">
          <w:rPr>
            <w:rFonts w:ascii="Courier New" w:hAnsi="Courier New" w:cs="Courier New"/>
            <w:sz w:val="17"/>
            <w:szCs w:val="17"/>
            <w:highlight w:val="white"/>
            <w:lang w:eastAsia="en-GB"/>
          </w:rPr>
          <w:delText>IPTypeCategoryType</w:delText>
        </w:r>
      </w:del>
      <w:ins w:id="531" w:author="Author">
        <w:r w:rsidR="00192AD7" w:rsidRPr="005E3DA9">
          <w:rPr>
            <w:rFonts w:ascii="Courier New" w:hAnsi="Courier New" w:cs="Courier New"/>
            <w:sz w:val="17"/>
            <w:szCs w:val="17"/>
            <w:highlight w:val="white"/>
            <w:lang w:eastAsia="en-GB"/>
          </w:rPr>
          <w:t>IPRightKindCategoryType</w:t>
        </w:r>
      </w:ins>
      <w:proofErr w:type="spellEnd"/>
      <w:r w:rsidRPr="005E3DA9">
        <w:rPr>
          <w:rFonts w:ascii="Courier New" w:hAnsi="Courier New" w:cs="Courier New"/>
          <w:sz w:val="17"/>
          <w:szCs w:val="17"/>
          <w:highlight w:val="white"/>
          <w:lang w:eastAsia="en-GB"/>
        </w:rPr>
        <w:t>"&gt;</w:t>
      </w:r>
    </w:p>
    <w:p w14:paraId="74D667A3"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6052BC18" w14:textId="591F1BDA" w:rsidR="002904C5" w:rsidRPr="005E3DA9" w:rsidRDefault="002904C5" w:rsidP="005F11AA">
      <w:pPr>
        <w:spacing w:before="0" w:after="0"/>
        <w:ind w:left="144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del w:id="532" w:author="Author">
        <w:r w:rsidRPr="005E3DA9">
          <w:rPr>
            <w:rFonts w:ascii="Courier New" w:hAnsi="Courier New" w:cs="Courier New"/>
            <w:sz w:val="17"/>
            <w:szCs w:val="17"/>
            <w:highlight w:val="white"/>
            <w:lang w:eastAsia="en-GB"/>
          </w:rPr>
          <w:delText>Describes</w:delText>
        </w:r>
      </w:del>
      <w:ins w:id="533" w:author="Author">
        <w:r w:rsidRPr="005E3DA9">
          <w:rPr>
            <w:rFonts w:ascii="Courier New" w:hAnsi="Courier New" w:cs="Courier New"/>
            <w:sz w:val="17"/>
            <w:szCs w:val="17"/>
            <w:highlight w:val="white"/>
            <w:lang w:eastAsia="en-GB"/>
          </w:rPr>
          <w:t>The category which indicates</w:t>
        </w:r>
      </w:ins>
      <w:r w:rsidRPr="005E3DA9">
        <w:rPr>
          <w:rFonts w:ascii="Courier New" w:hAnsi="Courier New" w:cs="Courier New"/>
          <w:sz w:val="17"/>
          <w:szCs w:val="17"/>
          <w:highlight w:val="white"/>
          <w:lang w:eastAsia="en-GB"/>
        </w:rPr>
        <w:t xml:space="preserve"> the </w:t>
      </w:r>
      <w:del w:id="534" w:author="Author">
        <w:r w:rsidRPr="005E3DA9">
          <w:rPr>
            <w:rFonts w:ascii="Courier New" w:hAnsi="Courier New" w:cs="Courier New"/>
            <w:sz w:val="17"/>
            <w:szCs w:val="17"/>
            <w:highlight w:val="white"/>
            <w:lang w:eastAsia="en-GB"/>
          </w:rPr>
          <w:delText>filing type</w:delText>
        </w:r>
      </w:del>
      <w:ins w:id="535" w:author="Author">
        <w:r w:rsidRPr="005E3DA9">
          <w:rPr>
            <w:rFonts w:ascii="Courier New" w:hAnsi="Courier New" w:cs="Courier New"/>
            <w:sz w:val="17"/>
            <w:szCs w:val="17"/>
            <w:highlight w:val="white"/>
            <w:lang w:eastAsia="en-GB"/>
          </w:rPr>
          <w:t xml:space="preserve">specific </w:t>
        </w:r>
        <w:r w:rsidR="00502687" w:rsidRPr="005E3DA9">
          <w:rPr>
            <w:rFonts w:ascii="Courier New" w:hAnsi="Courier New" w:cs="Courier New"/>
            <w:sz w:val="17"/>
            <w:szCs w:val="17"/>
            <w:highlight w:val="white"/>
            <w:lang w:eastAsia="en-GB"/>
          </w:rPr>
          <w:t xml:space="preserve">industrial </w:t>
        </w:r>
        <w:proofErr w:type="spellStart"/>
        <w:r w:rsidR="00502687" w:rsidRPr="005E3DA9">
          <w:rPr>
            <w:rFonts w:ascii="Courier New" w:hAnsi="Courier New" w:cs="Courier New"/>
            <w:sz w:val="17"/>
            <w:szCs w:val="17"/>
            <w:highlight w:val="white"/>
            <w:lang w:eastAsia="en-GB"/>
          </w:rPr>
          <w:t>proprty</w:t>
        </w:r>
        <w:proofErr w:type="spellEnd"/>
        <w:r w:rsidRPr="005E3DA9">
          <w:rPr>
            <w:rFonts w:ascii="Courier New" w:hAnsi="Courier New" w:cs="Courier New"/>
            <w:sz w:val="17"/>
            <w:szCs w:val="17"/>
            <w:highlight w:val="white"/>
            <w:lang w:eastAsia="en-GB"/>
          </w:rPr>
          <w:t xml:space="preserve"> right</w:t>
        </w:r>
      </w:ins>
      <w:r w:rsidRPr="005E3DA9">
        <w:rPr>
          <w:rFonts w:ascii="Courier New" w:hAnsi="Courier New" w:cs="Courier New"/>
          <w:sz w:val="17"/>
          <w:szCs w:val="17"/>
          <w:highlight w:val="white"/>
          <w:lang w:eastAsia="en-GB"/>
        </w:rPr>
        <w:t xml:space="preserve"> of application</w:t>
      </w:r>
      <w:ins w:id="536" w:author="Author">
        <w:r w:rsidRPr="005E3DA9">
          <w:rPr>
            <w:rFonts w:ascii="Courier New" w:hAnsi="Courier New" w:cs="Courier New"/>
            <w:sz w:val="17"/>
            <w:szCs w:val="17"/>
            <w:highlight w:val="white"/>
            <w:lang w:eastAsia="en-GB"/>
          </w:rPr>
          <w:t xml:space="preserve"> filed</w:t>
        </w:r>
        <w:r w:rsidR="009C5BCE" w:rsidRPr="005E3DA9">
          <w:rPr>
            <w:rFonts w:ascii="Courier New" w:hAnsi="Courier New" w:cs="Courier New"/>
            <w:sz w:val="17"/>
            <w:szCs w:val="17"/>
            <w:highlight w:val="white"/>
            <w:lang w:eastAsia="en-GB"/>
          </w:rPr>
          <w:t xml:space="preserve"> as one of three values: patent, trademark or industrial design</w:t>
        </w:r>
      </w:ins>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6106C38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5B86FD16" w14:textId="40091973"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64A80AEF" w14:textId="32310B31"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del w:id="537" w:author="Author">
        <w:r w:rsidRPr="005E3DA9" w:rsidDel="007250C2">
          <w:rPr>
            <w:rFonts w:ascii="Courier New" w:hAnsi="Courier New" w:cs="Courier New"/>
            <w:sz w:val="17"/>
            <w:szCs w:val="17"/>
            <w:highlight w:val="white"/>
            <w:lang w:eastAsia="en-GB"/>
          </w:rPr>
          <w:delText>IPTypeCategoryType</w:delText>
        </w:r>
      </w:del>
      <w:ins w:id="538" w:author="Author">
        <w:r w:rsidR="007250C2" w:rsidRPr="005E3DA9">
          <w:rPr>
            <w:rFonts w:ascii="Courier New" w:hAnsi="Courier New" w:cs="Courier New"/>
            <w:sz w:val="17"/>
            <w:szCs w:val="17"/>
            <w:highlight w:val="white"/>
            <w:lang w:eastAsia="en-GB"/>
          </w:rPr>
          <w:t>IPRightKindCategoryType</w:t>
        </w:r>
      </w:ins>
      <w:proofErr w:type="spellEnd"/>
      <w:r w:rsidRPr="005E3DA9">
        <w:rPr>
          <w:rFonts w:ascii="Courier New" w:hAnsi="Courier New" w:cs="Courier New"/>
          <w:sz w:val="17"/>
          <w:szCs w:val="17"/>
          <w:highlight w:val="white"/>
          <w:lang w:eastAsia="en-GB"/>
        </w:rPr>
        <w:t>"&gt;</w:t>
      </w:r>
    </w:p>
    <w:p w14:paraId="1DB859C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 xml:space="preserve"> base="</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"&gt;</w:t>
      </w:r>
    </w:p>
    <w:p w14:paraId="4458F0C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value="Patent"&gt;</w:t>
      </w:r>
    </w:p>
    <w:p w14:paraId="231AA338"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4FF45E67" w14:textId="7CF0548A" w:rsidR="002904C5" w:rsidRPr="005E3DA9" w:rsidRDefault="002904C5" w:rsidP="000E3461">
      <w:pPr>
        <w:spacing w:before="0" w:after="0"/>
        <w:ind w:left="288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&gt;Patent includes such industrial property rights as patents for inventions, plant patents, design patents, inventor's certificates, utility certificates, utility models, patents of addition, inventor's certificates of addition and utility certificates of addition.&lt;/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6CD6850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7CBB8303" w14:textId="3E94E504" w:rsidR="002904C5" w:rsidRPr="005E3DA9" w:rsidRDefault="007250C2"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002904C5" w:rsidRPr="005E3DA9">
        <w:rPr>
          <w:rFonts w:ascii="Courier New" w:hAnsi="Courier New" w:cs="Courier New"/>
          <w:sz w:val="17"/>
          <w:szCs w:val="17"/>
          <w:highlight w:val="white"/>
          <w:lang w:eastAsia="en-GB"/>
        </w:rPr>
        <w:t>&lt;/</w:t>
      </w:r>
      <w:proofErr w:type="spellStart"/>
      <w:r w:rsidR="002904C5" w:rsidRPr="005E3DA9">
        <w:rPr>
          <w:rFonts w:ascii="Courier New" w:hAnsi="Courier New" w:cs="Courier New"/>
          <w:sz w:val="17"/>
          <w:szCs w:val="17"/>
          <w:highlight w:val="white"/>
          <w:lang w:eastAsia="en-GB"/>
        </w:rPr>
        <w:t>xsd:enumeration</w:t>
      </w:r>
      <w:proofErr w:type="spellEnd"/>
      <w:r w:rsidR="002904C5" w:rsidRPr="005E3DA9">
        <w:rPr>
          <w:rFonts w:ascii="Courier New" w:hAnsi="Courier New" w:cs="Courier New"/>
          <w:sz w:val="17"/>
          <w:szCs w:val="17"/>
          <w:highlight w:val="white"/>
          <w:lang w:eastAsia="en-GB"/>
        </w:rPr>
        <w:t>&gt;</w:t>
      </w:r>
    </w:p>
    <w:p w14:paraId="409DFFF4" w14:textId="4141A2AF" w:rsidR="002904C5" w:rsidRPr="005E3DA9" w:rsidRDefault="002904C5" w:rsidP="002904C5">
      <w:pPr>
        <w:spacing w:before="0" w:after="0"/>
        <w:rPr>
          <w:ins w:id="53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4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w:t>
        </w:r>
        <w:r w:rsidR="00BE4311" w:rsidRPr="005E3DA9">
          <w:rPr>
            <w:rFonts w:ascii="Courier New" w:hAnsi="Courier New" w:cs="Courier New"/>
            <w:sz w:val="17"/>
            <w:szCs w:val="17"/>
            <w:highlight w:val="white"/>
            <w:lang w:eastAsia="en-GB"/>
          </w:rPr>
          <w:t>Industrial design</w:t>
        </w:r>
        <w:r w:rsidRPr="005E3DA9">
          <w:rPr>
            <w:rFonts w:ascii="Courier New" w:hAnsi="Courier New" w:cs="Courier New"/>
            <w:sz w:val="17"/>
            <w:szCs w:val="17"/>
            <w:highlight w:val="white"/>
            <w:lang w:eastAsia="en-GB"/>
          </w:rPr>
          <w:t>"&gt;</w:t>
        </w:r>
      </w:ins>
    </w:p>
    <w:p w14:paraId="030FA978" w14:textId="77777777" w:rsidR="00FD1D14" w:rsidRPr="005E3DA9" w:rsidRDefault="002904C5" w:rsidP="00FD1D14">
      <w:pPr>
        <w:spacing w:before="0" w:after="0"/>
        <w:rPr>
          <w:ins w:id="54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4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7286CBB8" w14:textId="41A5F3EF" w:rsidR="002904C5" w:rsidRPr="005E3DA9" w:rsidRDefault="002904C5" w:rsidP="000E3461">
      <w:pPr>
        <w:spacing w:before="0" w:after="0"/>
        <w:ind w:left="2880"/>
        <w:rPr>
          <w:ins w:id="543" w:author="Author"/>
          <w:rFonts w:ascii="Courier New" w:hAnsi="Courier New" w:cs="Courier New"/>
          <w:sz w:val="17"/>
          <w:szCs w:val="17"/>
          <w:highlight w:val="white"/>
          <w:lang w:eastAsia="en-GB"/>
        </w:rPr>
      </w:pPr>
      <w:ins w:id="54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&gt;Industrial design includes two-dimensional and three-dimensional features of shape and surface of objects, and thus covers both concepts of "designs" and "models" where a distinction is made between the former and the latter; the term “industrial designs” does not include design patents&lt;/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384234FA" w14:textId="77777777" w:rsidR="002904C5" w:rsidRPr="005E3DA9" w:rsidRDefault="002904C5" w:rsidP="002904C5">
      <w:pPr>
        <w:spacing w:before="0" w:after="0"/>
        <w:rPr>
          <w:ins w:id="54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4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5EF71A48" w14:textId="77777777" w:rsidR="002904C5" w:rsidRPr="005E3DA9" w:rsidRDefault="002904C5" w:rsidP="002904C5">
      <w:pPr>
        <w:spacing w:before="0" w:after="0"/>
        <w:rPr>
          <w:ins w:id="54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4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48B83697" w14:textId="77777777" w:rsidR="002904C5" w:rsidRPr="005E3DA9" w:rsidRDefault="002904C5" w:rsidP="002904C5">
      <w:pPr>
        <w:spacing w:before="0" w:after="0"/>
        <w:rPr>
          <w:ins w:id="54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5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value="Trademark"&gt;</w:t>
        </w:r>
      </w:ins>
    </w:p>
    <w:p w14:paraId="5E13110D" w14:textId="77777777" w:rsidR="002904C5" w:rsidRPr="005E3DA9" w:rsidRDefault="002904C5" w:rsidP="002904C5">
      <w:pPr>
        <w:spacing w:before="0" w:after="0"/>
        <w:rPr>
          <w:ins w:id="55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5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1C820388" w14:textId="7118D23D" w:rsidR="002904C5" w:rsidRPr="005E3DA9" w:rsidRDefault="002904C5" w:rsidP="000E3461">
      <w:pPr>
        <w:spacing w:before="0" w:after="0"/>
        <w:ind w:left="2880"/>
        <w:rPr>
          <w:ins w:id="553" w:author="Author"/>
          <w:rFonts w:ascii="Courier New" w:hAnsi="Courier New" w:cs="Courier New"/>
          <w:sz w:val="17"/>
          <w:szCs w:val="17"/>
          <w:highlight w:val="white"/>
          <w:lang w:eastAsia="en-GB"/>
        </w:rPr>
      </w:pPr>
      <w:ins w:id="55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&gt;Trademark includes trademark, service mark or another type of distinguishing representation of mark according to the definition of the mark in the legislation concerned, including but not limited to collective marks, certification marks or guarantee marks&lt;/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42CE29C9" w14:textId="77777777" w:rsidR="002904C5" w:rsidRPr="005E3DA9" w:rsidRDefault="002904C5" w:rsidP="002904C5">
      <w:pPr>
        <w:spacing w:before="0" w:after="0"/>
        <w:rPr>
          <w:ins w:id="55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5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7A25D264"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1805466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&gt;</w:t>
      </w:r>
    </w:p>
    <w:p w14:paraId="1D69E16A"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p>
    <w:p w14:paraId="01F961C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PatentMandatoryDocumentCategory</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pde:PatentMandatoryDocumentCategoryType</w:t>
      </w:r>
      <w:proofErr w:type="spellEnd"/>
      <w:r w:rsidRPr="005E3DA9">
        <w:rPr>
          <w:rFonts w:ascii="Courier New" w:hAnsi="Courier New" w:cs="Courier New"/>
          <w:sz w:val="17"/>
          <w:szCs w:val="17"/>
          <w:highlight w:val="white"/>
          <w:lang w:eastAsia="en-GB"/>
        </w:rPr>
        <w:t>"&gt;</w:t>
      </w:r>
    </w:p>
    <w:p w14:paraId="5727A5B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270E3D33" w14:textId="2AE5A839" w:rsidR="002904C5" w:rsidRPr="005E3DA9" w:rsidRDefault="002904C5" w:rsidP="00AA5CFA">
      <w:pPr>
        <w:spacing w:before="0" w:after="0"/>
        <w:ind w:left="216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del w:id="557" w:author="Author">
        <w:r w:rsidRPr="005E3DA9">
          <w:rPr>
            <w:rFonts w:ascii="Courier New" w:hAnsi="Courier New" w:cs="Courier New"/>
            <w:sz w:val="17"/>
            <w:szCs w:val="17"/>
            <w:highlight w:val="white"/>
            <w:lang w:eastAsia="en-GB"/>
          </w:rPr>
          <w:delText>A category of</w:delText>
        </w:r>
      </w:del>
      <w:ins w:id="558" w:author="Author">
        <w:r w:rsidRPr="005E3DA9">
          <w:rPr>
            <w:rFonts w:ascii="Courier New" w:hAnsi="Courier New" w:cs="Courier New"/>
            <w:sz w:val="17"/>
            <w:szCs w:val="17"/>
            <w:lang w:eastAsia="en-GB"/>
          </w:rPr>
          <w:t>Category which identifies</w:t>
        </w:r>
      </w:ins>
      <w:r w:rsidRPr="005E3DA9">
        <w:rPr>
          <w:rFonts w:ascii="Courier New" w:hAnsi="Courier New" w:cs="Courier New"/>
          <w:sz w:val="17"/>
          <w:szCs w:val="17"/>
          <w:lang w:eastAsia="en-GB"/>
        </w:rPr>
        <w:t xml:space="preserve"> the required patent priority document artifact&lt;/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684E8978"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27FCA66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2289514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PatentMandatoryDocumentCategoryType</w:t>
      </w:r>
      <w:proofErr w:type="spellEnd"/>
      <w:r w:rsidRPr="005E3DA9">
        <w:rPr>
          <w:rFonts w:ascii="Courier New" w:hAnsi="Courier New" w:cs="Courier New"/>
          <w:sz w:val="17"/>
          <w:szCs w:val="17"/>
          <w:highlight w:val="white"/>
          <w:lang w:eastAsia="en-GB"/>
        </w:rPr>
        <w:t>"&gt;</w:t>
      </w:r>
    </w:p>
    <w:p w14:paraId="0900EF8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 xml:space="preserve"> base="</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"&gt;</w:t>
      </w:r>
    </w:p>
    <w:p w14:paraId="03F2183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value="Certification page"&gt;</w:t>
      </w:r>
    </w:p>
    <w:p w14:paraId="7997A75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49FC42CC" w14:textId="2D2F6E52" w:rsidR="002904C5" w:rsidRPr="005E3DA9" w:rsidRDefault="002904C5" w:rsidP="00C059E7">
      <w:pPr>
        <w:spacing w:before="0" w:after="0"/>
        <w:ind w:left="360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&gt;The certification issued by the authority and shows the date of filing&lt;/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6D9B65F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7DA2ECF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6E68FFD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value="Priority document PDF"&gt;</w:t>
      </w:r>
    </w:p>
    <w:p w14:paraId="4E73991C"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E41ED3">
        <w:rPr>
          <w:rFonts w:ascii="Courier New" w:hAnsi="Courier New" w:cs="Courier New"/>
          <w:sz w:val="17"/>
          <w:szCs w:val="17"/>
          <w:highlight w:val="white"/>
          <w:lang w:val="fr-FR" w:eastAsia="en-GB"/>
        </w:rPr>
        <w:t>&lt;xsd:annotation&gt;</w:t>
      </w:r>
    </w:p>
    <w:p w14:paraId="7EA702CF"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&lt;xsd:documentation&gt;Priority document PDF&lt;/xsd:documentation&gt;</w:t>
      </w:r>
    </w:p>
    <w:p w14:paraId="6823B522" w14:textId="77777777" w:rsidR="002904C5" w:rsidRPr="005E3DA9"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3CE8D5F5"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4B64F47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value="Sequence listing"&gt;</w:t>
      </w:r>
    </w:p>
    <w:p w14:paraId="7B03589C" w14:textId="77777777" w:rsidR="002904C5" w:rsidRPr="007E334C" w:rsidRDefault="002904C5" w:rsidP="0DE03B1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7E334C">
        <w:rPr>
          <w:rFonts w:ascii="Courier New" w:hAnsi="Courier New" w:cs="Courier New"/>
          <w:sz w:val="17"/>
          <w:szCs w:val="17"/>
          <w:highlight w:val="white"/>
          <w:lang w:val="fr-FR" w:eastAsia="en-GB"/>
        </w:rPr>
        <w:t>&lt;</w:t>
      </w:r>
      <w:proofErr w:type="spellStart"/>
      <w:r w:rsidRPr="007E334C">
        <w:rPr>
          <w:rFonts w:ascii="Courier New" w:hAnsi="Courier New" w:cs="Courier New"/>
          <w:sz w:val="17"/>
          <w:szCs w:val="17"/>
          <w:highlight w:val="white"/>
          <w:lang w:val="fr-FR" w:eastAsia="en-GB"/>
        </w:rPr>
        <w:t>xsd:annotation</w:t>
      </w:r>
      <w:proofErr w:type="spellEnd"/>
      <w:r w:rsidRPr="007E334C">
        <w:rPr>
          <w:rFonts w:ascii="Courier New" w:hAnsi="Courier New" w:cs="Courier New"/>
          <w:sz w:val="17"/>
          <w:szCs w:val="17"/>
          <w:highlight w:val="white"/>
          <w:lang w:val="fr-FR" w:eastAsia="en-GB"/>
        </w:rPr>
        <w:t>&gt;</w:t>
      </w:r>
    </w:p>
    <w:p w14:paraId="4A6B61A4"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&lt;</w:t>
      </w:r>
      <w:proofErr w:type="spellStart"/>
      <w:r w:rsidRPr="00E41ED3">
        <w:rPr>
          <w:rFonts w:ascii="Courier New" w:hAnsi="Courier New" w:cs="Courier New"/>
          <w:sz w:val="17"/>
          <w:szCs w:val="17"/>
          <w:highlight w:val="white"/>
          <w:lang w:val="fr-FR" w:eastAsia="en-GB"/>
        </w:rPr>
        <w:t>xsd:documentation</w:t>
      </w:r>
      <w:proofErr w:type="spellEnd"/>
      <w:r w:rsidRPr="00E41ED3">
        <w:rPr>
          <w:rFonts w:ascii="Courier New" w:hAnsi="Courier New" w:cs="Courier New"/>
          <w:sz w:val="17"/>
          <w:szCs w:val="17"/>
          <w:highlight w:val="white"/>
          <w:lang w:val="fr-FR" w:eastAsia="en-GB"/>
        </w:rPr>
        <w:t>&gt;</w:t>
      </w:r>
      <w:proofErr w:type="spellStart"/>
      <w:r w:rsidRPr="00E41ED3">
        <w:rPr>
          <w:rFonts w:ascii="Courier New" w:hAnsi="Courier New" w:cs="Courier New"/>
          <w:sz w:val="17"/>
          <w:szCs w:val="17"/>
          <w:highlight w:val="white"/>
          <w:lang w:val="fr-FR" w:eastAsia="en-GB"/>
        </w:rPr>
        <w:t>Sequence</w:t>
      </w:r>
      <w:proofErr w:type="spellEnd"/>
      <w:r w:rsidRPr="00E41ED3">
        <w:rPr>
          <w:rFonts w:ascii="Courier New" w:hAnsi="Courier New" w:cs="Courier New"/>
          <w:sz w:val="17"/>
          <w:szCs w:val="17"/>
          <w:highlight w:val="white"/>
          <w:lang w:val="fr-FR" w:eastAsia="en-GB"/>
        </w:rPr>
        <w:t xml:space="preserve"> </w:t>
      </w:r>
      <w:proofErr w:type="gramStart"/>
      <w:r w:rsidRPr="00E41ED3">
        <w:rPr>
          <w:rFonts w:ascii="Courier New" w:hAnsi="Courier New" w:cs="Courier New"/>
          <w:sz w:val="17"/>
          <w:szCs w:val="17"/>
          <w:highlight w:val="white"/>
          <w:lang w:val="fr-FR" w:eastAsia="en-GB"/>
        </w:rPr>
        <w:t>listing</w:t>
      </w:r>
      <w:proofErr w:type="gramEnd"/>
      <w:r w:rsidRPr="00E41ED3">
        <w:rPr>
          <w:rFonts w:ascii="Courier New" w:hAnsi="Courier New" w:cs="Courier New"/>
          <w:sz w:val="17"/>
          <w:szCs w:val="17"/>
          <w:highlight w:val="white"/>
          <w:lang w:val="fr-FR" w:eastAsia="en-GB"/>
        </w:rPr>
        <w:t>&lt;/</w:t>
      </w:r>
      <w:proofErr w:type="spellStart"/>
      <w:r w:rsidRPr="00E41ED3">
        <w:rPr>
          <w:rFonts w:ascii="Courier New" w:hAnsi="Courier New" w:cs="Courier New"/>
          <w:sz w:val="17"/>
          <w:szCs w:val="17"/>
          <w:highlight w:val="white"/>
          <w:lang w:val="fr-FR" w:eastAsia="en-GB"/>
        </w:rPr>
        <w:t>xsd:documentation</w:t>
      </w:r>
      <w:proofErr w:type="spellEnd"/>
      <w:r w:rsidRPr="00E41ED3">
        <w:rPr>
          <w:rFonts w:ascii="Courier New" w:hAnsi="Courier New" w:cs="Courier New"/>
          <w:sz w:val="17"/>
          <w:szCs w:val="17"/>
          <w:highlight w:val="white"/>
          <w:lang w:val="fr-FR" w:eastAsia="en-GB"/>
        </w:rPr>
        <w:t>&gt;</w:t>
      </w:r>
    </w:p>
    <w:p w14:paraId="148DABEB" w14:textId="77777777" w:rsidR="002904C5" w:rsidRPr="005E3DA9"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1A0919F6"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6A359FB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&gt;</w:t>
      </w:r>
    </w:p>
    <w:p w14:paraId="263C6BB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p>
    <w:p w14:paraId="6FE542FB" w14:textId="7BC40833" w:rsidR="006D6B02" w:rsidRPr="005E3DA9" w:rsidRDefault="002904C5" w:rsidP="00B32E48">
      <w:pPr>
        <w:spacing w:before="0" w:after="0"/>
        <w:ind w:firstLine="720"/>
        <w:rPr>
          <w:ins w:id="55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560" w:author="Author">
        <w:r w:rsidR="006D6B02" w:rsidRPr="005E3DA9">
          <w:rPr>
            <w:rFonts w:ascii="Courier New" w:hAnsi="Courier New" w:cs="Courier New"/>
            <w:sz w:val="17"/>
            <w:szCs w:val="17"/>
            <w:highlight w:val="white"/>
            <w:lang w:eastAsia="en-GB"/>
          </w:rPr>
          <w:t>&lt;</w:t>
        </w:r>
        <w:proofErr w:type="spellStart"/>
        <w:r w:rsidR="006D6B02" w:rsidRPr="005E3DA9">
          <w:rPr>
            <w:rFonts w:ascii="Courier New" w:hAnsi="Courier New" w:cs="Courier New"/>
            <w:sz w:val="17"/>
            <w:szCs w:val="17"/>
            <w:highlight w:val="white"/>
            <w:lang w:eastAsia="en-GB"/>
          </w:rPr>
          <w:t>xsd:simpleType</w:t>
        </w:r>
        <w:proofErr w:type="spellEnd"/>
        <w:r w:rsidR="006D6B02" w:rsidRPr="005E3DA9">
          <w:rPr>
            <w:rFonts w:ascii="Courier New" w:hAnsi="Courier New" w:cs="Courier New"/>
            <w:sz w:val="17"/>
            <w:szCs w:val="17"/>
            <w:highlight w:val="white"/>
            <w:lang w:eastAsia="en-GB"/>
          </w:rPr>
          <w:t xml:space="preserve"> name="</w:t>
        </w:r>
        <w:proofErr w:type="spellStart"/>
        <w:r w:rsidR="006D6B02" w:rsidRPr="005E3DA9">
          <w:rPr>
            <w:rFonts w:ascii="Courier New" w:hAnsi="Courier New" w:cs="Courier New"/>
            <w:sz w:val="17"/>
            <w:szCs w:val="17"/>
            <w:highlight w:val="white"/>
            <w:lang w:eastAsia="en-GB"/>
          </w:rPr>
          <w:t>DesignMandatoryDocumentCategoryType</w:t>
        </w:r>
        <w:proofErr w:type="spellEnd"/>
        <w:r w:rsidR="006D6B02" w:rsidRPr="005E3DA9">
          <w:rPr>
            <w:rFonts w:ascii="Courier New" w:hAnsi="Courier New" w:cs="Courier New"/>
            <w:sz w:val="17"/>
            <w:szCs w:val="17"/>
            <w:highlight w:val="white"/>
            <w:lang w:eastAsia="en-GB"/>
          </w:rPr>
          <w:t>"&gt;</w:t>
        </w:r>
      </w:ins>
    </w:p>
    <w:p w14:paraId="494778AA" w14:textId="77777777" w:rsidR="006D6B02" w:rsidRPr="005E3DA9" w:rsidRDefault="006D6B02" w:rsidP="006D6B02">
      <w:pPr>
        <w:spacing w:before="0" w:after="0"/>
        <w:rPr>
          <w:ins w:id="56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6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 xml:space="preserve"> base="</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"&gt;</w:t>
        </w:r>
      </w:ins>
    </w:p>
    <w:p w14:paraId="55ECF7BC" w14:textId="77777777" w:rsidR="006D6B02" w:rsidRPr="00E41ED3" w:rsidRDefault="006D6B02" w:rsidP="006D6B02">
      <w:pPr>
        <w:spacing w:before="0" w:after="0"/>
        <w:rPr>
          <w:ins w:id="56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64" w:author="Author">
        <w:r w:rsidRPr="00E41ED3">
          <w:rPr>
            <w:rFonts w:ascii="Courier New" w:hAnsi="Courier New" w:cs="Courier New"/>
            <w:sz w:val="17"/>
            <w:szCs w:val="17"/>
            <w:highlight w:val="white"/>
            <w:lang w:eastAsia="en-GB"/>
          </w:rPr>
          <w:t>&lt;xsd:enumeration value="Certification page"&gt;</w:t>
        </w:r>
      </w:ins>
    </w:p>
    <w:p w14:paraId="7EE8C94D" w14:textId="77777777" w:rsidR="006D6B02" w:rsidRPr="005E3DA9" w:rsidRDefault="006D6B02" w:rsidP="006D6B02">
      <w:pPr>
        <w:spacing w:before="0" w:after="0"/>
        <w:rPr>
          <w:ins w:id="565" w:author="Author"/>
          <w:rFonts w:ascii="Courier New" w:hAnsi="Courier New" w:cs="Courier New"/>
          <w:sz w:val="17"/>
          <w:szCs w:val="17"/>
          <w:highlight w:val="white"/>
          <w:lang w:eastAsia="en-GB"/>
        </w:rPr>
      </w:pP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ins w:id="56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437F7F4A" w14:textId="5A1FA5BE" w:rsidR="006D6B02" w:rsidRPr="005E3DA9" w:rsidRDefault="006D6B02" w:rsidP="00C059E7">
      <w:pPr>
        <w:spacing w:before="0" w:after="0"/>
        <w:ind w:left="3600"/>
        <w:rPr>
          <w:ins w:id="567" w:author="Author"/>
          <w:rFonts w:ascii="Courier New" w:hAnsi="Courier New" w:cs="Courier New"/>
          <w:sz w:val="17"/>
          <w:szCs w:val="17"/>
          <w:highlight w:val="white"/>
          <w:lang w:eastAsia="en-GB"/>
        </w:rPr>
      </w:pPr>
      <w:ins w:id="56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&gt;The certification issued by the authority and shows the date of filing&lt;/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0D431E84" w14:textId="77777777" w:rsidR="006D6B02" w:rsidRPr="005E3DA9" w:rsidRDefault="006D6B02" w:rsidP="006D6B02">
      <w:pPr>
        <w:spacing w:before="0" w:after="0"/>
        <w:rPr>
          <w:ins w:id="56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7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62F65F41" w14:textId="77777777" w:rsidR="006D6B02" w:rsidRPr="005E3DA9" w:rsidRDefault="006D6B02" w:rsidP="006D6B02">
      <w:pPr>
        <w:spacing w:before="0" w:after="0"/>
        <w:rPr>
          <w:ins w:id="57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7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20B12E63" w14:textId="77777777" w:rsidR="006D6B02" w:rsidRPr="005E3DA9" w:rsidRDefault="006D6B02" w:rsidP="006D6B02">
      <w:pPr>
        <w:spacing w:before="0" w:after="0"/>
        <w:rPr>
          <w:ins w:id="57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7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value="Priority document PDF"&gt;</w:t>
        </w:r>
      </w:ins>
    </w:p>
    <w:p w14:paraId="484D4369" w14:textId="77777777" w:rsidR="006D6B02" w:rsidRPr="005E3DA9" w:rsidRDefault="006D6B02" w:rsidP="006D6B02">
      <w:pPr>
        <w:spacing w:before="0" w:after="0"/>
        <w:rPr>
          <w:ins w:id="57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7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571FFCDE" w14:textId="478EB933" w:rsidR="006D6B02" w:rsidRPr="005E3DA9" w:rsidRDefault="006D6B02" w:rsidP="00C059E7">
      <w:pPr>
        <w:spacing w:before="0" w:after="0"/>
        <w:ind w:left="3600"/>
        <w:rPr>
          <w:ins w:id="577" w:author="Author"/>
          <w:rFonts w:ascii="Courier New" w:hAnsi="Courier New" w:cs="Courier New"/>
          <w:sz w:val="17"/>
          <w:szCs w:val="17"/>
          <w:highlight w:val="white"/>
          <w:lang w:eastAsia="en-GB"/>
        </w:rPr>
      </w:pPr>
      <w:ins w:id="57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&gt;The PDF format file which contains the contents of the priority document&lt;/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0134B5CE" w14:textId="77777777" w:rsidR="006D6B02" w:rsidRPr="005E3DA9" w:rsidRDefault="006D6B02" w:rsidP="006D6B02">
      <w:pPr>
        <w:spacing w:before="0" w:after="0"/>
        <w:rPr>
          <w:ins w:id="57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8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5E2F5B8D" w14:textId="77777777" w:rsidR="006D6B02" w:rsidRPr="005E3DA9" w:rsidRDefault="006D6B02" w:rsidP="006D6B02">
      <w:pPr>
        <w:spacing w:before="0" w:after="0"/>
        <w:rPr>
          <w:ins w:id="58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8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59D82782" w14:textId="77777777" w:rsidR="006D6B02" w:rsidRPr="005E3DA9" w:rsidRDefault="006D6B02" w:rsidP="006D6B02">
      <w:pPr>
        <w:spacing w:before="0" w:after="0"/>
        <w:rPr>
          <w:ins w:id="58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8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value="Industrial design representation"&gt;</w:t>
        </w:r>
      </w:ins>
    </w:p>
    <w:p w14:paraId="5470921F" w14:textId="77777777" w:rsidR="006D6B02" w:rsidRPr="005E3DA9" w:rsidRDefault="006D6B02" w:rsidP="006D6B02">
      <w:pPr>
        <w:spacing w:before="0" w:after="0"/>
        <w:rPr>
          <w:ins w:id="58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8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7DA29EAD" w14:textId="55BE241A" w:rsidR="006D6B02" w:rsidRPr="005E3DA9" w:rsidRDefault="006D6B02" w:rsidP="00C059E7">
      <w:pPr>
        <w:spacing w:before="0" w:after="0"/>
        <w:ind w:left="3600"/>
        <w:rPr>
          <w:ins w:id="587" w:author="Author"/>
          <w:rFonts w:ascii="Courier New" w:hAnsi="Courier New" w:cs="Courier New"/>
          <w:sz w:val="17"/>
          <w:szCs w:val="17"/>
          <w:highlight w:val="white"/>
          <w:lang w:eastAsia="en-GB"/>
        </w:rPr>
      </w:pPr>
      <w:ins w:id="58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r w:rsidR="0077243C" w:rsidRPr="005E3DA9">
          <w:rPr>
            <w:rFonts w:ascii="Courier New" w:hAnsi="Courier New" w:cs="Courier New"/>
            <w:sz w:val="17"/>
            <w:szCs w:val="17"/>
            <w:highlight w:val="white"/>
            <w:lang w:eastAsia="en-GB"/>
          </w:rPr>
          <w:t>Representation of industrial design, which can be produced in 2D images, 3D images or 3D models, multimedia, or other formats accepted by the Office. If these files are not part of the Priority Document Data Package (PDDP) ZIP file, links to the published files can be provided.</w:t>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62AE56DF" w14:textId="77777777" w:rsidR="006D6B02" w:rsidRPr="005E3DA9" w:rsidRDefault="006D6B02" w:rsidP="006D6B02">
      <w:pPr>
        <w:spacing w:before="0" w:after="0"/>
        <w:rPr>
          <w:ins w:id="58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9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554784F3" w14:textId="77777777" w:rsidR="006D6B02" w:rsidRPr="005E3DA9" w:rsidRDefault="006D6B02" w:rsidP="006D6B02">
      <w:pPr>
        <w:spacing w:before="0" w:after="0"/>
        <w:rPr>
          <w:ins w:id="59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9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33C4333F" w14:textId="77777777" w:rsidR="006D6B02" w:rsidRPr="005E3DA9" w:rsidRDefault="006D6B02" w:rsidP="006D6B02">
      <w:pPr>
        <w:spacing w:before="0" w:after="0"/>
        <w:rPr>
          <w:ins w:id="59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59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&gt;</w:t>
        </w:r>
      </w:ins>
    </w:p>
    <w:p w14:paraId="08EED0FB" w14:textId="77777777" w:rsidR="006D6B02" w:rsidRPr="005E3DA9" w:rsidRDefault="006D6B02" w:rsidP="006D6B02">
      <w:pPr>
        <w:spacing w:before="0" w:after="0"/>
        <w:rPr>
          <w:ins w:id="59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59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ins>
    </w:p>
    <w:p w14:paraId="4CD3DF89" w14:textId="77777777" w:rsidR="006D6B02" w:rsidRPr="005E3DA9" w:rsidRDefault="006D6B02" w:rsidP="006D6B02">
      <w:pPr>
        <w:spacing w:before="0" w:after="0"/>
        <w:rPr>
          <w:ins w:id="59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59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TrademarkMandatoryDocumentCategory</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pde:TrademarkMandatoryDocumentCategoryType</w:t>
        </w:r>
        <w:proofErr w:type="spellEnd"/>
        <w:r w:rsidRPr="005E3DA9">
          <w:rPr>
            <w:rFonts w:ascii="Courier New" w:hAnsi="Courier New" w:cs="Courier New"/>
            <w:sz w:val="17"/>
            <w:szCs w:val="17"/>
            <w:highlight w:val="white"/>
            <w:lang w:eastAsia="en-GB"/>
          </w:rPr>
          <w:t>"&gt;</w:t>
        </w:r>
      </w:ins>
    </w:p>
    <w:p w14:paraId="77336701" w14:textId="77777777" w:rsidR="006D6B02" w:rsidRPr="005E3DA9" w:rsidRDefault="006D6B02" w:rsidP="006D6B02">
      <w:pPr>
        <w:spacing w:before="0" w:after="0"/>
        <w:rPr>
          <w:ins w:id="59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0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0A038235" w14:textId="14654E41" w:rsidR="006D6B02" w:rsidRPr="005E3DA9" w:rsidRDefault="006D6B02" w:rsidP="00C059E7">
      <w:pPr>
        <w:spacing w:before="0" w:after="0"/>
        <w:ind w:left="2160"/>
        <w:rPr>
          <w:ins w:id="601" w:author="Author"/>
          <w:rFonts w:ascii="Courier New" w:hAnsi="Courier New" w:cs="Courier New"/>
          <w:sz w:val="17"/>
          <w:szCs w:val="17"/>
          <w:highlight w:val="white"/>
          <w:lang w:eastAsia="en-GB"/>
        </w:rPr>
      </w:pPr>
      <w:ins w:id="60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&gt;Category which identifies the required trademark priority document artifact&lt;/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43A6F402" w14:textId="77777777" w:rsidR="006D6B02" w:rsidRPr="005E3DA9" w:rsidRDefault="006D6B02" w:rsidP="006D6B02">
      <w:pPr>
        <w:spacing w:before="0" w:after="0"/>
        <w:rPr>
          <w:ins w:id="60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0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76EBD8E0" w14:textId="77777777" w:rsidR="006D6B02" w:rsidRPr="005E3DA9" w:rsidRDefault="006D6B02" w:rsidP="006D6B02">
      <w:pPr>
        <w:spacing w:before="0" w:after="0"/>
        <w:rPr>
          <w:ins w:id="60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0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ins>
    </w:p>
    <w:p w14:paraId="50EBF5A5" w14:textId="77777777" w:rsidR="006D6B02" w:rsidRPr="005E3DA9" w:rsidRDefault="006D6B02" w:rsidP="006D6B02">
      <w:pPr>
        <w:spacing w:before="0" w:after="0"/>
        <w:rPr>
          <w:ins w:id="60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0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TrademarkMandatoryDocumentCategoryType</w:t>
        </w:r>
        <w:proofErr w:type="spellEnd"/>
        <w:r w:rsidRPr="005E3DA9">
          <w:rPr>
            <w:rFonts w:ascii="Courier New" w:hAnsi="Courier New" w:cs="Courier New"/>
            <w:sz w:val="17"/>
            <w:szCs w:val="17"/>
            <w:highlight w:val="white"/>
            <w:lang w:eastAsia="en-GB"/>
          </w:rPr>
          <w:t>"&gt;</w:t>
        </w:r>
      </w:ins>
    </w:p>
    <w:p w14:paraId="073BA6EB" w14:textId="77777777" w:rsidR="006D6B02" w:rsidRPr="005E3DA9" w:rsidRDefault="006D6B02" w:rsidP="006D6B02">
      <w:pPr>
        <w:spacing w:before="0" w:after="0"/>
        <w:rPr>
          <w:ins w:id="60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1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 xml:space="preserve"> base="</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"&gt;</w:t>
        </w:r>
      </w:ins>
    </w:p>
    <w:p w14:paraId="167F2F09" w14:textId="77777777" w:rsidR="006D6B02" w:rsidRPr="005E3DA9" w:rsidRDefault="006D6B02" w:rsidP="006D6B02">
      <w:pPr>
        <w:spacing w:before="0" w:after="0"/>
        <w:rPr>
          <w:ins w:id="61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1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value="Certification page"&gt;</w:t>
        </w:r>
      </w:ins>
    </w:p>
    <w:p w14:paraId="283C1F73" w14:textId="77777777" w:rsidR="006D6B02" w:rsidRPr="005E3DA9" w:rsidRDefault="006D6B02" w:rsidP="006D6B02">
      <w:pPr>
        <w:spacing w:before="0" w:after="0"/>
        <w:rPr>
          <w:ins w:id="61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1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258F3494" w14:textId="75270EC8" w:rsidR="006D6B02" w:rsidRPr="005E3DA9" w:rsidRDefault="006D6B02" w:rsidP="00C059E7">
      <w:pPr>
        <w:spacing w:before="0" w:after="0"/>
        <w:ind w:left="3600"/>
        <w:rPr>
          <w:ins w:id="615" w:author="Author"/>
          <w:rFonts w:ascii="Courier New" w:hAnsi="Courier New" w:cs="Courier New"/>
          <w:sz w:val="17"/>
          <w:szCs w:val="17"/>
          <w:highlight w:val="white"/>
          <w:lang w:eastAsia="en-GB"/>
        </w:rPr>
      </w:pPr>
      <w:ins w:id="61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&gt;The certification issued by the authority and shows the date of filing&lt;/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01E0D548" w14:textId="77777777" w:rsidR="006D6B02" w:rsidRPr="005E3DA9" w:rsidRDefault="006D6B02" w:rsidP="006D6B02">
      <w:pPr>
        <w:spacing w:before="0" w:after="0"/>
        <w:rPr>
          <w:ins w:id="61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1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2962D185" w14:textId="77777777" w:rsidR="006D6B02" w:rsidRPr="005E3DA9" w:rsidRDefault="006D6B02" w:rsidP="006D6B02">
      <w:pPr>
        <w:spacing w:before="0" w:after="0"/>
        <w:rPr>
          <w:ins w:id="61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2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4F0CB528" w14:textId="77777777" w:rsidR="006D6B02" w:rsidRPr="005E3DA9" w:rsidRDefault="006D6B02" w:rsidP="006D6B02">
      <w:pPr>
        <w:spacing w:before="0" w:after="0"/>
        <w:rPr>
          <w:ins w:id="62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2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value="Priority document PDF"&gt;</w:t>
        </w:r>
      </w:ins>
    </w:p>
    <w:p w14:paraId="358EA835" w14:textId="77777777" w:rsidR="006D6B02" w:rsidRPr="005E3DA9" w:rsidRDefault="006D6B02" w:rsidP="006D6B02">
      <w:pPr>
        <w:spacing w:before="0" w:after="0"/>
        <w:rPr>
          <w:ins w:id="62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2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3CD7C994" w14:textId="681944FA" w:rsidR="006D6B02" w:rsidRPr="005E3DA9" w:rsidRDefault="006D6B02" w:rsidP="00C059E7">
      <w:pPr>
        <w:spacing w:before="0" w:after="0"/>
        <w:ind w:left="3600"/>
        <w:rPr>
          <w:ins w:id="625" w:author="Author"/>
          <w:rFonts w:ascii="Courier New" w:hAnsi="Courier New" w:cs="Courier New"/>
          <w:sz w:val="17"/>
          <w:szCs w:val="17"/>
          <w:highlight w:val="white"/>
          <w:lang w:eastAsia="en-GB"/>
        </w:rPr>
      </w:pPr>
      <w:ins w:id="62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&gt;The PDF format file which contains the contents of the priority document&lt;/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3D5D01D1" w14:textId="77777777" w:rsidR="006D6B02" w:rsidRPr="005E3DA9" w:rsidRDefault="006D6B02" w:rsidP="006D6B02">
      <w:pPr>
        <w:spacing w:before="0" w:after="0"/>
        <w:rPr>
          <w:ins w:id="62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2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341B7A9B" w14:textId="77777777" w:rsidR="006D6B02" w:rsidRPr="005E3DA9" w:rsidRDefault="006D6B02" w:rsidP="006D6B02">
      <w:pPr>
        <w:spacing w:before="0" w:after="0"/>
        <w:rPr>
          <w:ins w:id="62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3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1D3B5152" w14:textId="77777777" w:rsidR="006D6B02" w:rsidRPr="005E3DA9" w:rsidRDefault="006D6B02" w:rsidP="006D6B02">
      <w:pPr>
        <w:spacing w:before="0" w:after="0"/>
        <w:rPr>
          <w:ins w:id="63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3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value="Trademark representation"&gt;</w:t>
        </w:r>
      </w:ins>
    </w:p>
    <w:p w14:paraId="07AB756F" w14:textId="77777777" w:rsidR="006D6B02" w:rsidRPr="005E3DA9" w:rsidRDefault="006D6B02" w:rsidP="006D6B02">
      <w:pPr>
        <w:spacing w:before="0" w:after="0"/>
        <w:rPr>
          <w:ins w:id="63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3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57C4D11B" w14:textId="5FADECB5" w:rsidR="006D6B02" w:rsidRPr="005E3DA9" w:rsidRDefault="006D6B02" w:rsidP="00C059E7">
      <w:pPr>
        <w:spacing w:before="0" w:after="0"/>
        <w:ind w:left="3600"/>
        <w:rPr>
          <w:ins w:id="635" w:author="Author"/>
          <w:rFonts w:ascii="Courier New" w:hAnsi="Courier New" w:cs="Courier New"/>
          <w:sz w:val="17"/>
          <w:szCs w:val="17"/>
          <w:highlight w:val="white"/>
          <w:lang w:eastAsia="en-GB"/>
        </w:rPr>
      </w:pPr>
      <w:ins w:id="63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r w:rsidR="001F1825" w:rsidRPr="005E3DA9">
          <w:rPr>
            <w:rFonts w:ascii="Courier New" w:hAnsi="Courier New" w:cs="Courier New"/>
            <w:sz w:val="17"/>
            <w:szCs w:val="17"/>
            <w:highlight w:val="white"/>
            <w:lang w:eastAsia="en-GB"/>
          </w:rPr>
          <w:t>Representation of trademark, which can be produced in 2D images, 3D images or 3D models, multimedia, or other formats accepted by the Office. If these files are not part of the Priority Document Data Package (PDDP) ZIP file, links to the published files can be provided.</w:t>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3496D1F9" w14:textId="77777777" w:rsidR="006D6B02" w:rsidRPr="005E3DA9" w:rsidRDefault="006D6B02" w:rsidP="006D6B02">
      <w:pPr>
        <w:spacing w:before="0" w:after="0"/>
        <w:rPr>
          <w:ins w:id="63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3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19021D25" w14:textId="77777777" w:rsidR="006D6B02" w:rsidRPr="005E3DA9" w:rsidRDefault="006D6B02" w:rsidP="006D6B02">
      <w:pPr>
        <w:spacing w:before="0" w:after="0"/>
        <w:rPr>
          <w:ins w:id="63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4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0124C633" w14:textId="77777777" w:rsidR="006D6B02" w:rsidRPr="005E3DA9" w:rsidRDefault="006D6B02" w:rsidP="006D6B02">
      <w:pPr>
        <w:spacing w:before="0" w:after="0"/>
        <w:rPr>
          <w:ins w:id="64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4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&gt;</w:t>
        </w:r>
      </w:ins>
    </w:p>
    <w:p w14:paraId="2BB8D182" w14:textId="7AD43704" w:rsidR="006D6B02" w:rsidRPr="005E3DA9" w:rsidRDefault="006D6B02" w:rsidP="006D6B02">
      <w:pPr>
        <w:spacing w:before="0" w:after="0"/>
        <w:rPr>
          <w:ins w:id="64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4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ins>
    </w:p>
    <w:p w14:paraId="2FC6921C" w14:textId="6371A0BB" w:rsidR="002904C5" w:rsidRPr="005E3DA9" w:rsidRDefault="002904C5" w:rsidP="002904C5">
      <w:pPr>
        <w:spacing w:before="0" w:after="0"/>
        <w:rPr>
          <w:ins w:id="645" w:author="Author"/>
          <w:rFonts w:ascii="Courier New" w:hAnsi="Courier New" w:cs="Courier New"/>
          <w:sz w:val="17"/>
          <w:szCs w:val="17"/>
          <w:highlight w:val="white"/>
          <w:lang w:eastAsia="en-GB"/>
        </w:rPr>
      </w:pPr>
    </w:p>
    <w:p w14:paraId="6FDFF856"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PatentSupplementaryDocumentCategory</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pde:PatentSupplementaryDocumentCategoryType</w:t>
      </w:r>
      <w:proofErr w:type="spellEnd"/>
      <w:r w:rsidRPr="005E3DA9">
        <w:rPr>
          <w:rFonts w:ascii="Courier New" w:hAnsi="Courier New" w:cs="Courier New"/>
          <w:sz w:val="17"/>
          <w:szCs w:val="17"/>
          <w:highlight w:val="white"/>
          <w:lang w:eastAsia="en-GB"/>
        </w:rPr>
        <w:t>"&gt;</w:t>
      </w:r>
    </w:p>
    <w:p w14:paraId="7E46F5F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3573FAE" w14:textId="5550CB47" w:rsidR="002904C5" w:rsidRPr="005E3DA9" w:rsidRDefault="002904C5" w:rsidP="00C059E7">
      <w:pPr>
        <w:spacing w:before="0" w:after="0"/>
        <w:ind w:left="216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del w:id="646" w:author="Author">
        <w:r w:rsidRPr="005E3DA9">
          <w:rPr>
            <w:rFonts w:ascii="Courier New" w:hAnsi="Courier New" w:cs="Courier New"/>
            <w:sz w:val="17"/>
            <w:szCs w:val="17"/>
            <w:highlight w:val="white"/>
            <w:lang w:eastAsia="en-GB"/>
          </w:rPr>
          <w:delText>A category of</w:delText>
        </w:r>
      </w:del>
      <w:ins w:id="647" w:author="Author">
        <w:r w:rsidRPr="005E3DA9">
          <w:rPr>
            <w:rFonts w:ascii="Courier New" w:hAnsi="Courier New" w:cs="Courier New"/>
            <w:sz w:val="17"/>
            <w:szCs w:val="17"/>
            <w:lang w:eastAsia="en-GB"/>
          </w:rPr>
          <w:t>Category which identifies</w:t>
        </w:r>
      </w:ins>
      <w:r w:rsidRPr="005E3DA9">
        <w:rPr>
          <w:rFonts w:ascii="Courier New" w:hAnsi="Courier New" w:cs="Courier New"/>
          <w:sz w:val="17"/>
          <w:szCs w:val="17"/>
          <w:lang w:eastAsia="en-GB"/>
        </w:rPr>
        <w:t xml:space="preserve"> the </w:t>
      </w:r>
      <w:del w:id="648" w:author="Author">
        <w:r w:rsidRPr="005E3DA9">
          <w:rPr>
            <w:rFonts w:ascii="Courier New" w:hAnsi="Courier New" w:cs="Courier New"/>
            <w:sz w:val="17"/>
            <w:szCs w:val="17"/>
            <w:highlight w:val="white"/>
            <w:lang w:eastAsia="en-GB"/>
          </w:rPr>
          <w:delText>additional</w:delText>
        </w:r>
      </w:del>
      <w:ins w:id="649" w:author="Author">
        <w:r w:rsidRPr="005E3DA9">
          <w:rPr>
            <w:rFonts w:ascii="Courier New" w:hAnsi="Courier New" w:cs="Courier New"/>
            <w:sz w:val="17"/>
            <w:szCs w:val="17"/>
            <w:lang w:eastAsia="en-GB"/>
          </w:rPr>
          <w:t>optional</w:t>
        </w:r>
      </w:ins>
      <w:r w:rsidRPr="005E3DA9">
        <w:rPr>
          <w:rFonts w:ascii="Courier New" w:hAnsi="Courier New" w:cs="Courier New"/>
          <w:sz w:val="17"/>
          <w:szCs w:val="17"/>
          <w:lang w:eastAsia="en-GB"/>
        </w:rPr>
        <w:t xml:space="preserve"> patent priority document artifact</w:t>
      </w:r>
      <w:del w:id="650" w:author="Author">
        <w:r w:rsidRPr="005E3DA9">
          <w:rPr>
            <w:rFonts w:ascii="Courier New" w:hAnsi="Courier New" w:cs="Courier New"/>
            <w:sz w:val="17"/>
            <w:szCs w:val="17"/>
            <w:highlight w:val="white"/>
            <w:lang w:eastAsia="en-GB"/>
          </w:rPr>
          <w:delText>, such as the application body of a patent application</w:delText>
        </w:r>
      </w:del>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4532B12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44C409AD"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2FB4152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PatentSupplementaryDocumentCategoryType</w:t>
      </w:r>
      <w:proofErr w:type="spellEnd"/>
      <w:r w:rsidRPr="005E3DA9">
        <w:rPr>
          <w:rFonts w:ascii="Courier New" w:hAnsi="Courier New" w:cs="Courier New"/>
          <w:sz w:val="17"/>
          <w:szCs w:val="17"/>
          <w:highlight w:val="white"/>
          <w:lang w:eastAsia="en-GB"/>
        </w:rPr>
        <w:t>"&gt;</w:t>
      </w:r>
    </w:p>
    <w:p w14:paraId="2A9B6051" w14:textId="77777777" w:rsidR="002904C5" w:rsidRPr="005E3DA9" w:rsidRDefault="002904C5" w:rsidP="002904C5">
      <w:pPr>
        <w:spacing w:before="0" w:after="0"/>
        <w:rPr>
          <w:ins w:id="651" w:author="Author"/>
          <w:rFonts w:ascii="Courier New" w:hAnsi="Courier New" w:cs="Courier New"/>
          <w:sz w:val="17"/>
          <w:szCs w:val="17"/>
          <w:lang w:eastAsia="en-GB"/>
        </w:rPr>
      </w:pPr>
      <w:r w:rsidRPr="005E3DA9">
        <w:rPr>
          <w:rFonts w:ascii="Courier New" w:hAnsi="Courier New" w:cs="Courier New"/>
          <w:sz w:val="17"/>
          <w:szCs w:val="17"/>
          <w:lang w:eastAsia="en-GB"/>
        </w:rPr>
        <w:tab/>
      </w:r>
      <w:r w:rsidRPr="005E3DA9">
        <w:rPr>
          <w:rFonts w:ascii="Courier New" w:hAnsi="Courier New" w:cs="Courier New"/>
          <w:sz w:val="17"/>
          <w:szCs w:val="17"/>
          <w:lang w:eastAsia="en-GB"/>
        </w:rPr>
        <w:tab/>
      </w:r>
      <w:ins w:id="652" w:author="Autho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xsd:union</w:t>
        </w:r>
        <w:proofErr w:type="spellEnd"/>
        <w:r w:rsidRPr="005E3DA9">
          <w:rPr>
            <w:rFonts w:ascii="Courier New" w:hAnsi="Courier New" w:cs="Courier New"/>
            <w:sz w:val="17"/>
            <w:szCs w:val="17"/>
            <w:lang w:eastAsia="en-GB"/>
          </w:rPr>
          <w:t xml:space="preserve"> </w:t>
        </w:r>
        <w:proofErr w:type="spellStart"/>
        <w:r w:rsidRPr="005E3DA9">
          <w:rPr>
            <w:rFonts w:ascii="Courier New" w:hAnsi="Courier New" w:cs="Courier New"/>
            <w:sz w:val="17"/>
            <w:szCs w:val="17"/>
            <w:lang w:eastAsia="en-GB"/>
          </w:rPr>
          <w:t>memberTypes</w:t>
        </w:r>
        <w:proofErr w:type="spellEnd"/>
        <w:r w:rsidRPr="005E3DA9">
          <w:rPr>
            <w:rFonts w:ascii="Courier New" w:hAnsi="Courier New" w:cs="Courier New"/>
            <w:sz w:val="17"/>
            <w:szCs w:val="17"/>
            <w:lang w:eastAsia="en-GB"/>
          </w:rPr>
          <w:t>="</w:t>
        </w:r>
        <w:proofErr w:type="spellStart"/>
        <w:r w:rsidRPr="005E3DA9">
          <w:rPr>
            <w:rFonts w:ascii="Courier New" w:hAnsi="Courier New" w:cs="Courier New"/>
            <w:sz w:val="17"/>
            <w:szCs w:val="17"/>
            <w:lang w:eastAsia="en-GB"/>
          </w:rPr>
          <w:t>xsd:token</w:t>
        </w:r>
        <w:proofErr w:type="spellEnd"/>
        <w:r w:rsidRPr="005E3DA9">
          <w:rPr>
            <w:rFonts w:ascii="Courier New" w:hAnsi="Courier New" w:cs="Courier New"/>
            <w:sz w:val="17"/>
            <w:szCs w:val="17"/>
            <w:lang w:eastAsia="en-GB"/>
          </w:rPr>
          <w:t xml:space="preserve"> </w:t>
        </w:r>
        <w:proofErr w:type="spellStart"/>
        <w:r w:rsidRPr="005E3DA9">
          <w:rPr>
            <w:rFonts w:ascii="Courier New" w:hAnsi="Courier New" w:cs="Courier New"/>
            <w:sz w:val="17"/>
            <w:szCs w:val="17"/>
            <w:lang w:eastAsia="en-GB"/>
          </w:rPr>
          <w:t>pde:PatentSupplementaryDocumentCategoryBaseType</w:t>
        </w:r>
        <w:proofErr w:type="spellEnd"/>
        <w:r w:rsidRPr="005E3DA9">
          <w:rPr>
            <w:rFonts w:ascii="Courier New" w:hAnsi="Courier New" w:cs="Courier New"/>
            <w:sz w:val="17"/>
            <w:szCs w:val="17"/>
            <w:lang w:eastAsia="en-GB"/>
          </w:rPr>
          <w:t>"/&gt;</w:t>
        </w:r>
      </w:ins>
    </w:p>
    <w:p w14:paraId="25CAC849" w14:textId="77777777" w:rsidR="002904C5" w:rsidRPr="005E3DA9" w:rsidRDefault="002904C5" w:rsidP="002904C5">
      <w:pPr>
        <w:spacing w:before="0" w:after="0"/>
        <w:rPr>
          <w:ins w:id="653" w:author="Author"/>
          <w:rFonts w:ascii="Courier New" w:hAnsi="Courier New" w:cs="Courier New"/>
          <w:sz w:val="17"/>
          <w:szCs w:val="17"/>
          <w:lang w:eastAsia="en-GB"/>
        </w:rPr>
      </w:pPr>
      <w:r w:rsidRPr="005E3DA9">
        <w:rPr>
          <w:rFonts w:ascii="Courier New" w:hAnsi="Courier New" w:cs="Courier New"/>
          <w:sz w:val="17"/>
          <w:szCs w:val="17"/>
          <w:lang w:eastAsia="en-GB"/>
        </w:rPr>
        <w:tab/>
      </w:r>
      <w:ins w:id="654" w:author="Autho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xsd:simpleType</w:t>
        </w:r>
        <w:proofErr w:type="spellEnd"/>
        <w:r w:rsidRPr="005E3DA9">
          <w:rPr>
            <w:rFonts w:ascii="Courier New" w:hAnsi="Courier New" w:cs="Courier New"/>
            <w:sz w:val="17"/>
            <w:szCs w:val="17"/>
            <w:lang w:eastAsia="en-GB"/>
          </w:rPr>
          <w:t>&gt;</w:t>
        </w:r>
        <w:r w:rsidRPr="005E3DA9">
          <w:rPr>
            <w:rFonts w:ascii="Courier New" w:hAnsi="Courier New" w:cs="Courier New"/>
            <w:sz w:val="17"/>
            <w:szCs w:val="17"/>
            <w:lang w:eastAsia="en-GB"/>
          </w:rPr>
          <w:tab/>
        </w:r>
      </w:ins>
    </w:p>
    <w:p w14:paraId="6F726F95" w14:textId="77777777" w:rsidR="002904C5" w:rsidRPr="005E3DA9" w:rsidRDefault="002904C5" w:rsidP="002904C5">
      <w:pPr>
        <w:spacing w:before="0" w:after="0"/>
        <w:rPr>
          <w:ins w:id="655" w:author="Author"/>
          <w:rFonts w:ascii="Courier New" w:hAnsi="Courier New" w:cs="Courier New"/>
          <w:sz w:val="17"/>
          <w:szCs w:val="17"/>
          <w:highlight w:val="white"/>
          <w:lang w:eastAsia="en-GB"/>
        </w:rPr>
      </w:pPr>
      <w:r w:rsidRPr="005E3DA9">
        <w:rPr>
          <w:rFonts w:ascii="Courier New" w:hAnsi="Courier New" w:cs="Courier New"/>
          <w:sz w:val="17"/>
          <w:szCs w:val="17"/>
          <w:lang w:eastAsia="en-GB"/>
        </w:rPr>
        <w:tab/>
      </w:r>
      <w:ins w:id="656" w:author="Autho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xsd:simpleType</w:t>
        </w:r>
        <w:proofErr w:type="spellEnd"/>
        <w:r w:rsidRPr="005E3DA9">
          <w:rPr>
            <w:rFonts w:ascii="Courier New" w:hAnsi="Courier New" w:cs="Courier New"/>
            <w:sz w:val="17"/>
            <w:szCs w:val="17"/>
            <w:lang w:eastAsia="en-GB"/>
          </w:rPr>
          <w:t xml:space="preserve"> name="</w:t>
        </w:r>
        <w:proofErr w:type="spellStart"/>
        <w:r w:rsidRPr="005E3DA9">
          <w:rPr>
            <w:rFonts w:ascii="Courier New" w:hAnsi="Courier New" w:cs="Courier New"/>
            <w:sz w:val="17"/>
            <w:szCs w:val="17"/>
            <w:lang w:eastAsia="en-GB"/>
          </w:rPr>
          <w:t>PatentSupplementaryDocumentCategoryBaseType</w:t>
        </w:r>
        <w:proofErr w:type="spellEnd"/>
        <w:r w:rsidRPr="005E3DA9">
          <w:rPr>
            <w:rFonts w:ascii="Courier New" w:hAnsi="Courier New" w:cs="Courier New"/>
            <w:sz w:val="17"/>
            <w:szCs w:val="17"/>
            <w:lang w:eastAsia="en-GB"/>
          </w:rPr>
          <w:t>"&gt;</w:t>
        </w:r>
      </w:ins>
    </w:p>
    <w:p w14:paraId="142FA9E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 xml:space="preserve"> base="</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"&gt;</w:t>
      </w:r>
    </w:p>
    <w:p w14:paraId="0394F53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value="Abstract"&gt;</w:t>
      </w:r>
    </w:p>
    <w:p w14:paraId="04909FC5"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E41ED3">
        <w:rPr>
          <w:rFonts w:ascii="Courier New" w:hAnsi="Courier New" w:cs="Courier New"/>
          <w:sz w:val="17"/>
          <w:szCs w:val="17"/>
          <w:highlight w:val="white"/>
          <w:lang w:val="fr-FR" w:eastAsia="en-GB"/>
        </w:rPr>
        <w:t>&lt;xsd:annotation&gt;</w:t>
      </w:r>
    </w:p>
    <w:p w14:paraId="3B4DF90C" w14:textId="77777777" w:rsidR="002904C5" w:rsidRPr="005E3DA9" w:rsidRDefault="002904C5" w:rsidP="002904C5">
      <w:pPr>
        <w:spacing w:before="0" w:after="0"/>
        <w:rPr>
          <w:rFonts w:ascii="Courier New" w:hAnsi="Courier New" w:cs="Courier New"/>
          <w:sz w:val="17"/>
          <w:szCs w:val="17"/>
          <w:highlight w:val="white"/>
          <w:lang w:val="fr-CH"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CH" w:eastAsia="en-GB"/>
        </w:rPr>
        <w:t>&lt;</w:t>
      </w:r>
      <w:proofErr w:type="spellStart"/>
      <w:r w:rsidRPr="005E3DA9">
        <w:rPr>
          <w:rFonts w:ascii="Courier New" w:hAnsi="Courier New" w:cs="Courier New"/>
          <w:sz w:val="17"/>
          <w:szCs w:val="17"/>
          <w:highlight w:val="white"/>
          <w:lang w:val="fr-CH" w:eastAsia="en-GB"/>
        </w:rPr>
        <w:t>xsd:documentation</w:t>
      </w:r>
      <w:proofErr w:type="spellEnd"/>
      <w:r w:rsidRPr="005E3DA9">
        <w:rPr>
          <w:rFonts w:ascii="Courier New" w:hAnsi="Courier New" w:cs="Courier New"/>
          <w:sz w:val="17"/>
          <w:szCs w:val="17"/>
          <w:highlight w:val="white"/>
          <w:lang w:val="fr-CH" w:eastAsia="en-GB"/>
        </w:rPr>
        <w:t>&gt;Abstract&lt;/</w:t>
      </w:r>
      <w:proofErr w:type="spellStart"/>
      <w:r w:rsidRPr="005E3DA9">
        <w:rPr>
          <w:rFonts w:ascii="Courier New" w:hAnsi="Courier New" w:cs="Courier New"/>
          <w:sz w:val="17"/>
          <w:szCs w:val="17"/>
          <w:highlight w:val="white"/>
          <w:lang w:val="fr-CH" w:eastAsia="en-GB"/>
        </w:rPr>
        <w:t>xsd:documentation</w:t>
      </w:r>
      <w:proofErr w:type="spellEnd"/>
      <w:r w:rsidRPr="005E3DA9">
        <w:rPr>
          <w:rFonts w:ascii="Courier New" w:hAnsi="Courier New" w:cs="Courier New"/>
          <w:sz w:val="17"/>
          <w:szCs w:val="17"/>
          <w:highlight w:val="white"/>
          <w:lang w:val="fr-CH" w:eastAsia="en-GB"/>
        </w:rPr>
        <w:t>&gt;</w:t>
      </w:r>
    </w:p>
    <w:p w14:paraId="395808D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15804E3"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28C037B5"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value="Application body"&gt;</w:t>
      </w:r>
    </w:p>
    <w:p w14:paraId="7125D9EB"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5425F66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&gt;Application body&lt;/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4F6BCB54"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7564288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1E73F38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value="Bibliographic data"&gt;</w:t>
      </w:r>
    </w:p>
    <w:p w14:paraId="6151465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6049DCD" w14:textId="43FDEC39"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 xml:space="preserve">&gt;Bibliographic </w:t>
      </w:r>
      <w:r w:rsidR="00652085" w:rsidRPr="005E3DA9">
        <w:rPr>
          <w:rFonts w:ascii="Courier New" w:hAnsi="Courier New" w:cs="Courier New"/>
          <w:sz w:val="17"/>
          <w:szCs w:val="17"/>
          <w:highlight w:val="white"/>
          <w:lang w:eastAsia="en-GB"/>
        </w:rPr>
        <w:t>d</w:t>
      </w:r>
      <w:r w:rsidRPr="005E3DA9">
        <w:rPr>
          <w:rFonts w:ascii="Courier New" w:hAnsi="Courier New" w:cs="Courier New"/>
          <w:sz w:val="17"/>
          <w:szCs w:val="17"/>
          <w:highlight w:val="white"/>
          <w:lang w:eastAsia="en-GB"/>
        </w:rPr>
        <w:t>ata&lt;/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7A26704D"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2FAF27F8"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6D9D2171"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value="Description"&gt;</w:t>
      </w:r>
    </w:p>
    <w:p w14:paraId="4018EFC6" w14:textId="05A9CF5D" w:rsidR="002904C5" w:rsidRPr="00E41ED3" w:rsidRDefault="002904C5" w:rsidP="004C55A3">
      <w:pPr>
        <w:spacing w:before="0" w:after="0"/>
        <w:ind w:left="720" w:firstLine="72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&lt;xsd:annotation&gt;</w:t>
      </w:r>
    </w:p>
    <w:p w14:paraId="17B3655C" w14:textId="56EB89A5" w:rsidR="002904C5" w:rsidRPr="005E3DA9" w:rsidRDefault="002904C5" w:rsidP="002904C5">
      <w:pPr>
        <w:spacing w:before="0" w:after="0"/>
        <w:rPr>
          <w:rFonts w:ascii="Courier New" w:hAnsi="Courier New" w:cs="Courier New"/>
          <w:sz w:val="17"/>
          <w:szCs w:val="17"/>
          <w:highlight w:val="white"/>
          <w:lang w:val="fr-CH"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CH" w:eastAsia="en-GB"/>
        </w:rPr>
        <w:t>&lt;</w:t>
      </w:r>
      <w:proofErr w:type="spellStart"/>
      <w:r w:rsidRPr="005E3DA9">
        <w:rPr>
          <w:rFonts w:ascii="Courier New" w:hAnsi="Courier New" w:cs="Courier New"/>
          <w:sz w:val="17"/>
          <w:szCs w:val="17"/>
          <w:highlight w:val="white"/>
          <w:lang w:val="fr-CH" w:eastAsia="en-GB"/>
        </w:rPr>
        <w:t>xsd:documentation</w:t>
      </w:r>
      <w:proofErr w:type="spellEnd"/>
      <w:r w:rsidRPr="005E3DA9">
        <w:rPr>
          <w:rFonts w:ascii="Courier New" w:hAnsi="Courier New" w:cs="Courier New"/>
          <w:sz w:val="17"/>
          <w:szCs w:val="17"/>
          <w:highlight w:val="white"/>
          <w:lang w:val="fr-CH" w:eastAsia="en-GB"/>
        </w:rPr>
        <w:t>&gt;Description&lt;/</w:t>
      </w:r>
      <w:proofErr w:type="spellStart"/>
      <w:r w:rsidRPr="005E3DA9">
        <w:rPr>
          <w:rFonts w:ascii="Courier New" w:hAnsi="Courier New" w:cs="Courier New"/>
          <w:sz w:val="17"/>
          <w:szCs w:val="17"/>
          <w:highlight w:val="white"/>
          <w:lang w:val="fr-CH" w:eastAsia="en-GB"/>
        </w:rPr>
        <w:t>xsd:documentation</w:t>
      </w:r>
      <w:proofErr w:type="spellEnd"/>
      <w:r w:rsidRPr="005E3DA9">
        <w:rPr>
          <w:rFonts w:ascii="Courier New" w:hAnsi="Courier New" w:cs="Courier New"/>
          <w:sz w:val="17"/>
          <w:szCs w:val="17"/>
          <w:highlight w:val="white"/>
          <w:lang w:val="fr-CH" w:eastAsia="en-GB"/>
        </w:rPr>
        <w:t>&gt;</w:t>
      </w:r>
    </w:p>
    <w:p w14:paraId="58443983"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val="fr-CH"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4C5F2E2E"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7A7B818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value="Claims"&gt;</w:t>
      </w:r>
    </w:p>
    <w:p w14:paraId="6F246085"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6197B7BD"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&gt;Claims&lt;/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1470BD6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441E056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4EC25872"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value="Drawings"&gt;</w:t>
      </w:r>
    </w:p>
    <w:p w14:paraId="10C7FC5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632735F1" w14:textId="77777777" w:rsidR="002904C5" w:rsidRPr="005E3DA9" w:rsidRDefault="002904C5" w:rsidP="002904C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val="fr-FR" w:eastAsia="en-GB"/>
        </w:rPr>
        <w:t>&lt;</w:t>
      </w:r>
      <w:proofErr w:type="spellStart"/>
      <w:r w:rsidRPr="005E3DA9">
        <w:rPr>
          <w:rFonts w:ascii="Courier New" w:hAnsi="Courier New" w:cs="Courier New"/>
          <w:sz w:val="17"/>
          <w:szCs w:val="17"/>
          <w:highlight w:val="white"/>
          <w:lang w:val="fr-FR" w:eastAsia="en-GB"/>
        </w:rPr>
        <w:t>xsd:documentation</w:t>
      </w:r>
      <w:proofErr w:type="spellEnd"/>
      <w:r w:rsidRPr="005E3DA9">
        <w:rPr>
          <w:rFonts w:ascii="Courier New" w:hAnsi="Courier New" w:cs="Courier New"/>
          <w:sz w:val="17"/>
          <w:szCs w:val="17"/>
          <w:highlight w:val="white"/>
          <w:lang w:val="fr-FR" w:eastAsia="en-GB"/>
        </w:rPr>
        <w:t>&gt;Drawings&lt;/</w:t>
      </w:r>
      <w:proofErr w:type="spellStart"/>
      <w:r w:rsidRPr="005E3DA9">
        <w:rPr>
          <w:rFonts w:ascii="Courier New" w:hAnsi="Courier New" w:cs="Courier New"/>
          <w:sz w:val="17"/>
          <w:szCs w:val="17"/>
          <w:highlight w:val="white"/>
          <w:lang w:val="fr-FR" w:eastAsia="en-GB"/>
        </w:rPr>
        <w:t>xsd:documentation</w:t>
      </w:r>
      <w:proofErr w:type="spellEnd"/>
      <w:r w:rsidRPr="005E3DA9">
        <w:rPr>
          <w:rFonts w:ascii="Courier New" w:hAnsi="Courier New" w:cs="Courier New"/>
          <w:sz w:val="17"/>
          <w:szCs w:val="17"/>
          <w:highlight w:val="white"/>
          <w:lang w:val="fr-FR" w:eastAsia="en-GB"/>
        </w:rPr>
        <w:t>&gt;</w:t>
      </w:r>
    </w:p>
    <w:p w14:paraId="724D572F"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1C1690D9"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28BFA887"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value="Classification data"&gt;</w:t>
      </w:r>
    </w:p>
    <w:p w14:paraId="5BB118C2"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E41ED3">
        <w:rPr>
          <w:rFonts w:ascii="Courier New" w:hAnsi="Courier New" w:cs="Courier New"/>
          <w:sz w:val="17"/>
          <w:szCs w:val="17"/>
          <w:highlight w:val="white"/>
          <w:lang w:val="fr-FR" w:eastAsia="en-GB"/>
        </w:rPr>
        <w:t>&lt;xsd:annotation&gt;</w:t>
      </w:r>
    </w:p>
    <w:p w14:paraId="340FC2E3"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&lt;xsd:documentation&gt;Classification data&lt;/xsd:documentation&gt;</w:t>
      </w:r>
    </w:p>
    <w:p w14:paraId="5BB45455"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&lt;/xsd:annotation&gt;</w:t>
      </w:r>
    </w:p>
    <w:p w14:paraId="301420DD"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&lt;/xsd:enumeration&gt;</w:t>
      </w:r>
    </w:p>
    <w:p w14:paraId="0F3D8BEA" w14:textId="77777777" w:rsidR="002904C5" w:rsidRPr="00E41ED3" w:rsidRDefault="002904C5" w:rsidP="0DE03B1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&lt;xsd:enumeration value="Preconversion document"&gt;</w:t>
      </w:r>
    </w:p>
    <w:p w14:paraId="472D4A60" w14:textId="77777777" w:rsidR="002904C5" w:rsidRPr="00E41ED3" w:rsidRDefault="002904C5" w:rsidP="0DE03B1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&lt;xsd:annotation&gt;</w:t>
      </w:r>
    </w:p>
    <w:p w14:paraId="2F8B31D2" w14:textId="77777777" w:rsidR="002904C5" w:rsidRPr="00E41ED3" w:rsidRDefault="002904C5" w:rsidP="0DE03B1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&lt;xsd:documentation&gt;Preconversion document&lt;/xsd:documentation&gt;</w:t>
      </w:r>
    </w:p>
    <w:p w14:paraId="0A03232E"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&lt;/xsd:annotation&gt;</w:t>
      </w:r>
    </w:p>
    <w:p w14:paraId="35693FAD"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t>&lt;/xsd:enumeration&gt;</w:t>
      </w:r>
    </w:p>
    <w:p w14:paraId="21BCB0E2" w14:textId="77777777" w:rsidR="002904C5" w:rsidRPr="005E3DA9"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value="Sequence listing"&gt;</w:t>
      </w:r>
    </w:p>
    <w:p w14:paraId="5EDA8A31" w14:textId="77777777" w:rsidR="002904C5" w:rsidRPr="007E334C" w:rsidRDefault="002904C5" w:rsidP="002904C5">
      <w:pPr>
        <w:spacing w:before="0" w:after="0"/>
        <w:rP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7E334C">
        <w:rPr>
          <w:rFonts w:ascii="Courier New" w:hAnsi="Courier New" w:cs="Courier New"/>
          <w:sz w:val="17"/>
          <w:szCs w:val="17"/>
          <w:highlight w:val="white"/>
          <w:lang w:val="fr-FR" w:eastAsia="en-GB"/>
        </w:rPr>
        <w:t>&lt;</w:t>
      </w:r>
      <w:proofErr w:type="spellStart"/>
      <w:r w:rsidRPr="007E334C">
        <w:rPr>
          <w:rFonts w:ascii="Courier New" w:hAnsi="Courier New" w:cs="Courier New"/>
          <w:sz w:val="17"/>
          <w:szCs w:val="17"/>
          <w:highlight w:val="white"/>
          <w:lang w:val="fr-FR" w:eastAsia="en-GB"/>
        </w:rPr>
        <w:t>xsd:annotation</w:t>
      </w:r>
      <w:proofErr w:type="spellEnd"/>
      <w:r w:rsidRPr="007E334C">
        <w:rPr>
          <w:rFonts w:ascii="Courier New" w:hAnsi="Courier New" w:cs="Courier New"/>
          <w:sz w:val="17"/>
          <w:szCs w:val="17"/>
          <w:highlight w:val="white"/>
          <w:lang w:val="fr-FR" w:eastAsia="en-GB"/>
        </w:rPr>
        <w:t>&gt;</w:t>
      </w:r>
    </w:p>
    <w:p w14:paraId="00F46D92" w14:textId="77777777" w:rsidR="002904C5" w:rsidRPr="00E41ED3" w:rsidRDefault="002904C5" w:rsidP="002904C5">
      <w:pPr>
        <w:spacing w:before="0" w:after="0"/>
        <w:rPr>
          <w:rFonts w:ascii="Courier New" w:hAnsi="Courier New" w:cs="Courier New"/>
          <w:sz w:val="17"/>
          <w:szCs w:val="17"/>
          <w:highlight w:val="white"/>
          <w:lang w:val="fr-FR" w:eastAsia="en-GB"/>
        </w:rPr>
      </w:pP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7E334C">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&lt;</w:t>
      </w:r>
      <w:proofErr w:type="spellStart"/>
      <w:r w:rsidRPr="00E41ED3">
        <w:rPr>
          <w:rFonts w:ascii="Courier New" w:hAnsi="Courier New" w:cs="Courier New"/>
          <w:sz w:val="17"/>
          <w:szCs w:val="17"/>
          <w:highlight w:val="white"/>
          <w:lang w:val="fr-FR" w:eastAsia="en-GB"/>
        </w:rPr>
        <w:t>xsd:documentation</w:t>
      </w:r>
      <w:proofErr w:type="spellEnd"/>
      <w:r w:rsidRPr="00E41ED3">
        <w:rPr>
          <w:rFonts w:ascii="Courier New" w:hAnsi="Courier New" w:cs="Courier New"/>
          <w:sz w:val="17"/>
          <w:szCs w:val="17"/>
          <w:highlight w:val="white"/>
          <w:lang w:val="fr-FR" w:eastAsia="en-GB"/>
        </w:rPr>
        <w:t>&gt;</w:t>
      </w:r>
      <w:proofErr w:type="spellStart"/>
      <w:r w:rsidRPr="00E41ED3">
        <w:rPr>
          <w:rFonts w:ascii="Courier New" w:hAnsi="Courier New" w:cs="Courier New"/>
          <w:sz w:val="17"/>
          <w:szCs w:val="17"/>
          <w:highlight w:val="white"/>
          <w:lang w:val="fr-FR" w:eastAsia="en-GB"/>
        </w:rPr>
        <w:t>Sequence</w:t>
      </w:r>
      <w:proofErr w:type="spellEnd"/>
      <w:r w:rsidRPr="00E41ED3">
        <w:rPr>
          <w:rFonts w:ascii="Courier New" w:hAnsi="Courier New" w:cs="Courier New"/>
          <w:sz w:val="17"/>
          <w:szCs w:val="17"/>
          <w:highlight w:val="white"/>
          <w:lang w:val="fr-FR" w:eastAsia="en-GB"/>
        </w:rPr>
        <w:t xml:space="preserve"> </w:t>
      </w:r>
      <w:proofErr w:type="gramStart"/>
      <w:r w:rsidRPr="00E41ED3">
        <w:rPr>
          <w:rFonts w:ascii="Courier New" w:hAnsi="Courier New" w:cs="Courier New"/>
          <w:sz w:val="17"/>
          <w:szCs w:val="17"/>
          <w:highlight w:val="white"/>
          <w:lang w:val="fr-FR" w:eastAsia="en-GB"/>
        </w:rPr>
        <w:t>listing</w:t>
      </w:r>
      <w:proofErr w:type="gramEnd"/>
      <w:r w:rsidRPr="00E41ED3">
        <w:rPr>
          <w:rFonts w:ascii="Courier New" w:hAnsi="Courier New" w:cs="Courier New"/>
          <w:sz w:val="17"/>
          <w:szCs w:val="17"/>
          <w:highlight w:val="white"/>
          <w:lang w:val="fr-FR" w:eastAsia="en-GB"/>
        </w:rPr>
        <w:t>&lt;/</w:t>
      </w:r>
      <w:proofErr w:type="spellStart"/>
      <w:r w:rsidRPr="00E41ED3">
        <w:rPr>
          <w:rFonts w:ascii="Courier New" w:hAnsi="Courier New" w:cs="Courier New"/>
          <w:sz w:val="17"/>
          <w:szCs w:val="17"/>
          <w:highlight w:val="white"/>
          <w:lang w:val="fr-FR" w:eastAsia="en-GB"/>
        </w:rPr>
        <w:t>xsd:documentation</w:t>
      </w:r>
      <w:proofErr w:type="spellEnd"/>
      <w:r w:rsidRPr="00E41ED3">
        <w:rPr>
          <w:rFonts w:ascii="Courier New" w:hAnsi="Courier New" w:cs="Courier New"/>
          <w:sz w:val="17"/>
          <w:szCs w:val="17"/>
          <w:highlight w:val="white"/>
          <w:lang w:val="fr-FR" w:eastAsia="en-GB"/>
        </w:rPr>
        <w:t>&gt;</w:t>
      </w:r>
    </w:p>
    <w:p w14:paraId="3C1C1F81" w14:textId="77777777" w:rsidR="002904C5" w:rsidRPr="005E3DA9" w:rsidRDefault="002904C5" w:rsidP="002904C5">
      <w:pPr>
        <w:spacing w:before="0" w:after="0"/>
        <w:rPr>
          <w:rFonts w:ascii="Courier New" w:hAnsi="Courier New" w:cs="Courier New"/>
          <w:sz w:val="17"/>
          <w:szCs w:val="17"/>
          <w:highlight w:val="white"/>
          <w:lang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1DF16AD0"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p>
    <w:p w14:paraId="519B6F6C" w14:textId="77777777"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&gt;</w:t>
      </w:r>
    </w:p>
    <w:p w14:paraId="530E7579" w14:textId="77777777" w:rsidR="002904C5" w:rsidRPr="005E3DA9" w:rsidRDefault="002904C5" w:rsidP="002904C5">
      <w:pPr>
        <w:spacing w:before="0" w:after="0"/>
        <w:rPr>
          <w:ins w:id="65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p>
    <w:p w14:paraId="2B4E5594" w14:textId="77777777" w:rsidR="00D90392" w:rsidRPr="005E3DA9" w:rsidRDefault="00D90392" w:rsidP="002904C5">
      <w:pPr>
        <w:spacing w:before="0" w:after="0"/>
        <w:rPr>
          <w:ins w:id="658" w:author="Author"/>
          <w:rFonts w:ascii="Courier New" w:hAnsi="Courier New" w:cs="Courier New"/>
          <w:sz w:val="17"/>
          <w:szCs w:val="17"/>
          <w:highlight w:val="white"/>
          <w:lang w:eastAsia="en-GB"/>
        </w:rPr>
      </w:pPr>
    </w:p>
    <w:p w14:paraId="6B977E25" w14:textId="77777777" w:rsidR="00832D88" w:rsidRPr="005E3DA9" w:rsidRDefault="00D90392" w:rsidP="00832D88">
      <w:pPr>
        <w:spacing w:before="0" w:after="0"/>
        <w:rPr>
          <w:ins w:id="65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60" w:author="Author">
        <w:r w:rsidR="00832D88" w:rsidRPr="005E3DA9">
          <w:rPr>
            <w:rFonts w:ascii="Courier New" w:hAnsi="Courier New" w:cs="Courier New"/>
            <w:sz w:val="17"/>
            <w:szCs w:val="17"/>
            <w:highlight w:val="white"/>
            <w:lang w:eastAsia="en-GB"/>
          </w:rPr>
          <w:t>&lt;</w:t>
        </w:r>
        <w:proofErr w:type="spellStart"/>
        <w:r w:rsidR="00832D88" w:rsidRPr="005E3DA9">
          <w:rPr>
            <w:rFonts w:ascii="Courier New" w:hAnsi="Courier New" w:cs="Courier New"/>
            <w:sz w:val="17"/>
            <w:szCs w:val="17"/>
            <w:highlight w:val="white"/>
            <w:lang w:eastAsia="en-GB"/>
          </w:rPr>
          <w:t>xsd:element</w:t>
        </w:r>
        <w:proofErr w:type="spellEnd"/>
        <w:r w:rsidR="00832D88" w:rsidRPr="005E3DA9">
          <w:rPr>
            <w:rFonts w:ascii="Courier New" w:hAnsi="Courier New" w:cs="Courier New"/>
            <w:sz w:val="17"/>
            <w:szCs w:val="17"/>
            <w:highlight w:val="white"/>
            <w:lang w:eastAsia="en-GB"/>
          </w:rPr>
          <w:t xml:space="preserve"> name="</w:t>
        </w:r>
        <w:proofErr w:type="spellStart"/>
        <w:r w:rsidR="00832D88" w:rsidRPr="005E3DA9">
          <w:rPr>
            <w:rFonts w:ascii="Courier New" w:hAnsi="Courier New" w:cs="Courier New"/>
            <w:sz w:val="17"/>
            <w:szCs w:val="17"/>
            <w:highlight w:val="white"/>
            <w:lang w:eastAsia="en-GB"/>
          </w:rPr>
          <w:t>DesignSupplementaryDocumentCategory</w:t>
        </w:r>
        <w:proofErr w:type="spellEnd"/>
        <w:r w:rsidR="00832D88" w:rsidRPr="005E3DA9">
          <w:rPr>
            <w:rFonts w:ascii="Courier New" w:hAnsi="Courier New" w:cs="Courier New"/>
            <w:sz w:val="17"/>
            <w:szCs w:val="17"/>
            <w:highlight w:val="white"/>
            <w:lang w:eastAsia="en-GB"/>
          </w:rPr>
          <w:t>" type="</w:t>
        </w:r>
        <w:proofErr w:type="spellStart"/>
        <w:r w:rsidR="00832D88" w:rsidRPr="005E3DA9">
          <w:rPr>
            <w:rFonts w:ascii="Courier New" w:hAnsi="Courier New" w:cs="Courier New"/>
            <w:sz w:val="17"/>
            <w:szCs w:val="17"/>
            <w:highlight w:val="white"/>
            <w:lang w:eastAsia="en-GB"/>
          </w:rPr>
          <w:t>pde:DesignSupplementaryDocumentCategoryType</w:t>
        </w:r>
        <w:proofErr w:type="spellEnd"/>
        <w:r w:rsidR="00832D88" w:rsidRPr="005E3DA9">
          <w:rPr>
            <w:rFonts w:ascii="Courier New" w:hAnsi="Courier New" w:cs="Courier New"/>
            <w:sz w:val="17"/>
            <w:szCs w:val="17"/>
            <w:highlight w:val="white"/>
            <w:lang w:eastAsia="en-GB"/>
          </w:rPr>
          <w:t>"&gt;</w:t>
        </w:r>
      </w:ins>
    </w:p>
    <w:p w14:paraId="2DCF4B6D" w14:textId="77777777" w:rsidR="00832D88" w:rsidRPr="005E3DA9" w:rsidRDefault="00832D88" w:rsidP="00832D88">
      <w:pPr>
        <w:spacing w:before="0" w:after="0"/>
        <w:rPr>
          <w:ins w:id="66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6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048D635A" w14:textId="77777777" w:rsidR="00832D88" w:rsidRPr="005E3DA9" w:rsidRDefault="00832D88" w:rsidP="00832D88">
      <w:pPr>
        <w:spacing w:before="0" w:after="0"/>
        <w:rPr>
          <w:ins w:id="66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t>&lt;</w:t>
      </w:r>
      <w:proofErr w:type="spellStart"/>
      <w:ins w:id="664" w:author="Author">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&gt;Category which identifies the optional industrial design document artifact&lt;/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3F292380" w14:textId="77777777" w:rsidR="00832D88" w:rsidRPr="005E3DA9" w:rsidRDefault="00832D88" w:rsidP="00832D88">
      <w:pPr>
        <w:spacing w:before="0" w:after="0"/>
        <w:rPr>
          <w:ins w:id="66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6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2843BAFF" w14:textId="77777777" w:rsidR="00832D88" w:rsidRPr="005E3DA9" w:rsidRDefault="00832D88" w:rsidP="00832D88">
      <w:pPr>
        <w:spacing w:before="0" w:after="0"/>
        <w:rPr>
          <w:ins w:id="66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6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ins>
    </w:p>
    <w:p w14:paraId="496985C7" w14:textId="77777777" w:rsidR="00832D88" w:rsidRPr="005E3DA9" w:rsidRDefault="00832D88" w:rsidP="00832D88">
      <w:pPr>
        <w:spacing w:before="0" w:after="0"/>
        <w:rPr>
          <w:ins w:id="66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7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DesignSupplementaryDocumentCategoryType</w:t>
        </w:r>
        <w:proofErr w:type="spellEnd"/>
        <w:r w:rsidRPr="005E3DA9">
          <w:rPr>
            <w:rFonts w:ascii="Courier New" w:hAnsi="Courier New" w:cs="Courier New"/>
            <w:sz w:val="17"/>
            <w:szCs w:val="17"/>
            <w:highlight w:val="white"/>
            <w:lang w:eastAsia="en-GB"/>
          </w:rPr>
          <w:t>"&gt;</w:t>
        </w:r>
      </w:ins>
    </w:p>
    <w:p w14:paraId="703E0585" w14:textId="77777777" w:rsidR="00832D88" w:rsidRPr="005E3DA9" w:rsidRDefault="00832D88" w:rsidP="00832D88">
      <w:pPr>
        <w:spacing w:before="0" w:after="0"/>
        <w:rPr>
          <w:ins w:id="67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7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xsd:union</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memberTypes</w:t>
        </w:r>
        <w:proofErr w:type="spellEnd"/>
        <w:r w:rsidRPr="005E3DA9">
          <w:rPr>
            <w:rFonts w:ascii="Courier New" w:hAnsi="Courier New" w:cs="Courier New"/>
            <w:sz w:val="17"/>
            <w:szCs w:val="17"/>
            <w:highlight w:val="white"/>
            <w:lang w:eastAsia="en-GB"/>
          </w:rPr>
          <w:t>="</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pde:DesignSupplementaryDocumentCategoryBaseType</w:t>
        </w:r>
        <w:proofErr w:type="spellEnd"/>
        <w:r w:rsidRPr="005E3DA9">
          <w:rPr>
            <w:rFonts w:ascii="Courier New" w:hAnsi="Courier New" w:cs="Courier New"/>
            <w:sz w:val="17"/>
            <w:szCs w:val="17"/>
            <w:highlight w:val="white"/>
            <w:lang w:eastAsia="en-GB"/>
          </w:rPr>
          <w:t>"/&gt;</w:t>
        </w:r>
      </w:ins>
    </w:p>
    <w:p w14:paraId="1666C48B" w14:textId="77777777" w:rsidR="00832D88" w:rsidRPr="005E3DA9" w:rsidRDefault="00832D88" w:rsidP="00832D88">
      <w:pPr>
        <w:spacing w:before="0" w:after="0"/>
        <w:rPr>
          <w:ins w:id="67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7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ins>
    </w:p>
    <w:p w14:paraId="7F8EBA78" w14:textId="77777777" w:rsidR="00832D88" w:rsidRPr="005E3DA9" w:rsidRDefault="00832D88" w:rsidP="00832D88">
      <w:pPr>
        <w:spacing w:before="0" w:after="0"/>
        <w:rPr>
          <w:ins w:id="67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67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DesignSupplementaryDocumentCategoryBaseType</w:t>
        </w:r>
        <w:proofErr w:type="spellEnd"/>
        <w:r w:rsidRPr="005E3DA9">
          <w:rPr>
            <w:rFonts w:ascii="Courier New" w:hAnsi="Courier New" w:cs="Courier New"/>
            <w:sz w:val="17"/>
            <w:szCs w:val="17"/>
            <w:highlight w:val="white"/>
            <w:lang w:eastAsia="en-GB"/>
          </w:rPr>
          <w:t>"&gt;</w:t>
        </w:r>
      </w:ins>
    </w:p>
    <w:p w14:paraId="219493B8" w14:textId="77777777" w:rsidR="00832D88" w:rsidRPr="005E3DA9" w:rsidRDefault="00832D88" w:rsidP="00832D88">
      <w:pPr>
        <w:spacing w:before="0" w:after="0"/>
        <w:rPr>
          <w:ins w:id="67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7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 xml:space="preserve"> base="</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"&gt;</w:t>
        </w:r>
      </w:ins>
    </w:p>
    <w:p w14:paraId="5BF3B2B7" w14:textId="77777777" w:rsidR="00832D88" w:rsidRPr="005E3DA9" w:rsidRDefault="00832D88" w:rsidP="00832D88">
      <w:pPr>
        <w:spacing w:before="0" w:after="0"/>
        <w:rPr>
          <w:ins w:id="67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8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value="Bibliographic data"&gt;</w:t>
        </w:r>
      </w:ins>
    </w:p>
    <w:p w14:paraId="2F1BEB27" w14:textId="77777777" w:rsidR="00832D88" w:rsidRPr="00E41ED3" w:rsidRDefault="00832D88" w:rsidP="00832D88">
      <w:pPr>
        <w:spacing w:before="0" w:after="0"/>
        <w:rPr>
          <w:ins w:id="681" w:author="Author"/>
          <w:rFonts w:ascii="Courier New" w:hAnsi="Courier New" w:cs="Courier New"/>
          <w:sz w:val="17"/>
          <w:szCs w:val="17"/>
          <w:highlight w:val="white"/>
          <w:lang w:val="fr-FR"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82" w:author="Author">
        <w:r w:rsidRPr="00E41ED3">
          <w:rPr>
            <w:rFonts w:ascii="Courier New" w:hAnsi="Courier New" w:cs="Courier New"/>
            <w:sz w:val="17"/>
            <w:szCs w:val="17"/>
            <w:highlight w:val="white"/>
            <w:lang w:val="fr-FR" w:eastAsia="en-GB"/>
          </w:rPr>
          <w:t>&lt;xsd:annotation&gt;</w:t>
        </w:r>
      </w:ins>
    </w:p>
    <w:p w14:paraId="5D18F462" w14:textId="77777777" w:rsidR="00832D88" w:rsidRPr="005E3DA9" w:rsidRDefault="00832D88" w:rsidP="00832D88">
      <w:pPr>
        <w:spacing w:before="0" w:after="0"/>
        <w:rPr>
          <w:ins w:id="683" w:author="Author"/>
          <w:rFonts w:ascii="Courier New" w:hAnsi="Courier New" w:cs="Courier New"/>
          <w:sz w:val="17"/>
          <w:szCs w:val="17"/>
          <w:highlight w:val="white"/>
          <w:lang w:val="fr-FR" w:eastAsia="en-GB"/>
        </w:rPr>
      </w:pP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r w:rsidRPr="00E41ED3">
        <w:rPr>
          <w:rFonts w:ascii="Courier New" w:hAnsi="Courier New" w:cs="Courier New"/>
          <w:sz w:val="17"/>
          <w:szCs w:val="17"/>
          <w:highlight w:val="white"/>
          <w:lang w:val="fr-FR" w:eastAsia="en-GB"/>
        </w:rPr>
        <w:tab/>
      </w:r>
      <w:ins w:id="684" w:author="Author">
        <w:r w:rsidRPr="005E3DA9">
          <w:rPr>
            <w:rFonts w:ascii="Courier New" w:hAnsi="Courier New" w:cs="Courier New"/>
            <w:sz w:val="17"/>
            <w:szCs w:val="17"/>
            <w:highlight w:val="white"/>
            <w:lang w:val="fr-FR" w:eastAsia="en-GB"/>
          </w:rPr>
          <w:t>&lt;</w:t>
        </w:r>
        <w:proofErr w:type="spellStart"/>
        <w:r w:rsidRPr="005E3DA9">
          <w:rPr>
            <w:rFonts w:ascii="Courier New" w:hAnsi="Courier New" w:cs="Courier New"/>
            <w:sz w:val="17"/>
            <w:szCs w:val="17"/>
            <w:highlight w:val="white"/>
            <w:lang w:val="fr-FR" w:eastAsia="en-GB"/>
          </w:rPr>
          <w:t>xsd:documentation</w:t>
        </w:r>
        <w:proofErr w:type="spellEnd"/>
        <w:r w:rsidRPr="005E3DA9">
          <w:rPr>
            <w:rFonts w:ascii="Courier New" w:hAnsi="Courier New" w:cs="Courier New"/>
            <w:sz w:val="17"/>
            <w:szCs w:val="17"/>
            <w:highlight w:val="white"/>
            <w:lang w:val="fr-FR" w:eastAsia="en-GB"/>
          </w:rPr>
          <w:t>&gt;Bibliographic data&lt;/</w:t>
        </w:r>
        <w:proofErr w:type="spellStart"/>
        <w:r w:rsidRPr="005E3DA9">
          <w:rPr>
            <w:rFonts w:ascii="Courier New" w:hAnsi="Courier New" w:cs="Courier New"/>
            <w:sz w:val="17"/>
            <w:szCs w:val="17"/>
            <w:highlight w:val="white"/>
            <w:lang w:val="fr-FR" w:eastAsia="en-GB"/>
          </w:rPr>
          <w:t>xsd:documentation</w:t>
        </w:r>
        <w:proofErr w:type="spellEnd"/>
        <w:r w:rsidRPr="005E3DA9">
          <w:rPr>
            <w:rFonts w:ascii="Courier New" w:hAnsi="Courier New" w:cs="Courier New"/>
            <w:sz w:val="17"/>
            <w:szCs w:val="17"/>
            <w:highlight w:val="white"/>
            <w:lang w:val="fr-FR" w:eastAsia="en-GB"/>
          </w:rPr>
          <w:t>&gt;</w:t>
        </w:r>
      </w:ins>
    </w:p>
    <w:p w14:paraId="21643CCE" w14:textId="77777777" w:rsidR="00832D88" w:rsidRPr="00E41ED3" w:rsidRDefault="00832D88" w:rsidP="00832D88">
      <w:pPr>
        <w:spacing w:before="0" w:after="0"/>
        <w:rPr>
          <w:ins w:id="68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r w:rsidRPr="005E3DA9">
        <w:rPr>
          <w:rFonts w:ascii="Courier New" w:hAnsi="Courier New" w:cs="Courier New"/>
          <w:sz w:val="17"/>
          <w:szCs w:val="17"/>
          <w:highlight w:val="white"/>
          <w:lang w:val="fr-FR" w:eastAsia="en-GB"/>
        </w:rPr>
        <w:tab/>
      </w:r>
      <w:ins w:id="686" w:author="Author">
        <w:r w:rsidRPr="00E41ED3">
          <w:rPr>
            <w:rFonts w:ascii="Courier New" w:hAnsi="Courier New" w:cs="Courier New"/>
            <w:sz w:val="17"/>
            <w:szCs w:val="17"/>
            <w:highlight w:val="white"/>
            <w:lang w:eastAsia="en-GB"/>
          </w:rPr>
          <w:t>&lt;/xsd:annotation&gt;</w:t>
        </w:r>
      </w:ins>
    </w:p>
    <w:p w14:paraId="1D7D5F37" w14:textId="77777777" w:rsidR="00832D88" w:rsidRPr="005E3DA9" w:rsidRDefault="00832D88" w:rsidP="00832D88">
      <w:pPr>
        <w:spacing w:before="0" w:after="0"/>
        <w:rPr>
          <w:ins w:id="687" w:author="Author"/>
          <w:rFonts w:ascii="Courier New" w:hAnsi="Courier New" w:cs="Courier New"/>
          <w:sz w:val="17"/>
          <w:szCs w:val="17"/>
          <w:highlight w:val="white"/>
          <w:lang w:eastAsia="en-GB"/>
        </w:rPr>
      </w:pP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r w:rsidRPr="00E41ED3">
        <w:rPr>
          <w:rFonts w:ascii="Courier New" w:hAnsi="Courier New" w:cs="Courier New"/>
          <w:sz w:val="17"/>
          <w:szCs w:val="17"/>
          <w:highlight w:val="white"/>
          <w:lang w:eastAsia="en-GB"/>
        </w:rPr>
        <w:tab/>
      </w:r>
      <w:ins w:id="68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6DBA732E" w14:textId="77777777" w:rsidR="00832D88" w:rsidRPr="005E3DA9" w:rsidRDefault="00832D88" w:rsidP="00832D88">
      <w:pPr>
        <w:spacing w:before="0" w:after="0"/>
        <w:rPr>
          <w:ins w:id="68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9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value="Registration certificate"&gt;</w:t>
        </w:r>
      </w:ins>
    </w:p>
    <w:p w14:paraId="24E1A060" w14:textId="77777777" w:rsidR="00832D88" w:rsidRPr="005E3DA9" w:rsidRDefault="00832D88" w:rsidP="00832D88">
      <w:pPr>
        <w:spacing w:before="0" w:after="0"/>
        <w:rPr>
          <w:ins w:id="69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9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7ED255AB" w14:textId="77777777" w:rsidR="00832D88" w:rsidRPr="005E3DA9" w:rsidRDefault="00832D88" w:rsidP="00832D88">
      <w:pPr>
        <w:spacing w:before="0" w:after="0"/>
        <w:rPr>
          <w:ins w:id="69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9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&gt;Copy of registered design or design registration certificate&lt;/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662D764F" w14:textId="77777777" w:rsidR="00832D88" w:rsidRPr="005E3DA9" w:rsidRDefault="00832D88" w:rsidP="00832D88">
      <w:pPr>
        <w:spacing w:before="0" w:after="0"/>
        <w:rPr>
          <w:ins w:id="69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9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792091D5" w14:textId="77777777" w:rsidR="00832D88" w:rsidRPr="005E3DA9" w:rsidRDefault="00832D88" w:rsidP="00832D88">
      <w:pPr>
        <w:spacing w:before="0" w:after="0"/>
        <w:rPr>
          <w:ins w:id="69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69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7187901D" w14:textId="77777777" w:rsidR="00832D88" w:rsidRPr="005E3DA9" w:rsidRDefault="00832D88" w:rsidP="00832D88">
      <w:pPr>
        <w:spacing w:before="0" w:after="0"/>
        <w:rPr>
          <w:ins w:id="69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0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value="Industrial design representation"&gt;</w:t>
        </w:r>
      </w:ins>
    </w:p>
    <w:p w14:paraId="78B08C90" w14:textId="77777777" w:rsidR="00832D88" w:rsidRPr="005E3DA9" w:rsidRDefault="00832D88" w:rsidP="00832D88">
      <w:pPr>
        <w:spacing w:before="0" w:after="0"/>
        <w:rPr>
          <w:ins w:id="70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0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280D5D09" w14:textId="77777777" w:rsidR="00832D88" w:rsidRPr="005E3DA9" w:rsidRDefault="00832D88" w:rsidP="00832D88">
      <w:pPr>
        <w:spacing w:before="0" w:after="0"/>
        <w:rPr>
          <w:ins w:id="70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0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&gt;Representation of industrial design, which can be produced in 2D images, 3D images or 3D models, multimedia, or other formats accepted by the Office. If these files are not part of the Priority Document Data Package (PDDP) ZIP file, links to the published files can be provided.&lt;/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23B6EB54" w14:textId="77777777" w:rsidR="00832D88" w:rsidRPr="005E3DA9" w:rsidRDefault="00832D88" w:rsidP="00832D88">
      <w:pPr>
        <w:spacing w:before="0" w:after="0"/>
        <w:rPr>
          <w:ins w:id="70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0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3B6EACD0" w14:textId="77777777" w:rsidR="00832D88" w:rsidRPr="005E3DA9" w:rsidRDefault="00832D88" w:rsidP="00832D88">
      <w:pPr>
        <w:spacing w:before="0" w:after="0"/>
        <w:rPr>
          <w:ins w:id="70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0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1FE8835A" w14:textId="77777777" w:rsidR="00832D88" w:rsidRPr="005E3DA9" w:rsidRDefault="00832D88" w:rsidP="00832D88">
      <w:pPr>
        <w:spacing w:before="0" w:after="0"/>
        <w:rPr>
          <w:ins w:id="70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1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value="Classification data"&gt;</w:t>
        </w:r>
      </w:ins>
    </w:p>
    <w:p w14:paraId="3603DABA" w14:textId="77777777" w:rsidR="00832D88" w:rsidRPr="005E3DA9" w:rsidRDefault="00832D88" w:rsidP="00832D88">
      <w:pPr>
        <w:spacing w:before="0" w:after="0"/>
        <w:rPr>
          <w:ins w:id="71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1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4CEAF2E7" w14:textId="77777777" w:rsidR="00832D88" w:rsidRPr="005E3DA9" w:rsidRDefault="00832D88" w:rsidP="00832D88">
      <w:pPr>
        <w:spacing w:before="0" w:after="0"/>
        <w:rPr>
          <w:ins w:id="71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1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&gt;Locarno classification data which the industrial design has been registered in&lt;/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6C755FE2" w14:textId="77777777" w:rsidR="00832D88" w:rsidRPr="005E3DA9" w:rsidRDefault="00832D88" w:rsidP="00832D88">
      <w:pPr>
        <w:spacing w:before="0" w:after="0"/>
        <w:rPr>
          <w:ins w:id="71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1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6DEC4461" w14:textId="77777777" w:rsidR="00832D88" w:rsidRPr="005E3DA9" w:rsidRDefault="00832D88" w:rsidP="00832D88">
      <w:pPr>
        <w:spacing w:before="0" w:after="0"/>
        <w:rPr>
          <w:ins w:id="71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1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1C083101" w14:textId="77777777" w:rsidR="00832D88" w:rsidRPr="005E3DA9" w:rsidRDefault="00832D88" w:rsidP="00832D88">
      <w:pPr>
        <w:spacing w:before="0" w:after="0"/>
        <w:rPr>
          <w:ins w:id="71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2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 xml:space="preserve"> value="Intermediate documents"&gt;</w:t>
        </w:r>
      </w:ins>
    </w:p>
    <w:p w14:paraId="014CBF45" w14:textId="77777777" w:rsidR="00832D88" w:rsidRPr="005E3DA9" w:rsidRDefault="00832D88" w:rsidP="00832D88">
      <w:pPr>
        <w:spacing w:before="0" w:after="0"/>
        <w:rPr>
          <w:ins w:id="72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2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78526D9D" w14:textId="77777777" w:rsidR="00832D88" w:rsidRPr="005E3DA9" w:rsidRDefault="00832D88" w:rsidP="00832D88">
      <w:pPr>
        <w:spacing w:before="0" w:after="0"/>
        <w:rPr>
          <w:ins w:id="72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2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&gt;Other important documents relating to the industrial design priority document including amendments or notification of change of applicant name&lt;/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0D441F0B" w14:textId="77777777" w:rsidR="00832D88" w:rsidRPr="005E3DA9" w:rsidRDefault="00832D88" w:rsidP="00832D88">
      <w:pPr>
        <w:spacing w:before="0" w:after="0"/>
        <w:rPr>
          <w:ins w:id="72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2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0967A385" w14:textId="77777777" w:rsidR="00832D88" w:rsidRPr="005E3DA9" w:rsidRDefault="00832D88" w:rsidP="00832D88">
      <w:pPr>
        <w:spacing w:before="0" w:after="0"/>
        <w:rPr>
          <w:ins w:id="72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2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xsd:enumeration</w:t>
        </w:r>
        <w:proofErr w:type="spellEnd"/>
        <w:r w:rsidRPr="005E3DA9">
          <w:rPr>
            <w:rFonts w:ascii="Courier New" w:hAnsi="Courier New" w:cs="Courier New"/>
            <w:sz w:val="17"/>
            <w:szCs w:val="17"/>
            <w:highlight w:val="white"/>
            <w:lang w:eastAsia="en-GB"/>
          </w:rPr>
          <w:t>&gt;</w:t>
        </w:r>
      </w:ins>
    </w:p>
    <w:p w14:paraId="67F8D378" w14:textId="77777777" w:rsidR="00832D88" w:rsidRPr="005E3DA9" w:rsidRDefault="00832D88" w:rsidP="00832D88">
      <w:pPr>
        <w:spacing w:before="0" w:after="0"/>
        <w:rPr>
          <w:ins w:id="72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3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&gt;</w:t>
        </w:r>
      </w:ins>
    </w:p>
    <w:p w14:paraId="4FD59E99" w14:textId="77777777" w:rsidR="00832D88" w:rsidRPr="005E3DA9" w:rsidRDefault="00832D88" w:rsidP="00832D88">
      <w:pPr>
        <w:spacing w:before="0" w:after="0"/>
        <w:rPr>
          <w:ins w:id="73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73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ins>
    </w:p>
    <w:p w14:paraId="51324506" w14:textId="77777777" w:rsidR="00832D88" w:rsidRPr="005E3DA9" w:rsidRDefault="00832D88" w:rsidP="00832D88">
      <w:pPr>
        <w:spacing w:before="0" w:after="0"/>
        <w:rPr>
          <w:ins w:id="73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73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TrademarkSupplementaryDocumentCategory</w:t>
        </w:r>
        <w:proofErr w:type="spellEnd"/>
        <w:r w:rsidRPr="005E3DA9">
          <w:rPr>
            <w:rFonts w:ascii="Courier New" w:hAnsi="Courier New" w:cs="Courier New"/>
            <w:sz w:val="17"/>
            <w:szCs w:val="17"/>
            <w:highlight w:val="white"/>
            <w:lang w:eastAsia="en-GB"/>
          </w:rPr>
          <w:t>" type="</w:t>
        </w:r>
        <w:proofErr w:type="spellStart"/>
        <w:r w:rsidRPr="005E3DA9">
          <w:rPr>
            <w:rFonts w:ascii="Courier New" w:hAnsi="Courier New" w:cs="Courier New"/>
            <w:sz w:val="17"/>
            <w:szCs w:val="17"/>
            <w:highlight w:val="white"/>
            <w:lang w:eastAsia="en-GB"/>
          </w:rPr>
          <w:t>pde:TrademarkSupplementaryDocumentCategoryType</w:t>
        </w:r>
        <w:proofErr w:type="spellEnd"/>
        <w:r w:rsidRPr="005E3DA9">
          <w:rPr>
            <w:rFonts w:ascii="Courier New" w:hAnsi="Courier New" w:cs="Courier New"/>
            <w:sz w:val="17"/>
            <w:szCs w:val="17"/>
            <w:highlight w:val="white"/>
            <w:lang w:eastAsia="en-GB"/>
          </w:rPr>
          <w:t>"&gt;</w:t>
        </w:r>
      </w:ins>
    </w:p>
    <w:p w14:paraId="108ED12C" w14:textId="77777777" w:rsidR="00832D88" w:rsidRPr="005E3DA9" w:rsidRDefault="00832D88" w:rsidP="00832D88">
      <w:pPr>
        <w:spacing w:before="0" w:after="0"/>
        <w:rPr>
          <w:ins w:id="73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3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51FB3E3B" w14:textId="77777777" w:rsidR="00832D88" w:rsidRPr="005E3DA9" w:rsidRDefault="00832D88" w:rsidP="00832D88">
      <w:pPr>
        <w:spacing w:before="0" w:after="0"/>
        <w:rPr>
          <w:ins w:id="737"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3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&gt;Category which identifies the optional trademark document artifact&lt;/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p>
    <w:p w14:paraId="2E8F2E95" w14:textId="77777777" w:rsidR="00832D88" w:rsidRPr="005E3DA9" w:rsidRDefault="00832D88" w:rsidP="00832D88">
      <w:pPr>
        <w:spacing w:before="0" w:after="0"/>
        <w:rPr>
          <w:ins w:id="739"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4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ins>
    </w:p>
    <w:p w14:paraId="45FAD91A" w14:textId="77777777" w:rsidR="00832D88" w:rsidRPr="005E3DA9" w:rsidRDefault="00832D88" w:rsidP="00832D88">
      <w:pPr>
        <w:spacing w:before="0" w:after="0"/>
        <w:rPr>
          <w:ins w:id="74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74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ins>
    </w:p>
    <w:p w14:paraId="4367A585" w14:textId="77777777" w:rsidR="00832D88" w:rsidRPr="005E3DA9" w:rsidRDefault="00832D88" w:rsidP="00832D88">
      <w:pPr>
        <w:spacing w:before="0" w:after="0"/>
        <w:rPr>
          <w:ins w:id="74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74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TrademarkSupplementaryDocumentCategoryType</w:t>
        </w:r>
        <w:proofErr w:type="spellEnd"/>
        <w:r w:rsidRPr="005E3DA9">
          <w:rPr>
            <w:rFonts w:ascii="Courier New" w:hAnsi="Courier New" w:cs="Courier New"/>
            <w:sz w:val="17"/>
            <w:szCs w:val="17"/>
            <w:highlight w:val="white"/>
            <w:lang w:eastAsia="en-GB"/>
          </w:rPr>
          <w:t>"&gt;</w:t>
        </w:r>
      </w:ins>
    </w:p>
    <w:p w14:paraId="7A45A871" w14:textId="6167A0B5" w:rsidR="00832D88" w:rsidRPr="005E3DA9" w:rsidRDefault="00832D88" w:rsidP="00832D88">
      <w:pPr>
        <w:spacing w:before="0" w:after="0"/>
        <w:rPr>
          <w:ins w:id="745" w:author="Author"/>
          <w:rFonts w:ascii="Courier New" w:hAnsi="Courier New" w:cs="Courier New"/>
          <w:sz w:val="17"/>
          <w:szCs w:val="17"/>
          <w:highlight w:val="white"/>
          <w:lang w:eastAsia="en-GB"/>
        </w:rPr>
      </w:pPr>
      <w:del w:id="746" w:author="Author" w:date="2025-10-24T11:01:00Z" w16du:dateUtc="2025-10-24T09:01:00Z">
        <w:r w:rsidRPr="005E3DA9" w:rsidDel="00003954">
          <w:rPr>
            <w:rFonts w:ascii="Courier New" w:hAnsi="Courier New" w:cs="Courier New"/>
            <w:sz w:val="17"/>
            <w:szCs w:val="17"/>
            <w:highlight w:val="white"/>
            <w:lang w:eastAsia="en-GB"/>
          </w:rPr>
          <w:tab/>
        </w:r>
      </w:del>
      <w:del w:id="747" w:author="Author" w:date="2025-10-24T11:00:00Z" w16du:dateUtc="2025-10-24T09:00:00Z">
        <w:r w:rsidRPr="005E3DA9" w:rsidDel="00003954">
          <w:rPr>
            <w:rFonts w:ascii="Courier New" w:hAnsi="Courier New" w:cs="Courier New"/>
            <w:sz w:val="17"/>
            <w:szCs w:val="17"/>
            <w:highlight w:val="white"/>
            <w:lang w:eastAsia="en-GB"/>
          </w:rPr>
          <w:tab/>
        </w:r>
      </w:del>
      <w:ins w:id="74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xsd:union</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memberTypes</w:t>
        </w:r>
        <w:proofErr w:type="spellEnd"/>
        <w:r w:rsidRPr="005E3DA9">
          <w:rPr>
            <w:rFonts w:ascii="Courier New" w:hAnsi="Courier New" w:cs="Courier New"/>
            <w:sz w:val="17"/>
            <w:szCs w:val="17"/>
            <w:highlight w:val="white"/>
            <w:lang w:eastAsia="en-GB"/>
          </w:rPr>
          <w:t>="</w:t>
        </w:r>
        <w:proofErr w:type="spellStart"/>
        <w:r w:rsidRPr="005E3DA9">
          <w:rPr>
            <w:rFonts w:ascii="Courier New" w:hAnsi="Courier New" w:cs="Courier New"/>
            <w:sz w:val="17"/>
            <w:szCs w:val="17"/>
            <w:highlight w:val="white"/>
            <w:lang w:eastAsia="en-GB"/>
          </w:rPr>
          <w:t>xsd:token</w:t>
        </w:r>
      </w:ins>
      <w:proofErr w:type="spellEnd"/>
      <w:ins w:id="749" w:author="Author" w:date="2025-10-24T11:01:00Z" w16du:dateUtc="2025-10-24T09:01:00Z">
        <w:r w:rsidR="00003954">
          <w:rPr>
            <w:rFonts w:ascii="Courier New" w:hAnsi="Courier New" w:cs="Courier New"/>
            <w:sz w:val="17"/>
            <w:szCs w:val="17"/>
            <w:highlight w:val="white"/>
            <w:lang w:eastAsia="en-GB"/>
          </w:rPr>
          <w:t xml:space="preserve"> </w:t>
        </w:r>
      </w:ins>
      <w:proofErr w:type="spellStart"/>
      <w:ins w:id="750" w:author="Author">
        <w:r w:rsidRPr="005E3DA9">
          <w:rPr>
            <w:rFonts w:ascii="Courier New" w:hAnsi="Courier New" w:cs="Courier New"/>
            <w:sz w:val="17"/>
            <w:szCs w:val="17"/>
            <w:highlight w:val="white"/>
            <w:lang w:eastAsia="en-GB"/>
          </w:rPr>
          <w:t>pde:TrademarkSupplementaryDocumentCategoryBaseType</w:t>
        </w:r>
        <w:proofErr w:type="spellEnd"/>
        <w:r w:rsidRPr="005E3DA9">
          <w:rPr>
            <w:rFonts w:ascii="Courier New" w:hAnsi="Courier New" w:cs="Courier New"/>
            <w:sz w:val="17"/>
            <w:szCs w:val="17"/>
            <w:highlight w:val="white"/>
            <w:lang w:eastAsia="en-GB"/>
          </w:rPr>
          <w:t>"/&gt;</w:t>
        </w:r>
      </w:ins>
    </w:p>
    <w:p w14:paraId="5D5C020B" w14:textId="77777777" w:rsidR="00832D88" w:rsidRPr="005E3DA9" w:rsidRDefault="00832D88" w:rsidP="00832D88">
      <w:pPr>
        <w:spacing w:before="0" w:after="0"/>
        <w:rPr>
          <w:ins w:id="751"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752"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ins>
    </w:p>
    <w:p w14:paraId="2DC737BD" w14:textId="77777777" w:rsidR="00832D88" w:rsidRPr="005E3DA9" w:rsidRDefault="00832D88" w:rsidP="00832D88">
      <w:pPr>
        <w:spacing w:before="0" w:after="0"/>
        <w:rPr>
          <w:ins w:id="753"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754"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xml:space="preserve"> name="</w:t>
        </w:r>
        <w:proofErr w:type="spellStart"/>
        <w:r w:rsidRPr="005E3DA9">
          <w:rPr>
            <w:rFonts w:ascii="Courier New" w:hAnsi="Courier New" w:cs="Courier New"/>
            <w:sz w:val="17"/>
            <w:szCs w:val="17"/>
            <w:highlight w:val="white"/>
            <w:lang w:eastAsia="en-GB"/>
          </w:rPr>
          <w:t>TrademarkSupplementaryDocumentCategoryBaseType</w:t>
        </w:r>
        <w:proofErr w:type="spellEnd"/>
        <w:r w:rsidRPr="005E3DA9">
          <w:rPr>
            <w:rFonts w:ascii="Courier New" w:hAnsi="Courier New" w:cs="Courier New"/>
            <w:sz w:val="17"/>
            <w:szCs w:val="17"/>
            <w:highlight w:val="white"/>
            <w:lang w:eastAsia="en-GB"/>
          </w:rPr>
          <w:t>"&gt;</w:t>
        </w:r>
      </w:ins>
    </w:p>
    <w:p w14:paraId="4EB21C09" w14:textId="77777777" w:rsidR="00832D88" w:rsidRPr="005E3DA9" w:rsidRDefault="00832D88" w:rsidP="00832D88">
      <w:pPr>
        <w:spacing w:before="0" w:after="0"/>
        <w:rPr>
          <w:ins w:id="75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56"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 xml:space="preserve"> base="</w:t>
        </w:r>
        <w:proofErr w:type="spellStart"/>
        <w:r w:rsidRPr="005E3DA9">
          <w:rPr>
            <w:rFonts w:ascii="Courier New" w:hAnsi="Courier New" w:cs="Courier New"/>
            <w:sz w:val="17"/>
            <w:szCs w:val="17"/>
            <w:highlight w:val="white"/>
            <w:lang w:eastAsia="en-GB"/>
          </w:rPr>
          <w:t>xsd:token</w:t>
        </w:r>
        <w:proofErr w:type="spellEnd"/>
        <w:r w:rsidRPr="005E3DA9">
          <w:rPr>
            <w:rFonts w:ascii="Courier New" w:hAnsi="Courier New" w:cs="Courier New"/>
            <w:sz w:val="17"/>
            <w:szCs w:val="17"/>
            <w:highlight w:val="white"/>
            <w:lang w:eastAsia="en-GB"/>
          </w:rPr>
          <w:t>"&gt;</w:t>
        </w:r>
      </w:ins>
    </w:p>
    <w:p w14:paraId="21005110" w14:textId="77777777" w:rsidR="00A56422" w:rsidRPr="00A56422" w:rsidRDefault="00832D88" w:rsidP="00A56422">
      <w:pPr>
        <w:spacing w:before="0" w:after="0"/>
        <w:rPr>
          <w:ins w:id="757" w:author="Author" w:date="2025-10-24T10:52:00Z"/>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758" w:author="Author" w:date="2025-10-24T10:52:00Z">
        <w:r w:rsidR="00A56422" w:rsidRPr="00A56422">
          <w:rPr>
            <w:rFonts w:ascii="Courier New" w:hAnsi="Courier New" w:cs="Courier New"/>
            <w:sz w:val="17"/>
            <w:szCs w:val="17"/>
            <w:highlight w:val="white"/>
            <w:lang w:eastAsia="en-GB"/>
          </w:rPr>
          <w:t>&lt;</w:t>
        </w:r>
        <w:proofErr w:type="spellStart"/>
        <w:r w:rsidR="00A56422" w:rsidRPr="00A56422">
          <w:rPr>
            <w:rFonts w:ascii="Courier New" w:hAnsi="Courier New" w:cs="Courier New"/>
            <w:sz w:val="17"/>
            <w:szCs w:val="17"/>
            <w:highlight w:val="white"/>
            <w:lang w:eastAsia="en-GB"/>
          </w:rPr>
          <w:t>xsd:enumeration</w:t>
        </w:r>
        <w:proofErr w:type="spellEnd"/>
        <w:r w:rsidR="00A56422" w:rsidRPr="00A56422">
          <w:rPr>
            <w:rFonts w:ascii="Courier New" w:hAnsi="Courier New" w:cs="Courier New"/>
            <w:sz w:val="17"/>
            <w:szCs w:val="17"/>
            <w:highlight w:val="white"/>
            <w:lang w:eastAsia="en-GB"/>
          </w:rPr>
          <w:t xml:space="preserve"> value="Bibliographic data"&gt;</w:t>
        </w:r>
      </w:ins>
    </w:p>
    <w:p w14:paraId="2432A5E9" w14:textId="0384DFD2" w:rsidR="00A56422" w:rsidRPr="00A56422" w:rsidRDefault="00A56422" w:rsidP="00A56422">
      <w:pPr>
        <w:spacing w:before="0" w:after="0"/>
        <w:ind w:left="720" w:firstLine="720"/>
        <w:rPr>
          <w:ins w:id="759" w:author="Author" w:date="2025-10-24T10:52:00Z"/>
          <w:rFonts w:ascii="Courier New" w:hAnsi="Courier New" w:cs="Courier New"/>
          <w:sz w:val="17"/>
          <w:szCs w:val="17"/>
          <w:highlight w:val="white"/>
          <w:lang w:eastAsia="en-GB"/>
        </w:rPr>
      </w:pPr>
      <w:ins w:id="760"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46139FFB" w14:textId="56D52FD8" w:rsidR="00A56422" w:rsidRPr="00A56422" w:rsidRDefault="00A56422" w:rsidP="00A56422">
      <w:pPr>
        <w:spacing w:before="0" w:after="0"/>
        <w:rPr>
          <w:ins w:id="761"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62"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&gt;Bibliographic data including the applicant or owner of the trademark&lt;/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&gt;</w:t>
        </w:r>
      </w:ins>
    </w:p>
    <w:p w14:paraId="79ED2CD5" w14:textId="49D117C4" w:rsidR="00A56422" w:rsidRPr="00A56422" w:rsidRDefault="00A56422" w:rsidP="00A56422">
      <w:pPr>
        <w:spacing w:before="0" w:after="0"/>
        <w:rPr>
          <w:ins w:id="763"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64"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1ADDE09E" w14:textId="58FF1D6C" w:rsidR="00A56422" w:rsidRPr="00A56422" w:rsidRDefault="00A56422" w:rsidP="00A56422">
      <w:pPr>
        <w:spacing w:before="0" w:after="0"/>
        <w:rPr>
          <w:ins w:id="765"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766"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&gt;</w:t>
        </w:r>
      </w:ins>
    </w:p>
    <w:p w14:paraId="4CFEBCFA" w14:textId="6A7A4A6A" w:rsidR="00A56422" w:rsidRPr="00A56422" w:rsidRDefault="00A56422" w:rsidP="00A56422">
      <w:pPr>
        <w:spacing w:before="0" w:after="0"/>
        <w:rPr>
          <w:ins w:id="767"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768"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 xml:space="preserve"> value="Registration certificate"&gt;</w:t>
        </w:r>
      </w:ins>
    </w:p>
    <w:p w14:paraId="63A4A9C5" w14:textId="1F6F9C6E" w:rsidR="00A56422" w:rsidRPr="00A56422" w:rsidRDefault="00A56422" w:rsidP="00A56422">
      <w:pPr>
        <w:spacing w:before="0" w:after="0"/>
        <w:rPr>
          <w:ins w:id="769"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70"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3F11DA6F" w14:textId="5C003B02" w:rsidR="00A56422" w:rsidRPr="00A56422" w:rsidRDefault="00A56422" w:rsidP="00A56422">
      <w:pPr>
        <w:spacing w:before="0" w:after="0"/>
        <w:rPr>
          <w:ins w:id="771"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72"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&gt;Copy of registered trademark or trademark registration certificate&lt;/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&gt;</w:t>
        </w:r>
      </w:ins>
    </w:p>
    <w:p w14:paraId="2AF5B56F" w14:textId="231E344D" w:rsidR="00A56422" w:rsidRPr="00A56422" w:rsidRDefault="00A56422" w:rsidP="00A56422">
      <w:pPr>
        <w:spacing w:before="0" w:after="0"/>
        <w:rPr>
          <w:ins w:id="773"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74"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2F3E2663" w14:textId="16C201B9" w:rsidR="00A56422" w:rsidRPr="00A56422" w:rsidRDefault="00A56422" w:rsidP="00A56422">
      <w:pPr>
        <w:spacing w:before="0" w:after="0"/>
        <w:rPr>
          <w:ins w:id="775"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776"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&gt;</w:t>
        </w:r>
      </w:ins>
    </w:p>
    <w:p w14:paraId="7E536D3E" w14:textId="57CCC3FD" w:rsidR="00A56422" w:rsidRPr="00A56422" w:rsidRDefault="00A56422" w:rsidP="00A56422">
      <w:pPr>
        <w:spacing w:before="0" w:after="0"/>
        <w:rPr>
          <w:ins w:id="777"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78"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 xml:space="preserve"> value="Mark representation"&gt;</w:t>
        </w:r>
      </w:ins>
    </w:p>
    <w:p w14:paraId="6192D616" w14:textId="116A399D" w:rsidR="00A56422" w:rsidRPr="00A56422" w:rsidRDefault="00A56422" w:rsidP="00A56422">
      <w:pPr>
        <w:spacing w:before="0" w:after="0"/>
        <w:rPr>
          <w:ins w:id="779"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80"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592BFFDA" w14:textId="248E3D77" w:rsidR="00A56422" w:rsidRPr="00A56422" w:rsidRDefault="00A56422" w:rsidP="00A56422">
      <w:pPr>
        <w:spacing w:before="0" w:after="0"/>
        <w:rPr>
          <w:ins w:id="781"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82"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 xml:space="preserve">&gt;Representation of trademark, which can be produced in 2D images, 3D images or 3D models, multimedia, or other formats accepted by the Office. </w:t>
        </w:r>
      </w:ins>
    </w:p>
    <w:p w14:paraId="080343B0" w14:textId="0234C6E3" w:rsidR="00A56422" w:rsidRPr="00A56422" w:rsidRDefault="00A56422" w:rsidP="00A56422">
      <w:pPr>
        <w:spacing w:before="0" w:after="0"/>
        <w:rPr>
          <w:ins w:id="783" w:author="Author" w:date="2025-10-24T10:52:00Z"/>
          <w:rFonts w:ascii="Courier New" w:hAnsi="Courier New" w:cs="Courier New"/>
          <w:sz w:val="17"/>
          <w:szCs w:val="17"/>
          <w:highlight w:val="white"/>
          <w:lang w:eastAsia="en-GB"/>
        </w:rPr>
      </w:pPr>
      <w:ins w:id="784" w:author="Author" w:date="2025-10-24T10:52:00Z">
        <w:r w:rsidRPr="00A56422">
          <w:rPr>
            <w:rFonts w:ascii="Courier New" w:hAnsi="Courier New" w:cs="Courier New"/>
            <w:sz w:val="17"/>
            <w:szCs w:val="17"/>
            <w:highlight w:val="white"/>
            <w:lang w:eastAsia="en-GB"/>
          </w:rPr>
          <w:t>If these files are not part of the Priority Document Data Package (PDDP) ZIP file, links to the published files can be provided.&lt;/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&gt;</w:t>
        </w:r>
      </w:ins>
    </w:p>
    <w:p w14:paraId="00486339" w14:textId="12BC7DE3" w:rsidR="00A56422" w:rsidRPr="00A56422" w:rsidRDefault="00A56422" w:rsidP="00A56422">
      <w:pPr>
        <w:spacing w:before="0" w:after="0"/>
        <w:rPr>
          <w:ins w:id="785"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86"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74134298" w14:textId="539B75AB" w:rsidR="00A56422" w:rsidRPr="00A56422" w:rsidRDefault="00A56422" w:rsidP="00A56422">
      <w:pPr>
        <w:spacing w:before="0" w:after="0"/>
        <w:rPr>
          <w:ins w:id="787"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788"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&gt;</w:t>
        </w:r>
      </w:ins>
    </w:p>
    <w:p w14:paraId="21EEA69A" w14:textId="6F359605" w:rsidR="00A56422" w:rsidRPr="00A56422" w:rsidRDefault="00A56422" w:rsidP="00A56422">
      <w:pPr>
        <w:spacing w:before="0" w:after="0"/>
        <w:rPr>
          <w:ins w:id="789"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790"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 xml:space="preserve"> value="Classification data"&gt;</w:t>
        </w:r>
      </w:ins>
    </w:p>
    <w:p w14:paraId="5B7A1AAA" w14:textId="2C648BA7" w:rsidR="00A56422" w:rsidRPr="00A56422" w:rsidRDefault="00A56422" w:rsidP="00A56422">
      <w:pPr>
        <w:spacing w:before="0" w:after="0"/>
        <w:rPr>
          <w:ins w:id="791" w:author="Author" w:date="2025-10-24T10:52:00Z"/>
          <w:rFonts w:ascii="Courier New" w:hAnsi="Courier New" w:cs="Courier New"/>
          <w:sz w:val="17"/>
          <w:szCs w:val="17"/>
          <w:highlight w:val="white"/>
          <w:lang w:val="fr-FR"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792" w:author="Author" w:date="2025-10-24T10:52:00Z">
        <w:r w:rsidRPr="00A56422">
          <w:rPr>
            <w:rFonts w:ascii="Courier New" w:hAnsi="Courier New" w:cs="Courier New"/>
            <w:sz w:val="17"/>
            <w:szCs w:val="17"/>
            <w:highlight w:val="white"/>
            <w:lang w:val="fr-FR" w:eastAsia="en-GB"/>
          </w:rPr>
          <w:t>&lt;</w:t>
        </w:r>
        <w:proofErr w:type="spellStart"/>
        <w:r w:rsidRPr="00A56422">
          <w:rPr>
            <w:rFonts w:ascii="Courier New" w:hAnsi="Courier New" w:cs="Courier New"/>
            <w:sz w:val="17"/>
            <w:szCs w:val="17"/>
            <w:highlight w:val="white"/>
            <w:lang w:val="fr-FR" w:eastAsia="en-GB"/>
          </w:rPr>
          <w:t>xsd:annotation</w:t>
        </w:r>
        <w:proofErr w:type="spellEnd"/>
        <w:r w:rsidRPr="00A56422">
          <w:rPr>
            <w:rFonts w:ascii="Courier New" w:hAnsi="Courier New" w:cs="Courier New"/>
            <w:sz w:val="17"/>
            <w:szCs w:val="17"/>
            <w:highlight w:val="white"/>
            <w:lang w:val="fr-FR" w:eastAsia="en-GB"/>
          </w:rPr>
          <w:t>&gt;</w:t>
        </w:r>
      </w:ins>
    </w:p>
    <w:p w14:paraId="765DD8DA" w14:textId="7CDC8011" w:rsidR="00A56422" w:rsidRPr="00A56422" w:rsidRDefault="00A56422" w:rsidP="00A56422">
      <w:pPr>
        <w:spacing w:before="0" w:after="0"/>
        <w:rPr>
          <w:ins w:id="793" w:author="Author" w:date="2025-10-24T10:52:00Z"/>
          <w:rFonts w:ascii="Courier New" w:hAnsi="Courier New" w:cs="Courier New"/>
          <w:sz w:val="17"/>
          <w:szCs w:val="17"/>
          <w:highlight w:val="white"/>
          <w:lang w:val="fr-FR" w:eastAsia="en-GB"/>
        </w:rPr>
      </w:pPr>
      <w:r w:rsidRPr="00A56422">
        <w:rPr>
          <w:rFonts w:ascii="Courier New" w:hAnsi="Courier New" w:cs="Courier New"/>
          <w:sz w:val="17"/>
          <w:szCs w:val="17"/>
          <w:highlight w:val="white"/>
          <w:lang w:val="fr-FR" w:eastAsia="en-GB"/>
        </w:rPr>
        <w:tab/>
      </w:r>
      <w:r w:rsidRPr="00A56422">
        <w:rPr>
          <w:rFonts w:ascii="Courier New" w:hAnsi="Courier New" w:cs="Courier New"/>
          <w:sz w:val="17"/>
          <w:szCs w:val="17"/>
          <w:highlight w:val="white"/>
          <w:lang w:val="fr-FR" w:eastAsia="en-GB"/>
        </w:rPr>
        <w:tab/>
      </w:r>
      <w:ins w:id="794" w:author="Author" w:date="2025-10-24T10:52:00Z">
        <w:r w:rsidRPr="00A56422">
          <w:rPr>
            <w:rFonts w:ascii="Courier New" w:hAnsi="Courier New" w:cs="Courier New"/>
            <w:sz w:val="17"/>
            <w:szCs w:val="17"/>
            <w:highlight w:val="white"/>
            <w:lang w:val="fr-FR" w:eastAsia="en-GB"/>
          </w:rPr>
          <w:t>&lt;</w:t>
        </w:r>
        <w:proofErr w:type="spellStart"/>
        <w:r w:rsidRPr="00A56422">
          <w:rPr>
            <w:rFonts w:ascii="Courier New" w:hAnsi="Courier New" w:cs="Courier New"/>
            <w:sz w:val="17"/>
            <w:szCs w:val="17"/>
            <w:highlight w:val="white"/>
            <w:lang w:val="fr-FR" w:eastAsia="en-GB"/>
          </w:rPr>
          <w:t>xsd:documentation</w:t>
        </w:r>
        <w:proofErr w:type="spellEnd"/>
        <w:r w:rsidRPr="00A56422">
          <w:rPr>
            <w:rFonts w:ascii="Courier New" w:hAnsi="Courier New" w:cs="Courier New"/>
            <w:sz w:val="17"/>
            <w:szCs w:val="17"/>
            <w:highlight w:val="white"/>
            <w:lang w:val="fr-FR" w:eastAsia="en-GB"/>
          </w:rPr>
          <w:t>&gt;Classification data&lt;/</w:t>
        </w:r>
        <w:proofErr w:type="spellStart"/>
        <w:r w:rsidRPr="00A56422">
          <w:rPr>
            <w:rFonts w:ascii="Courier New" w:hAnsi="Courier New" w:cs="Courier New"/>
            <w:sz w:val="17"/>
            <w:szCs w:val="17"/>
            <w:highlight w:val="white"/>
            <w:lang w:val="fr-FR" w:eastAsia="en-GB"/>
          </w:rPr>
          <w:t>xsd:documentation</w:t>
        </w:r>
        <w:proofErr w:type="spellEnd"/>
        <w:r w:rsidRPr="00A56422">
          <w:rPr>
            <w:rFonts w:ascii="Courier New" w:hAnsi="Courier New" w:cs="Courier New"/>
            <w:sz w:val="17"/>
            <w:szCs w:val="17"/>
            <w:highlight w:val="white"/>
            <w:lang w:val="fr-FR" w:eastAsia="en-GB"/>
          </w:rPr>
          <w:t>&gt;</w:t>
        </w:r>
      </w:ins>
    </w:p>
    <w:p w14:paraId="09550F05" w14:textId="7921C13E" w:rsidR="00A56422" w:rsidRPr="00A56422" w:rsidRDefault="00A56422" w:rsidP="00A56422">
      <w:pPr>
        <w:spacing w:before="0" w:after="0"/>
        <w:rPr>
          <w:ins w:id="795"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val="fr-FR" w:eastAsia="en-GB"/>
        </w:rPr>
        <w:tab/>
      </w:r>
      <w:r w:rsidRPr="00A56422">
        <w:rPr>
          <w:rFonts w:ascii="Courier New" w:hAnsi="Courier New" w:cs="Courier New"/>
          <w:sz w:val="17"/>
          <w:szCs w:val="17"/>
          <w:highlight w:val="white"/>
          <w:lang w:val="fr-FR" w:eastAsia="en-GB"/>
        </w:rPr>
        <w:tab/>
      </w:r>
      <w:ins w:id="796"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1F2DF4FB" w14:textId="1642FFE7" w:rsidR="00A56422" w:rsidRPr="00A56422" w:rsidRDefault="00A56422" w:rsidP="00A56422">
      <w:pPr>
        <w:spacing w:before="0" w:after="0"/>
        <w:rPr>
          <w:ins w:id="797"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798"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&gt;</w:t>
        </w:r>
      </w:ins>
    </w:p>
    <w:p w14:paraId="411C0392" w14:textId="6EFEFA86" w:rsidR="00A56422" w:rsidRPr="00A56422" w:rsidRDefault="00A56422" w:rsidP="00A56422">
      <w:pPr>
        <w:spacing w:before="0" w:after="0"/>
        <w:rPr>
          <w:ins w:id="799"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800"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 xml:space="preserve"> value="Intermediate documents"&gt;</w:t>
        </w:r>
      </w:ins>
    </w:p>
    <w:p w14:paraId="6AC1CF54" w14:textId="457A364C" w:rsidR="00A56422" w:rsidRPr="00A56422" w:rsidRDefault="00A56422" w:rsidP="00A56422">
      <w:pPr>
        <w:spacing w:before="0" w:after="0"/>
        <w:rPr>
          <w:ins w:id="801"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802"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283BBACF" w14:textId="324F1504" w:rsidR="00A56422" w:rsidRPr="00A56422" w:rsidRDefault="00A56422" w:rsidP="00A56422">
      <w:pPr>
        <w:spacing w:before="0" w:after="0"/>
        <w:rPr>
          <w:ins w:id="803"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804"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&gt;Other documents relating to the trademark priority document including amendments or notification of change of applicant name&lt;/</w:t>
        </w:r>
        <w:proofErr w:type="spellStart"/>
        <w:r w:rsidRPr="00A56422">
          <w:rPr>
            <w:rFonts w:ascii="Courier New" w:hAnsi="Courier New" w:cs="Courier New"/>
            <w:sz w:val="17"/>
            <w:szCs w:val="17"/>
            <w:highlight w:val="white"/>
            <w:lang w:eastAsia="en-GB"/>
          </w:rPr>
          <w:t>xsd:documentation</w:t>
        </w:r>
        <w:proofErr w:type="spellEnd"/>
        <w:r w:rsidRPr="00A56422">
          <w:rPr>
            <w:rFonts w:ascii="Courier New" w:hAnsi="Courier New" w:cs="Courier New"/>
            <w:sz w:val="17"/>
            <w:szCs w:val="17"/>
            <w:highlight w:val="white"/>
            <w:lang w:eastAsia="en-GB"/>
          </w:rPr>
          <w:t>&gt;</w:t>
        </w:r>
      </w:ins>
    </w:p>
    <w:p w14:paraId="167A6341" w14:textId="2B8E6DB5" w:rsidR="00A56422" w:rsidRPr="00A56422" w:rsidRDefault="00A56422" w:rsidP="00A56422">
      <w:pPr>
        <w:spacing w:before="0" w:after="0"/>
        <w:rPr>
          <w:ins w:id="805" w:author="Author" w:date="2025-10-24T10:52:00Z"/>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r w:rsidRPr="00A56422">
        <w:rPr>
          <w:rFonts w:ascii="Courier New" w:hAnsi="Courier New" w:cs="Courier New"/>
          <w:sz w:val="17"/>
          <w:szCs w:val="17"/>
          <w:highlight w:val="white"/>
          <w:lang w:eastAsia="en-GB"/>
        </w:rPr>
        <w:tab/>
      </w:r>
      <w:ins w:id="806"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xsd:annotation</w:t>
        </w:r>
        <w:proofErr w:type="spellEnd"/>
        <w:r w:rsidRPr="00A56422">
          <w:rPr>
            <w:rFonts w:ascii="Courier New" w:hAnsi="Courier New" w:cs="Courier New"/>
            <w:sz w:val="17"/>
            <w:szCs w:val="17"/>
            <w:highlight w:val="white"/>
            <w:lang w:eastAsia="en-GB"/>
          </w:rPr>
          <w:t>&gt;</w:t>
        </w:r>
      </w:ins>
    </w:p>
    <w:p w14:paraId="000710D4" w14:textId="1DED5F57" w:rsidR="00832D88" w:rsidRPr="005E3DA9" w:rsidRDefault="00A56422" w:rsidP="00A56422">
      <w:pPr>
        <w:spacing w:before="0" w:after="0"/>
        <w:rPr>
          <w:rFonts w:ascii="Courier New" w:hAnsi="Courier New" w:cs="Courier New"/>
          <w:sz w:val="17"/>
          <w:szCs w:val="17"/>
          <w:highlight w:val="white"/>
          <w:lang w:eastAsia="en-GB"/>
        </w:rPr>
      </w:pPr>
      <w:r w:rsidRPr="00A56422">
        <w:rPr>
          <w:rFonts w:ascii="Courier New" w:hAnsi="Courier New" w:cs="Courier New"/>
          <w:sz w:val="17"/>
          <w:szCs w:val="17"/>
          <w:highlight w:val="white"/>
          <w:lang w:eastAsia="en-GB"/>
        </w:rPr>
        <w:tab/>
      </w:r>
      <w:ins w:id="807" w:author="Author" w:date="2025-10-24T10:52:00Z">
        <w:r w:rsidRPr="00A56422">
          <w:rPr>
            <w:rFonts w:ascii="Courier New" w:hAnsi="Courier New" w:cs="Courier New"/>
            <w:sz w:val="17"/>
            <w:szCs w:val="17"/>
            <w:highlight w:val="white"/>
            <w:lang w:eastAsia="en-GB"/>
          </w:rPr>
          <w:t>&lt;/</w:t>
        </w:r>
        <w:proofErr w:type="spellStart"/>
        <w:r w:rsidRPr="00A56422">
          <w:rPr>
            <w:rFonts w:ascii="Courier New" w:hAnsi="Courier New" w:cs="Courier New"/>
            <w:sz w:val="17"/>
            <w:szCs w:val="17"/>
            <w:highlight w:val="white"/>
            <w:lang w:eastAsia="en-GB"/>
          </w:rPr>
          <w:t>xsd:enumeration</w:t>
        </w:r>
        <w:proofErr w:type="spellEnd"/>
        <w:r w:rsidRPr="00A56422">
          <w:rPr>
            <w:rFonts w:ascii="Courier New" w:hAnsi="Courier New" w:cs="Courier New"/>
            <w:sz w:val="17"/>
            <w:szCs w:val="17"/>
            <w:highlight w:val="white"/>
            <w:lang w:eastAsia="en-GB"/>
          </w:rPr>
          <w:t>&gt;</w:t>
        </w:r>
      </w:ins>
    </w:p>
    <w:p w14:paraId="2A1D32FD" w14:textId="77777777" w:rsidR="00832D88" w:rsidRPr="005E3DA9" w:rsidRDefault="00832D88" w:rsidP="00832D88">
      <w:pPr>
        <w:spacing w:before="0" w:after="0"/>
        <w:rPr>
          <w:ins w:id="808"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r w:rsidRPr="005E3DA9">
        <w:rPr>
          <w:rFonts w:ascii="Courier New" w:hAnsi="Courier New" w:cs="Courier New"/>
          <w:sz w:val="17"/>
          <w:szCs w:val="17"/>
          <w:highlight w:val="white"/>
          <w:lang w:eastAsia="en-GB"/>
        </w:rPr>
        <w:tab/>
      </w:r>
      <w:ins w:id="809"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xsd:restriction</w:t>
        </w:r>
        <w:proofErr w:type="spellEnd"/>
        <w:r w:rsidRPr="005E3DA9">
          <w:rPr>
            <w:rFonts w:ascii="Courier New" w:hAnsi="Courier New" w:cs="Courier New"/>
            <w:sz w:val="17"/>
            <w:szCs w:val="17"/>
            <w:highlight w:val="white"/>
            <w:lang w:eastAsia="en-GB"/>
          </w:rPr>
          <w:t>&gt;</w:t>
        </w:r>
      </w:ins>
    </w:p>
    <w:p w14:paraId="531E332D" w14:textId="3D39E090" w:rsidR="00D90392" w:rsidRPr="005E3DA9" w:rsidRDefault="00832D88" w:rsidP="00832D88">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ab/>
      </w:r>
      <w:ins w:id="810"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ins>
    </w:p>
    <w:p w14:paraId="261909C6" w14:textId="76CBB125" w:rsidR="00252B56" w:rsidRPr="005E3DA9" w:rsidRDefault="00252B56" w:rsidP="00C059E7">
      <w:pPr>
        <w:spacing w:before="0" w:after="0"/>
        <w:ind w:left="720"/>
        <w:rPr>
          <w:rFonts w:ascii="Courier New" w:hAnsi="Courier New" w:cs="Courier New"/>
          <w:sz w:val="17"/>
          <w:szCs w:val="17"/>
          <w:lang w:eastAsia="en-GB"/>
        </w:rPr>
      </w:pP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xsd:element</w:t>
      </w:r>
      <w:proofErr w:type="spellEnd"/>
      <w:r w:rsidRPr="005E3DA9">
        <w:rPr>
          <w:rFonts w:ascii="Courier New" w:hAnsi="Courier New" w:cs="Courier New"/>
          <w:sz w:val="17"/>
          <w:szCs w:val="17"/>
          <w:lang w:eastAsia="en-GB"/>
        </w:rPr>
        <w:t xml:space="preserve"> name="</w:t>
      </w:r>
      <w:proofErr w:type="spellStart"/>
      <w:r w:rsidRPr="005E3DA9">
        <w:rPr>
          <w:rFonts w:ascii="Courier New" w:hAnsi="Courier New" w:cs="Courier New"/>
          <w:sz w:val="17"/>
          <w:szCs w:val="17"/>
          <w:lang w:eastAsia="en-GB"/>
        </w:rPr>
        <w:t>ApplicationFilingDate</w:t>
      </w:r>
      <w:proofErr w:type="spellEnd"/>
      <w:r w:rsidRPr="005E3DA9">
        <w:rPr>
          <w:rFonts w:ascii="Courier New" w:hAnsi="Courier New" w:cs="Courier New"/>
          <w:sz w:val="17"/>
          <w:szCs w:val="17"/>
          <w:lang w:eastAsia="en-GB"/>
        </w:rPr>
        <w:t>" type="</w:t>
      </w:r>
      <w:proofErr w:type="spellStart"/>
      <w:r w:rsidRPr="005E3DA9">
        <w:rPr>
          <w:rFonts w:ascii="Courier New" w:hAnsi="Courier New" w:cs="Courier New"/>
          <w:sz w:val="17"/>
          <w:szCs w:val="17"/>
          <w:lang w:eastAsia="en-GB"/>
        </w:rPr>
        <w:t>com:DateType</w:t>
      </w:r>
      <w:proofErr w:type="spellEnd"/>
      <w:r w:rsidRPr="005E3DA9">
        <w:rPr>
          <w:rFonts w:ascii="Courier New" w:hAnsi="Courier New" w:cs="Courier New"/>
          <w:sz w:val="17"/>
          <w:szCs w:val="17"/>
          <w:lang w:eastAsia="en-GB"/>
        </w:rPr>
        <w:t xml:space="preserve">"&gt;   </w:t>
      </w:r>
    </w:p>
    <w:p w14:paraId="475AECE3" w14:textId="11CD4B0A" w:rsidR="00252B56" w:rsidRPr="005E3DA9" w:rsidRDefault="00252B56" w:rsidP="00252B56">
      <w:pPr>
        <w:spacing w:before="0" w:after="0"/>
        <w:ind w:left="720" w:firstLine="720"/>
        <w:rPr>
          <w:rFonts w:ascii="Courier New" w:hAnsi="Courier New" w:cs="Courier New"/>
          <w:sz w:val="17"/>
          <w:szCs w:val="17"/>
          <w:lang w:eastAsia="en-GB"/>
        </w:rPr>
      </w:pP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xsd:annotation</w:t>
      </w:r>
      <w:proofErr w:type="spellEnd"/>
      <w:r w:rsidRPr="005E3DA9">
        <w:rPr>
          <w:rFonts w:ascii="Courier New" w:hAnsi="Courier New" w:cs="Courier New"/>
          <w:sz w:val="17"/>
          <w:szCs w:val="17"/>
          <w:lang w:eastAsia="en-GB"/>
        </w:rPr>
        <w:t xml:space="preserve">&gt;   </w:t>
      </w:r>
    </w:p>
    <w:p w14:paraId="71966490" w14:textId="0A4C0E7E" w:rsidR="004E3FF7" w:rsidRPr="005E3DA9" w:rsidRDefault="00252B56" w:rsidP="00252B56">
      <w:pPr>
        <w:spacing w:before="0" w:after="0"/>
        <w:ind w:left="1440" w:firstLine="720"/>
        <w:rPr>
          <w:rFonts w:ascii="Courier New" w:hAnsi="Courier New" w:cs="Courier New"/>
          <w:sz w:val="17"/>
          <w:szCs w:val="17"/>
          <w:lang w:eastAsia="en-GB"/>
        </w:rPr>
      </w:pP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xsd:documentation</w:t>
      </w:r>
      <w:proofErr w:type="spellEnd"/>
      <w:r w:rsidRPr="005E3DA9">
        <w:rPr>
          <w:rFonts w:ascii="Courier New" w:hAnsi="Courier New" w:cs="Courier New"/>
          <w:sz w:val="17"/>
          <w:szCs w:val="17"/>
          <w:lang w:eastAsia="en-GB"/>
        </w:rPr>
        <w:t>&gt;The filing date of the application&lt;/</w:t>
      </w:r>
      <w:proofErr w:type="spellStart"/>
      <w:r w:rsidRPr="005E3DA9">
        <w:rPr>
          <w:rFonts w:ascii="Courier New" w:hAnsi="Courier New" w:cs="Courier New"/>
          <w:sz w:val="17"/>
          <w:szCs w:val="17"/>
          <w:lang w:eastAsia="en-GB"/>
        </w:rPr>
        <w:t>xsd:documentation</w:t>
      </w:r>
      <w:proofErr w:type="spellEnd"/>
      <w:r w:rsidRPr="005E3DA9">
        <w:rPr>
          <w:rFonts w:ascii="Courier New" w:hAnsi="Courier New" w:cs="Courier New"/>
          <w:sz w:val="17"/>
          <w:szCs w:val="17"/>
          <w:lang w:eastAsia="en-GB"/>
        </w:rPr>
        <w:t>&gt;</w:t>
      </w:r>
    </w:p>
    <w:p w14:paraId="32252A32" w14:textId="56BFC522" w:rsidR="00252B56" w:rsidRPr="005E3DA9" w:rsidRDefault="00252B56" w:rsidP="00252B56">
      <w:pPr>
        <w:spacing w:before="0" w:after="0"/>
        <w:ind w:left="720" w:firstLine="720"/>
        <w:rPr>
          <w:rFonts w:ascii="Courier New" w:hAnsi="Courier New" w:cs="Courier New"/>
          <w:sz w:val="17"/>
          <w:szCs w:val="17"/>
          <w:lang w:eastAsia="en-GB"/>
        </w:rPr>
      </w:pP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xsd:annotation</w:t>
      </w:r>
      <w:proofErr w:type="spellEnd"/>
      <w:r w:rsidRPr="005E3DA9">
        <w:rPr>
          <w:rFonts w:ascii="Courier New" w:hAnsi="Courier New" w:cs="Courier New"/>
          <w:sz w:val="17"/>
          <w:szCs w:val="17"/>
          <w:lang w:eastAsia="en-GB"/>
        </w:rPr>
        <w:t xml:space="preserve">&gt;  </w:t>
      </w:r>
    </w:p>
    <w:p w14:paraId="6D33E5CC" w14:textId="470EDA65" w:rsidR="00252B56" w:rsidRPr="005E3DA9" w:rsidRDefault="00252B56" w:rsidP="00252B56">
      <w:pPr>
        <w:spacing w:before="0" w:after="0"/>
        <w:rPr>
          <w:rFonts w:ascii="Courier New" w:hAnsi="Courier New" w:cs="Courier New"/>
          <w:sz w:val="17"/>
          <w:szCs w:val="17"/>
          <w:lang w:eastAsia="en-GB"/>
        </w:rPr>
      </w:pPr>
      <w:r w:rsidRPr="005E3DA9">
        <w:rPr>
          <w:rFonts w:ascii="Courier New" w:hAnsi="Courier New" w:cs="Courier New"/>
          <w:sz w:val="17"/>
          <w:szCs w:val="17"/>
          <w:lang w:eastAsia="en-GB"/>
        </w:rPr>
        <w:t>&lt;/</w:t>
      </w:r>
      <w:proofErr w:type="spellStart"/>
      <w:r w:rsidRPr="005E3DA9">
        <w:rPr>
          <w:rFonts w:ascii="Courier New" w:hAnsi="Courier New" w:cs="Courier New"/>
          <w:sz w:val="17"/>
          <w:szCs w:val="17"/>
          <w:lang w:eastAsia="en-GB"/>
        </w:rPr>
        <w:t>xsd:element</w:t>
      </w:r>
      <w:proofErr w:type="spellEnd"/>
      <w:r w:rsidRPr="005E3DA9">
        <w:rPr>
          <w:rFonts w:ascii="Courier New" w:hAnsi="Courier New" w:cs="Courier New"/>
          <w:sz w:val="17"/>
          <w:szCs w:val="17"/>
          <w:lang w:eastAsia="en-GB"/>
        </w:rPr>
        <w:t>&gt;</w:t>
      </w:r>
    </w:p>
    <w:p w14:paraId="39E5D097" w14:textId="06EFF962" w:rsidR="005D3984" w:rsidRPr="005E3DA9" w:rsidRDefault="005D3984" w:rsidP="005D3984">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&lt;xsd:element name="Document</w:t>
      </w:r>
      <w:ins w:id="811" w:author="Author">
        <w:r w:rsidR="00CD6FFD" w:rsidRPr="005E3DA9">
          <w:rPr>
            <w:rFonts w:ascii="Courier New" w:hAnsi="Courier New" w:cs="Courier New"/>
            <w:sz w:val="17"/>
            <w:szCs w:val="17"/>
            <w:highlight w:val="white"/>
            <w:lang w:eastAsia="en-GB"/>
          </w:rPr>
          <w:t>File</w:t>
        </w:r>
      </w:ins>
      <w:r w:rsidRPr="005E3DA9">
        <w:rPr>
          <w:rFonts w:ascii="Courier New" w:hAnsi="Courier New" w:cs="Courier New"/>
          <w:sz w:val="17"/>
          <w:szCs w:val="17"/>
          <w:highlight w:val="white"/>
          <w:lang w:eastAsia="en-GB"/>
        </w:rPr>
        <w:t>FormatCategory" type="pde:Document</w:t>
      </w:r>
      <w:ins w:id="812" w:author="Author">
        <w:r w:rsidR="00CD6FFD" w:rsidRPr="005E3DA9">
          <w:rPr>
            <w:rFonts w:ascii="Courier New" w:hAnsi="Courier New" w:cs="Courier New"/>
            <w:sz w:val="17"/>
            <w:szCs w:val="17"/>
            <w:highlight w:val="white"/>
            <w:lang w:eastAsia="en-GB"/>
          </w:rPr>
          <w:t>File</w:t>
        </w:r>
      </w:ins>
      <w:r w:rsidRPr="005E3DA9">
        <w:rPr>
          <w:rFonts w:ascii="Courier New" w:hAnsi="Courier New" w:cs="Courier New"/>
          <w:sz w:val="17"/>
          <w:szCs w:val="17"/>
          <w:highlight w:val="white"/>
          <w:lang w:eastAsia="en-GB"/>
        </w:rPr>
        <w:t>FormatCategoryType"&gt;</w:t>
      </w:r>
    </w:p>
    <w:p w14:paraId="40800945" w14:textId="77777777" w:rsidR="005D3984" w:rsidRPr="005E3DA9" w:rsidRDefault="005D3984" w:rsidP="005D3984">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AF082CC" w14:textId="10959358" w:rsidR="005D3984" w:rsidRPr="005E3DA9" w:rsidRDefault="005D3984" w:rsidP="005D3984">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ins w:id="813" w:author="Author">
        <w:r w:rsidR="00617A60" w:rsidRPr="005E3DA9">
          <w:rPr>
            <w:rFonts w:ascii="Courier New" w:hAnsi="Courier New" w:cs="Courier New"/>
            <w:sz w:val="17"/>
            <w:szCs w:val="17"/>
            <w:highlight w:val="white"/>
            <w:lang w:eastAsia="en-GB"/>
          </w:rPr>
          <w:t>Category which identifies the file format of document or data element which is part of the document, e. g. HTML, PDF,JPEG, TIFF, MP4, WAV, OBJ, ZIP</w:t>
        </w:r>
      </w:ins>
      <w:del w:id="814" w:author="Author">
        <w:r w:rsidRPr="005E3DA9" w:rsidDel="00617A60">
          <w:rPr>
            <w:rFonts w:ascii="Courier New" w:hAnsi="Courier New" w:cs="Courier New"/>
            <w:sz w:val="17"/>
            <w:szCs w:val="17"/>
            <w:highlight w:val="white"/>
            <w:lang w:eastAsia="en-GB"/>
          </w:rPr>
          <w:delText xml:space="preserve">Category of the document file format, </w:delText>
        </w:r>
        <w:r w:rsidRPr="005E3DA9" w:rsidDel="009C62B0">
          <w:rPr>
            <w:rFonts w:ascii="Courier New" w:hAnsi="Courier New" w:cs="Courier New"/>
            <w:sz w:val="17"/>
            <w:szCs w:val="17"/>
            <w:highlight w:val="white"/>
            <w:lang w:eastAsia="en-GB"/>
          </w:rPr>
          <w:delText>e. g. HTML, PDF</w:delText>
        </w:r>
      </w:del>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xsd:documentation</w:t>
      </w:r>
      <w:proofErr w:type="spellEnd"/>
      <w:r w:rsidRPr="005E3DA9">
        <w:rPr>
          <w:rFonts w:ascii="Courier New" w:hAnsi="Courier New" w:cs="Courier New"/>
          <w:sz w:val="17"/>
          <w:szCs w:val="17"/>
          <w:highlight w:val="white"/>
          <w:lang w:eastAsia="en-GB"/>
        </w:rPr>
        <w:t>&gt;</w:t>
      </w:r>
    </w:p>
    <w:p w14:paraId="47D680B5" w14:textId="77777777" w:rsidR="005D3984" w:rsidRPr="005E3DA9" w:rsidRDefault="005D3984" w:rsidP="005D3984">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xsd:annotation</w:t>
      </w:r>
      <w:proofErr w:type="spellEnd"/>
      <w:r w:rsidRPr="005E3DA9">
        <w:rPr>
          <w:rFonts w:ascii="Courier New" w:hAnsi="Courier New" w:cs="Courier New"/>
          <w:sz w:val="17"/>
          <w:szCs w:val="17"/>
          <w:highlight w:val="white"/>
          <w:lang w:eastAsia="en-GB"/>
        </w:rPr>
        <w:t>&gt;</w:t>
      </w:r>
    </w:p>
    <w:p w14:paraId="0B148D3A" w14:textId="77777777" w:rsidR="005D3984" w:rsidRPr="005E3DA9" w:rsidRDefault="005D3984" w:rsidP="005D3984">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xsd:element</w:t>
      </w:r>
      <w:proofErr w:type="spellEnd"/>
      <w:r w:rsidRPr="005E3DA9">
        <w:rPr>
          <w:rFonts w:ascii="Courier New" w:hAnsi="Courier New" w:cs="Courier New"/>
          <w:sz w:val="17"/>
          <w:szCs w:val="17"/>
          <w:highlight w:val="white"/>
          <w:lang w:eastAsia="en-GB"/>
        </w:rPr>
        <w:t>&gt;</w:t>
      </w:r>
    </w:p>
    <w:p w14:paraId="2E7AAC02" w14:textId="710901A3" w:rsidR="005D3984" w:rsidRPr="005E3DA9" w:rsidRDefault="005D3984" w:rsidP="005D3984">
      <w:pPr>
        <w:spacing w:before="0" w:after="0"/>
        <w:rPr>
          <w:ins w:id="815" w:author="Autho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 name="</w:t>
      </w:r>
      <w:proofErr w:type="spellStart"/>
      <w:r w:rsidRPr="005E3DA9">
        <w:rPr>
          <w:rFonts w:ascii="Courier New" w:hAnsi="Courier New" w:cs="Courier New"/>
          <w:sz w:val="17"/>
          <w:szCs w:val="17"/>
          <w:highlight w:val="white"/>
          <w:lang w:eastAsia="en-GB"/>
        </w:rPr>
        <w:t>Document</w:t>
      </w:r>
      <w:ins w:id="816" w:author="Author">
        <w:r w:rsidR="00340AEC" w:rsidRPr="005E3DA9">
          <w:rPr>
            <w:rFonts w:ascii="Courier New" w:hAnsi="Courier New" w:cs="Courier New"/>
            <w:sz w:val="17"/>
            <w:szCs w:val="17"/>
            <w:highlight w:val="white"/>
            <w:lang w:eastAsia="en-GB"/>
          </w:rPr>
          <w:t>File</w:t>
        </w:r>
      </w:ins>
      <w:r w:rsidRPr="005E3DA9">
        <w:rPr>
          <w:rFonts w:ascii="Courier New" w:hAnsi="Courier New" w:cs="Courier New"/>
          <w:sz w:val="17"/>
          <w:szCs w:val="17"/>
          <w:highlight w:val="white"/>
          <w:lang w:eastAsia="en-GB"/>
        </w:rPr>
        <w:t>FormatCategoryType</w:t>
      </w:r>
      <w:proofErr w:type="spellEnd"/>
      <w:r w:rsidRPr="005E3DA9">
        <w:rPr>
          <w:rFonts w:ascii="Courier New" w:hAnsi="Courier New" w:cs="Courier New"/>
          <w:sz w:val="17"/>
          <w:szCs w:val="17"/>
          <w:highlight w:val="white"/>
          <w:lang w:eastAsia="en-GB"/>
        </w:rPr>
        <w:t>"&gt;</w:t>
      </w:r>
    </w:p>
    <w:p w14:paraId="3D6ADB7C" w14:textId="1CBD409E" w:rsidR="00412203" w:rsidRPr="005E3DA9" w:rsidRDefault="00412203" w:rsidP="00481E13">
      <w:pPr>
        <w:spacing w:before="0" w:after="0"/>
        <w:ind w:left="720"/>
        <w:rPr>
          <w:ins w:id="817" w:author="Author"/>
          <w:rFonts w:ascii="Courier New" w:hAnsi="Courier New" w:cs="Courier New"/>
          <w:sz w:val="17"/>
          <w:szCs w:val="17"/>
          <w:highlight w:val="white"/>
          <w:lang w:eastAsia="en-GB"/>
        </w:rPr>
      </w:pPr>
      <w:ins w:id="818"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xsd:union</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memberTypes</w:t>
        </w:r>
        <w:proofErr w:type="spellEnd"/>
        <w:r w:rsidRPr="005E3DA9">
          <w:rPr>
            <w:rFonts w:ascii="Courier New" w:hAnsi="Courier New" w:cs="Courier New"/>
            <w:sz w:val="17"/>
            <w:szCs w:val="17"/>
            <w:highlight w:val="white"/>
            <w:lang w:eastAsia="en-GB"/>
          </w:rPr>
          <w:t>="</w:t>
        </w:r>
        <w:proofErr w:type="spellStart"/>
        <w:r w:rsidRPr="005E3DA9">
          <w:rPr>
            <w:rFonts w:ascii="Courier New" w:hAnsi="Courier New" w:cs="Courier New"/>
            <w:sz w:val="17"/>
            <w:szCs w:val="17"/>
            <w:highlight w:val="white"/>
            <w:lang w:eastAsia="en-GB"/>
          </w:rPr>
          <w:t>com:DocumentFormatCategoryType</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com:ThreeDModelFormatCategoryType</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dgn:ViewFileFormatCategoryType</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tmk:MarkMultimediaFileFormatCategoryType</w:t>
        </w:r>
        <w:proofErr w:type="spellEnd"/>
        <w:r w:rsidRPr="005E3DA9">
          <w:rPr>
            <w:rFonts w:ascii="Courier New" w:hAnsi="Courier New" w:cs="Courier New"/>
            <w:sz w:val="17"/>
            <w:szCs w:val="17"/>
            <w:highlight w:val="white"/>
            <w:lang w:eastAsia="en-GB"/>
          </w:rPr>
          <w:t xml:space="preserve"> </w:t>
        </w:r>
        <w:proofErr w:type="spellStart"/>
        <w:r w:rsidRPr="005E3DA9">
          <w:rPr>
            <w:rFonts w:ascii="Courier New" w:hAnsi="Courier New" w:cs="Courier New"/>
            <w:sz w:val="17"/>
            <w:szCs w:val="17"/>
            <w:highlight w:val="white"/>
            <w:lang w:eastAsia="en-GB"/>
          </w:rPr>
          <w:t>tmk:SoundFileFormatCategoryType</w:t>
        </w:r>
      </w:ins>
      <w:proofErr w:type="spellEnd"/>
      <w:ins w:id="819" w:author="Author" w:date="2025-10-24T10:17:00Z" w16du:dateUtc="2025-10-24T08:17:00Z">
        <w:r w:rsidR="007F3298">
          <w:rPr>
            <w:rFonts w:ascii="Courier New" w:hAnsi="Courier New" w:cs="Courier New"/>
            <w:sz w:val="17"/>
            <w:szCs w:val="17"/>
            <w:highlight w:val="white"/>
            <w:lang w:eastAsia="en-GB"/>
          </w:rPr>
          <w:t xml:space="preserve"> </w:t>
        </w:r>
      </w:ins>
      <w:proofErr w:type="spellStart"/>
      <w:ins w:id="820" w:author="Author" w:date="2025-10-24T10:17:00Z">
        <w:r w:rsidR="007F3298" w:rsidRPr="007F3298">
          <w:rPr>
            <w:rFonts w:ascii="Courier New" w:hAnsi="Courier New" w:cs="Courier New"/>
            <w:sz w:val="17"/>
            <w:szCs w:val="17"/>
            <w:highlight w:val="white"/>
            <w:lang w:eastAsia="en-GB"/>
          </w:rPr>
          <w:t>pde:ArchiveFormatCategoryType</w:t>
        </w:r>
      </w:ins>
      <w:proofErr w:type="spellEnd"/>
      <w:ins w:id="821" w:author="Author">
        <w:r w:rsidRPr="005E3DA9">
          <w:rPr>
            <w:rFonts w:ascii="Courier New" w:hAnsi="Courier New" w:cs="Courier New"/>
            <w:sz w:val="17"/>
            <w:szCs w:val="17"/>
            <w:highlight w:val="white"/>
            <w:lang w:eastAsia="en-GB"/>
          </w:rPr>
          <w:t>"/&gt;</w:t>
        </w:r>
      </w:ins>
    </w:p>
    <w:p w14:paraId="64849782" w14:textId="0AC464E7" w:rsidR="00412203" w:rsidRDefault="00412203" w:rsidP="00412203">
      <w:pPr>
        <w:spacing w:before="0" w:after="0"/>
        <w:rPr>
          <w:ins w:id="822" w:author="MURATAJ Erjola" w:date="2025-10-24T10:16:00Z" w16du:dateUtc="2025-10-24T08:16:00Z"/>
          <w:rFonts w:ascii="Courier New" w:hAnsi="Courier New" w:cs="Courier New"/>
          <w:sz w:val="17"/>
          <w:szCs w:val="17"/>
          <w:highlight w:val="white"/>
          <w:lang w:eastAsia="en-GB"/>
        </w:rPr>
      </w:pPr>
      <w:ins w:id="823" w:author="Autho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xsd:simpleType</w:t>
        </w:r>
        <w:proofErr w:type="spellEnd"/>
        <w:r w:rsidRPr="005E3DA9">
          <w:rPr>
            <w:rFonts w:ascii="Courier New" w:hAnsi="Courier New" w:cs="Courier New"/>
            <w:sz w:val="17"/>
            <w:szCs w:val="17"/>
            <w:highlight w:val="white"/>
            <w:lang w:eastAsia="en-GB"/>
          </w:rPr>
          <w:t>&gt;</w:t>
        </w:r>
      </w:ins>
    </w:p>
    <w:p w14:paraId="77B32D24" w14:textId="77777777" w:rsidR="009B6B32" w:rsidRPr="009B6B32" w:rsidRDefault="009B6B32" w:rsidP="009B6B32">
      <w:pPr>
        <w:spacing w:before="0" w:after="0"/>
        <w:rPr>
          <w:ins w:id="824" w:author="Author" w:date="2025-10-24T10:17:00Z"/>
          <w:rFonts w:ascii="Courier New" w:hAnsi="Courier New" w:cs="Courier New"/>
          <w:sz w:val="17"/>
          <w:szCs w:val="17"/>
          <w:highlight w:val="white"/>
          <w:lang w:eastAsia="en-GB"/>
        </w:rPr>
      </w:pPr>
      <w:ins w:id="825" w:author="Author" w:date="2025-10-24T10:17:00Z">
        <w:r w:rsidRPr="009B6B32">
          <w:rPr>
            <w:rFonts w:ascii="Courier New" w:hAnsi="Courier New" w:cs="Courier New"/>
            <w:sz w:val="17"/>
            <w:szCs w:val="17"/>
            <w:highlight w:val="white"/>
            <w:lang w:eastAsia="en-GB"/>
          </w:rPr>
          <w:t>&lt;</w:t>
        </w:r>
        <w:proofErr w:type="spellStart"/>
        <w:r w:rsidRPr="009B6B32">
          <w:rPr>
            <w:rFonts w:ascii="Courier New" w:hAnsi="Courier New" w:cs="Courier New"/>
            <w:sz w:val="17"/>
            <w:szCs w:val="17"/>
            <w:highlight w:val="white"/>
            <w:lang w:eastAsia="en-GB"/>
          </w:rPr>
          <w:t>xsd:simpleType</w:t>
        </w:r>
        <w:proofErr w:type="spellEnd"/>
        <w:r w:rsidRPr="009B6B32">
          <w:rPr>
            <w:rFonts w:ascii="Courier New" w:hAnsi="Courier New" w:cs="Courier New"/>
            <w:sz w:val="17"/>
            <w:szCs w:val="17"/>
            <w:highlight w:val="white"/>
            <w:lang w:eastAsia="en-GB"/>
          </w:rPr>
          <w:t xml:space="preserve"> name="</w:t>
        </w:r>
        <w:proofErr w:type="spellStart"/>
        <w:r w:rsidRPr="009B6B32">
          <w:rPr>
            <w:rFonts w:ascii="Courier New" w:hAnsi="Courier New" w:cs="Courier New"/>
            <w:sz w:val="17"/>
            <w:szCs w:val="17"/>
            <w:highlight w:val="white"/>
            <w:lang w:eastAsia="en-GB"/>
          </w:rPr>
          <w:t>ArchiveFormatCategoryType</w:t>
        </w:r>
        <w:proofErr w:type="spellEnd"/>
        <w:r w:rsidRPr="009B6B32">
          <w:rPr>
            <w:rFonts w:ascii="Courier New" w:hAnsi="Courier New" w:cs="Courier New"/>
            <w:sz w:val="17"/>
            <w:szCs w:val="17"/>
            <w:highlight w:val="white"/>
            <w:lang w:eastAsia="en-GB"/>
          </w:rPr>
          <w:t>"&gt;</w:t>
        </w:r>
      </w:ins>
    </w:p>
    <w:p w14:paraId="2FD7BA3C" w14:textId="77777777" w:rsidR="009B6B32" w:rsidRPr="009B6B32" w:rsidRDefault="009B6B32" w:rsidP="009B6B32">
      <w:pPr>
        <w:spacing w:before="0" w:after="0"/>
        <w:rPr>
          <w:ins w:id="826" w:author="Author" w:date="2025-10-24T10:17:00Z"/>
          <w:rFonts w:ascii="Courier New" w:hAnsi="Courier New" w:cs="Courier New"/>
          <w:sz w:val="17"/>
          <w:szCs w:val="17"/>
          <w:highlight w:val="white"/>
          <w:lang w:eastAsia="en-GB"/>
        </w:rPr>
      </w:pPr>
      <w:ins w:id="827"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xsd:restriction</w:t>
        </w:r>
        <w:proofErr w:type="spellEnd"/>
        <w:r w:rsidRPr="009B6B32">
          <w:rPr>
            <w:rFonts w:ascii="Courier New" w:hAnsi="Courier New" w:cs="Courier New"/>
            <w:sz w:val="17"/>
            <w:szCs w:val="17"/>
            <w:highlight w:val="white"/>
            <w:lang w:eastAsia="en-GB"/>
          </w:rPr>
          <w:t xml:space="preserve"> base="</w:t>
        </w:r>
        <w:proofErr w:type="spellStart"/>
        <w:r w:rsidRPr="009B6B32">
          <w:rPr>
            <w:rFonts w:ascii="Courier New" w:hAnsi="Courier New" w:cs="Courier New"/>
            <w:sz w:val="17"/>
            <w:szCs w:val="17"/>
            <w:highlight w:val="white"/>
            <w:lang w:eastAsia="en-GB"/>
          </w:rPr>
          <w:t>xsd:token</w:t>
        </w:r>
        <w:proofErr w:type="spellEnd"/>
        <w:r w:rsidRPr="009B6B32">
          <w:rPr>
            <w:rFonts w:ascii="Courier New" w:hAnsi="Courier New" w:cs="Courier New"/>
            <w:sz w:val="17"/>
            <w:szCs w:val="17"/>
            <w:highlight w:val="white"/>
            <w:lang w:eastAsia="en-GB"/>
          </w:rPr>
          <w:t>"&gt;</w:t>
        </w:r>
      </w:ins>
    </w:p>
    <w:p w14:paraId="021068E4" w14:textId="77777777" w:rsidR="009B6B32" w:rsidRPr="009B6B32" w:rsidRDefault="009B6B32" w:rsidP="009B6B32">
      <w:pPr>
        <w:spacing w:before="0" w:after="0"/>
        <w:rPr>
          <w:ins w:id="828" w:author="Author" w:date="2025-10-24T10:17:00Z"/>
          <w:rFonts w:ascii="Courier New" w:hAnsi="Courier New" w:cs="Courier New"/>
          <w:sz w:val="17"/>
          <w:szCs w:val="17"/>
          <w:highlight w:val="white"/>
          <w:lang w:eastAsia="en-GB"/>
        </w:rPr>
      </w:pPr>
      <w:ins w:id="829"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xsd:enumeration</w:t>
        </w:r>
        <w:proofErr w:type="spellEnd"/>
        <w:r w:rsidRPr="009B6B32">
          <w:rPr>
            <w:rFonts w:ascii="Courier New" w:hAnsi="Courier New" w:cs="Courier New"/>
            <w:sz w:val="17"/>
            <w:szCs w:val="17"/>
            <w:highlight w:val="white"/>
            <w:lang w:eastAsia="en-GB"/>
          </w:rPr>
          <w:t xml:space="preserve"> value="ZIP"&gt;</w:t>
        </w:r>
      </w:ins>
    </w:p>
    <w:p w14:paraId="4A94A52E" w14:textId="77777777" w:rsidR="009B6B32" w:rsidRPr="009B6B32" w:rsidRDefault="009B6B32" w:rsidP="009B6B32">
      <w:pPr>
        <w:spacing w:before="0" w:after="0"/>
        <w:rPr>
          <w:ins w:id="830" w:author="Author" w:date="2025-10-24T10:17:00Z"/>
          <w:rFonts w:ascii="Courier New" w:hAnsi="Courier New" w:cs="Courier New"/>
          <w:sz w:val="17"/>
          <w:szCs w:val="17"/>
          <w:highlight w:val="white"/>
          <w:lang w:eastAsia="en-GB"/>
        </w:rPr>
      </w:pPr>
      <w:ins w:id="831"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xsd:annotation</w:t>
        </w:r>
        <w:proofErr w:type="spellEnd"/>
        <w:r w:rsidRPr="009B6B32">
          <w:rPr>
            <w:rFonts w:ascii="Courier New" w:hAnsi="Courier New" w:cs="Courier New"/>
            <w:sz w:val="17"/>
            <w:szCs w:val="17"/>
            <w:highlight w:val="white"/>
            <w:lang w:eastAsia="en-GB"/>
          </w:rPr>
          <w:t>&gt;</w:t>
        </w:r>
      </w:ins>
    </w:p>
    <w:p w14:paraId="4391B1F3" w14:textId="7B98547A" w:rsidR="009B6B32" w:rsidRPr="009B6B32" w:rsidRDefault="009B6B32" w:rsidP="009B6B32">
      <w:pPr>
        <w:spacing w:before="0" w:after="0"/>
        <w:rPr>
          <w:ins w:id="832" w:author="Author" w:date="2025-10-24T10:17:00Z"/>
          <w:rFonts w:ascii="Courier New" w:hAnsi="Courier New" w:cs="Courier New"/>
          <w:sz w:val="17"/>
          <w:szCs w:val="17"/>
          <w:highlight w:val="white"/>
          <w:lang w:eastAsia="en-GB"/>
        </w:rPr>
      </w:pPr>
      <w:ins w:id="833"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xsd:documentation</w:t>
        </w:r>
        <w:proofErr w:type="spellEnd"/>
        <w:r w:rsidRPr="009B6B32">
          <w:rPr>
            <w:rFonts w:ascii="Courier New" w:hAnsi="Courier New" w:cs="Courier New"/>
            <w:sz w:val="17"/>
            <w:szCs w:val="17"/>
            <w:highlight w:val="white"/>
            <w:lang w:eastAsia="en-GB"/>
          </w:rPr>
          <w:t>&gt;</w:t>
        </w:r>
      </w:ins>
      <w:ins w:id="834" w:author="Author" w:date="2025-10-24T16:43:00Z">
        <w:r w:rsidR="00D77433" w:rsidRPr="00D77433">
          <w:rPr>
            <w:rFonts w:ascii="Courier New" w:hAnsi="Courier New" w:cs="Courier New"/>
            <w:sz w:val="17"/>
            <w:szCs w:val="17"/>
            <w:highlight w:val="white"/>
            <w:lang w:eastAsia="en-GB"/>
          </w:rPr>
          <w:t>ZIP file format for compressing and bundling files (.zip)</w:t>
        </w:r>
      </w:ins>
      <w:ins w:id="835" w:author="Author" w:date="2025-10-24T10:17:00Z">
        <w:r w:rsidRPr="009B6B32">
          <w:rPr>
            <w:rFonts w:ascii="Courier New" w:hAnsi="Courier New" w:cs="Courier New"/>
            <w:sz w:val="17"/>
            <w:szCs w:val="17"/>
            <w:highlight w:val="white"/>
            <w:lang w:eastAsia="en-GB"/>
          </w:rPr>
          <w:t>&lt;/</w:t>
        </w:r>
        <w:proofErr w:type="spellStart"/>
        <w:r w:rsidRPr="009B6B32">
          <w:rPr>
            <w:rFonts w:ascii="Courier New" w:hAnsi="Courier New" w:cs="Courier New"/>
            <w:sz w:val="17"/>
            <w:szCs w:val="17"/>
            <w:highlight w:val="white"/>
            <w:lang w:eastAsia="en-GB"/>
          </w:rPr>
          <w:t>xsd:documentation</w:t>
        </w:r>
        <w:proofErr w:type="spellEnd"/>
        <w:r w:rsidRPr="009B6B32">
          <w:rPr>
            <w:rFonts w:ascii="Courier New" w:hAnsi="Courier New" w:cs="Courier New"/>
            <w:sz w:val="17"/>
            <w:szCs w:val="17"/>
            <w:highlight w:val="white"/>
            <w:lang w:eastAsia="en-GB"/>
          </w:rPr>
          <w:t>&gt;</w:t>
        </w:r>
      </w:ins>
    </w:p>
    <w:p w14:paraId="476498C2" w14:textId="34F7B592" w:rsidR="009B6B32" w:rsidRPr="009B6B32" w:rsidRDefault="009B6B32" w:rsidP="009B6B32">
      <w:pPr>
        <w:spacing w:before="0" w:after="0"/>
        <w:rPr>
          <w:ins w:id="836" w:author="Author" w:date="2025-10-24T10:17:00Z"/>
          <w:rFonts w:ascii="Courier New" w:hAnsi="Courier New" w:cs="Courier New"/>
          <w:sz w:val="17"/>
          <w:szCs w:val="17"/>
          <w:highlight w:val="white"/>
          <w:lang w:eastAsia="en-GB"/>
        </w:rPr>
      </w:pPr>
      <w:ins w:id="837"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xsd:annotation</w:t>
        </w:r>
        <w:proofErr w:type="spellEnd"/>
        <w:r w:rsidRPr="009B6B32">
          <w:rPr>
            <w:rFonts w:ascii="Courier New" w:hAnsi="Courier New" w:cs="Courier New"/>
            <w:sz w:val="17"/>
            <w:szCs w:val="17"/>
            <w:highlight w:val="white"/>
            <w:lang w:eastAsia="en-GB"/>
          </w:rPr>
          <w:t>&gt;</w:t>
        </w:r>
      </w:ins>
    </w:p>
    <w:p w14:paraId="79453060" w14:textId="77777777" w:rsidR="009B6B32" w:rsidRPr="009B6B32" w:rsidRDefault="009B6B32" w:rsidP="009B6B32">
      <w:pPr>
        <w:spacing w:before="0" w:after="0"/>
        <w:rPr>
          <w:ins w:id="838" w:author="Author" w:date="2025-10-24T10:17:00Z"/>
          <w:rFonts w:ascii="Courier New" w:hAnsi="Courier New" w:cs="Courier New"/>
          <w:sz w:val="17"/>
          <w:szCs w:val="17"/>
          <w:highlight w:val="white"/>
          <w:lang w:eastAsia="en-GB"/>
        </w:rPr>
      </w:pPr>
      <w:ins w:id="839"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xsd:enumeration</w:t>
        </w:r>
        <w:proofErr w:type="spellEnd"/>
        <w:r w:rsidRPr="009B6B32">
          <w:rPr>
            <w:rFonts w:ascii="Courier New" w:hAnsi="Courier New" w:cs="Courier New"/>
            <w:sz w:val="17"/>
            <w:szCs w:val="17"/>
            <w:highlight w:val="white"/>
            <w:lang w:eastAsia="en-GB"/>
          </w:rPr>
          <w:t>&gt;</w:t>
        </w:r>
      </w:ins>
    </w:p>
    <w:p w14:paraId="6E5DD446" w14:textId="77777777" w:rsidR="009B6B32" w:rsidRPr="009B6B32" w:rsidRDefault="009B6B32" w:rsidP="009B6B32">
      <w:pPr>
        <w:spacing w:before="0" w:after="0"/>
        <w:rPr>
          <w:ins w:id="840" w:author="Author" w:date="2025-10-24T10:17:00Z"/>
          <w:rFonts w:ascii="Courier New" w:hAnsi="Courier New" w:cs="Courier New"/>
          <w:sz w:val="17"/>
          <w:szCs w:val="17"/>
          <w:highlight w:val="white"/>
          <w:lang w:eastAsia="en-GB"/>
        </w:rPr>
      </w:pPr>
      <w:ins w:id="841"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xsd:enumeration</w:t>
        </w:r>
        <w:proofErr w:type="spellEnd"/>
        <w:r w:rsidRPr="009B6B32">
          <w:rPr>
            <w:rFonts w:ascii="Courier New" w:hAnsi="Courier New" w:cs="Courier New"/>
            <w:sz w:val="17"/>
            <w:szCs w:val="17"/>
            <w:highlight w:val="white"/>
            <w:lang w:eastAsia="en-GB"/>
          </w:rPr>
          <w:t xml:space="preserve"> value="TAR"&gt;</w:t>
        </w:r>
      </w:ins>
    </w:p>
    <w:p w14:paraId="20A575F2" w14:textId="77777777" w:rsidR="009B6B32" w:rsidRPr="009B6B32" w:rsidRDefault="009B6B32" w:rsidP="009B6B32">
      <w:pPr>
        <w:spacing w:before="0" w:after="0"/>
        <w:rPr>
          <w:ins w:id="842" w:author="Author" w:date="2025-10-24T10:17:00Z"/>
          <w:rFonts w:ascii="Courier New" w:hAnsi="Courier New" w:cs="Courier New"/>
          <w:sz w:val="17"/>
          <w:szCs w:val="17"/>
          <w:highlight w:val="white"/>
          <w:lang w:eastAsia="en-GB"/>
        </w:rPr>
      </w:pPr>
      <w:ins w:id="843"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xsd:annotation</w:t>
        </w:r>
        <w:proofErr w:type="spellEnd"/>
        <w:r w:rsidRPr="009B6B32">
          <w:rPr>
            <w:rFonts w:ascii="Courier New" w:hAnsi="Courier New" w:cs="Courier New"/>
            <w:sz w:val="17"/>
            <w:szCs w:val="17"/>
            <w:highlight w:val="white"/>
            <w:lang w:eastAsia="en-GB"/>
          </w:rPr>
          <w:t>&gt;</w:t>
        </w:r>
      </w:ins>
    </w:p>
    <w:p w14:paraId="06AA89C7" w14:textId="5A505B8E" w:rsidR="009B6B32" w:rsidRPr="00D25BC6" w:rsidRDefault="009B6B32" w:rsidP="00A15194">
      <w:pPr>
        <w:spacing w:before="0" w:after="0"/>
        <w:ind w:left="2880"/>
        <w:rPr>
          <w:ins w:id="844" w:author="Author" w:date="2025-10-24T10:17:00Z"/>
          <w:rFonts w:ascii="Courier New" w:hAnsi="Courier New" w:cs="Courier New"/>
          <w:sz w:val="17"/>
          <w:szCs w:val="17"/>
          <w:highlight w:val="white"/>
          <w:lang w:eastAsia="en-GB"/>
        </w:rPr>
      </w:pPr>
      <w:ins w:id="845" w:author="Author" w:date="2025-10-24T10:17:00Z">
        <w:r w:rsidRPr="00D25BC6">
          <w:rPr>
            <w:rFonts w:ascii="Courier New" w:hAnsi="Courier New" w:cs="Courier New"/>
            <w:sz w:val="17"/>
            <w:szCs w:val="17"/>
            <w:highlight w:val="white"/>
            <w:lang w:eastAsia="en-GB"/>
          </w:rPr>
          <w:t>&lt;xsd:documentation&gt;</w:t>
        </w:r>
      </w:ins>
      <w:ins w:id="846" w:author="Author" w:date="2025-10-24T16:41:00Z">
        <w:r w:rsidR="009E58AD" w:rsidRPr="00D25BC6">
          <w:rPr>
            <w:rFonts w:ascii="Courier New" w:hAnsi="Courier New" w:cs="Courier New"/>
            <w:sz w:val="17"/>
            <w:szCs w:val="17"/>
            <w:highlight w:val="white"/>
            <w:lang w:eastAsia="en-GB"/>
          </w:rPr>
          <w:t>Tape archive file format (.tar)</w:t>
        </w:r>
      </w:ins>
      <w:ins w:id="847" w:author="Author" w:date="2025-10-24T10:17:00Z">
        <w:r w:rsidRPr="00D25BC6">
          <w:rPr>
            <w:rFonts w:ascii="Courier New" w:hAnsi="Courier New" w:cs="Courier New"/>
            <w:sz w:val="17"/>
            <w:szCs w:val="17"/>
            <w:highlight w:val="white"/>
            <w:lang w:eastAsia="en-GB"/>
          </w:rPr>
          <w:t>&lt;/xsd:documentation&gt;</w:t>
        </w:r>
      </w:ins>
    </w:p>
    <w:p w14:paraId="577447FF" w14:textId="1024F348" w:rsidR="009B6B32" w:rsidRPr="009B6B32" w:rsidRDefault="009B6B32" w:rsidP="009B6B32">
      <w:pPr>
        <w:spacing w:before="0" w:after="0"/>
        <w:rPr>
          <w:ins w:id="848" w:author="Author" w:date="2025-10-24T10:17:00Z"/>
          <w:rFonts w:ascii="Courier New" w:hAnsi="Courier New" w:cs="Courier New"/>
          <w:sz w:val="17"/>
          <w:szCs w:val="17"/>
          <w:highlight w:val="white"/>
          <w:lang w:eastAsia="en-GB"/>
        </w:rPr>
      </w:pPr>
      <w:ins w:id="849" w:author="Author" w:date="2025-10-24T10:17:00Z">
        <w:r w:rsidRPr="00D25BC6">
          <w:rPr>
            <w:rFonts w:ascii="Courier New" w:hAnsi="Courier New" w:cs="Courier New"/>
            <w:sz w:val="17"/>
            <w:szCs w:val="17"/>
            <w:highlight w:val="white"/>
            <w:lang w:eastAsia="en-GB"/>
          </w:rPr>
          <w:tab/>
        </w:r>
        <w:r w:rsidRPr="00D25BC6">
          <w:rPr>
            <w:rFonts w:ascii="Courier New" w:hAnsi="Courier New" w:cs="Courier New"/>
            <w:sz w:val="17"/>
            <w:szCs w:val="17"/>
            <w:highlight w:val="white"/>
            <w:lang w:eastAsia="en-GB"/>
          </w:rPr>
          <w:tab/>
        </w:r>
      </w:ins>
      <w:ins w:id="850" w:author="Author" w:date="2025-10-24T16:41:00Z" w16du:dateUtc="2025-10-24T14:41:00Z">
        <w:r w:rsidR="00220366" w:rsidRPr="00D25BC6">
          <w:rPr>
            <w:rFonts w:ascii="Courier New" w:hAnsi="Courier New" w:cs="Courier New"/>
            <w:sz w:val="17"/>
            <w:szCs w:val="17"/>
            <w:highlight w:val="white"/>
            <w:lang w:eastAsia="en-GB"/>
          </w:rPr>
          <w:tab/>
        </w:r>
      </w:ins>
      <w:ins w:id="851" w:author="Author" w:date="2025-10-24T10:17:00Z">
        <w:r w:rsidRPr="009B6B32">
          <w:rPr>
            <w:rFonts w:ascii="Courier New" w:hAnsi="Courier New" w:cs="Courier New"/>
            <w:sz w:val="17"/>
            <w:szCs w:val="17"/>
            <w:highlight w:val="white"/>
            <w:lang w:eastAsia="en-GB"/>
          </w:rPr>
          <w:t>&lt;/</w:t>
        </w:r>
        <w:proofErr w:type="spellStart"/>
        <w:r w:rsidRPr="009B6B32">
          <w:rPr>
            <w:rFonts w:ascii="Courier New" w:hAnsi="Courier New" w:cs="Courier New"/>
            <w:sz w:val="17"/>
            <w:szCs w:val="17"/>
            <w:highlight w:val="white"/>
            <w:lang w:eastAsia="en-GB"/>
          </w:rPr>
          <w:t>xsd:annotation</w:t>
        </w:r>
        <w:proofErr w:type="spellEnd"/>
        <w:r w:rsidRPr="009B6B32">
          <w:rPr>
            <w:rFonts w:ascii="Courier New" w:hAnsi="Courier New" w:cs="Courier New"/>
            <w:sz w:val="17"/>
            <w:szCs w:val="17"/>
            <w:highlight w:val="white"/>
            <w:lang w:eastAsia="en-GB"/>
          </w:rPr>
          <w:t>&gt;</w:t>
        </w:r>
      </w:ins>
    </w:p>
    <w:p w14:paraId="22FADE07" w14:textId="0537D5D6" w:rsidR="009B6B32" w:rsidRPr="009B6B32" w:rsidRDefault="009B6B32" w:rsidP="009B6B32">
      <w:pPr>
        <w:spacing w:before="0" w:after="0"/>
        <w:rPr>
          <w:ins w:id="852" w:author="Author" w:date="2025-10-24T10:17:00Z"/>
          <w:rFonts w:ascii="Courier New" w:hAnsi="Courier New" w:cs="Courier New"/>
          <w:sz w:val="17"/>
          <w:szCs w:val="17"/>
          <w:highlight w:val="white"/>
          <w:lang w:eastAsia="en-GB"/>
        </w:rPr>
      </w:pPr>
      <w:ins w:id="853"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xsd:enumeration</w:t>
        </w:r>
        <w:proofErr w:type="spellEnd"/>
        <w:r w:rsidRPr="009B6B32">
          <w:rPr>
            <w:rFonts w:ascii="Courier New" w:hAnsi="Courier New" w:cs="Courier New"/>
            <w:sz w:val="17"/>
            <w:szCs w:val="17"/>
            <w:highlight w:val="white"/>
            <w:lang w:eastAsia="en-GB"/>
          </w:rPr>
          <w:t>&gt;</w:t>
        </w:r>
      </w:ins>
    </w:p>
    <w:p w14:paraId="0D246499" w14:textId="77777777" w:rsidR="009B6B32" w:rsidRPr="009B6B32" w:rsidRDefault="009B6B32" w:rsidP="009B6B32">
      <w:pPr>
        <w:spacing w:before="0" w:after="0"/>
        <w:rPr>
          <w:ins w:id="854" w:author="Author" w:date="2025-10-24T10:17:00Z"/>
          <w:rFonts w:ascii="Courier New" w:hAnsi="Courier New" w:cs="Courier New"/>
          <w:sz w:val="17"/>
          <w:szCs w:val="17"/>
          <w:highlight w:val="white"/>
          <w:lang w:eastAsia="en-GB"/>
        </w:rPr>
      </w:pPr>
      <w:ins w:id="855" w:author="Author" w:date="2025-10-24T10:17:00Z">
        <w:r w:rsidRPr="009B6B32">
          <w:rPr>
            <w:rFonts w:ascii="Courier New" w:hAnsi="Courier New" w:cs="Courier New"/>
            <w:sz w:val="17"/>
            <w:szCs w:val="17"/>
            <w:highlight w:val="white"/>
            <w:lang w:eastAsia="en-GB"/>
          </w:rPr>
          <w:tab/>
        </w:r>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xsd:restriction</w:t>
        </w:r>
        <w:proofErr w:type="spellEnd"/>
        <w:r w:rsidRPr="009B6B32">
          <w:rPr>
            <w:rFonts w:ascii="Courier New" w:hAnsi="Courier New" w:cs="Courier New"/>
            <w:sz w:val="17"/>
            <w:szCs w:val="17"/>
            <w:highlight w:val="white"/>
            <w:lang w:eastAsia="en-GB"/>
          </w:rPr>
          <w:t>&gt;</w:t>
        </w:r>
      </w:ins>
    </w:p>
    <w:p w14:paraId="2831CCAE" w14:textId="483401F2" w:rsidR="003F00A0" w:rsidRPr="005E3DA9" w:rsidRDefault="009B6B32" w:rsidP="009B6B32">
      <w:pPr>
        <w:spacing w:before="0" w:after="0"/>
        <w:rPr>
          <w:rFonts w:ascii="Courier New" w:hAnsi="Courier New" w:cs="Courier New"/>
          <w:sz w:val="17"/>
          <w:szCs w:val="17"/>
          <w:highlight w:val="white"/>
          <w:lang w:eastAsia="en-GB"/>
        </w:rPr>
      </w:pPr>
      <w:ins w:id="856" w:author="Author" w:date="2025-10-24T10:17:00Z">
        <w:r w:rsidRPr="009B6B32">
          <w:rPr>
            <w:rFonts w:ascii="Courier New" w:hAnsi="Courier New" w:cs="Courier New"/>
            <w:sz w:val="17"/>
            <w:szCs w:val="17"/>
            <w:highlight w:val="white"/>
            <w:lang w:eastAsia="en-GB"/>
          </w:rPr>
          <w:tab/>
          <w:t>&lt;/</w:t>
        </w:r>
        <w:proofErr w:type="spellStart"/>
        <w:r w:rsidRPr="009B6B32">
          <w:rPr>
            <w:rFonts w:ascii="Courier New" w:hAnsi="Courier New" w:cs="Courier New"/>
            <w:sz w:val="17"/>
            <w:szCs w:val="17"/>
            <w:highlight w:val="white"/>
            <w:lang w:eastAsia="en-GB"/>
          </w:rPr>
          <w:t>xsd:simpleType</w:t>
        </w:r>
        <w:proofErr w:type="spellEnd"/>
        <w:r w:rsidRPr="009B6B32">
          <w:rPr>
            <w:rFonts w:ascii="Courier New" w:hAnsi="Courier New" w:cs="Courier New"/>
            <w:sz w:val="17"/>
            <w:szCs w:val="17"/>
            <w:highlight w:val="white"/>
            <w:lang w:eastAsia="en-GB"/>
          </w:rPr>
          <w:t>&gt;</w:t>
        </w:r>
      </w:ins>
    </w:p>
    <w:p w14:paraId="33259C93" w14:textId="1DEB54F3" w:rsidR="005D3984" w:rsidRPr="005E3DA9" w:rsidDel="00340AEC" w:rsidRDefault="005D3984" w:rsidP="005D3984">
      <w:pPr>
        <w:spacing w:before="0" w:after="0"/>
        <w:rPr>
          <w:del w:id="857" w:author="Author"/>
          <w:rFonts w:ascii="Courier New" w:hAnsi="Courier New" w:cs="Courier New"/>
          <w:sz w:val="17"/>
          <w:szCs w:val="17"/>
          <w:highlight w:val="white"/>
          <w:lang w:eastAsia="en-GB"/>
        </w:rPr>
      </w:pPr>
      <w:del w:id="858" w:author="Author">
        <w:r w:rsidRPr="005E3DA9" w:rsidDel="00340AEC">
          <w:rPr>
            <w:rFonts w:ascii="Courier New" w:hAnsi="Courier New" w:cs="Courier New"/>
            <w:sz w:val="17"/>
            <w:szCs w:val="17"/>
            <w:highlight w:val="white"/>
            <w:lang w:eastAsia="en-GB"/>
          </w:rPr>
          <w:delText>&lt;xsd:restriction base="xsd:token"&gt;</w:delText>
        </w:r>
      </w:del>
    </w:p>
    <w:p w14:paraId="44F470B2" w14:textId="39648F04" w:rsidR="005D3984" w:rsidRPr="005E3DA9" w:rsidDel="005D3984" w:rsidRDefault="005D3984" w:rsidP="005D3984">
      <w:pPr>
        <w:spacing w:before="0" w:after="0"/>
        <w:rPr>
          <w:del w:id="859" w:author="Author"/>
          <w:rFonts w:ascii="Courier New" w:hAnsi="Courier New" w:cs="Courier New"/>
          <w:sz w:val="17"/>
          <w:szCs w:val="17"/>
          <w:highlight w:val="white"/>
          <w:lang w:eastAsia="en-GB"/>
        </w:rPr>
      </w:pPr>
      <w:del w:id="860" w:author="Author">
        <w:r w:rsidRPr="005E3DA9" w:rsidDel="005D3984">
          <w:rPr>
            <w:rFonts w:ascii="Courier New" w:hAnsi="Courier New" w:cs="Courier New"/>
            <w:sz w:val="17"/>
            <w:szCs w:val="17"/>
            <w:highlight w:val="white"/>
            <w:lang w:eastAsia="en-GB"/>
          </w:rPr>
          <w:delText>&lt;xsd:enumeration value="MS Word"&gt;</w:delText>
        </w:r>
      </w:del>
    </w:p>
    <w:p w14:paraId="70942677" w14:textId="69A18EE7" w:rsidR="005D3984" w:rsidRPr="005E3DA9" w:rsidDel="005D3984" w:rsidRDefault="005D3984" w:rsidP="005D3984">
      <w:pPr>
        <w:spacing w:before="0" w:after="0"/>
        <w:rPr>
          <w:del w:id="861" w:author="Author"/>
          <w:rFonts w:ascii="Courier New" w:hAnsi="Courier New" w:cs="Courier New"/>
          <w:sz w:val="17"/>
          <w:szCs w:val="17"/>
          <w:highlight w:val="white"/>
          <w:lang w:eastAsia="en-GB"/>
        </w:rPr>
      </w:pPr>
      <w:del w:id="862" w:author="Author">
        <w:r w:rsidRPr="005E3DA9" w:rsidDel="005D3984">
          <w:rPr>
            <w:rFonts w:ascii="Courier New" w:hAnsi="Courier New" w:cs="Courier New"/>
            <w:sz w:val="17"/>
            <w:szCs w:val="17"/>
            <w:highlight w:val="white"/>
            <w:lang w:eastAsia="en-GB"/>
          </w:rPr>
          <w:delText>&lt;xsd:annotation&gt;</w:delText>
        </w:r>
      </w:del>
    </w:p>
    <w:p w14:paraId="7E94A035" w14:textId="11EB8D2F" w:rsidR="005D3984" w:rsidRPr="005E3DA9" w:rsidDel="005D3984" w:rsidRDefault="005D3984" w:rsidP="005D3984">
      <w:pPr>
        <w:spacing w:before="0" w:after="0"/>
        <w:rPr>
          <w:del w:id="863" w:author="Author"/>
          <w:rFonts w:ascii="Courier New" w:hAnsi="Courier New" w:cs="Courier New"/>
          <w:sz w:val="17"/>
          <w:szCs w:val="17"/>
          <w:highlight w:val="white"/>
          <w:lang w:eastAsia="en-GB"/>
        </w:rPr>
      </w:pPr>
      <w:del w:id="864" w:author="Author">
        <w:r w:rsidRPr="005E3DA9" w:rsidDel="005D3984">
          <w:rPr>
            <w:rFonts w:ascii="Courier New" w:hAnsi="Courier New" w:cs="Courier New"/>
            <w:sz w:val="17"/>
            <w:szCs w:val="17"/>
            <w:highlight w:val="white"/>
            <w:lang w:eastAsia="en-GB"/>
          </w:rPr>
          <w:delText>&lt;xsd:documentation&gt;MS Word&lt;/xsd:documentation&gt;</w:delText>
        </w:r>
      </w:del>
    </w:p>
    <w:p w14:paraId="26D3108F" w14:textId="0EFC4653" w:rsidR="005D3984" w:rsidRPr="005E3DA9" w:rsidDel="005D3984" w:rsidRDefault="005D3984" w:rsidP="005D3984">
      <w:pPr>
        <w:spacing w:before="0" w:after="0"/>
        <w:rPr>
          <w:del w:id="865" w:author="Author"/>
          <w:rFonts w:ascii="Courier New" w:hAnsi="Courier New" w:cs="Courier New"/>
          <w:sz w:val="17"/>
          <w:szCs w:val="17"/>
          <w:highlight w:val="white"/>
          <w:lang w:eastAsia="en-GB"/>
        </w:rPr>
      </w:pPr>
      <w:del w:id="866" w:author="Author">
        <w:r w:rsidRPr="005E3DA9" w:rsidDel="005D3984">
          <w:rPr>
            <w:rFonts w:ascii="Courier New" w:hAnsi="Courier New" w:cs="Courier New"/>
            <w:sz w:val="17"/>
            <w:szCs w:val="17"/>
            <w:highlight w:val="white"/>
            <w:lang w:eastAsia="en-GB"/>
          </w:rPr>
          <w:delText>&lt;/xsd:annotation&gt;</w:delText>
        </w:r>
      </w:del>
    </w:p>
    <w:p w14:paraId="0A2F08CE" w14:textId="6CE61766" w:rsidR="005D3984" w:rsidRPr="005E3DA9" w:rsidDel="005D3984" w:rsidRDefault="005D3984" w:rsidP="005D3984">
      <w:pPr>
        <w:spacing w:before="0" w:after="0"/>
        <w:rPr>
          <w:del w:id="867" w:author="Author"/>
          <w:rFonts w:ascii="Courier New" w:hAnsi="Courier New" w:cs="Courier New"/>
          <w:sz w:val="17"/>
          <w:szCs w:val="17"/>
          <w:highlight w:val="white"/>
          <w:lang w:eastAsia="en-GB"/>
        </w:rPr>
      </w:pPr>
      <w:del w:id="868" w:author="Author">
        <w:r w:rsidRPr="005E3DA9" w:rsidDel="005D3984">
          <w:rPr>
            <w:rFonts w:ascii="Courier New" w:hAnsi="Courier New" w:cs="Courier New"/>
            <w:sz w:val="17"/>
            <w:szCs w:val="17"/>
            <w:highlight w:val="white"/>
            <w:lang w:eastAsia="en-GB"/>
          </w:rPr>
          <w:delText>&lt;/xsd:enumeration&gt;</w:delText>
        </w:r>
      </w:del>
    </w:p>
    <w:p w14:paraId="49718BEB" w14:textId="14DA0ED1" w:rsidR="005D3984" w:rsidRPr="005E3DA9" w:rsidDel="005D3984" w:rsidRDefault="005D3984" w:rsidP="005D3984">
      <w:pPr>
        <w:spacing w:before="0" w:after="0"/>
        <w:rPr>
          <w:del w:id="869" w:author="Author"/>
          <w:rFonts w:ascii="Courier New" w:hAnsi="Courier New" w:cs="Courier New"/>
          <w:sz w:val="17"/>
          <w:szCs w:val="17"/>
          <w:highlight w:val="white"/>
          <w:lang w:eastAsia="en-GB"/>
        </w:rPr>
      </w:pPr>
      <w:del w:id="870" w:author="Author">
        <w:r w:rsidRPr="005E3DA9" w:rsidDel="005D3984">
          <w:rPr>
            <w:rFonts w:ascii="Courier New" w:hAnsi="Courier New" w:cs="Courier New"/>
            <w:sz w:val="17"/>
            <w:szCs w:val="17"/>
            <w:highlight w:val="white"/>
            <w:lang w:eastAsia="en-GB"/>
          </w:rPr>
          <w:delText>&lt;xsd:enumeration value="MS Excel"&gt;</w:delText>
        </w:r>
      </w:del>
    </w:p>
    <w:p w14:paraId="2411A258" w14:textId="53235067" w:rsidR="005D3984" w:rsidRPr="005E3DA9" w:rsidDel="005D3984" w:rsidRDefault="005D3984" w:rsidP="005D3984">
      <w:pPr>
        <w:spacing w:before="0" w:after="0"/>
        <w:rPr>
          <w:del w:id="871" w:author="Author"/>
          <w:rFonts w:ascii="Courier New" w:hAnsi="Courier New" w:cs="Courier New"/>
          <w:sz w:val="17"/>
          <w:szCs w:val="17"/>
          <w:highlight w:val="white"/>
          <w:lang w:eastAsia="en-GB"/>
        </w:rPr>
      </w:pPr>
      <w:del w:id="872" w:author="Author">
        <w:r w:rsidRPr="005E3DA9" w:rsidDel="005D3984">
          <w:rPr>
            <w:rFonts w:ascii="Courier New" w:hAnsi="Courier New" w:cs="Courier New"/>
            <w:sz w:val="17"/>
            <w:szCs w:val="17"/>
            <w:highlight w:val="white"/>
            <w:lang w:eastAsia="en-GB"/>
          </w:rPr>
          <w:delText>&lt;xsd:annotation&gt;</w:delText>
        </w:r>
      </w:del>
    </w:p>
    <w:p w14:paraId="538DD9FE" w14:textId="709FFF6F" w:rsidR="005D3984" w:rsidRPr="005E3DA9" w:rsidDel="005D3984" w:rsidRDefault="005D3984" w:rsidP="005D3984">
      <w:pPr>
        <w:spacing w:before="0" w:after="0"/>
        <w:rPr>
          <w:del w:id="873" w:author="Author"/>
          <w:rFonts w:ascii="Courier New" w:hAnsi="Courier New" w:cs="Courier New"/>
          <w:sz w:val="17"/>
          <w:szCs w:val="17"/>
          <w:highlight w:val="white"/>
          <w:lang w:eastAsia="en-GB"/>
        </w:rPr>
      </w:pPr>
      <w:del w:id="874" w:author="Author">
        <w:r w:rsidRPr="005E3DA9" w:rsidDel="005D3984">
          <w:rPr>
            <w:rFonts w:ascii="Courier New" w:hAnsi="Courier New" w:cs="Courier New"/>
            <w:sz w:val="17"/>
            <w:szCs w:val="17"/>
            <w:highlight w:val="white"/>
            <w:lang w:eastAsia="en-GB"/>
          </w:rPr>
          <w:delText>&lt;xsd:documentation&gt;MS Excel&lt;/xsd:documentation&gt;</w:delText>
        </w:r>
      </w:del>
    </w:p>
    <w:p w14:paraId="03F0BED1" w14:textId="29AAB42B" w:rsidR="005D3984" w:rsidRPr="005E3DA9" w:rsidDel="005D3984" w:rsidRDefault="005D3984" w:rsidP="005D3984">
      <w:pPr>
        <w:spacing w:before="0" w:after="0"/>
        <w:rPr>
          <w:del w:id="875" w:author="Author"/>
          <w:rFonts w:ascii="Courier New" w:hAnsi="Courier New" w:cs="Courier New"/>
          <w:sz w:val="17"/>
          <w:szCs w:val="17"/>
          <w:highlight w:val="white"/>
          <w:lang w:eastAsia="en-GB"/>
        </w:rPr>
      </w:pPr>
      <w:del w:id="876" w:author="Author">
        <w:r w:rsidRPr="005E3DA9" w:rsidDel="005D3984">
          <w:rPr>
            <w:rFonts w:ascii="Courier New" w:hAnsi="Courier New" w:cs="Courier New"/>
            <w:sz w:val="17"/>
            <w:szCs w:val="17"/>
            <w:highlight w:val="white"/>
            <w:lang w:eastAsia="en-GB"/>
          </w:rPr>
          <w:delText>&lt;/xsd:annotation&gt;</w:delText>
        </w:r>
      </w:del>
    </w:p>
    <w:p w14:paraId="45D50DB9" w14:textId="5420623A" w:rsidR="005D3984" w:rsidRPr="005E3DA9" w:rsidDel="005D3984" w:rsidRDefault="005D3984" w:rsidP="005D3984">
      <w:pPr>
        <w:spacing w:before="0" w:after="0"/>
        <w:rPr>
          <w:del w:id="877" w:author="Author"/>
          <w:rFonts w:ascii="Courier New" w:hAnsi="Courier New" w:cs="Courier New"/>
          <w:sz w:val="17"/>
          <w:szCs w:val="17"/>
          <w:highlight w:val="white"/>
          <w:lang w:eastAsia="en-GB"/>
        </w:rPr>
      </w:pPr>
      <w:del w:id="878" w:author="Author">
        <w:r w:rsidRPr="005E3DA9" w:rsidDel="005D3984">
          <w:rPr>
            <w:rFonts w:ascii="Courier New" w:hAnsi="Courier New" w:cs="Courier New"/>
            <w:sz w:val="17"/>
            <w:szCs w:val="17"/>
            <w:highlight w:val="white"/>
            <w:lang w:eastAsia="en-GB"/>
          </w:rPr>
          <w:delText>&lt;/xsd:enumeration&gt;</w:delText>
        </w:r>
      </w:del>
    </w:p>
    <w:p w14:paraId="197C5C15" w14:textId="2F3CFC94" w:rsidR="005D3984" w:rsidRPr="005E3DA9" w:rsidDel="005D3984" w:rsidRDefault="005D3984" w:rsidP="005D3984">
      <w:pPr>
        <w:spacing w:before="0" w:after="0"/>
        <w:rPr>
          <w:del w:id="879" w:author="Author"/>
          <w:rFonts w:ascii="Courier New" w:hAnsi="Courier New" w:cs="Courier New"/>
          <w:sz w:val="17"/>
          <w:szCs w:val="17"/>
          <w:highlight w:val="white"/>
          <w:lang w:eastAsia="en-GB"/>
        </w:rPr>
      </w:pPr>
      <w:del w:id="880" w:author="Author">
        <w:r w:rsidRPr="005E3DA9" w:rsidDel="005D3984">
          <w:rPr>
            <w:rFonts w:ascii="Courier New" w:hAnsi="Courier New" w:cs="Courier New"/>
            <w:sz w:val="17"/>
            <w:szCs w:val="17"/>
            <w:highlight w:val="white"/>
            <w:lang w:eastAsia="en-GB"/>
          </w:rPr>
          <w:delText>&lt;xsd:enumeration value="XML"&gt;</w:delText>
        </w:r>
      </w:del>
    </w:p>
    <w:p w14:paraId="52E55E5B" w14:textId="481252CB" w:rsidR="005D3984" w:rsidRPr="005E3DA9" w:rsidDel="005D3984" w:rsidRDefault="005D3984" w:rsidP="005D3984">
      <w:pPr>
        <w:spacing w:before="0" w:after="0"/>
        <w:rPr>
          <w:del w:id="881" w:author="Author"/>
          <w:rFonts w:ascii="Courier New" w:hAnsi="Courier New" w:cs="Courier New"/>
          <w:sz w:val="17"/>
          <w:szCs w:val="17"/>
          <w:highlight w:val="white"/>
          <w:lang w:eastAsia="en-GB"/>
        </w:rPr>
      </w:pPr>
      <w:del w:id="882" w:author="Author">
        <w:r w:rsidRPr="005E3DA9" w:rsidDel="005D3984">
          <w:rPr>
            <w:rFonts w:ascii="Courier New" w:hAnsi="Courier New" w:cs="Courier New"/>
            <w:sz w:val="17"/>
            <w:szCs w:val="17"/>
            <w:highlight w:val="white"/>
            <w:lang w:eastAsia="en-GB"/>
          </w:rPr>
          <w:delText>&lt;xsd:annotation&gt;</w:delText>
        </w:r>
      </w:del>
    </w:p>
    <w:p w14:paraId="4461A2E6" w14:textId="402A3B85" w:rsidR="005D3984" w:rsidRPr="005E3DA9" w:rsidDel="005D3984" w:rsidRDefault="005D3984" w:rsidP="005D3984">
      <w:pPr>
        <w:spacing w:before="0" w:after="0"/>
        <w:rPr>
          <w:del w:id="883" w:author="Author"/>
          <w:rFonts w:ascii="Courier New" w:hAnsi="Courier New" w:cs="Courier New"/>
          <w:sz w:val="17"/>
          <w:szCs w:val="17"/>
          <w:highlight w:val="white"/>
          <w:lang w:eastAsia="en-GB"/>
        </w:rPr>
      </w:pPr>
      <w:del w:id="884" w:author="Author">
        <w:r w:rsidRPr="005E3DA9" w:rsidDel="005D3984">
          <w:rPr>
            <w:rFonts w:ascii="Courier New" w:hAnsi="Courier New" w:cs="Courier New"/>
            <w:sz w:val="17"/>
            <w:szCs w:val="17"/>
            <w:highlight w:val="white"/>
            <w:lang w:eastAsia="en-GB"/>
          </w:rPr>
          <w:delText>&lt;xsd:documentation&gt;XML&lt;/xsd:documentation&gt;</w:delText>
        </w:r>
      </w:del>
    </w:p>
    <w:p w14:paraId="70B32339" w14:textId="6703EF78" w:rsidR="005D3984" w:rsidRPr="005E3DA9" w:rsidDel="005D3984" w:rsidRDefault="005D3984" w:rsidP="005D3984">
      <w:pPr>
        <w:spacing w:before="0" w:after="0"/>
        <w:rPr>
          <w:del w:id="885" w:author="Author"/>
          <w:rFonts w:ascii="Courier New" w:hAnsi="Courier New" w:cs="Courier New"/>
          <w:sz w:val="17"/>
          <w:szCs w:val="17"/>
          <w:highlight w:val="white"/>
          <w:lang w:eastAsia="en-GB"/>
        </w:rPr>
      </w:pPr>
      <w:del w:id="886" w:author="Author">
        <w:r w:rsidRPr="005E3DA9" w:rsidDel="005D3984">
          <w:rPr>
            <w:rFonts w:ascii="Courier New" w:hAnsi="Courier New" w:cs="Courier New"/>
            <w:sz w:val="17"/>
            <w:szCs w:val="17"/>
            <w:highlight w:val="white"/>
            <w:lang w:eastAsia="en-GB"/>
          </w:rPr>
          <w:delText>&lt;/xsd:annotation&gt;</w:delText>
        </w:r>
      </w:del>
    </w:p>
    <w:p w14:paraId="235B4176" w14:textId="268938B1" w:rsidR="005D3984" w:rsidRPr="005E3DA9" w:rsidDel="005D3984" w:rsidRDefault="005D3984" w:rsidP="005D3984">
      <w:pPr>
        <w:spacing w:before="0" w:after="0"/>
        <w:rPr>
          <w:del w:id="887" w:author="Author"/>
          <w:rFonts w:ascii="Courier New" w:hAnsi="Courier New" w:cs="Courier New"/>
          <w:sz w:val="17"/>
          <w:szCs w:val="17"/>
          <w:highlight w:val="white"/>
          <w:lang w:eastAsia="en-GB"/>
        </w:rPr>
      </w:pPr>
      <w:del w:id="888" w:author="Author">
        <w:r w:rsidRPr="005E3DA9" w:rsidDel="005D3984">
          <w:rPr>
            <w:rFonts w:ascii="Courier New" w:hAnsi="Courier New" w:cs="Courier New"/>
            <w:sz w:val="17"/>
            <w:szCs w:val="17"/>
            <w:highlight w:val="white"/>
            <w:lang w:eastAsia="en-GB"/>
          </w:rPr>
          <w:delText>&lt;/xsd:enumeration&gt;</w:delText>
        </w:r>
      </w:del>
    </w:p>
    <w:p w14:paraId="7EEB1A2A" w14:textId="3D4AB866" w:rsidR="005D3984" w:rsidRPr="005E3DA9" w:rsidDel="005D3984" w:rsidRDefault="005D3984" w:rsidP="005D3984">
      <w:pPr>
        <w:spacing w:before="0" w:after="0"/>
        <w:rPr>
          <w:del w:id="889" w:author="Author"/>
          <w:rFonts w:ascii="Courier New" w:hAnsi="Courier New" w:cs="Courier New"/>
          <w:sz w:val="17"/>
          <w:szCs w:val="17"/>
          <w:highlight w:val="white"/>
          <w:lang w:eastAsia="en-GB"/>
        </w:rPr>
      </w:pPr>
      <w:del w:id="890" w:author="Author">
        <w:r w:rsidRPr="005E3DA9" w:rsidDel="005D3984">
          <w:rPr>
            <w:rFonts w:ascii="Courier New" w:hAnsi="Courier New" w:cs="Courier New"/>
            <w:sz w:val="17"/>
            <w:szCs w:val="17"/>
            <w:highlight w:val="white"/>
            <w:lang w:eastAsia="en-GB"/>
          </w:rPr>
          <w:delText>&lt;xsd:enumeration value="Text"&gt;</w:delText>
        </w:r>
      </w:del>
    </w:p>
    <w:p w14:paraId="1C57B658" w14:textId="31F9003F" w:rsidR="005D3984" w:rsidRPr="005E3DA9" w:rsidDel="005D3984" w:rsidRDefault="005D3984" w:rsidP="005D3984">
      <w:pPr>
        <w:spacing w:before="0" w:after="0"/>
        <w:rPr>
          <w:del w:id="891" w:author="Author"/>
          <w:rFonts w:ascii="Courier New" w:hAnsi="Courier New" w:cs="Courier New"/>
          <w:sz w:val="17"/>
          <w:szCs w:val="17"/>
          <w:highlight w:val="white"/>
          <w:lang w:eastAsia="en-GB"/>
        </w:rPr>
      </w:pPr>
      <w:del w:id="892" w:author="Author">
        <w:r w:rsidRPr="005E3DA9" w:rsidDel="005D3984">
          <w:rPr>
            <w:rFonts w:ascii="Courier New" w:hAnsi="Courier New" w:cs="Courier New"/>
            <w:sz w:val="17"/>
            <w:szCs w:val="17"/>
            <w:highlight w:val="white"/>
            <w:lang w:eastAsia="en-GB"/>
          </w:rPr>
          <w:delText>&lt;xsd:annotation&gt;</w:delText>
        </w:r>
      </w:del>
    </w:p>
    <w:p w14:paraId="6BFB15D3" w14:textId="69EC07A5" w:rsidR="005D3984" w:rsidRPr="005E3DA9" w:rsidDel="005D3984" w:rsidRDefault="005D3984" w:rsidP="005D3984">
      <w:pPr>
        <w:spacing w:before="0" w:after="0"/>
        <w:rPr>
          <w:del w:id="893" w:author="Author"/>
          <w:rFonts w:ascii="Courier New" w:hAnsi="Courier New" w:cs="Courier New"/>
          <w:sz w:val="17"/>
          <w:szCs w:val="17"/>
          <w:highlight w:val="white"/>
          <w:lang w:eastAsia="en-GB"/>
        </w:rPr>
      </w:pPr>
      <w:del w:id="894" w:author="Author">
        <w:r w:rsidRPr="005E3DA9" w:rsidDel="005D3984">
          <w:rPr>
            <w:rFonts w:ascii="Courier New" w:hAnsi="Courier New" w:cs="Courier New"/>
            <w:sz w:val="17"/>
            <w:szCs w:val="17"/>
            <w:highlight w:val="white"/>
            <w:lang w:eastAsia="en-GB"/>
          </w:rPr>
          <w:delText>&lt;xsd:documentation&gt;Text&lt;/xsd:documentation&gt;</w:delText>
        </w:r>
      </w:del>
    </w:p>
    <w:p w14:paraId="1A8120E9" w14:textId="342A81C6" w:rsidR="005D3984" w:rsidRPr="005E3DA9" w:rsidDel="005D3984" w:rsidRDefault="005D3984" w:rsidP="005D3984">
      <w:pPr>
        <w:spacing w:before="0" w:after="0"/>
        <w:rPr>
          <w:del w:id="895" w:author="Author"/>
          <w:rFonts w:ascii="Courier New" w:hAnsi="Courier New" w:cs="Courier New"/>
          <w:sz w:val="17"/>
          <w:szCs w:val="17"/>
          <w:highlight w:val="white"/>
          <w:lang w:eastAsia="en-GB"/>
        </w:rPr>
      </w:pPr>
      <w:del w:id="896" w:author="Author">
        <w:r w:rsidRPr="005E3DA9" w:rsidDel="005D3984">
          <w:rPr>
            <w:rFonts w:ascii="Courier New" w:hAnsi="Courier New" w:cs="Courier New"/>
            <w:sz w:val="17"/>
            <w:szCs w:val="17"/>
            <w:highlight w:val="white"/>
            <w:lang w:eastAsia="en-GB"/>
          </w:rPr>
          <w:delText>&lt;/xsd:annotation&gt;</w:delText>
        </w:r>
      </w:del>
    </w:p>
    <w:p w14:paraId="66D85BCA" w14:textId="5B08DE80" w:rsidR="005D3984" w:rsidRPr="005E3DA9" w:rsidDel="005D3984" w:rsidRDefault="005D3984" w:rsidP="005D3984">
      <w:pPr>
        <w:spacing w:before="0" w:after="0"/>
        <w:rPr>
          <w:del w:id="897" w:author="Author"/>
          <w:rFonts w:ascii="Courier New" w:hAnsi="Courier New" w:cs="Courier New"/>
          <w:sz w:val="17"/>
          <w:szCs w:val="17"/>
          <w:highlight w:val="white"/>
          <w:lang w:eastAsia="en-GB"/>
        </w:rPr>
      </w:pPr>
      <w:del w:id="898" w:author="Author">
        <w:r w:rsidRPr="005E3DA9" w:rsidDel="005D3984">
          <w:rPr>
            <w:rFonts w:ascii="Courier New" w:hAnsi="Courier New" w:cs="Courier New"/>
            <w:sz w:val="17"/>
            <w:szCs w:val="17"/>
            <w:highlight w:val="white"/>
            <w:lang w:eastAsia="en-GB"/>
          </w:rPr>
          <w:delText>&lt;/xsd:enumeration&gt;</w:delText>
        </w:r>
      </w:del>
    </w:p>
    <w:p w14:paraId="154649B9" w14:textId="01B27E4A" w:rsidR="005D3984" w:rsidRPr="005E3DA9" w:rsidDel="005D3984" w:rsidRDefault="005D3984" w:rsidP="005D3984">
      <w:pPr>
        <w:spacing w:before="0" w:after="0"/>
        <w:rPr>
          <w:del w:id="899" w:author="Author"/>
          <w:rFonts w:ascii="Courier New" w:hAnsi="Courier New" w:cs="Courier New"/>
          <w:sz w:val="17"/>
          <w:szCs w:val="17"/>
          <w:highlight w:val="white"/>
          <w:lang w:eastAsia="en-GB"/>
        </w:rPr>
      </w:pPr>
      <w:del w:id="900" w:author="Author">
        <w:r w:rsidRPr="005E3DA9" w:rsidDel="005D3984">
          <w:rPr>
            <w:rFonts w:ascii="Courier New" w:hAnsi="Courier New" w:cs="Courier New"/>
            <w:sz w:val="17"/>
            <w:szCs w:val="17"/>
            <w:highlight w:val="white"/>
            <w:lang w:eastAsia="en-GB"/>
          </w:rPr>
          <w:delText>&lt;xsd:enumeration value="EPS"&gt;</w:delText>
        </w:r>
      </w:del>
    </w:p>
    <w:p w14:paraId="448702EB" w14:textId="1AC8D55F" w:rsidR="005D3984" w:rsidRPr="005E3DA9" w:rsidDel="005D3984" w:rsidRDefault="005D3984" w:rsidP="005D3984">
      <w:pPr>
        <w:spacing w:before="0" w:after="0"/>
        <w:rPr>
          <w:del w:id="901" w:author="Author"/>
          <w:rFonts w:ascii="Courier New" w:hAnsi="Courier New" w:cs="Courier New"/>
          <w:sz w:val="17"/>
          <w:szCs w:val="17"/>
          <w:highlight w:val="white"/>
          <w:lang w:eastAsia="en-GB"/>
        </w:rPr>
      </w:pPr>
      <w:del w:id="902" w:author="Author">
        <w:r w:rsidRPr="005E3DA9" w:rsidDel="005D3984">
          <w:rPr>
            <w:rFonts w:ascii="Courier New" w:hAnsi="Courier New" w:cs="Courier New"/>
            <w:sz w:val="17"/>
            <w:szCs w:val="17"/>
            <w:highlight w:val="white"/>
            <w:lang w:eastAsia="en-GB"/>
          </w:rPr>
          <w:delText>&lt;xsd:annotation&gt;</w:delText>
        </w:r>
      </w:del>
    </w:p>
    <w:p w14:paraId="0A87BA81" w14:textId="6FF440B5" w:rsidR="005D3984" w:rsidRPr="005E3DA9" w:rsidDel="005D3984" w:rsidRDefault="005D3984" w:rsidP="005D3984">
      <w:pPr>
        <w:spacing w:before="0" w:after="0"/>
        <w:rPr>
          <w:del w:id="903" w:author="Author"/>
          <w:rFonts w:ascii="Courier New" w:hAnsi="Courier New" w:cs="Courier New"/>
          <w:sz w:val="17"/>
          <w:szCs w:val="17"/>
          <w:highlight w:val="white"/>
          <w:lang w:eastAsia="en-GB"/>
        </w:rPr>
      </w:pPr>
      <w:del w:id="904" w:author="Author">
        <w:r w:rsidRPr="005E3DA9" w:rsidDel="005D3984">
          <w:rPr>
            <w:rFonts w:ascii="Courier New" w:hAnsi="Courier New" w:cs="Courier New"/>
            <w:sz w:val="17"/>
            <w:szCs w:val="17"/>
            <w:highlight w:val="white"/>
            <w:lang w:eastAsia="en-GB"/>
          </w:rPr>
          <w:delText>&lt;xsd:documentation&gt;EPS&lt;/xsd:documentation&gt;</w:delText>
        </w:r>
      </w:del>
    </w:p>
    <w:p w14:paraId="140AA522" w14:textId="62D3204F" w:rsidR="005D3984" w:rsidRPr="005E3DA9" w:rsidDel="005D3984" w:rsidRDefault="005D3984" w:rsidP="005D3984">
      <w:pPr>
        <w:spacing w:before="0" w:after="0"/>
        <w:rPr>
          <w:del w:id="905" w:author="Author"/>
          <w:rFonts w:ascii="Courier New" w:hAnsi="Courier New" w:cs="Courier New"/>
          <w:sz w:val="17"/>
          <w:szCs w:val="17"/>
          <w:highlight w:val="white"/>
          <w:lang w:eastAsia="en-GB"/>
        </w:rPr>
      </w:pPr>
      <w:del w:id="906" w:author="Author">
        <w:r w:rsidRPr="005E3DA9" w:rsidDel="005D3984">
          <w:rPr>
            <w:rFonts w:ascii="Courier New" w:hAnsi="Courier New" w:cs="Courier New"/>
            <w:sz w:val="17"/>
            <w:szCs w:val="17"/>
            <w:highlight w:val="white"/>
            <w:lang w:eastAsia="en-GB"/>
          </w:rPr>
          <w:delText>&lt;/xsd:annotation&gt;</w:delText>
        </w:r>
      </w:del>
    </w:p>
    <w:p w14:paraId="776DBAA7" w14:textId="5C7AD189" w:rsidR="005D3984" w:rsidRPr="005E3DA9" w:rsidDel="005D3984" w:rsidRDefault="005D3984" w:rsidP="005D3984">
      <w:pPr>
        <w:spacing w:before="0" w:after="0"/>
        <w:rPr>
          <w:del w:id="907" w:author="Author"/>
          <w:rFonts w:ascii="Courier New" w:hAnsi="Courier New" w:cs="Courier New"/>
          <w:sz w:val="17"/>
          <w:szCs w:val="17"/>
          <w:highlight w:val="white"/>
          <w:lang w:eastAsia="en-GB"/>
        </w:rPr>
      </w:pPr>
      <w:del w:id="908" w:author="Author">
        <w:r w:rsidRPr="005E3DA9" w:rsidDel="005D3984">
          <w:rPr>
            <w:rFonts w:ascii="Courier New" w:hAnsi="Courier New" w:cs="Courier New"/>
            <w:sz w:val="17"/>
            <w:szCs w:val="17"/>
            <w:highlight w:val="white"/>
            <w:lang w:eastAsia="en-GB"/>
          </w:rPr>
          <w:delText>&lt;/xsd:enumeration&gt;</w:delText>
        </w:r>
      </w:del>
    </w:p>
    <w:p w14:paraId="479E8670" w14:textId="09C60C8F" w:rsidR="005D3984" w:rsidRPr="005E3DA9" w:rsidDel="005D3984" w:rsidRDefault="005D3984" w:rsidP="005D3984">
      <w:pPr>
        <w:spacing w:before="0" w:after="0"/>
        <w:rPr>
          <w:del w:id="909" w:author="Author"/>
          <w:rFonts w:ascii="Courier New" w:hAnsi="Courier New" w:cs="Courier New"/>
          <w:sz w:val="17"/>
          <w:szCs w:val="17"/>
          <w:highlight w:val="white"/>
          <w:lang w:eastAsia="en-GB"/>
        </w:rPr>
      </w:pPr>
      <w:del w:id="910" w:author="Author">
        <w:r w:rsidRPr="005E3DA9" w:rsidDel="005D3984">
          <w:rPr>
            <w:rFonts w:ascii="Courier New" w:hAnsi="Courier New" w:cs="Courier New"/>
            <w:sz w:val="17"/>
            <w:szCs w:val="17"/>
            <w:highlight w:val="white"/>
            <w:lang w:eastAsia="en-GB"/>
          </w:rPr>
          <w:delText>&lt;xsd:enumeration value="PDF"&gt;</w:delText>
        </w:r>
      </w:del>
    </w:p>
    <w:p w14:paraId="27985493" w14:textId="5FB32589" w:rsidR="005D3984" w:rsidRPr="005E3DA9" w:rsidDel="005D3984" w:rsidRDefault="005D3984" w:rsidP="005D3984">
      <w:pPr>
        <w:spacing w:before="0" w:after="0"/>
        <w:rPr>
          <w:del w:id="911" w:author="Author"/>
          <w:rFonts w:ascii="Courier New" w:hAnsi="Courier New" w:cs="Courier New"/>
          <w:sz w:val="17"/>
          <w:szCs w:val="17"/>
          <w:highlight w:val="white"/>
          <w:lang w:eastAsia="en-GB"/>
        </w:rPr>
      </w:pPr>
      <w:del w:id="912" w:author="Author">
        <w:r w:rsidRPr="005E3DA9" w:rsidDel="005D3984">
          <w:rPr>
            <w:rFonts w:ascii="Courier New" w:hAnsi="Courier New" w:cs="Courier New"/>
            <w:sz w:val="17"/>
            <w:szCs w:val="17"/>
            <w:highlight w:val="white"/>
            <w:lang w:eastAsia="en-GB"/>
          </w:rPr>
          <w:delText>&lt;xsd:annotation&gt;</w:delText>
        </w:r>
      </w:del>
    </w:p>
    <w:p w14:paraId="19F155BC" w14:textId="04D8B019" w:rsidR="005D3984" w:rsidRPr="005E3DA9" w:rsidDel="005D3984" w:rsidRDefault="005D3984" w:rsidP="005D3984">
      <w:pPr>
        <w:spacing w:before="0" w:after="0"/>
        <w:rPr>
          <w:del w:id="913" w:author="Author"/>
          <w:rFonts w:ascii="Courier New" w:hAnsi="Courier New" w:cs="Courier New"/>
          <w:sz w:val="17"/>
          <w:szCs w:val="17"/>
          <w:highlight w:val="white"/>
          <w:lang w:eastAsia="en-GB"/>
        </w:rPr>
      </w:pPr>
      <w:del w:id="914" w:author="Author">
        <w:r w:rsidRPr="005E3DA9" w:rsidDel="005D3984">
          <w:rPr>
            <w:rFonts w:ascii="Courier New" w:hAnsi="Courier New" w:cs="Courier New"/>
            <w:sz w:val="17"/>
            <w:szCs w:val="17"/>
            <w:highlight w:val="white"/>
            <w:lang w:eastAsia="en-GB"/>
          </w:rPr>
          <w:delText>&lt;xsd:documentation&gt;PDF&lt;/xsd:documentation&gt;</w:delText>
        </w:r>
      </w:del>
    </w:p>
    <w:p w14:paraId="5A72C7F7" w14:textId="7AE2E50E" w:rsidR="005D3984" w:rsidRPr="005E3DA9" w:rsidDel="005D3984" w:rsidRDefault="005D3984" w:rsidP="005D3984">
      <w:pPr>
        <w:spacing w:before="0" w:after="0"/>
        <w:rPr>
          <w:del w:id="915" w:author="Author"/>
          <w:rFonts w:ascii="Courier New" w:hAnsi="Courier New" w:cs="Courier New"/>
          <w:sz w:val="17"/>
          <w:szCs w:val="17"/>
          <w:highlight w:val="white"/>
          <w:lang w:eastAsia="en-GB"/>
        </w:rPr>
      </w:pPr>
      <w:del w:id="916" w:author="Author">
        <w:r w:rsidRPr="005E3DA9" w:rsidDel="005D3984">
          <w:rPr>
            <w:rFonts w:ascii="Courier New" w:hAnsi="Courier New" w:cs="Courier New"/>
            <w:sz w:val="17"/>
            <w:szCs w:val="17"/>
            <w:highlight w:val="white"/>
            <w:lang w:eastAsia="en-GB"/>
          </w:rPr>
          <w:delText>&lt;/xsd:annotation&gt;</w:delText>
        </w:r>
      </w:del>
    </w:p>
    <w:p w14:paraId="006E3131" w14:textId="06F9B0A3" w:rsidR="005D3984" w:rsidRPr="005E3DA9" w:rsidDel="005D3984" w:rsidRDefault="005D3984" w:rsidP="005D3984">
      <w:pPr>
        <w:spacing w:before="0" w:after="0"/>
        <w:rPr>
          <w:del w:id="917" w:author="Author"/>
          <w:rFonts w:ascii="Courier New" w:hAnsi="Courier New" w:cs="Courier New"/>
          <w:sz w:val="17"/>
          <w:szCs w:val="17"/>
          <w:highlight w:val="white"/>
          <w:lang w:eastAsia="en-GB"/>
        </w:rPr>
      </w:pPr>
      <w:del w:id="918" w:author="Author">
        <w:r w:rsidRPr="005E3DA9" w:rsidDel="005D3984">
          <w:rPr>
            <w:rFonts w:ascii="Courier New" w:hAnsi="Courier New" w:cs="Courier New"/>
            <w:sz w:val="17"/>
            <w:szCs w:val="17"/>
            <w:highlight w:val="white"/>
            <w:lang w:eastAsia="en-GB"/>
          </w:rPr>
          <w:delText>&lt;/xsd:enumeration&gt;</w:delText>
        </w:r>
      </w:del>
    </w:p>
    <w:p w14:paraId="1E61CBD7" w14:textId="5753AD63" w:rsidR="005D3984" w:rsidRPr="005E3DA9" w:rsidDel="005D3984" w:rsidRDefault="005D3984" w:rsidP="005D3984">
      <w:pPr>
        <w:spacing w:before="0" w:after="0"/>
        <w:rPr>
          <w:del w:id="919" w:author="Author"/>
          <w:rFonts w:ascii="Courier New" w:hAnsi="Courier New" w:cs="Courier New"/>
          <w:sz w:val="17"/>
          <w:szCs w:val="17"/>
          <w:highlight w:val="white"/>
          <w:lang w:eastAsia="en-GB"/>
        </w:rPr>
      </w:pPr>
      <w:del w:id="920" w:author="Author">
        <w:r w:rsidRPr="005E3DA9" w:rsidDel="005D3984">
          <w:rPr>
            <w:rFonts w:ascii="Courier New" w:hAnsi="Courier New" w:cs="Courier New"/>
            <w:sz w:val="17"/>
            <w:szCs w:val="17"/>
            <w:highlight w:val="white"/>
            <w:lang w:eastAsia="en-GB"/>
          </w:rPr>
          <w:delText>&lt;xsd:enumeration value="JPEG"&gt;</w:delText>
        </w:r>
      </w:del>
    </w:p>
    <w:p w14:paraId="28D5C2F0" w14:textId="7BA88C9B" w:rsidR="005D3984" w:rsidRPr="005E3DA9" w:rsidDel="005D3984" w:rsidRDefault="005D3984" w:rsidP="005D3984">
      <w:pPr>
        <w:spacing w:before="0" w:after="0"/>
        <w:rPr>
          <w:del w:id="921" w:author="Author"/>
          <w:rFonts w:ascii="Courier New" w:hAnsi="Courier New" w:cs="Courier New"/>
          <w:sz w:val="17"/>
          <w:szCs w:val="17"/>
          <w:highlight w:val="white"/>
          <w:lang w:eastAsia="en-GB"/>
        </w:rPr>
      </w:pPr>
      <w:del w:id="922" w:author="Author">
        <w:r w:rsidRPr="005E3DA9" w:rsidDel="005D3984">
          <w:rPr>
            <w:rFonts w:ascii="Courier New" w:hAnsi="Courier New" w:cs="Courier New"/>
            <w:sz w:val="17"/>
            <w:szCs w:val="17"/>
            <w:highlight w:val="white"/>
            <w:lang w:eastAsia="en-GB"/>
          </w:rPr>
          <w:delText>&lt;xsd:annotation&gt;</w:delText>
        </w:r>
      </w:del>
    </w:p>
    <w:p w14:paraId="2BA42946" w14:textId="6EDF58FF" w:rsidR="005D3984" w:rsidRPr="005E3DA9" w:rsidDel="005D3984" w:rsidRDefault="005D3984" w:rsidP="005D3984">
      <w:pPr>
        <w:spacing w:before="0" w:after="0"/>
        <w:rPr>
          <w:del w:id="923" w:author="Author"/>
          <w:rFonts w:ascii="Courier New" w:hAnsi="Courier New" w:cs="Courier New"/>
          <w:sz w:val="17"/>
          <w:szCs w:val="17"/>
          <w:highlight w:val="white"/>
          <w:lang w:eastAsia="en-GB"/>
        </w:rPr>
      </w:pPr>
      <w:del w:id="924" w:author="Author">
        <w:r w:rsidRPr="005E3DA9" w:rsidDel="005D3984">
          <w:rPr>
            <w:rFonts w:ascii="Courier New" w:hAnsi="Courier New" w:cs="Courier New"/>
            <w:sz w:val="17"/>
            <w:szCs w:val="17"/>
            <w:highlight w:val="white"/>
            <w:lang w:eastAsia="en-GB"/>
          </w:rPr>
          <w:delText>&lt;xsd:documentation&gt;JPEG&lt;/xsd:documentation&gt;</w:delText>
        </w:r>
      </w:del>
    </w:p>
    <w:p w14:paraId="53D0277A" w14:textId="72CA3606" w:rsidR="005D3984" w:rsidRPr="005E3DA9" w:rsidDel="005D3984" w:rsidRDefault="005D3984" w:rsidP="005D3984">
      <w:pPr>
        <w:spacing w:before="0" w:after="0"/>
        <w:rPr>
          <w:del w:id="925" w:author="Author"/>
          <w:rFonts w:ascii="Courier New" w:hAnsi="Courier New" w:cs="Courier New"/>
          <w:sz w:val="17"/>
          <w:szCs w:val="17"/>
          <w:highlight w:val="white"/>
          <w:lang w:eastAsia="en-GB"/>
        </w:rPr>
      </w:pPr>
      <w:del w:id="926" w:author="Author">
        <w:r w:rsidRPr="005E3DA9" w:rsidDel="005D3984">
          <w:rPr>
            <w:rFonts w:ascii="Courier New" w:hAnsi="Courier New" w:cs="Courier New"/>
            <w:sz w:val="17"/>
            <w:szCs w:val="17"/>
            <w:highlight w:val="white"/>
            <w:lang w:eastAsia="en-GB"/>
          </w:rPr>
          <w:delText>&lt;/xsd:annotation&gt;</w:delText>
        </w:r>
      </w:del>
    </w:p>
    <w:p w14:paraId="738748A0" w14:textId="336A3B4C" w:rsidR="005D3984" w:rsidRPr="005E3DA9" w:rsidDel="005D3984" w:rsidRDefault="005D3984" w:rsidP="005D3984">
      <w:pPr>
        <w:spacing w:before="0" w:after="0"/>
        <w:rPr>
          <w:del w:id="927" w:author="Author"/>
          <w:rFonts w:ascii="Courier New" w:hAnsi="Courier New" w:cs="Courier New"/>
          <w:sz w:val="17"/>
          <w:szCs w:val="17"/>
          <w:highlight w:val="white"/>
          <w:lang w:eastAsia="en-GB"/>
        </w:rPr>
      </w:pPr>
      <w:del w:id="928" w:author="Author">
        <w:r w:rsidRPr="005E3DA9" w:rsidDel="005D3984">
          <w:rPr>
            <w:rFonts w:ascii="Courier New" w:hAnsi="Courier New" w:cs="Courier New"/>
            <w:sz w:val="17"/>
            <w:szCs w:val="17"/>
            <w:highlight w:val="white"/>
            <w:lang w:eastAsia="en-GB"/>
          </w:rPr>
          <w:delText>&lt;/xsd:enumeration&gt;</w:delText>
        </w:r>
      </w:del>
    </w:p>
    <w:p w14:paraId="27FA076E" w14:textId="63785074" w:rsidR="005D3984" w:rsidRPr="005E3DA9" w:rsidDel="005D3984" w:rsidRDefault="005D3984" w:rsidP="005D3984">
      <w:pPr>
        <w:spacing w:before="0" w:after="0"/>
        <w:rPr>
          <w:del w:id="929" w:author="Author"/>
          <w:rFonts w:ascii="Courier New" w:hAnsi="Courier New" w:cs="Courier New"/>
          <w:sz w:val="17"/>
          <w:szCs w:val="17"/>
          <w:highlight w:val="white"/>
          <w:lang w:eastAsia="en-GB"/>
        </w:rPr>
      </w:pPr>
      <w:del w:id="930" w:author="Author">
        <w:r w:rsidRPr="005E3DA9" w:rsidDel="005D3984">
          <w:rPr>
            <w:rFonts w:ascii="Courier New" w:hAnsi="Courier New" w:cs="Courier New"/>
            <w:sz w:val="17"/>
            <w:szCs w:val="17"/>
            <w:highlight w:val="white"/>
            <w:lang w:eastAsia="en-GB"/>
          </w:rPr>
          <w:delText>&lt;xsd:enumeration value="PNG"&gt;</w:delText>
        </w:r>
      </w:del>
    </w:p>
    <w:p w14:paraId="3DFBD09E" w14:textId="132837CD" w:rsidR="005D3984" w:rsidRPr="005E3DA9" w:rsidDel="005D3984" w:rsidRDefault="005D3984" w:rsidP="005D3984">
      <w:pPr>
        <w:spacing w:before="0" w:after="0"/>
        <w:rPr>
          <w:del w:id="931" w:author="Author"/>
          <w:rFonts w:ascii="Courier New" w:hAnsi="Courier New" w:cs="Courier New"/>
          <w:sz w:val="17"/>
          <w:szCs w:val="17"/>
          <w:highlight w:val="white"/>
          <w:lang w:eastAsia="en-GB"/>
        </w:rPr>
      </w:pPr>
      <w:del w:id="932" w:author="Author">
        <w:r w:rsidRPr="005E3DA9" w:rsidDel="005D3984">
          <w:rPr>
            <w:rFonts w:ascii="Courier New" w:hAnsi="Courier New" w:cs="Courier New"/>
            <w:sz w:val="17"/>
            <w:szCs w:val="17"/>
            <w:highlight w:val="white"/>
            <w:lang w:eastAsia="en-GB"/>
          </w:rPr>
          <w:delText>&lt;xsd:annotation&gt;</w:delText>
        </w:r>
      </w:del>
    </w:p>
    <w:p w14:paraId="007F0615" w14:textId="6AB8DF44" w:rsidR="005D3984" w:rsidRPr="005E3DA9" w:rsidDel="005D3984" w:rsidRDefault="005D3984" w:rsidP="005D3984">
      <w:pPr>
        <w:spacing w:before="0" w:after="0"/>
        <w:rPr>
          <w:del w:id="933" w:author="Author"/>
          <w:rFonts w:ascii="Courier New" w:hAnsi="Courier New" w:cs="Courier New"/>
          <w:sz w:val="17"/>
          <w:szCs w:val="17"/>
          <w:highlight w:val="white"/>
          <w:lang w:eastAsia="en-GB"/>
        </w:rPr>
      </w:pPr>
      <w:del w:id="934" w:author="Author">
        <w:r w:rsidRPr="005E3DA9" w:rsidDel="005D3984">
          <w:rPr>
            <w:rFonts w:ascii="Courier New" w:hAnsi="Courier New" w:cs="Courier New"/>
            <w:sz w:val="17"/>
            <w:szCs w:val="17"/>
            <w:highlight w:val="white"/>
            <w:lang w:eastAsia="en-GB"/>
          </w:rPr>
          <w:delText>&lt;xsd:documentation&gt;PNG&lt;/xsd:documentation&gt;</w:delText>
        </w:r>
      </w:del>
    </w:p>
    <w:p w14:paraId="24190E73" w14:textId="0A3037DB" w:rsidR="005D3984" w:rsidRPr="005E3DA9" w:rsidDel="005D3984" w:rsidRDefault="005D3984" w:rsidP="005D3984">
      <w:pPr>
        <w:spacing w:before="0" w:after="0"/>
        <w:rPr>
          <w:del w:id="935" w:author="Author"/>
          <w:rFonts w:ascii="Courier New" w:hAnsi="Courier New" w:cs="Courier New"/>
          <w:sz w:val="17"/>
          <w:szCs w:val="17"/>
          <w:highlight w:val="white"/>
          <w:lang w:eastAsia="en-GB"/>
        </w:rPr>
      </w:pPr>
      <w:del w:id="936" w:author="Author">
        <w:r w:rsidRPr="005E3DA9" w:rsidDel="005D3984">
          <w:rPr>
            <w:rFonts w:ascii="Courier New" w:hAnsi="Courier New" w:cs="Courier New"/>
            <w:sz w:val="17"/>
            <w:szCs w:val="17"/>
            <w:highlight w:val="white"/>
            <w:lang w:eastAsia="en-GB"/>
          </w:rPr>
          <w:delText>&lt;/xsd:annotation&gt;</w:delText>
        </w:r>
      </w:del>
    </w:p>
    <w:p w14:paraId="704C1BCE" w14:textId="5FB454F4" w:rsidR="005D3984" w:rsidRPr="005E3DA9" w:rsidDel="005D3984" w:rsidRDefault="005D3984" w:rsidP="005D3984">
      <w:pPr>
        <w:spacing w:before="0" w:after="0"/>
        <w:rPr>
          <w:del w:id="937" w:author="Author"/>
          <w:rFonts w:ascii="Courier New" w:hAnsi="Courier New" w:cs="Courier New"/>
          <w:sz w:val="17"/>
          <w:szCs w:val="17"/>
          <w:highlight w:val="white"/>
          <w:lang w:eastAsia="en-GB"/>
        </w:rPr>
      </w:pPr>
      <w:del w:id="938" w:author="Author">
        <w:r w:rsidRPr="005E3DA9" w:rsidDel="005D3984">
          <w:rPr>
            <w:rFonts w:ascii="Courier New" w:hAnsi="Courier New" w:cs="Courier New"/>
            <w:sz w:val="17"/>
            <w:szCs w:val="17"/>
            <w:highlight w:val="white"/>
            <w:lang w:eastAsia="en-GB"/>
          </w:rPr>
          <w:delText>&lt;/xsd:enumeration&gt;</w:delText>
        </w:r>
      </w:del>
    </w:p>
    <w:p w14:paraId="32D3A4DC" w14:textId="51B063C8" w:rsidR="005D3984" w:rsidRPr="005E3DA9" w:rsidDel="005D3984" w:rsidRDefault="005D3984" w:rsidP="005D3984">
      <w:pPr>
        <w:spacing w:before="0" w:after="0"/>
        <w:rPr>
          <w:del w:id="939" w:author="Author"/>
          <w:rFonts w:ascii="Courier New" w:hAnsi="Courier New" w:cs="Courier New"/>
          <w:sz w:val="17"/>
          <w:szCs w:val="17"/>
          <w:highlight w:val="white"/>
          <w:lang w:eastAsia="en-GB"/>
        </w:rPr>
      </w:pPr>
      <w:del w:id="940" w:author="Author">
        <w:r w:rsidRPr="005E3DA9" w:rsidDel="005D3984">
          <w:rPr>
            <w:rFonts w:ascii="Courier New" w:hAnsi="Courier New" w:cs="Courier New"/>
            <w:sz w:val="17"/>
            <w:szCs w:val="17"/>
            <w:highlight w:val="white"/>
            <w:lang w:eastAsia="en-GB"/>
          </w:rPr>
          <w:delText>&lt;xsd:enumeration value="TIFF"&gt;</w:delText>
        </w:r>
      </w:del>
    </w:p>
    <w:p w14:paraId="7C686742" w14:textId="0DB9C6F6" w:rsidR="005D3984" w:rsidRPr="005E3DA9" w:rsidDel="005D3984" w:rsidRDefault="005D3984" w:rsidP="005D3984">
      <w:pPr>
        <w:spacing w:before="0" w:after="0"/>
        <w:rPr>
          <w:del w:id="941" w:author="Author"/>
          <w:rFonts w:ascii="Courier New" w:hAnsi="Courier New" w:cs="Courier New"/>
          <w:sz w:val="17"/>
          <w:szCs w:val="17"/>
          <w:highlight w:val="white"/>
          <w:lang w:eastAsia="en-GB"/>
        </w:rPr>
      </w:pPr>
      <w:del w:id="942" w:author="Author">
        <w:r w:rsidRPr="005E3DA9" w:rsidDel="005D3984">
          <w:rPr>
            <w:rFonts w:ascii="Courier New" w:hAnsi="Courier New" w:cs="Courier New"/>
            <w:sz w:val="17"/>
            <w:szCs w:val="17"/>
            <w:highlight w:val="white"/>
            <w:lang w:eastAsia="en-GB"/>
          </w:rPr>
          <w:delText>&lt;xsd:annotation&gt;</w:delText>
        </w:r>
      </w:del>
    </w:p>
    <w:p w14:paraId="4C4E38ED" w14:textId="33B39CC0" w:rsidR="005D3984" w:rsidRPr="005E3DA9" w:rsidDel="005D3984" w:rsidRDefault="005D3984" w:rsidP="005D3984">
      <w:pPr>
        <w:spacing w:before="0" w:after="0"/>
        <w:rPr>
          <w:del w:id="943" w:author="Author"/>
          <w:rFonts w:ascii="Courier New" w:hAnsi="Courier New" w:cs="Courier New"/>
          <w:sz w:val="17"/>
          <w:szCs w:val="17"/>
          <w:highlight w:val="white"/>
          <w:lang w:eastAsia="en-GB"/>
        </w:rPr>
      </w:pPr>
      <w:del w:id="944" w:author="Author">
        <w:r w:rsidRPr="005E3DA9" w:rsidDel="005D3984">
          <w:rPr>
            <w:rFonts w:ascii="Courier New" w:hAnsi="Courier New" w:cs="Courier New"/>
            <w:sz w:val="17"/>
            <w:szCs w:val="17"/>
            <w:highlight w:val="white"/>
            <w:lang w:eastAsia="en-GB"/>
          </w:rPr>
          <w:delText>&lt;xsd:documentation&gt;TIFF&lt;/xsd:documentation&gt;</w:delText>
        </w:r>
      </w:del>
    </w:p>
    <w:p w14:paraId="6FEAAFF1" w14:textId="3E300477" w:rsidR="005D3984" w:rsidRPr="005E3DA9" w:rsidDel="005D3984" w:rsidRDefault="005D3984" w:rsidP="005D3984">
      <w:pPr>
        <w:spacing w:before="0" w:after="0"/>
        <w:rPr>
          <w:del w:id="945" w:author="Author"/>
          <w:rFonts w:ascii="Courier New" w:hAnsi="Courier New" w:cs="Courier New"/>
          <w:sz w:val="17"/>
          <w:szCs w:val="17"/>
          <w:highlight w:val="white"/>
          <w:lang w:eastAsia="en-GB"/>
        </w:rPr>
      </w:pPr>
      <w:del w:id="946" w:author="Author">
        <w:r w:rsidRPr="005E3DA9" w:rsidDel="005D3984">
          <w:rPr>
            <w:rFonts w:ascii="Courier New" w:hAnsi="Courier New" w:cs="Courier New"/>
            <w:sz w:val="17"/>
            <w:szCs w:val="17"/>
            <w:highlight w:val="white"/>
            <w:lang w:eastAsia="en-GB"/>
          </w:rPr>
          <w:delText>&lt;/xsd:annotation&gt;</w:delText>
        </w:r>
      </w:del>
    </w:p>
    <w:p w14:paraId="196C9435" w14:textId="46A25207" w:rsidR="005D3984" w:rsidRPr="005E3DA9" w:rsidDel="005D3984" w:rsidRDefault="005D3984" w:rsidP="005D3984">
      <w:pPr>
        <w:spacing w:before="0" w:after="0"/>
        <w:rPr>
          <w:del w:id="947" w:author="Author"/>
          <w:rFonts w:ascii="Courier New" w:hAnsi="Courier New" w:cs="Courier New"/>
          <w:sz w:val="17"/>
          <w:szCs w:val="17"/>
          <w:highlight w:val="white"/>
          <w:lang w:eastAsia="en-GB"/>
        </w:rPr>
      </w:pPr>
      <w:del w:id="948" w:author="Author">
        <w:r w:rsidRPr="005E3DA9" w:rsidDel="005D3984">
          <w:rPr>
            <w:rFonts w:ascii="Courier New" w:hAnsi="Courier New" w:cs="Courier New"/>
            <w:sz w:val="17"/>
            <w:szCs w:val="17"/>
            <w:highlight w:val="white"/>
            <w:lang w:eastAsia="en-GB"/>
          </w:rPr>
          <w:delText>&lt;/xsd:enumeration&gt;</w:delText>
        </w:r>
      </w:del>
    </w:p>
    <w:p w14:paraId="757E7F35" w14:textId="6E0788F4" w:rsidR="005D3984" w:rsidRPr="005E3DA9" w:rsidDel="005D3984" w:rsidRDefault="005D3984" w:rsidP="005D3984">
      <w:pPr>
        <w:spacing w:before="0" w:after="0"/>
        <w:rPr>
          <w:del w:id="949" w:author="Author"/>
          <w:rFonts w:ascii="Courier New" w:hAnsi="Courier New" w:cs="Courier New"/>
          <w:sz w:val="17"/>
          <w:szCs w:val="17"/>
          <w:highlight w:val="white"/>
          <w:lang w:eastAsia="en-GB"/>
        </w:rPr>
      </w:pPr>
      <w:del w:id="950" w:author="Author">
        <w:r w:rsidRPr="005E3DA9" w:rsidDel="005D3984">
          <w:rPr>
            <w:rFonts w:ascii="Courier New" w:hAnsi="Courier New" w:cs="Courier New"/>
            <w:sz w:val="17"/>
            <w:szCs w:val="17"/>
            <w:highlight w:val="white"/>
            <w:lang w:eastAsia="en-GB"/>
          </w:rPr>
          <w:delText>&lt;xsd:enumeration value="SVG"&gt;</w:delText>
        </w:r>
      </w:del>
    </w:p>
    <w:p w14:paraId="10E2F8D0" w14:textId="42D1E8F0" w:rsidR="005D3984" w:rsidRPr="005E3DA9" w:rsidDel="005D3984" w:rsidRDefault="005D3984" w:rsidP="005D3984">
      <w:pPr>
        <w:spacing w:before="0" w:after="0"/>
        <w:rPr>
          <w:del w:id="951" w:author="Author"/>
          <w:rFonts w:ascii="Courier New" w:hAnsi="Courier New" w:cs="Courier New"/>
          <w:sz w:val="17"/>
          <w:szCs w:val="17"/>
          <w:highlight w:val="white"/>
          <w:lang w:eastAsia="en-GB"/>
        </w:rPr>
      </w:pPr>
      <w:del w:id="952" w:author="Author">
        <w:r w:rsidRPr="005E3DA9" w:rsidDel="005D3984">
          <w:rPr>
            <w:rFonts w:ascii="Courier New" w:hAnsi="Courier New" w:cs="Courier New"/>
            <w:sz w:val="17"/>
            <w:szCs w:val="17"/>
            <w:highlight w:val="white"/>
            <w:lang w:eastAsia="en-GB"/>
          </w:rPr>
          <w:delText>&lt;xsd:annotation&gt;</w:delText>
        </w:r>
      </w:del>
    </w:p>
    <w:p w14:paraId="6E6FEE0B" w14:textId="63EC552D" w:rsidR="005D3984" w:rsidRPr="005E3DA9" w:rsidDel="005D3984" w:rsidRDefault="005D3984" w:rsidP="005D3984">
      <w:pPr>
        <w:spacing w:before="0" w:after="0"/>
        <w:rPr>
          <w:del w:id="953" w:author="Author"/>
          <w:rFonts w:ascii="Courier New" w:hAnsi="Courier New" w:cs="Courier New"/>
          <w:sz w:val="17"/>
          <w:szCs w:val="17"/>
          <w:highlight w:val="white"/>
          <w:lang w:eastAsia="en-GB"/>
        </w:rPr>
      </w:pPr>
      <w:del w:id="954" w:author="Author">
        <w:r w:rsidRPr="005E3DA9" w:rsidDel="005D3984">
          <w:rPr>
            <w:rFonts w:ascii="Courier New" w:hAnsi="Courier New" w:cs="Courier New"/>
            <w:sz w:val="17"/>
            <w:szCs w:val="17"/>
            <w:highlight w:val="white"/>
            <w:lang w:eastAsia="en-GB"/>
          </w:rPr>
          <w:delText>&lt;xsd:documentation&gt;Scalable vector graphics image&lt;/xsd:documentation&gt;</w:delText>
        </w:r>
      </w:del>
    </w:p>
    <w:p w14:paraId="570C1BD3" w14:textId="390B5ED2" w:rsidR="005D3984" w:rsidRPr="005E3DA9" w:rsidDel="005D3984" w:rsidRDefault="005D3984" w:rsidP="005D3984">
      <w:pPr>
        <w:spacing w:before="0" w:after="0"/>
        <w:rPr>
          <w:del w:id="955" w:author="Author"/>
          <w:rFonts w:ascii="Courier New" w:hAnsi="Courier New" w:cs="Courier New"/>
          <w:sz w:val="17"/>
          <w:szCs w:val="17"/>
          <w:highlight w:val="white"/>
          <w:lang w:eastAsia="en-GB"/>
        </w:rPr>
      </w:pPr>
      <w:del w:id="956" w:author="Author">
        <w:r w:rsidRPr="005E3DA9" w:rsidDel="005D3984">
          <w:rPr>
            <w:rFonts w:ascii="Courier New" w:hAnsi="Courier New" w:cs="Courier New"/>
            <w:sz w:val="17"/>
            <w:szCs w:val="17"/>
            <w:highlight w:val="white"/>
            <w:lang w:eastAsia="en-GB"/>
          </w:rPr>
          <w:delText>&lt;/xsd:annotation&gt;</w:delText>
        </w:r>
      </w:del>
    </w:p>
    <w:p w14:paraId="06944300" w14:textId="5B3AC33C" w:rsidR="005D3984" w:rsidRPr="005E3DA9" w:rsidDel="005D3984" w:rsidRDefault="005D3984" w:rsidP="005D3984">
      <w:pPr>
        <w:spacing w:before="0" w:after="0"/>
        <w:rPr>
          <w:del w:id="957" w:author="Author"/>
          <w:rFonts w:ascii="Courier New" w:hAnsi="Courier New" w:cs="Courier New"/>
          <w:sz w:val="17"/>
          <w:szCs w:val="17"/>
          <w:highlight w:val="white"/>
          <w:lang w:eastAsia="en-GB"/>
        </w:rPr>
      </w:pPr>
      <w:del w:id="958" w:author="Author">
        <w:r w:rsidRPr="005E3DA9" w:rsidDel="005D3984">
          <w:rPr>
            <w:rFonts w:ascii="Courier New" w:hAnsi="Courier New" w:cs="Courier New"/>
            <w:sz w:val="17"/>
            <w:szCs w:val="17"/>
            <w:highlight w:val="white"/>
            <w:lang w:eastAsia="en-GB"/>
          </w:rPr>
          <w:delText>&lt;/xsd:enumeration&gt;</w:delText>
        </w:r>
      </w:del>
    </w:p>
    <w:p w14:paraId="00DB0636" w14:textId="70A6B120" w:rsidR="005D3984" w:rsidRPr="005E3DA9" w:rsidDel="005D3984" w:rsidRDefault="005D3984" w:rsidP="005D3984">
      <w:pPr>
        <w:spacing w:before="0" w:after="0"/>
        <w:rPr>
          <w:del w:id="959" w:author="Author"/>
          <w:rFonts w:ascii="Courier New" w:hAnsi="Courier New" w:cs="Courier New"/>
          <w:sz w:val="17"/>
          <w:szCs w:val="17"/>
          <w:highlight w:val="white"/>
          <w:lang w:eastAsia="en-GB"/>
        </w:rPr>
      </w:pPr>
      <w:del w:id="960" w:author="Author">
        <w:r w:rsidRPr="005E3DA9" w:rsidDel="005D3984">
          <w:rPr>
            <w:rFonts w:ascii="Courier New" w:hAnsi="Courier New" w:cs="Courier New"/>
            <w:sz w:val="17"/>
            <w:szCs w:val="17"/>
            <w:highlight w:val="white"/>
            <w:lang w:eastAsia="en-GB"/>
          </w:rPr>
          <w:delText>&lt;xsd:enumeration value="HTML"&gt;</w:delText>
        </w:r>
      </w:del>
    </w:p>
    <w:p w14:paraId="6D89E35C" w14:textId="239339F6" w:rsidR="005D3984" w:rsidRPr="005E3DA9" w:rsidDel="005D3984" w:rsidRDefault="005D3984" w:rsidP="005D3984">
      <w:pPr>
        <w:spacing w:before="0" w:after="0"/>
        <w:rPr>
          <w:del w:id="961" w:author="Author"/>
          <w:rFonts w:ascii="Courier New" w:hAnsi="Courier New" w:cs="Courier New"/>
          <w:sz w:val="17"/>
          <w:szCs w:val="17"/>
          <w:highlight w:val="white"/>
          <w:lang w:eastAsia="en-GB"/>
        </w:rPr>
      </w:pPr>
      <w:del w:id="962" w:author="Author">
        <w:r w:rsidRPr="005E3DA9" w:rsidDel="005D3984">
          <w:rPr>
            <w:rFonts w:ascii="Courier New" w:hAnsi="Courier New" w:cs="Courier New"/>
            <w:sz w:val="17"/>
            <w:szCs w:val="17"/>
            <w:highlight w:val="white"/>
            <w:lang w:eastAsia="en-GB"/>
          </w:rPr>
          <w:delText>&lt;xsd:annotation&gt;</w:delText>
        </w:r>
      </w:del>
    </w:p>
    <w:p w14:paraId="5DE444E5" w14:textId="7CF50401" w:rsidR="005D3984" w:rsidRPr="005E3DA9" w:rsidDel="005D3984" w:rsidRDefault="005D3984" w:rsidP="005D3984">
      <w:pPr>
        <w:spacing w:before="0" w:after="0"/>
        <w:rPr>
          <w:del w:id="963" w:author="Author"/>
          <w:rFonts w:ascii="Courier New" w:hAnsi="Courier New" w:cs="Courier New"/>
          <w:sz w:val="17"/>
          <w:szCs w:val="17"/>
          <w:highlight w:val="white"/>
          <w:lang w:eastAsia="en-GB"/>
        </w:rPr>
      </w:pPr>
      <w:del w:id="964" w:author="Author">
        <w:r w:rsidRPr="005E3DA9" w:rsidDel="005D3984">
          <w:rPr>
            <w:rFonts w:ascii="Courier New" w:hAnsi="Courier New" w:cs="Courier New"/>
            <w:sz w:val="17"/>
            <w:szCs w:val="17"/>
            <w:highlight w:val="white"/>
            <w:lang w:eastAsia="en-GB"/>
          </w:rPr>
          <w:delText>&lt;xsd:documentation&gt;HTML&lt;/xsd:documentation&gt;</w:delText>
        </w:r>
      </w:del>
    </w:p>
    <w:p w14:paraId="1933EFF8" w14:textId="5EDBBEAE" w:rsidR="005D3984" w:rsidRPr="005E3DA9" w:rsidDel="005D3984" w:rsidRDefault="005D3984" w:rsidP="005D3984">
      <w:pPr>
        <w:spacing w:before="0" w:after="0"/>
        <w:rPr>
          <w:del w:id="965" w:author="Author"/>
          <w:rFonts w:ascii="Courier New" w:hAnsi="Courier New" w:cs="Courier New"/>
          <w:sz w:val="17"/>
          <w:szCs w:val="17"/>
          <w:highlight w:val="white"/>
          <w:lang w:eastAsia="en-GB"/>
        </w:rPr>
      </w:pPr>
      <w:del w:id="966" w:author="Author">
        <w:r w:rsidRPr="005E3DA9" w:rsidDel="005D3984">
          <w:rPr>
            <w:rFonts w:ascii="Courier New" w:hAnsi="Courier New" w:cs="Courier New"/>
            <w:sz w:val="17"/>
            <w:szCs w:val="17"/>
            <w:highlight w:val="white"/>
            <w:lang w:eastAsia="en-GB"/>
          </w:rPr>
          <w:delText>&lt;/xsd:annotation&gt;</w:delText>
        </w:r>
      </w:del>
    </w:p>
    <w:p w14:paraId="7889AA59" w14:textId="396551EB" w:rsidR="005D3984" w:rsidRPr="005E3DA9" w:rsidDel="005D3984" w:rsidRDefault="005D3984" w:rsidP="005D3984">
      <w:pPr>
        <w:spacing w:before="0" w:after="0"/>
        <w:rPr>
          <w:del w:id="967" w:author="Author"/>
          <w:rFonts w:ascii="Courier New" w:hAnsi="Courier New" w:cs="Courier New"/>
          <w:sz w:val="17"/>
          <w:szCs w:val="17"/>
          <w:highlight w:val="white"/>
          <w:lang w:eastAsia="en-GB"/>
        </w:rPr>
      </w:pPr>
      <w:del w:id="968" w:author="Author">
        <w:r w:rsidRPr="005E3DA9" w:rsidDel="005D3984">
          <w:rPr>
            <w:rFonts w:ascii="Courier New" w:hAnsi="Courier New" w:cs="Courier New"/>
            <w:sz w:val="17"/>
            <w:szCs w:val="17"/>
            <w:highlight w:val="white"/>
            <w:lang w:eastAsia="en-GB"/>
          </w:rPr>
          <w:delText>&lt;/xsd:enumeration&gt;</w:delText>
        </w:r>
      </w:del>
    </w:p>
    <w:p w14:paraId="54590D72" w14:textId="19345697" w:rsidR="005D3984" w:rsidRPr="005E3DA9" w:rsidDel="005D3984" w:rsidRDefault="005D3984" w:rsidP="005D3984">
      <w:pPr>
        <w:spacing w:before="0" w:after="0"/>
        <w:rPr>
          <w:del w:id="969" w:author="Author"/>
          <w:rFonts w:ascii="Courier New" w:hAnsi="Courier New" w:cs="Courier New"/>
          <w:sz w:val="17"/>
          <w:szCs w:val="17"/>
          <w:highlight w:val="white"/>
          <w:lang w:eastAsia="en-GB"/>
        </w:rPr>
      </w:pPr>
      <w:del w:id="970" w:author="Author">
        <w:r w:rsidRPr="005E3DA9" w:rsidDel="005D3984">
          <w:rPr>
            <w:rFonts w:ascii="Courier New" w:hAnsi="Courier New" w:cs="Courier New"/>
            <w:sz w:val="17"/>
            <w:szCs w:val="17"/>
            <w:highlight w:val="white"/>
            <w:lang w:eastAsia="en-GB"/>
          </w:rPr>
          <w:delText>&lt;xsd:enumeration value="CDX"&gt;</w:delText>
        </w:r>
      </w:del>
    </w:p>
    <w:p w14:paraId="7765A4A7" w14:textId="4CB79BA7" w:rsidR="005D3984" w:rsidRPr="005E3DA9" w:rsidDel="005D3984" w:rsidRDefault="005D3984" w:rsidP="005D3984">
      <w:pPr>
        <w:spacing w:before="0" w:after="0"/>
        <w:rPr>
          <w:del w:id="971" w:author="Author"/>
          <w:rFonts w:ascii="Courier New" w:hAnsi="Courier New" w:cs="Courier New"/>
          <w:sz w:val="17"/>
          <w:szCs w:val="17"/>
          <w:highlight w:val="white"/>
          <w:lang w:eastAsia="en-GB"/>
        </w:rPr>
      </w:pPr>
      <w:del w:id="972" w:author="Author">
        <w:r w:rsidRPr="005E3DA9" w:rsidDel="005D3984">
          <w:rPr>
            <w:rFonts w:ascii="Courier New" w:hAnsi="Courier New" w:cs="Courier New"/>
            <w:sz w:val="17"/>
            <w:szCs w:val="17"/>
            <w:highlight w:val="white"/>
            <w:lang w:eastAsia="en-GB"/>
          </w:rPr>
          <w:delText>&lt;xsd:annotation&gt;</w:delText>
        </w:r>
      </w:del>
    </w:p>
    <w:p w14:paraId="116A9D7F" w14:textId="362B93F1" w:rsidR="005D3984" w:rsidRPr="005E3DA9" w:rsidDel="005D3984" w:rsidRDefault="005D3984" w:rsidP="005D3984">
      <w:pPr>
        <w:spacing w:before="0" w:after="0"/>
        <w:rPr>
          <w:del w:id="973" w:author="Author"/>
          <w:rFonts w:ascii="Courier New" w:hAnsi="Courier New" w:cs="Courier New"/>
          <w:sz w:val="17"/>
          <w:szCs w:val="17"/>
          <w:highlight w:val="white"/>
          <w:lang w:eastAsia="en-GB"/>
        </w:rPr>
      </w:pPr>
      <w:del w:id="974" w:author="Author">
        <w:r w:rsidRPr="005E3DA9" w:rsidDel="005D3984">
          <w:rPr>
            <w:rFonts w:ascii="Courier New" w:hAnsi="Courier New" w:cs="Courier New"/>
            <w:sz w:val="17"/>
            <w:szCs w:val="17"/>
            <w:highlight w:val="white"/>
            <w:lang w:eastAsia="en-GB"/>
          </w:rPr>
          <w:delText>&lt;xsd:documentation&gt;CambridgeSoft proprietary ChemDraw file format&lt;/xsd:documentation&gt;</w:delText>
        </w:r>
      </w:del>
    </w:p>
    <w:p w14:paraId="4228CA4F" w14:textId="215E333A" w:rsidR="005D3984" w:rsidRPr="005E3DA9" w:rsidDel="005D3984" w:rsidRDefault="005D3984" w:rsidP="005D3984">
      <w:pPr>
        <w:spacing w:before="0" w:after="0"/>
        <w:rPr>
          <w:del w:id="975" w:author="Author"/>
          <w:rFonts w:ascii="Courier New" w:hAnsi="Courier New" w:cs="Courier New"/>
          <w:sz w:val="17"/>
          <w:szCs w:val="17"/>
          <w:highlight w:val="white"/>
          <w:lang w:eastAsia="en-GB"/>
        </w:rPr>
      </w:pPr>
      <w:del w:id="976" w:author="Author">
        <w:r w:rsidRPr="005E3DA9" w:rsidDel="005D3984">
          <w:rPr>
            <w:rFonts w:ascii="Courier New" w:hAnsi="Courier New" w:cs="Courier New"/>
            <w:sz w:val="17"/>
            <w:szCs w:val="17"/>
            <w:highlight w:val="white"/>
            <w:lang w:eastAsia="en-GB"/>
          </w:rPr>
          <w:delText>&lt;/xsd:annotation&gt;</w:delText>
        </w:r>
      </w:del>
    </w:p>
    <w:p w14:paraId="31E602E1" w14:textId="3D67A68E" w:rsidR="005D3984" w:rsidRPr="005E3DA9" w:rsidDel="005D3984" w:rsidRDefault="005D3984" w:rsidP="005D3984">
      <w:pPr>
        <w:spacing w:before="0" w:after="0"/>
        <w:rPr>
          <w:del w:id="977" w:author="Author"/>
          <w:rFonts w:ascii="Courier New" w:hAnsi="Courier New" w:cs="Courier New"/>
          <w:sz w:val="17"/>
          <w:szCs w:val="17"/>
          <w:highlight w:val="white"/>
          <w:lang w:eastAsia="en-GB"/>
        </w:rPr>
      </w:pPr>
      <w:del w:id="978" w:author="Author">
        <w:r w:rsidRPr="005E3DA9" w:rsidDel="005D3984">
          <w:rPr>
            <w:rFonts w:ascii="Courier New" w:hAnsi="Courier New" w:cs="Courier New"/>
            <w:sz w:val="17"/>
            <w:szCs w:val="17"/>
            <w:highlight w:val="white"/>
            <w:lang w:eastAsia="en-GB"/>
          </w:rPr>
          <w:delText>&lt;/xsd:enumeration&gt;</w:delText>
        </w:r>
      </w:del>
    </w:p>
    <w:p w14:paraId="600944D5" w14:textId="1DD41328" w:rsidR="005D3984" w:rsidRPr="005E3DA9" w:rsidDel="005D3984" w:rsidRDefault="005D3984" w:rsidP="005D3984">
      <w:pPr>
        <w:spacing w:before="0" w:after="0"/>
        <w:rPr>
          <w:del w:id="979" w:author="Author"/>
          <w:rFonts w:ascii="Courier New" w:hAnsi="Courier New" w:cs="Courier New"/>
          <w:sz w:val="17"/>
          <w:szCs w:val="17"/>
          <w:highlight w:val="white"/>
          <w:lang w:eastAsia="en-GB"/>
        </w:rPr>
      </w:pPr>
      <w:del w:id="980" w:author="Author">
        <w:r w:rsidRPr="005E3DA9" w:rsidDel="005D3984">
          <w:rPr>
            <w:rFonts w:ascii="Courier New" w:hAnsi="Courier New" w:cs="Courier New"/>
            <w:sz w:val="17"/>
            <w:szCs w:val="17"/>
            <w:highlight w:val="white"/>
            <w:lang w:eastAsia="en-GB"/>
          </w:rPr>
          <w:delText>&lt;xsd:enumeration value="MOL"&gt;</w:delText>
        </w:r>
      </w:del>
    </w:p>
    <w:p w14:paraId="5EA28A13" w14:textId="62EA4698" w:rsidR="005D3984" w:rsidRPr="005E3DA9" w:rsidDel="005D3984" w:rsidRDefault="005D3984" w:rsidP="005D3984">
      <w:pPr>
        <w:spacing w:before="0" w:after="0"/>
        <w:rPr>
          <w:del w:id="981" w:author="Author"/>
          <w:rFonts w:ascii="Courier New" w:hAnsi="Courier New" w:cs="Courier New"/>
          <w:sz w:val="17"/>
          <w:szCs w:val="17"/>
          <w:highlight w:val="white"/>
          <w:lang w:eastAsia="en-GB"/>
        </w:rPr>
      </w:pPr>
      <w:del w:id="982" w:author="Author">
        <w:r w:rsidRPr="005E3DA9" w:rsidDel="005D3984">
          <w:rPr>
            <w:rFonts w:ascii="Courier New" w:hAnsi="Courier New" w:cs="Courier New"/>
            <w:sz w:val="17"/>
            <w:szCs w:val="17"/>
            <w:highlight w:val="white"/>
            <w:lang w:eastAsia="en-GB"/>
          </w:rPr>
          <w:delText>&lt;xsd:annotation&gt;</w:delText>
        </w:r>
      </w:del>
    </w:p>
    <w:p w14:paraId="1C97EDEB" w14:textId="42BE43CC" w:rsidR="005D3984" w:rsidRPr="005E3DA9" w:rsidDel="005D3984" w:rsidRDefault="005D3984" w:rsidP="005D3984">
      <w:pPr>
        <w:spacing w:before="0" w:after="0"/>
        <w:rPr>
          <w:del w:id="983" w:author="Author"/>
          <w:rFonts w:ascii="Courier New" w:hAnsi="Courier New" w:cs="Courier New"/>
          <w:sz w:val="17"/>
          <w:szCs w:val="17"/>
          <w:highlight w:val="white"/>
          <w:lang w:eastAsia="en-GB"/>
        </w:rPr>
      </w:pPr>
      <w:del w:id="984" w:author="Author">
        <w:r w:rsidRPr="005E3DA9" w:rsidDel="005D3984">
          <w:rPr>
            <w:rFonts w:ascii="Courier New" w:hAnsi="Courier New" w:cs="Courier New"/>
            <w:sz w:val="17"/>
            <w:szCs w:val="17"/>
            <w:highlight w:val="white"/>
            <w:lang w:eastAsia="en-GB"/>
          </w:rPr>
          <w:delText>&lt;xsd:documentation&gt;File format for holding information about the atoms, bonds, connectivity and coordinates of a molecule&lt;/xsd:documentation&gt;</w:delText>
        </w:r>
      </w:del>
    </w:p>
    <w:p w14:paraId="0B8F233F" w14:textId="474B3A9B" w:rsidR="005D3984" w:rsidRPr="005E3DA9" w:rsidDel="005D3984" w:rsidRDefault="005D3984" w:rsidP="005D3984">
      <w:pPr>
        <w:spacing w:before="0" w:after="0"/>
        <w:rPr>
          <w:del w:id="985" w:author="Author"/>
          <w:rFonts w:ascii="Courier New" w:hAnsi="Courier New" w:cs="Courier New"/>
          <w:sz w:val="17"/>
          <w:szCs w:val="17"/>
          <w:highlight w:val="white"/>
          <w:lang w:eastAsia="en-GB"/>
        </w:rPr>
      </w:pPr>
      <w:del w:id="986" w:author="Author">
        <w:r w:rsidRPr="005E3DA9" w:rsidDel="005D3984">
          <w:rPr>
            <w:rFonts w:ascii="Courier New" w:hAnsi="Courier New" w:cs="Courier New"/>
            <w:sz w:val="17"/>
            <w:szCs w:val="17"/>
            <w:highlight w:val="white"/>
            <w:lang w:eastAsia="en-GB"/>
          </w:rPr>
          <w:delText>&lt;/xsd:annotation&gt;</w:delText>
        </w:r>
      </w:del>
    </w:p>
    <w:p w14:paraId="0D47D752" w14:textId="1B339B0D" w:rsidR="005D3984" w:rsidRPr="005E3DA9" w:rsidDel="005D3984" w:rsidRDefault="005D3984" w:rsidP="005D3984">
      <w:pPr>
        <w:spacing w:before="0" w:after="0"/>
        <w:rPr>
          <w:del w:id="987" w:author="Author"/>
          <w:rFonts w:ascii="Courier New" w:hAnsi="Courier New" w:cs="Courier New"/>
          <w:sz w:val="17"/>
          <w:szCs w:val="17"/>
          <w:highlight w:val="white"/>
          <w:lang w:eastAsia="en-GB"/>
        </w:rPr>
      </w:pPr>
      <w:del w:id="988" w:author="Author">
        <w:r w:rsidRPr="005E3DA9" w:rsidDel="005D3984">
          <w:rPr>
            <w:rFonts w:ascii="Courier New" w:hAnsi="Courier New" w:cs="Courier New"/>
            <w:sz w:val="17"/>
            <w:szCs w:val="17"/>
            <w:highlight w:val="white"/>
            <w:lang w:eastAsia="en-GB"/>
          </w:rPr>
          <w:delText>&lt;/xsd:enumeration&gt;</w:delText>
        </w:r>
      </w:del>
    </w:p>
    <w:p w14:paraId="181C1771" w14:textId="03346A0E" w:rsidR="005D3984" w:rsidRPr="005E3DA9" w:rsidDel="005D3984" w:rsidRDefault="005D3984" w:rsidP="005D3984">
      <w:pPr>
        <w:spacing w:before="0" w:after="0"/>
        <w:rPr>
          <w:del w:id="989" w:author="Author"/>
          <w:rFonts w:ascii="Courier New" w:hAnsi="Courier New" w:cs="Courier New"/>
          <w:sz w:val="17"/>
          <w:szCs w:val="17"/>
          <w:highlight w:val="white"/>
          <w:lang w:eastAsia="en-GB"/>
        </w:rPr>
      </w:pPr>
      <w:del w:id="990" w:author="Author">
        <w:r w:rsidRPr="005E3DA9" w:rsidDel="005D3984">
          <w:rPr>
            <w:rFonts w:ascii="Courier New" w:hAnsi="Courier New" w:cs="Courier New"/>
            <w:sz w:val="17"/>
            <w:szCs w:val="17"/>
            <w:highlight w:val="white"/>
            <w:lang w:eastAsia="en-GB"/>
          </w:rPr>
          <w:delText>&lt;xsd:enumeration value="NB"&gt;</w:delText>
        </w:r>
      </w:del>
    </w:p>
    <w:p w14:paraId="08BC1BCD" w14:textId="6D36C75D" w:rsidR="005D3984" w:rsidRPr="005E3DA9" w:rsidDel="005D3984" w:rsidRDefault="005D3984" w:rsidP="005D3984">
      <w:pPr>
        <w:spacing w:before="0" w:after="0"/>
        <w:rPr>
          <w:del w:id="991" w:author="Author"/>
          <w:rFonts w:ascii="Courier New" w:hAnsi="Courier New" w:cs="Courier New"/>
          <w:sz w:val="17"/>
          <w:szCs w:val="17"/>
          <w:highlight w:val="white"/>
          <w:lang w:eastAsia="en-GB"/>
        </w:rPr>
      </w:pPr>
      <w:del w:id="992" w:author="Author">
        <w:r w:rsidRPr="005E3DA9" w:rsidDel="005D3984">
          <w:rPr>
            <w:rFonts w:ascii="Courier New" w:hAnsi="Courier New" w:cs="Courier New"/>
            <w:sz w:val="17"/>
            <w:szCs w:val="17"/>
            <w:highlight w:val="white"/>
            <w:lang w:eastAsia="en-GB"/>
          </w:rPr>
          <w:delText>&lt;xsd:annotation&gt;</w:delText>
        </w:r>
      </w:del>
    </w:p>
    <w:p w14:paraId="33834178" w14:textId="4E8D80D9" w:rsidR="005D3984" w:rsidRPr="005E3DA9" w:rsidDel="005D3984" w:rsidRDefault="005D3984" w:rsidP="005D3984">
      <w:pPr>
        <w:spacing w:before="0" w:after="0"/>
        <w:rPr>
          <w:del w:id="993" w:author="Author"/>
          <w:rFonts w:ascii="Courier New" w:hAnsi="Courier New" w:cs="Courier New"/>
          <w:sz w:val="17"/>
          <w:szCs w:val="17"/>
          <w:highlight w:val="white"/>
          <w:lang w:eastAsia="en-GB"/>
        </w:rPr>
      </w:pPr>
      <w:del w:id="994" w:author="Author">
        <w:r w:rsidRPr="005E3DA9" w:rsidDel="005D3984">
          <w:rPr>
            <w:rFonts w:ascii="Courier New" w:hAnsi="Courier New" w:cs="Courier New"/>
            <w:sz w:val="17"/>
            <w:szCs w:val="17"/>
            <w:highlight w:val="white"/>
            <w:lang w:eastAsia="en-GB"/>
          </w:rPr>
          <w:delText>&lt;xsd:documentation&gt;File format for mathematica notebooks&lt;/xsd:documentation&gt;</w:delText>
        </w:r>
      </w:del>
    </w:p>
    <w:p w14:paraId="4D7362B3" w14:textId="59A84FBE" w:rsidR="005D3984" w:rsidRPr="005E3DA9" w:rsidDel="005D3984" w:rsidRDefault="005D3984" w:rsidP="005D3984">
      <w:pPr>
        <w:spacing w:before="0" w:after="0"/>
        <w:rPr>
          <w:del w:id="995" w:author="Author"/>
          <w:rFonts w:ascii="Courier New" w:hAnsi="Courier New" w:cs="Courier New"/>
          <w:sz w:val="17"/>
          <w:szCs w:val="17"/>
          <w:highlight w:val="white"/>
          <w:lang w:eastAsia="en-GB"/>
        </w:rPr>
      </w:pPr>
      <w:del w:id="996" w:author="Author">
        <w:r w:rsidRPr="005E3DA9" w:rsidDel="005D3984">
          <w:rPr>
            <w:rFonts w:ascii="Courier New" w:hAnsi="Courier New" w:cs="Courier New"/>
            <w:sz w:val="17"/>
            <w:szCs w:val="17"/>
            <w:highlight w:val="white"/>
            <w:lang w:eastAsia="en-GB"/>
          </w:rPr>
          <w:delText>&lt;/xsd:annotation&gt;</w:delText>
        </w:r>
      </w:del>
    </w:p>
    <w:p w14:paraId="5E9E3927" w14:textId="37455962" w:rsidR="005D3984" w:rsidRPr="005E3DA9" w:rsidDel="005D3984" w:rsidRDefault="005D3984" w:rsidP="005D3984">
      <w:pPr>
        <w:spacing w:before="0" w:after="0"/>
        <w:rPr>
          <w:del w:id="997" w:author="Author"/>
          <w:rFonts w:ascii="Courier New" w:hAnsi="Courier New" w:cs="Courier New"/>
          <w:sz w:val="17"/>
          <w:szCs w:val="17"/>
          <w:highlight w:val="white"/>
          <w:lang w:eastAsia="en-GB"/>
        </w:rPr>
      </w:pPr>
      <w:del w:id="998" w:author="Author">
        <w:r w:rsidRPr="005E3DA9" w:rsidDel="005D3984">
          <w:rPr>
            <w:rFonts w:ascii="Courier New" w:hAnsi="Courier New" w:cs="Courier New"/>
            <w:sz w:val="17"/>
            <w:szCs w:val="17"/>
            <w:highlight w:val="white"/>
            <w:lang w:eastAsia="en-GB"/>
          </w:rPr>
          <w:delText>&lt;/xsd:enumeration&gt;</w:delText>
        </w:r>
      </w:del>
    </w:p>
    <w:p w14:paraId="77037BFC" w14:textId="434A58E0" w:rsidR="005D3984" w:rsidRPr="005E3DA9" w:rsidDel="005D3984" w:rsidRDefault="005D3984" w:rsidP="005D3984">
      <w:pPr>
        <w:spacing w:before="0" w:after="0"/>
        <w:rPr>
          <w:del w:id="999" w:author="Author"/>
          <w:rFonts w:ascii="Courier New" w:hAnsi="Courier New" w:cs="Courier New"/>
          <w:sz w:val="17"/>
          <w:szCs w:val="17"/>
          <w:highlight w:val="white"/>
          <w:lang w:eastAsia="en-GB"/>
        </w:rPr>
      </w:pPr>
      <w:del w:id="1000" w:author="Author">
        <w:r w:rsidRPr="005E3DA9" w:rsidDel="005D3984">
          <w:rPr>
            <w:rFonts w:ascii="Courier New" w:hAnsi="Courier New" w:cs="Courier New"/>
            <w:sz w:val="17"/>
            <w:szCs w:val="17"/>
            <w:highlight w:val="white"/>
            <w:lang w:eastAsia="en-GB"/>
          </w:rPr>
          <w:delText>&lt;xsd:enumeration value="ZIP"&gt;</w:delText>
        </w:r>
      </w:del>
    </w:p>
    <w:p w14:paraId="5BB86530" w14:textId="3E5C0FF7" w:rsidR="005D3984" w:rsidRPr="005E3DA9" w:rsidDel="005D3984" w:rsidRDefault="005D3984" w:rsidP="005D3984">
      <w:pPr>
        <w:spacing w:before="0" w:after="0"/>
        <w:rPr>
          <w:del w:id="1001" w:author="Author"/>
          <w:rFonts w:ascii="Courier New" w:hAnsi="Courier New" w:cs="Courier New"/>
          <w:sz w:val="17"/>
          <w:szCs w:val="17"/>
          <w:highlight w:val="white"/>
          <w:lang w:eastAsia="en-GB"/>
        </w:rPr>
      </w:pPr>
      <w:del w:id="1002" w:author="Author">
        <w:r w:rsidRPr="005E3DA9" w:rsidDel="005D3984">
          <w:rPr>
            <w:rFonts w:ascii="Courier New" w:hAnsi="Courier New" w:cs="Courier New"/>
            <w:sz w:val="17"/>
            <w:szCs w:val="17"/>
            <w:highlight w:val="white"/>
            <w:lang w:eastAsia="en-GB"/>
          </w:rPr>
          <w:delText>&lt;xsd:annotation&gt;</w:delText>
        </w:r>
      </w:del>
    </w:p>
    <w:p w14:paraId="4C0EB8FB" w14:textId="497361BC" w:rsidR="005D3984" w:rsidRPr="005E3DA9" w:rsidDel="005D3984" w:rsidRDefault="005D3984" w:rsidP="005D3984">
      <w:pPr>
        <w:spacing w:before="0" w:after="0"/>
        <w:rPr>
          <w:del w:id="1003" w:author="Author"/>
          <w:rFonts w:ascii="Courier New" w:hAnsi="Courier New" w:cs="Courier New"/>
          <w:sz w:val="17"/>
          <w:szCs w:val="17"/>
          <w:highlight w:val="white"/>
          <w:lang w:eastAsia="en-GB"/>
        </w:rPr>
      </w:pPr>
      <w:del w:id="1004" w:author="Author">
        <w:r w:rsidRPr="005E3DA9" w:rsidDel="005D3984">
          <w:rPr>
            <w:rFonts w:ascii="Courier New" w:hAnsi="Courier New" w:cs="Courier New"/>
            <w:sz w:val="17"/>
            <w:szCs w:val="17"/>
            <w:highlight w:val="white"/>
            <w:lang w:eastAsia="en-GB"/>
          </w:rPr>
          <w:delText>&lt;xsd:documentation&gt;ZIP&lt;/xsd:documentation&gt;</w:delText>
        </w:r>
      </w:del>
    </w:p>
    <w:p w14:paraId="6BDB4727" w14:textId="7ED0AAA9" w:rsidR="005D3984" w:rsidRPr="005E3DA9" w:rsidDel="005D3984" w:rsidRDefault="005D3984" w:rsidP="005D3984">
      <w:pPr>
        <w:spacing w:before="0" w:after="0"/>
        <w:rPr>
          <w:del w:id="1005" w:author="Author"/>
          <w:rFonts w:ascii="Courier New" w:hAnsi="Courier New" w:cs="Courier New"/>
          <w:sz w:val="17"/>
          <w:szCs w:val="17"/>
          <w:highlight w:val="white"/>
          <w:lang w:eastAsia="en-GB"/>
        </w:rPr>
      </w:pPr>
      <w:del w:id="1006" w:author="Author">
        <w:r w:rsidRPr="005E3DA9" w:rsidDel="005D3984">
          <w:rPr>
            <w:rFonts w:ascii="Courier New" w:hAnsi="Courier New" w:cs="Courier New"/>
            <w:sz w:val="17"/>
            <w:szCs w:val="17"/>
            <w:highlight w:val="white"/>
            <w:lang w:eastAsia="en-GB"/>
          </w:rPr>
          <w:delText>&lt;/xsd:annotation&gt;</w:delText>
        </w:r>
      </w:del>
    </w:p>
    <w:p w14:paraId="5645986E" w14:textId="1D77433B" w:rsidR="005D3984" w:rsidRPr="005E3DA9" w:rsidDel="005D3984" w:rsidRDefault="005D3984" w:rsidP="005D3984">
      <w:pPr>
        <w:spacing w:before="0" w:after="0"/>
        <w:rPr>
          <w:del w:id="1007" w:author="Author"/>
          <w:rFonts w:ascii="Courier New" w:hAnsi="Courier New" w:cs="Courier New"/>
          <w:sz w:val="17"/>
          <w:szCs w:val="17"/>
          <w:highlight w:val="white"/>
          <w:lang w:eastAsia="en-GB"/>
        </w:rPr>
      </w:pPr>
      <w:del w:id="1008" w:author="Author">
        <w:r w:rsidRPr="005E3DA9" w:rsidDel="005D3984">
          <w:rPr>
            <w:rFonts w:ascii="Courier New" w:hAnsi="Courier New" w:cs="Courier New"/>
            <w:sz w:val="17"/>
            <w:szCs w:val="17"/>
            <w:highlight w:val="white"/>
            <w:lang w:eastAsia="en-GB"/>
          </w:rPr>
          <w:delText>&lt;/xsd:enumeration&gt;</w:delText>
        </w:r>
      </w:del>
    </w:p>
    <w:p w14:paraId="46F59824" w14:textId="533CFAED" w:rsidR="005D3984" w:rsidRPr="005E3DA9" w:rsidDel="005D3984" w:rsidRDefault="005D3984" w:rsidP="005D3984">
      <w:pPr>
        <w:spacing w:before="0" w:after="0"/>
        <w:rPr>
          <w:del w:id="1009" w:author="Author"/>
          <w:rFonts w:ascii="Courier New" w:hAnsi="Courier New" w:cs="Courier New"/>
          <w:sz w:val="17"/>
          <w:szCs w:val="17"/>
          <w:highlight w:val="white"/>
          <w:lang w:eastAsia="en-GB"/>
        </w:rPr>
      </w:pPr>
      <w:del w:id="1010" w:author="Author">
        <w:r w:rsidRPr="005E3DA9" w:rsidDel="005D3984">
          <w:rPr>
            <w:rFonts w:ascii="Courier New" w:hAnsi="Courier New" w:cs="Courier New"/>
            <w:sz w:val="17"/>
            <w:szCs w:val="17"/>
            <w:highlight w:val="white"/>
            <w:lang w:eastAsia="en-GB"/>
          </w:rPr>
          <w:delText>&lt;/xsd:restriction&gt;</w:delText>
        </w:r>
      </w:del>
    </w:p>
    <w:p w14:paraId="516E9CBB" w14:textId="77777777" w:rsidR="00481E13" w:rsidRPr="005E3DA9" w:rsidRDefault="005D3984" w:rsidP="002904C5">
      <w:pPr>
        <w:spacing w:before="0" w:after="0"/>
        <w:rPr>
          <w:rFonts w:ascii="Courier New" w:hAnsi="Courier New" w:cs="Courier New"/>
          <w:sz w:val="17"/>
          <w:szCs w:val="17"/>
          <w:highlight w:val="white"/>
          <w:lang w:eastAsia="en-GB"/>
        </w:rPr>
      </w:pPr>
      <w:del w:id="1011" w:author="Author">
        <w:r w:rsidRPr="005E3DA9" w:rsidDel="005D3984">
          <w:rPr>
            <w:rFonts w:ascii="Courier New" w:hAnsi="Courier New" w:cs="Courier New"/>
            <w:sz w:val="17"/>
            <w:szCs w:val="17"/>
            <w:highlight w:val="white"/>
            <w:lang w:eastAsia="en-GB"/>
          </w:rPr>
          <w:delText>&lt;/xsd:simpleType&gt;</w:delText>
        </w:r>
      </w:del>
    </w:p>
    <w:p w14:paraId="4B55B833" w14:textId="29E8576C" w:rsidR="002904C5" w:rsidRPr="005E3DA9" w:rsidRDefault="002904C5" w:rsidP="002904C5">
      <w:pPr>
        <w:spacing w:before="0" w:after="0"/>
        <w:rPr>
          <w:rFonts w:ascii="Courier New" w:hAnsi="Courier New" w:cs="Courier New"/>
          <w:sz w:val="17"/>
          <w:szCs w:val="17"/>
          <w:highlight w:val="white"/>
          <w:lang w:eastAsia="en-GB"/>
        </w:rPr>
      </w:pPr>
      <w:r w:rsidRPr="005E3DA9">
        <w:rPr>
          <w:rFonts w:ascii="Courier New" w:hAnsi="Courier New" w:cs="Courier New"/>
          <w:sz w:val="17"/>
          <w:szCs w:val="17"/>
          <w:highlight w:val="white"/>
          <w:lang w:eastAsia="en-GB"/>
        </w:rPr>
        <w:t>&lt;/</w:t>
      </w:r>
      <w:proofErr w:type="spellStart"/>
      <w:r w:rsidRPr="005E3DA9">
        <w:rPr>
          <w:rFonts w:ascii="Courier New" w:hAnsi="Courier New" w:cs="Courier New"/>
          <w:sz w:val="17"/>
          <w:szCs w:val="17"/>
          <w:highlight w:val="white"/>
          <w:lang w:eastAsia="en-GB"/>
        </w:rPr>
        <w:t>xsd:schema</w:t>
      </w:r>
      <w:proofErr w:type="spellEnd"/>
      <w:r w:rsidRPr="005E3DA9">
        <w:rPr>
          <w:rFonts w:ascii="Courier New" w:hAnsi="Courier New" w:cs="Courier New"/>
          <w:sz w:val="17"/>
          <w:szCs w:val="17"/>
          <w:highlight w:val="white"/>
          <w:lang w:eastAsia="en-GB"/>
        </w:rPr>
        <w:t>&gt;</w:t>
      </w:r>
    </w:p>
    <w:p w14:paraId="32886C06" w14:textId="77777777" w:rsidR="002904C5" w:rsidRPr="002E36F3" w:rsidRDefault="002904C5" w:rsidP="002904C5">
      <w:pPr>
        <w:spacing w:before="0" w:after="0"/>
        <w:rPr>
          <w:del w:id="1012" w:author="Author"/>
          <w:rFonts w:eastAsia="Calibri" w:cs="Arial"/>
          <w:kern w:val="0"/>
          <w:sz w:val="17"/>
          <w:szCs w:val="17"/>
          <w:lang w:eastAsia="zh-CN"/>
          <w14:ligatures w14:val="none"/>
        </w:rPr>
      </w:pPr>
    </w:p>
    <w:p w14:paraId="36A4E072" w14:textId="77777777" w:rsidR="002904C5" w:rsidRPr="002E36F3" w:rsidRDefault="002904C5" w:rsidP="002904C5">
      <w:pPr>
        <w:spacing w:before="0" w:after="0"/>
        <w:jc w:val="right"/>
        <w:rPr>
          <w:del w:id="1013" w:author="Author"/>
          <w:rFonts w:eastAsia="Calibri" w:cs="Arial"/>
          <w:kern w:val="0"/>
          <w:sz w:val="17"/>
          <w:szCs w:val="17"/>
          <w:lang w:eastAsia="zh-CN"/>
          <w14:ligatures w14:val="none"/>
        </w:rPr>
      </w:pPr>
    </w:p>
    <w:p w14:paraId="6E434D14" w14:textId="77777777" w:rsidR="002904C5" w:rsidRPr="002E36F3" w:rsidRDefault="002904C5" w:rsidP="002904C5">
      <w:pPr>
        <w:spacing w:before="0" w:after="0"/>
        <w:jc w:val="right"/>
        <w:rPr>
          <w:del w:id="1014" w:author="Author"/>
          <w:rFonts w:eastAsia="Calibri" w:cs="Arial"/>
          <w:kern w:val="0"/>
          <w:sz w:val="17"/>
          <w:szCs w:val="17"/>
          <w:lang w:eastAsia="zh-CN"/>
          <w14:ligatures w14:val="none"/>
        </w:rPr>
      </w:pPr>
    </w:p>
    <w:p w14:paraId="58C19432" w14:textId="77777777" w:rsidR="00625F19" w:rsidRPr="002E36F3" w:rsidRDefault="00625F19" w:rsidP="00625F19">
      <w:pPr>
        <w:spacing w:before="0" w:after="0"/>
        <w:rPr>
          <w:rFonts w:eastAsia="Calibri" w:cs="Arial"/>
          <w:kern w:val="0"/>
          <w:sz w:val="17"/>
          <w:szCs w:val="17"/>
          <w:lang w:eastAsia="zh-CN"/>
          <w14:ligatures w14:val="none"/>
        </w:rPr>
      </w:pPr>
    </w:p>
    <w:p w14:paraId="67F79F8B" w14:textId="54FD3A70" w:rsidR="002706E3" w:rsidRPr="005E4E05" w:rsidRDefault="002706E3" w:rsidP="008514E6">
      <w:pPr>
        <w:spacing w:before="0" w:after="0"/>
        <w:ind w:left="5533"/>
        <w:jc w:val="center"/>
        <w:rPr>
          <w:rFonts w:eastAsia="Calibri" w:cs="Arial"/>
          <w:bCs/>
          <w:kern w:val="0"/>
          <w:lang w:eastAsia="zh-CN"/>
          <w14:ligatures w14:val="none"/>
        </w:rPr>
      </w:pPr>
      <w:bookmarkStart w:id="1015" w:name="_Toc136591630"/>
      <w:bookmarkStart w:id="1016" w:name="_Toc530474500"/>
      <w:bookmarkStart w:id="1017" w:name="_Toc53737912"/>
      <w:bookmarkStart w:id="1018" w:name="_Toc90370762"/>
      <w:r w:rsidRPr="005E4E05">
        <w:rPr>
          <w:rFonts w:eastAsia="Calibri" w:cs="Arial"/>
          <w:bCs/>
          <w:kern w:val="0"/>
          <w:lang w:eastAsia="zh-CN"/>
          <w14:ligatures w14:val="none"/>
        </w:rPr>
        <w:t xml:space="preserve">[Appendix A to Annex I </w:t>
      </w:r>
      <w:r w:rsidR="00A902D9">
        <w:rPr>
          <w:rFonts w:eastAsia="Calibri" w:cs="Arial"/>
          <w:bCs/>
          <w:kern w:val="0"/>
          <w:lang w:eastAsia="zh-CN"/>
          <w14:ligatures w14:val="none"/>
        </w:rPr>
        <w:t>of</w:t>
      </w:r>
      <w:r w:rsidR="002869C3">
        <w:rPr>
          <w:rFonts w:eastAsia="Calibri" w:cs="Arial"/>
          <w:bCs/>
          <w:kern w:val="0"/>
          <w:lang w:eastAsia="zh-CN"/>
          <w14:ligatures w14:val="none"/>
        </w:rPr>
        <w:t xml:space="preserve"> </w:t>
      </w:r>
      <w:r w:rsidR="005E4E05">
        <w:rPr>
          <w:rFonts w:eastAsia="Calibri" w:cs="Arial"/>
          <w:bCs/>
          <w:kern w:val="0"/>
          <w:lang w:eastAsia="zh-CN"/>
          <w14:ligatures w14:val="none"/>
        </w:rPr>
        <w:t>ST.92</w:t>
      </w:r>
      <w:r w:rsidR="00B112C6">
        <w:rPr>
          <w:rFonts w:eastAsia="Calibri" w:cs="Arial"/>
          <w:bCs/>
          <w:kern w:val="0"/>
          <w:lang w:eastAsia="zh-CN"/>
          <w14:ligatures w14:val="none"/>
        </w:rPr>
        <w:t xml:space="preserve"> </w:t>
      </w:r>
      <w:r w:rsidRPr="005E4E05">
        <w:rPr>
          <w:rFonts w:eastAsia="Calibri" w:cs="Arial"/>
          <w:bCs/>
          <w:kern w:val="0"/>
          <w:lang w:eastAsia="zh-CN"/>
          <w14:ligatures w14:val="none"/>
        </w:rPr>
        <w:t>follows]</w:t>
      </w:r>
      <w:bookmarkStart w:id="1019" w:name="_ANNEX_II"/>
      <w:bookmarkEnd w:id="1019"/>
    </w:p>
    <w:p w14:paraId="55B0AC21" w14:textId="77777777" w:rsidR="007042F7" w:rsidRPr="002E36F3" w:rsidRDefault="007042F7" w:rsidP="00F76057">
      <w:pPr>
        <w:spacing w:before="0" w:after="0"/>
        <w:jc w:val="right"/>
        <w:rPr>
          <w:ins w:id="1020" w:author="Author"/>
          <w:rFonts w:eastAsia="Calibri" w:cs="Arial"/>
          <w:bCs/>
          <w:kern w:val="0"/>
          <w:sz w:val="17"/>
          <w:szCs w:val="17"/>
          <w:lang w:eastAsia="zh-CN"/>
          <w14:ligatures w14:val="none"/>
        </w:rPr>
        <w:sectPr w:rsidR="007042F7" w:rsidRPr="002E36F3" w:rsidSect="007C222B">
          <w:headerReference w:type="default" r:id="rId24"/>
          <w:footerReference w:type="default" r:id="rId25"/>
          <w:headerReference w:type="first" r:id="rId26"/>
          <w:pgSz w:w="11909" w:h="16834" w:code="9"/>
          <w:pgMar w:top="567" w:right="1134" w:bottom="1418" w:left="1418" w:header="510" w:footer="1021" w:gutter="0"/>
          <w:cols w:space="720"/>
          <w:titlePg/>
          <w:docGrid w:linePitch="360"/>
        </w:sectPr>
      </w:pPr>
    </w:p>
    <w:p w14:paraId="48A532E8" w14:textId="1CB89196" w:rsidR="00741874" w:rsidRPr="002E36F3" w:rsidRDefault="00821E18" w:rsidP="006B33F5">
      <w:pPr>
        <w:autoSpaceDE w:val="0"/>
        <w:autoSpaceDN w:val="0"/>
        <w:adjustRightInd w:val="0"/>
        <w:spacing w:before="0" w:after="0" w:line="360" w:lineRule="auto"/>
        <w:jc w:val="center"/>
        <w:outlineLvl w:val="0"/>
        <w:rPr>
          <w:rFonts w:cs="Arial"/>
          <w:color w:val="000000"/>
          <w:kern w:val="0"/>
          <w:sz w:val="17"/>
          <w:szCs w:val="17"/>
          <w:lang w:val="en-AU"/>
          <w14:ligatures w14:val="none"/>
        </w:rPr>
      </w:pPr>
      <w:bookmarkStart w:id="1021" w:name="_Toc180148829"/>
      <w:bookmarkStart w:id="1022" w:name="_Toc198822796"/>
      <w:bookmarkStart w:id="1023" w:name="_Toc203552044"/>
      <w:bookmarkStart w:id="1024" w:name="_Toc211324029"/>
      <w:bookmarkStart w:id="1025" w:name="_Toc211443149"/>
      <w:bookmarkStart w:id="1026" w:name="_Toc211443344"/>
      <w:bookmarkEnd w:id="1015"/>
      <w:bookmarkEnd w:id="1016"/>
      <w:bookmarkEnd w:id="1017"/>
      <w:bookmarkEnd w:id="1018"/>
      <w:r w:rsidRPr="002E36F3">
        <w:rPr>
          <w:rFonts w:eastAsia="SimSun" w:cs="Arial"/>
          <w:b/>
          <w:bCs/>
          <w:color w:val="000000"/>
          <w:kern w:val="0"/>
          <w:sz w:val="17"/>
          <w:szCs w:val="17"/>
          <w:lang w:val="en-AU" w:eastAsia="zh-CN"/>
          <w14:ligatures w14:val="none"/>
        </w:rPr>
        <w:t>APPENDIX</w:t>
      </w:r>
      <w:r w:rsidR="0079474C" w:rsidRPr="002E36F3">
        <w:rPr>
          <w:rFonts w:cs="Arial"/>
          <w:b/>
          <w:color w:val="000000" w:themeColor="text1"/>
          <w:sz w:val="17"/>
          <w:szCs w:val="17"/>
          <w:lang w:val="en-AU"/>
        </w:rPr>
        <w:t xml:space="preserve"> </w:t>
      </w:r>
      <w:ins w:id="1027" w:author="Author">
        <w:r w:rsidR="006A7EDE" w:rsidRPr="002E36F3">
          <w:rPr>
            <w:rFonts w:eastAsia="SimSun" w:cs="Arial"/>
            <w:b/>
            <w:color w:val="000000" w:themeColor="text1"/>
            <w:sz w:val="17"/>
            <w:szCs w:val="17"/>
            <w:lang w:val="en-AU" w:eastAsia="zh-CN"/>
          </w:rPr>
          <w:t xml:space="preserve">A </w:t>
        </w:r>
      </w:ins>
      <w:r w:rsidRPr="002E36F3">
        <w:rPr>
          <w:rFonts w:eastAsia="SimSun" w:cs="Arial"/>
          <w:b/>
          <w:bCs/>
          <w:color w:val="000000"/>
          <w:kern w:val="0"/>
          <w:sz w:val="17"/>
          <w:szCs w:val="17"/>
          <w:lang w:val="en-AU" w:eastAsia="zh-CN"/>
          <w14:ligatures w14:val="none"/>
        </w:rPr>
        <w:t>TO ANNEX I</w:t>
      </w:r>
      <w:bookmarkStart w:id="1028" w:name="_Toc1153351788"/>
      <w:bookmarkStart w:id="1029" w:name="_Hlk144130776"/>
      <w:bookmarkEnd w:id="1021"/>
      <w:bookmarkEnd w:id="1022"/>
      <w:bookmarkEnd w:id="1023"/>
      <w:bookmarkEnd w:id="1024"/>
      <w:bookmarkEnd w:id="1025"/>
      <w:bookmarkEnd w:id="1026"/>
      <w:r w:rsidRPr="002E36F3">
        <w:rPr>
          <w:rFonts w:eastAsia="SimSun" w:cs="Arial"/>
          <w:b/>
          <w:bCs/>
          <w:color w:val="000000"/>
          <w:kern w:val="0"/>
          <w:sz w:val="17"/>
          <w:szCs w:val="17"/>
          <w:lang w:val="en-AU" w:eastAsia="zh-CN"/>
          <w14:ligatures w14:val="none"/>
        </w:rPr>
        <w:t xml:space="preserve"> </w:t>
      </w:r>
    </w:p>
    <w:p w14:paraId="2668FD9B" w14:textId="77777777" w:rsidR="00741874" w:rsidRPr="002E36F3" w:rsidRDefault="00741874" w:rsidP="00821E18">
      <w:pPr>
        <w:autoSpaceDE w:val="0"/>
        <w:autoSpaceDN w:val="0"/>
        <w:adjustRightInd w:val="0"/>
        <w:spacing w:before="0" w:after="0" w:line="360" w:lineRule="auto"/>
        <w:jc w:val="center"/>
        <w:outlineLvl w:val="0"/>
        <w:rPr>
          <w:del w:id="1030" w:author="Author"/>
          <w:rFonts w:eastAsia="SimSun" w:cs="Arial"/>
          <w:color w:val="000000"/>
          <w:kern w:val="0"/>
          <w:sz w:val="17"/>
          <w:szCs w:val="17"/>
          <w:lang w:val="en-AU" w:eastAsia="zh-CN"/>
          <w14:ligatures w14:val="none"/>
        </w:rPr>
      </w:pPr>
    </w:p>
    <w:p w14:paraId="177DEE3D" w14:textId="4BCBDDFB" w:rsidR="00821E18" w:rsidRPr="002E36F3" w:rsidRDefault="00821E18" w:rsidP="00821E18">
      <w:pPr>
        <w:autoSpaceDE w:val="0"/>
        <w:autoSpaceDN w:val="0"/>
        <w:adjustRightInd w:val="0"/>
        <w:spacing w:before="0" w:after="0" w:line="360" w:lineRule="auto"/>
        <w:jc w:val="center"/>
        <w:outlineLvl w:val="0"/>
        <w:rPr>
          <w:rFonts w:eastAsia="SimSun" w:cs="Arial"/>
          <w:color w:val="000000"/>
          <w:kern w:val="0"/>
          <w:sz w:val="17"/>
          <w:szCs w:val="17"/>
          <w:lang w:val="en-AU" w:eastAsia="zh-CN"/>
          <w14:ligatures w14:val="none"/>
        </w:rPr>
      </w:pPr>
      <w:r w:rsidRPr="002E36F3">
        <w:rPr>
          <w:rFonts w:eastAsia="SimSun" w:cs="Arial"/>
          <w:color w:val="000000"/>
          <w:kern w:val="0"/>
          <w:sz w:val="17"/>
          <w:szCs w:val="17"/>
          <w:lang w:val="en-AU" w:eastAsia="zh-CN"/>
          <w14:ligatures w14:val="none"/>
        </w:rPr>
        <w:t xml:space="preserve"> </w:t>
      </w:r>
      <w:bookmarkStart w:id="1031" w:name="_Toc198822797"/>
      <w:bookmarkStart w:id="1032" w:name="_Toc203552045"/>
      <w:bookmarkStart w:id="1033" w:name="_Toc180148830"/>
      <w:bookmarkStart w:id="1034" w:name="_Toc211324030"/>
      <w:bookmarkStart w:id="1035" w:name="_Toc211443150"/>
      <w:bookmarkStart w:id="1036" w:name="_Toc211443345"/>
      <w:r w:rsidRPr="002E36F3">
        <w:rPr>
          <w:rFonts w:eastAsia="SimSun" w:cs="Arial"/>
          <w:color w:val="000000"/>
          <w:kern w:val="0"/>
          <w:sz w:val="17"/>
          <w:szCs w:val="17"/>
          <w:lang w:val="en-AU" w:eastAsia="zh-CN"/>
          <w14:ligatures w14:val="none"/>
        </w:rPr>
        <w:t>EXAMPLE XML</w:t>
      </w:r>
      <w:bookmarkEnd w:id="1028"/>
      <w:r w:rsidRPr="002E36F3">
        <w:rPr>
          <w:rFonts w:eastAsia="SimSun" w:cs="Arial"/>
          <w:color w:val="000000"/>
          <w:kern w:val="0"/>
          <w:sz w:val="17"/>
          <w:szCs w:val="17"/>
          <w:lang w:val="en-AU" w:eastAsia="zh-CN"/>
          <w14:ligatures w14:val="none"/>
        </w:rPr>
        <w:t xml:space="preserve"> INSTANCE FOR </w:t>
      </w:r>
      <w:ins w:id="1037" w:author="Author">
        <w:r w:rsidR="00CA5679" w:rsidRPr="002E36F3">
          <w:rPr>
            <w:rFonts w:eastAsia="SimSun" w:cs="Arial"/>
            <w:color w:val="000000" w:themeColor="text1"/>
            <w:sz w:val="17"/>
            <w:szCs w:val="17"/>
            <w:lang w:val="en-AU" w:eastAsia="zh-CN"/>
          </w:rPr>
          <w:t xml:space="preserve">PATENT </w:t>
        </w:r>
      </w:ins>
      <w:r w:rsidRPr="002E36F3">
        <w:rPr>
          <w:rFonts w:eastAsia="SimSun" w:cs="Arial"/>
          <w:color w:val="000000"/>
          <w:kern w:val="0"/>
          <w:sz w:val="17"/>
          <w:szCs w:val="17"/>
          <w:lang w:val="en-AU" w:eastAsia="zh-CN"/>
          <w14:ligatures w14:val="none"/>
        </w:rPr>
        <w:t>PDDP INDEX FILE</w:t>
      </w:r>
      <w:bookmarkEnd w:id="1031"/>
      <w:bookmarkEnd w:id="1032"/>
      <w:bookmarkEnd w:id="1033"/>
      <w:bookmarkEnd w:id="1034"/>
      <w:bookmarkEnd w:id="1035"/>
      <w:bookmarkEnd w:id="1036"/>
    </w:p>
    <w:bookmarkEnd w:id="1029"/>
    <w:p w14:paraId="55295C05" w14:textId="77777777" w:rsidR="00821E18" w:rsidRPr="002E36F3" w:rsidRDefault="00821E18" w:rsidP="00821E18">
      <w:pPr>
        <w:widowControl w:val="0"/>
        <w:kinsoku w:val="0"/>
        <w:spacing w:before="0" w:after="0"/>
        <w:jc w:val="center"/>
        <w:rPr>
          <w:rFonts w:eastAsia="SimSun" w:cs="Arial"/>
          <w:kern w:val="0"/>
          <w:sz w:val="17"/>
          <w:szCs w:val="17"/>
          <w:lang w:eastAsia="zh-CN"/>
          <w14:ligatures w14:val="none"/>
        </w:rPr>
      </w:pPr>
    </w:p>
    <w:p w14:paraId="2EBC1F0F" w14:textId="77777777" w:rsidR="00821E18" w:rsidRPr="002E36F3" w:rsidRDefault="00821E18" w:rsidP="00E228D9">
      <w:pPr>
        <w:spacing w:before="0" w:after="0"/>
        <w:jc w:val="center"/>
        <w:rPr>
          <w:rFonts w:eastAsia="Calibri" w:cs="Arial"/>
          <w:i/>
          <w:iCs/>
          <w:kern w:val="0"/>
          <w:sz w:val="17"/>
          <w:szCs w:val="17"/>
          <w:lang w:eastAsia="zh-CN"/>
          <w14:ligatures w14:val="none"/>
        </w:rPr>
      </w:pPr>
    </w:p>
    <w:p w14:paraId="6D82F9BA" w14:textId="29CBFDB7" w:rsidR="00F020D9" w:rsidRPr="002E36F3" w:rsidRDefault="00C0544A" w:rsidP="005C3D63">
      <w:pPr>
        <w:spacing w:before="0" w:after="0"/>
        <w:rPr>
          <w:rFonts w:eastAsia="Calibri" w:cs="Arial"/>
          <w:sz w:val="17"/>
          <w:szCs w:val="17"/>
        </w:rPr>
      </w:pPr>
      <w:bookmarkStart w:id="1038" w:name="_Hlk195794581"/>
      <w:r w:rsidRPr="002E36F3">
        <w:rPr>
          <w:rFonts w:eastAsia="Calibri" w:cs="Arial"/>
          <w:kern w:val="0"/>
          <w:sz w:val="17"/>
          <w:szCs w:val="17"/>
          <w:lang w:eastAsia="zh-CN"/>
          <w14:ligatures w14:val="none"/>
        </w:rPr>
        <w:t xml:space="preserve">This </w:t>
      </w:r>
      <w:r w:rsidR="00D65866" w:rsidRPr="002E36F3">
        <w:rPr>
          <w:rFonts w:eastAsia="Calibri" w:cs="Arial"/>
          <w:kern w:val="0"/>
          <w:sz w:val="17"/>
          <w:szCs w:val="17"/>
          <w:lang w:eastAsia="zh-CN"/>
          <w14:ligatures w14:val="none"/>
        </w:rPr>
        <w:t xml:space="preserve">Appendix is a fictitious sample XML instance of a </w:t>
      </w:r>
      <w:r w:rsidR="000F03FE" w:rsidRPr="002E36F3">
        <w:rPr>
          <w:rFonts w:eastAsia="SimSun" w:cs="Arial"/>
          <w:bCs/>
          <w:kern w:val="0"/>
          <w:sz w:val="17"/>
          <w:szCs w:val="17"/>
          <w14:ligatures w14:val="none"/>
        </w:rPr>
        <w:t>Patent Priority Document Data Package (PDDP)</w:t>
      </w:r>
      <w:r w:rsidR="00D65866" w:rsidRPr="002E36F3">
        <w:rPr>
          <w:rFonts w:eastAsia="Calibri" w:cs="Arial"/>
          <w:kern w:val="0"/>
          <w:sz w:val="17"/>
          <w:szCs w:val="17"/>
          <w:lang w:eastAsia="zh-CN"/>
          <w14:ligatures w14:val="none"/>
        </w:rPr>
        <w:t xml:space="preserve"> Index file structured according to the XML schema of Annex I. </w:t>
      </w:r>
      <w:r w:rsidR="00F4540A" w:rsidRPr="002E36F3">
        <w:rPr>
          <w:rFonts w:eastAsia="Calibri" w:cs="Arial"/>
          <w:kern w:val="0"/>
          <w:sz w:val="17"/>
          <w:szCs w:val="17"/>
          <w:lang w:eastAsia="zh-CN"/>
          <w14:ligatures w14:val="none"/>
        </w:rPr>
        <w:t xml:space="preserve"> </w:t>
      </w:r>
      <w:r w:rsidR="001639A7" w:rsidRPr="002E36F3">
        <w:rPr>
          <w:rFonts w:eastAsia="Calibri" w:cs="Arial"/>
          <w:sz w:val="17"/>
          <w:szCs w:val="17"/>
        </w:rPr>
        <w:t>T</w:t>
      </w:r>
      <w:r w:rsidR="0036647B" w:rsidRPr="002E36F3">
        <w:rPr>
          <w:rFonts w:eastAsia="Calibri" w:cs="Arial"/>
          <w:sz w:val="17"/>
          <w:szCs w:val="17"/>
        </w:rPr>
        <w:t xml:space="preserve">he example XML </w:t>
      </w:r>
      <w:r w:rsidR="007E4756" w:rsidRPr="002E36F3">
        <w:rPr>
          <w:rFonts w:eastAsia="Calibri" w:cs="Arial"/>
          <w:sz w:val="17"/>
          <w:szCs w:val="17"/>
        </w:rPr>
        <w:t xml:space="preserve">instance </w:t>
      </w:r>
      <w:r w:rsidR="0036647B" w:rsidRPr="002E36F3">
        <w:rPr>
          <w:rFonts w:eastAsia="Calibri" w:cs="Arial"/>
          <w:sz w:val="17"/>
          <w:szCs w:val="17"/>
        </w:rPr>
        <w:t>for the PDDP Index file</w:t>
      </w:r>
      <w:r w:rsidR="007E4756" w:rsidRPr="002E36F3">
        <w:rPr>
          <w:rFonts w:eastAsia="Calibri" w:cs="Arial"/>
          <w:sz w:val="17"/>
          <w:szCs w:val="17"/>
        </w:rPr>
        <w:t xml:space="preserve">, is also available </w:t>
      </w:r>
      <w:del w:id="1039" w:author="Author">
        <w:r w:rsidR="007E4756" w:rsidRPr="002E36F3">
          <w:rPr>
            <w:rFonts w:eastAsia="Calibri" w:cs="Arial"/>
            <w:sz w:val="17"/>
            <w:szCs w:val="17"/>
          </w:rPr>
          <w:delText>at</w:delText>
        </w:r>
      </w:del>
      <w:ins w:id="1040" w:author="Author">
        <w:r w:rsidR="006F6253">
          <w:rPr>
            <w:rFonts w:eastAsia="Calibri" w:cs="Arial"/>
            <w:sz w:val="17"/>
            <w:szCs w:val="17"/>
          </w:rPr>
          <w:t>in</w:t>
        </w:r>
      </w:ins>
      <w:r w:rsidR="007E4756" w:rsidRPr="002E36F3">
        <w:rPr>
          <w:rFonts w:eastAsia="Calibri" w:cs="Arial"/>
          <w:sz w:val="17"/>
          <w:szCs w:val="17"/>
        </w:rPr>
        <w:t>:</w:t>
      </w:r>
      <w:r w:rsidR="00A527F2">
        <w:rPr>
          <w:rFonts w:eastAsia="Calibri" w:cs="Arial"/>
          <w:sz w:val="17"/>
          <w:szCs w:val="17"/>
        </w:rPr>
        <w:t xml:space="preserve"> </w:t>
      </w:r>
    </w:p>
    <w:bookmarkEnd w:id="1038"/>
    <w:p w14:paraId="24D5E506" w14:textId="127D000D" w:rsidR="0036647B" w:rsidRDefault="00107DD4" w:rsidP="005C3D63">
      <w:pPr>
        <w:spacing w:before="0" w:after="0"/>
        <w:rPr>
          <w:ins w:id="1041" w:author="Author"/>
          <w:rFonts w:cs="Arial"/>
          <w:sz w:val="17"/>
          <w:szCs w:val="17"/>
        </w:rPr>
      </w:pPr>
      <w:del w:id="1042" w:author="Author">
        <w:r w:rsidRPr="00A527F2">
          <w:rPr>
            <w:rFonts w:eastAsia="Calibri" w:cs="Arial"/>
            <w:sz w:val="17"/>
            <w:szCs w:val="17"/>
          </w:rPr>
          <w:delText>https://www.wipo.int/standards/en/xml_material/st92/st92-annex-i-appendix-v1-0.xml</w:delText>
        </w:r>
      </w:del>
      <w:r w:rsidR="00A527F2">
        <w:rPr>
          <w:rFonts w:cs="Arial"/>
          <w:sz w:val="17"/>
          <w:szCs w:val="17"/>
        </w:rPr>
        <w:t xml:space="preserve"> </w:t>
      </w:r>
      <w:ins w:id="1043" w:author="Author">
        <w:r w:rsidR="00A527F2" w:rsidRPr="00A527F2">
          <w:rPr>
            <w:rFonts w:cs="Arial"/>
            <w:sz w:val="17"/>
            <w:szCs w:val="17"/>
          </w:rPr>
          <w:t>https://www.wipo.int/edocs/mdocs/cws/en/cws_13/cws_13_20</w:t>
        </w:r>
      </w:ins>
      <w:ins w:id="1044" w:author="Author" w:date="2025-10-27T11:01:00Z" w16du:dateUtc="2025-10-27T10:01:00Z">
        <w:r w:rsidR="0089375F">
          <w:rPr>
            <w:rFonts w:cs="Arial"/>
            <w:sz w:val="17"/>
            <w:szCs w:val="17"/>
          </w:rPr>
          <w:t>_rev</w:t>
        </w:r>
      </w:ins>
      <w:ins w:id="1045" w:author="Author">
        <w:r w:rsidR="00A527F2" w:rsidRPr="00A527F2">
          <w:rPr>
            <w:rFonts w:cs="Arial"/>
            <w:sz w:val="17"/>
            <w:szCs w:val="17"/>
          </w:rPr>
          <w:t>-annexiv.zip</w:t>
        </w:r>
      </w:ins>
      <w:r w:rsidR="00A527F2">
        <w:rPr>
          <w:rFonts w:cs="Arial"/>
          <w:sz w:val="17"/>
          <w:szCs w:val="17"/>
        </w:rPr>
        <w:t xml:space="preserve"> </w:t>
      </w:r>
    </w:p>
    <w:p w14:paraId="39100E2E" w14:textId="043E1F13" w:rsidR="00350B87" w:rsidRPr="00841CD1" w:rsidRDefault="00350B87" w:rsidP="00350B87">
      <w:pPr>
        <w:widowControl w:val="0"/>
        <w:kinsoku w:val="0"/>
        <w:spacing w:before="0" w:after="0"/>
        <w:rPr>
          <w:ins w:id="1046" w:author="Author"/>
          <w:rFonts w:eastAsia="SimSun" w:cs="Arial"/>
          <w:kern w:val="0"/>
          <w:sz w:val="17"/>
          <w:szCs w:val="17"/>
          <w:highlight w:val="yellow"/>
          <w:lang w:eastAsia="zh-CN"/>
          <w14:ligatures w14:val="none"/>
        </w:rPr>
      </w:pPr>
      <w:ins w:id="1047" w:author="Author">
        <w:r w:rsidRPr="00AA7329">
          <w:rPr>
            <w:rFonts w:eastAsia="Calibri" w:cs="Arial"/>
            <w:i/>
            <w:iCs/>
            <w:kern w:val="0"/>
            <w:sz w:val="17"/>
            <w:szCs w:val="17"/>
            <w:lang w:eastAsia="zh-CN"/>
            <w14:ligatures w14:val="none"/>
          </w:rPr>
          <w:t>(Notes: the link to</w:t>
        </w:r>
        <w:r>
          <w:rPr>
            <w:rFonts w:eastAsia="Calibri" w:cs="Arial"/>
            <w:i/>
            <w:iCs/>
            <w:kern w:val="0"/>
            <w:sz w:val="17"/>
            <w:szCs w:val="17"/>
            <w:lang w:eastAsia="zh-CN"/>
            <w14:ligatures w14:val="none"/>
          </w:rPr>
          <w:t xml:space="preserve"> the example of</w:t>
        </w:r>
        <w:r w:rsidRPr="00AA7329">
          <w:rPr>
            <w:rFonts w:eastAsia="Calibri" w:cs="Arial"/>
            <w:i/>
            <w:iCs/>
            <w:kern w:val="0"/>
            <w:sz w:val="17"/>
            <w:szCs w:val="17"/>
            <w:lang w:eastAsia="zh-CN"/>
            <w14:ligatures w14:val="none"/>
          </w:rPr>
          <w:t xml:space="preserve"> </w:t>
        </w:r>
        <w:r>
          <w:rPr>
            <w:rFonts w:eastAsia="Calibri" w:cs="Arial"/>
            <w:i/>
            <w:iCs/>
            <w:kern w:val="0"/>
            <w:sz w:val="17"/>
            <w:szCs w:val="17"/>
            <w:lang w:eastAsia="zh-CN"/>
            <w14:ligatures w14:val="none"/>
          </w:rPr>
          <w:t>XML instance for patent</w:t>
        </w:r>
        <w:r w:rsidRPr="00AA7329">
          <w:rPr>
            <w:rFonts w:eastAsia="Calibri" w:cs="Arial"/>
            <w:i/>
            <w:iCs/>
            <w:kern w:val="0"/>
            <w:sz w:val="17"/>
            <w:szCs w:val="17"/>
            <w:lang w:eastAsia="zh-CN"/>
            <w14:ligatures w14:val="none"/>
          </w:rPr>
          <w:t xml:space="preserve"> will be updated when the Standard is published.)</w:t>
        </w:r>
      </w:ins>
    </w:p>
    <w:p w14:paraId="7CDD6828" w14:textId="77777777" w:rsidR="00350B87" w:rsidRDefault="00350B87" w:rsidP="005C3D63">
      <w:pPr>
        <w:spacing w:before="0" w:after="0"/>
        <w:rPr>
          <w:rFonts w:cs="Arial"/>
          <w:sz w:val="17"/>
          <w:szCs w:val="17"/>
        </w:rPr>
      </w:pPr>
    </w:p>
    <w:p w14:paraId="753EC648" w14:textId="17888150" w:rsidR="0008697E" w:rsidRPr="002E36F3" w:rsidRDefault="0008697E" w:rsidP="00821E18">
      <w:pPr>
        <w:spacing w:before="0" w:after="0"/>
        <w:rPr>
          <w:rFonts w:eastAsia="SimSun" w:cs="Arial"/>
          <w:kern w:val="0"/>
          <w:sz w:val="17"/>
          <w:szCs w:val="17"/>
          <w:lang w:eastAsia="zh-CN"/>
          <w14:ligatures w14:val="none"/>
        </w:rPr>
      </w:pPr>
    </w:p>
    <w:p w14:paraId="4BF1B804" w14:textId="2307817B" w:rsidR="00801E84" w:rsidRPr="00E41ED3" w:rsidRDefault="2F7AF71A" w:rsidP="12A5BFF3">
      <w:pPr>
        <w:autoSpaceDE w:val="0"/>
        <w:autoSpaceDN w:val="0"/>
        <w:adjustRightInd w:val="0"/>
        <w:spacing w:before="0" w:after="0"/>
        <w:rPr>
          <w:rFonts w:ascii="Courier New" w:hAnsi="Courier New" w:cs="Courier New"/>
          <w:sz w:val="17"/>
          <w:szCs w:val="17"/>
          <w:highlight w:val="white"/>
          <w:lang w:val="fr-FR"/>
        </w:rPr>
      </w:pPr>
      <w:bookmarkStart w:id="1048" w:name="_Hlk197958032"/>
      <w:r w:rsidRPr="00E41ED3">
        <w:rPr>
          <w:rFonts w:ascii="Courier New" w:hAnsi="Courier New" w:cs="Courier New"/>
          <w:sz w:val="17"/>
          <w:szCs w:val="17"/>
          <w:lang w:val="fr-FR"/>
        </w:rPr>
        <w:t>&lt;?xml version="1.0" encoding="UTF-8"?&gt;</w:t>
      </w:r>
    </w:p>
    <w:p w14:paraId="3FFD01B3" w14:textId="77777777" w:rsidR="003B5A50" w:rsidRPr="00E41ED3" w:rsidRDefault="0036647B" w:rsidP="00940F9C">
      <w:pPr>
        <w:autoSpaceDE w:val="0"/>
        <w:autoSpaceDN w:val="0"/>
        <w:adjustRightInd w:val="0"/>
        <w:spacing w:before="0" w:after="0"/>
        <w:rPr>
          <w:ins w:id="1049" w:author="Autho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 xml:space="preserve">&lt;pde:PriorityDocumentIndex xmlns:xsi="http://www.w3.org/2001/XMLSchema-instance" </w:t>
      </w:r>
      <w:bookmarkEnd w:id="1048"/>
      <w:r w:rsidRPr="00E41ED3">
        <w:rPr>
          <w:rFonts w:ascii="Courier New" w:hAnsi="Courier New" w:cs="Courier New"/>
          <w:sz w:val="17"/>
          <w:szCs w:val="17"/>
          <w:highlight w:val="white"/>
          <w:lang w:val="fr-FR"/>
        </w:rPr>
        <w:t xml:space="preserve">xmlns:pde="http://www.wipo.int/standards/XMLSchema/PriorityDocumentExchange" </w:t>
      </w:r>
    </w:p>
    <w:p w14:paraId="53CFDBD5" w14:textId="2754212D" w:rsidR="0036647B" w:rsidRPr="004F08F8" w:rsidRDefault="003B5A50" w:rsidP="00940F9C">
      <w:pPr>
        <w:autoSpaceDE w:val="0"/>
        <w:autoSpaceDN w:val="0"/>
        <w:adjustRightInd w:val="0"/>
        <w:spacing w:before="0" w:after="0"/>
        <w:rPr>
          <w:rFonts w:ascii="Courier New" w:hAnsi="Courier New" w:cs="Courier New"/>
          <w:sz w:val="17"/>
          <w:szCs w:val="17"/>
          <w:highlight w:val="white"/>
          <w:lang w:val="fr-FR"/>
        </w:rPr>
      </w:pPr>
      <w:proofErr w:type="spellStart"/>
      <w:ins w:id="1050" w:author="Author">
        <w:r w:rsidRPr="004F08F8">
          <w:rPr>
            <w:rFonts w:ascii="Courier New" w:hAnsi="Courier New" w:cs="Courier New"/>
            <w:sz w:val="17"/>
            <w:szCs w:val="17"/>
            <w:highlight w:val="white"/>
            <w:lang w:val="fr-FR"/>
          </w:rPr>
          <w:t>xmlns:dgn</w:t>
        </w:r>
        <w:proofErr w:type="spellEnd"/>
        <w:r w:rsidRPr="004F08F8">
          <w:rPr>
            <w:rFonts w:ascii="Courier New" w:hAnsi="Courier New" w:cs="Courier New"/>
            <w:sz w:val="17"/>
            <w:szCs w:val="17"/>
            <w:highlight w:val="white"/>
            <w:lang w:val="fr-FR"/>
          </w:rPr>
          <w:t xml:space="preserve">="http://www.wipo.int/standards/XMLSchema/ST96/Design" xmlns:tmk="http://www.wipo.int/standards/XMLSchema/ST96/Trademark" </w:t>
        </w:r>
      </w:ins>
      <w:proofErr w:type="spellStart"/>
      <w:r w:rsidR="0036647B" w:rsidRPr="004F08F8">
        <w:rPr>
          <w:rFonts w:ascii="Courier New" w:hAnsi="Courier New" w:cs="Courier New"/>
          <w:sz w:val="17"/>
          <w:szCs w:val="17"/>
          <w:highlight w:val="white"/>
          <w:lang w:val="fr-FR"/>
        </w:rPr>
        <w:t>xmlns:com</w:t>
      </w:r>
      <w:proofErr w:type="spellEnd"/>
      <w:r w:rsidR="0036647B" w:rsidRPr="004F08F8">
        <w:rPr>
          <w:rFonts w:ascii="Courier New" w:hAnsi="Courier New" w:cs="Courier New"/>
          <w:sz w:val="17"/>
          <w:szCs w:val="17"/>
          <w:highlight w:val="white"/>
          <w:lang w:val="fr-FR"/>
        </w:rPr>
        <w:t xml:space="preserve">="http://www.wipo.int/standards/XMLSchema/ST96/Common" </w:t>
      </w:r>
      <w:proofErr w:type="spellStart"/>
      <w:r w:rsidR="0036647B" w:rsidRPr="004F08F8">
        <w:rPr>
          <w:rFonts w:ascii="Courier New" w:hAnsi="Courier New" w:cs="Courier New"/>
          <w:sz w:val="17"/>
          <w:szCs w:val="17"/>
          <w:highlight w:val="white"/>
          <w:lang w:val="fr-FR"/>
        </w:rPr>
        <w:t>com:languageCode</w:t>
      </w:r>
      <w:proofErr w:type="spellEnd"/>
      <w:r w:rsidR="0036647B" w:rsidRPr="004F08F8">
        <w:rPr>
          <w:rFonts w:ascii="Courier New" w:hAnsi="Courier New" w:cs="Courier New"/>
          <w:sz w:val="17"/>
          <w:szCs w:val="17"/>
          <w:highlight w:val="white"/>
          <w:lang w:val="fr-FR"/>
        </w:rPr>
        <w:t>="en" xsi:schemaLocation="http://www.wipo.int/standards/XMLSchema/PriorityDocumentExchange PriorityDocumentIndex_</w:t>
      </w:r>
      <w:del w:id="1051" w:author="Author">
        <w:r w:rsidR="0036647B" w:rsidRPr="004F08F8">
          <w:rPr>
            <w:rFonts w:ascii="Courier New" w:hAnsi="Courier New" w:cs="Courier New"/>
            <w:color w:val="000000" w:themeColor="text1"/>
            <w:sz w:val="17"/>
            <w:szCs w:val="17"/>
            <w:highlight w:val="white"/>
            <w:lang w:val="fr-FR"/>
          </w:rPr>
          <w:delText>V1</w:delText>
        </w:r>
      </w:del>
      <w:ins w:id="1052" w:author="Author">
        <w:r w:rsidR="005E204B" w:rsidRPr="004F08F8">
          <w:rPr>
            <w:rFonts w:ascii="Courier New" w:hAnsi="Courier New" w:cs="Courier New"/>
            <w:sz w:val="17"/>
            <w:szCs w:val="17"/>
            <w:highlight w:val="white"/>
            <w:lang w:val="fr-FR"/>
          </w:rPr>
          <w:t>V2</w:t>
        </w:r>
      </w:ins>
      <w:r w:rsidR="0036647B" w:rsidRPr="004F08F8">
        <w:rPr>
          <w:rFonts w:ascii="Courier New" w:hAnsi="Courier New" w:cs="Courier New"/>
          <w:sz w:val="17"/>
          <w:szCs w:val="17"/>
          <w:highlight w:val="white"/>
          <w:lang w:val="fr-FR"/>
        </w:rPr>
        <w:t>_0.xsd"&gt;</w:t>
      </w:r>
    </w:p>
    <w:p w14:paraId="68316440" w14:textId="0158F062"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rPr>
        <w:t>&lt;</w:t>
      </w:r>
      <w:proofErr w:type="spellStart"/>
      <w:r w:rsidRPr="004F08F8">
        <w:rPr>
          <w:rFonts w:ascii="Courier New" w:hAnsi="Courier New" w:cs="Courier New"/>
          <w:sz w:val="17"/>
          <w:szCs w:val="17"/>
          <w:highlight w:val="white"/>
        </w:rPr>
        <w:t>pde:IP</w:t>
      </w:r>
      <w:del w:id="1053" w:author="Author">
        <w:r w:rsidRPr="004F08F8" w:rsidDel="00526AFC">
          <w:rPr>
            <w:rFonts w:ascii="Courier New" w:hAnsi="Courier New" w:cs="Courier New"/>
            <w:sz w:val="17"/>
            <w:szCs w:val="17"/>
            <w:highlight w:val="white"/>
          </w:rPr>
          <w:delText>Type</w:delText>
        </w:r>
      </w:del>
      <w:ins w:id="1054" w:author="Author">
        <w:r w:rsidR="00526AFC" w:rsidRPr="004F08F8">
          <w:rPr>
            <w:rFonts w:ascii="Courier New" w:hAnsi="Courier New" w:cs="Courier New"/>
            <w:sz w:val="17"/>
            <w:szCs w:val="17"/>
            <w:highlight w:val="white"/>
          </w:rPr>
          <w:t>RightKind</w:t>
        </w:r>
      </w:ins>
      <w:r w:rsidRPr="004F08F8">
        <w:rPr>
          <w:rFonts w:ascii="Courier New" w:hAnsi="Courier New" w:cs="Courier New"/>
          <w:sz w:val="17"/>
          <w:szCs w:val="17"/>
          <w:highlight w:val="white"/>
        </w:rPr>
        <w:t>Category</w:t>
      </w:r>
      <w:proofErr w:type="spellEnd"/>
      <w:r w:rsidRPr="004F08F8">
        <w:rPr>
          <w:rFonts w:ascii="Courier New" w:hAnsi="Courier New" w:cs="Courier New"/>
          <w:sz w:val="17"/>
          <w:szCs w:val="17"/>
          <w:highlight w:val="white"/>
        </w:rPr>
        <w:t>&gt;Patent&lt;/</w:t>
      </w:r>
      <w:proofErr w:type="spellStart"/>
      <w:r w:rsidRPr="004F08F8">
        <w:rPr>
          <w:rFonts w:ascii="Courier New" w:hAnsi="Courier New" w:cs="Courier New"/>
          <w:sz w:val="17"/>
          <w:szCs w:val="17"/>
          <w:highlight w:val="white"/>
        </w:rPr>
        <w:t>pde:IP</w:t>
      </w:r>
      <w:ins w:id="1055" w:author="Author">
        <w:r w:rsidR="00526AFC" w:rsidRPr="004F08F8">
          <w:rPr>
            <w:rFonts w:ascii="Courier New" w:hAnsi="Courier New" w:cs="Courier New"/>
            <w:sz w:val="17"/>
            <w:szCs w:val="17"/>
            <w:highlight w:val="white"/>
          </w:rPr>
          <w:t>RightKind</w:t>
        </w:r>
      </w:ins>
      <w:del w:id="1056" w:author="Author">
        <w:r w:rsidRPr="004F08F8" w:rsidDel="00526AFC">
          <w:rPr>
            <w:rFonts w:ascii="Courier New" w:hAnsi="Courier New" w:cs="Courier New"/>
            <w:sz w:val="17"/>
            <w:szCs w:val="17"/>
            <w:highlight w:val="white"/>
          </w:rPr>
          <w:delText>Type</w:delText>
        </w:r>
      </w:del>
      <w:r w:rsidRPr="004F08F8">
        <w:rPr>
          <w:rFonts w:ascii="Courier New" w:hAnsi="Courier New" w:cs="Courier New"/>
          <w:sz w:val="17"/>
          <w:szCs w:val="17"/>
          <w:highlight w:val="white"/>
        </w:rPr>
        <w:t>Category</w:t>
      </w:r>
      <w:proofErr w:type="spellEnd"/>
      <w:r w:rsidRPr="004F08F8">
        <w:rPr>
          <w:rFonts w:ascii="Courier New" w:hAnsi="Courier New" w:cs="Courier New"/>
          <w:sz w:val="17"/>
          <w:szCs w:val="17"/>
          <w:highlight w:val="white"/>
        </w:rPr>
        <w:t>&gt;</w:t>
      </w:r>
    </w:p>
    <w:p w14:paraId="49DFDE57" w14:textId="4E3CECFE"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t>&lt;</w:t>
      </w:r>
      <w:proofErr w:type="spellStart"/>
      <w:del w:id="1057" w:author="Author">
        <w:r w:rsidRPr="004F08F8" w:rsidDel="00F01ADF">
          <w:rPr>
            <w:rFonts w:ascii="Courier New" w:hAnsi="Courier New" w:cs="Courier New"/>
            <w:sz w:val="17"/>
            <w:szCs w:val="17"/>
            <w:highlight w:val="white"/>
          </w:rPr>
          <w:delText>pde</w:delText>
        </w:r>
      </w:del>
      <w:ins w:id="1058" w:author="Author">
        <w:r w:rsidR="00F01ADF" w:rsidRPr="004F08F8">
          <w:rPr>
            <w:rFonts w:ascii="Courier New" w:hAnsi="Courier New" w:cs="Courier New"/>
            <w:sz w:val="17"/>
            <w:szCs w:val="17"/>
            <w:highlight w:val="white"/>
          </w:rPr>
          <w:t>com</w:t>
        </w:r>
      </w:ins>
      <w:r w:rsidRPr="004F08F8">
        <w:rPr>
          <w:rFonts w:ascii="Courier New" w:hAnsi="Courier New" w:cs="Courier New"/>
          <w:sz w:val="17"/>
          <w:szCs w:val="17"/>
          <w:highlight w:val="white"/>
        </w:rPr>
        <w:t>:ApplicationNumber</w:t>
      </w:r>
      <w:proofErr w:type="spellEnd"/>
      <w:r w:rsidRPr="004F08F8">
        <w:rPr>
          <w:rFonts w:ascii="Courier New" w:hAnsi="Courier New" w:cs="Courier New"/>
          <w:sz w:val="17"/>
          <w:szCs w:val="17"/>
          <w:highlight w:val="white"/>
        </w:rPr>
        <w:t>&gt;</w:t>
      </w:r>
    </w:p>
    <w:p w14:paraId="2C618972"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com:IPOfficeCode</w:t>
      </w:r>
      <w:proofErr w:type="spellEnd"/>
      <w:r w:rsidRPr="004F08F8">
        <w:rPr>
          <w:rFonts w:ascii="Courier New" w:hAnsi="Courier New" w:cs="Courier New"/>
          <w:sz w:val="17"/>
          <w:szCs w:val="17"/>
          <w:highlight w:val="white"/>
        </w:rPr>
        <w:t>&gt;US&lt;/</w:t>
      </w:r>
      <w:proofErr w:type="spellStart"/>
      <w:r w:rsidRPr="004F08F8">
        <w:rPr>
          <w:rFonts w:ascii="Courier New" w:hAnsi="Courier New" w:cs="Courier New"/>
          <w:sz w:val="17"/>
          <w:szCs w:val="17"/>
          <w:highlight w:val="white"/>
        </w:rPr>
        <w:t>com:IPOfficeCode</w:t>
      </w:r>
      <w:proofErr w:type="spellEnd"/>
      <w:r w:rsidRPr="004F08F8">
        <w:rPr>
          <w:rFonts w:ascii="Courier New" w:hAnsi="Courier New" w:cs="Courier New"/>
          <w:sz w:val="17"/>
          <w:szCs w:val="17"/>
          <w:highlight w:val="white"/>
        </w:rPr>
        <w:t>&gt;</w:t>
      </w:r>
    </w:p>
    <w:p w14:paraId="34E2AC16"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com:ApplicationNumberText</w:t>
      </w:r>
      <w:proofErr w:type="spellEnd"/>
      <w:r w:rsidRPr="004F08F8">
        <w:rPr>
          <w:rFonts w:ascii="Courier New" w:hAnsi="Courier New" w:cs="Courier New"/>
          <w:sz w:val="17"/>
          <w:szCs w:val="17"/>
          <w:highlight w:val="white"/>
        </w:rPr>
        <w:t>&gt;59111111&lt;/</w:t>
      </w:r>
      <w:proofErr w:type="spellStart"/>
      <w:r w:rsidRPr="004F08F8">
        <w:rPr>
          <w:rFonts w:ascii="Courier New" w:hAnsi="Courier New" w:cs="Courier New"/>
          <w:sz w:val="17"/>
          <w:szCs w:val="17"/>
          <w:highlight w:val="white"/>
        </w:rPr>
        <w:t>com:ApplicationNumberText</w:t>
      </w:r>
      <w:proofErr w:type="spellEnd"/>
      <w:r w:rsidRPr="004F08F8">
        <w:rPr>
          <w:rFonts w:ascii="Courier New" w:hAnsi="Courier New" w:cs="Courier New"/>
          <w:sz w:val="17"/>
          <w:szCs w:val="17"/>
          <w:highlight w:val="white"/>
        </w:rPr>
        <w:t>&gt;</w:t>
      </w:r>
    </w:p>
    <w:p w14:paraId="76F0A161" w14:textId="6FD987B3"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t>&lt;/</w:t>
      </w:r>
      <w:proofErr w:type="spellStart"/>
      <w:del w:id="1059" w:author="Author">
        <w:r w:rsidRPr="004F08F8" w:rsidDel="00F01ADF">
          <w:rPr>
            <w:rFonts w:ascii="Courier New" w:hAnsi="Courier New" w:cs="Courier New"/>
            <w:sz w:val="17"/>
            <w:szCs w:val="17"/>
            <w:highlight w:val="white"/>
          </w:rPr>
          <w:delText>pde</w:delText>
        </w:r>
      </w:del>
      <w:ins w:id="1060" w:author="Author">
        <w:r w:rsidR="00F01ADF" w:rsidRPr="004F08F8">
          <w:rPr>
            <w:rFonts w:ascii="Courier New" w:hAnsi="Courier New" w:cs="Courier New"/>
            <w:sz w:val="17"/>
            <w:szCs w:val="17"/>
            <w:highlight w:val="white"/>
          </w:rPr>
          <w:t>com</w:t>
        </w:r>
      </w:ins>
      <w:r w:rsidRPr="004F08F8">
        <w:rPr>
          <w:rFonts w:ascii="Courier New" w:hAnsi="Courier New" w:cs="Courier New"/>
          <w:sz w:val="17"/>
          <w:szCs w:val="17"/>
          <w:highlight w:val="white"/>
        </w:rPr>
        <w:t>:ApplicationNumber</w:t>
      </w:r>
      <w:proofErr w:type="spellEnd"/>
      <w:r w:rsidRPr="004F08F8">
        <w:rPr>
          <w:rFonts w:ascii="Courier New" w:hAnsi="Courier New" w:cs="Courier New"/>
          <w:sz w:val="17"/>
          <w:szCs w:val="17"/>
          <w:highlight w:val="white"/>
        </w:rPr>
        <w:t>&gt;</w:t>
      </w:r>
    </w:p>
    <w:p w14:paraId="086BFAD5" w14:textId="3046F3C0"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t>&lt;</w:t>
      </w:r>
      <w:r w:rsidRPr="004F08F8" w:rsidDel="001B7A53">
        <w:rPr>
          <w:rFonts w:ascii="Courier New" w:hAnsi="Courier New" w:cs="Courier New"/>
          <w:sz w:val="17"/>
          <w:szCs w:val="17"/>
          <w:highlight w:val="white"/>
        </w:rPr>
        <w:t>pde</w:t>
      </w:r>
      <w:r w:rsidRPr="004F08F8">
        <w:rPr>
          <w:rFonts w:ascii="Courier New" w:hAnsi="Courier New" w:cs="Courier New"/>
          <w:sz w:val="17"/>
          <w:szCs w:val="17"/>
          <w:highlight w:val="white"/>
        </w:rPr>
        <w:t>:Application</w:t>
      </w:r>
      <w:r w:rsidRPr="004F08F8" w:rsidDel="001B7A53">
        <w:rPr>
          <w:rFonts w:ascii="Courier New" w:hAnsi="Courier New" w:cs="Courier New"/>
          <w:sz w:val="17"/>
          <w:szCs w:val="17"/>
          <w:highlight w:val="white"/>
        </w:rPr>
        <w:t>Filing</w:t>
      </w:r>
      <w:r w:rsidRPr="004F08F8">
        <w:rPr>
          <w:rFonts w:ascii="Courier New" w:hAnsi="Courier New" w:cs="Courier New"/>
          <w:sz w:val="17"/>
          <w:szCs w:val="17"/>
          <w:highlight w:val="white"/>
        </w:rPr>
        <w:t>Date&gt;2022-07-19&lt;/</w:t>
      </w:r>
      <w:r w:rsidRPr="004F08F8" w:rsidDel="001B7A53">
        <w:rPr>
          <w:rFonts w:ascii="Courier New" w:hAnsi="Courier New" w:cs="Courier New"/>
          <w:sz w:val="17"/>
          <w:szCs w:val="17"/>
          <w:highlight w:val="white"/>
        </w:rPr>
        <w:t>pde</w:t>
      </w:r>
      <w:r w:rsidRPr="004F08F8">
        <w:rPr>
          <w:rFonts w:ascii="Courier New" w:hAnsi="Courier New" w:cs="Courier New"/>
          <w:sz w:val="17"/>
          <w:szCs w:val="17"/>
          <w:highlight w:val="white"/>
        </w:rPr>
        <w:t>:Application</w:t>
      </w:r>
      <w:r w:rsidRPr="004F08F8" w:rsidDel="001B7A53">
        <w:rPr>
          <w:rFonts w:ascii="Courier New" w:hAnsi="Courier New" w:cs="Courier New"/>
          <w:sz w:val="17"/>
          <w:szCs w:val="17"/>
          <w:highlight w:val="white"/>
        </w:rPr>
        <w:t>Filing</w:t>
      </w:r>
      <w:r w:rsidRPr="004F08F8">
        <w:rPr>
          <w:rFonts w:ascii="Courier New" w:hAnsi="Courier New" w:cs="Courier New"/>
          <w:sz w:val="17"/>
          <w:szCs w:val="17"/>
          <w:highlight w:val="white"/>
        </w:rPr>
        <w:t>Date&gt;</w:t>
      </w:r>
    </w:p>
    <w:p w14:paraId="318262C5"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pde:PriorityDocumentBag</w:t>
      </w:r>
      <w:proofErr w:type="spellEnd"/>
      <w:r w:rsidRPr="004F08F8">
        <w:rPr>
          <w:rFonts w:ascii="Courier New" w:hAnsi="Courier New" w:cs="Courier New"/>
          <w:sz w:val="17"/>
          <w:szCs w:val="17"/>
          <w:highlight w:val="white"/>
        </w:rPr>
        <w:t>&gt;</w:t>
      </w:r>
    </w:p>
    <w:p w14:paraId="7213EB8A"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pde:PriorityDocument</w:t>
      </w:r>
      <w:proofErr w:type="spellEnd"/>
      <w:r w:rsidRPr="004F08F8">
        <w:rPr>
          <w:rFonts w:ascii="Courier New" w:hAnsi="Courier New" w:cs="Courier New"/>
          <w:sz w:val="17"/>
          <w:szCs w:val="17"/>
          <w:highlight w:val="white"/>
        </w:rPr>
        <w:t>&gt;</w:t>
      </w:r>
    </w:p>
    <w:p w14:paraId="01401462"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lang w:val="it-IT"/>
        </w:rPr>
        <w:t>&lt;com:DocumentName&gt;Priority Document PDF&lt;/com:DocumentName&gt;</w:t>
      </w:r>
    </w:p>
    <w:p w14:paraId="125AA1D6"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rPr>
        <w:t>&lt;com:FileName&gt;US_59111111_20220719_PriorityDocument_000497.pdf&lt;/com:FileName&gt;</w:t>
      </w:r>
    </w:p>
    <w:p w14:paraId="39FF44FE"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lang w:val="it-IT"/>
        </w:rPr>
        <w:t>&lt;com:DocumentLocationURI&gt;MandatoryArtifacts/&lt;/com:DocumentLocationURI&gt;</w:t>
      </w:r>
    </w:p>
    <w:p w14:paraId="110696BC"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&lt;pde:DocumentAsFiledIndicator&gt;true&lt;/pde:DocumentAsFiledIndicator&gt;</w:t>
      </w:r>
    </w:p>
    <w:p w14:paraId="44D16CFC" w14:textId="004DA941"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&lt;pde:Document</w:t>
      </w:r>
      <w:ins w:id="1061" w:author="Author">
        <w:r w:rsidR="00C31A53" w:rsidRPr="004F08F8">
          <w:rPr>
            <w:rFonts w:ascii="Courier New" w:hAnsi="Courier New" w:cs="Courier New"/>
            <w:sz w:val="17"/>
            <w:szCs w:val="17"/>
            <w:highlight w:val="white"/>
            <w:lang w:val="it-IT"/>
          </w:rPr>
          <w:t>File</w:t>
        </w:r>
      </w:ins>
      <w:r w:rsidRPr="004F08F8">
        <w:rPr>
          <w:rFonts w:ascii="Courier New" w:hAnsi="Courier New" w:cs="Courier New"/>
          <w:sz w:val="17"/>
          <w:szCs w:val="17"/>
          <w:highlight w:val="white"/>
          <w:lang w:val="it-IT"/>
        </w:rPr>
        <w:t>FormatCategory&gt;PDF&lt;/pde:Document</w:t>
      </w:r>
      <w:ins w:id="1062" w:author="Author">
        <w:r w:rsidR="00C31A53" w:rsidRPr="004F08F8">
          <w:rPr>
            <w:rFonts w:ascii="Courier New" w:hAnsi="Courier New" w:cs="Courier New"/>
            <w:sz w:val="17"/>
            <w:szCs w:val="17"/>
            <w:highlight w:val="white"/>
            <w:lang w:val="it-IT"/>
          </w:rPr>
          <w:t>File</w:t>
        </w:r>
      </w:ins>
      <w:r w:rsidRPr="004F08F8">
        <w:rPr>
          <w:rFonts w:ascii="Courier New" w:hAnsi="Courier New" w:cs="Courier New"/>
          <w:sz w:val="17"/>
          <w:szCs w:val="17"/>
          <w:highlight w:val="white"/>
          <w:lang w:val="it-IT"/>
        </w:rPr>
        <w:t>FormatCategory&gt;</w:t>
      </w:r>
    </w:p>
    <w:p w14:paraId="314ECC59" w14:textId="3BFDDBCD" w:rsidR="0036647B" w:rsidRPr="004F08F8" w:rsidRDefault="0036647B" w:rsidP="00353FBE">
      <w:pPr>
        <w:autoSpaceDE w:val="0"/>
        <w:autoSpaceDN w:val="0"/>
        <w:adjustRightInd w:val="0"/>
        <w:spacing w:before="0" w:after="0"/>
        <w:ind w:left="216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&lt;pde:PatentMandatoryDocumentCategory&gt;Priority document PDF&lt;/pde:PatentMandatoryDocumentCategory&gt;</w:t>
      </w:r>
    </w:p>
    <w:p w14:paraId="37025324"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&lt;com:DocumentDate&gt;2024-06-20&lt;/com:DocumentDate&gt;</w:t>
      </w:r>
    </w:p>
    <w:p w14:paraId="6F3C59A0"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&lt;com:PageTotalQuantity&gt;6&lt;/com:PageTotalQuantity&gt;</w:t>
      </w:r>
    </w:p>
    <w:p w14:paraId="79474F40"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&lt;/pde:PriorityDocument&gt;</w:t>
      </w:r>
    </w:p>
    <w:p w14:paraId="3FB83B78"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&lt;pde:PriorityDocument&gt;</w:t>
      </w:r>
    </w:p>
    <w:p w14:paraId="19CE2FC1"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&lt;com:DocumentName&gt;Sequence Listing&lt;/com:DocumentName&gt;</w:t>
      </w:r>
    </w:p>
    <w:p w14:paraId="160ACBB1"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&lt;com:FileName&gt;US_59111111_20220719_SequenceListing_ST26.xml&lt;/com:FileName&gt;</w:t>
      </w:r>
    </w:p>
    <w:p w14:paraId="37351134"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&lt;com:DocumentLocationURI&gt;MandatoryArtifacts/&lt;/com:DocumentLocationURI&gt;</w:t>
      </w:r>
    </w:p>
    <w:p w14:paraId="09E1D1C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&lt;pde:DocumentAsFiledIndicator&gt;true&lt;/pde:DocumentAsFiledIndicator&gt;</w:t>
      </w:r>
    </w:p>
    <w:p w14:paraId="373AA47A" w14:textId="29075991"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&lt;pde:Document</w:t>
      </w:r>
      <w:ins w:id="1063" w:author="Author">
        <w:r w:rsidR="00C31A53" w:rsidRPr="004F08F8">
          <w:rPr>
            <w:rFonts w:ascii="Courier New" w:hAnsi="Courier New" w:cs="Courier New"/>
            <w:sz w:val="17"/>
            <w:szCs w:val="17"/>
            <w:highlight w:val="white"/>
            <w:lang w:val="it-IT"/>
          </w:rPr>
          <w:t>File</w:t>
        </w:r>
      </w:ins>
      <w:r w:rsidRPr="004F08F8">
        <w:rPr>
          <w:rFonts w:ascii="Courier New" w:hAnsi="Courier New" w:cs="Courier New"/>
          <w:sz w:val="17"/>
          <w:szCs w:val="17"/>
          <w:highlight w:val="white"/>
          <w:lang w:val="it-IT"/>
        </w:rPr>
        <w:t>FormatCategory&gt;XML&lt;/pde:Document</w:t>
      </w:r>
      <w:ins w:id="1064" w:author="Author">
        <w:r w:rsidR="00C31A53" w:rsidRPr="004F08F8">
          <w:rPr>
            <w:rFonts w:ascii="Courier New" w:hAnsi="Courier New" w:cs="Courier New"/>
            <w:sz w:val="17"/>
            <w:szCs w:val="17"/>
            <w:highlight w:val="white"/>
            <w:lang w:val="it-IT"/>
          </w:rPr>
          <w:t>File</w:t>
        </w:r>
      </w:ins>
      <w:r w:rsidRPr="004F08F8">
        <w:rPr>
          <w:rFonts w:ascii="Courier New" w:hAnsi="Courier New" w:cs="Courier New"/>
          <w:sz w:val="17"/>
          <w:szCs w:val="17"/>
          <w:highlight w:val="white"/>
          <w:lang w:val="it-IT"/>
        </w:rPr>
        <w:t>FormatCategory&gt;</w:t>
      </w:r>
    </w:p>
    <w:p w14:paraId="5FC4B196" w14:textId="5FBB8D1C" w:rsidR="0036647B" w:rsidRPr="004F08F8" w:rsidRDefault="0036647B" w:rsidP="00CA6E82">
      <w:pPr>
        <w:autoSpaceDE w:val="0"/>
        <w:autoSpaceDN w:val="0"/>
        <w:adjustRightInd w:val="0"/>
        <w:spacing w:before="0" w:after="0"/>
        <w:ind w:left="216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&lt;pde:PatentMandatoryDocumentCategory&gt;Sequence listing&lt;/pde:PatentMandatoryDocumentCategory&gt;</w:t>
      </w:r>
    </w:p>
    <w:p w14:paraId="17DDBC75"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&lt;com:DocumentDate&gt;2022-07-19&lt;/com:DocumentDate&gt;</w:t>
      </w:r>
    </w:p>
    <w:p w14:paraId="30939CBC"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&lt;/pde:PriorityDocument&gt;</w:t>
      </w:r>
    </w:p>
    <w:p w14:paraId="29F0B609"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E41ED3">
        <w:rPr>
          <w:rFonts w:ascii="Courier New" w:hAnsi="Courier New" w:cs="Courier New"/>
          <w:sz w:val="17"/>
          <w:szCs w:val="17"/>
          <w:highlight w:val="white"/>
          <w:lang w:val="it-IT"/>
        </w:rPr>
        <w:t>&lt;/pde:PriorityDocumentBag&gt;</w:t>
      </w:r>
    </w:p>
    <w:p w14:paraId="128433AA"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it-IT"/>
        </w:rPr>
      </w:pPr>
      <w:r w:rsidRPr="00E41ED3">
        <w:rPr>
          <w:rFonts w:ascii="Courier New" w:hAnsi="Courier New" w:cs="Courier New"/>
          <w:sz w:val="17"/>
          <w:szCs w:val="17"/>
          <w:highlight w:val="white"/>
          <w:lang w:val="it-IT"/>
        </w:rPr>
        <w:tab/>
        <w:t>&lt;pde:SupplementaryDocumentBag&gt;</w:t>
      </w:r>
    </w:p>
    <w:p w14:paraId="74BEC3AA"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it-IT"/>
        </w:rPr>
        <w:tab/>
      </w:r>
      <w:r w:rsidRPr="00E41ED3">
        <w:rPr>
          <w:rFonts w:ascii="Courier New" w:hAnsi="Courier New" w:cs="Courier New"/>
          <w:sz w:val="17"/>
          <w:szCs w:val="17"/>
          <w:highlight w:val="white"/>
          <w:lang w:val="it-IT"/>
        </w:rPr>
        <w:tab/>
      </w:r>
      <w:r w:rsidRPr="004F08F8">
        <w:rPr>
          <w:rFonts w:ascii="Courier New" w:hAnsi="Courier New" w:cs="Courier New"/>
          <w:sz w:val="17"/>
          <w:szCs w:val="17"/>
          <w:highlight w:val="white"/>
          <w:lang w:val="fr-FR"/>
        </w:rPr>
        <w:t>&lt;</w:t>
      </w:r>
      <w:proofErr w:type="spellStart"/>
      <w:r w:rsidRPr="004F08F8">
        <w:rPr>
          <w:rFonts w:ascii="Courier New" w:hAnsi="Courier New" w:cs="Courier New"/>
          <w:sz w:val="17"/>
          <w:szCs w:val="17"/>
          <w:highlight w:val="white"/>
          <w:lang w:val="fr-FR"/>
        </w:rPr>
        <w:t>pde:SupplementaryDocument</w:t>
      </w:r>
      <w:proofErr w:type="spellEnd"/>
      <w:r w:rsidRPr="004F08F8">
        <w:rPr>
          <w:rFonts w:ascii="Courier New" w:hAnsi="Courier New" w:cs="Courier New"/>
          <w:sz w:val="17"/>
          <w:szCs w:val="17"/>
          <w:highlight w:val="white"/>
          <w:lang w:val="fr-FR"/>
        </w:rPr>
        <w:t>&gt;</w:t>
      </w:r>
    </w:p>
    <w:p w14:paraId="556558D4"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&lt;com:DocumentName&gt;ApplicationBody&lt;/com:DocumentName&gt;</w:t>
      </w:r>
    </w:p>
    <w:p w14:paraId="2C0D9176"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4F08F8">
        <w:rPr>
          <w:rFonts w:ascii="Courier New" w:hAnsi="Courier New" w:cs="Courier New"/>
          <w:sz w:val="17"/>
          <w:szCs w:val="17"/>
          <w:highlight w:val="white"/>
        </w:rPr>
        <w:t>&lt;com:FileName&gt;US_59111111_20220719_ApplicationBody.xml&lt;/com:FileName&gt;</w:t>
      </w:r>
    </w:p>
    <w:p w14:paraId="1F922A8B"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4576E5B2" w14:textId="31B5F7EB"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65"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FormatCategory&gt;XML&lt;/pde:Document</w:t>
      </w:r>
      <w:ins w:id="1066"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7D56B746"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pde:PatentSupplementaryDocumentCategory</w:t>
      </w:r>
      <w:proofErr w:type="spellEnd"/>
      <w:r w:rsidRPr="004F08F8">
        <w:rPr>
          <w:rFonts w:ascii="Courier New" w:hAnsi="Courier New" w:cs="Courier New"/>
          <w:sz w:val="17"/>
          <w:szCs w:val="17"/>
          <w:highlight w:val="white"/>
        </w:rPr>
        <w:t>&gt;Application body&lt;/</w:t>
      </w:r>
      <w:proofErr w:type="spellStart"/>
      <w:r w:rsidRPr="004F08F8">
        <w:rPr>
          <w:rFonts w:ascii="Courier New" w:hAnsi="Courier New" w:cs="Courier New"/>
          <w:sz w:val="17"/>
          <w:szCs w:val="17"/>
          <w:highlight w:val="white"/>
        </w:rPr>
        <w:t>pde:PatentSupplementaryDocumentCategory</w:t>
      </w:r>
      <w:proofErr w:type="spellEnd"/>
      <w:r w:rsidRPr="004F08F8">
        <w:rPr>
          <w:rFonts w:ascii="Courier New" w:hAnsi="Courier New" w:cs="Courier New"/>
          <w:sz w:val="17"/>
          <w:szCs w:val="17"/>
          <w:highlight w:val="white"/>
        </w:rPr>
        <w:t>&gt;</w:t>
      </w:r>
    </w:p>
    <w:p w14:paraId="02C201ED"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E41ED3">
        <w:rPr>
          <w:rFonts w:ascii="Courier New" w:hAnsi="Courier New" w:cs="Courier New"/>
          <w:sz w:val="17"/>
          <w:szCs w:val="17"/>
          <w:highlight w:val="white"/>
          <w:lang w:val="fr-FR"/>
        </w:rPr>
        <w:t>&lt;/pde:SupplementaryDocument&gt;</w:t>
      </w:r>
    </w:p>
    <w:p w14:paraId="67D0A08F"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&lt;pde:SupplementaryDocument&gt;</w:t>
      </w:r>
    </w:p>
    <w:p w14:paraId="49AC8862"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&lt;com:DocumentName&gt;Abstract&lt;/com:DocumentName&gt;</w:t>
      </w:r>
    </w:p>
    <w:p w14:paraId="7AF900CC"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4F08F8">
        <w:rPr>
          <w:rFonts w:ascii="Courier New" w:hAnsi="Courier New" w:cs="Courier New"/>
          <w:sz w:val="17"/>
          <w:szCs w:val="17"/>
          <w:highlight w:val="white"/>
        </w:rPr>
        <w:t>&lt;</w:t>
      </w:r>
      <w:proofErr w:type="spellStart"/>
      <w:r w:rsidRPr="004F08F8">
        <w:rPr>
          <w:rFonts w:ascii="Courier New" w:hAnsi="Courier New" w:cs="Courier New"/>
          <w:sz w:val="17"/>
          <w:szCs w:val="17"/>
          <w:highlight w:val="white"/>
        </w:rPr>
        <w:t>com:FileName</w:t>
      </w:r>
      <w:proofErr w:type="spellEnd"/>
      <w:r w:rsidRPr="004F08F8">
        <w:rPr>
          <w:rFonts w:ascii="Courier New" w:hAnsi="Courier New" w:cs="Courier New"/>
          <w:sz w:val="17"/>
          <w:szCs w:val="17"/>
          <w:highlight w:val="white"/>
        </w:rPr>
        <w:t>&gt;US_59111111_20220719_Abstract.xml&lt;/</w:t>
      </w:r>
      <w:proofErr w:type="spellStart"/>
      <w:r w:rsidRPr="004F08F8">
        <w:rPr>
          <w:rFonts w:ascii="Courier New" w:hAnsi="Courier New" w:cs="Courier New"/>
          <w:sz w:val="17"/>
          <w:szCs w:val="17"/>
          <w:highlight w:val="white"/>
        </w:rPr>
        <w:t>com:FileName</w:t>
      </w:r>
      <w:proofErr w:type="spellEnd"/>
      <w:r w:rsidRPr="004F08F8">
        <w:rPr>
          <w:rFonts w:ascii="Courier New" w:hAnsi="Courier New" w:cs="Courier New"/>
          <w:sz w:val="17"/>
          <w:szCs w:val="17"/>
          <w:highlight w:val="white"/>
        </w:rPr>
        <w:t>&gt;</w:t>
      </w:r>
    </w:p>
    <w:p w14:paraId="3DA09336"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543C5742" w14:textId="03D9B6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67"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FormatCategory&gt;XML&lt;/pde:Document</w:t>
      </w:r>
      <w:ins w:id="1068"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29EC543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&lt;pde:PatentSupplementaryDocumentCategory&gt;Abstract&lt;/pde:PatentSupplementaryDocumentCategory&gt;</w:t>
      </w:r>
    </w:p>
    <w:p w14:paraId="6A68C37C"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E41ED3">
        <w:rPr>
          <w:rFonts w:ascii="Courier New" w:hAnsi="Courier New" w:cs="Courier New"/>
          <w:sz w:val="17"/>
          <w:szCs w:val="17"/>
          <w:highlight w:val="white"/>
          <w:lang w:val="fr-FR"/>
        </w:rPr>
        <w:t>&lt;/pde:SupplementaryDocument&gt;</w:t>
      </w:r>
    </w:p>
    <w:p w14:paraId="50205AA4"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&lt;pde:SupplementaryDocument&gt;</w:t>
      </w:r>
    </w:p>
    <w:p w14:paraId="04422351"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&lt;com:DocumentName&gt;Description&lt;/com:DocumentName&gt;</w:t>
      </w:r>
    </w:p>
    <w:p w14:paraId="785196D1"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4F08F8">
        <w:rPr>
          <w:rFonts w:ascii="Courier New" w:hAnsi="Courier New" w:cs="Courier New"/>
          <w:sz w:val="17"/>
          <w:szCs w:val="17"/>
          <w:highlight w:val="white"/>
        </w:rPr>
        <w:t>&lt;</w:t>
      </w:r>
      <w:proofErr w:type="spellStart"/>
      <w:r w:rsidRPr="004F08F8">
        <w:rPr>
          <w:rFonts w:ascii="Courier New" w:hAnsi="Courier New" w:cs="Courier New"/>
          <w:sz w:val="17"/>
          <w:szCs w:val="17"/>
          <w:highlight w:val="white"/>
        </w:rPr>
        <w:t>com:FileNameBag</w:t>
      </w:r>
      <w:proofErr w:type="spellEnd"/>
      <w:r w:rsidRPr="004F08F8">
        <w:rPr>
          <w:rFonts w:ascii="Courier New" w:hAnsi="Courier New" w:cs="Courier New"/>
          <w:sz w:val="17"/>
          <w:szCs w:val="17"/>
          <w:highlight w:val="white"/>
        </w:rPr>
        <w:t>&gt;</w:t>
      </w:r>
    </w:p>
    <w:p w14:paraId="6D13B933"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&lt;com:FileName&gt;US_59111111_20220719_Description.xml&lt;/com:FileName&gt;</w:t>
      </w:r>
    </w:p>
    <w:p w14:paraId="28B4BB4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&lt;com:FileName&gt;US_59111111_20220719_Description_00001.tif&lt;/com:FileName&gt;</w:t>
      </w:r>
    </w:p>
    <w:p w14:paraId="3882A130"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&lt;com:FileName&gt;US_59111111_20220719_Description_00002.tif&lt;/com:FileName&gt;</w:t>
      </w:r>
    </w:p>
    <w:p w14:paraId="066E7FF7"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com:FileNameBag</w:t>
      </w:r>
      <w:proofErr w:type="spellEnd"/>
      <w:r w:rsidRPr="004F08F8">
        <w:rPr>
          <w:rFonts w:ascii="Courier New" w:hAnsi="Courier New" w:cs="Courier New"/>
          <w:sz w:val="17"/>
          <w:szCs w:val="17"/>
          <w:highlight w:val="white"/>
        </w:rPr>
        <w:t>&gt;</w:t>
      </w:r>
    </w:p>
    <w:p w14:paraId="582FCBD2"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t>&lt;com:DocumentLocationURI&gt;SupplementaryArtifacts/US_59111111_20220719_Description/&lt;/com:DocumentLocationURI&gt;</w:t>
      </w:r>
    </w:p>
    <w:p w14:paraId="3CAB0DC2" w14:textId="12E13AD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69"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FormatCategory&gt;XML&lt;/pde:Document</w:t>
      </w:r>
      <w:ins w:id="1070"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3D54FF5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fr-CH"/>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lang w:val="fr-CH"/>
        </w:rPr>
        <w:t>&lt;pde:PatentSupplementaryDocumentCategory&gt;Description&lt;/pde:PatentSupplementaryDocumentCategory&gt;</w:t>
      </w:r>
    </w:p>
    <w:p w14:paraId="4E08BFB4"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t>&lt;/</w:t>
      </w:r>
      <w:proofErr w:type="spellStart"/>
      <w:r w:rsidRPr="004F08F8">
        <w:rPr>
          <w:rFonts w:ascii="Courier New" w:hAnsi="Courier New" w:cs="Courier New"/>
          <w:sz w:val="17"/>
          <w:szCs w:val="17"/>
          <w:highlight w:val="white"/>
          <w:lang w:val="fr-FR"/>
        </w:rPr>
        <w:t>pde:SupplementaryDocument</w:t>
      </w:r>
      <w:proofErr w:type="spellEnd"/>
      <w:r w:rsidRPr="004F08F8">
        <w:rPr>
          <w:rFonts w:ascii="Courier New" w:hAnsi="Courier New" w:cs="Courier New"/>
          <w:sz w:val="17"/>
          <w:szCs w:val="17"/>
          <w:highlight w:val="white"/>
          <w:lang w:val="fr-FR"/>
        </w:rPr>
        <w:t>&gt;</w:t>
      </w:r>
    </w:p>
    <w:p w14:paraId="40AF401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t>&lt;</w:t>
      </w:r>
      <w:proofErr w:type="spellStart"/>
      <w:r w:rsidRPr="004F08F8">
        <w:rPr>
          <w:rFonts w:ascii="Courier New" w:hAnsi="Courier New" w:cs="Courier New"/>
          <w:sz w:val="17"/>
          <w:szCs w:val="17"/>
          <w:highlight w:val="white"/>
          <w:lang w:val="fr-FR"/>
        </w:rPr>
        <w:t>pde:SupplementaryDocument</w:t>
      </w:r>
      <w:proofErr w:type="spellEnd"/>
      <w:r w:rsidRPr="004F08F8">
        <w:rPr>
          <w:rFonts w:ascii="Courier New" w:hAnsi="Courier New" w:cs="Courier New"/>
          <w:sz w:val="17"/>
          <w:szCs w:val="17"/>
          <w:highlight w:val="white"/>
          <w:lang w:val="fr-FR"/>
        </w:rPr>
        <w:t>&gt;</w:t>
      </w:r>
    </w:p>
    <w:p w14:paraId="1E3BB609"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it-IT"/>
        </w:rPr>
        <w:t>&lt;com:DocumentName&gt;Drawings&lt;/com:DocumentName&gt;</w:t>
      </w:r>
    </w:p>
    <w:p w14:paraId="73C349C3"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rPr>
        <w:t>&lt;</w:t>
      </w:r>
      <w:proofErr w:type="spellStart"/>
      <w:r w:rsidRPr="004F08F8">
        <w:rPr>
          <w:rFonts w:ascii="Courier New" w:hAnsi="Courier New" w:cs="Courier New"/>
          <w:sz w:val="17"/>
          <w:szCs w:val="17"/>
          <w:highlight w:val="white"/>
        </w:rPr>
        <w:t>com:FileNameBag</w:t>
      </w:r>
      <w:proofErr w:type="spellEnd"/>
      <w:r w:rsidRPr="004F08F8">
        <w:rPr>
          <w:rFonts w:ascii="Courier New" w:hAnsi="Courier New" w:cs="Courier New"/>
          <w:sz w:val="17"/>
          <w:szCs w:val="17"/>
          <w:highlight w:val="white"/>
        </w:rPr>
        <w:t>&gt;</w:t>
      </w:r>
    </w:p>
    <w:p w14:paraId="25F1BD85"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&lt;com:FileName&gt;US_59111111_20220719_Drawings_00001.tif&lt;/com:FileName&gt;</w:t>
      </w:r>
    </w:p>
    <w:p w14:paraId="46005E93"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&lt;com:FileName&gt;US_59111111_20220719_Drawings_00002.tif&lt;/com:FileName&gt;</w:t>
      </w:r>
    </w:p>
    <w:p w14:paraId="1738FD47"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com:FileNameBag</w:t>
      </w:r>
      <w:proofErr w:type="spellEnd"/>
      <w:r w:rsidRPr="004F08F8">
        <w:rPr>
          <w:rFonts w:ascii="Courier New" w:hAnsi="Courier New" w:cs="Courier New"/>
          <w:sz w:val="17"/>
          <w:szCs w:val="17"/>
          <w:highlight w:val="white"/>
        </w:rPr>
        <w:t>&gt;</w:t>
      </w:r>
    </w:p>
    <w:p w14:paraId="00595866"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7EA0FF18" w14:textId="17A67F80"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71"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FormatCategory&gt;TIFF&lt;/pde:Document</w:t>
      </w:r>
      <w:ins w:id="1072"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43C5A355"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E41ED3">
        <w:rPr>
          <w:rFonts w:ascii="Courier New" w:hAnsi="Courier New" w:cs="Courier New"/>
          <w:sz w:val="17"/>
          <w:szCs w:val="17"/>
          <w:highlight w:val="white"/>
          <w:lang w:val="fr-FR"/>
        </w:rPr>
        <w:t>&lt;pde:PatentSupplementaryDocumentCategory&gt;Drawings&lt;/pde:PatentSupplementaryDocumentCategory&gt;</w:t>
      </w:r>
    </w:p>
    <w:p w14:paraId="6CFD54B3"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&lt;/</w:t>
      </w:r>
      <w:proofErr w:type="spellStart"/>
      <w:r w:rsidRPr="004F08F8">
        <w:rPr>
          <w:rFonts w:ascii="Courier New" w:hAnsi="Courier New" w:cs="Courier New"/>
          <w:sz w:val="17"/>
          <w:szCs w:val="17"/>
          <w:highlight w:val="white"/>
          <w:lang w:val="fr-FR"/>
        </w:rPr>
        <w:t>pde:SupplementaryDocument</w:t>
      </w:r>
      <w:proofErr w:type="spellEnd"/>
      <w:r w:rsidRPr="004F08F8">
        <w:rPr>
          <w:rFonts w:ascii="Courier New" w:hAnsi="Courier New" w:cs="Courier New"/>
          <w:sz w:val="17"/>
          <w:szCs w:val="17"/>
          <w:highlight w:val="white"/>
          <w:lang w:val="fr-FR"/>
        </w:rPr>
        <w:t>&gt;</w:t>
      </w:r>
    </w:p>
    <w:p w14:paraId="4DA735E3"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t>&lt;</w:t>
      </w:r>
      <w:proofErr w:type="spellStart"/>
      <w:r w:rsidRPr="004F08F8">
        <w:rPr>
          <w:rFonts w:ascii="Courier New" w:hAnsi="Courier New" w:cs="Courier New"/>
          <w:sz w:val="17"/>
          <w:szCs w:val="17"/>
          <w:highlight w:val="white"/>
          <w:lang w:val="fr-FR"/>
        </w:rPr>
        <w:t>pde:SupplementaryDocument</w:t>
      </w:r>
      <w:proofErr w:type="spellEnd"/>
      <w:r w:rsidRPr="004F08F8">
        <w:rPr>
          <w:rFonts w:ascii="Courier New" w:hAnsi="Courier New" w:cs="Courier New"/>
          <w:sz w:val="17"/>
          <w:szCs w:val="17"/>
          <w:highlight w:val="white"/>
          <w:lang w:val="fr-FR"/>
        </w:rPr>
        <w:t>&gt;</w:t>
      </w:r>
    </w:p>
    <w:p w14:paraId="22CB2932"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r>
      <w:r w:rsidRPr="004F08F8">
        <w:rPr>
          <w:rFonts w:ascii="Courier New" w:hAnsi="Courier New" w:cs="Courier New"/>
          <w:sz w:val="17"/>
          <w:szCs w:val="17"/>
          <w:highlight w:val="white"/>
          <w:lang w:val="fr-FR"/>
        </w:rPr>
        <w:tab/>
      </w:r>
      <w:r w:rsidRPr="00E41ED3">
        <w:rPr>
          <w:rFonts w:ascii="Courier New" w:hAnsi="Courier New" w:cs="Courier New"/>
          <w:sz w:val="17"/>
          <w:szCs w:val="17"/>
          <w:highlight w:val="white"/>
        </w:rPr>
        <w:t>&lt;com:DocumentName&gt;Claims&lt;/com:DocumentName&gt;</w:t>
      </w:r>
    </w:p>
    <w:p w14:paraId="66F833E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E41ED3">
        <w:rPr>
          <w:rFonts w:ascii="Courier New" w:hAnsi="Courier New" w:cs="Courier New"/>
          <w:sz w:val="17"/>
          <w:szCs w:val="17"/>
          <w:highlight w:val="white"/>
        </w:rPr>
        <w:tab/>
      </w:r>
      <w:r w:rsidRPr="00E41ED3">
        <w:rPr>
          <w:rFonts w:ascii="Courier New" w:hAnsi="Courier New" w:cs="Courier New"/>
          <w:sz w:val="17"/>
          <w:szCs w:val="17"/>
          <w:highlight w:val="white"/>
        </w:rPr>
        <w:tab/>
      </w:r>
      <w:r w:rsidRPr="00E41ED3">
        <w:rPr>
          <w:rFonts w:ascii="Courier New" w:hAnsi="Courier New" w:cs="Courier New"/>
          <w:sz w:val="17"/>
          <w:szCs w:val="17"/>
          <w:highlight w:val="white"/>
        </w:rPr>
        <w:tab/>
      </w:r>
      <w:r w:rsidRPr="004F08F8">
        <w:rPr>
          <w:rFonts w:ascii="Courier New" w:hAnsi="Courier New" w:cs="Courier New"/>
          <w:sz w:val="17"/>
          <w:szCs w:val="17"/>
          <w:highlight w:val="white"/>
        </w:rPr>
        <w:t>&lt;</w:t>
      </w:r>
      <w:proofErr w:type="spellStart"/>
      <w:r w:rsidRPr="004F08F8">
        <w:rPr>
          <w:rFonts w:ascii="Courier New" w:hAnsi="Courier New" w:cs="Courier New"/>
          <w:sz w:val="17"/>
          <w:szCs w:val="17"/>
          <w:highlight w:val="white"/>
        </w:rPr>
        <w:t>com:FileName</w:t>
      </w:r>
      <w:proofErr w:type="spellEnd"/>
      <w:r w:rsidRPr="004F08F8">
        <w:rPr>
          <w:rFonts w:ascii="Courier New" w:hAnsi="Courier New" w:cs="Courier New"/>
          <w:sz w:val="17"/>
          <w:szCs w:val="17"/>
          <w:highlight w:val="white"/>
        </w:rPr>
        <w:t>&gt;US_59111111_20220719_Claims.xml&lt;/</w:t>
      </w:r>
      <w:proofErr w:type="spellStart"/>
      <w:r w:rsidRPr="004F08F8">
        <w:rPr>
          <w:rFonts w:ascii="Courier New" w:hAnsi="Courier New" w:cs="Courier New"/>
          <w:sz w:val="17"/>
          <w:szCs w:val="17"/>
          <w:highlight w:val="white"/>
        </w:rPr>
        <w:t>com:FileName</w:t>
      </w:r>
      <w:proofErr w:type="spellEnd"/>
      <w:r w:rsidRPr="004F08F8">
        <w:rPr>
          <w:rFonts w:ascii="Courier New" w:hAnsi="Courier New" w:cs="Courier New"/>
          <w:sz w:val="17"/>
          <w:szCs w:val="17"/>
          <w:highlight w:val="white"/>
        </w:rPr>
        <w:t>&gt;</w:t>
      </w:r>
    </w:p>
    <w:p w14:paraId="5AED50A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5D3D22E3" w14:textId="729B9DFC"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73"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FormatCategory&gt;XML&lt;/pde:Document</w:t>
      </w:r>
      <w:ins w:id="1074"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0D704C17"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&lt;pde:PatentSupplementaryDocumentCategory&gt;Claims&lt;/pde:PatentSupplementaryDocumentCategory&gt;</w:t>
      </w:r>
    </w:p>
    <w:p w14:paraId="2823B7DE"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E41ED3">
        <w:rPr>
          <w:rFonts w:ascii="Courier New" w:hAnsi="Courier New" w:cs="Courier New"/>
          <w:sz w:val="17"/>
          <w:szCs w:val="17"/>
          <w:highlight w:val="white"/>
          <w:lang w:val="fr-FR"/>
        </w:rPr>
        <w:t>&lt;/pde:SupplementaryDocument&gt;</w:t>
      </w:r>
    </w:p>
    <w:p w14:paraId="7D518B3F"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&lt;pde:SupplementaryDocument&gt;</w:t>
      </w:r>
    </w:p>
    <w:p w14:paraId="3C57FAA8"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4F08F8">
        <w:rPr>
          <w:rFonts w:ascii="Courier New" w:hAnsi="Courier New" w:cs="Courier New"/>
          <w:sz w:val="17"/>
          <w:szCs w:val="17"/>
          <w:highlight w:val="white"/>
          <w:lang w:val="it-IT"/>
        </w:rPr>
        <w:t>&lt;com:DocumentName&gt;Bibliographic Data&lt;/com:DocumentName&gt;</w:t>
      </w:r>
    </w:p>
    <w:p w14:paraId="1637C1CC"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rPr>
        <w:t>&lt;com:FileName&gt;US_59111111_20220719_BibliographicData.xml&lt;/com:FileName&gt;</w:t>
      </w:r>
    </w:p>
    <w:p w14:paraId="74125C83"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7F7410A3" w14:textId="3E2D2D61"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75"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FormatCategory&gt;XML&lt;/pde:Document</w:t>
      </w:r>
      <w:ins w:id="1076"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22AF3195"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w:t>
      </w:r>
      <w:proofErr w:type="spellStart"/>
      <w:r w:rsidRPr="004F08F8">
        <w:rPr>
          <w:rFonts w:ascii="Courier New" w:hAnsi="Courier New" w:cs="Courier New"/>
          <w:sz w:val="17"/>
          <w:szCs w:val="17"/>
          <w:highlight w:val="white"/>
        </w:rPr>
        <w:t>pde:PatentSupplementaryDocumentCategory</w:t>
      </w:r>
      <w:proofErr w:type="spellEnd"/>
      <w:r w:rsidRPr="004F08F8">
        <w:rPr>
          <w:rFonts w:ascii="Courier New" w:hAnsi="Courier New" w:cs="Courier New"/>
          <w:sz w:val="17"/>
          <w:szCs w:val="17"/>
          <w:highlight w:val="white"/>
        </w:rPr>
        <w:t>&gt;Bibliographic data&lt;/</w:t>
      </w:r>
      <w:proofErr w:type="spellStart"/>
      <w:r w:rsidRPr="004F08F8">
        <w:rPr>
          <w:rFonts w:ascii="Courier New" w:hAnsi="Courier New" w:cs="Courier New"/>
          <w:sz w:val="17"/>
          <w:szCs w:val="17"/>
          <w:highlight w:val="white"/>
        </w:rPr>
        <w:t>pde:PatentSupplementaryDocumentCategory</w:t>
      </w:r>
      <w:proofErr w:type="spellEnd"/>
      <w:r w:rsidRPr="004F08F8">
        <w:rPr>
          <w:rFonts w:ascii="Courier New" w:hAnsi="Courier New" w:cs="Courier New"/>
          <w:sz w:val="17"/>
          <w:szCs w:val="17"/>
          <w:highlight w:val="white"/>
        </w:rPr>
        <w:t>&gt;</w:t>
      </w:r>
    </w:p>
    <w:p w14:paraId="360DD80D"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E41ED3">
        <w:rPr>
          <w:rFonts w:ascii="Courier New" w:hAnsi="Courier New" w:cs="Courier New"/>
          <w:sz w:val="17"/>
          <w:szCs w:val="17"/>
          <w:highlight w:val="white"/>
          <w:lang w:val="fr-FR"/>
        </w:rPr>
        <w:t>&lt;/pde:SupplementaryDocument&gt;</w:t>
      </w:r>
    </w:p>
    <w:p w14:paraId="4C264A08"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&lt;pde:SupplementaryDocument&gt;</w:t>
      </w:r>
    </w:p>
    <w:p w14:paraId="73F2F08A"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&lt;com:DocumentName&gt;Classification Data&lt;/com:DocumentName&gt;</w:t>
      </w:r>
    </w:p>
    <w:p w14:paraId="4A02E3F4"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4F08F8">
        <w:rPr>
          <w:rFonts w:ascii="Courier New" w:hAnsi="Courier New" w:cs="Courier New"/>
          <w:sz w:val="17"/>
          <w:szCs w:val="17"/>
          <w:highlight w:val="white"/>
        </w:rPr>
        <w:t>&lt;com:FileName&gt;US_59111111_20220719_ClassificationData.xml&lt;/com:FileName&gt;</w:t>
      </w:r>
    </w:p>
    <w:p w14:paraId="6BEFF15D"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6F0B61F0" w14:textId="45CC3785"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lang w:val="it-IT"/>
        </w:rPr>
        <w:t>&lt;pde:Document</w:t>
      </w:r>
      <w:ins w:id="1077" w:author="Author">
        <w:r w:rsidR="00C31A53" w:rsidRPr="004F08F8">
          <w:rPr>
            <w:rFonts w:ascii="Courier New" w:hAnsi="Courier New" w:cs="Courier New"/>
            <w:sz w:val="17"/>
            <w:szCs w:val="17"/>
            <w:highlight w:val="white"/>
            <w:lang w:val="it-IT"/>
          </w:rPr>
          <w:t>File</w:t>
        </w:r>
      </w:ins>
      <w:r w:rsidRPr="004F08F8">
        <w:rPr>
          <w:rFonts w:ascii="Courier New" w:hAnsi="Courier New" w:cs="Courier New"/>
          <w:sz w:val="17"/>
          <w:szCs w:val="17"/>
          <w:highlight w:val="white"/>
          <w:lang w:val="it-IT"/>
        </w:rPr>
        <w:t>FormatCategory&gt;XML&lt;/pde:Document</w:t>
      </w:r>
      <w:ins w:id="1078" w:author="Author">
        <w:r w:rsidR="00C31A53" w:rsidRPr="004F08F8">
          <w:rPr>
            <w:rFonts w:ascii="Courier New" w:hAnsi="Courier New" w:cs="Courier New"/>
            <w:sz w:val="17"/>
            <w:szCs w:val="17"/>
            <w:highlight w:val="white"/>
            <w:lang w:val="it-IT"/>
          </w:rPr>
          <w:t>File</w:t>
        </w:r>
      </w:ins>
      <w:r w:rsidRPr="004F08F8">
        <w:rPr>
          <w:rFonts w:ascii="Courier New" w:hAnsi="Courier New" w:cs="Courier New"/>
          <w:sz w:val="17"/>
          <w:szCs w:val="17"/>
          <w:highlight w:val="white"/>
          <w:lang w:val="it-IT"/>
        </w:rPr>
        <w:t>FormatCategory&gt;</w:t>
      </w:r>
    </w:p>
    <w:p w14:paraId="22B9166C"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&lt;pde:PatentSupplementaryDocumentCategory&gt;Classification data&lt;/pde:PatentSupplementaryDocumentCategory&gt;</w:t>
      </w:r>
    </w:p>
    <w:p w14:paraId="319DE5CE"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&lt;/pde:SupplementaryDocument&gt;</w:t>
      </w:r>
    </w:p>
    <w:p w14:paraId="1185EEFF"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&lt;pde:SupplementaryDocument&gt;</w:t>
      </w:r>
    </w:p>
    <w:p w14:paraId="5A2E7A56"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lang w:val="it-IT"/>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t>&lt;com:DocumentName&gt;Claims&lt;/com:DocumentName&gt;</w:t>
      </w:r>
    </w:p>
    <w:p w14:paraId="44181CF1"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lang w:val="it-IT"/>
        </w:rPr>
        <w:tab/>
      </w:r>
      <w:r w:rsidRPr="004F08F8">
        <w:rPr>
          <w:rFonts w:ascii="Courier New" w:hAnsi="Courier New" w:cs="Courier New"/>
          <w:sz w:val="17"/>
          <w:szCs w:val="17"/>
          <w:highlight w:val="white"/>
        </w:rPr>
        <w:t>&lt;</w:t>
      </w:r>
      <w:proofErr w:type="spellStart"/>
      <w:r w:rsidRPr="004F08F8">
        <w:rPr>
          <w:rFonts w:ascii="Courier New" w:hAnsi="Courier New" w:cs="Courier New"/>
          <w:sz w:val="17"/>
          <w:szCs w:val="17"/>
          <w:highlight w:val="white"/>
        </w:rPr>
        <w:t>com:FileName</w:t>
      </w:r>
      <w:proofErr w:type="spellEnd"/>
      <w:r w:rsidRPr="004F08F8">
        <w:rPr>
          <w:rFonts w:ascii="Courier New" w:hAnsi="Courier New" w:cs="Courier New"/>
          <w:sz w:val="17"/>
          <w:szCs w:val="17"/>
          <w:highlight w:val="white"/>
        </w:rPr>
        <w:t>&gt;US_59111111_20220719_Claims.docx&lt;/</w:t>
      </w:r>
      <w:proofErr w:type="spellStart"/>
      <w:r w:rsidRPr="004F08F8">
        <w:rPr>
          <w:rFonts w:ascii="Courier New" w:hAnsi="Courier New" w:cs="Courier New"/>
          <w:sz w:val="17"/>
          <w:szCs w:val="17"/>
          <w:highlight w:val="white"/>
        </w:rPr>
        <w:t>com:FileName</w:t>
      </w:r>
      <w:proofErr w:type="spellEnd"/>
      <w:r w:rsidRPr="004F08F8">
        <w:rPr>
          <w:rFonts w:ascii="Courier New" w:hAnsi="Courier New" w:cs="Courier New"/>
          <w:sz w:val="17"/>
          <w:szCs w:val="17"/>
          <w:highlight w:val="white"/>
        </w:rPr>
        <w:t>&gt;</w:t>
      </w:r>
    </w:p>
    <w:p w14:paraId="6C1B3260"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6A686B22" w14:textId="5B974A3B"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79"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del w:id="1080" w:author="Author">
        <w:r w:rsidRPr="004F08F8">
          <w:rPr>
            <w:rFonts w:ascii="Courier New" w:hAnsi="Courier New" w:cs="Courier New"/>
            <w:color w:val="000000"/>
            <w:sz w:val="17"/>
            <w:szCs w:val="17"/>
            <w:highlight w:val="white"/>
          </w:rPr>
          <w:delText>MS Word</w:delText>
        </w:r>
      </w:del>
      <w:ins w:id="1081" w:author="Author">
        <w:r w:rsidR="00BD2E18" w:rsidRPr="004F08F8">
          <w:rPr>
            <w:rFonts w:ascii="Courier New" w:hAnsi="Courier New" w:cs="Courier New"/>
            <w:sz w:val="17"/>
            <w:szCs w:val="17"/>
            <w:highlight w:val="white"/>
          </w:rPr>
          <w:t>DOCX</w:t>
        </w:r>
      </w:ins>
      <w:r w:rsidRPr="004F08F8">
        <w:rPr>
          <w:rFonts w:ascii="Courier New" w:hAnsi="Courier New" w:cs="Courier New"/>
          <w:sz w:val="17"/>
          <w:szCs w:val="17"/>
          <w:highlight w:val="white"/>
        </w:rPr>
        <w:t>&lt;/pde:Document</w:t>
      </w:r>
      <w:ins w:id="1082"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42E2E4AC"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&lt;pde:PatentSupplementaryDocumentCategory&gt;Claims&lt;/pde:PatentSupplementaryDocumentCategory&gt;</w:t>
      </w:r>
    </w:p>
    <w:p w14:paraId="156B74DA"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E41ED3">
        <w:rPr>
          <w:rFonts w:ascii="Courier New" w:hAnsi="Courier New" w:cs="Courier New"/>
          <w:sz w:val="17"/>
          <w:szCs w:val="17"/>
          <w:highlight w:val="white"/>
          <w:lang w:val="fr-FR"/>
        </w:rPr>
        <w:t>&lt;/pde:SupplementaryDocument&gt;</w:t>
      </w:r>
    </w:p>
    <w:p w14:paraId="566E84EB"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&lt;pde:SupplementaryDocument&gt;</w:t>
      </w:r>
    </w:p>
    <w:p w14:paraId="68EE0E46"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t>&lt;com:DocumentName&gt;Description&lt;/com:DocumentName&gt;</w:t>
      </w:r>
    </w:p>
    <w:p w14:paraId="0FA68AA5"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E41ED3">
        <w:rPr>
          <w:rFonts w:ascii="Courier New" w:hAnsi="Courier New" w:cs="Courier New"/>
          <w:sz w:val="17"/>
          <w:szCs w:val="17"/>
          <w:highlight w:val="white"/>
          <w:lang w:val="fr-FR"/>
        </w:rPr>
        <w:tab/>
      </w:r>
      <w:r w:rsidRPr="004F08F8">
        <w:rPr>
          <w:rFonts w:ascii="Courier New" w:hAnsi="Courier New" w:cs="Courier New"/>
          <w:sz w:val="17"/>
          <w:szCs w:val="17"/>
          <w:highlight w:val="white"/>
        </w:rPr>
        <w:t>&lt;com:FileName&gt;US_59111111_20220719_Description.docx&lt;/com:FileName&gt;</w:t>
      </w:r>
    </w:p>
    <w:p w14:paraId="03218F0C"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&lt;com:DocumentLocationURI&gt;SupplementaryArtifacts/&lt;/com:DocumentLocationURI&gt;</w:t>
      </w:r>
    </w:p>
    <w:p w14:paraId="39796E31" w14:textId="153028CB"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t>&lt;pde:Document</w:t>
      </w:r>
      <w:ins w:id="1083"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del w:id="1084" w:author="Author">
        <w:r w:rsidRPr="004F08F8">
          <w:rPr>
            <w:rFonts w:ascii="Courier New" w:hAnsi="Courier New" w:cs="Courier New"/>
            <w:color w:val="000000"/>
            <w:sz w:val="17"/>
            <w:szCs w:val="17"/>
            <w:highlight w:val="white"/>
          </w:rPr>
          <w:delText>MS Word</w:delText>
        </w:r>
      </w:del>
      <w:ins w:id="1085" w:author="Author">
        <w:r w:rsidR="00BD2E18" w:rsidRPr="004F08F8">
          <w:rPr>
            <w:rFonts w:ascii="Courier New" w:hAnsi="Courier New" w:cs="Courier New"/>
            <w:sz w:val="17"/>
            <w:szCs w:val="17"/>
            <w:highlight w:val="white"/>
          </w:rPr>
          <w:t>DOCX</w:t>
        </w:r>
      </w:ins>
      <w:r w:rsidRPr="004F08F8">
        <w:rPr>
          <w:rFonts w:ascii="Courier New" w:hAnsi="Courier New" w:cs="Courier New"/>
          <w:sz w:val="17"/>
          <w:szCs w:val="17"/>
          <w:highlight w:val="white"/>
        </w:rPr>
        <w:t>&lt;/pde:Document</w:t>
      </w:r>
      <w:ins w:id="1086" w:author="Author">
        <w:r w:rsidR="00C31A53" w:rsidRPr="004F08F8">
          <w:rPr>
            <w:rFonts w:ascii="Courier New" w:hAnsi="Courier New" w:cs="Courier New"/>
            <w:sz w:val="17"/>
            <w:szCs w:val="17"/>
            <w:highlight w:val="white"/>
          </w:rPr>
          <w:t>File</w:t>
        </w:r>
      </w:ins>
      <w:r w:rsidRPr="004F08F8">
        <w:rPr>
          <w:rFonts w:ascii="Courier New" w:hAnsi="Courier New" w:cs="Courier New"/>
          <w:sz w:val="17"/>
          <w:szCs w:val="17"/>
          <w:highlight w:val="white"/>
        </w:rPr>
        <w:t>FormatCategory&gt;</w:t>
      </w:r>
    </w:p>
    <w:p w14:paraId="02851570" w14:textId="77777777" w:rsidR="0036647B" w:rsidRPr="004F08F8" w:rsidRDefault="0036647B" w:rsidP="00940F9C">
      <w:pPr>
        <w:autoSpaceDE w:val="0"/>
        <w:autoSpaceDN w:val="0"/>
        <w:adjustRightInd w:val="0"/>
        <w:spacing w:before="0" w:after="0"/>
        <w:rPr>
          <w:rFonts w:ascii="Courier New" w:hAnsi="Courier New" w:cs="Courier New"/>
          <w:sz w:val="17"/>
          <w:szCs w:val="17"/>
          <w:highlight w:val="white"/>
        </w:rPr>
      </w:pPr>
      <w:r w:rsidRPr="004F08F8">
        <w:rPr>
          <w:rFonts w:ascii="Courier New" w:hAnsi="Courier New" w:cs="Courier New"/>
          <w:sz w:val="17"/>
          <w:szCs w:val="17"/>
          <w:highlight w:val="white"/>
        </w:rPr>
        <w:tab/>
        <w:t>&lt;pde:PatentSupplementaryDocumentCategory&gt;Description&lt;/pde:PatentSupplementaryDocumentCategory&gt;</w:t>
      </w:r>
    </w:p>
    <w:p w14:paraId="469426AE"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4F08F8">
        <w:rPr>
          <w:rFonts w:ascii="Courier New" w:hAnsi="Courier New" w:cs="Courier New"/>
          <w:sz w:val="17"/>
          <w:szCs w:val="17"/>
          <w:highlight w:val="white"/>
        </w:rPr>
        <w:tab/>
      </w:r>
      <w:r w:rsidRPr="004F08F8">
        <w:rPr>
          <w:rFonts w:ascii="Courier New" w:hAnsi="Courier New" w:cs="Courier New"/>
          <w:sz w:val="17"/>
          <w:szCs w:val="17"/>
          <w:highlight w:val="white"/>
        </w:rPr>
        <w:tab/>
      </w:r>
      <w:r w:rsidRPr="00E41ED3">
        <w:rPr>
          <w:rFonts w:ascii="Courier New" w:hAnsi="Courier New" w:cs="Courier New"/>
          <w:sz w:val="17"/>
          <w:szCs w:val="17"/>
          <w:highlight w:val="white"/>
          <w:lang w:val="fr-FR"/>
        </w:rPr>
        <w:t>&lt;/pde:SupplementaryDocument&gt;</w:t>
      </w:r>
    </w:p>
    <w:p w14:paraId="3C9CB582" w14:textId="77777777" w:rsidR="0036647B" w:rsidRPr="00E41ED3" w:rsidRDefault="0036647B" w:rsidP="00940F9C">
      <w:pPr>
        <w:autoSpaceDE w:val="0"/>
        <w:autoSpaceDN w:val="0"/>
        <w:adjustRightInd w:val="0"/>
        <w:spacing w:before="0" w:after="0"/>
        <w:rP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ab/>
        <w:t>&lt;/pde:SupplementaryDocumentBag&gt;</w:t>
      </w:r>
    </w:p>
    <w:p w14:paraId="62EC13F7" w14:textId="77777777" w:rsidR="0036647B" w:rsidRPr="00E41ED3" w:rsidRDefault="0036647B" w:rsidP="00940F9C">
      <w:pPr>
        <w:autoSpaceDE w:val="0"/>
        <w:autoSpaceDN w:val="0"/>
        <w:adjustRightInd w:val="0"/>
        <w:spacing w:before="0" w:after="0"/>
        <w:rPr>
          <w:ins w:id="1087" w:author="Author"/>
          <w:rFonts w:ascii="Courier New" w:hAnsi="Courier New" w:cs="Courier New"/>
          <w:sz w:val="17"/>
          <w:szCs w:val="17"/>
          <w:highlight w:val="white"/>
          <w:lang w:val="fr-FR"/>
        </w:rPr>
      </w:pPr>
      <w:r w:rsidRPr="00E41ED3">
        <w:rPr>
          <w:rFonts w:ascii="Courier New" w:hAnsi="Courier New" w:cs="Courier New"/>
          <w:sz w:val="17"/>
          <w:szCs w:val="17"/>
          <w:highlight w:val="white"/>
          <w:lang w:val="fr-FR"/>
        </w:rPr>
        <w:t>&lt;/pde:PriorityDocumentIndex&gt;</w:t>
      </w:r>
    </w:p>
    <w:p w14:paraId="57E16970" w14:textId="77777777" w:rsidR="00CF3740" w:rsidRPr="00E41ED3" w:rsidRDefault="00CF3740" w:rsidP="00940F9C">
      <w:pPr>
        <w:autoSpaceDE w:val="0"/>
        <w:autoSpaceDN w:val="0"/>
        <w:adjustRightInd w:val="0"/>
        <w:spacing w:before="0" w:after="0"/>
        <w:rPr>
          <w:ins w:id="1088" w:author="Author"/>
          <w:rFonts w:ascii="Courier New" w:hAnsi="Courier New" w:cs="Courier New"/>
          <w:sz w:val="17"/>
          <w:szCs w:val="17"/>
          <w:highlight w:val="white"/>
          <w:lang w:val="fr-FR"/>
        </w:rPr>
      </w:pPr>
    </w:p>
    <w:p w14:paraId="6A539A90" w14:textId="77777777" w:rsidR="00CF3740" w:rsidRPr="00E41ED3" w:rsidRDefault="00CF3740" w:rsidP="00940F9C">
      <w:pPr>
        <w:autoSpaceDE w:val="0"/>
        <w:autoSpaceDN w:val="0"/>
        <w:adjustRightInd w:val="0"/>
        <w:spacing w:before="0" w:after="0"/>
        <w:rPr>
          <w:ins w:id="1089" w:author="Author"/>
          <w:rFonts w:ascii="Courier New" w:hAnsi="Courier New" w:cs="Courier New"/>
          <w:sz w:val="17"/>
          <w:szCs w:val="17"/>
          <w:highlight w:val="white"/>
          <w:lang w:val="fr-FR"/>
        </w:rPr>
      </w:pPr>
    </w:p>
    <w:p w14:paraId="2EF713B9" w14:textId="77777777" w:rsidR="00CF3740" w:rsidRPr="00E41ED3" w:rsidRDefault="00CF3740" w:rsidP="00940F9C">
      <w:pPr>
        <w:autoSpaceDE w:val="0"/>
        <w:autoSpaceDN w:val="0"/>
        <w:adjustRightInd w:val="0"/>
        <w:spacing w:before="0" w:after="0"/>
        <w:rPr>
          <w:rFonts w:ascii="Courier New" w:hAnsi="Courier New" w:cs="Courier New"/>
          <w:sz w:val="17"/>
          <w:szCs w:val="17"/>
          <w:highlight w:val="white"/>
          <w:lang w:val="fr-FR"/>
        </w:rPr>
      </w:pPr>
    </w:p>
    <w:p w14:paraId="5B142F2B" w14:textId="78A9CCC5" w:rsidR="00CF3740" w:rsidRPr="00C00637" w:rsidRDefault="00CF3740" w:rsidP="008514E6">
      <w:pPr>
        <w:spacing w:before="0" w:after="0"/>
        <w:ind w:left="5533"/>
        <w:jc w:val="center"/>
        <w:rPr>
          <w:rFonts w:eastAsia="Calibri" w:cs="Arial"/>
          <w:bCs/>
          <w:kern w:val="0"/>
          <w:lang w:eastAsia="zh-CN"/>
          <w14:ligatures w14:val="none"/>
        </w:rPr>
      </w:pPr>
      <w:r w:rsidRPr="00C00637">
        <w:rPr>
          <w:rFonts w:eastAsia="Calibri" w:cs="Arial"/>
          <w:bCs/>
          <w:kern w:val="0"/>
          <w:lang w:eastAsia="zh-CN"/>
          <w14:ligatures w14:val="none"/>
        </w:rPr>
        <w:t xml:space="preserve">[Appendix </w:t>
      </w:r>
      <w:r w:rsidR="00210BCC" w:rsidRPr="00C00637">
        <w:rPr>
          <w:rFonts w:eastAsia="Calibri" w:cs="Arial"/>
          <w:bCs/>
          <w:kern w:val="0"/>
          <w:lang w:eastAsia="zh-CN"/>
          <w14:ligatures w14:val="none"/>
        </w:rPr>
        <w:t>B</w:t>
      </w:r>
      <w:r w:rsidRPr="00C00637">
        <w:rPr>
          <w:rFonts w:eastAsia="Calibri" w:cs="Arial"/>
          <w:bCs/>
          <w:kern w:val="0"/>
          <w:lang w:eastAsia="zh-CN"/>
          <w14:ligatures w14:val="none"/>
        </w:rPr>
        <w:t xml:space="preserve"> to Annex I</w:t>
      </w:r>
      <w:r w:rsidR="002869C3">
        <w:rPr>
          <w:rFonts w:eastAsia="Calibri" w:cs="Arial"/>
          <w:bCs/>
          <w:kern w:val="0"/>
          <w:lang w:eastAsia="zh-CN"/>
          <w14:ligatures w14:val="none"/>
        </w:rPr>
        <w:t xml:space="preserve"> </w:t>
      </w:r>
      <w:r w:rsidR="00A902D9">
        <w:rPr>
          <w:rFonts w:eastAsia="Calibri" w:cs="Arial"/>
          <w:bCs/>
          <w:kern w:val="0"/>
          <w:lang w:eastAsia="zh-CN"/>
          <w14:ligatures w14:val="none"/>
        </w:rPr>
        <w:t>of</w:t>
      </w:r>
      <w:r w:rsidR="002869C3">
        <w:rPr>
          <w:rFonts w:eastAsia="Calibri" w:cs="Arial"/>
          <w:bCs/>
          <w:kern w:val="0"/>
          <w:lang w:eastAsia="zh-CN"/>
          <w14:ligatures w14:val="none"/>
        </w:rPr>
        <w:t xml:space="preserve"> ST.92</w:t>
      </w:r>
      <w:r w:rsidRPr="00C00637">
        <w:rPr>
          <w:rFonts w:eastAsia="Calibri" w:cs="Arial"/>
          <w:bCs/>
          <w:kern w:val="0"/>
          <w:lang w:eastAsia="zh-CN"/>
          <w14:ligatures w14:val="none"/>
        </w:rPr>
        <w:t xml:space="preserve"> follows]</w:t>
      </w:r>
    </w:p>
    <w:p w14:paraId="4ECE2787" w14:textId="77777777" w:rsidR="00CF3740" w:rsidRPr="002E36F3" w:rsidRDefault="00CF3740" w:rsidP="00940F9C">
      <w:pPr>
        <w:autoSpaceDE w:val="0"/>
        <w:autoSpaceDN w:val="0"/>
        <w:adjustRightInd w:val="0"/>
        <w:spacing w:before="0" w:after="0"/>
        <w:rPr>
          <w:rFonts w:cs="Arial"/>
          <w:sz w:val="17"/>
          <w:szCs w:val="17"/>
          <w:highlight w:val="white"/>
        </w:rPr>
      </w:pPr>
    </w:p>
    <w:p w14:paraId="352484F6" w14:textId="77777777" w:rsidR="00821E18" w:rsidRPr="002E36F3" w:rsidRDefault="00821E18" w:rsidP="00ED6C05">
      <w:pPr>
        <w:widowControl w:val="0"/>
        <w:kinsoku w:val="0"/>
        <w:spacing w:before="0" w:after="0"/>
        <w:rPr>
          <w:rFonts w:eastAsia="SimSun" w:cs="Arial"/>
          <w:kern w:val="0"/>
          <w:sz w:val="17"/>
          <w:szCs w:val="17"/>
          <w:lang w:eastAsia="zh-CN"/>
          <w14:ligatures w14:val="none"/>
        </w:rPr>
      </w:pPr>
    </w:p>
    <w:p w14:paraId="550D8FA2" w14:textId="4829953B" w:rsidR="00800598" w:rsidRPr="002E36F3" w:rsidRDefault="00800598">
      <w:pPr>
        <w:rPr>
          <w:ins w:id="1090" w:author="Author"/>
          <w:rFonts w:eastAsia="SimSun" w:cs="Arial"/>
          <w:kern w:val="0"/>
          <w:sz w:val="17"/>
          <w:szCs w:val="17"/>
          <w:lang w:eastAsia="zh-CN"/>
          <w14:ligatures w14:val="none"/>
        </w:rPr>
      </w:pPr>
      <w:ins w:id="1091" w:author="Author">
        <w:r w:rsidRPr="002E36F3">
          <w:rPr>
            <w:rFonts w:eastAsia="SimSun" w:cs="Arial"/>
            <w:kern w:val="0"/>
            <w:sz w:val="17"/>
            <w:szCs w:val="17"/>
            <w:lang w:eastAsia="zh-CN"/>
            <w14:ligatures w14:val="none"/>
          </w:rPr>
          <w:br w:type="page"/>
        </w:r>
      </w:ins>
    </w:p>
    <w:p w14:paraId="6DCDC70B" w14:textId="5C6DBD2C" w:rsidR="00BD7DBF" w:rsidRPr="002E36F3" w:rsidRDefault="00BD7DBF" w:rsidP="00387C7C">
      <w:pPr>
        <w:autoSpaceDE w:val="0"/>
        <w:autoSpaceDN w:val="0"/>
        <w:adjustRightInd w:val="0"/>
        <w:spacing w:before="0" w:after="0" w:line="360" w:lineRule="auto"/>
        <w:jc w:val="center"/>
        <w:outlineLvl w:val="0"/>
        <w:rPr>
          <w:ins w:id="1092" w:author="Author"/>
          <w:rFonts w:eastAsia="SimSun" w:cs="Arial"/>
          <w:b/>
          <w:bCs/>
          <w:color w:val="000000"/>
          <w:kern w:val="0"/>
          <w:sz w:val="17"/>
          <w:szCs w:val="17"/>
          <w:lang w:val="en-AU" w:eastAsia="zh-CN"/>
          <w14:ligatures w14:val="none"/>
        </w:rPr>
      </w:pPr>
      <w:bookmarkStart w:id="1093" w:name="_Toc198822798"/>
      <w:bookmarkStart w:id="1094" w:name="_Toc203552046"/>
      <w:bookmarkStart w:id="1095" w:name="_Toc211324031"/>
      <w:bookmarkStart w:id="1096" w:name="_Toc211443151"/>
      <w:bookmarkStart w:id="1097" w:name="_Toc211443346"/>
      <w:ins w:id="1098" w:author="Author">
        <w:r w:rsidRPr="002E36F3">
          <w:rPr>
            <w:rFonts w:eastAsia="SimSun" w:cs="Arial"/>
            <w:b/>
            <w:bCs/>
            <w:color w:val="000000"/>
            <w:kern w:val="0"/>
            <w:sz w:val="17"/>
            <w:szCs w:val="17"/>
            <w:lang w:val="en-AU" w:eastAsia="zh-CN"/>
            <w14:ligatures w14:val="none"/>
          </w:rPr>
          <w:t xml:space="preserve">APPENDIX </w:t>
        </w:r>
        <w:r w:rsidR="00210BCC" w:rsidRPr="002E36F3">
          <w:rPr>
            <w:rFonts w:eastAsia="SimSun" w:cs="Arial"/>
            <w:b/>
            <w:bCs/>
            <w:color w:val="000000"/>
            <w:kern w:val="0"/>
            <w:sz w:val="17"/>
            <w:szCs w:val="17"/>
            <w:lang w:val="en-AU" w:eastAsia="zh-CN"/>
            <w14:ligatures w14:val="none"/>
          </w:rPr>
          <w:t>B</w:t>
        </w:r>
        <w:r w:rsidRPr="002E36F3">
          <w:rPr>
            <w:rFonts w:eastAsia="SimSun" w:cs="Arial"/>
            <w:b/>
            <w:bCs/>
            <w:color w:val="000000"/>
            <w:kern w:val="0"/>
            <w:sz w:val="17"/>
            <w:szCs w:val="17"/>
            <w:lang w:val="en-AU" w:eastAsia="zh-CN"/>
            <w14:ligatures w14:val="none"/>
          </w:rPr>
          <w:t xml:space="preserve"> TO ANNEX I</w:t>
        </w:r>
        <w:bookmarkEnd w:id="1093"/>
        <w:bookmarkEnd w:id="1094"/>
        <w:bookmarkEnd w:id="1095"/>
        <w:bookmarkEnd w:id="1096"/>
        <w:bookmarkEnd w:id="1097"/>
        <w:r w:rsidRPr="002E36F3">
          <w:rPr>
            <w:rFonts w:eastAsia="SimSun" w:cs="Arial"/>
            <w:b/>
            <w:bCs/>
            <w:color w:val="000000"/>
            <w:kern w:val="0"/>
            <w:sz w:val="17"/>
            <w:szCs w:val="17"/>
            <w:lang w:val="en-AU" w:eastAsia="zh-CN"/>
            <w14:ligatures w14:val="none"/>
          </w:rPr>
          <w:t xml:space="preserve"> </w:t>
        </w:r>
      </w:ins>
    </w:p>
    <w:p w14:paraId="52967CC9" w14:textId="0F21F529" w:rsidR="00CA5679" w:rsidRPr="002E36F3" w:rsidRDefault="00CA5679" w:rsidP="009744E1">
      <w:pPr>
        <w:autoSpaceDE w:val="0"/>
        <w:autoSpaceDN w:val="0"/>
        <w:adjustRightInd w:val="0"/>
        <w:spacing w:before="0" w:after="0" w:line="360" w:lineRule="auto"/>
        <w:jc w:val="center"/>
        <w:outlineLvl w:val="0"/>
        <w:rPr>
          <w:ins w:id="1099" w:author="Author"/>
          <w:rFonts w:eastAsia="SimSun" w:cs="Arial"/>
          <w:color w:val="000000"/>
          <w:kern w:val="0"/>
          <w:sz w:val="17"/>
          <w:szCs w:val="17"/>
          <w:lang w:val="en-AU" w:eastAsia="zh-CN"/>
          <w14:ligatures w14:val="none"/>
        </w:rPr>
      </w:pPr>
      <w:bookmarkStart w:id="1100" w:name="_Toc198822799"/>
      <w:bookmarkStart w:id="1101" w:name="_Toc203552047"/>
      <w:bookmarkStart w:id="1102" w:name="_Toc211324032"/>
      <w:bookmarkStart w:id="1103" w:name="_Toc211443152"/>
      <w:bookmarkStart w:id="1104" w:name="_Toc211443347"/>
      <w:ins w:id="1105" w:author="Author">
        <w:r w:rsidRPr="002E36F3">
          <w:rPr>
            <w:rFonts w:eastAsia="SimSun" w:cs="Arial"/>
            <w:color w:val="000000"/>
            <w:kern w:val="0"/>
            <w:sz w:val="17"/>
            <w:szCs w:val="17"/>
            <w:lang w:val="en-AU" w:eastAsia="zh-CN"/>
            <w14:ligatures w14:val="none"/>
          </w:rPr>
          <w:t xml:space="preserve">EXAMPLE XML INSTANCE FOR </w:t>
        </w:r>
        <w:r w:rsidR="00CB570E" w:rsidRPr="002E36F3">
          <w:rPr>
            <w:rFonts w:eastAsia="SimSun" w:cs="Arial"/>
            <w:color w:val="000000"/>
            <w:kern w:val="0"/>
            <w:sz w:val="17"/>
            <w:szCs w:val="17"/>
            <w:lang w:val="en-AU" w:eastAsia="zh-CN"/>
            <w14:ligatures w14:val="none"/>
          </w:rPr>
          <w:t>INDUSTRIAL DESIGN</w:t>
        </w:r>
        <w:r w:rsidRPr="002E36F3">
          <w:rPr>
            <w:rFonts w:eastAsia="SimSun" w:cs="Arial"/>
            <w:color w:val="000000"/>
            <w:kern w:val="0"/>
            <w:sz w:val="17"/>
            <w:szCs w:val="17"/>
            <w:lang w:val="en-AU" w:eastAsia="zh-CN"/>
            <w14:ligatures w14:val="none"/>
          </w:rPr>
          <w:t xml:space="preserve"> PDDP INDEX FILE</w:t>
        </w:r>
        <w:bookmarkEnd w:id="1100"/>
        <w:bookmarkEnd w:id="1101"/>
        <w:bookmarkEnd w:id="1102"/>
        <w:bookmarkEnd w:id="1103"/>
        <w:bookmarkEnd w:id="1104"/>
      </w:ins>
    </w:p>
    <w:p w14:paraId="6B1361EA" w14:textId="77777777" w:rsidR="00CA5679" w:rsidRPr="002E36F3" w:rsidRDefault="00CA5679" w:rsidP="007906C5">
      <w:pPr>
        <w:widowControl w:val="0"/>
        <w:kinsoku w:val="0"/>
        <w:spacing w:before="0" w:after="0"/>
        <w:rPr>
          <w:ins w:id="1106" w:author="Author"/>
          <w:rFonts w:eastAsia="SimSun" w:cs="Arial"/>
          <w:kern w:val="0"/>
          <w:sz w:val="17"/>
          <w:szCs w:val="17"/>
          <w:lang w:eastAsia="zh-CN"/>
          <w14:ligatures w14:val="none"/>
        </w:rPr>
      </w:pPr>
    </w:p>
    <w:p w14:paraId="7E4ED963" w14:textId="3ADB44DF" w:rsidR="00821E18" w:rsidRDefault="007906C5" w:rsidP="009744E1">
      <w:pPr>
        <w:widowControl w:val="0"/>
        <w:kinsoku w:val="0"/>
        <w:spacing w:before="0" w:after="0"/>
        <w:rPr>
          <w:ins w:id="1107" w:author="Author"/>
          <w:rFonts w:eastAsia="SimSun" w:cs="Arial"/>
          <w:kern w:val="0"/>
          <w:sz w:val="17"/>
          <w:szCs w:val="17"/>
          <w:lang w:eastAsia="zh-CN"/>
          <w14:ligatures w14:val="none"/>
        </w:rPr>
      </w:pPr>
      <w:ins w:id="1108" w:author="Author">
        <w:r w:rsidRPr="002E36F3">
          <w:rPr>
            <w:rFonts w:eastAsia="SimSun" w:cs="Arial"/>
            <w:kern w:val="0"/>
            <w:sz w:val="17"/>
            <w:szCs w:val="17"/>
            <w:lang w:eastAsia="zh-CN"/>
            <w14:ligatures w14:val="none"/>
          </w:rPr>
          <w:t>This Appendix is a fictitious sample XML instance of a</w:t>
        </w:r>
        <w:r w:rsidR="00E07BFA" w:rsidRPr="002E36F3">
          <w:rPr>
            <w:rFonts w:eastAsia="SimSun" w:cs="Arial"/>
            <w:kern w:val="0"/>
            <w:sz w:val="17"/>
            <w:szCs w:val="17"/>
            <w:lang w:eastAsia="zh-CN"/>
            <w14:ligatures w14:val="none"/>
          </w:rPr>
          <w:t xml:space="preserve">n Industrial Design </w:t>
        </w:r>
        <w:r w:rsidRPr="002E36F3">
          <w:rPr>
            <w:rFonts w:eastAsia="SimSun" w:cs="Arial"/>
            <w:bCs/>
            <w:kern w:val="0"/>
            <w:sz w:val="17"/>
            <w:szCs w:val="17"/>
            <w:lang w:eastAsia="zh-CN"/>
            <w14:ligatures w14:val="none"/>
          </w:rPr>
          <w:t>Priority Document Data Package (PDDP)</w:t>
        </w:r>
        <w:r w:rsidRPr="002E36F3">
          <w:rPr>
            <w:rFonts w:eastAsia="SimSun" w:cs="Arial"/>
            <w:kern w:val="0"/>
            <w:sz w:val="17"/>
            <w:szCs w:val="17"/>
            <w:lang w:eastAsia="zh-CN"/>
            <w14:ligatures w14:val="none"/>
          </w:rPr>
          <w:t xml:space="preserve"> Index file structured according to the XML schema of Annex I.  The example XML instance for the PDDP Index file, is also available </w:t>
        </w:r>
        <w:r w:rsidR="001A060A">
          <w:rPr>
            <w:rFonts w:eastAsia="SimSun" w:cs="Arial"/>
            <w:kern w:val="0"/>
            <w:sz w:val="17"/>
            <w:szCs w:val="17"/>
            <w:lang w:eastAsia="zh-CN"/>
            <w14:ligatures w14:val="none"/>
          </w:rPr>
          <w:t>in</w:t>
        </w:r>
        <w:r w:rsidRPr="002E36F3">
          <w:rPr>
            <w:rFonts w:eastAsia="SimSun" w:cs="Arial"/>
            <w:kern w:val="0"/>
            <w:sz w:val="17"/>
            <w:szCs w:val="17"/>
            <w:lang w:eastAsia="zh-CN"/>
            <w14:ligatures w14:val="none"/>
          </w:rPr>
          <w:t>:</w:t>
        </w:r>
        <w:r w:rsidR="00A74172" w:rsidRPr="002E36F3">
          <w:rPr>
            <w:rFonts w:eastAsia="SimSun" w:cs="Arial"/>
            <w:kern w:val="0"/>
            <w:sz w:val="17"/>
            <w:szCs w:val="17"/>
            <w:lang w:eastAsia="zh-CN"/>
            <w14:ligatures w14:val="none"/>
          </w:rPr>
          <w:t xml:space="preserve"> </w:t>
        </w:r>
        <w:r w:rsidR="00882619">
          <w:rPr>
            <w:rFonts w:eastAsia="SimSun" w:cs="Arial"/>
            <w:kern w:val="0"/>
            <w:sz w:val="17"/>
            <w:szCs w:val="17"/>
            <w:lang w:eastAsia="zh-CN"/>
            <w14:ligatures w14:val="none"/>
          </w:rPr>
          <w:t xml:space="preserve"> </w:t>
        </w:r>
        <w:r w:rsidR="000C48C9" w:rsidRPr="000C48C9">
          <w:rPr>
            <w:rFonts w:eastAsia="SimSun" w:cs="Arial"/>
            <w:kern w:val="0"/>
            <w:sz w:val="17"/>
            <w:szCs w:val="17"/>
            <w:lang w:eastAsia="zh-CN"/>
            <w14:ligatures w14:val="none"/>
          </w:rPr>
          <w:t>https://www.wipo.int/edocs/mdocs/cws/en/cws_13/cws_13_20</w:t>
        </w:r>
      </w:ins>
      <w:ins w:id="1109" w:author="Author" w:date="2025-10-27T11:01:00Z" w16du:dateUtc="2025-10-27T10:01:00Z">
        <w:r w:rsidR="0089375F">
          <w:rPr>
            <w:rFonts w:eastAsia="SimSun" w:cs="Arial"/>
            <w:kern w:val="0"/>
            <w:sz w:val="17"/>
            <w:szCs w:val="17"/>
            <w:lang w:eastAsia="zh-CN"/>
            <w14:ligatures w14:val="none"/>
          </w:rPr>
          <w:t>_rev</w:t>
        </w:r>
      </w:ins>
      <w:ins w:id="1110" w:author="Author">
        <w:r w:rsidR="000C48C9" w:rsidRPr="000C48C9">
          <w:rPr>
            <w:rFonts w:eastAsia="SimSun" w:cs="Arial"/>
            <w:kern w:val="0"/>
            <w:sz w:val="17"/>
            <w:szCs w:val="17"/>
            <w:lang w:eastAsia="zh-CN"/>
            <w14:ligatures w14:val="none"/>
          </w:rPr>
          <w:t>-annexiv.zip</w:t>
        </w:r>
        <w:r w:rsidR="000C48C9">
          <w:rPr>
            <w:rFonts w:eastAsia="SimSun" w:cs="Arial"/>
            <w:kern w:val="0"/>
            <w:sz w:val="17"/>
            <w:szCs w:val="17"/>
            <w:lang w:eastAsia="zh-CN"/>
            <w14:ligatures w14:val="none"/>
          </w:rPr>
          <w:t xml:space="preserve"> </w:t>
        </w:r>
      </w:ins>
    </w:p>
    <w:p w14:paraId="2C8243A8" w14:textId="07F01EC4" w:rsidR="00AA7329" w:rsidRPr="00841CD1" w:rsidRDefault="00AA7329" w:rsidP="009744E1">
      <w:pPr>
        <w:widowControl w:val="0"/>
        <w:kinsoku w:val="0"/>
        <w:spacing w:before="0" w:after="0"/>
        <w:rPr>
          <w:rFonts w:eastAsia="SimSun" w:cs="Arial"/>
          <w:kern w:val="0"/>
          <w:sz w:val="17"/>
          <w:szCs w:val="17"/>
          <w:highlight w:val="yellow"/>
          <w:lang w:eastAsia="zh-CN"/>
          <w14:ligatures w14:val="none"/>
        </w:rPr>
      </w:pPr>
      <w:ins w:id="1111" w:author="Author">
        <w:r w:rsidRPr="00AA7329">
          <w:rPr>
            <w:rFonts w:eastAsia="Calibri" w:cs="Arial"/>
            <w:i/>
            <w:iCs/>
            <w:kern w:val="0"/>
            <w:sz w:val="17"/>
            <w:szCs w:val="17"/>
            <w:lang w:eastAsia="zh-CN"/>
            <w14:ligatures w14:val="none"/>
          </w:rPr>
          <w:t>(Notes: the link to</w:t>
        </w:r>
        <w:r w:rsidR="00AD1E44">
          <w:rPr>
            <w:rFonts w:eastAsia="Calibri" w:cs="Arial"/>
            <w:i/>
            <w:iCs/>
            <w:kern w:val="0"/>
            <w:sz w:val="17"/>
            <w:szCs w:val="17"/>
            <w:lang w:eastAsia="zh-CN"/>
            <w14:ligatures w14:val="none"/>
          </w:rPr>
          <w:t xml:space="preserve"> the example of</w:t>
        </w:r>
        <w:r w:rsidRPr="00AA7329">
          <w:rPr>
            <w:rFonts w:eastAsia="Calibri" w:cs="Arial"/>
            <w:i/>
            <w:iCs/>
            <w:kern w:val="0"/>
            <w:sz w:val="17"/>
            <w:szCs w:val="17"/>
            <w:lang w:eastAsia="zh-CN"/>
            <w14:ligatures w14:val="none"/>
          </w:rPr>
          <w:t xml:space="preserve"> </w:t>
        </w:r>
        <w:r w:rsidR="00D10545">
          <w:rPr>
            <w:rFonts w:eastAsia="Calibri" w:cs="Arial"/>
            <w:i/>
            <w:iCs/>
            <w:kern w:val="0"/>
            <w:sz w:val="17"/>
            <w:szCs w:val="17"/>
            <w:lang w:eastAsia="zh-CN"/>
            <w14:ligatures w14:val="none"/>
          </w:rPr>
          <w:t xml:space="preserve">XML instance for </w:t>
        </w:r>
        <w:r w:rsidR="00A01C0E">
          <w:rPr>
            <w:rFonts w:eastAsia="Calibri" w:cs="Arial"/>
            <w:i/>
            <w:iCs/>
            <w:kern w:val="0"/>
            <w:sz w:val="17"/>
            <w:szCs w:val="17"/>
            <w:lang w:eastAsia="zh-CN"/>
            <w14:ligatures w14:val="none"/>
          </w:rPr>
          <w:t>trade</w:t>
        </w:r>
        <w:r w:rsidR="00762FAD">
          <w:rPr>
            <w:rFonts w:eastAsia="Calibri" w:cs="Arial"/>
            <w:i/>
            <w:iCs/>
            <w:kern w:val="0"/>
            <w:sz w:val="17"/>
            <w:szCs w:val="17"/>
            <w:lang w:eastAsia="zh-CN"/>
            <w14:ligatures w14:val="none"/>
          </w:rPr>
          <w:t>m</w:t>
        </w:r>
        <w:r w:rsidR="00A01C0E">
          <w:rPr>
            <w:rFonts w:eastAsia="Calibri" w:cs="Arial"/>
            <w:i/>
            <w:iCs/>
            <w:kern w:val="0"/>
            <w:sz w:val="17"/>
            <w:szCs w:val="17"/>
            <w:lang w:eastAsia="zh-CN"/>
            <w14:ligatures w14:val="none"/>
          </w:rPr>
          <w:t>ark</w:t>
        </w:r>
        <w:r w:rsidRPr="00AA7329">
          <w:rPr>
            <w:rFonts w:eastAsia="Calibri" w:cs="Arial"/>
            <w:i/>
            <w:iCs/>
            <w:kern w:val="0"/>
            <w:sz w:val="17"/>
            <w:szCs w:val="17"/>
            <w:lang w:eastAsia="zh-CN"/>
            <w14:ligatures w14:val="none"/>
          </w:rPr>
          <w:t xml:space="preserve"> will be updated when the Standard is published.)</w:t>
        </w:r>
      </w:ins>
    </w:p>
    <w:p w14:paraId="2A675940" w14:textId="77777777" w:rsidR="000C56FB" w:rsidRPr="002E36F3" w:rsidRDefault="000C56FB" w:rsidP="00343817">
      <w:pPr>
        <w:widowControl w:val="0"/>
        <w:kinsoku w:val="0"/>
        <w:spacing w:before="0" w:after="0"/>
        <w:rPr>
          <w:ins w:id="1112" w:author="Author"/>
          <w:rFonts w:cs="Arial"/>
          <w:color w:val="0000FF"/>
          <w:sz w:val="17"/>
          <w:szCs w:val="17"/>
          <w:highlight w:val="white"/>
        </w:rPr>
      </w:pPr>
    </w:p>
    <w:p w14:paraId="4DD835FD" w14:textId="77777777" w:rsidR="00247B7A" w:rsidRPr="00247B7A" w:rsidRDefault="00247B7A" w:rsidP="00247B7A">
      <w:pPr>
        <w:autoSpaceDE w:val="0"/>
        <w:autoSpaceDN w:val="0"/>
        <w:adjustRightInd w:val="0"/>
        <w:spacing w:before="0" w:after="0"/>
        <w:rPr>
          <w:ins w:id="1113" w:author="Author" w:date="2025-10-24T13:40:00Z"/>
          <w:rFonts w:ascii="Courier New" w:hAnsi="Courier New" w:cs="Courier New"/>
          <w:color w:val="000000"/>
          <w:sz w:val="17"/>
          <w:szCs w:val="17"/>
          <w:highlight w:val="white"/>
          <w:lang w:val="fr-FR"/>
        </w:rPr>
      </w:pPr>
      <w:ins w:id="1114" w:author="Author" w:date="2025-10-24T13:40:00Z">
        <w:r w:rsidRPr="00247B7A">
          <w:rPr>
            <w:rFonts w:ascii="Courier New" w:hAnsi="Courier New" w:cs="Courier New"/>
            <w:color w:val="000000"/>
            <w:sz w:val="17"/>
            <w:szCs w:val="17"/>
            <w:highlight w:val="white"/>
            <w:lang w:val="fr-FR"/>
          </w:rPr>
          <w:t xml:space="preserve">&lt;?xml version="1.0" </w:t>
        </w:r>
        <w:proofErr w:type="spellStart"/>
        <w:r w:rsidRPr="00247B7A">
          <w:rPr>
            <w:rFonts w:ascii="Courier New" w:hAnsi="Courier New" w:cs="Courier New"/>
            <w:color w:val="000000"/>
            <w:sz w:val="17"/>
            <w:szCs w:val="17"/>
            <w:highlight w:val="white"/>
            <w:lang w:val="fr-FR"/>
          </w:rPr>
          <w:t>encoding</w:t>
        </w:r>
        <w:proofErr w:type="spellEnd"/>
        <w:r w:rsidRPr="00247B7A">
          <w:rPr>
            <w:rFonts w:ascii="Courier New" w:hAnsi="Courier New" w:cs="Courier New"/>
            <w:color w:val="000000"/>
            <w:sz w:val="17"/>
            <w:szCs w:val="17"/>
            <w:highlight w:val="white"/>
            <w:lang w:val="fr-FR"/>
          </w:rPr>
          <w:t>="UTF-8"?&gt;</w:t>
        </w:r>
      </w:ins>
    </w:p>
    <w:p w14:paraId="7A9BFB88" w14:textId="77777777" w:rsidR="00247B7A" w:rsidRPr="00247B7A" w:rsidRDefault="00247B7A" w:rsidP="00247B7A">
      <w:pPr>
        <w:autoSpaceDE w:val="0"/>
        <w:autoSpaceDN w:val="0"/>
        <w:adjustRightInd w:val="0"/>
        <w:spacing w:before="0" w:after="0"/>
        <w:rPr>
          <w:ins w:id="1115" w:author="Author" w:date="2025-10-24T13:40:00Z"/>
          <w:rFonts w:ascii="Courier New" w:hAnsi="Courier New" w:cs="Courier New"/>
          <w:color w:val="000000"/>
          <w:sz w:val="17"/>
          <w:szCs w:val="17"/>
          <w:highlight w:val="white"/>
          <w:lang w:val="fr-FR"/>
        </w:rPr>
      </w:pPr>
      <w:ins w:id="1116"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pde:PriorityDocumentIndex</w:t>
        </w:r>
        <w:proofErr w:type="spellEnd"/>
        <w:r w:rsidRPr="00247B7A">
          <w:rPr>
            <w:rFonts w:ascii="Courier New" w:hAnsi="Courier New" w:cs="Courier New"/>
            <w:color w:val="000000"/>
            <w:sz w:val="17"/>
            <w:szCs w:val="17"/>
            <w:highlight w:val="white"/>
            <w:lang w:val="fr-FR"/>
          </w:rPr>
          <w:t xml:space="preserve"> </w:t>
        </w:r>
        <w:proofErr w:type="spellStart"/>
        <w:r w:rsidRPr="00247B7A">
          <w:rPr>
            <w:rFonts w:ascii="Courier New" w:hAnsi="Courier New" w:cs="Courier New"/>
            <w:color w:val="000000"/>
            <w:sz w:val="17"/>
            <w:szCs w:val="17"/>
            <w:highlight w:val="white"/>
            <w:lang w:val="fr-FR"/>
          </w:rPr>
          <w:t>xmlns:xsi</w:t>
        </w:r>
        <w:proofErr w:type="spellEnd"/>
        <w:r w:rsidRPr="00247B7A">
          <w:rPr>
            <w:rFonts w:ascii="Courier New" w:hAnsi="Courier New" w:cs="Courier New"/>
            <w:color w:val="000000"/>
            <w:sz w:val="17"/>
            <w:szCs w:val="17"/>
            <w:highlight w:val="white"/>
            <w:lang w:val="fr-FR"/>
          </w:rPr>
          <w:t xml:space="preserve">="http://www.w3.org/2001/XMLSchema-instance" xmlns:pde="http://www.wipo.int/standards/XMLSchema/PriorityDocumentExchange" </w:t>
        </w:r>
        <w:proofErr w:type="spellStart"/>
        <w:r w:rsidRPr="00247B7A">
          <w:rPr>
            <w:rFonts w:ascii="Courier New" w:hAnsi="Courier New" w:cs="Courier New"/>
            <w:color w:val="000000"/>
            <w:sz w:val="17"/>
            <w:szCs w:val="17"/>
            <w:highlight w:val="white"/>
            <w:lang w:val="fr-FR"/>
          </w:rPr>
          <w:t>xmlns:dgn</w:t>
        </w:r>
        <w:proofErr w:type="spellEnd"/>
        <w:r w:rsidRPr="00247B7A">
          <w:rPr>
            <w:rFonts w:ascii="Courier New" w:hAnsi="Courier New" w:cs="Courier New"/>
            <w:color w:val="000000"/>
            <w:sz w:val="17"/>
            <w:szCs w:val="17"/>
            <w:highlight w:val="white"/>
            <w:lang w:val="fr-FR"/>
          </w:rPr>
          <w:t xml:space="preserve">="http://www.wipo.int/standards/XMLSchema/ST96/Design" xmlns:tmk="http://www.wipo.int/standards/XMLSchema/ST96/Trademark" </w:t>
        </w:r>
        <w:proofErr w:type="spellStart"/>
        <w:r w:rsidRPr="00247B7A">
          <w:rPr>
            <w:rFonts w:ascii="Courier New" w:hAnsi="Courier New" w:cs="Courier New"/>
            <w:color w:val="000000"/>
            <w:sz w:val="17"/>
            <w:szCs w:val="17"/>
            <w:highlight w:val="white"/>
            <w:lang w:val="fr-FR"/>
          </w:rPr>
          <w:t>xmlns:com</w:t>
        </w:r>
        <w:proofErr w:type="spellEnd"/>
        <w:r w:rsidRPr="00247B7A">
          <w:rPr>
            <w:rFonts w:ascii="Courier New" w:hAnsi="Courier New" w:cs="Courier New"/>
            <w:color w:val="000000"/>
            <w:sz w:val="17"/>
            <w:szCs w:val="17"/>
            <w:highlight w:val="white"/>
            <w:lang w:val="fr-FR"/>
          </w:rPr>
          <w:t xml:space="preserve">="http://www.wipo.int/standards/XMLSchema/ST96/Common" </w:t>
        </w:r>
        <w:proofErr w:type="spellStart"/>
        <w:r w:rsidRPr="00247B7A">
          <w:rPr>
            <w:rFonts w:ascii="Courier New" w:hAnsi="Courier New" w:cs="Courier New"/>
            <w:color w:val="000000"/>
            <w:sz w:val="17"/>
            <w:szCs w:val="17"/>
            <w:highlight w:val="white"/>
            <w:lang w:val="fr-FR"/>
          </w:rPr>
          <w:t>com:languageCode</w:t>
        </w:r>
        <w:proofErr w:type="spellEnd"/>
        <w:r w:rsidRPr="00247B7A">
          <w:rPr>
            <w:rFonts w:ascii="Courier New" w:hAnsi="Courier New" w:cs="Courier New"/>
            <w:color w:val="000000"/>
            <w:sz w:val="17"/>
            <w:szCs w:val="17"/>
            <w:highlight w:val="white"/>
            <w:lang w:val="fr-FR"/>
          </w:rPr>
          <w:t>="en" xsi:schemaLocation="http://www.wipo.int/standards/XMLSchema/PriorityDocumentExchange PriorityDocumentIndex_V2_0.xsd"&gt;</w:t>
        </w:r>
      </w:ins>
    </w:p>
    <w:p w14:paraId="4D0D7B54" w14:textId="77777777" w:rsidR="00247B7A" w:rsidRPr="00247B7A" w:rsidRDefault="00247B7A" w:rsidP="00247B7A">
      <w:pPr>
        <w:autoSpaceDE w:val="0"/>
        <w:autoSpaceDN w:val="0"/>
        <w:adjustRightInd w:val="0"/>
        <w:spacing w:before="0" w:after="0"/>
        <w:rPr>
          <w:ins w:id="111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ins w:id="111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pde:IPRightKindCategory</w:t>
        </w:r>
        <w:proofErr w:type="spellEnd"/>
        <w:r w:rsidRPr="00247B7A">
          <w:rPr>
            <w:rFonts w:ascii="Courier New" w:hAnsi="Courier New" w:cs="Courier New"/>
            <w:color w:val="000000"/>
            <w:sz w:val="17"/>
            <w:szCs w:val="17"/>
            <w:highlight w:val="white"/>
          </w:rPr>
          <w:t>&gt;Industrial design&lt;/</w:t>
        </w:r>
        <w:proofErr w:type="spellStart"/>
        <w:r w:rsidRPr="00247B7A">
          <w:rPr>
            <w:rFonts w:ascii="Courier New" w:hAnsi="Courier New" w:cs="Courier New"/>
            <w:color w:val="000000"/>
            <w:sz w:val="17"/>
            <w:szCs w:val="17"/>
            <w:highlight w:val="white"/>
          </w:rPr>
          <w:t>pde:IPRightKindCategory</w:t>
        </w:r>
        <w:proofErr w:type="spellEnd"/>
        <w:r w:rsidRPr="00247B7A">
          <w:rPr>
            <w:rFonts w:ascii="Courier New" w:hAnsi="Courier New" w:cs="Courier New"/>
            <w:color w:val="000000"/>
            <w:sz w:val="17"/>
            <w:szCs w:val="17"/>
            <w:highlight w:val="white"/>
          </w:rPr>
          <w:t>&gt;</w:t>
        </w:r>
      </w:ins>
    </w:p>
    <w:p w14:paraId="19412726" w14:textId="77777777" w:rsidR="00247B7A" w:rsidRPr="00247B7A" w:rsidRDefault="00247B7A" w:rsidP="00247B7A">
      <w:pPr>
        <w:autoSpaceDE w:val="0"/>
        <w:autoSpaceDN w:val="0"/>
        <w:adjustRightInd w:val="0"/>
        <w:spacing w:before="0" w:after="0"/>
        <w:rPr>
          <w:ins w:id="111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ins w:id="112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com:IPOfficeCode</w:t>
        </w:r>
        <w:proofErr w:type="spellEnd"/>
        <w:r w:rsidRPr="00247B7A">
          <w:rPr>
            <w:rFonts w:ascii="Courier New" w:hAnsi="Courier New" w:cs="Courier New"/>
            <w:color w:val="000000"/>
            <w:sz w:val="17"/>
            <w:szCs w:val="17"/>
            <w:highlight w:val="white"/>
          </w:rPr>
          <w:t>&gt;EM&lt;/</w:t>
        </w:r>
        <w:proofErr w:type="spellStart"/>
        <w:r w:rsidRPr="00247B7A">
          <w:rPr>
            <w:rFonts w:ascii="Courier New" w:hAnsi="Courier New" w:cs="Courier New"/>
            <w:color w:val="000000"/>
            <w:sz w:val="17"/>
            <w:szCs w:val="17"/>
            <w:highlight w:val="white"/>
          </w:rPr>
          <w:t>com:IPOfficeCode</w:t>
        </w:r>
        <w:proofErr w:type="spellEnd"/>
        <w:r w:rsidRPr="00247B7A">
          <w:rPr>
            <w:rFonts w:ascii="Courier New" w:hAnsi="Courier New" w:cs="Courier New"/>
            <w:color w:val="000000"/>
            <w:sz w:val="17"/>
            <w:szCs w:val="17"/>
            <w:highlight w:val="white"/>
          </w:rPr>
          <w:t>&gt;</w:t>
        </w:r>
      </w:ins>
    </w:p>
    <w:p w14:paraId="7387AA47" w14:textId="77777777" w:rsidR="00247B7A" w:rsidRPr="00247B7A" w:rsidRDefault="00247B7A" w:rsidP="00247B7A">
      <w:pPr>
        <w:autoSpaceDE w:val="0"/>
        <w:autoSpaceDN w:val="0"/>
        <w:adjustRightInd w:val="0"/>
        <w:spacing w:before="0" w:after="0"/>
        <w:rPr>
          <w:ins w:id="112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ins w:id="112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com:ApplicationNumber</w:t>
        </w:r>
        <w:proofErr w:type="spellEnd"/>
        <w:r w:rsidRPr="00247B7A">
          <w:rPr>
            <w:rFonts w:ascii="Courier New" w:hAnsi="Courier New" w:cs="Courier New"/>
            <w:color w:val="000000"/>
            <w:sz w:val="17"/>
            <w:szCs w:val="17"/>
            <w:highlight w:val="white"/>
          </w:rPr>
          <w:t>&gt;</w:t>
        </w:r>
      </w:ins>
    </w:p>
    <w:p w14:paraId="369C5EF4" w14:textId="77777777" w:rsidR="00247B7A" w:rsidRPr="00247B7A" w:rsidRDefault="00247B7A" w:rsidP="00247B7A">
      <w:pPr>
        <w:autoSpaceDE w:val="0"/>
        <w:autoSpaceDN w:val="0"/>
        <w:adjustRightInd w:val="0"/>
        <w:spacing w:before="0" w:after="0"/>
        <w:rPr>
          <w:ins w:id="112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2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com:ApplicationNumberText</w:t>
        </w:r>
        <w:proofErr w:type="spellEnd"/>
        <w:r w:rsidRPr="00247B7A">
          <w:rPr>
            <w:rFonts w:ascii="Courier New" w:hAnsi="Courier New" w:cs="Courier New"/>
            <w:color w:val="000000"/>
            <w:sz w:val="17"/>
            <w:szCs w:val="17"/>
            <w:highlight w:val="white"/>
          </w:rPr>
          <w:t>&gt;015198753&lt;/</w:t>
        </w:r>
        <w:proofErr w:type="spellStart"/>
        <w:r w:rsidRPr="00247B7A">
          <w:rPr>
            <w:rFonts w:ascii="Courier New" w:hAnsi="Courier New" w:cs="Courier New"/>
            <w:color w:val="000000"/>
            <w:sz w:val="17"/>
            <w:szCs w:val="17"/>
            <w:highlight w:val="white"/>
          </w:rPr>
          <w:t>com:ApplicationNumberText</w:t>
        </w:r>
        <w:proofErr w:type="spellEnd"/>
        <w:r w:rsidRPr="00247B7A">
          <w:rPr>
            <w:rFonts w:ascii="Courier New" w:hAnsi="Courier New" w:cs="Courier New"/>
            <w:color w:val="000000"/>
            <w:sz w:val="17"/>
            <w:szCs w:val="17"/>
            <w:highlight w:val="white"/>
          </w:rPr>
          <w:t>&gt;</w:t>
        </w:r>
      </w:ins>
    </w:p>
    <w:p w14:paraId="27F3858B" w14:textId="77777777" w:rsidR="00247B7A" w:rsidRPr="00247B7A" w:rsidRDefault="00247B7A" w:rsidP="00247B7A">
      <w:pPr>
        <w:autoSpaceDE w:val="0"/>
        <w:autoSpaceDN w:val="0"/>
        <w:adjustRightInd w:val="0"/>
        <w:spacing w:before="0" w:after="0"/>
        <w:rPr>
          <w:ins w:id="112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ins w:id="112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com:ApplicationNumber</w:t>
        </w:r>
        <w:proofErr w:type="spellEnd"/>
        <w:r w:rsidRPr="00247B7A">
          <w:rPr>
            <w:rFonts w:ascii="Courier New" w:hAnsi="Courier New" w:cs="Courier New"/>
            <w:color w:val="000000"/>
            <w:sz w:val="17"/>
            <w:szCs w:val="17"/>
            <w:highlight w:val="white"/>
          </w:rPr>
          <w:t>&gt;</w:t>
        </w:r>
      </w:ins>
    </w:p>
    <w:p w14:paraId="4456E33D" w14:textId="77777777" w:rsidR="00247B7A" w:rsidRPr="00247B7A" w:rsidRDefault="00247B7A" w:rsidP="00247B7A">
      <w:pPr>
        <w:autoSpaceDE w:val="0"/>
        <w:autoSpaceDN w:val="0"/>
        <w:adjustRightInd w:val="0"/>
        <w:spacing w:before="0" w:after="0"/>
        <w:rPr>
          <w:ins w:id="112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ins w:id="1128" w:author="Author" w:date="2025-10-24T13:40:00Z">
        <w:r w:rsidRPr="00247B7A">
          <w:rPr>
            <w:rFonts w:ascii="Courier New" w:hAnsi="Courier New" w:cs="Courier New"/>
            <w:color w:val="000000"/>
            <w:sz w:val="17"/>
            <w:szCs w:val="17"/>
            <w:highlight w:val="white"/>
          </w:rPr>
          <w:t>&lt;pde:ApplicationFilingDate&gt;2025-01-01&lt;/pde:ApplicationFilingDate&gt;</w:t>
        </w:r>
      </w:ins>
    </w:p>
    <w:p w14:paraId="54586869" w14:textId="77777777" w:rsidR="00247B7A" w:rsidRPr="00247B7A" w:rsidRDefault="00247B7A" w:rsidP="00247B7A">
      <w:pPr>
        <w:autoSpaceDE w:val="0"/>
        <w:autoSpaceDN w:val="0"/>
        <w:adjustRightInd w:val="0"/>
        <w:spacing w:before="0" w:after="0"/>
        <w:rPr>
          <w:ins w:id="112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ins w:id="113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dgn:DesignIdentifierBag</w:t>
        </w:r>
        <w:proofErr w:type="spellEnd"/>
        <w:r w:rsidRPr="00247B7A">
          <w:rPr>
            <w:rFonts w:ascii="Courier New" w:hAnsi="Courier New" w:cs="Courier New"/>
            <w:color w:val="000000"/>
            <w:sz w:val="17"/>
            <w:szCs w:val="17"/>
            <w:highlight w:val="white"/>
          </w:rPr>
          <w:t>&gt;</w:t>
        </w:r>
      </w:ins>
    </w:p>
    <w:p w14:paraId="5EAA6866" w14:textId="77777777" w:rsidR="00247B7A" w:rsidRPr="00247B7A" w:rsidRDefault="00247B7A" w:rsidP="00247B7A">
      <w:pPr>
        <w:autoSpaceDE w:val="0"/>
        <w:autoSpaceDN w:val="0"/>
        <w:adjustRightInd w:val="0"/>
        <w:spacing w:before="0" w:after="0"/>
        <w:rPr>
          <w:ins w:id="113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3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dgn:DesignIdentifier</w:t>
        </w:r>
        <w:proofErr w:type="spellEnd"/>
        <w:r w:rsidRPr="00247B7A">
          <w:rPr>
            <w:rFonts w:ascii="Courier New" w:hAnsi="Courier New" w:cs="Courier New"/>
            <w:color w:val="000000"/>
            <w:sz w:val="17"/>
            <w:szCs w:val="17"/>
            <w:highlight w:val="white"/>
          </w:rPr>
          <w:t>&gt;0001&lt;/</w:t>
        </w:r>
        <w:proofErr w:type="spellStart"/>
        <w:r w:rsidRPr="00247B7A">
          <w:rPr>
            <w:rFonts w:ascii="Courier New" w:hAnsi="Courier New" w:cs="Courier New"/>
            <w:color w:val="000000"/>
            <w:sz w:val="17"/>
            <w:szCs w:val="17"/>
            <w:highlight w:val="white"/>
          </w:rPr>
          <w:t>dgn:DesignIdentifier</w:t>
        </w:r>
        <w:proofErr w:type="spellEnd"/>
        <w:r w:rsidRPr="00247B7A">
          <w:rPr>
            <w:rFonts w:ascii="Courier New" w:hAnsi="Courier New" w:cs="Courier New"/>
            <w:color w:val="000000"/>
            <w:sz w:val="17"/>
            <w:szCs w:val="17"/>
            <w:highlight w:val="white"/>
          </w:rPr>
          <w:t>&gt;</w:t>
        </w:r>
      </w:ins>
    </w:p>
    <w:p w14:paraId="4A73EC3E" w14:textId="77777777" w:rsidR="00247B7A" w:rsidRPr="00247B7A" w:rsidRDefault="00247B7A" w:rsidP="00247B7A">
      <w:pPr>
        <w:autoSpaceDE w:val="0"/>
        <w:autoSpaceDN w:val="0"/>
        <w:adjustRightInd w:val="0"/>
        <w:spacing w:before="0" w:after="0"/>
        <w:rPr>
          <w:ins w:id="113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ins w:id="113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dgn:DesignIdentifierBag</w:t>
        </w:r>
        <w:proofErr w:type="spellEnd"/>
        <w:r w:rsidRPr="00247B7A">
          <w:rPr>
            <w:rFonts w:ascii="Courier New" w:hAnsi="Courier New" w:cs="Courier New"/>
            <w:color w:val="000000"/>
            <w:sz w:val="17"/>
            <w:szCs w:val="17"/>
            <w:highlight w:val="white"/>
          </w:rPr>
          <w:t>&gt;</w:t>
        </w:r>
      </w:ins>
    </w:p>
    <w:p w14:paraId="5C3AE289" w14:textId="77777777" w:rsidR="00247B7A" w:rsidRPr="00247B7A" w:rsidRDefault="00247B7A" w:rsidP="00247B7A">
      <w:pPr>
        <w:autoSpaceDE w:val="0"/>
        <w:autoSpaceDN w:val="0"/>
        <w:adjustRightInd w:val="0"/>
        <w:spacing w:before="0" w:after="0"/>
        <w:rPr>
          <w:ins w:id="113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ins w:id="113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pde:PriorityDocumentBag</w:t>
        </w:r>
        <w:proofErr w:type="spellEnd"/>
        <w:r w:rsidRPr="00247B7A">
          <w:rPr>
            <w:rFonts w:ascii="Courier New" w:hAnsi="Courier New" w:cs="Courier New"/>
            <w:color w:val="000000"/>
            <w:sz w:val="17"/>
            <w:szCs w:val="17"/>
            <w:highlight w:val="white"/>
          </w:rPr>
          <w:t>&gt;</w:t>
        </w:r>
      </w:ins>
    </w:p>
    <w:p w14:paraId="5A117DB5" w14:textId="77777777" w:rsidR="00247B7A" w:rsidRPr="00247B7A" w:rsidRDefault="00247B7A" w:rsidP="00247B7A">
      <w:pPr>
        <w:autoSpaceDE w:val="0"/>
        <w:autoSpaceDN w:val="0"/>
        <w:adjustRightInd w:val="0"/>
        <w:spacing w:before="0" w:after="0"/>
        <w:rPr>
          <w:ins w:id="113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3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pde:PriorityDocument</w:t>
        </w:r>
        <w:proofErr w:type="spellEnd"/>
        <w:r w:rsidRPr="00247B7A">
          <w:rPr>
            <w:rFonts w:ascii="Courier New" w:hAnsi="Courier New" w:cs="Courier New"/>
            <w:color w:val="000000"/>
            <w:sz w:val="17"/>
            <w:szCs w:val="17"/>
            <w:highlight w:val="white"/>
          </w:rPr>
          <w:t>&gt;</w:t>
        </w:r>
      </w:ins>
    </w:p>
    <w:p w14:paraId="6C105DB8" w14:textId="77777777" w:rsidR="00247B7A" w:rsidRPr="00247B7A" w:rsidRDefault="00247B7A" w:rsidP="00247B7A">
      <w:pPr>
        <w:autoSpaceDE w:val="0"/>
        <w:autoSpaceDN w:val="0"/>
        <w:adjustRightInd w:val="0"/>
        <w:spacing w:before="0" w:after="0"/>
        <w:rPr>
          <w:ins w:id="113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4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&gt;Priority Document PDF&lt;/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w:t>
        </w:r>
      </w:ins>
    </w:p>
    <w:p w14:paraId="4AE85B4C" w14:textId="77777777" w:rsidR="00247B7A" w:rsidRPr="00247B7A" w:rsidRDefault="00247B7A" w:rsidP="00247B7A">
      <w:pPr>
        <w:autoSpaceDE w:val="0"/>
        <w:autoSpaceDN w:val="0"/>
        <w:adjustRightInd w:val="0"/>
        <w:spacing w:before="0" w:after="0"/>
        <w:rPr>
          <w:ins w:id="114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42" w:author="Author" w:date="2025-10-24T13:40:00Z">
        <w:r w:rsidRPr="00247B7A">
          <w:rPr>
            <w:rFonts w:ascii="Courier New" w:hAnsi="Courier New" w:cs="Courier New"/>
            <w:color w:val="000000"/>
            <w:sz w:val="17"/>
            <w:szCs w:val="17"/>
            <w:highlight w:val="white"/>
          </w:rPr>
          <w:t>&lt;com:FileName&gt;EM_015198753-0001_20250101_PriorityDocument.pdf&lt;/com:FileName&gt;</w:t>
        </w:r>
      </w:ins>
    </w:p>
    <w:p w14:paraId="4F034B66" w14:textId="77777777" w:rsidR="00247B7A" w:rsidRPr="00247B7A" w:rsidRDefault="00247B7A" w:rsidP="00247B7A">
      <w:pPr>
        <w:autoSpaceDE w:val="0"/>
        <w:autoSpaceDN w:val="0"/>
        <w:adjustRightInd w:val="0"/>
        <w:spacing w:before="0" w:after="0"/>
        <w:rPr>
          <w:ins w:id="114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44" w:author="Author" w:date="2025-10-24T13:40:00Z">
        <w:r w:rsidRPr="00247B7A">
          <w:rPr>
            <w:rFonts w:ascii="Courier New" w:hAnsi="Courier New" w:cs="Courier New"/>
            <w:color w:val="000000"/>
            <w:sz w:val="17"/>
            <w:szCs w:val="17"/>
            <w:highlight w:val="white"/>
          </w:rPr>
          <w:t>&lt;com:DocumentLocationURI&gt;MandatoryArtifacts/EM_015198753-0001_20250101_PriorityDocument.pdf&lt;/com:DocumentLocationURI&gt;</w:t>
        </w:r>
      </w:ins>
    </w:p>
    <w:p w14:paraId="4C706B42" w14:textId="77777777" w:rsidR="00247B7A" w:rsidRPr="00247B7A" w:rsidRDefault="00247B7A" w:rsidP="00247B7A">
      <w:pPr>
        <w:autoSpaceDE w:val="0"/>
        <w:autoSpaceDN w:val="0"/>
        <w:adjustRightInd w:val="0"/>
        <w:spacing w:before="0" w:after="0"/>
        <w:rPr>
          <w:ins w:id="114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46" w:author="Author" w:date="2025-10-24T13:40:00Z">
        <w:r w:rsidRPr="00247B7A">
          <w:rPr>
            <w:rFonts w:ascii="Courier New" w:hAnsi="Courier New" w:cs="Courier New"/>
            <w:color w:val="000000"/>
            <w:sz w:val="17"/>
            <w:szCs w:val="17"/>
            <w:highlight w:val="white"/>
          </w:rPr>
          <w:t>&lt;pde:DocumentAsFiledIndicator&gt;false&lt;/pde:DocumentAsFiledIndicator&gt;</w:t>
        </w:r>
      </w:ins>
    </w:p>
    <w:p w14:paraId="0FCFAFB3" w14:textId="77777777" w:rsidR="00247B7A" w:rsidRPr="00247B7A" w:rsidRDefault="00247B7A" w:rsidP="00247B7A">
      <w:pPr>
        <w:autoSpaceDE w:val="0"/>
        <w:autoSpaceDN w:val="0"/>
        <w:adjustRightInd w:val="0"/>
        <w:spacing w:before="0" w:after="0"/>
        <w:rPr>
          <w:ins w:id="114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48" w:author="Author" w:date="2025-10-24T13:40:00Z">
        <w:r w:rsidRPr="00247B7A">
          <w:rPr>
            <w:rFonts w:ascii="Courier New" w:hAnsi="Courier New" w:cs="Courier New"/>
            <w:color w:val="000000"/>
            <w:sz w:val="17"/>
            <w:szCs w:val="17"/>
            <w:highlight w:val="white"/>
          </w:rPr>
          <w:t>&lt;pde:DocumentFileFormatCategory&gt;PDF&lt;/pde:DocumentFileFormatCategory&gt;</w:t>
        </w:r>
      </w:ins>
    </w:p>
    <w:p w14:paraId="2D942F02" w14:textId="77777777" w:rsidR="00247B7A" w:rsidRPr="00247B7A" w:rsidRDefault="00247B7A" w:rsidP="00247B7A">
      <w:pPr>
        <w:autoSpaceDE w:val="0"/>
        <w:autoSpaceDN w:val="0"/>
        <w:adjustRightInd w:val="0"/>
        <w:spacing w:before="0" w:after="0"/>
        <w:rPr>
          <w:ins w:id="114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5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pde:DesignMandatoryDocumentCategory</w:t>
        </w:r>
        <w:proofErr w:type="spellEnd"/>
        <w:r w:rsidRPr="00247B7A">
          <w:rPr>
            <w:rFonts w:ascii="Courier New" w:hAnsi="Courier New" w:cs="Courier New"/>
            <w:color w:val="000000"/>
            <w:sz w:val="17"/>
            <w:szCs w:val="17"/>
            <w:highlight w:val="white"/>
          </w:rPr>
          <w:t>&gt;Priority document PDF&lt;/</w:t>
        </w:r>
        <w:proofErr w:type="spellStart"/>
        <w:r w:rsidRPr="00247B7A">
          <w:rPr>
            <w:rFonts w:ascii="Courier New" w:hAnsi="Courier New" w:cs="Courier New"/>
            <w:color w:val="000000"/>
            <w:sz w:val="17"/>
            <w:szCs w:val="17"/>
            <w:highlight w:val="white"/>
          </w:rPr>
          <w:t>pde:DesignMandatoryDocumentCategory</w:t>
        </w:r>
        <w:proofErr w:type="spellEnd"/>
        <w:r w:rsidRPr="00247B7A">
          <w:rPr>
            <w:rFonts w:ascii="Courier New" w:hAnsi="Courier New" w:cs="Courier New"/>
            <w:color w:val="000000"/>
            <w:sz w:val="17"/>
            <w:szCs w:val="17"/>
            <w:highlight w:val="white"/>
          </w:rPr>
          <w:t>&gt;</w:t>
        </w:r>
      </w:ins>
    </w:p>
    <w:p w14:paraId="28DC366C" w14:textId="77777777" w:rsidR="00247B7A" w:rsidRPr="00247B7A" w:rsidRDefault="00247B7A" w:rsidP="00247B7A">
      <w:pPr>
        <w:autoSpaceDE w:val="0"/>
        <w:autoSpaceDN w:val="0"/>
        <w:adjustRightInd w:val="0"/>
        <w:spacing w:before="0" w:after="0"/>
        <w:rPr>
          <w:ins w:id="1151"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52"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com:DocumentDate</w:t>
        </w:r>
        <w:proofErr w:type="spellEnd"/>
        <w:r w:rsidRPr="00247B7A">
          <w:rPr>
            <w:rFonts w:ascii="Courier New" w:hAnsi="Courier New" w:cs="Courier New"/>
            <w:color w:val="000000"/>
            <w:sz w:val="17"/>
            <w:szCs w:val="17"/>
            <w:highlight w:val="white"/>
            <w:lang w:val="fr-FR"/>
          </w:rPr>
          <w:t>&gt;2025-01-22&lt;/</w:t>
        </w:r>
        <w:proofErr w:type="spellStart"/>
        <w:r w:rsidRPr="00247B7A">
          <w:rPr>
            <w:rFonts w:ascii="Courier New" w:hAnsi="Courier New" w:cs="Courier New"/>
            <w:color w:val="000000"/>
            <w:sz w:val="17"/>
            <w:szCs w:val="17"/>
            <w:highlight w:val="white"/>
            <w:lang w:val="fr-FR"/>
          </w:rPr>
          <w:t>com:DocumentDate</w:t>
        </w:r>
        <w:proofErr w:type="spellEnd"/>
        <w:r w:rsidRPr="00247B7A">
          <w:rPr>
            <w:rFonts w:ascii="Courier New" w:hAnsi="Courier New" w:cs="Courier New"/>
            <w:color w:val="000000"/>
            <w:sz w:val="17"/>
            <w:szCs w:val="17"/>
            <w:highlight w:val="white"/>
            <w:lang w:val="fr-FR"/>
          </w:rPr>
          <w:t>&gt;</w:t>
        </w:r>
      </w:ins>
    </w:p>
    <w:p w14:paraId="232086C8" w14:textId="77777777" w:rsidR="00247B7A" w:rsidRPr="00247B7A" w:rsidRDefault="00247B7A" w:rsidP="00247B7A">
      <w:pPr>
        <w:autoSpaceDE w:val="0"/>
        <w:autoSpaceDN w:val="0"/>
        <w:adjustRightInd w:val="0"/>
        <w:spacing w:before="0" w:after="0"/>
        <w:rPr>
          <w:ins w:id="1153"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154"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com:PageTotalQuantity</w:t>
        </w:r>
        <w:proofErr w:type="spellEnd"/>
        <w:r w:rsidRPr="00247B7A">
          <w:rPr>
            <w:rFonts w:ascii="Courier New" w:hAnsi="Courier New" w:cs="Courier New"/>
            <w:color w:val="000000"/>
            <w:sz w:val="17"/>
            <w:szCs w:val="17"/>
            <w:highlight w:val="white"/>
            <w:lang w:val="fr-FR"/>
          </w:rPr>
          <w:t>&gt;5&lt;/</w:t>
        </w:r>
        <w:proofErr w:type="spellStart"/>
        <w:r w:rsidRPr="00247B7A">
          <w:rPr>
            <w:rFonts w:ascii="Courier New" w:hAnsi="Courier New" w:cs="Courier New"/>
            <w:color w:val="000000"/>
            <w:sz w:val="17"/>
            <w:szCs w:val="17"/>
            <w:highlight w:val="white"/>
            <w:lang w:val="fr-FR"/>
          </w:rPr>
          <w:t>com:PageTotalQuantity</w:t>
        </w:r>
        <w:proofErr w:type="spellEnd"/>
        <w:r w:rsidRPr="00247B7A">
          <w:rPr>
            <w:rFonts w:ascii="Courier New" w:hAnsi="Courier New" w:cs="Courier New"/>
            <w:color w:val="000000"/>
            <w:sz w:val="17"/>
            <w:szCs w:val="17"/>
            <w:highlight w:val="white"/>
            <w:lang w:val="fr-FR"/>
          </w:rPr>
          <w:t>&gt;</w:t>
        </w:r>
      </w:ins>
    </w:p>
    <w:p w14:paraId="31DF6D51" w14:textId="77777777" w:rsidR="00247B7A" w:rsidRPr="00247B7A" w:rsidRDefault="00247B7A" w:rsidP="00247B7A">
      <w:pPr>
        <w:autoSpaceDE w:val="0"/>
        <w:autoSpaceDN w:val="0"/>
        <w:adjustRightInd w:val="0"/>
        <w:spacing w:before="0" w:after="0"/>
        <w:rPr>
          <w:ins w:id="115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15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priority document of the application form without certification page and without embedded 3D object &lt;/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63717AEA" w14:textId="77777777" w:rsidR="00247B7A" w:rsidRPr="00247B7A" w:rsidRDefault="00247B7A" w:rsidP="00247B7A">
      <w:pPr>
        <w:autoSpaceDE w:val="0"/>
        <w:autoSpaceDN w:val="0"/>
        <w:adjustRightInd w:val="0"/>
        <w:spacing w:before="0" w:after="0"/>
        <w:rPr>
          <w:ins w:id="1157"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58"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pde:PriorityDocument</w:t>
        </w:r>
        <w:proofErr w:type="spellEnd"/>
        <w:r w:rsidRPr="00247B7A">
          <w:rPr>
            <w:rFonts w:ascii="Courier New" w:hAnsi="Courier New" w:cs="Courier New"/>
            <w:color w:val="000000"/>
            <w:sz w:val="17"/>
            <w:szCs w:val="17"/>
            <w:highlight w:val="white"/>
            <w:lang w:val="fr-FR"/>
          </w:rPr>
          <w:t>&gt;</w:t>
        </w:r>
      </w:ins>
    </w:p>
    <w:p w14:paraId="13854F95" w14:textId="77777777" w:rsidR="00247B7A" w:rsidRPr="00247B7A" w:rsidRDefault="00247B7A" w:rsidP="00247B7A">
      <w:pPr>
        <w:autoSpaceDE w:val="0"/>
        <w:autoSpaceDN w:val="0"/>
        <w:adjustRightInd w:val="0"/>
        <w:spacing w:before="0" w:after="0"/>
        <w:rPr>
          <w:ins w:id="1159"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160"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pde:PriorityDocument</w:t>
        </w:r>
        <w:proofErr w:type="spellEnd"/>
        <w:r w:rsidRPr="00247B7A">
          <w:rPr>
            <w:rFonts w:ascii="Courier New" w:hAnsi="Courier New" w:cs="Courier New"/>
            <w:color w:val="000000"/>
            <w:sz w:val="17"/>
            <w:szCs w:val="17"/>
            <w:highlight w:val="white"/>
            <w:lang w:val="fr-FR"/>
          </w:rPr>
          <w:t>&gt;</w:t>
        </w:r>
      </w:ins>
    </w:p>
    <w:p w14:paraId="7C4AC22B" w14:textId="77777777" w:rsidR="00247B7A" w:rsidRPr="00247B7A" w:rsidRDefault="00247B7A" w:rsidP="00247B7A">
      <w:pPr>
        <w:autoSpaceDE w:val="0"/>
        <w:autoSpaceDN w:val="0"/>
        <w:adjustRightInd w:val="0"/>
        <w:spacing w:before="0" w:after="0"/>
        <w:rPr>
          <w:ins w:id="1161"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162"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&gt;Certification page&lt;/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w:t>
        </w:r>
      </w:ins>
    </w:p>
    <w:p w14:paraId="5B07F0EB" w14:textId="77777777" w:rsidR="00247B7A" w:rsidRPr="00247B7A" w:rsidRDefault="00247B7A" w:rsidP="00247B7A">
      <w:pPr>
        <w:autoSpaceDE w:val="0"/>
        <w:autoSpaceDN w:val="0"/>
        <w:adjustRightInd w:val="0"/>
        <w:spacing w:before="0" w:after="0"/>
        <w:rPr>
          <w:ins w:id="116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164" w:author="Author" w:date="2025-10-24T13:40:00Z">
        <w:r w:rsidRPr="00247B7A">
          <w:rPr>
            <w:rFonts w:ascii="Courier New" w:hAnsi="Courier New" w:cs="Courier New"/>
            <w:color w:val="000000"/>
            <w:sz w:val="17"/>
            <w:szCs w:val="17"/>
            <w:highlight w:val="white"/>
          </w:rPr>
          <w:t>&lt;com:FileName&gt;EM_015065203-0001_20250101_CertificationPage.pdf&lt;/com:FileName&gt;</w:t>
        </w:r>
      </w:ins>
    </w:p>
    <w:p w14:paraId="5AB2469B" w14:textId="77777777" w:rsidR="00247B7A" w:rsidRPr="00247B7A" w:rsidRDefault="00247B7A" w:rsidP="00247B7A">
      <w:pPr>
        <w:autoSpaceDE w:val="0"/>
        <w:autoSpaceDN w:val="0"/>
        <w:adjustRightInd w:val="0"/>
        <w:spacing w:before="0" w:after="0"/>
        <w:rPr>
          <w:ins w:id="116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66" w:author="Author" w:date="2025-10-24T13:40:00Z">
        <w:r w:rsidRPr="00247B7A">
          <w:rPr>
            <w:rFonts w:ascii="Courier New" w:hAnsi="Courier New" w:cs="Courier New"/>
            <w:color w:val="000000"/>
            <w:sz w:val="17"/>
            <w:szCs w:val="17"/>
            <w:highlight w:val="white"/>
          </w:rPr>
          <w:t>&lt;com:DocumentLocationURI&gt;MandatoryArtifacts/EM_015198753-0001_20250101_CertificationPage.pdf&lt;/com:DocumentLocationURI&gt;</w:t>
        </w:r>
      </w:ins>
    </w:p>
    <w:p w14:paraId="044B7CFB" w14:textId="77777777" w:rsidR="00247B7A" w:rsidRPr="00247B7A" w:rsidRDefault="00247B7A" w:rsidP="00247B7A">
      <w:pPr>
        <w:autoSpaceDE w:val="0"/>
        <w:autoSpaceDN w:val="0"/>
        <w:adjustRightInd w:val="0"/>
        <w:spacing w:before="0" w:after="0"/>
        <w:rPr>
          <w:ins w:id="116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68" w:author="Author" w:date="2025-10-24T13:40:00Z">
        <w:r w:rsidRPr="00247B7A">
          <w:rPr>
            <w:rFonts w:ascii="Courier New" w:hAnsi="Courier New" w:cs="Courier New"/>
            <w:color w:val="000000"/>
            <w:sz w:val="17"/>
            <w:szCs w:val="17"/>
            <w:highlight w:val="white"/>
          </w:rPr>
          <w:t>&lt;pde:DocumentAsFiledIndicator&gt;true&lt;/pde:DocumentAsFiledIndicator&gt;</w:t>
        </w:r>
      </w:ins>
    </w:p>
    <w:p w14:paraId="5F066666" w14:textId="77777777" w:rsidR="00247B7A" w:rsidRPr="00247B7A" w:rsidRDefault="00247B7A" w:rsidP="00247B7A">
      <w:pPr>
        <w:autoSpaceDE w:val="0"/>
        <w:autoSpaceDN w:val="0"/>
        <w:adjustRightInd w:val="0"/>
        <w:spacing w:before="0" w:after="0"/>
        <w:rPr>
          <w:ins w:id="116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70" w:author="Author" w:date="2025-10-24T13:40:00Z">
        <w:r w:rsidRPr="00247B7A">
          <w:rPr>
            <w:rFonts w:ascii="Courier New" w:hAnsi="Courier New" w:cs="Courier New"/>
            <w:color w:val="000000"/>
            <w:sz w:val="17"/>
            <w:szCs w:val="17"/>
            <w:highlight w:val="white"/>
          </w:rPr>
          <w:t>&lt;pde:DocumentFileFormatCategory&gt;PDF&lt;/pde:DocumentFileFormatCategory&gt;</w:t>
        </w:r>
      </w:ins>
    </w:p>
    <w:p w14:paraId="13934042" w14:textId="77777777" w:rsidR="00247B7A" w:rsidRPr="00247B7A" w:rsidRDefault="00247B7A" w:rsidP="00247B7A">
      <w:pPr>
        <w:autoSpaceDE w:val="0"/>
        <w:autoSpaceDN w:val="0"/>
        <w:adjustRightInd w:val="0"/>
        <w:spacing w:before="0" w:after="0"/>
        <w:rPr>
          <w:ins w:id="117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7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pde:DesignMandatoryDocumentCategory</w:t>
        </w:r>
        <w:proofErr w:type="spellEnd"/>
        <w:r w:rsidRPr="00247B7A">
          <w:rPr>
            <w:rFonts w:ascii="Courier New" w:hAnsi="Courier New" w:cs="Courier New"/>
            <w:color w:val="000000"/>
            <w:sz w:val="17"/>
            <w:szCs w:val="17"/>
            <w:highlight w:val="white"/>
          </w:rPr>
          <w:t>&gt;Certification page&lt;/</w:t>
        </w:r>
        <w:proofErr w:type="spellStart"/>
        <w:r w:rsidRPr="00247B7A">
          <w:rPr>
            <w:rFonts w:ascii="Courier New" w:hAnsi="Courier New" w:cs="Courier New"/>
            <w:color w:val="000000"/>
            <w:sz w:val="17"/>
            <w:szCs w:val="17"/>
            <w:highlight w:val="white"/>
          </w:rPr>
          <w:t>pde:DesignMandatoryDocumentCategory</w:t>
        </w:r>
        <w:proofErr w:type="spellEnd"/>
        <w:r w:rsidRPr="00247B7A">
          <w:rPr>
            <w:rFonts w:ascii="Courier New" w:hAnsi="Courier New" w:cs="Courier New"/>
            <w:color w:val="000000"/>
            <w:sz w:val="17"/>
            <w:szCs w:val="17"/>
            <w:highlight w:val="white"/>
          </w:rPr>
          <w:t>&gt;</w:t>
        </w:r>
      </w:ins>
    </w:p>
    <w:p w14:paraId="1314D85B" w14:textId="77777777" w:rsidR="00247B7A" w:rsidRPr="00247B7A" w:rsidRDefault="00247B7A" w:rsidP="00247B7A">
      <w:pPr>
        <w:autoSpaceDE w:val="0"/>
        <w:autoSpaceDN w:val="0"/>
        <w:adjustRightInd w:val="0"/>
        <w:spacing w:before="0" w:after="0"/>
        <w:rPr>
          <w:ins w:id="117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7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&gt;22025-01-22&lt;/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w:t>
        </w:r>
      </w:ins>
    </w:p>
    <w:p w14:paraId="21BCCD43" w14:textId="77777777" w:rsidR="00247B7A" w:rsidRPr="00247B7A" w:rsidRDefault="00247B7A" w:rsidP="00247B7A">
      <w:pPr>
        <w:autoSpaceDE w:val="0"/>
        <w:autoSpaceDN w:val="0"/>
        <w:adjustRightInd w:val="0"/>
        <w:spacing w:before="0" w:after="0"/>
        <w:rPr>
          <w:ins w:id="117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7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&gt;1&lt;/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w:t>
        </w:r>
      </w:ins>
    </w:p>
    <w:p w14:paraId="631B51A3" w14:textId="77777777" w:rsidR="00247B7A" w:rsidRPr="00247B7A" w:rsidRDefault="00247B7A" w:rsidP="00247B7A">
      <w:pPr>
        <w:autoSpaceDE w:val="0"/>
        <w:autoSpaceDN w:val="0"/>
        <w:adjustRightInd w:val="0"/>
        <w:spacing w:before="0" w:after="0"/>
        <w:rPr>
          <w:ins w:id="117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7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certification page&lt;/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2A17D34D" w14:textId="77777777" w:rsidR="00247B7A" w:rsidRPr="00247B7A" w:rsidRDefault="00247B7A" w:rsidP="00247B7A">
      <w:pPr>
        <w:autoSpaceDE w:val="0"/>
        <w:autoSpaceDN w:val="0"/>
        <w:adjustRightInd w:val="0"/>
        <w:spacing w:before="0" w:after="0"/>
        <w:rPr>
          <w:ins w:id="117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8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pde:PriorityDocument</w:t>
        </w:r>
        <w:proofErr w:type="spellEnd"/>
        <w:r w:rsidRPr="00247B7A">
          <w:rPr>
            <w:rFonts w:ascii="Courier New" w:hAnsi="Courier New" w:cs="Courier New"/>
            <w:color w:val="000000"/>
            <w:sz w:val="17"/>
            <w:szCs w:val="17"/>
            <w:highlight w:val="white"/>
          </w:rPr>
          <w:t>&gt;</w:t>
        </w:r>
      </w:ins>
    </w:p>
    <w:p w14:paraId="6F11F8D4" w14:textId="77777777" w:rsidR="00247B7A" w:rsidRPr="00247B7A" w:rsidRDefault="00247B7A" w:rsidP="00247B7A">
      <w:pPr>
        <w:autoSpaceDE w:val="0"/>
        <w:autoSpaceDN w:val="0"/>
        <w:adjustRightInd w:val="0"/>
        <w:spacing w:before="0" w:after="0"/>
        <w:rPr>
          <w:ins w:id="118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8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pde:PriorityDocument</w:t>
        </w:r>
        <w:proofErr w:type="spellEnd"/>
        <w:r w:rsidRPr="00247B7A">
          <w:rPr>
            <w:rFonts w:ascii="Courier New" w:hAnsi="Courier New" w:cs="Courier New"/>
            <w:color w:val="000000"/>
            <w:sz w:val="17"/>
            <w:szCs w:val="17"/>
            <w:highlight w:val="white"/>
          </w:rPr>
          <w:t>&gt;</w:t>
        </w:r>
      </w:ins>
    </w:p>
    <w:p w14:paraId="1F83BE46" w14:textId="77777777" w:rsidR="00247B7A" w:rsidRPr="00247B7A" w:rsidRDefault="00247B7A" w:rsidP="00247B7A">
      <w:pPr>
        <w:autoSpaceDE w:val="0"/>
        <w:autoSpaceDN w:val="0"/>
        <w:adjustRightInd w:val="0"/>
        <w:spacing w:before="0" w:after="0"/>
        <w:rPr>
          <w:ins w:id="118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8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&gt;Design representation&lt;/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w:t>
        </w:r>
      </w:ins>
    </w:p>
    <w:p w14:paraId="1C275494" w14:textId="77777777" w:rsidR="00247B7A" w:rsidRPr="00247B7A" w:rsidRDefault="00247B7A" w:rsidP="00247B7A">
      <w:pPr>
        <w:autoSpaceDE w:val="0"/>
        <w:autoSpaceDN w:val="0"/>
        <w:adjustRightInd w:val="0"/>
        <w:spacing w:before="0" w:after="0"/>
        <w:rPr>
          <w:ins w:id="118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86" w:author="Author" w:date="2025-10-24T13:40:00Z">
        <w:r w:rsidRPr="00247B7A">
          <w:rPr>
            <w:rFonts w:ascii="Courier New" w:hAnsi="Courier New" w:cs="Courier New"/>
            <w:color w:val="000000"/>
            <w:sz w:val="17"/>
            <w:szCs w:val="17"/>
            <w:highlight w:val="white"/>
          </w:rPr>
          <w:t>&lt;com:FileName&gt;EM700000015198753-0001_20250101_DesignRepresentation.stl&lt;/com:FileName&gt;</w:t>
        </w:r>
      </w:ins>
    </w:p>
    <w:p w14:paraId="2BE480BE" w14:textId="77777777" w:rsidR="00247B7A" w:rsidRPr="00247B7A" w:rsidRDefault="00247B7A" w:rsidP="00247B7A">
      <w:pPr>
        <w:autoSpaceDE w:val="0"/>
        <w:autoSpaceDN w:val="0"/>
        <w:adjustRightInd w:val="0"/>
        <w:spacing w:before="0" w:after="0"/>
        <w:rPr>
          <w:ins w:id="118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88" w:author="Author" w:date="2025-10-24T13:40:00Z">
        <w:r w:rsidRPr="00247B7A">
          <w:rPr>
            <w:rFonts w:ascii="Courier New" w:hAnsi="Courier New" w:cs="Courier New"/>
            <w:color w:val="000000"/>
            <w:sz w:val="17"/>
            <w:szCs w:val="17"/>
            <w:highlight w:val="white"/>
          </w:rPr>
          <w:t>&lt;com:DocumentLocationURI&gt;https://euipo.europa.eu/design/3dmodel/EM700000015198753-0001_20250101_DesignRepresentation.stl&lt;/com:DocumentLocationURI&gt;</w:t>
        </w:r>
      </w:ins>
    </w:p>
    <w:p w14:paraId="782BBDBB" w14:textId="77777777" w:rsidR="00247B7A" w:rsidRPr="00247B7A" w:rsidRDefault="00247B7A" w:rsidP="00247B7A">
      <w:pPr>
        <w:autoSpaceDE w:val="0"/>
        <w:autoSpaceDN w:val="0"/>
        <w:adjustRightInd w:val="0"/>
        <w:spacing w:before="0" w:after="0"/>
        <w:rPr>
          <w:ins w:id="118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90" w:author="Author" w:date="2025-10-24T13:40:00Z">
        <w:r w:rsidRPr="00247B7A">
          <w:rPr>
            <w:rFonts w:ascii="Courier New" w:hAnsi="Courier New" w:cs="Courier New"/>
            <w:color w:val="000000"/>
            <w:sz w:val="17"/>
            <w:szCs w:val="17"/>
            <w:highlight w:val="white"/>
          </w:rPr>
          <w:t>&lt;pde:DocumentAsFiledIndicator&gt;true&lt;/pde:DocumentAsFiledIndicator&gt;</w:t>
        </w:r>
      </w:ins>
    </w:p>
    <w:p w14:paraId="411A9E6D" w14:textId="77777777" w:rsidR="00247B7A" w:rsidRPr="00247B7A" w:rsidRDefault="00247B7A" w:rsidP="00247B7A">
      <w:pPr>
        <w:autoSpaceDE w:val="0"/>
        <w:autoSpaceDN w:val="0"/>
        <w:adjustRightInd w:val="0"/>
        <w:spacing w:before="0" w:after="0"/>
        <w:rPr>
          <w:ins w:id="119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92" w:author="Author" w:date="2025-10-24T13:40:00Z">
        <w:r w:rsidRPr="00247B7A">
          <w:rPr>
            <w:rFonts w:ascii="Courier New" w:hAnsi="Courier New" w:cs="Courier New"/>
            <w:color w:val="000000"/>
            <w:sz w:val="17"/>
            <w:szCs w:val="17"/>
            <w:highlight w:val="white"/>
          </w:rPr>
          <w:t>&lt;pde:DocumentFileFormatCategory&gt;STL&lt;/pde:DocumentFileFormatCategory&gt;</w:t>
        </w:r>
      </w:ins>
    </w:p>
    <w:p w14:paraId="353CA03A" w14:textId="77777777" w:rsidR="00247B7A" w:rsidRPr="00247B7A" w:rsidRDefault="00247B7A" w:rsidP="00247B7A">
      <w:pPr>
        <w:autoSpaceDE w:val="0"/>
        <w:autoSpaceDN w:val="0"/>
        <w:adjustRightInd w:val="0"/>
        <w:spacing w:before="0" w:after="0"/>
        <w:rPr>
          <w:ins w:id="119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9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pde:DesignMandatoryDocumentCategory</w:t>
        </w:r>
        <w:proofErr w:type="spellEnd"/>
        <w:r w:rsidRPr="00247B7A">
          <w:rPr>
            <w:rFonts w:ascii="Courier New" w:hAnsi="Courier New" w:cs="Courier New"/>
            <w:color w:val="000000"/>
            <w:sz w:val="17"/>
            <w:szCs w:val="17"/>
            <w:highlight w:val="white"/>
          </w:rPr>
          <w:t>&gt;Industrial design representation&lt;/</w:t>
        </w:r>
        <w:proofErr w:type="spellStart"/>
        <w:r w:rsidRPr="00247B7A">
          <w:rPr>
            <w:rFonts w:ascii="Courier New" w:hAnsi="Courier New" w:cs="Courier New"/>
            <w:color w:val="000000"/>
            <w:sz w:val="17"/>
            <w:szCs w:val="17"/>
            <w:highlight w:val="white"/>
          </w:rPr>
          <w:t>pde:DesignMandatoryDocumentCategory</w:t>
        </w:r>
        <w:proofErr w:type="spellEnd"/>
        <w:r w:rsidRPr="00247B7A">
          <w:rPr>
            <w:rFonts w:ascii="Courier New" w:hAnsi="Courier New" w:cs="Courier New"/>
            <w:color w:val="000000"/>
            <w:sz w:val="17"/>
            <w:szCs w:val="17"/>
            <w:highlight w:val="white"/>
          </w:rPr>
          <w:t>&gt;</w:t>
        </w:r>
      </w:ins>
    </w:p>
    <w:p w14:paraId="71DBA8BC" w14:textId="77777777" w:rsidR="00247B7A" w:rsidRPr="00247B7A" w:rsidRDefault="00247B7A" w:rsidP="00247B7A">
      <w:pPr>
        <w:autoSpaceDE w:val="0"/>
        <w:autoSpaceDN w:val="0"/>
        <w:adjustRightInd w:val="0"/>
        <w:spacing w:before="0" w:after="0"/>
        <w:rPr>
          <w:ins w:id="119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9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&gt;2025-01-22&lt;/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w:t>
        </w:r>
      </w:ins>
    </w:p>
    <w:p w14:paraId="12E52212" w14:textId="77777777" w:rsidR="00247B7A" w:rsidRPr="00247B7A" w:rsidRDefault="00247B7A" w:rsidP="00247B7A">
      <w:pPr>
        <w:autoSpaceDE w:val="0"/>
        <w:autoSpaceDN w:val="0"/>
        <w:adjustRightInd w:val="0"/>
        <w:spacing w:before="0" w:after="0"/>
        <w:rPr>
          <w:ins w:id="119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19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URL to access the 3D representation of the design&lt;/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7B58C40F" w14:textId="77777777" w:rsidR="00247B7A" w:rsidRPr="00247B7A" w:rsidRDefault="00247B7A" w:rsidP="00247B7A">
      <w:pPr>
        <w:autoSpaceDE w:val="0"/>
        <w:autoSpaceDN w:val="0"/>
        <w:adjustRightInd w:val="0"/>
        <w:spacing w:before="0" w:after="0"/>
        <w:rPr>
          <w:ins w:id="1199"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00"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pde:PriorityDocument</w:t>
        </w:r>
        <w:proofErr w:type="spellEnd"/>
        <w:r w:rsidRPr="00247B7A">
          <w:rPr>
            <w:rFonts w:ascii="Courier New" w:hAnsi="Courier New" w:cs="Courier New"/>
            <w:color w:val="000000"/>
            <w:sz w:val="17"/>
            <w:szCs w:val="17"/>
            <w:highlight w:val="white"/>
            <w:lang w:val="fr-FR"/>
          </w:rPr>
          <w:t>&gt;</w:t>
        </w:r>
      </w:ins>
    </w:p>
    <w:p w14:paraId="17666425" w14:textId="77777777" w:rsidR="00247B7A" w:rsidRPr="00247B7A" w:rsidRDefault="00247B7A" w:rsidP="00247B7A">
      <w:pPr>
        <w:autoSpaceDE w:val="0"/>
        <w:autoSpaceDN w:val="0"/>
        <w:adjustRightInd w:val="0"/>
        <w:spacing w:before="0" w:after="0"/>
        <w:rPr>
          <w:ins w:id="1201"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ins w:id="1202"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pde:PriorityDocumentBag</w:t>
        </w:r>
        <w:proofErr w:type="spellEnd"/>
        <w:r w:rsidRPr="00247B7A">
          <w:rPr>
            <w:rFonts w:ascii="Courier New" w:hAnsi="Courier New" w:cs="Courier New"/>
            <w:color w:val="000000"/>
            <w:sz w:val="17"/>
            <w:szCs w:val="17"/>
            <w:highlight w:val="white"/>
            <w:lang w:val="fr-FR"/>
          </w:rPr>
          <w:t>&gt;</w:t>
        </w:r>
      </w:ins>
    </w:p>
    <w:p w14:paraId="4E1C9A1C" w14:textId="77777777" w:rsidR="00247B7A" w:rsidRPr="00247B7A" w:rsidRDefault="00247B7A" w:rsidP="00247B7A">
      <w:pPr>
        <w:autoSpaceDE w:val="0"/>
        <w:autoSpaceDN w:val="0"/>
        <w:adjustRightInd w:val="0"/>
        <w:spacing w:before="0" w:after="0"/>
        <w:rPr>
          <w:ins w:id="1203"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ins w:id="1204"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pde:SupplementaryDocumentBag</w:t>
        </w:r>
        <w:proofErr w:type="spellEnd"/>
        <w:r w:rsidRPr="00247B7A">
          <w:rPr>
            <w:rFonts w:ascii="Courier New" w:hAnsi="Courier New" w:cs="Courier New"/>
            <w:color w:val="000000"/>
            <w:sz w:val="17"/>
            <w:szCs w:val="17"/>
            <w:highlight w:val="white"/>
            <w:lang w:val="fr-FR"/>
          </w:rPr>
          <w:t>&gt;</w:t>
        </w:r>
      </w:ins>
    </w:p>
    <w:p w14:paraId="3A5106A1" w14:textId="77777777" w:rsidR="00247B7A" w:rsidRPr="00247B7A" w:rsidRDefault="00247B7A" w:rsidP="00247B7A">
      <w:pPr>
        <w:autoSpaceDE w:val="0"/>
        <w:autoSpaceDN w:val="0"/>
        <w:adjustRightInd w:val="0"/>
        <w:spacing w:before="0" w:after="0"/>
        <w:rPr>
          <w:ins w:id="1205"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206"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51781BE3" w14:textId="77777777" w:rsidR="00247B7A" w:rsidRPr="00247B7A" w:rsidRDefault="00247B7A" w:rsidP="00247B7A">
      <w:pPr>
        <w:autoSpaceDE w:val="0"/>
        <w:autoSpaceDN w:val="0"/>
        <w:adjustRightInd w:val="0"/>
        <w:spacing w:before="0" w:after="0"/>
        <w:rPr>
          <w:ins w:id="1207"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208"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 xml:space="preserve">&gt;Registration </w:t>
        </w:r>
        <w:proofErr w:type="spellStart"/>
        <w:r w:rsidRPr="00247B7A">
          <w:rPr>
            <w:rFonts w:ascii="Courier New" w:hAnsi="Courier New" w:cs="Courier New"/>
            <w:color w:val="000000"/>
            <w:sz w:val="17"/>
            <w:szCs w:val="17"/>
            <w:highlight w:val="white"/>
            <w:lang w:val="fr-FR"/>
          </w:rPr>
          <w:t>certificate</w:t>
        </w:r>
        <w:proofErr w:type="spellEnd"/>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w:t>
        </w:r>
      </w:ins>
    </w:p>
    <w:p w14:paraId="07D2C5A9" w14:textId="77777777" w:rsidR="00247B7A" w:rsidRPr="00247B7A" w:rsidRDefault="00247B7A" w:rsidP="00247B7A">
      <w:pPr>
        <w:autoSpaceDE w:val="0"/>
        <w:autoSpaceDN w:val="0"/>
        <w:adjustRightInd w:val="0"/>
        <w:spacing w:before="0" w:after="0"/>
        <w:rPr>
          <w:ins w:id="120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210" w:author="Author" w:date="2025-10-24T13:40:00Z">
        <w:r w:rsidRPr="00247B7A">
          <w:rPr>
            <w:rFonts w:ascii="Courier New" w:hAnsi="Courier New" w:cs="Courier New"/>
            <w:color w:val="000000"/>
            <w:sz w:val="17"/>
            <w:szCs w:val="17"/>
            <w:highlight w:val="white"/>
          </w:rPr>
          <w:t>&lt;com:FileName&gt;EM_015065203-0001_20250101_RegistrationCertificate.pdf&lt;/com:FileName&gt;</w:t>
        </w:r>
      </w:ins>
    </w:p>
    <w:p w14:paraId="3BF590FA" w14:textId="77777777" w:rsidR="00247B7A" w:rsidRPr="00247B7A" w:rsidRDefault="00247B7A" w:rsidP="00247B7A">
      <w:pPr>
        <w:autoSpaceDE w:val="0"/>
        <w:autoSpaceDN w:val="0"/>
        <w:adjustRightInd w:val="0"/>
        <w:spacing w:before="0" w:after="0"/>
        <w:rPr>
          <w:ins w:id="121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12" w:author="Author" w:date="2025-10-24T13:40:00Z">
        <w:r w:rsidRPr="00247B7A">
          <w:rPr>
            <w:rFonts w:ascii="Courier New" w:hAnsi="Courier New" w:cs="Courier New"/>
            <w:color w:val="000000"/>
            <w:sz w:val="17"/>
            <w:szCs w:val="17"/>
            <w:highlight w:val="white"/>
          </w:rPr>
          <w:t>&lt;com:DocumentLocationURI&gt;SupplementaryArtifacts/EM_015065203-0001_20250101_RegistrationCertificate.pdf&lt;/com:DocumentLocationURI&gt;</w:t>
        </w:r>
      </w:ins>
    </w:p>
    <w:p w14:paraId="56C7A395" w14:textId="77777777" w:rsidR="00247B7A" w:rsidRPr="00247B7A" w:rsidRDefault="00247B7A" w:rsidP="00247B7A">
      <w:pPr>
        <w:autoSpaceDE w:val="0"/>
        <w:autoSpaceDN w:val="0"/>
        <w:adjustRightInd w:val="0"/>
        <w:spacing w:before="0" w:after="0"/>
        <w:rPr>
          <w:ins w:id="121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14" w:author="Author" w:date="2025-10-24T13:40:00Z">
        <w:r w:rsidRPr="00247B7A">
          <w:rPr>
            <w:rFonts w:ascii="Courier New" w:hAnsi="Courier New" w:cs="Courier New"/>
            <w:color w:val="000000"/>
            <w:sz w:val="17"/>
            <w:szCs w:val="17"/>
            <w:highlight w:val="white"/>
          </w:rPr>
          <w:t>&lt;pde:DocumentAsFiledIndicator&gt;false&lt;/pde:DocumentAsFiledIndicator&gt;</w:t>
        </w:r>
      </w:ins>
    </w:p>
    <w:p w14:paraId="43DB6006" w14:textId="77777777" w:rsidR="00247B7A" w:rsidRPr="00247B7A" w:rsidRDefault="00247B7A" w:rsidP="00247B7A">
      <w:pPr>
        <w:autoSpaceDE w:val="0"/>
        <w:autoSpaceDN w:val="0"/>
        <w:adjustRightInd w:val="0"/>
        <w:spacing w:before="0" w:after="0"/>
        <w:rPr>
          <w:ins w:id="121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16" w:author="Author" w:date="2025-10-24T13:40:00Z">
        <w:r w:rsidRPr="00247B7A">
          <w:rPr>
            <w:rFonts w:ascii="Courier New" w:hAnsi="Courier New" w:cs="Courier New"/>
            <w:color w:val="000000"/>
            <w:sz w:val="17"/>
            <w:szCs w:val="17"/>
            <w:highlight w:val="white"/>
          </w:rPr>
          <w:t>&lt;pde:DocumentFileFormatCategory&gt;PDF&lt;/pde:DocumentFileFormatCategory&gt;</w:t>
        </w:r>
      </w:ins>
    </w:p>
    <w:p w14:paraId="51FF984D" w14:textId="77777777" w:rsidR="00247B7A" w:rsidRPr="00247B7A" w:rsidRDefault="00247B7A" w:rsidP="00247B7A">
      <w:pPr>
        <w:autoSpaceDE w:val="0"/>
        <w:autoSpaceDN w:val="0"/>
        <w:adjustRightInd w:val="0"/>
        <w:spacing w:before="0" w:after="0"/>
        <w:rPr>
          <w:ins w:id="121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1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&gt;Registration certificate&lt;/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w:t>
        </w:r>
      </w:ins>
    </w:p>
    <w:p w14:paraId="55829ECF" w14:textId="77777777" w:rsidR="00247B7A" w:rsidRPr="00247B7A" w:rsidRDefault="00247B7A" w:rsidP="00247B7A">
      <w:pPr>
        <w:autoSpaceDE w:val="0"/>
        <w:autoSpaceDN w:val="0"/>
        <w:adjustRightInd w:val="0"/>
        <w:spacing w:before="0" w:after="0"/>
        <w:rPr>
          <w:ins w:id="121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2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&gt;2025-01-22&lt;/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w:t>
        </w:r>
      </w:ins>
    </w:p>
    <w:p w14:paraId="0F134711" w14:textId="77777777" w:rsidR="00247B7A" w:rsidRPr="00247B7A" w:rsidRDefault="00247B7A" w:rsidP="00247B7A">
      <w:pPr>
        <w:autoSpaceDE w:val="0"/>
        <w:autoSpaceDN w:val="0"/>
        <w:adjustRightInd w:val="0"/>
        <w:spacing w:before="0" w:after="0"/>
        <w:rPr>
          <w:ins w:id="122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2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&gt;v1.0&lt;/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w:t>
        </w:r>
      </w:ins>
    </w:p>
    <w:p w14:paraId="7199FECF" w14:textId="77777777" w:rsidR="00247B7A" w:rsidRPr="00247B7A" w:rsidRDefault="00247B7A" w:rsidP="00247B7A">
      <w:pPr>
        <w:autoSpaceDE w:val="0"/>
        <w:autoSpaceDN w:val="0"/>
        <w:adjustRightInd w:val="0"/>
        <w:spacing w:before="0" w:after="0"/>
        <w:rPr>
          <w:ins w:id="122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2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com:unitCode</w:t>
        </w:r>
        <w:proofErr w:type="spellEnd"/>
        <w:r w:rsidRPr="00247B7A">
          <w:rPr>
            <w:rFonts w:ascii="Courier New" w:hAnsi="Courier New" w:cs="Courier New"/>
            <w:color w:val="000000"/>
            <w:sz w:val="17"/>
            <w:szCs w:val="17"/>
            <w:highlight w:val="white"/>
          </w:rPr>
          <w:t>="MB"&gt;2&lt;/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&gt;</w:t>
        </w:r>
      </w:ins>
    </w:p>
    <w:p w14:paraId="3BD14EC6" w14:textId="77777777" w:rsidR="00247B7A" w:rsidRPr="00247B7A" w:rsidRDefault="00247B7A" w:rsidP="00247B7A">
      <w:pPr>
        <w:autoSpaceDE w:val="0"/>
        <w:autoSpaceDN w:val="0"/>
        <w:adjustRightInd w:val="0"/>
        <w:spacing w:before="0" w:after="0"/>
        <w:rPr>
          <w:ins w:id="122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2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&gt;2&lt;/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w:t>
        </w:r>
      </w:ins>
    </w:p>
    <w:p w14:paraId="67C7DA45" w14:textId="77777777" w:rsidR="00247B7A" w:rsidRPr="00247B7A" w:rsidRDefault="00247B7A" w:rsidP="00247B7A">
      <w:pPr>
        <w:autoSpaceDE w:val="0"/>
        <w:autoSpaceDN w:val="0"/>
        <w:adjustRightInd w:val="0"/>
        <w:spacing w:before="0" w:after="0"/>
        <w:rPr>
          <w:ins w:id="122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2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certified copy of the registration certificate as supplementary file&lt;/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790D68D2" w14:textId="77777777" w:rsidR="00247B7A" w:rsidRPr="00247B7A" w:rsidRDefault="00247B7A" w:rsidP="00247B7A">
      <w:pPr>
        <w:autoSpaceDE w:val="0"/>
        <w:autoSpaceDN w:val="0"/>
        <w:adjustRightInd w:val="0"/>
        <w:spacing w:before="0" w:after="0"/>
        <w:rPr>
          <w:ins w:id="122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3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pde:SupplementaryDocument</w:t>
        </w:r>
        <w:proofErr w:type="spellEnd"/>
        <w:r w:rsidRPr="00247B7A">
          <w:rPr>
            <w:rFonts w:ascii="Courier New" w:hAnsi="Courier New" w:cs="Courier New"/>
            <w:color w:val="000000"/>
            <w:sz w:val="17"/>
            <w:szCs w:val="17"/>
            <w:highlight w:val="white"/>
          </w:rPr>
          <w:t>&gt;</w:t>
        </w:r>
      </w:ins>
    </w:p>
    <w:p w14:paraId="127B45BD" w14:textId="77777777" w:rsidR="00247B7A" w:rsidRPr="00247B7A" w:rsidRDefault="00247B7A" w:rsidP="00247B7A">
      <w:pPr>
        <w:autoSpaceDE w:val="0"/>
        <w:autoSpaceDN w:val="0"/>
        <w:adjustRightInd w:val="0"/>
        <w:spacing w:before="0" w:after="0"/>
        <w:rPr>
          <w:ins w:id="123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3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pde:SupplementaryDocument</w:t>
        </w:r>
        <w:proofErr w:type="spellEnd"/>
        <w:r w:rsidRPr="00247B7A">
          <w:rPr>
            <w:rFonts w:ascii="Courier New" w:hAnsi="Courier New" w:cs="Courier New"/>
            <w:color w:val="000000"/>
            <w:sz w:val="17"/>
            <w:szCs w:val="17"/>
            <w:highlight w:val="white"/>
          </w:rPr>
          <w:t>&gt;</w:t>
        </w:r>
      </w:ins>
    </w:p>
    <w:p w14:paraId="1E2F2A78" w14:textId="77777777" w:rsidR="00247B7A" w:rsidRPr="00247B7A" w:rsidRDefault="00247B7A" w:rsidP="00247B7A">
      <w:pPr>
        <w:autoSpaceDE w:val="0"/>
        <w:autoSpaceDN w:val="0"/>
        <w:adjustRightInd w:val="0"/>
        <w:spacing w:before="0" w:after="0"/>
        <w:rPr>
          <w:ins w:id="123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3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&gt;Industrial design representation (2D view)&lt;/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w:t>
        </w:r>
      </w:ins>
    </w:p>
    <w:p w14:paraId="127D0A06" w14:textId="77777777" w:rsidR="00247B7A" w:rsidRPr="00247B7A" w:rsidRDefault="00247B7A" w:rsidP="00247B7A">
      <w:pPr>
        <w:autoSpaceDE w:val="0"/>
        <w:autoSpaceDN w:val="0"/>
        <w:adjustRightInd w:val="0"/>
        <w:spacing w:before="0" w:after="0"/>
        <w:rPr>
          <w:ins w:id="123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3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com:FileName</w:t>
        </w:r>
        <w:proofErr w:type="spellEnd"/>
        <w:r w:rsidRPr="00247B7A">
          <w:rPr>
            <w:rFonts w:ascii="Courier New" w:hAnsi="Courier New" w:cs="Courier New"/>
            <w:color w:val="000000"/>
            <w:sz w:val="17"/>
            <w:szCs w:val="17"/>
            <w:highlight w:val="white"/>
          </w:rPr>
          <w:t>&gt;EM_015198753-0001_20250101-001.jpg&lt;/</w:t>
        </w:r>
        <w:proofErr w:type="spellStart"/>
        <w:r w:rsidRPr="00247B7A">
          <w:rPr>
            <w:rFonts w:ascii="Courier New" w:hAnsi="Courier New" w:cs="Courier New"/>
            <w:color w:val="000000"/>
            <w:sz w:val="17"/>
            <w:szCs w:val="17"/>
            <w:highlight w:val="white"/>
          </w:rPr>
          <w:t>com:FileName</w:t>
        </w:r>
        <w:proofErr w:type="spellEnd"/>
        <w:r w:rsidRPr="00247B7A">
          <w:rPr>
            <w:rFonts w:ascii="Courier New" w:hAnsi="Courier New" w:cs="Courier New"/>
            <w:color w:val="000000"/>
            <w:sz w:val="17"/>
            <w:szCs w:val="17"/>
            <w:highlight w:val="white"/>
          </w:rPr>
          <w:t>&gt;</w:t>
        </w:r>
      </w:ins>
    </w:p>
    <w:p w14:paraId="61F64625" w14:textId="77777777" w:rsidR="00247B7A" w:rsidRPr="00247B7A" w:rsidRDefault="00247B7A" w:rsidP="00247B7A">
      <w:pPr>
        <w:autoSpaceDE w:val="0"/>
        <w:autoSpaceDN w:val="0"/>
        <w:adjustRightInd w:val="0"/>
        <w:spacing w:before="0" w:after="0"/>
        <w:rPr>
          <w:ins w:id="123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38" w:author="Author" w:date="2025-10-24T13:40:00Z">
        <w:r w:rsidRPr="00247B7A">
          <w:rPr>
            <w:rFonts w:ascii="Courier New" w:hAnsi="Courier New" w:cs="Courier New"/>
            <w:color w:val="000000"/>
            <w:sz w:val="17"/>
            <w:szCs w:val="17"/>
            <w:highlight w:val="white"/>
          </w:rPr>
          <w:t>&lt;com:DocumentLocationURI&gt;SupplementaryArtifacts/EM_015198753-0001_20250101-001.jpg&lt;/com:DocumentLocationURI&gt;</w:t>
        </w:r>
      </w:ins>
    </w:p>
    <w:p w14:paraId="3FEDDB99" w14:textId="77777777" w:rsidR="00247B7A" w:rsidRPr="00247B7A" w:rsidRDefault="00247B7A" w:rsidP="00247B7A">
      <w:pPr>
        <w:autoSpaceDE w:val="0"/>
        <w:autoSpaceDN w:val="0"/>
        <w:adjustRightInd w:val="0"/>
        <w:spacing w:before="0" w:after="0"/>
        <w:rPr>
          <w:ins w:id="123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40" w:author="Author" w:date="2025-10-24T13:40:00Z">
        <w:r w:rsidRPr="00247B7A">
          <w:rPr>
            <w:rFonts w:ascii="Courier New" w:hAnsi="Courier New" w:cs="Courier New"/>
            <w:color w:val="000000"/>
            <w:sz w:val="17"/>
            <w:szCs w:val="17"/>
            <w:highlight w:val="white"/>
          </w:rPr>
          <w:t>&lt;pde:DocumentAsFiledIndicator&gt;true&lt;/pde:DocumentAsFiledIndicator&gt;</w:t>
        </w:r>
      </w:ins>
    </w:p>
    <w:p w14:paraId="230E547A" w14:textId="77777777" w:rsidR="00247B7A" w:rsidRPr="00247B7A" w:rsidRDefault="00247B7A" w:rsidP="00247B7A">
      <w:pPr>
        <w:autoSpaceDE w:val="0"/>
        <w:autoSpaceDN w:val="0"/>
        <w:adjustRightInd w:val="0"/>
        <w:spacing w:before="0" w:after="0"/>
        <w:rPr>
          <w:ins w:id="124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42" w:author="Author" w:date="2025-10-24T13:40:00Z">
        <w:r w:rsidRPr="00247B7A">
          <w:rPr>
            <w:rFonts w:ascii="Courier New" w:hAnsi="Courier New" w:cs="Courier New"/>
            <w:color w:val="000000"/>
            <w:sz w:val="17"/>
            <w:szCs w:val="17"/>
            <w:highlight w:val="white"/>
          </w:rPr>
          <w:t>&lt;pde:DocumentFileFormatCategory&gt;JPEG&lt;/pde:DocumentFileFormatCategory&gt;</w:t>
        </w:r>
      </w:ins>
    </w:p>
    <w:p w14:paraId="77CB8244" w14:textId="77777777" w:rsidR="00247B7A" w:rsidRPr="00247B7A" w:rsidRDefault="00247B7A" w:rsidP="00247B7A">
      <w:pPr>
        <w:autoSpaceDE w:val="0"/>
        <w:autoSpaceDN w:val="0"/>
        <w:adjustRightInd w:val="0"/>
        <w:spacing w:before="0" w:after="0"/>
        <w:rPr>
          <w:ins w:id="124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4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&gt;Industrial design representation&lt;/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w:t>
        </w:r>
      </w:ins>
    </w:p>
    <w:p w14:paraId="55516283" w14:textId="77777777" w:rsidR="00247B7A" w:rsidRPr="00247B7A" w:rsidRDefault="00247B7A" w:rsidP="00247B7A">
      <w:pPr>
        <w:autoSpaceDE w:val="0"/>
        <w:autoSpaceDN w:val="0"/>
        <w:adjustRightInd w:val="0"/>
        <w:spacing w:before="0" w:after="0"/>
        <w:rPr>
          <w:ins w:id="124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4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&gt;2025-01-22&lt;/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w:t>
        </w:r>
      </w:ins>
    </w:p>
    <w:p w14:paraId="2E3D2684" w14:textId="77777777" w:rsidR="00247B7A" w:rsidRPr="00247B7A" w:rsidRDefault="00247B7A" w:rsidP="00247B7A">
      <w:pPr>
        <w:autoSpaceDE w:val="0"/>
        <w:autoSpaceDN w:val="0"/>
        <w:adjustRightInd w:val="0"/>
        <w:spacing w:before="0" w:after="0"/>
        <w:rPr>
          <w:ins w:id="124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4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&gt;v1.0&lt;/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w:t>
        </w:r>
      </w:ins>
    </w:p>
    <w:p w14:paraId="7AFB5125" w14:textId="77777777" w:rsidR="00247B7A" w:rsidRPr="00247B7A" w:rsidRDefault="00247B7A" w:rsidP="00247B7A">
      <w:pPr>
        <w:autoSpaceDE w:val="0"/>
        <w:autoSpaceDN w:val="0"/>
        <w:adjustRightInd w:val="0"/>
        <w:spacing w:before="0" w:after="0"/>
        <w:rPr>
          <w:ins w:id="124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5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com:unitCode</w:t>
        </w:r>
        <w:proofErr w:type="spellEnd"/>
        <w:r w:rsidRPr="00247B7A">
          <w:rPr>
            <w:rFonts w:ascii="Courier New" w:hAnsi="Courier New" w:cs="Courier New"/>
            <w:color w:val="000000"/>
            <w:sz w:val="17"/>
            <w:szCs w:val="17"/>
            <w:highlight w:val="white"/>
          </w:rPr>
          <w:t>="MB"&gt;1&lt;/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&gt;</w:t>
        </w:r>
      </w:ins>
    </w:p>
    <w:p w14:paraId="1664E551" w14:textId="77777777" w:rsidR="00247B7A" w:rsidRPr="00247B7A" w:rsidRDefault="00247B7A" w:rsidP="00247B7A">
      <w:pPr>
        <w:autoSpaceDE w:val="0"/>
        <w:autoSpaceDN w:val="0"/>
        <w:adjustRightInd w:val="0"/>
        <w:spacing w:before="0" w:after="0"/>
        <w:rPr>
          <w:ins w:id="125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5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&gt;1&lt;/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w:t>
        </w:r>
      </w:ins>
    </w:p>
    <w:p w14:paraId="37BE050E" w14:textId="77777777" w:rsidR="00247B7A" w:rsidRPr="00247B7A" w:rsidRDefault="00247B7A" w:rsidP="00247B7A">
      <w:pPr>
        <w:autoSpaceDE w:val="0"/>
        <w:autoSpaceDN w:val="0"/>
        <w:adjustRightInd w:val="0"/>
        <w:spacing w:before="0" w:after="0"/>
        <w:rPr>
          <w:ins w:id="125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5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first 2D view of 3D model which was provided by the applicant as a supplementary binary file&lt;/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0FD4BF82" w14:textId="77777777" w:rsidR="00247B7A" w:rsidRPr="00247B7A" w:rsidRDefault="00247B7A" w:rsidP="00247B7A">
      <w:pPr>
        <w:autoSpaceDE w:val="0"/>
        <w:autoSpaceDN w:val="0"/>
        <w:adjustRightInd w:val="0"/>
        <w:spacing w:before="0" w:after="0"/>
        <w:rPr>
          <w:ins w:id="125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5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pde:SupplementaryDocument</w:t>
        </w:r>
        <w:proofErr w:type="spellEnd"/>
        <w:r w:rsidRPr="00247B7A">
          <w:rPr>
            <w:rFonts w:ascii="Courier New" w:hAnsi="Courier New" w:cs="Courier New"/>
            <w:color w:val="000000"/>
            <w:sz w:val="17"/>
            <w:szCs w:val="17"/>
            <w:highlight w:val="white"/>
          </w:rPr>
          <w:t>&gt;</w:t>
        </w:r>
      </w:ins>
    </w:p>
    <w:p w14:paraId="6FC39466" w14:textId="77777777" w:rsidR="00247B7A" w:rsidRPr="00247B7A" w:rsidRDefault="00247B7A" w:rsidP="00247B7A">
      <w:pPr>
        <w:autoSpaceDE w:val="0"/>
        <w:autoSpaceDN w:val="0"/>
        <w:adjustRightInd w:val="0"/>
        <w:spacing w:before="0" w:after="0"/>
        <w:rPr>
          <w:ins w:id="125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5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pde:SupplementaryDocument</w:t>
        </w:r>
        <w:proofErr w:type="spellEnd"/>
        <w:r w:rsidRPr="00247B7A">
          <w:rPr>
            <w:rFonts w:ascii="Courier New" w:hAnsi="Courier New" w:cs="Courier New"/>
            <w:color w:val="000000"/>
            <w:sz w:val="17"/>
            <w:szCs w:val="17"/>
            <w:highlight w:val="white"/>
          </w:rPr>
          <w:t>&gt;</w:t>
        </w:r>
      </w:ins>
    </w:p>
    <w:p w14:paraId="3D20F368" w14:textId="77777777" w:rsidR="00247B7A" w:rsidRPr="00247B7A" w:rsidRDefault="00247B7A" w:rsidP="00247B7A">
      <w:pPr>
        <w:autoSpaceDE w:val="0"/>
        <w:autoSpaceDN w:val="0"/>
        <w:adjustRightInd w:val="0"/>
        <w:spacing w:before="0" w:after="0"/>
        <w:rPr>
          <w:ins w:id="125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6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&gt;Industrial design representation (2D view)&lt;/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w:t>
        </w:r>
      </w:ins>
    </w:p>
    <w:p w14:paraId="3426BB6B" w14:textId="77777777" w:rsidR="00247B7A" w:rsidRPr="00247B7A" w:rsidRDefault="00247B7A" w:rsidP="00247B7A">
      <w:pPr>
        <w:autoSpaceDE w:val="0"/>
        <w:autoSpaceDN w:val="0"/>
        <w:adjustRightInd w:val="0"/>
        <w:spacing w:before="0" w:after="0"/>
        <w:rPr>
          <w:ins w:id="126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6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com:FileName</w:t>
        </w:r>
        <w:proofErr w:type="spellEnd"/>
        <w:r w:rsidRPr="00247B7A">
          <w:rPr>
            <w:rFonts w:ascii="Courier New" w:hAnsi="Courier New" w:cs="Courier New"/>
            <w:color w:val="000000"/>
            <w:sz w:val="17"/>
            <w:szCs w:val="17"/>
            <w:highlight w:val="white"/>
          </w:rPr>
          <w:t>&gt;EM_015198753-0001_20250101-002.jpg&lt;/</w:t>
        </w:r>
        <w:proofErr w:type="spellStart"/>
        <w:r w:rsidRPr="00247B7A">
          <w:rPr>
            <w:rFonts w:ascii="Courier New" w:hAnsi="Courier New" w:cs="Courier New"/>
            <w:color w:val="000000"/>
            <w:sz w:val="17"/>
            <w:szCs w:val="17"/>
            <w:highlight w:val="white"/>
          </w:rPr>
          <w:t>com:FileName</w:t>
        </w:r>
        <w:proofErr w:type="spellEnd"/>
        <w:r w:rsidRPr="00247B7A">
          <w:rPr>
            <w:rFonts w:ascii="Courier New" w:hAnsi="Courier New" w:cs="Courier New"/>
            <w:color w:val="000000"/>
            <w:sz w:val="17"/>
            <w:szCs w:val="17"/>
            <w:highlight w:val="white"/>
          </w:rPr>
          <w:t>&gt;</w:t>
        </w:r>
      </w:ins>
    </w:p>
    <w:p w14:paraId="4CF0BB28" w14:textId="77777777" w:rsidR="00247B7A" w:rsidRPr="00247B7A" w:rsidRDefault="00247B7A" w:rsidP="00247B7A">
      <w:pPr>
        <w:autoSpaceDE w:val="0"/>
        <w:autoSpaceDN w:val="0"/>
        <w:adjustRightInd w:val="0"/>
        <w:spacing w:before="0" w:after="0"/>
        <w:rPr>
          <w:ins w:id="126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64" w:author="Author" w:date="2025-10-24T13:40:00Z">
        <w:r w:rsidRPr="00247B7A">
          <w:rPr>
            <w:rFonts w:ascii="Courier New" w:hAnsi="Courier New" w:cs="Courier New"/>
            <w:color w:val="000000"/>
            <w:sz w:val="17"/>
            <w:szCs w:val="17"/>
            <w:highlight w:val="white"/>
          </w:rPr>
          <w:t>&lt;com:DocumentLocationURI&gt;SupplementaryArtifacts/EM_015198753-0001_20250101-002.jpg&lt;/com:DocumentLocationURI&gt;</w:t>
        </w:r>
      </w:ins>
    </w:p>
    <w:p w14:paraId="4A48CBB7" w14:textId="77777777" w:rsidR="00247B7A" w:rsidRPr="00247B7A" w:rsidRDefault="00247B7A" w:rsidP="00247B7A">
      <w:pPr>
        <w:autoSpaceDE w:val="0"/>
        <w:autoSpaceDN w:val="0"/>
        <w:adjustRightInd w:val="0"/>
        <w:spacing w:before="0" w:after="0"/>
        <w:rPr>
          <w:ins w:id="126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66" w:author="Author" w:date="2025-10-24T13:40:00Z">
        <w:r w:rsidRPr="00247B7A">
          <w:rPr>
            <w:rFonts w:ascii="Courier New" w:hAnsi="Courier New" w:cs="Courier New"/>
            <w:color w:val="000000"/>
            <w:sz w:val="17"/>
            <w:szCs w:val="17"/>
            <w:highlight w:val="white"/>
          </w:rPr>
          <w:t>&lt;pde:DocumentAsFiledIndicator&gt;true&lt;/pde:DocumentAsFiledIndicator&gt;</w:t>
        </w:r>
      </w:ins>
    </w:p>
    <w:p w14:paraId="65BC11AE" w14:textId="77777777" w:rsidR="00247B7A" w:rsidRPr="00247B7A" w:rsidRDefault="00247B7A" w:rsidP="00247B7A">
      <w:pPr>
        <w:autoSpaceDE w:val="0"/>
        <w:autoSpaceDN w:val="0"/>
        <w:adjustRightInd w:val="0"/>
        <w:spacing w:before="0" w:after="0"/>
        <w:rPr>
          <w:ins w:id="126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68" w:author="Author" w:date="2025-10-24T13:40:00Z">
        <w:r w:rsidRPr="00247B7A">
          <w:rPr>
            <w:rFonts w:ascii="Courier New" w:hAnsi="Courier New" w:cs="Courier New"/>
            <w:color w:val="000000"/>
            <w:sz w:val="17"/>
            <w:szCs w:val="17"/>
            <w:highlight w:val="white"/>
          </w:rPr>
          <w:t>&lt;pde:DocumentFileFormatCategory&gt;JPEG&lt;/pde:DocumentFileFormatCategory&gt;</w:t>
        </w:r>
      </w:ins>
    </w:p>
    <w:p w14:paraId="7AFF371E" w14:textId="77777777" w:rsidR="00247B7A" w:rsidRPr="00247B7A" w:rsidRDefault="00247B7A" w:rsidP="00247B7A">
      <w:pPr>
        <w:autoSpaceDE w:val="0"/>
        <w:autoSpaceDN w:val="0"/>
        <w:adjustRightInd w:val="0"/>
        <w:spacing w:before="0" w:after="0"/>
        <w:rPr>
          <w:ins w:id="126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7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&gt;Industrial design representation&lt;/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w:t>
        </w:r>
      </w:ins>
    </w:p>
    <w:p w14:paraId="2BF28438" w14:textId="77777777" w:rsidR="00247B7A" w:rsidRPr="00247B7A" w:rsidRDefault="00247B7A" w:rsidP="00247B7A">
      <w:pPr>
        <w:autoSpaceDE w:val="0"/>
        <w:autoSpaceDN w:val="0"/>
        <w:adjustRightInd w:val="0"/>
        <w:spacing w:before="0" w:after="0"/>
        <w:rPr>
          <w:ins w:id="127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7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&gt;2025-01-22&lt;/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w:t>
        </w:r>
      </w:ins>
    </w:p>
    <w:p w14:paraId="11C717D0" w14:textId="77777777" w:rsidR="00247B7A" w:rsidRPr="00247B7A" w:rsidRDefault="00247B7A" w:rsidP="00247B7A">
      <w:pPr>
        <w:autoSpaceDE w:val="0"/>
        <w:autoSpaceDN w:val="0"/>
        <w:adjustRightInd w:val="0"/>
        <w:spacing w:before="0" w:after="0"/>
        <w:rPr>
          <w:ins w:id="127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7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&gt;v1.0&lt;/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w:t>
        </w:r>
      </w:ins>
    </w:p>
    <w:p w14:paraId="1DE93445" w14:textId="77777777" w:rsidR="00247B7A" w:rsidRPr="00247B7A" w:rsidRDefault="00247B7A" w:rsidP="00247B7A">
      <w:pPr>
        <w:autoSpaceDE w:val="0"/>
        <w:autoSpaceDN w:val="0"/>
        <w:adjustRightInd w:val="0"/>
        <w:spacing w:before="0" w:after="0"/>
        <w:rPr>
          <w:ins w:id="127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7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com:unitCode</w:t>
        </w:r>
        <w:proofErr w:type="spellEnd"/>
        <w:r w:rsidRPr="00247B7A">
          <w:rPr>
            <w:rFonts w:ascii="Courier New" w:hAnsi="Courier New" w:cs="Courier New"/>
            <w:color w:val="000000"/>
            <w:sz w:val="17"/>
            <w:szCs w:val="17"/>
            <w:highlight w:val="white"/>
          </w:rPr>
          <w:t>="MB"&gt;1&lt;/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&gt;</w:t>
        </w:r>
      </w:ins>
    </w:p>
    <w:p w14:paraId="16870D44" w14:textId="77777777" w:rsidR="00247B7A" w:rsidRPr="00247B7A" w:rsidRDefault="00247B7A" w:rsidP="00247B7A">
      <w:pPr>
        <w:autoSpaceDE w:val="0"/>
        <w:autoSpaceDN w:val="0"/>
        <w:adjustRightInd w:val="0"/>
        <w:spacing w:before="0" w:after="0"/>
        <w:rPr>
          <w:ins w:id="127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7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&gt;1&lt;/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w:t>
        </w:r>
      </w:ins>
    </w:p>
    <w:p w14:paraId="5614A725" w14:textId="77777777" w:rsidR="00247B7A" w:rsidRPr="00247B7A" w:rsidRDefault="00247B7A" w:rsidP="00247B7A">
      <w:pPr>
        <w:autoSpaceDE w:val="0"/>
        <w:autoSpaceDN w:val="0"/>
        <w:adjustRightInd w:val="0"/>
        <w:spacing w:before="0" w:after="0"/>
        <w:rPr>
          <w:ins w:id="127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8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second 2D view of 3D model which was provided by the applicant as a supplementary binary file&lt;/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715D0E2E" w14:textId="77777777" w:rsidR="00247B7A" w:rsidRPr="00247B7A" w:rsidRDefault="00247B7A" w:rsidP="00247B7A">
      <w:pPr>
        <w:autoSpaceDE w:val="0"/>
        <w:autoSpaceDN w:val="0"/>
        <w:adjustRightInd w:val="0"/>
        <w:spacing w:before="0" w:after="0"/>
        <w:rPr>
          <w:ins w:id="128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8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pde:SupplementaryDocument</w:t>
        </w:r>
        <w:proofErr w:type="spellEnd"/>
        <w:r w:rsidRPr="00247B7A">
          <w:rPr>
            <w:rFonts w:ascii="Courier New" w:hAnsi="Courier New" w:cs="Courier New"/>
            <w:color w:val="000000"/>
            <w:sz w:val="17"/>
            <w:szCs w:val="17"/>
            <w:highlight w:val="white"/>
          </w:rPr>
          <w:t>&gt;</w:t>
        </w:r>
      </w:ins>
    </w:p>
    <w:p w14:paraId="19F5EF74" w14:textId="77777777" w:rsidR="00247B7A" w:rsidRPr="00247B7A" w:rsidRDefault="00247B7A" w:rsidP="00247B7A">
      <w:pPr>
        <w:autoSpaceDE w:val="0"/>
        <w:autoSpaceDN w:val="0"/>
        <w:adjustRightInd w:val="0"/>
        <w:spacing w:before="0" w:after="0"/>
        <w:rPr>
          <w:ins w:id="128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8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pde:SupplementaryDocument</w:t>
        </w:r>
        <w:proofErr w:type="spellEnd"/>
        <w:r w:rsidRPr="00247B7A">
          <w:rPr>
            <w:rFonts w:ascii="Courier New" w:hAnsi="Courier New" w:cs="Courier New"/>
            <w:color w:val="000000"/>
            <w:sz w:val="17"/>
            <w:szCs w:val="17"/>
            <w:highlight w:val="white"/>
          </w:rPr>
          <w:t>&gt;</w:t>
        </w:r>
      </w:ins>
    </w:p>
    <w:p w14:paraId="0AEFE89F" w14:textId="77777777" w:rsidR="00247B7A" w:rsidRPr="00247B7A" w:rsidRDefault="00247B7A" w:rsidP="00247B7A">
      <w:pPr>
        <w:autoSpaceDE w:val="0"/>
        <w:autoSpaceDN w:val="0"/>
        <w:adjustRightInd w:val="0"/>
        <w:spacing w:before="0" w:after="0"/>
        <w:rPr>
          <w:ins w:id="128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8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&gt;Industrial design representation (2D view)&lt;/</w:t>
        </w:r>
        <w:proofErr w:type="spellStart"/>
        <w:r w:rsidRPr="00247B7A">
          <w:rPr>
            <w:rFonts w:ascii="Courier New" w:hAnsi="Courier New" w:cs="Courier New"/>
            <w:color w:val="000000"/>
            <w:sz w:val="17"/>
            <w:szCs w:val="17"/>
            <w:highlight w:val="white"/>
          </w:rPr>
          <w:t>com:DocumentName</w:t>
        </w:r>
        <w:proofErr w:type="spellEnd"/>
        <w:r w:rsidRPr="00247B7A">
          <w:rPr>
            <w:rFonts w:ascii="Courier New" w:hAnsi="Courier New" w:cs="Courier New"/>
            <w:color w:val="000000"/>
            <w:sz w:val="17"/>
            <w:szCs w:val="17"/>
            <w:highlight w:val="white"/>
          </w:rPr>
          <w:t>&gt;</w:t>
        </w:r>
      </w:ins>
    </w:p>
    <w:p w14:paraId="30BBC712" w14:textId="77777777" w:rsidR="00247B7A" w:rsidRPr="00247B7A" w:rsidRDefault="00247B7A" w:rsidP="00247B7A">
      <w:pPr>
        <w:autoSpaceDE w:val="0"/>
        <w:autoSpaceDN w:val="0"/>
        <w:adjustRightInd w:val="0"/>
        <w:spacing w:before="0" w:after="0"/>
        <w:rPr>
          <w:ins w:id="128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8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com:FileName</w:t>
        </w:r>
        <w:proofErr w:type="spellEnd"/>
        <w:r w:rsidRPr="00247B7A">
          <w:rPr>
            <w:rFonts w:ascii="Courier New" w:hAnsi="Courier New" w:cs="Courier New"/>
            <w:color w:val="000000"/>
            <w:sz w:val="17"/>
            <w:szCs w:val="17"/>
            <w:highlight w:val="white"/>
          </w:rPr>
          <w:t>&gt;EM_015198753-0001_20250101-003.jpg&lt;/</w:t>
        </w:r>
        <w:proofErr w:type="spellStart"/>
        <w:r w:rsidRPr="00247B7A">
          <w:rPr>
            <w:rFonts w:ascii="Courier New" w:hAnsi="Courier New" w:cs="Courier New"/>
            <w:color w:val="000000"/>
            <w:sz w:val="17"/>
            <w:szCs w:val="17"/>
            <w:highlight w:val="white"/>
          </w:rPr>
          <w:t>com:FileName</w:t>
        </w:r>
        <w:proofErr w:type="spellEnd"/>
        <w:r w:rsidRPr="00247B7A">
          <w:rPr>
            <w:rFonts w:ascii="Courier New" w:hAnsi="Courier New" w:cs="Courier New"/>
            <w:color w:val="000000"/>
            <w:sz w:val="17"/>
            <w:szCs w:val="17"/>
            <w:highlight w:val="white"/>
          </w:rPr>
          <w:t>&gt;</w:t>
        </w:r>
      </w:ins>
    </w:p>
    <w:p w14:paraId="2ED0D6EE" w14:textId="77777777" w:rsidR="00247B7A" w:rsidRPr="00247B7A" w:rsidRDefault="00247B7A" w:rsidP="00247B7A">
      <w:pPr>
        <w:autoSpaceDE w:val="0"/>
        <w:autoSpaceDN w:val="0"/>
        <w:adjustRightInd w:val="0"/>
        <w:spacing w:before="0" w:after="0"/>
        <w:rPr>
          <w:ins w:id="128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90" w:author="Author" w:date="2025-10-24T13:40:00Z">
        <w:r w:rsidRPr="00247B7A">
          <w:rPr>
            <w:rFonts w:ascii="Courier New" w:hAnsi="Courier New" w:cs="Courier New"/>
            <w:color w:val="000000"/>
            <w:sz w:val="17"/>
            <w:szCs w:val="17"/>
            <w:highlight w:val="white"/>
          </w:rPr>
          <w:t>&lt;com:DocumentLocationURI&gt;SupplementaryArtifacts/EM_015198753-0001_20250101-003.jpg&lt;/com:DocumentLocationURI&gt;</w:t>
        </w:r>
      </w:ins>
    </w:p>
    <w:p w14:paraId="1CD236B0" w14:textId="77777777" w:rsidR="00247B7A" w:rsidRPr="00247B7A" w:rsidRDefault="00247B7A" w:rsidP="00247B7A">
      <w:pPr>
        <w:autoSpaceDE w:val="0"/>
        <w:autoSpaceDN w:val="0"/>
        <w:adjustRightInd w:val="0"/>
        <w:spacing w:before="0" w:after="0"/>
        <w:rPr>
          <w:ins w:id="129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92" w:author="Author" w:date="2025-10-24T13:40:00Z">
        <w:r w:rsidRPr="00247B7A">
          <w:rPr>
            <w:rFonts w:ascii="Courier New" w:hAnsi="Courier New" w:cs="Courier New"/>
            <w:color w:val="000000"/>
            <w:sz w:val="17"/>
            <w:szCs w:val="17"/>
            <w:highlight w:val="white"/>
          </w:rPr>
          <w:t>&lt;pde:DocumentAsFiledIndicator&gt;true&lt;/pde:DocumentAsFiledIndicator&gt;</w:t>
        </w:r>
      </w:ins>
    </w:p>
    <w:p w14:paraId="4788C9B1" w14:textId="77777777" w:rsidR="00247B7A" w:rsidRPr="00247B7A" w:rsidRDefault="00247B7A" w:rsidP="00247B7A">
      <w:pPr>
        <w:autoSpaceDE w:val="0"/>
        <w:autoSpaceDN w:val="0"/>
        <w:adjustRightInd w:val="0"/>
        <w:spacing w:before="0" w:after="0"/>
        <w:rPr>
          <w:ins w:id="129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94" w:author="Author" w:date="2025-10-24T13:40:00Z">
        <w:r w:rsidRPr="00247B7A">
          <w:rPr>
            <w:rFonts w:ascii="Courier New" w:hAnsi="Courier New" w:cs="Courier New"/>
            <w:color w:val="000000"/>
            <w:sz w:val="17"/>
            <w:szCs w:val="17"/>
            <w:highlight w:val="white"/>
          </w:rPr>
          <w:t>&lt;pde:DocumentFileFormatCategory&gt;JPEG&lt;/pde:DocumentFileFormatCategory&gt;</w:t>
        </w:r>
      </w:ins>
    </w:p>
    <w:p w14:paraId="65AE5747" w14:textId="77777777" w:rsidR="00247B7A" w:rsidRPr="00247B7A" w:rsidRDefault="00247B7A" w:rsidP="00247B7A">
      <w:pPr>
        <w:autoSpaceDE w:val="0"/>
        <w:autoSpaceDN w:val="0"/>
        <w:adjustRightInd w:val="0"/>
        <w:spacing w:before="0" w:after="0"/>
        <w:rPr>
          <w:ins w:id="129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9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&gt;Industrial design representation&lt;/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w:t>
        </w:r>
      </w:ins>
    </w:p>
    <w:p w14:paraId="6C571FAC" w14:textId="77777777" w:rsidR="00247B7A" w:rsidRPr="00247B7A" w:rsidRDefault="00247B7A" w:rsidP="00247B7A">
      <w:pPr>
        <w:autoSpaceDE w:val="0"/>
        <w:autoSpaceDN w:val="0"/>
        <w:adjustRightInd w:val="0"/>
        <w:spacing w:before="0" w:after="0"/>
        <w:rPr>
          <w:ins w:id="129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29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&gt;2025-01-22&lt;/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w:t>
        </w:r>
      </w:ins>
    </w:p>
    <w:p w14:paraId="6567045D" w14:textId="77777777" w:rsidR="00247B7A" w:rsidRPr="00D25BC6" w:rsidRDefault="00247B7A" w:rsidP="00247B7A">
      <w:pPr>
        <w:autoSpaceDE w:val="0"/>
        <w:autoSpaceDN w:val="0"/>
        <w:adjustRightInd w:val="0"/>
        <w:spacing w:before="0" w:after="0"/>
        <w:rPr>
          <w:ins w:id="129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00" w:author="Author" w:date="2025-10-24T13:40:00Z">
        <w:r w:rsidRPr="00D25BC6">
          <w:rPr>
            <w:rFonts w:ascii="Courier New" w:hAnsi="Courier New" w:cs="Courier New"/>
            <w:color w:val="000000"/>
            <w:sz w:val="17"/>
            <w:szCs w:val="17"/>
            <w:highlight w:val="white"/>
          </w:rPr>
          <w:t>&lt;com:DocumentVersion&gt;v1.0&lt;/com:DocumentVersion&gt;</w:t>
        </w:r>
      </w:ins>
    </w:p>
    <w:p w14:paraId="3C1F5FCB" w14:textId="77777777" w:rsidR="00247B7A" w:rsidRPr="00D25BC6" w:rsidRDefault="00247B7A" w:rsidP="00247B7A">
      <w:pPr>
        <w:autoSpaceDE w:val="0"/>
        <w:autoSpaceDN w:val="0"/>
        <w:adjustRightInd w:val="0"/>
        <w:spacing w:before="0" w:after="0"/>
        <w:rPr>
          <w:ins w:id="1301" w:author="Author" w:date="2025-10-24T13:40:00Z"/>
          <w:rFonts w:ascii="Courier New" w:hAnsi="Courier New" w:cs="Courier New"/>
          <w:color w:val="000000"/>
          <w:sz w:val="17"/>
          <w:szCs w:val="17"/>
          <w:highlight w:val="white"/>
        </w:rPr>
      </w:pPr>
      <w:r w:rsidRPr="00D25BC6">
        <w:rPr>
          <w:rFonts w:ascii="Courier New" w:hAnsi="Courier New" w:cs="Courier New"/>
          <w:color w:val="000000"/>
          <w:sz w:val="17"/>
          <w:szCs w:val="17"/>
          <w:highlight w:val="white"/>
        </w:rPr>
        <w:tab/>
      </w:r>
      <w:r w:rsidRPr="00D25BC6">
        <w:rPr>
          <w:rFonts w:ascii="Courier New" w:hAnsi="Courier New" w:cs="Courier New"/>
          <w:color w:val="000000"/>
          <w:sz w:val="17"/>
          <w:szCs w:val="17"/>
          <w:highlight w:val="white"/>
        </w:rPr>
        <w:tab/>
      </w:r>
      <w:r w:rsidRPr="00D25BC6">
        <w:rPr>
          <w:rFonts w:ascii="Courier New" w:hAnsi="Courier New" w:cs="Courier New"/>
          <w:color w:val="000000"/>
          <w:sz w:val="17"/>
          <w:szCs w:val="17"/>
          <w:highlight w:val="white"/>
        </w:rPr>
        <w:tab/>
      </w:r>
      <w:ins w:id="1302" w:author="Author" w:date="2025-10-24T13:40:00Z">
        <w:r w:rsidRPr="00D25BC6">
          <w:rPr>
            <w:rFonts w:ascii="Courier New" w:hAnsi="Courier New" w:cs="Courier New"/>
            <w:color w:val="000000"/>
            <w:sz w:val="17"/>
            <w:szCs w:val="17"/>
            <w:highlight w:val="white"/>
          </w:rPr>
          <w:t>&lt;com:DocumentSizeQuantity com:unitCode="MB"&gt;1&lt;/com:DocumentSizeQuantity&gt;</w:t>
        </w:r>
      </w:ins>
    </w:p>
    <w:p w14:paraId="1AAAB9D4" w14:textId="77777777" w:rsidR="00247B7A" w:rsidRPr="00247B7A" w:rsidRDefault="00247B7A" w:rsidP="00247B7A">
      <w:pPr>
        <w:autoSpaceDE w:val="0"/>
        <w:autoSpaceDN w:val="0"/>
        <w:adjustRightInd w:val="0"/>
        <w:spacing w:before="0" w:after="0"/>
        <w:rPr>
          <w:ins w:id="1303" w:author="Author" w:date="2025-10-24T13:40:00Z"/>
          <w:rFonts w:ascii="Courier New" w:hAnsi="Courier New" w:cs="Courier New"/>
          <w:color w:val="000000"/>
          <w:sz w:val="17"/>
          <w:szCs w:val="17"/>
          <w:highlight w:val="white"/>
        </w:rPr>
      </w:pPr>
      <w:r w:rsidRPr="00D25BC6">
        <w:rPr>
          <w:rFonts w:ascii="Courier New" w:hAnsi="Courier New" w:cs="Courier New"/>
          <w:color w:val="000000"/>
          <w:sz w:val="17"/>
          <w:szCs w:val="17"/>
          <w:highlight w:val="white"/>
        </w:rPr>
        <w:tab/>
      </w:r>
      <w:r w:rsidRPr="00D25BC6">
        <w:rPr>
          <w:rFonts w:ascii="Courier New" w:hAnsi="Courier New" w:cs="Courier New"/>
          <w:color w:val="000000"/>
          <w:sz w:val="17"/>
          <w:szCs w:val="17"/>
          <w:highlight w:val="white"/>
        </w:rPr>
        <w:tab/>
      </w:r>
      <w:r w:rsidRPr="00D25BC6">
        <w:rPr>
          <w:rFonts w:ascii="Courier New" w:hAnsi="Courier New" w:cs="Courier New"/>
          <w:color w:val="000000"/>
          <w:sz w:val="17"/>
          <w:szCs w:val="17"/>
          <w:highlight w:val="white"/>
        </w:rPr>
        <w:tab/>
      </w:r>
      <w:ins w:id="130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&gt;1&lt;/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w:t>
        </w:r>
      </w:ins>
    </w:p>
    <w:p w14:paraId="22A7ADA5" w14:textId="77777777" w:rsidR="00247B7A" w:rsidRPr="00247B7A" w:rsidRDefault="00247B7A" w:rsidP="00247B7A">
      <w:pPr>
        <w:autoSpaceDE w:val="0"/>
        <w:autoSpaceDN w:val="0"/>
        <w:adjustRightInd w:val="0"/>
        <w:spacing w:before="0" w:after="0"/>
        <w:rPr>
          <w:ins w:id="130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0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third 2D view of 3D model which was provided by the applicant as a supplementary binary file&lt;/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15BD4C31" w14:textId="77777777" w:rsidR="00247B7A" w:rsidRPr="00247B7A" w:rsidRDefault="00247B7A" w:rsidP="00247B7A">
      <w:pPr>
        <w:autoSpaceDE w:val="0"/>
        <w:autoSpaceDN w:val="0"/>
        <w:adjustRightInd w:val="0"/>
        <w:spacing w:before="0" w:after="0"/>
        <w:rPr>
          <w:ins w:id="1307"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08"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1A209E96" w14:textId="77777777" w:rsidR="00247B7A" w:rsidRPr="00247B7A" w:rsidRDefault="00247B7A" w:rsidP="00247B7A">
      <w:pPr>
        <w:autoSpaceDE w:val="0"/>
        <w:autoSpaceDN w:val="0"/>
        <w:adjustRightInd w:val="0"/>
        <w:spacing w:before="0" w:after="0"/>
        <w:rPr>
          <w:ins w:id="1309"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10"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7070AF77" w14:textId="77777777" w:rsidR="00247B7A" w:rsidRPr="00247B7A" w:rsidRDefault="00247B7A" w:rsidP="00247B7A">
      <w:pPr>
        <w:autoSpaceDE w:val="0"/>
        <w:autoSpaceDN w:val="0"/>
        <w:adjustRightInd w:val="0"/>
        <w:spacing w:before="0" w:after="0"/>
        <w:rPr>
          <w:ins w:id="1311"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12"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&gt;Bibliographic Data&lt;/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w:t>
        </w:r>
      </w:ins>
    </w:p>
    <w:p w14:paraId="2E08534E" w14:textId="77777777" w:rsidR="00247B7A" w:rsidRPr="00247B7A" w:rsidRDefault="00247B7A" w:rsidP="00247B7A">
      <w:pPr>
        <w:autoSpaceDE w:val="0"/>
        <w:autoSpaceDN w:val="0"/>
        <w:adjustRightInd w:val="0"/>
        <w:spacing w:before="0" w:after="0"/>
        <w:rPr>
          <w:ins w:id="131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14" w:author="Author" w:date="2025-10-24T13:40:00Z">
        <w:r w:rsidRPr="00247B7A">
          <w:rPr>
            <w:rFonts w:ascii="Courier New" w:hAnsi="Courier New" w:cs="Courier New"/>
            <w:color w:val="000000"/>
            <w:sz w:val="17"/>
            <w:szCs w:val="17"/>
            <w:highlight w:val="white"/>
          </w:rPr>
          <w:t>&lt;com:FileName&gt;EM_015065203-0001_20250101_BibliographicData.xml&lt;/com:FileName&gt;</w:t>
        </w:r>
      </w:ins>
    </w:p>
    <w:p w14:paraId="1070A08B" w14:textId="77777777" w:rsidR="00247B7A" w:rsidRPr="00247B7A" w:rsidRDefault="00247B7A" w:rsidP="00247B7A">
      <w:pPr>
        <w:autoSpaceDE w:val="0"/>
        <w:autoSpaceDN w:val="0"/>
        <w:adjustRightInd w:val="0"/>
        <w:spacing w:before="0" w:after="0"/>
        <w:rPr>
          <w:ins w:id="131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16" w:author="Author" w:date="2025-10-24T13:40:00Z">
        <w:r w:rsidRPr="00247B7A">
          <w:rPr>
            <w:rFonts w:ascii="Courier New" w:hAnsi="Courier New" w:cs="Courier New"/>
            <w:color w:val="000000"/>
            <w:sz w:val="17"/>
            <w:szCs w:val="17"/>
            <w:highlight w:val="white"/>
          </w:rPr>
          <w:t>&lt;com:DocumentLocationURI&gt;SupplementaryArtifacts/EM_015065203-0001_20250101_BibliographicData.xml&lt;/com:DocumentLocationURI&gt;</w:t>
        </w:r>
      </w:ins>
    </w:p>
    <w:p w14:paraId="4BCBB9BB" w14:textId="77777777" w:rsidR="00247B7A" w:rsidRPr="00247B7A" w:rsidRDefault="00247B7A" w:rsidP="00247B7A">
      <w:pPr>
        <w:autoSpaceDE w:val="0"/>
        <w:autoSpaceDN w:val="0"/>
        <w:adjustRightInd w:val="0"/>
        <w:spacing w:before="0" w:after="0"/>
        <w:rPr>
          <w:ins w:id="131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18" w:author="Author" w:date="2025-10-24T13:40:00Z">
        <w:r w:rsidRPr="00247B7A">
          <w:rPr>
            <w:rFonts w:ascii="Courier New" w:hAnsi="Courier New" w:cs="Courier New"/>
            <w:color w:val="000000"/>
            <w:sz w:val="17"/>
            <w:szCs w:val="17"/>
            <w:highlight w:val="white"/>
          </w:rPr>
          <w:t>&lt;pde:DocumentFileFormatCategory&gt;XML&lt;/pde:DocumentFileFormatCategory&gt;</w:t>
        </w:r>
      </w:ins>
    </w:p>
    <w:p w14:paraId="61A10E7A" w14:textId="77777777" w:rsidR="00247B7A" w:rsidRPr="00247B7A" w:rsidRDefault="00247B7A" w:rsidP="00247B7A">
      <w:pPr>
        <w:autoSpaceDE w:val="0"/>
        <w:autoSpaceDN w:val="0"/>
        <w:adjustRightInd w:val="0"/>
        <w:spacing w:before="0" w:after="0"/>
        <w:rPr>
          <w:ins w:id="131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2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&gt;Bibliographic data&lt;/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w:t>
        </w:r>
      </w:ins>
    </w:p>
    <w:p w14:paraId="7AB54C76" w14:textId="77777777" w:rsidR="00247B7A" w:rsidRPr="00247B7A" w:rsidRDefault="00247B7A" w:rsidP="00247B7A">
      <w:pPr>
        <w:autoSpaceDE w:val="0"/>
        <w:autoSpaceDN w:val="0"/>
        <w:adjustRightInd w:val="0"/>
        <w:spacing w:before="0" w:after="0"/>
        <w:rPr>
          <w:ins w:id="132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2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&gt;2025-01-22&lt;/</w:t>
        </w:r>
        <w:proofErr w:type="spellStart"/>
        <w:r w:rsidRPr="00247B7A">
          <w:rPr>
            <w:rFonts w:ascii="Courier New" w:hAnsi="Courier New" w:cs="Courier New"/>
            <w:color w:val="000000"/>
            <w:sz w:val="17"/>
            <w:szCs w:val="17"/>
            <w:highlight w:val="white"/>
          </w:rPr>
          <w:t>com:DocumentDate</w:t>
        </w:r>
        <w:proofErr w:type="spellEnd"/>
        <w:r w:rsidRPr="00247B7A">
          <w:rPr>
            <w:rFonts w:ascii="Courier New" w:hAnsi="Courier New" w:cs="Courier New"/>
            <w:color w:val="000000"/>
            <w:sz w:val="17"/>
            <w:szCs w:val="17"/>
            <w:highlight w:val="white"/>
          </w:rPr>
          <w:t>&gt;</w:t>
        </w:r>
      </w:ins>
    </w:p>
    <w:p w14:paraId="18434B86" w14:textId="77777777" w:rsidR="00247B7A" w:rsidRPr="00247B7A" w:rsidRDefault="00247B7A" w:rsidP="00247B7A">
      <w:pPr>
        <w:autoSpaceDE w:val="0"/>
        <w:autoSpaceDN w:val="0"/>
        <w:adjustRightInd w:val="0"/>
        <w:spacing w:before="0" w:after="0"/>
        <w:rPr>
          <w:ins w:id="132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2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&gt;v1.0&lt;/</w:t>
        </w:r>
        <w:proofErr w:type="spellStart"/>
        <w:r w:rsidRPr="00247B7A">
          <w:rPr>
            <w:rFonts w:ascii="Courier New" w:hAnsi="Courier New" w:cs="Courier New"/>
            <w:color w:val="000000"/>
            <w:sz w:val="17"/>
            <w:szCs w:val="17"/>
            <w:highlight w:val="white"/>
          </w:rPr>
          <w:t>com:DocumentVersion</w:t>
        </w:r>
        <w:proofErr w:type="spellEnd"/>
        <w:r w:rsidRPr="00247B7A">
          <w:rPr>
            <w:rFonts w:ascii="Courier New" w:hAnsi="Courier New" w:cs="Courier New"/>
            <w:color w:val="000000"/>
            <w:sz w:val="17"/>
            <w:szCs w:val="17"/>
            <w:highlight w:val="white"/>
          </w:rPr>
          <w:t>&gt;</w:t>
        </w:r>
      </w:ins>
    </w:p>
    <w:p w14:paraId="68B50282" w14:textId="77777777" w:rsidR="00247B7A" w:rsidRPr="00247B7A" w:rsidRDefault="00247B7A" w:rsidP="00247B7A">
      <w:pPr>
        <w:autoSpaceDE w:val="0"/>
        <w:autoSpaceDN w:val="0"/>
        <w:adjustRightInd w:val="0"/>
        <w:spacing w:before="0" w:after="0"/>
        <w:rPr>
          <w:ins w:id="132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26"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com:unitCode</w:t>
        </w:r>
        <w:proofErr w:type="spellEnd"/>
        <w:r w:rsidRPr="00247B7A">
          <w:rPr>
            <w:rFonts w:ascii="Courier New" w:hAnsi="Courier New" w:cs="Courier New"/>
            <w:color w:val="000000"/>
            <w:sz w:val="17"/>
            <w:szCs w:val="17"/>
            <w:highlight w:val="white"/>
          </w:rPr>
          <w:t>="MB"&gt;1&lt;/</w:t>
        </w:r>
        <w:proofErr w:type="spellStart"/>
        <w:r w:rsidRPr="00247B7A">
          <w:rPr>
            <w:rFonts w:ascii="Courier New" w:hAnsi="Courier New" w:cs="Courier New"/>
            <w:color w:val="000000"/>
            <w:sz w:val="17"/>
            <w:szCs w:val="17"/>
            <w:highlight w:val="white"/>
          </w:rPr>
          <w:t>com:DocumentSizeQuantity</w:t>
        </w:r>
        <w:proofErr w:type="spellEnd"/>
        <w:r w:rsidRPr="00247B7A">
          <w:rPr>
            <w:rFonts w:ascii="Courier New" w:hAnsi="Courier New" w:cs="Courier New"/>
            <w:color w:val="000000"/>
            <w:sz w:val="17"/>
            <w:szCs w:val="17"/>
            <w:highlight w:val="white"/>
          </w:rPr>
          <w:t>&gt;</w:t>
        </w:r>
      </w:ins>
    </w:p>
    <w:p w14:paraId="032E233A" w14:textId="77777777" w:rsidR="00247B7A" w:rsidRPr="00247B7A" w:rsidRDefault="00247B7A" w:rsidP="00247B7A">
      <w:pPr>
        <w:autoSpaceDE w:val="0"/>
        <w:autoSpaceDN w:val="0"/>
        <w:adjustRightInd w:val="0"/>
        <w:spacing w:before="0" w:after="0"/>
        <w:rPr>
          <w:ins w:id="132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2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&gt;1&lt;/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w:t>
        </w:r>
      </w:ins>
    </w:p>
    <w:p w14:paraId="1C0A0E10" w14:textId="77777777" w:rsidR="00247B7A" w:rsidRPr="00247B7A" w:rsidRDefault="00247B7A" w:rsidP="00247B7A">
      <w:pPr>
        <w:autoSpaceDE w:val="0"/>
        <w:autoSpaceDN w:val="0"/>
        <w:adjustRightInd w:val="0"/>
        <w:spacing w:before="0" w:after="0"/>
        <w:rPr>
          <w:ins w:id="1329"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30"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bibliographical data as supplementary file&lt;/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48CA32D0" w14:textId="77777777" w:rsidR="00247B7A" w:rsidRPr="00247B7A" w:rsidRDefault="00247B7A" w:rsidP="00247B7A">
      <w:pPr>
        <w:autoSpaceDE w:val="0"/>
        <w:autoSpaceDN w:val="0"/>
        <w:adjustRightInd w:val="0"/>
        <w:spacing w:before="0" w:after="0"/>
        <w:rPr>
          <w:ins w:id="1331"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32"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100C2C7C" w14:textId="77777777" w:rsidR="00247B7A" w:rsidRPr="00247B7A" w:rsidRDefault="00247B7A" w:rsidP="00247B7A">
      <w:pPr>
        <w:autoSpaceDE w:val="0"/>
        <w:autoSpaceDN w:val="0"/>
        <w:adjustRightInd w:val="0"/>
        <w:spacing w:before="0" w:after="0"/>
        <w:rPr>
          <w:ins w:id="1333"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34"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3E133922" w14:textId="77777777" w:rsidR="00247B7A" w:rsidRPr="00247B7A" w:rsidRDefault="00247B7A" w:rsidP="00247B7A">
      <w:pPr>
        <w:autoSpaceDE w:val="0"/>
        <w:autoSpaceDN w:val="0"/>
        <w:adjustRightInd w:val="0"/>
        <w:spacing w:before="0" w:after="0"/>
        <w:rPr>
          <w:ins w:id="1335"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36"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&gt;Classification Data&lt;/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w:t>
        </w:r>
      </w:ins>
    </w:p>
    <w:p w14:paraId="0283AE03" w14:textId="77777777" w:rsidR="00247B7A" w:rsidRPr="00247B7A" w:rsidRDefault="00247B7A" w:rsidP="00247B7A">
      <w:pPr>
        <w:autoSpaceDE w:val="0"/>
        <w:autoSpaceDN w:val="0"/>
        <w:adjustRightInd w:val="0"/>
        <w:spacing w:before="0" w:after="0"/>
        <w:rPr>
          <w:ins w:id="133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38" w:author="Author" w:date="2025-10-24T13:40:00Z">
        <w:r w:rsidRPr="00247B7A">
          <w:rPr>
            <w:rFonts w:ascii="Courier New" w:hAnsi="Courier New" w:cs="Courier New"/>
            <w:color w:val="000000"/>
            <w:sz w:val="17"/>
            <w:szCs w:val="17"/>
            <w:highlight w:val="white"/>
          </w:rPr>
          <w:t>&lt;com:FileName&gt;EM_015065203-0001_20251013_ClassificationData.xml&lt;/com:FileName&gt;</w:t>
        </w:r>
      </w:ins>
    </w:p>
    <w:p w14:paraId="10B768B5" w14:textId="77777777" w:rsidR="00247B7A" w:rsidRPr="00247B7A" w:rsidRDefault="00247B7A" w:rsidP="00247B7A">
      <w:pPr>
        <w:autoSpaceDE w:val="0"/>
        <w:autoSpaceDN w:val="0"/>
        <w:adjustRightInd w:val="0"/>
        <w:spacing w:before="0" w:after="0"/>
        <w:rPr>
          <w:ins w:id="1339" w:author="Author" w:date="2025-10-24T13:40:00Z"/>
          <w:rFonts w:ascii="Courier New" w:hAnsi="Courier New" w:cs="Courier New"/>
          <w:color w:val="000000"/>
          <w:sz w:val="17"/>
          <w:szCs w:val="17"/>
          <w:highlight w:val="white"/>
        </w:rPr>
      </w:pPr>
      <w:ins w:id="1340" w:author="Author" w:date="2025-10-24T13:40:00Z">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t>&lt;com:DocumentLocationURI&gt;SupplementaryArtifacts/EM_015065203-0001_20250101.xml&lt;/com:DocumentLocationURI&gt;</w:t>
        </w:r>
      </w:ins>
    </w:p>
    <w:p w14:paraId="6738A366" w14:textId="77777777" w:rsidR="00247B7A" w:rsidRPr="00247B7A" w:rsidRDefault="00247B7A" w:rsidP="00247B7A">
      <w:pPr>
        <w:autoSpaceDE w:val="0"/>
        <w:autoSpaceDN w:val="0"/>
        <w:adjustRightInd w:val="0"/>
        <w:spacing w:before="0" w:after="0"/>
        <w:rPr>
          <w:ins w:id="134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42" w:author="Author" w:date="2025-10-24T13:40:00Z">
        <w:r w:rsidRPr="00247B7A">
          <w:rPr>
            <w:rFonts w:ascii="Courier New" w:hAnsi="Courier New" w:cs="Courier New"/>
            <w:color w:val="000000"/>
            <w:sz w:val="17"/>
            <w:szCs w:val="17"/>
            <w:highlight w:val="white"/>
          </w:rPr>
          <w:t>&lt;pde:DocumentFileFormatCategory&gt;XML&lt;/pde:DocumentFileFormatCategory&gt;</w:t>
        </w:r>
      </w:ins>
    </w:p>
    <w:p w14:paraId="02E16104" w14:textId="77777777" w:rsidR="00247B7A" w:rsidRPr="00247B7A" w:rsidRDefault="00247B7A" w:rsidP="00247B7A">
      <w:pPr>
        <w:autoSpaceDE w:val="0"/>
        <w:autoSpaceDN w:val="0"/>
        <w:adjustRightInd w:val="0"/>
        <w:spacing w:before="0" w:after="0"/>
        <w:rPr>
          <w:ins w:id="134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4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&gt;Classification data&lt;/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w:t>
        </w:r>
      </w:ins>
    </w:p>
    <w:p w14:paraId="1B538B94" w14:textId="77777777" w:rsidR="00247B7A" w:rsidRPr="00247B7A" w:rsidRDefault="00247B7A" w:rsidP="00247B7A">
      <w:pPr>
        <w:autoSpaceDE w:val="0"/>
        <w:autoSpaceDN w:val="0"/>
        <w:adjustRightInd w:val="0"/>
        <w:spacing w:before="0" w:after="0"/>
        <w:rPr>
          <w:ins w:id="1345"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46"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com:DocumentDate</w:t>
        </w:r>
        <w:proofErr w:type="spellEnd"/>
        <w:r w:rsidRPr="00247B7A">
          <w:rPr>
            <w:rFonts w:ascii="Courier New" w:hAnsi="Courier New" w:cs="Courier New"/>
            <w:color w:val="000000"/>
            <w:sz w:val="17"/>
            <w:szCs w:val="17"/>
            <w:highlight w:val="white"/>
            <w:lang w:val="fr-FR"/>
          </w:rPr>
          <w:t>&gt;2025-01-22&lt;/</w:t>
        </w:r>
        <w:proofErr w:type="spellStart"/>
        <w:r w:rsidRPr="00247B7A">
          <w:rPr>
            <w:rFonts w:ascii="Courier New" w:hAnsi="Courier New" w:cs="Courier New"/>
            <w:color w:val="000000"/>
            <w:sz w:val="17"/>
            <w:szCs w:val="17"/>
            <w:highlight w:val="white"/>
            <w:lang w:val="fr-FR"/>
          </w:rPr>
          <w:t>com:DocumentDate</w:t>
        </w:r>
        <w:proofErr w:type="spellEnd"/>
        <w:r w:rsidRPr="00247B7A">
          <w:rPr>
            <w:rFonts w:ascii="Courier New" w:hAnsi="Courier New" w:cs="Courier New"/>
            <w:color w:val="000000"/>
            <w:sz w:val="17"/>
            <w:szCs w:val="17"/>
            <w:highlight w:val="white"/>
            <w:lang w:val="fr-FR"/>
          </w:rPr>
          <w:t>&gt;</w:t>
        </w:r>
      </w:ins>
    </w:p>
    <w:p w14:paraId="6F1E7E4A" w14:textId="77777777" w:rsidR="00247B7A" w:rsidRPr="00247B7A" w:rsidRDefault="00247B7A" w:rsidP="00247B7A">
      <w:pPr>
        <w:autoSpaceDE w:val="0"/>
        <w:autoSpaceDN w:val="0"/>
        <w:adjustRightInd w:val="0"/>
        <w:spacing w:before="0" w:after="0"/>
        <w:rPr>
          <w:ins w:id="1347"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48"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com:DocumentVersion</w:t>
        </w:r>
        <w:proofErr w:type="spellEnd"/>
        <w:r w:rsidRPr="00247B7A">
          <w:rPr>
            <w:rFonts w:ascii="Courier New" w:hAnsi="Courier New" w:cs="Courier New"/>
            <w:color w:val="000000"/>
            <w:sz w:val="17"/>
            <w:szCs w:val="17"/>
            <w:highlight w:val="white"/>
            <w:lang w:val="fr-FR"/>
          </w:rPr>
          <w:t>&gt;v1.0&lt;/</w:t>
        </w:r>
        <w:proofErr w:type="spellStart"/>
        <w:r w:rsidRPr="00247B7A">
          <w:rPr>
            <w:rFonts w:ascii="Courier New" w:hAnsi="Courier New" w:cs="Courier New"/>
            <w:color w:val="000000"/>
            <w:sz w:val="17"/>
            <w:szCs w:val="17"/>
            <w:highlight w:val="white"/>
            <w:lang w:val="fr-FR"/>
          </w:rPr>
          <w:t>com:DocumentVersion</w:t>
        </w:r>
        <w:proofErr w:type="spellEnd"/>
        <w:r w:rsidRPr="00247B7A">
          <w:rPr>
            <w:rFonts w:ascii="Courier New" w:hAnsi="Courier New" w:cs="Courier New"/>
            <w:color w:val="000000"/>
            <w:sz w:val="17"/>
            <w:szCs w:val="17"/>
            <w:highlight w:val="white"/>
            <w:lang w:val="fr-FR"/>
          </w:rPr>
          <w:t>&gt;</w:t>
        </w:r>
      </w:ins>
    </w:p>
    <w:p w14:paraId="7FDFBF56" w14:textId="77777777" w:rsidR="00247B7A" w:rsidRPr="00247B7A" w:rsidRDefault="00247B7A" w:rsidP="00247B7A">
      <w:pPr>
        <w:autoSpaceDE w:val="0"/>
        <w:autoSpaceDN w:val="0"/>
        <w:adjustRightInd w:val="0"/>
        <w:spacing w:before="0" w:after="0"/>
        <w:rPr>
          <w:ins w:id="1349"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50"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com:DocumentSizeQuantity</w:t>
        </w:r>
        <w:proofErr w:type="spellEnd"/>
        <w:r w:rsidRPr="00247B7A">
          <w:rPr>
            <w:rFonts w:ascii="Courier New" w:hAnsi="Courier New" w:cs="Courier New"/>
            <w:color w:val="000000"/>
            <w:sz w:val="17"/>
            <w:szCs w:val="17"/>
            <w:highlight w:val="white"/>
            <w:lang w:val="fr-FR"/>
          </w:rPr>
          <w:t xml:space="preserve"> </w:t>
        </w:r>
        <w:proofErr w:type="spellStart"/>
        <w:r w:rsidRPr="00247B7A">
          <w:rPr>
            <w:rFonts w:ascii="Courier New" w:hAnsi="Courier New" w:cs="Courier New"/>
            <w:color w:val="000000"/>
            <w:sz w:val="17"/>
            <w:szCs w:val="17"/>
            <w:highlight w:val="white"/>
            <w:lang w:val="fr-FR"/>
          </w:rPr>
          <w:t>com:unitCode</w:t>
        </w:r>
        <w:proofErr w:type="spellEnd"/>
        <w:r w:rsidRPr="00247B7A">
          <w:rPr>
            <w:rFonts w:ascii="Courier New" w:hAnsi="Courier New" w:cs="Courier New"/>
            <w:color w:val="000000"/>
            <w:sz w:val="17"/>
            <w:szCs w:val="17"/>
            <w:highlight w:val="white"/>
            <w:lang w:val="fr-FR"/>
          </w:rPr>
          <w:t>="MB"&gt;1&lt;/</w:t>
        </w:r>
        <w:proofErr w:type="spellStart"/>
        <w:r w:rsidRPr="00247B7A">
          <w:rPr>
            <w:rFonts w:ascii="Courier New" w:hAnsi="Courier New" w:cs="Courier New"/>
            <w:color w:val="000000"/>
            <w:sz w:val="17"/>
            <w:szCs w:val="17"/>
            <w:highlight w:val="white"/>
            <w:lang w:val="fr-FR"/>
          </w:rPr>
          <w:t>com:DocumentSizeQuantity</w:t>
        </w:r>
        <w:proofErr w:type="spellEnd"/>
        <w:r w:rsidRPr="00247B7A">
          <w:rPr>
            <w:rFonts w:ascii="Courier New" w:hAnsi="Courier New" w:cs="Courier New"/>
            <w:color w:val="000000"/>
            <w:sz w:val="17"/>
            <w:szCs w:val="17"/>
            <w:highlight w:val="white"/>
            <w:lang w:val="fr-FR"/>
          </w:rPr>
          <w:t>&gt;</w:t>
        </w:r>
      </w:ins>
    </w:p>
    <w:p w14:paraId="45BC3A28" w14:textId="77777777" w:rsidR="00247B7A" w:rsidRPr="00247B7A" w:rsidRDefault="00247B7A" w:rsidP="00247B7A">
      <w:pPr>
        <w:autoSpaceDE w:val="0"/>
        <w:autoSpaceDN w:val="0"/>
        <w:adjustRightInd w:val="0"/>
        <w:spacing w:before="0" w:after="0"/>
        <w:rPr>
          <w:ins w:id="135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5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&gt;1&lt;/</w:t>
        </w:r>
        <w:proofErr w:type="spellStart"/>
        <w:r w:rsidRPr="00247B7A">
          <w:rPr>
            <w:rFonts w:ascii="Courier New" w:hAnsi="Courier New" w:cs="Courier New"/>
            <w:color w:val="000000"/>
            <w:sz w:val="17"/>
            <w:szCs w:val="17"/>
            <w:highlight w:val="white"/>
          </w:rPr>
          <w:t>com:PageTotalQuantity</w:t>
        </w:r>
        <w:proofErr w:type="spellEnd"/>
        <w:r w:rsidRPr="00247B7A">
          <w:rPr>
            <w:rFonts w:ascii="Courier New" w:hAnsi="Courier New" w:cs="Courier New"/>
            <w:color w:val="000000"/>
            <w:sz w:val="17"/>
            <w:szCs w:val="17"/>
            <w:highlight w:val="white"/>
          </w:rPr>
          <w:t>&gt;</w:t>
        </w:r>
      </w:ins>
    </w:p>
    <w:p w14:paraId="610FEA5E" w14:textId="77777777" w:rsidR="00247B7A" w:rsidRPr="00247B7A" w:rsidRDefault="00247B7A" w:rsidP="00247B7A">
      <w:pPr>
        <w:autoSpaceDE w:val="0"/>
        <w:autoSpaceDN w:val="0"/>
        <w:adjustRightInd w:val="0"/>
        <w:spacing w:before="0" w:after="0"/>
        <w:rPr>
          <w:ins w:id="135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5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 xml:space="preserve"> </w:t>
        </w:r>
        <w:proofErr w:type="spellStart"/>
        <w:r w:rsidRPr="00247B7A">
          <w:rPr>
            <w:rFonts w:ascii="Courier New" w:hAnsi="Courier New" w:cs="Courier New"/>
            <w:color w:val="000000"/>
            <w:sz w:val="17"/>
            <w:szCs w:val="17"/>
            <w:highlight w:val="white"/>
          </w:rPr>
          <w:t>com:languageCode</w:t>
        </w:r>
        <w:proofErr w:type="spellEnd"/>
        <w:r w:rsidRPr="00247B7A">
          <w:rPr>
            <w:rFonts w:ascii="Courier New" w:hAnsi="Courier New" w:cs="Courier New"/>
            <w:color w:val="000000"/>
            <w:sz w:val="17"/>
            <w:szCs w:val="17"/>
            <w:highlight w:val="white"/>
          </w:rPr>
          <w:t>="</w:t>
        </w:r>
        <w:proofErr w:type="spellStart"/>
        <w:r w:rsidRPr="00247B7A">
          <w:rPr>
            <w:rFonts w:ascii="Courier New" w:hAnsi="Courier New" w:cs="Courier New"/>
            <w:color w:val="000000"/>
            <w:sz w:val="17"/>
            <w:szCs w:val="17"/>
            <w:highlight w:val="white"/>
          </w:rPr>
          <w:t>en</w:t>
        </w:r>
        <w:proofErr w:type="spellEnd"/>
        <w:r w:rsidRPr="00247B7A">
          <w:rPr>
            <w:rFonts w:ascii="Courier New" w:hAnsi="Courier New" w:cs="Courier New"/>
            <w:color w:val="000000"/>
            <w:sz w:val="17"/>
            <w:szCs w:val="17"/>
            <w:highlight w:val="white"/>
          </w:rPr>
          <w:t>"&gt;This is the classification data as supplementary file&lt;/</w:t>
        </w:r>
        <w:proofErr w:type="spellStart"/>
        <w:r w:rsidRPr="00247B7A">
          <w:rPr>
            <w:rFonts w:ascii="Courier New" w:hAnsi="Courier New" w:cs="Courier New"/>
            <w:color w:val="000000"/>
            <w:sz w:val="17"/>
            <w:szCs w:val="17"/>
            <w:highlight w:val="white"/>
          </w:rPr>
          <w:t>com:CommentText</w:t>
        </w:r>
        <w:proofErr w:type="spellEnd"/>
        <w:r w:rsidRPr="00247B7A">
          <w:rPr>
            <w:rFonts w:ascii="Courier New" w:hAnsi="Courier New" w:cs="Courier New"/>
            <w:color w:val="000000"/>
            <w:sz w:val="17"/>
            <w:szCs w:val="17"/>
            <w:highlight w:val="white"/>
          </w:rPr>
          <w:t>&gt;</w:t>
        </w:r>
      </w:ins>
    </w:p>
    <w:p w14:paraId="3A9F102F" w14:textId="77777777" w:rsidR="00247B7A" w:rsidRPr="00247B7A" w:rsidRDefault="00247B7A" w:rsidP="00247B7A">
      <w:pPr>
        <w:autoSpaceDE w:val="0"/>
        <w:autoSpaceDN w:val="0"/>
        <w:adjustRightInd w:val="0"/>
        <w:spacing w:before="0" w:after="0"/>
        <w:rPr>
          <w:ins w:id="1355"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56"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033CB478" w14:textId="77777777" w:rsidR="00247B7A" w:rsidRPr="00247B7A" w:rsidRDefault="00247B7A" w:rsidP="00247B7A">
      <w:pPr>
        <w:autoSpaceDE w:val="0"/>
        <w:autoSpaceDN w:val="0"/>
        <w:adjustRightInd w:val="0"/>
        <w:spacing w:before="0" w:after="0"/>
        <w:rPr>
          <w:ins w:id="1357"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58"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4AE40775" w14:textId="77777777" w:rsidR="00247B7A" w:rsidRPr="00247B7A" w:rsidRDefault="00247B7A" w:rsidP="00247B7A">
      <w:pPr>
        <w:autoSpaceDE w:val="0"/>
        <w:autoSpaceDN w:val="0"/>
        <w:adjustRightInd w:val="0"/>
        <w:spacing w:before="0" w:after="0"/>
        <w:rPr>
          <w:ins w:id="1359"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60"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w:t>
        </w:r>
        <w:proofErr w:type="spellStart"/>
        <w:r w:rsidRPr="00247B7A">
          <w:rPr>
            <w:rFonts w:ascii="Courier New" w:hAnsi="Courier New" w:cs="Courier New"/>
            <w:color w:val="000000"/>
            <w:sz w:val="17"/>
            <w:szCs w:val="17"/>
            <w:highlight w:val="white"/>
            <w:lang w:val="fr-FR"/>
          </w:rPr>
          <w:t>Intermediate</w:t>
        </w:r>
        <w:proofErr w:type="spellEnd"/>
        <w:r w:rsidRPr="00247B7A">
          <w:rPr>
            <w:rFonts w:ascii="Courier New" w:hAnsi="Courier New" w:cs="Courier New"/>
            <w:color w:val="000000"/>
            <w:sz w:val="17"/>
            <w:szCs w:val="17"/>
            <w:highlight w:val="white"/>
            <w:lang w:val="fr-FR"/>
          </w:rPr>
          <w:t xml:space="preserve"> documents&lt;/</w:t>
        </w:r>
        <w:proofErr w:type="spellStart"/>
        <w:r w:rsidRPr="00247B7A">
          <w:rPr>
            <w:rFonts w:ascii="Courier New" w:hAnsi="Courier New" w:cs="Courier New"/>
            <w:color w:val="000000"/>
            <w:sz w:val="17"/>
            <w:szCs w:val="17"/>
            <w:highlight w:val="white"/>
            <w:lang w:val="fr-FR"/>
          </w:rPr>
          <w:t>com:DocumentName</w:t>
        </w:r>
        <w:proofErr w:type="spellEnd"/>
        <w:r w:rsidRPr="00247B7A">
          <w:rPr>
            <w:rFonts w:ascii="Courier New" w:hAnsi="Courier New" w:cs="Courier New"/>
            <w:color w:val="000000"/>
            <w:sz w:val="17"/>
            <w:szCs w:val="17"/>
            <w:highlight w:val="white"/>
            <w:lang w:val="fr-FR"/>
          </w:rPr>
          <w:t>&gt;</w:t>
        </w:r>
      </w:ins>
    </w:p>
    <w:p w14:paraId="28FEDF43" w14:textId="77777777" w:rsidR="00247B7A" w:rsidRPr="00247B7A" w:rsidRDefault="00247B7A" w:rsidP="00247B7A">
      <w:pPr>
        <w:autoSpaceDE w:val="0"/>
        <w:autoSpaceDN w:val="0"/>
        <w:adjustRightInd w:val="0"/>
        <w:spacing w:before="0" w:after="0"/>
        <w:rPr>
          <w:ins w:id="136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62" w:author="Author" w:date="2025-10-24T13:40:00Z">
        <w:r w:rsidRPr="00247B7A">
          <w:rPr>
            <w:rFonts w:ascii="Courier New" w:hAnsi="Courier New" w:cs="Courier New"/>
            <w:color w:val="000000"/>
            <w:sz w:val="17"/>
            <w:szCs w:val="17"/>
            <w:highlight w:val="white"/>
          </w:rPr>
          <w:t>&lt;com:FileName&gt;EM_015065203-0001_20251013_IntermediateDocuments.pdf&lt;/com:FileName&gt;</w:t>
        </w:r>
      </w:ins>
    </w:p>
    <w:p w14:paraId="54C7C9F5" w14:textId="77777777" w:rsidR="00247B7A" w:rsidRPr="00247B7A" w:rsidRDefault="00247B7A" w:rsidP="00247B7A">
      <w:pPr>
        <w:autoSpaceDE w:val="0"/>
        <w:autoSpaceDN w:val="0"/>
        <w:adjustRightInd w:val="0"/>
        <w:spacing w:before="0" w:after="0"/>
        <w:rPr>
          <w:ins w:id="1363"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64" w:author="Author" w:date="2025-10-24T13:40:00Z">
        <w:r w:rsidRPr="00247B7A">
          <w:rPr>
            <w:rFonts w:ascii="Courier New" w:hAnsi="Courier New" w:cs="Courier New"/>
            <w:color w:val="000000"/>
            <w:sz w:val="17"/>
            <w:szCs w:val="17"/>
            <w:highlight w:val="white"/>
          </w:rPr>
          <w:t>&lt;com:DocumentLocationURI&gt;SupplementaryArtifacts/EM_015065203-0001_20250101_IntermediateDocuments.pdf&lt;/com:DocumentLocationURI&gt;</w:t>
        </w:r>
      </w:ins>
    </w:p>
    <w:p w14:paraId="0F9B93D3" w14:textId="77777777" w:rsidR="00247B7A" w:rsidRPr="00247B7A" w:rsidRDefault="00247B7A" w:rsidP="00247B7A">
      <w:pPr>
        <w:autoSpaceDE w:val="0"/>
        <w:autoSpaceDN w:val="0"/>
        <w:adjustRightInd w:val="0"/>
        <w:spacing w:before="0" w:after="0"/>
        <w:rPr>
          <w:ins w:id="1365"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66" w:author="Author" w:date="2025-10-24T13:40:00Z">
        <w:r w:rsidRPr="00247B7A">
          <w:rPr>
            <w:rFonts w:ascii="Courier New" w:hAnsi="Courier New" w:cs="Courier New"/>
            <w:color w:val="000000"/>
            <w:sz w:val="17"/>
            <w:szCs w:val="17"/>
            <w:highlight w:val="white"/>
          </w:rPr>
          <w:t>&lt;pde:DocumentFileFormatCategory&gt;PDF&lt;/pde:DocumentFileFormatCategory&gt;</w:t>
        </w:r>
      </w:ins>
    </w:p>
    <w:p w14:paraId="5E82B4A1" w14:textId="77777777" w:rsidR="00247B7A" w:rsidRPr="00247B7A" w:rsidRDefault="00247B7A" w:rsidP="00247B7A">
      <w:pPr>
        <w:autoSpaceDE w:val="0"/>
        <w:autoSpaceDN w:val="0"/>
        <w:adjustRightInd w:val="0"/>
        <w:spacing w:before="0" w:after="0"/>
        <w:rPr>
          <w:ins w:id="1367"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68"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&gt;Intermediate documents&lt;/</w:t>
        </w:r>
        <w:proofErr w:type="spellStart"/>
        <w:r w:rsidRPr="00247B7A">
          <w:rPr>
            <w:rFonts w:ascii="Courier New" w:hAnsi="Courier New" w:cs="Courier New"/>
            <w:color w:val="000000"/>
            <w:sz w:val="17"/>
            <w:szCs w:val="17"/>
            <w:highlight w:val="white"/>
          </w:rPr>
          <w:t>pde:DesignSupplementaryDocumentCategory</w:t>
        </w:r>
        <w:proofErr w:type="spellEnd"/>
        <w:r w:rsidRPr="00247B7A">
          <w:rPr>
            <w:rFonts w:ascii="Courier New" w:hAnsi="Courier New" w:cs="Courier New"/>
            <w:color w:val="000000"/>
            <w:sz w:val="17"/>
            <w:szCs w:val="17"/>
            <w:highlight w:val="white"/>
          </w:rPr>
          <w:t>&gt;</w:t>
        </w:r>
      </w:ins>
    </w:p>
    <w:p w14:paraId="5758806B" w14:textId="77777777" w:rsidR="00247B7A" w:rsidRPr="00247B7A" w:rsidRDefault="00247B7A" w:rsidP="00247B7A">
      <w:pPr>
        <w:autoSpaceDE w:val="0"/>
        <w:autoSpaceDN w:val="0"/>
        <w:adjustRightInd w:val="0"/>
        <w:spacing w:before="0" w:after="0"/>
        <w:rPr>
          <w:ins w:id="1369"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r w:rsidRPr="00247B7A">
        <w:rPr>
          <w:rFonts w:ascii="Courier New" w:hAnsi="Courier New" w:cs="Courier New"/>
          <w:color w:val="000000"/>
          <w:sz w:val="17"/>
          <w:szCs w:val="17"/>
          <w:highlight w:val="white"/>
        </w:rPr>
        <w:tab/>
      </w:r>
      <w:ins w:id="1370"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com:DocumentDate</w:t>
        </w:r>
        <w:proofErr w:type="spellEnd"/>
        <w:r w:rsidRPr="00247B7A">
          <w:rPr>
            <w:rFonts w:ascii="Courier New" w:hAnsi="Courier New" w:cs="Courier New"/>
            <w:color w:val="000000"/>
            <w:sz w:val="17"/>
            <w:szCs w:val="17"/>
            <w:highlight w:val="white"/>
            <w:lang w:val="fr-FR"/>
          </w:rPr>
          <w:t>&gt;2025-01-22&lt;/</w:t>
        </w:r>
        <w:proofErr w:type="spellStart"/>
        <w:r w:rsidRPr="00247B7A">
          <w:rPr>
            <w:rFonts w:ascii="Courier New" w:hAnsi="Courier New" w:cs="Courier New"/>
            <w:color w:val="000000"/>
            <w:sz w:val="17"/>
            <w:szCs w:val="17"/>
            <w:highlight w:val="white"/>
            <w:lang w:val="fr-FR"/>
          </w:rPr>
          <w:t>com:DocumentDate</w:t>
        </w:r>
        <w:proofErr w:type="spellEnd"/>
        <w:r w:rsidRPr="00247B7A">
          <w:rPr>
            <w:rFonts w:ascii="Courier New" w:hAnsi="Courier New" w:cs="Courier New"/>
            <w:color w:val="000000"/>
            <w:sz w:val="17"/>
            <w:szCs w:val="17"/>
            <w:highlight w:val="white"/>
            <w:lang w:val="fr-FR"/>
          </w:rPr>
          <w:t>&gt;</w:t>
        </w:r>
      </w:ins>
    </w:p>
    <w:p w14:paraId="79437357" w14:textId="77777777" w:rsidR="00247B7A" w:rsidRPr="00247B7A" w:rsidRDefault="00247B7A" w:rsidP="00247B7A">
      <w:pPr>
        <w:autoSpaceDE w:val="0"/>
        <w:autoSpaceDN w:val="0"/>
        <w:adjustRightInd w:val="0"/>
        <w:spacing w:before="0" w:after="0"/>
        <w:rPr>
          <w:ins w:id="1371"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72"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com:DocumentVersion</w:t>
        </w:r>
        <w:proofErr w:type="spellEnd"/>
        <w:r w:rsidRPr="00247B7A">
          <w:rPr>
            <w:rFonts w:ascii="Courier New" w:hAnsi="Courier New" w:cs="Courier New"/>
            <w:color w:val="000000"/>
            <w:sz w:val="17"/>
            <w:szCs w:val="17"/>
            <w:highlight w:val="white"/>
            <w:lang w:val="fr-FR"/>
          </w:rPr>
          <w:t>&gt;v1.0&lt;/</w:t>
        </w:r>
        <w:proofErr w:type="spellStart"/>
        <w:r w:rsidRPr="00247B7A">
          <w:rPr>
            <w:rFonts w:ascii="Courier New" w:hAnsi="Courier New" w:cs="Courier New"/>
            <w:color w:val="000000"/>
            <w:sz w:val="17"/>
            <w:szCs w:val="17"/>
            <w:highlight w:val="white"/>
            <w:lang w:val="fr-FR"/>
          </w:rPr>
          <w:t>com:DocumentVersion</w:t>
        </w:r>
        <w:proofErr w:type="spellEnd"/>
        <w:r w:rsidRPr="00247B7A">
          <w:rPr>
            <w:rFonts w:ascii="Courier New" w:hAnsi="Courier New" w:cs="Courier New"/>
            <w:color w:val="000000"/>
            <w:sz w:val="17"/>
            <w:szCs w:val="17"/>
            <w:highlight w:val="white"/>
            <w:lang w:val="fr-FR"/>
          </w:rPr>
          <w:t>&gt;</w:t>
        </w:r>
      </w:ins>
    </w:p>
    <w:p w14:paraId="2BACD515" w14:textId="77777777" w:rsidR="00247B7A" w:rsidRPr="00247B7A" w:rsidRDefault="00247B7A" w:rsidP="00247B7A">
      <w:pPr>
        <w:autoSpaceDE w:val="0"/>
        <w:autoSpaceDN w:val="0"/>
        <w:adjustRightInd w:val="0"/>
        <w:spacing w:before="0" w:after="0"/>
        <w:rPr>
          <w:ins w:id="1373"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74"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com:DocumentSizeQuantity</w:t>
        </w:r>
        <w:proofErr w:type="spellEnd"/>
        <w:r w:rsidRPr="00247B7A">
          <w:rPr>
            <w:rFonts w:ascii="Courier New" w:hAnsi="Courier New" w:cs="Courier New"/>
            <w:color w:val="000000"/>
            <w:sz w:val="17"/>
            <w:szCs w:val="17"/>
            <w:highlight w:val="white"/>
            <w:lang w:val="fr-FR"/>
          </w:rPr>
          <w:t xml:space="preserve"> </w:t>
        </w:r>
        <w:proofErr w:type="spellStart"/>
        <w:r w:rsidRPr="00247B7A">
          <w:rPr>
            <w:rFonts w:ascii="Courier New" w:hAnsi="Courier New" w:cs="Courier New"/>
            <w:color w:val="000000"/>
            <w:sz w:val="17"/>
            <w:szCs w:val="17"/>
            <w:highlight w:val="white"/>
            <w:lang w:val="fr-FR"/>
          </w:rPr>
          <w:t>com:unitCode</w:t>
        </w:r>
        <w:proofErr w:type="spellEnd"/>
        <w:r w:rsidRPr="00247B7A">
          <w:rPr>
            <w:rFonts w:ascii="Courier New" w:hAnsi="Courier New" w:cs="Courier New"/>
            <w:color w:val="000000"/>
            <w:sz w:val="17"/>
            <w:szCs w:val="17"/>
            <w:highlight w:val="white"/>
            <w:lang w:val="fr-FR"/>
          </w:rPr>
          <w:t>="MB"&gt;1&lt;/</w:t>
        </w:r>
        <w:proofErr w:type="spellStart"/>
        <w:r w:rsidRPr="00247B7A">
          <w:rPr>
            <w:rFonts w:ascii="Courier New" w:hAnsi="Courier New" w:cs="Courier New"/>
            <w:color w:val="000000"/>
            <w:sz w:val="17"/>
            <w:szCs w:val="17"/>
            <w:highlight w:val="white"/>
            <w:lang w:val="fr-FR"/>
          </w:rPr>
          <w:t>com:DocumentSizeQuantity</w:t>
        </w:r>
        <w:proofErr w:type="spellEnd"/>
        <w:r w:rsidRPr="00247B7A">
          <w:rPr>
            <w:rFonts w:ascii="Courier New" w:hAnsi="Courier New" w:cs="Courier New"/>
            <w:color w:val="000000"/>
            <w:sz w:val="17"/>
            <w:szCs w:val="17"/>
            <w:highlight w:val="white"/>
            <w:lang w:val="fr-FR"/>
          </w:rPr>
          <w:t>&gt;</w:t>
        </w:r>
      </w:ins>
    </w:p>
    <w:p w14:paraId="20773F80" w14:textId="77777777" w:rsidR="00247B7A" w:rsidRPr="00247B7A" w:rsidRDefault="00247B7A" w:rsidP="00247B7A">
      <w:pPr>
        <w:autoSpaceDE w:val="0"/>
        <w:autoSpaceDN w:val="0"/>
        <w:adjustRightInd w:val="0"/>
        <w:spacing w:before="0" w:after="0"/>
        <w:rPr>
          <w:ins w:id="1375"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76"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com:PageTotalQuantity</w:t>
        </w:r>
        <w:proofErr w:type="spellEnd"/>
        <w:r w:rsidRPr="00247B7A">
          <w:rPr>
            <w:rFonts w:ascii="Courier New" w:hAnsi="Courier New" w:cs="Courier New"/>
            <w:color w:val="000000"/>
            <w:sz w:val="17"/>
            <w:szCs w:val="17"/>
            <w:highlight w:val="white"/>
            <w:lang w:val="fr-FR"/>
          </w:rPr>
          <w:t>&gt;1&lt;/</w:t>
        </w:r>
        <w:proofErr w:type="spellStart"/>
        <w:r w:rsidRPr="00247B7A">
          <w:rPr>
            <w:rFonts w:ascii="Courier New" w:hAnsi="Courier New" w:cs="Courier New"/>
            <w:color w:val="000000"/>
            <w:sz w:val="17"/>
            <w:szCs w:val="17"/>
            <w:highlight w:val="white"/>
            <w:lang w:val="fr-FR"/>
          </w:rPr>
          <w:t>com:PageTotalQuantity</w:t>
        </w:r>
        <w:proofErr w:type="spellEnd"/>
        <w:r w:rsidRPr="00247B7A">
          <w:rPr>
            <w:rFonts w:ascii="Courier New" w:hAnsi="Courier New" w:cs="Courier New"/>
            <w:color w:val="000000"/>
            <w:sz w:val="17"/>
            <w:szCs w:val="17"/>
            <w:highlight w:val="white"/>
            <w:lang w:val="fr-FR"/>
          </w:rPr>
          <w:t>&gt;</w:t>
        </w:r>
      </w:ins>
    </w:p>
    <w:p w14:paraId="19CBE62C" w14:textId="77777777" w:rsidR="00247B7A" w:rsidRPr="00247B7A" w:rsidRDefault="00247B7A" w:rsidP="00247B7A">
      <w:pPr>
        <w:autoSpaceDE w:val="0"/>
        <w:autoSpaceDN w:val="0"/>
        <w:adjustRightInd w:val="0"/>
        <w:spacing w:before="0" w:after="0"/>
        <w:rPr>
          <w:ins w:id="1377"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78"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com:CommentText</w:t>
        </w:r>
        <w:proofErr w:type="spellEnd"/>
        <w:r w:rsidRPr="00247B7A">
          <w:rPr>
            <w:rFonts w:ascii="Courier New" w:hAnsi="Courier New" w:cs="Courier New"/>
            <w:color w:val="000000"/>
            <w:sz w:val="17"/>
            <w:szCs w:val="17"/>
            <w:highlight w:val="white"/>
            <w:lang w:val="fr-FR"/>
          </w:rPr>
          <w:t xml:space="preserve"> </w:t>
        </w:r>
        <w:proofErr w:type="spellStart"/>
        <w:r w:rsidRPr="00247B7A">
          <w:rPr>
            <w:rFonts w:ascii="Courier New" w:hAnsi="Courier New" w:cs="Courier New"/>
            <w:color w:val="000000"/>
            <w:sz w:val="17"/>
            <w:szCs w:val="17"/>
            <w:highlight w:val="white"/>
            <w:lang w:val="fr-FR"/>
          </w:rPr>
          <w:t>com:languageCode</w:t>
        </w:r>
        <w:proofErr w:type="spellEnd"/>
        <w:r w:rsidRPr="00247B7A">
          <w:rPr>
            <w:rFonts w:ascii="Courier New" w:hAnsi="Courier New" w:cs="Courier New"/>
            <w:color w:val="000000"/>
            <w:sz w:val="17"/>
            <w:szCs w:val="17"/>
            <w:highlight w:val="white"/>
            <w:lang w:val="fr-FR"/>
          </w:rPr>
          <w:t xml:space="preserve">="en"&gt;This </w:t>
        </w:r>
        <w:proofErr w:type="spellStart"/>
        <w:r w:rsidRPr="00247B7A">
          <w:rPr>
            <w:rFonts w:ascii="Courier New" w:hAnsi="Courier New" w:cs="Courier New"/>
            <w:color w:val="000000"/>
            <w:sz w:val="17"/>
            <w:szCs w:val="17"/>
            <w:highlight w:val="white"/>
            <w:lang w:val="fr-FR"/>
          </w:rPr>
          <w:t>is</w:t>
        </w:r>
        <w:proofErr w:type="spellEnd"/>
        <w:r w:rsidRPr="00247B7A">
          <w:rPr>
            <w:rFonts w:ascii="Courier New" w:hAnsi="Courier New" w:cs="Courier New"/>
            <w:color w:val="000000"/>
            <w:sz w:val="17"/>
            <w:szCs w:val="17"/>
            <w:highlight w:val="white"/>
            <w:lang w:val="fr-FR"/>
          </w:rPr>
          <w:t xml:space="preserve"> the </w:t>
        </w:r>
        <w:proofErr w:type="spellStart"/>
        <w:r w:rsidRPr="00247B7A">
          <w:rPr>
            <w:rFonts w:ascii="Courier New" w:hAnsi="Courier New" w:cs="Courier New"/>
            <w:color w:val="000000"/>
            <w:sz w:val="17"/>
            <w:szCs w:val="17"/>
            <w:highlight w:val="white"/>
            <w:lang w:val="fr-FR"/>
          </w:rPr>
          <w:t>Intermediate</w:t>
        </w:r>
        <w:proofErr w:type="spellEnd"/>
        <w:r w:rsidRPr="00247B7A">
          <w:rPr>
            <w:rFonts w:ascii="Courier New" w:hAnsi="Courier New" w:cs="Courier New"/>
            <w:color w:val="000000"/>
            <w:sz w:val="17"/>
            <w:szCs w:val="17"/>
            <w:highlight w:val="white"/>
            <w:lang w:val="fr-FR"/>
          </w:rPr>
          <w:t xml:space="preserve"> documents as </w:t>
        </w:r>
        <w:proofErr w:type="spellStart"/>
        <w:r w:rsidRPr="00247B7A">
          <w:rPr>
            <w:rFonts w:ascii="Courier New" w:hAnsi="Courier New" w:cs="Courier New"/>
            <w:color w:val="000000"/>
            <w:sz w:val="17"/>
            <w:szCs w:val="17"/>
            <w:highlight w:val="white"/>
            <w:lang w:val="fr-FR"/>
          </w:rPr>
          <w:t>supplementary</w:t>
        </w:r>
        <w:proofErr w:type="spellEnd"/>
        <w:r w:rsidRPr="00247B7A">
          <w:rPr>
            <w:rFonts w:ascii="Courier New" w:hAnsi="Courier New" w:cs="Courier New"/>
            <w:color w:val="000000"/>
            <w:sz w:val="17"/>
            <w:szCs w:val="17"/>
            <w:highlight w:val="white"/>
            <w:lang w:val="fr-FR"/>
          </w:rPr>
          <w:t xml:space="preserve"> file&lt;/</w:t>
        </w:r>
        <w:proofErr w:type="spellStart"/>
        <w:r w:rsidRPr="00247B7A">
          <w:rPr>
            <w:rFonts w:ascii="Courier New" w:hAnsi="Courier New" w:cs="Courier New"/>
            <w:color w:val="000000"/>
            <w:sz w:val="17"/>
            <w:szCs w:val="17"/>
            <w:highlight w:val="white"/>
            <w:lang w:val="fr-FR"/>
          </w:rPr>
          <w:t>com:CommentText</w:t>
        </w:r>
        <w:proofErr w:type="spellEnd"/>
        <w:r w:rsidRPr="00247B7A">
          <w:rPr>
            <w:rFonts w:ascii="Courier New" w:hAnsi="Courier New" w:cs="Courier New"/>
            <w:color w:val="000000"/>
            <w:sz w:val="17"/>
            <w:szCs w:val="17"/>
            <w:highlight w:val="white"/>
            <w:lang w:val="fr-FR"/>
          </w:rPr>
          <w:t>&gt;</w:t>
        </w:r>
      </w:ins>
    </w:p>
    <w:p w14:paraId="3E49E334" w14:textId="77777777" w:rsidR="00247B7A" w:rsidRPr="00247B7A" w:rsidRDefault="00247B7A" w:rsidP="00247B7A">
      <w:pPr>
        <w:autoSpaceDE w:val="0"/>
        <w:autoSpaceDN w:val="0"/>
        <w:adjustRightInd w:val="0"/>
        <w:spacing w:before="0" w:after="0"/>
        <w:rPr>
          <w:ins w:id="1379" w:author="Author" w:date="2025-10-24T13:40:00Z"/>
          <w:rFonts w:ascii="Courier New" w:hAnsi="Courier New" w:cs="Courier New"/>
          <w:color w:val="000000"/>
          <w:sz w:val="17"/>
          <w:szCs w:val="17"/>
          <w:highlight w:val="white"/>
          <w:lang w:val="fr-FR"/>
        </w:rPr>
      </w:pPr>
      <w:r w:rsidRPr="00247B7A">
        <w:rPr>
          <w:rFonts w:ascii="Courier New" w:hAnsi="Courier New" w:cs="Courier New"/>
          <w:color w:val="000000"/>
          <w:sz w:val="17"/>
          <w:szCs w:val="17"/>
          <w:highlight w:val="white"/>
          <w:lang w:val="fr-FR"/>
        </w:rPr>
        <w:tab/>
      </w:r>
      <w:r w:rsidRPr="00247B7A">
        <w:rPr>
          <w:rFonts w:ascii="Courier New" w:hAnsi="Courier New" w:cs="Courier New"/>
          <w:color w:val="000000"/>
          <w:sz w:val="17"/>
          <w:szCs w:val="17"/>
          <w:highlight w:val="white"/>
          <w:lang w:val="fr-FR"/>
        </w:rPr>
        <w:tab/>
      </w:r>
      <w:ins w:id="1380" w:author="Author" w:date="2025-10-24T13:40:00Z">
        <w:r w:rsidRPr="00247B7A">
          <w:rPr>
            <w:rFonts w:ascii="Courier New" w:hAnsi="Courier New" w:cs="Courier New"/>
            <w:color w:val="000000"/>
            <w:sz w:val="17"/>
            <w:szCs w:val="17"/>
            <w:highlight w:val="white"/>
            <w:lang w:val="fr-FR"/>
          </w:rPr>
          <w:t>&lt;/</w:t>
        </w:r>
        <w:proofErr w:type="spellStart"/>
        <w:r w:rsidRPr="00247B7A">
          <w:rPr>
            <w:rFonts w:ascii="Courier New" w:hAnsi="Courier New" w:cs="Courier New"/>
            <w:color w:val="000000"/>
            <w:sz w:val="17"/>
            <w:szCs w:val="17"/>
            <w:highlight w:val="white"/>
            <w:lang w:val="fr-FR"/>
          </w:rPr>
          <w:t>pde:SupplementaryDocument</w:t>
        </w:r>
        <w:proofErr w:type="spellEnd"/>
        <w:r w:rsidRPr="00247B7A">
          <w:rPr>
            <w:rFonts w:ascii="Courier New" w:hAnsi="Courier New" w:cs="Courier New"/>
            <w:color w:val="000000"/>
            <w:sz w:val="17"/>
            <w:szCs w:val="17"/>
            <w:highlight w:val="white"/>
            <w:lang w:val="fr-FR"/>
          </w:rPr>
          <w:t>&gt;</w:t>
        </w:r>
      </w:ins>
    </w:p>
    <w:p w14:paraId="339E04BA" w14:textId="77777777" w:rsidR="00247B7A" w:rsidRPr="00247B7A" w:rsidRDefault="00247B7A" w:rsidP="00247B7A">
      <w:pPr>
        <w:autoSpaceDE w:val="0"/>
        <w:autoSpaceDN w:val="0"/>
        <w:adjustRightInd w:val="0"/>
        <w:spacing w:before="0" w:after="0"/>
        <w:rPr>
          <w:ins w:id="1381" w:author="Author" w:date="2025-10-24T13:40:00Z"/>
          <w:rFonts w:ascii="Courier New" w:hAnsi="Courier New" w:cs="Courier New"/>
          <w:color w:val="000000"/>
          <w:sz w:val="17"/>
          <w:szCs w:val="17"/>
          <w:highlight w:val="white"/>
        </w:rPr>
      </w:pPr>
      <w:r w:rsidRPr="00247B7A">
        <w:rPr>
          <w:rFonts w:ascii="Courier New" w:hAnsi="Courier New" w:cs="Courier New"/>
          <w:color w:val="000000"/>
          <w:sz w:val="17"/>
          <w:szCs w:val="17"/>
          <w:highlight w:val="white"/>
          <w:lang w:val="fr-FR"/>
        </w:rPr>
        <w:tab/>
      </w:r>
      <w:ins w:id="1382"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pde:SupplementaryDocumentBag</w:t>
        </w:r>
        <w:proofErr w:type="spellEnd"/>
        <w:r w:rsidRPr="00247B7A">
          <w:rPr>
            <w:rFonts w:ascii="Courier New" w:hAnsi="Courier New" w:cs="Courier New"/>
            <w:color w:val="000000"/>
            <w:sz w:val="17"/>
            <w:szCs w:val="17"/>
            <w:highlight w:val="white"/>
          </w:rPr>
          <w:t>&gt;</w:t>
        </w:r>
      </w:ins>
    </w:p>
    <w:p w14:paraId="390F0348" w14:textId="50282E4F" w:rsidR="00E0324A" w:rsidRPr="007E334C" w:rsidRDefault="00247B7A" w:rsidP="00247B7A">
      <w:pPr>
        <w:autoSpaceDE w:val="0"/>
        <w:autoSpaceDN w:val="0"/>
        <w:adjustRightInd w:val="0"/>
        <w:spacing w:before="0" w:after="0"/>
        <w:rPr>
          <w:ins w:id="1383" w:author="Author"/>
          <w:rFonts w:ascii="Courier New" w:hAnsi="Courier New" w:cs="Courier New"/>
          <w:color w:val="000000"/>
          <w:sz w:val="17"/>
          <w:szCs w:val="17"/>
          <w:highlight w:val="white"/>
        </w:rPr>
      </w:pPr>
      <w:ins w:id="1384" w:author="Author" w:date="2025-10-24T13:40:00Z">
        <w:r w:rsidRPr="00247B7A">
          <w:rPr>
            <w:rFonts w:ascii="Courier New" w:hAnsi="Courier New" w:cs="Courier New"/>
            <w:color w:val="000000"/>
            <w:sz w:val="17"/>
            <w:szCs w:val="17"/>
            <w:highlight w:val="white"/>
          </w:rPr>
          <w:t>&lt;/</w:t>
        </w:r>
        <w:proofErr w:type="spellStart"/>
        <w:r w:rsidRPr="00247B7A">
          <w:rPr>
            <w:rFonts w:ascii="Courier New" w:hAnsi="Courier New" w:cs="Courier New"/>
            <w:color w:val="000000"/>
            <w:sz w:val="17"/>
            <w:szCs w:val="17"/>
            <w:highlight w:val="white"/>
          </w:rPr>
          <w:t>pde:PriorityDocumentIndex</w:t>
        </w:r>
        <w:proofErr w:type="spellEnd"/>
        <w:r w:rsidRPr="00247B7A">
          <w:rPr>
            <w:rFonts w:ascii="Courier New" w:hAnsi="Courier New" w:cs="Courier New"/>
            <w:color w:val="000000"/>
            <w:sz w:val="17"/>
            <w:szCs w:val="17"/>
            <w:highlight w:val="white"/>
          </w:rPr>
          <w:t>&gt;</w:t>
        </w:r>
      </w:ins>
    </w:p>
    <w:p w14:paraId="0EB73993" w14:textId="3808C660" w:rsidR="00CF3740" w:rsidRPr="00950D41" w:rsidRDefault="00CF3740" w:rsidP="008514E6">
      <w:pPr>
        <w:spacing w:before="0" w:after="0"/>
        <w:ind w:left="5533"/>
        <w:jc w:val="center"/>
        <w:rPr>
          <w:rFonts w:eastAsia="Calibri" w:cs="Arial"/>
          <w:bCs/>
          <w:kern w:val="0"/>
          <w:lang w:eastAsia="zh-CN"/>
          <w14:ligatures w14:val="none"/>
        </w:rPr>
      </w:pPr>
      <w:r w:rsidRPr="00950D41">
        <w:rPr>
          <w:rFonts w:eastAsia="Calibri" w:cs="Arial"/>
          <w:bCs/>
          <w:kern w:val="0"/>
          <w:lang w:eastAsia="zh-CN"/>
          <w14:ligatures w14:val="none"/>
        </w:rPr>
        <w:t xml:space="preserve">[Appendix </w:t>
      </w:r>
      <w:r w:rsidR="00210BCC" w:rsidRPr="00950D41">
        <w:rPr>
          <w:rFonts w:eastAsia="Calibri" w:cs="Arial"/>
          <w:bCs/>
          <w:kern w:val="0"/>
          <w:lang w:eastAsia="zh-CN"/>
          <w14:ligatures w14:val="none"/>
        </w:rPr>
        <w:t>C</w:t>
      </w:r>
      <w:r w:rsidRPr="00950D41">
        <w:rPr>
          <w:rFonts w:eastAsia="Calibri" w:cs="Arial"/>
          <w:bCs/>
          <w:kern w:val="0"/>
          <w:lang w:eastAsia="zh-CN"/>
          <w14:ligatures w14:val="none"/>
        </w:rPr>
        <w:t xml:space="preserve"> to Annex I </w:t>
      </w:r>
      <w:r w:rsidR="007538F9" w:rsidRPr="007538F9">
        <w:rPr>
          <w:rFonts w:eastAsia="Calibri" w:cs="Arial"/>
          <w:bCs/>
          <w:kern w:val="0"/>
          <w:lang w:eastAsia="zh-CN"/>
          <w14:ligatures w14:val="none"/>
        </w:rPr>
        <w:t>of</w:t>
      </w:r>
      <w:r w:rsidR="002869C3">
        <w:rPr>
          <w:rFonts w:eastAsia="Calibri" w:cs="Arial"/>
          <w:bCs/>
          <w:kern w:val="0"/>
          <w:lang w:eastAsia="zh-CN"/>
          <w14:ligatures w14:val="none"/>
        </w:rPr>
        <w:t xml:space="preserve"> ST.92 </w:t>
      </w:r>
      <w:r w:rsidRPr="00950D41">
        <w:rPr>
          <w:rFonts w:eastAsia="Calibri" w:cs="Arial"/>
          <w:bCs/>
          <w:kern w:val="0"/>
          <w:lang w:eastAsia="zh-CN"/>
          <w14:ligatures w14:val="none"/>
        </w:rPr>
        <w:t>follows]</w:t>
      </w:r>
    </w:p>
    <w:p w14:paraId="4D073AAC" w14:textId="3AECF6F6" w:rsidR="00E0324A" w:rsidRPr="002E36F3" w:rsidRDefault="00E0324A" w:rsidP="00B66886">
      <w:pPr>
        <w:autoSpaceDE w:val="0"/>
        <w:autoSpaceDN w:val="0"/>
        <w:adjustRightInd w:val="0"/>
        <w:spacing w:before="0" w:after="0"/>
        <w:rPr>
          <w:ins w:id="1385" w:author="Author"/>
          <w:rFonts w:cs="Arial"/>
          <w:color w:val="000000"/>
          <w:sz w:val="17"/>
          <w:szCs w:val="17"/>
          <w:highlight w:val="white"/>
        </w:rPr>
      </w:pPr>
    </w:p>
    <w:p w14:paraId="2FCB00C1" w14:textId="69EA299C" w:rsidR="00E0324A" w:rsidRPr="00671D6B" w:rsidRDefault="00E0324A" w:rsidP="00B66886">
      <w:pPr>
        <w:autoSpaceDE w:val="0"/>
        <w:autoSpaceDN w:val="0"/>
        <w:adjustRightInd w:val="0"/>
        <w:spacing w:before="0" w:after="0"/>
        <w:rPr>
          <w:ins w:id="1386" w:author="Author"/>
          <w:rFonts w:cs="Arial"/>
          <w:color w:val="000000"/>
          <w:sz w:val="17"/>
          <w:szCs w:val="17"/>
          <w:highlight w:val="white"/>
        </w:rPr>
      </w:pPr>
    </w:p>
    <w:p w14:paraId="303CC060" w14:textId="170FEC60" w:rsidR="00E0324A" w:rsidRPr="00671D6B" w:rsidRDefault="00E0324A" w:rsidP="00B66886">
      <w:pPr>
        <w:autoSpaceDE w:val="0"/>
        <w:autoSpaceDN w:val="0"/>
        <w:adjustRightInd w:val="0"/>
        <w:spacing w:before="0" w:after="0"/>
        <w:rPr>
          <w:ins w:id="1387" w:author="Author"/>
          <w:rFonts w:cs="Arial"/>
          <w:color w:val="000000"/>
          <w:sz w:val="17"/>
          <w:szCs w:val="17"/>
          <w:highlight w:val="white"/>
        </w:rPr>
      </w:pPr>
    </w:p>
    <w:p w14:paraId="5FBC6E2C" w14:textId="77777777" w:rsidR="00E0324A" w:rsidRPr="00671D6B" w:rsidRDefault="00E0324A">
      <w:pPr>
        <w:rPr>
          <w:ins w:id="1388" w:author="Author"/>
          <w:rFonts w:eastAsia="SimSun" w:cs="Arial"/>
          <w:b/>
          <w:color w:val="000000"/>
          <w:kern w:val="0"/>
          <w:sz w:val="17"/>
          <w:szCs w:val="17"/>
          <w:lang w:eastAsia="zh-CN"/>
          <w14:ligatures w14:val="none"/>
        </w:rPr>
      </w:pPr>
      <w:bookmarkStart w:id="1389" w:name="_Toc180148831"/>
      <w:ins w:id="1390" w:author="Author">
        <w:r w:rsidRPr="00671D6B">
          <w:rPr>
            <w:rFonts w:eastAsia="SimSun" w:cs="Arial"/>
            <w:b/>
            <w:color w:val="000000"/>
            <w:kern w:val="0"/>
            <w:sz w:val="17"/>
            <w:szCs w:val="17"/>
            <w:lang w:eastAsia="zh-CN"/>
            <w14:ligatures w14:val="none"/>
          </w:rPr>
          <w:br w:type="page"/>
        </w:r>
      </w:ins>
    </w:p>
    <w:p w14:paraId="59D3C260" w14:textId="2A204F5C" w:rsidR="00BD7DBF" w:rsidRPr="00671D6B" w:rsidRDefault="00BD7DBF" w:rsidP="00B14F9D">
      <w:pPr>
        <w:autoSpaceDE w:val="0"/>
        <w:autoSpaceDN w:val="0"/>
        <w:adjustRightInd w:val="0"/>
        <w:spacing w:before="0" w:after="0" w:line="360" w:lineRule="auto"/>
        <w:jc w:val="center"/>
        <w:outlineLvl w:val="0"/>
        <w:rPr>
          <w:ins w:id="1391" w:author="Author"/>
          <w:rFonts w:eastAsia="SimSun" w:cs="Arial"/>
          <w:b/>
          <w:color w:val="000000"/>
          <w:kern w:val="0"/>
          <w:sz w:val="17"/>
          <w:szCs w:val="17"/>
          <w:lang w:eastAsia="zh-CN"/>
          <w14:ligatures w14:val="none"/>
        </w:rPr>
      </w:pPr>
      <w:bookmarkStart w:id="1392" w:name="_Toc198822800"/>
      <w:bookmarkStart w:id="1393" w:name="_Toc203552048"/>
      <w:bookmarkStart w:id="1394" w:name="_Toc211324033"/>
      <w:bookmarkStart w:id="1395" w:name="_Toc211443153"/>
      <w:bookmarkStart w:id="1396" w:name="_Toc211443348"/>
      <w:ins w:id="1397" w:author="Author">
        <w:r w:rsidRPr="00671D6B">
          <w:rPr>
            <w:rFonts w:eastAsia="SimSun" w:cs="Arial"/>
            <w:b/>
            <w:color w:val="000000"/>
            <w:kern w:val="0"/>
            <w:sz w:val="17"/>
            <w:szCs w:val="17"/>
            <w:lang w:eastAsia="zh-CN"/>
            <w14:ligatures w14:val="none"/>
          </w:rPr>
          <w:t xml:space="preserve">APPENDIX </w:t>
        </w:r>
        <w:r w:rsidR="00210BCC" w:rsidRPr="00671D6B">
          <w:rPr>
            <w:rFonts w:eastAsia="SimSun" w:cs="Arial"/>
            <w:b/>
            <w:color w:val="000000"/>
            <w:kern w:val="0"/>
            <w:sz w:val="17"/>
            <w:szCs w:val="17"/>
            <w:lang w:eastAsia="zh-CN"/>
            <w14:ligatures w14:val="none"/>
          </w:rPr>
          <w:t>C</w:t>
        </w:r>
        <w:r w:rsidRPr="00671D6B">
          <w:rPr>
            <w:rFonts w:eastAsia="SimSun" w:cs="Arial"/>
            <w:b/>
            <w:color w:val="000000"/>
            <w:kern w:val="0"/>
            <w:sz w:val="17"/>
            <w:szCs w:val="17"/>
            <w:lang w:eastAsia="zh-CN"/>
            <w14:ligatures w14:val="none"/>
          </w:rPr>
          <w:t xml:space="preserve"> TO ANNEX I</w:t>
        </w:r>
        <w:bookmarkEnd w:id="1392"/>
        <w:bookmarkEnd w:id="1393"/>
        <w:bookmarkEnd w:id="1394"/>
        <w:bookmarkEnd w:id="1395"/>
        <w:bookmarkEnd w:id="1396"/>
        <w:r w:rsidRPr="00671D6B">
          <w:rPr>
            <w:rFonts w:eastAsia="SimSun" w:cs="Arial"/>
            <w:b/>
            <w:color w:val="000000"/>
            <w:kern w:val="0"/>
            <w:sz w:val="17"/>
            <w:szCs w:val="17"/>
            <w:lang w:eastAsia="zh-CN"/>
            <w14:ligatures w14:val="none"/>
          </w:rPr>
          <w:t xml:space="preserve"> </w:t>
        </w:r>
      </w:ins>
    </w:p>
    <w:p w14:paraId="2A30CED6" w14:textId="3AAB5474" w:rsidR="00D920EE" w:rsidRPr="002E36F3" w:rsidRDefault="00D920EE">
      <w:pPr>
        <w:autoSpaceDE w:val="0"/>
        <w:autoSpaceDN w:val="0"/>
        <w:adjustRightInd w:val="0"/>
        <w:spacing w:before="0" w:after="0" w:line="360" w:lineRule="auto"/>
        <w:jc w:val="center"/>
        <w:outlineLvl w:val="0"/>
        <w:rPr>
          <w:ins w:id="1398" w:author="Author"/>
          <w:rFonts w:eastAsia="SimSun" w:cs="Arial"/>
          <w:color w:val="000000"/>
          <w:kern w:val="0"/>
          <w:sz w:val="17"/>
          <w:szCs w:val="17"/>
          <w:lang w:val="en-AU" w:eastAsia="zh-CN"/>
          <w14:ligatures w14:val="none"/>
        </w:rPr>
      </w:pPr>
      <w:bookmarkStart w:id="1399" w:name="_Toc198822801"/>
      <w:bookmarkStart w:id="1400" w:name="_Toc203552049"/>
      <w:bookmarkStart w:id="1401" w:name="_Toc211324034"/>
      <w:bookmarkStart w:id="1402" w:name="_Toc211443154"/>
      <w:bookmarkStart w:id="1403" w:name="_Toc211443349"/>
      <w:ins w:id="1404" w:author="Author">
        <w:r w:rsidRPr="002E36F3">
          <w:rPr>
            <w:rFonts w:eastAsia="SimSun" w:cs="Arial"/>
            <w:color w:val="000000"/>
            <w:kern w:val="0"/>
            <w:sz w:val="17"/>
            <w:szCs w:val="17"/>
            <w:lang w:val="en-AU" w:eastAsia="zh-CN"/>
            <w14:ligatures w14:val="none"/>
          </w:rPr>
          <w:t>EXAMPLE XML INSTANCE FOR TRADEMARK PDDP INDEX FILE</w:t>
        </w:r>
        <w:bookmarkEnd w:id="1399"/>
        <w:bookmarkEnd w:id="1400"/>
        <w:bookmarkEnd w:id="1401"/>
        <w:bookmarkEnd w:id="1402"/>
        <w:bookmarkEnd w:id="1403"/>
      </w:ins>
    </w:p>
    <w:p w14:paraId="38DA4FB6" w14:textId="77777777" w:rsidR="00D920EE" w:rsidRPr="002E36F3" w:rsidRDefault="00D920EE" w:rsidP="007338CC">
      <w:pPr>
        <w:spacing w:before="0" w:after="0"/>
        <w:rPr>
          <w:ins w:id="1405" w:author="Author"/>
          <w:rFonts w:eastAsia="Calibri" w:cs="Arial"/>
          <w:kern w:val="0"/>
          <w:sz w:val="17"/>
          <w:szCs w:val="17"/>
          <w:lang w:eastAsia="zh-CN"/>
          <w14:ligatures w14:val="none"/>
        </w:rPr>
      </w:pPr>
    </w:p>
    <w:p w14:paraId="31A5C376" w14:textId="6204F087" w:rsidR="00AD1E44" w:rsidRDefault="00E07BFA" w:rsidP="00950D41">
      <w:pPr>
        <w:spacing w:before="0" w:after="0"/>
        <w:rPr>
          <w:ins w:id="1406" w:author="Author"/>
          <w:rFonts w:eastAsia="SimSun" w:cs="Arial"/>
          <w:kern w:val="0"/>
          <w:sz w:val="17"/>
          <w:szCs w:val="17"/>
          <w:lang w:eastAsia="zh-CN"/>
          <w14:ligatures w14:val="none"/>
        </w:rPr>
      </w:pPr>
      <w:ins w:id="1407" w:author="Author">
        <w:r w:rsidRPr="002E36F3">
          <w:rPr>
            <w:rFonts w:eastAsia="Calibri" w:cs="Arial"/>
            <w:kern w:val="0"/>
            <w:sz w:val="17"/>
            <w:szCs w:val="17"/>
            <w:lang w:eastAsia="zh-CN"/>
            <w14:ligatures w14:val="none"/>
          </w:rPr>
          <w:t xml:space="preserve">This Appendix is a fictitious sample XML instance of a </w:t>
        </w:r>
        <w:r w:rsidRPr="002E36F3">
          <w:rPr>
            <w:rFonts w:eastAsia="SimSun" w:cs="Arial"/>
            <w:bCs/>
            <w:kern w:val="0"/>
            <w:sz w:val="17"/>
            <w:szCs w:val="17"/>
            <w14:ligatures w14:val="none"/>
          </w:rPr>
          <w:t>Trade</w:t>
        </w:r>
        <w:r w:rsidR="00DE5AF1" w:rsidRPr="002E36F3">
          <w:rPr>
            <w:rFonts w:eastAsia="SimSun" w:cs="Arial"/>
            <w:bCs/>
            <w:kern w:val="0"/>
            <w:sz w:val="17"/>
            <w:szCs w:val="17"/>
            <w14:ligatures w14:val="none"/>
          </w:rPr>
          <w:t>mark</w:t>
        </w:r>
        <w:r w:rsidRPr="002E36F3">
          <w:rPr>
            <w:rFonts w:eastAsia="SimSun" w:cs="Arial"/>
            <w:bCs/>
            <w:kern w:val="0"/>
            <w:sz w:val="17"/>
            <w:szCs w:val="17"/>
            <w14:ligatures w14:val="none"/>
          </w:rPr>
          <w:t xml:space="preserve"> Priority Document Data Package (PDDP)</w:t>
        </w:r>
        <w:r w:rsidRPr="002E36F3">
          <w:rPr>
            <w:rFonts w:eastAsia="Calibri" w:cs="Arial"/>
            <w:kern w:val="0"/>
            <w:sz w:val="17"/>
            <w:szCs w:val="17"/>
            <w:lang w:eastAsia="zh-CN"/>
            <w14:ligatures w14:val="none"/>
          </w:rPr>
          <w:t xml:space="preserve"> Index file structured according to the XML schema of Annex I.  </w:t>
        </w:r>
        <w:r w:rsidRPr="002E36F3">
          <w:rPr>
            <w:rFonts w:eastAsia="Calibri" w:cs="Arial"/>
            <w:sz w:val="17"/>
            <w:szCs w:val="17"/>
          </w:rPr>
          <w:t xml:space="preserve">The example XML instance for the PDDP Index file, is also available </w:t>
        </w:r>
        <w:r w:rsidR="00933C70">
          <w:rPr>
            <w:rFonts w:eastAsia="Calibri" w:cs="Arial"/>
            <w:sz w:val="17"/>
            <w:szCs w:val="17"/>
          </w:rPr>
          <w:t>in</w:t>
        </w:r>
        <w:r w:rsidRPr="002E36F3">
          <w:rPr>
            <w:rFonts w:eastAsia="Calibri" w:cs="Arial"/>
            <w:sz w:val="17"/>
            <w:szCs w:val="17"/>
          </w:rPr>
          <w:t>:</w:t>
        </w:r>
        <w:r w:rsidR="007338CC" w:rsidRPr="002E36F3">
          <w:rPr>
            <w:rFonts w:eastAsia="Calibri" w:cs="Arial"/>
            <w:sz w:val="17"/>
            <w:szCs w:val="17"/>
          </w:rPr>
          <w:t xml:space="preserve"> </w:t>
        </w:r>
        <w:r w:rsidR="00E45F2B">
          <w:rPr>
            <w:rFonts w:eastAsia="SimSun" w:cs="Arial"/>
            <w:kern w:val="0"/>
            <w:sz w:val="17"/>
            <w:szCs w:val="17"/>
            <w:highlight w:val="yellow"/>
            <w:lang w:eastAsia="zh-CN"/>
            <w14:ligatures w14:val="none"/>
          </w:rPr>
          <w:t xml:space="preserve"> </w:t>
        </w:r>
        <w:r w:rsidR="00E45F2B" w:rsidRPr="00E45F2B">
          <w:rPr>
            <w:rFonts w:eastAsia="SimSun" w:cs="Arial"/>
            <w:kern w:val="0"/>
            <w:sz w:val="17"/>
            <w:szCs w:val="17"/>
            <w:lang w:eastAsia="zh-CN"/>
            <w14:ligatures w14:val="none"/>
          </w:rPr>
          <w:t>https://www.wipo.int/edocs/mdocs/cws/en/cws_13/cws_13_20</w:t>
        </w:r>
      </w:ins>
      <w:ins w:id="1408" w:author="Author" w:date="2025-10-27T11:01:00Z" w16du:dateUtc="2025-10-27T10:01:00Z">
        <w:r w:rsidR="00D058C1">
          <w:rPr>
            <w:rFonts w:eastAsia="SimSun" w:cs="Arial"/>
            <w:kern w:val="0"/>
            <w:sz w:val="17"/>
            <w:szCs w:val="17"/>
            <w:lang w:eastAsia="zh-CN"/>
            <w14:ligatures w14:val="none"/>
          </w:rPr>
          <w:t>_rev</w:t>
        </w:r>
      </w:ins>
      <w:ins w:id="1409" w:author="Author">
        <w:r w:rsidR="00E45F2B" w:rsidRPr="00E45F2B">
          <w:rPr>
            <w:rFonts w:eastAsia="SimSun" w:cs="Arial"/>
            <w:kern w:val="0"/>
            <w:sz w:val="17"/>
            <w:szCs w:val="17"/>
            <w:lang w:eastAsia="zh-CN"/>
            <w14:ligatures w14:val="none"/>
          </w:rPr>
          <w:t>-annexiv.zip</w:t>
        </w:r>
      </w:ins>
      <w:r w:rsidR="00E45F2B">
        <w:rPr>
          <w:rFonts w:eastAsia="SimSun" w:cs="Arial"/>
          <w:kern w:val="0"/>
          <w:sz w:val="17"/>
          <w:szCs w:val="17"/>
          <w:lang w:eastAsia="zh-CN"/>
          <w14:ligatures w14:val="none"/>
        </w:rPr>
        <w:t xml:space="preserve"> </w:t>
      </w:r>
    </w:p>
    <w:p w14:paraId="48923415" w14:textId="0E9732E8" w:rsidR="002264A6" w:rsidRPr="00841CD1" w:rsidRDefault="002264A6" w:rsidP="002264A6">
      <w:pPr>
        <w:widowControl w:val="0"/>
        <w:kinsoku w:val="0"/>
        <w:spacing w:before="0" w:after="0"/>
        <w:rPr>
          <w:ins w:id="1410" w:author="Author"/>
          <w:rFonts w:eastAsia="SimSun" w:cs="Arial"/>
          <w:kern w:val="0"/>
          <w:sz w:val="17"/>
          <w:szCs w:val="17"/>
          <w:highlight w:val="yellow"/>
          <w:lang w:eastAsia="zh-CN"/>
          <w14:ligatures w14:val="none"/>
        </w:rPr>
      </w:pPr>
      <w:ins w:id="1411" w:author="Author">
        <w:r w:rsidRPr="00AA7329">
          <w:rPr>
            <w:rFonts w:eastAsia="Calibri" w:cs="Arial"/>
            <w:i/>
            <w:iCs/>
            <w:kern w:val="0"/>
            <w:sz w:val="17"/>
            <w:szCs w:val="17"/>
            <w:lang w:eastAsia="zh-CN"/>
            <w14:ligatures w14:val="none"/>
          </w:rPr>
          <w:t>(Notes: the link to</w:t>
        </w:r>
        <w:r>
          <w:rPr>
            <w:rFonts w:eastAsia="Calibri" w:cs="Arial"/>
            <w:i/>
            <w:iCs/>
            <w:kern w:val="0"/>
            <w:sz w:val="17"/>
            <w:szCs w:val="17"/>
            <w:lang w:eastAsia="zh-CN"/>
            <w14:ligatures w14:val="none"/>
          </w:rPr>
          <w:t xml:space="preserve"> the example of</w:t>
        </w:r>
        <w:r w:rsidRPr="00AA7329">
          <w:rPr>
            <w:rFonts w:eastAsia="Calibri" w:cs="Arial"/>
            <w:i/>
            <w:iCs/>
            <w:kern w:val="0"/>
            <w:sz w:val="17"/>
            <w:szCs w:val="17"/>
            <w:lang w:eastAsia="zh-CN"/>
            <w14:ligatures w14:val="none"/>
          </w:rPr>
          <w:t xml:space="preserve"> </w:t>
        </w:r>
        <w:r>
          <w:rPr>
            <w:rFonts w:eastAsia="Calibri" w:cs="Arial"/>
            <w:i/>
            <w:iCs/>
            <w:kern w:val="0"/>
            <w:sz w:val="17"/>
            <w:szCs w:val="17"/>
            <w:lang w:eastAsia="zh-CN"/>
            <w14:ligatures w14:val="none"/>
          </w:rPr>
          <w:t>XML instance for industrial design</w:t>
        </w:r>
        <w:r w:rsidRPr="00AA7329">
          <w:rPr>
            <w:rFonts w:eastAsia="Calibri" w:cs="Arial"/>
            <w:i/>
            <w:iCs/>
            <w:kern w:val="0"/>
            <w:sz w:val="17"/>
            <w:szCs w:val="17"/>
            <w:lang w:eastAsia="zh-CN"/>
            <w14:ligatures w14:val="none"/>
          </w:rPr>
          <w:t xml:space="preserve"> will be updated when the Standard is published.)</w:t>
        </w:r>
      </w:ins>
    </w:p>
    <w:p w14:paraId="741277FB" w14:textId="6B8E2E46" w:rsidR="00C318AE" w:rsidRPr="00950D41" w:rsidRDefault="00950D41" w:rsidP="009744E1">
      <w:pPr>
        <w:spacing w:before="0" w:after="0"/>
        <w:rPr>
          <w:ins w:id="1412" w:author="Author"/>
          <w:rFonts w:eastAsia="SimSun" w:cs="Arial"/>
          <w:b/>
          <w:bCs/>
          <w:color w:val="000000"/>
          <w:kern w:val="0"/>
          <w:sz w:val="17"/>
          <w:szCs w:val="17"/>
          <w:lang w:eastAsia="zh-CN"/>
          <w14:ligatures w14:val="none"/>
        </w:rPr>
      </w:pPr>
      <w:del w:id="1413" w:author="Author">
        <w:r w:rsidDel="00E45F2B">
          <w:fldChar w:fldCharType="begin"/>
        </w:r>
        <w:r w:rsidDel="00E45F2B">
          <w:delInstrText>HYPERLINK "https://wipoprod.sharepoint.com/:u:/r/sites/SPS-INT-BFP-ICSD-CWS/MeetingsV2/CWS%2013/CWS_13_20%20Revision%20ST.92/draft/cws_13_20_annexvi-draft.xml?csf=1&amp;web=1&amp;e=4CWRIB"</w:delInstrText>
        </w:r>
        <w:r w:rsidDel="00E45F2B">
          <w:fldChar w:fldCharType="separate"/>
        </w:r>
        <w:r w:rsidDel="00E45F2B">
          <w:fldChar w:fldCharType="end"/>
        </w:r>
      </w:del>
    </w:p>
    <w:p w14:paraId="26DD1B8A" w14:textId="77777777" w:rsidR="00F553A6" w:rsidRDefault="00F553A6" w:rsidP="00F553A6">
      <w:pPr>
        <w:spacing w:before="0" w:after="0"/>
        <w:rPr>
          <w:ins w:id="1414" w:author="Author" w:date="2025-10-24T16:51:00Z" w16du:dateUtc="2025-10-24T14:51:00Z"/>
          <w:rFonts w:cs="Arial"/>
          <w:kern w:val="0"/>
          <w14:ligatures w14:val="none"/>
        </w:rPr>
      </w:pPr>
    </w:p>
    <w:p w14:paraId="03C087DF" w14:textId="77777777" w:rsidR="00FB2475" w:rsidRPr="008C605D" w:rsidRDefault="00FB2475" w:rsidP="00FB2475">
      <w:pPr>
        <w:spacing w:before="0" w:after="0"/>
        <w:rPr>
          <w:ins w:id="1415" w:author="Author" w:date="2025-10-24T16:52:00Z"/>
          <w:rFonts w:ascii="Courier New" w:hAnsi="Courier New" w:cs="Courier New"/>
          <w:kern w:val="0"/>
          <w:sz w:val="17"/>
          <w:szCs w:val="17"/>
          <w:lang w:val="fr-FR"/>
          <w14:ligatures w14:val="none"/>
        </w:rPr>
      </w:pPr>
      <w:ins w:id="1416" w:author="Author" w:date="2025-10-24T16:52:00Z">
        <w:r w:rsidRPr="008C605D">
          <w:rPr>
            <w:rFonts w:ascii="Courier New" w:hAnsi="Courier New" w:cs="Courier New"/>
            <w:kern w:val="0"/>
            <w:sz w:val="17"/>
            <w:szCs w:val="17"/>
            <w:lang w:val="fr-FR"/>
            <w14:ligatures w14:val="none"/>
          </w:rPr>
          <w:t xml:space="preserve">&lt;?xml version="1.0" </w:t>
        </w:r>
        <w:proofErr w:type="spellStart"/>
        <w:r w:rsidRPr="008C605D">
          <w:rPr>
            <w:rFonts w:ascii="Courier New" w:hAnsi="Courier New" w:cs="Courier New"/>
            <w:kern w:val="0"/>
            <w:sz w:val="17"/>
            <w:szCs w:val="17"/>
            <w:lang w:val="fr-FR"/>
            <w14:ligatures w14:val="none"/>
          </w:rPr>
          <w:t>encoding</w:t>
        </w:r>
        <w:proofErr w:type="spellEnd"/>
        <w:r w:rsidRPr="008C605D">
          <w:rPr>
            <w:rFonts w:ascii="Courier New" w:hAnsi="Courier New" w:cs="Courier New"/>
            <w:kern w:val="0"/>
            <w:sz w:val="17"/>
            <w:szCs w:val="17"/>
            <w:lang w:val="fr-FR"/>
            <w14:ligatures w14:val="none"/>
          </w:rPr>
          <w:t>="UTF-8"?&gt;</w:t>
        </w:r>
      </w:ins>
    </w:p>
    <w:p w14:paraId="0C2916C2" w14:textId="77777777" w:rsidR="00FB2475" w:rsidRPr="008C605D" w:rsidRDefault="00FB2475" w:rsidP="00FB2475">
      <w:pPr>
        <w:spacing w:before="0" w:after="0"/>
        <w:rPr>
          <w:ins w:id="1417" w:author="Author" w:date="2025-10-24T16:52:00Z"/>
          <w:rFonts w:ascii="Courier New" w:hAnsi="Courier New" w:cs="Courier New"/>
          <w:kern w:val="0"/>
          <w:sz w:val="17"/>
          <w:szCs w:val="17"/>
          <w:lang w:val="fr-FR"/>
          <w14:ligatures w14:val="none"/>
        </w:rPr>
      </w:pPr>
      <w:ins w:id="141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pde:PriorityDocumentIndex</w:t>
        </w:r>
        <w:proofErr w:type="spellEnd"/>
        <w:r w:rsidRPr="008C605D">
          <w:rPr>
            <w:rFonts w:ascii="Courier New" w:hAnsi="Courier New" w:cs="Courier New"/>
            <w:kern w:val="0"/>
            <w:sz w:val="17"/>
            <w:szCs w:val="17"/>
            <w:lang w:val="fr-FR"/>
            <w14:ligatures w14:val="none"/>
          </w:rPr>
          <w:t xml:space="preserve"> </w:t>
        </w:r>
        <w:proofErr w:type="spellStart"/>
        <w:r w:rsidRPr="008C605D">
          <w:rPr>
            <w:rFonts w:ascii="Courier New" w:hAnsi="Courier New" w:cs="Courier New"/>
            <w:kern w:val="0"/>
            <w:sz w:val="17"/>
            <w:szCs w:val="17"/>
            <w:lang w:val="fr-FR"/>
            <w14:ligatures w14:val="none"/>
          </w:rPr>
          <w:t>xmlns:xsi</w:t>
        </w:r>
        <w:proofErr w:type="spellEnd"/>
        <w:r w:rsidRPr="008C605D">
          <w:rPr>
            <w:rFonts w:ascii="Courier New" w:hAnsi="Courier New" w:cs="Courier New"/>
            <w:kern w:val="0"/>
            <w:sz w:val="17"/>
            <w:szCs w:val="17"/>
            <w:lang w:val="fr-FR"/>
            <w14:ligatures w14:val="none"/>
          </w:rPr>
          <w:t xml:space="preserve">="http://www.w3.org/2001/XMLSchema-instance" xmlns:pde="http://www.wipo.int/standards/XMLSchema/PriorityDocumentExchange" </w:t>
        </w:r>
        <w:proofErr w:type="spellStart"/>
        <w:r w:rsidRPr="008C605D">
          <w:rPr>
            <w:rFonts w:ascii="Courier New" w:hAnsi="Courier New" w:cs="Courier New"/>
            <w:kern w:val="0"/>
            <w:sz w:val="17"/>
            <w:szCs w:val="17"/>
            <w:lang w:val="fr-FR"/>
            <w14:ligatures w14:val="none"/>
          </w:rPr>
          <w:t>xmlns:dgn</w:t>
        </w:r>
        <w:proofErr w:type="spellEnd"/>
        <w:r w:rsidRPr="008C605D">
          <w:rPr>
            <w:rFonts w:ascii="Courier New" w:hAnsi="Courier New" w:cs="Courier New"/>
            <w:kern w:val="0"/>
            <w:sz w:val="17"/>
            <w:szCs w:val="17"/>
            <w:lang w:val="fr-FR"/>
            <w14:ligatures w14:val="none"/>
          </w:rPr>
          <w:t xml:space="preserve">="http://www.wipo.int/standards/XMLSchema/ST96/Design" xmlns:tmk="http://www.wipo.int/standards/XMLSchema/ST96/Trademark" </w:t>
        </w:r>
        <w:proofErr w:type="spellStart"/>
        <w:r w:rsidRPr="008C605D">
          <w:rPr>
            <w:rFonts w:ascii="Courier New" w:hAnsi="Courier New" w:cs="Courier New"/>
            <w:kern w:val="0"/>
            <w:sz w:val="17"/>
            <w:szCs w:val="17"/>
            <w:lang w:val="fr-FR"/>
            <w14:ligatures w14:val="none"/>
          </w:rPr>
          <w:t>xmlns:com</w:t>
        </w:r>
        <w:proofErr w:type="spellEnd"/>
        <w:r w:rsidRPr="008C605D">
          <w:rPr>
            <w:rFonts w:ascii="Courier New" w:hAnsi="Courier New" w:cs="Courier New"/>
            <w:kern w:val="0"/>
            <w:sz w:val="17"/>
            <w:szCs w:val="17"/>
            <w:lang w:val="fr-FR"/>
            <w14:ligatures w14:val="none"/>
          </w:rPr>
          <w:t xml:space="preserve">="http://www.wipo.int/standards/XMLSchema/ST96/Common" </w:t>
        </w:r>
        <w:proofErr w:type="spellStart"/>
        <w:r w:rsidRPr="008C605D">
          <w:rPr>
            <w:rFonts w:ascii="Courier New" w:hAnsi="Courier New" w:cs="Courier New"/>
            <w:kern w:val="0"/>
            <w:sz w:val="17"/>
            <w:szCs w:val="17"/>
            <w:lang w:val="fr-FR"/>
            <w14:ligatures w14:val="none"/>
          </w:rPr>
          <w:t>com:languageCode</w:t>
        </w:r>
        <w:proofErr w:type="spellEnd"/>
        <w:r w:rsidRPr="008C605D">
          <w:rPr>
            <w:rFonts w:ascii="Courier New" w:hAnsi="Courier New" w:cs="Courier New"/>
            <w:kern w:val="0"/>
            <w:sz w:val="17"/>
            <w:szCs w:val="17"/>
            <w:lang w:val="fr-FR"/>
            <w14:ligatures w14:val="none"/>
          </w:rPr>
          <w:t>="en" xsi:schemaLocation="http://www.wipo.int/standards/XMLSchema/PriorityDocumentExchange PriorityDocumentIndex_V2_0.xsd"&gt;</w:t>
        </w:r>
      </w:ins>
    </w:p>
    <w:p w14:paraId="1F5AD26A" w14:textId="77777777" w:rsidR="00FB2475" w:rsidRPr="00FB2475" w:rsidRDefault="00FB2475" w:rsidP="00FB2475">
      <w:pPr>
        <w:spacing w:before="0" w:after="0"/>
        <w:rPr>
          <w:ins w:id="1419"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ins w:id="1420"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pde:IPRightKindCategory</w:t>
        </w:r>
        <w:proofErr w:type="spellEnd"/>
        <w:r w:rsidRPr="00FB2475">
          <w:rPr>
            <w:rFonts w:ascii="Courier New" w:hAnsi="Courier New" w:cs="Courier New"/>
            <w:kern w:val="0"/>
            <w:sz w:val="17"/>
            <w:szCs w:val="17"/>
            <w14:ligatures w14:val="none"/>
          </w:rPr>
          <w:t>&gt;Trademark&lt;/</w:t>
        </w:r>
        <w:proofErr w:type="spellStart"/>
        <w:r w:rsidRPr="00FB2475">
          <w:rPr>
            <w:rFonts w:ascii="Courier New" w:hAnsi="Courier New" w:cs="Courier New"/>
            <w:kern w:val="0"/>
            <w:sz w:val="17"/>
            <w:szCs w:val="17"/>
            <w14:ligatures w14:val="none"/>
          </w:rPr>
          <w:t>pde:IPRightKindCategory</w:t>
        </w:r>
        <w:proofErr w:type="spellEnd"/>
        <w:r w:rsidRPr="00FB2475">
          <w:rPr>
            <w:rFonts w:ascii="Courier New" w:hAnsi="Courier New" w:cs="Courier New"/>
            <w:kern w:val="0"/>
            <w:sz w:val="17"/>
            <w:szCs w:val="17"/>
            <w14:ligatures w14:val="none"/>
          </w:rPr>
          <w:t>&gt;</w:t>
        </w:r>
      </w:ins>
    </w:p>
    <w:p w14:paraId="7A470059" w14:textId="77777777" w:rsidR="00FB2475" w:rsidRPr="00FB2475" w:rsidRDefault="00FB2475" w:rsidP="00FB2475">
      <w:pPr>
        <w:spacing w:before="0" w:after="0"/>
        <w:rPr>
          <w:ins w:id="142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ins w:id="142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com:IPOfficeCode</w:t>
        </w:r>
        <w:proofErr w:type="spellEnd"/>
        <w:r w:rsidRPr="00FB2475">
          <w:rPr>
            <w:rFonts w:ascii="Courier New" w:hAnsi="Courier New" w:cs="Courier New"/>
            <w:kern w:val="0"/>
            <w:sz w:val="17"/>
            <w:szCs w:val="17"/>
            <w14:ligatures w14:val="none"/>
          </w:rPr>
          <w:t>&gt;EM&lt;/</w:t>
        </w:r>
        <w:proofErr w:type="spellStart"/>
        <w:r w:rsidRPr="00FB2475">
          <w:rPr>
            <w:rFonts w:ascii="Courier New" w:hAnsi="Courier New" w:cs="Courier New"/>
            <w:kern w:val="0"/>
            <w:sz w:val="17"/>
            <w:szCs w:val="17"/>
            <w14:ligatures w14:val="none"/>
          </w:rPr>
          <w:t>com:IPOfficeCode</w:t>
        </w:r>
        <w:proofErr w:type="spellEnd"/>
        <w:r w:rsidRPr="00FB2475">
          <w:rPr>
            <w:rFonts w:ascii="Courier New" w:hAnsi="Courier New" w:cs="Courier New"/>
            <w:kern w:val="0"/>
            <w:sz w:val="17"/>
            <w:szCs w:val="17"/>
            <w14:ligatures w14:val="none"/>
          </w:rPr>
          <w:t>&gt;</w:t>
        </w:r>
      </w:ins>
    </w:p>
    <w:p w14:paraId="10E5605A" w14:textId="77777777" w:rsidR="00FB2475" w:rsidRPr="00FB2475" w:rsidRDefault="00FB2475" w:rsidP="00FB2475">
      <w:pPr>
        <w:spacing w:before="0" w:after="0"/>
        <w:rPr>
          <w:ins w:id="142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ins w:id="142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com:ApplicationNumber</w:t>
        </w:r>
        <w:proofErr w:type="spellEnd"/>
        <w:r w:rsidRPr="00FB2475">
          <w:rPr>
            <w:rFonts w:ascii="Courier New" w:hAnsi="Courier New" w:cs="Courier New"/>
            <w:kern w:val="0"/>
            <w:sz w:val="17"/>
            <w:szCs w:val="17"/>
            <w14:ligatures w14:val="none"/>
          </w:rPr>
          <w:t>&gt;</w:t>
        </w:r>
      </w:ins>
    </w:p>
    <w:p w14:paraId="4AAE26A6" w14:textId="77777777" w:rsidR="00FB2475" w:rsidRPr="00FB2475" w:rsidRDefault="00FB2475" w:rsidP="00FB2475">
      <w:pPr>
        <w:spacing w:before="0" w:after="0"/>
        <w:rPr>
          <w:ins w:id="142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2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com:ApplicationNumberText</w:t>
        </w:r>
        <w:proofErr w:type="spellEnd"/>
        <w:r w:rsidRPr="00FB2475">
          <w:rPr>
            <w:rFonts w:ascii="Courier New" w:hAnsi="Courier New" w:cs="Courier New"/>
            <w:kern w:val="0"/>
            <w:sz w:val="17"/>
            <w:szCs w:val="17"/>
            <w14:ligatures w14:val="none"/>
          </w:rPr>
          <w:t>&gt;018975509&lt;/</w:t>
        </w:r>
        <w:proofErr w:type="spellStart"/>
        <w:r w:rsidRPr="00FB2475">
          <w:rPr>
            <w:rFonts w:ascii="Courier New" w:hAnsi="Courier New" w:cs="Courier New"/>
            <w:kern w:val="0"/>
            <w:sz w:val="17"/>
            <w:szCs w:val="17"/>
            <w14:ligatures w14:val="none"/>
          </w:rPr>
          <w:t>com:ApplicationNumberText</w:t>
        </w:r>
        <w:proofErr w:type="spellEnd"/>
        <w:r w:rsidRPr="00FB2475">
          <w:rPr>
            <w:rFonts w:ascii="Courier New" w:hAnsi="Courier New" w:cs="Courier New"/>
            <w:kern w:val="0"/>
            <w:sz w:val="17"/>
            <w:szCs w:val="17"/>
            <w14:ligatures w14:val="none"/>
          </w:rPr>
          <w:t>&gt;</w:t>
        </w:r>
      </w:ins>
    </w:p>
    <w:p w14:paraId="160D92DD" w14:textId="77777777" w:rsidR="00FB2475" w:rsidRPr="00FB2475" w:rsidRDefault="00FB2475" w:rsidP="00FB2475">
      <w:pPr>
        <w:spacing w:before="0" w:after="0"/>
        <w:rPr>
          <w:ins w:id="142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ins w:id="1428"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com:ApplicationNumber</w:t>
        </w:r>
        <w:proofErr w:type="spellEnd"/>
        <w:r w:rsidRPr="00FB2475">
          <w:rPr>
            <w:rFonts w:ascii="Courier New" w:hAnsi="Courier New" w:cs="Courier New"/>
            <w:kern w:val="0"/>
            <w:sz w:val="17"/>
            <w:szCs w:val="17"/>
            <w14:ligatures w14:val="none"/>
          </w:rPr>
          <w:t>&gt;</w:t>
        </w:r>
      </w:ins>
    </w:p>
    <w:p w14:paraId="21C7D29F" w14:textId="77777777" w:rsidR="00FB2475" w:rsidRPr="00FB2475" w:rsidRDefault="00FB2475" w:rsidP="00FB2475">
      <w:pPr>
        <w:spacing w:before="0" w:after="0"/>
        <w:rPr>
          <w:ins w:id="142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ins w:id="1430" w:author="Author" w:date="2025-10-24T16:52:00Z">
        <w:r w:rsidRPr="00FB2475">
          <w:rPr>
            <w:rFonts w:ascii="Courier New" w:hAnsi="Courier New" w:cs="Courier New"/>
            <w:kern w:val="0"/>
            <w:sz w:val="17"/>
            <w:szCs w:val="17"/>
            <w14:ligatures w14:val="none"/>
          </w:rPr>
          <w:t>&lt;pde:ApplicationFilingDate&gt;2025-01-01&lt;/pde:ApplicationFilingDate&gt;</w:t>
        </w:r>
      </w:ins>
    </w:p>
    <w:p w14:paraId="09E7E94B" w14:textId="77777777" w:rsidR="00FB2475" w:rsidRPr="00FB2475" w:rsidRDefault="00FB2475" w:rsidP="00FB2475">
      <w:pPr>
        <w:spacing w:before="0" w:after="0"/>
        <w:rPr>
          <w:ins w:id="143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ins w:id="143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pde:PriorityDocumentBag</w:t>
        </w:r>
        <w:proofErr w:type="spellEnd"/>
        <w:r w:rsidRPr="00FB2475">
          <w:rPr>
            <w:rFonts w:ascii="Courier New" w:hAnsi="Courier New" w:cs="Courier New"/>
            <w:kern w:val="0"/>
            <w:sz w:val="17"/>
            <w:szCs w:val="17"/>
            <w14:ligatures w14:val="none"/>
          </w:rPr>
          <w:t>&gt;</w:t>
        </w:r>
      </w:ins>
    </w:p>
    <w:p w14:paraId="20ED9952" w14:textId="77777777" w:rsidR="00FB2475" w:rsidRPr="00FB2475" w:rsidRDefault="00FB2475" w:rsidP="00FB2475">
      <w:pPr>
        <w:spacing w:before="0" w:after="0"/>
        <w:rPr>
          <w:ins w:id="143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3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pde:PriorityDocument</w:t>
        </w:r>
        <w:proofErr w:type="spellEnd"/>
        <w:r w:rsidRPr="00FB2475">
          <w:rPr>
            <w:rFonts w:ascii="Courier New" w:hAnsi="Courier New" w:cs="Courier New"/>
            <w:kern w:val="0"/>
            <w:sz w:val="17"/>
            <w:szCs w:val="17"/>
            <w14:ligatures w14:val="none"/>
          </w:rPr>
          <w:t>&gt;</w:t>
        </w:r>
      </w:ins>
    </w:p>
    <w:p w14:paraId="561FA5AC" w14:textId="3733E790" w:rsidR="00FB2475" w:rsidRPr="00FB2475" w:rsidRDefault="00FB2475" w:rsidP="00FB2475">
      <w:pPr>
        <w:spacing w:before="0" w:after="0"/>
        <w:rPr>
          <w:ins w:id="143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3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com:DocumentName</w:t>
        </w:r>
        <w:proofErr w:type="spellEnd"/>
        <w:r w:rsidRPr="00FB2475">
          <w:rPr>
            <w:rFonts w:ascii="Courier New" w:hAnsi="Courier New" w:cs="Courier New"/>
            <w:kern w:val="0"/>
            <w:sz w:val="17"/>
            <w:szCs w:val="17"/>
            <w14:ligatures w14:val="none"/>
          </w:rPr>
          <w:t>&gt;Priority Document PDF&lt;/</w:t>
        </w:r>
        <w:proofErr w:type="spellStart"/>
        <w:r w:rsidRPr="00FB2475">
          <w:rPr>
            <w:rFonts w:ascii="Courier New" w:hAnsi="Courier New" w:cs="Courier New"/>
            <w:kern w:val="0"/>
            <w:sz w:val="17"/>
            <w:szCs w:val="17"/>
            <w14:ligatures w14:val="none"/>
          </w:rPr>
          <w:t>com:DocumentName</w:t>
        </w:r>
        <w:proofErr w:type="spellEnd"/>
        <w:r w:rsidRPr="00FB2475">
          <w:rPr>
            <w:rFonts w:ascii="Courier New" w:hAnsi="Courier New" w:cs="Courier New"/>
            <w:kern w:val="0"/>
            <w:sz w:val="17"/>
            <w:szCs w:val="17"/>
            <w14:ligatures w14:val="none"/>
          </w:rPr>
          <w:t>&gt;</w:t>
        </w:r>
      </w:ins>
    </w:p>
    <w:p w14:paraId="17238AE2" w14:textId="688264C2" w:rsidR="00FB2475" w:rsidRPr="00FB2475" w:rsidRDefault="00FB2475" w:rsidP="00FB2475">
      <w:pPr>
        <w:spacing w:before="0" w:after="0"/>
        <w:rPr>
          <w:ins w:id="143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38" w:author="Author" w:date="2025-10-24T16:52:00Z">
        <w:r w:rsidRPr="00FB2475">
          <w:rPr>
            <w:rFonts w:ascii="Courier New" w:hAnsi="Courier New" w:cs="Courier New"/>
            <w:kern w:val="0"/>
            <w:sz w:val="17"/>
            <w:szCs w:val="17"/>
            <w14:ligatures w14:val="none"/>
          </w:rPr>
          <w:t>&lt;com:FileName&gt;EM_018975509_20250101_PriorityDocument.pdf&lt;/com:FileName&gt;</w:t>
        </w:r>
      </w:ins>
    </w:p>
    <w:p w14:paraId="4993B9F2" w14:textId="65EFF5B9" w:rsidR="00FB2475" w:rsidRPr="00FB2475" w:rsidRDefault="00FB2475" w:rsidP="00FB2475">
      <w:pPr>
        <w:spacing w:before="0" w:after="0"/>
        <w:rPr>
          <w:ins w:id="1439" w:author="Author" w:date="2025-10-24T16:52:00Z"/>
          <w:rFonts w:ascii="Courier New" w:hAnsi="Courier New" w:cs="Courier New"/>
          <w:kern w:val="0"/>
          <w:sz w:val="17"/>
          <w:szCs w:val="17"/>
          <w14:ligatures w14:val="none"/>
        </w:rPr>
      </w:pPr>
      <w:ins w:id="1440" w:author="Author" w:date="2025-10-24T16:52:00Z">
        <w:r w:rsidRPr="00FB2475">
          <w:rPr>
            <w:rFonts w:ascii="Courier New" w:hAnsi="Courier New" w:cs="Courier New"/>
            <w:kern w:val="0"/>
            <w:sz w:val="17"/>
            <w:szCs w:val="17"/>
            <w14:ligatures w14:val="none"/>
          </w:rPr>
          <w:t>&lt;com:DocumentLocationURI&gt;MandatoryArtifacts/EM_018975509_20250101_PriorityDocument.pdf&lt;/com:DocumentLocationURI&gt;</w:t>
        </w:r>
      </w:ins>
    </w:p>
    <w:p w14:paraId="43515B72" w14:textId="77777777" w:rsidR="00FB2475" w:rsidRPr="002F323D" w:rsidRDefault="00FB2475" w:rsidP="00FB2475">
      <w:pPr>
        <w:spacing w:before="0" w:after="0"/>
        <w:rPr>
          <w:ins w:id="1441" w:author="Author" w:date="2025-10-24T16:52:00Z"/>
          <w:rFonts w:ascii="Courier New" w:hAnsi="Courier New" w:cs="Courier New"/>
          <w:kern w:val="0"/>
          <w:sz w:val="17"/>
          <w:szCs w:val="17"/>
          <w:lang w:val="es-419"/>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42" w:author="Author" w:date="2025-10-24T16:52:00Z">
        <w:r w:rsidRPr="002F323D">
          <w:rPr>
            <w:rFonts w:ascii="Courier New" w:hAnsi="Courier New" w:cs="Courier New"/>
            <w:kern w:val="0"/>
            <w:sz w:val="17"/>
            <w:szCs w:val="17"/>
            <w:lang w:val="es-419"/>
            <w14:ligatures w14:val="none"/>
          </w:rPr>
          <w:t>&lt;pde:DocumentAsFiledIndicator&gt;false&lt;/pde:DocumentAsFiledIndicator&gt;</w:t>
        </w:r>
      </w:ins>
    </w:p>
    <w:p w14:paraId="232DF8C9" w14:textId="77777777" w:rsidR="00FB2475" w:rsidRPr="002F323D" w:rsidRDefault="00FB2475" w:rsidP="00FB2475">
      <w:pPr>
        <w:spacing w:before="0" w:after="0"/>
        <w:rPr>
          <w:ins w:id="1443" w:author="Author" w:date="2025-10-24T16:52:00Z"/>
          <w:rFonts w:ascii="Courier New" w:hAnsi="Courier New" w:cs="Courier New"/>
          <w:kern w:val="0"/>
          <w:sz w:val="17"/>
          <w:szCs w:val="17"/>
          <w:lang w:val="es-419"/>
          <w14:ligatures w14:val="none"/>
        </w:rPr>
      </w:pP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ins w:id="1444" w:author="Author" w:date="2025-10-24T16:52:00Z">
        <w:r w:rsidRPr="002F323D">
          <w:rPr>
            <w:rFonts w:ascii="Courier New" w:hAnsi="Courier New" w:cs="Courier New"/>
            <w:kern w:val="0"/>
            <w:sz w:val="17"/>
            <w:szCs w:val="17"/>
            <w:lang w:val="es-419"/>
            <w14:ligatures w14:val="none"/>
          </w:rPr>
          <w:t>&lt;pde:DocumentFileFormatCategory&gt;PDF&lt;/pde:DocumentFileFormatCategory&gt;</w:t>
        </w:r>
      </w:ins>
    </w:p>
    <w:p w14:paraId="35ADFEBA" w14:textId="77777777" w:rsidR="00FB2475" w:rsidRPr="002F323D" w:rsidRDefault="00FB2475" w:rsidP="00FB2475">
      <w:pPr>
        <w:spacing w:before="0" w:after="0"/>
        <w:rPr>
          <w:ins w:id="1445" w:author="Author" w:date="2025-10-24T16:52:00Z"/>
          <w:rFonts w:ascii="Courier New" w:hAnsi="Courier New" w:cs="Courier New"/>
          <w:kern w:val="0"/>
          <w:sz w:val="17"/>
          <w:szCs w:val="17"/>
          <w:lang w:val="es-419"/>
          <w14:ligatures w14:val="none"/>
        </w:rPr>
      </w:pP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ins w:id="1446" w:author="Author" w:date="2025-10-24T16:52:00Z">
        <w:r w:rsidRPr="002F323D">
          <w:rPr>
            <w:rFonts w:ascii="Courier New" w:hAnsi="Courier New" w:cs="Courier New"/>
            <w:kern w:val="0"/>
            <w:sz w:val="17"/>
            <w:szCs w:val="17"/>
            <w:lang w:val="es-419"/>
            <w14:ligatures w14:val="none"/>
          </w:rPr>
          <w:t>&lt;</w:t>
        </w:r>
        <w:proofErr w:type="spellStart"/>
        <w:r w:rsidRPr="002F323D">
          <w:rPr>
            <w:rFonts w:ascii="Courier New" w:hAnsi="Courier New" w:cs="Courier New"/>
            <w:kern w:val="0"/>
            <w:sz w:val="17"/>
            <w:szCs w:val="17"/>
            <w:lang w:val="es-419"/>
            <w14:ligatures w14:val="none"/>
          </w:rPr>
          <w:t>pde:TrademarkMandatoryDocumentCategory</w:t>
        </w:r>
        <w:proofErr w:type="spellEnd"/>
        <w:r w:rsidRPr="002F323D">
          <w:rPr>
            <w:rFonts w:ascii="Courier New" w:hAnsi="Courier New" w:cs="Courier New"/>
            <w:kern w:val="0"/>
            <w:sz w:val="17"/>
            <w:szCs w:val="17"/>
            <w:lang w:val="es-419"/>
            <w14:ligatures w14:val="none"/>
          </w:rPr>
          <w:t>&gt;</w:t>
        </w:r>
        <w:proofErr w:type="spellStart"/>
        <w:r w:rsidRPr="002F323D">
          <w:rPr>
            <w:rFonts w:ascii="Courier New" w:hAnsi="Courier New" w:cs="Courier New"/>
            <w:kern w:val="0"/>
            <w:sz w:val="17"/>
            <w:szCs w:val="17"/>
            <w:lang w:val="es-419"/>
            <w14:ligatures w14:val="none"/>
          </w:rPr>
          <w:t>Priority</w:t>
        </w:r>
        <w:proofErr w:type="spellEnd"/>
        <w:r w:rsidRPr="002F323D">
          <w:rPr>
            <w:rFonts w:ascii="Courier New" w:hAnsi="Courier New" w:cs="Courier New"/>
            <w:kern w:val="0"/>
            <w:sz w:val="17"/>
            <w:szCs w:val="17"/>
            <w:lang w:val="es-419"/>
            <w14:ligatures w14:val="none"/>
          </w:rPr>
          <w:t xml:space="preserve"> </w:t>
        </w:r>
        <w:proofErr w:type="spellStart"/>
        <w:r w:rsidRPr="002F323D">
          <w:rPr>
            <w:rFonts w:ascii="Courier New" w:hAnsi="Courier New" w:cs="Courier New"/>
            <w:kern w:val="0"/>
            <w:sz w:val="17"/>
            <w:szCs w:val="17"/>
            <w:lang w:val="es-419"/>
            <w14:ligatures w14:val="none"/>
          </w:rPr>
          <w:t>document</w:t>
        </w:r>
        <w:proofErr w:type="spellEnd"/>
        <w:r w:rsidRPr="002F323D">
          <w:rPr>
            <w:rFonts w:ascii="Courier New" w:hAnsi="Courier New" w:cs="Courier New"/>
            <w:kern w:val="0"/>
            <w:sz w:val="17"/>
            <w:szCs w:val="17"/>
            <w:lang w:val="es-419"/>
            <w14:ligatures w14:val="none"/>
          </w:rPr>
          <w:t xml:space="preserve"> PDF&lt;/</w:t>
        </w:r>
        <w:proofErr w:type="spellStart"/>
        <w:r w:rsidRPr="002F323D">
          <w:rPr>
            <w:rFonts w:ascii="Courier New" w:hAnsi="Courier New" w:cs="Courier New"/>
            <w:kern w:val="0"/>
            <w:sz w:val="17"/>
            <w:szCs w:val="17"/>
            <w:lang w:val="es-419"/>
            <w14:ligatures w14:val="none"/>
          </w:rPr>
          <w:t>pde:TrademarkMandatoryDocumentCategory</w:t>
        </w:r>
        <w:proofErr w:type="spellEnd"/>
        <w:r w:rsidRPr="002F323D">
          <w:rPr>
            <w:rFonts w:ascii="Courier New" w:hAnsi="Courier New" w:cs="Courier New"/>
            <w:kern w:val="0"/>
            <w:sz w:val="17"/>
            <w:szCs w:val="17"/>
            <w:lang w:val="es-419"/>
            <w14:ligatures w14:val="none"/>
          </w:rPr>
          <w:t>&gt;</w:t>
        </w:r>
      </w:ins>
    </w:p>
    <w:p w14:paraId="6F11F8E3" w14:textId="77777777" w:rsidR="00FB2475" w:rsidRPr="002F323D" w:rsidRDefault="00FB2475" w:rsidP="00FB2475">
      <w:pPr>
        <w:spacing w:before="0" w:after="0"/>
        <w:rPr>
          <w:ins w:id="1447" w:author="Author" w:date="2025-10-24T16:52:00Z"/>
          <w:rFonts w:ascii="Courier New" w:hAnsi="Courier New" w:cs="Courier New"/>
          <w:kern w:val="0"/>
          <w:sz w:val="17"/>
          <w:szCs w:val="17"/>
          <w:lang w:val="es-419"/>
          <w14:ligatures w14:val="none"/>
        </w:rPr>
      </w:pP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ins w:id="1448" w:author="Author" w:date="2025-10-24T16:52:00Z">
        <w:r w:rsidRPr="002F323D">
          <w:rPr>
            <w:rFonts w:ascii="Courier New" w:hAnsi="Courier New" w:cs="Courier New"/>
            <w:kern w:val="0"/>
            <w:sz w:val="17"/>
            <w:szCs w:val="17"/>
            <w:lang w:val="es-419"/>
            <w14:ligatures w14:val="none"/>
          </w:rPr>
          <w:t>&lt;</w:t>
        </w:r>
        <w:proofErr w:type="spellStart"/>
        <w:r w:rsidRPr="002F323D">
          <w:rPr>
            <w:rFonts w:ascii="Courier New" w:hAnsi="Courier New" w:cs="Courier New"/>
            <w:kern w:val="0"/>
            <w:sz w:val="17"/>
            <w:szCs w:val="17"/>
            <w:lang w:val="es-419"/>
            <w14:ligatures w14:val="none"/>
          </w:rPr>
          <w:t>com:DocumentDate</w:t>
        </w:r>
        <w:proofErr w:type="spellEnd"/>
        <w:r w:rsidRPr="002F323D">
          <w:rPr>
            <w:rFonts w:ascii="Courier New" w:hAnsi="Courier New" w:cs="Courier New"/>
            <w:kern w:val="0"/>
            <w:sz w:val="17"/>
            <w:szCs w:val="17"/>
            <w:lang w:val="es-419"/>
            <w14:ligatures w14:val="none"/>
          </w:rPr>
          <w:t>&gt;2025-01-22&lt;/</w:t>
        </w:r>
        <w:proofErr w:type="spellStart"/>
        <w:r w:rsidRPr="002F323D">
          <w:rPr>
            <w:rFonts w:ascii="Courier New" w:hAnsi="Courier New" w:cs="Courier New"/>
            <w:kern w:val="0"/>
            <w:sz w:val="17"/>
            <w:szCs w:val="17"/>
            <w:lang w:val="es-419"/>
            <w14:ligatures w14:val="none"/>
          </w:rPr>
          <w:t>com:DocumentDate</w:t>
        </w:r>
        <w:proofErr w:type="spellEnd"/>
        <w:r w:rsidRPr="002F323D">
          <w:rPr>
            <w:rFonts w:ascii="Courier New" w:hAnsi="Courier New" w:cs="Courier New"/>
            <w:kern w:val="0"/>
            <w:sz w:val="17"/>
            <w:szCs w:val="17"/>
            <w:lang w:val="es-419"/>
            <w14:ligatures w14:val="none"/>
          </w:rPr>
          <w:t>&gt;</w:t>
        </w:r>
      </w:ins>
    </w:p>
    <w:p w14:paraId="1F861C12" w14:textId="77777777" w:rsidR="00FB2475" w:rsidRPr="002F323D" w:rsidRDefault="00FB2475" w:rsidP="00FB2475">
      <w:pPr>
        <w:spacing w:before="0" w:after="0"/>
        <w:rPr>
          <w:ins w:id="1449" w:author="Author" w:date="2025-10-24T16:52:00Z"/>
          <w:rFonts w:ascii="Courier New" w:hAnsi="Courier New" w:cs="Courier New"/>
          <w:kern w:val="0"/>
          <w:sz w:val="17"/>
          <w:szCs w:val="17"/>
          <w:lang w:val="es-419"/>
          <w14:ligatures w14:val="none"/>
        </w:rPr>
      </w:pP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ins w:id="1450" w:author="Author" w:date="2025-10-24T16:52:00Z">
        <w:r w:rsidRPr="002F323D">
          <w:rPr>
            <w:rFonts w:ascii="Courier New" w:hAnsi="Courier New" w:cs="Courier New"/>
            <w:kern w:val="0"/>
            <w:sz w:val="17"/>
            <w:szCs w:val="17"/>
            <w:lang w:val="es-419"/>
            <w14:ligatures w14:val="none"/>
          </w:rPr>
          <w:t>&lt;</w:t>
        </w:r>
        <w:proofErr w:type="spellStart"/>
        <w:r w:rsidRPr="002F323D">
          <w:rPr>
            <w:rFonts w:ascii="Courier New" w:hAnsi="Courier New" w:cs="Courier New"/>
            <w:kern w:val="0"/>
            <w:sz w:val="17"/>
            <w:szCs w:val="17"/>
            <w:lang w:val="es-419"/>
            <w14:ligatures w14:val="none"/>
          </w:rPr>
          <w:t>com:PageTotalQuantity</w:t>
        </w:r>
        <w:proofErr w:type="spellEnd"/>
        <w:r w:rsidRPr="002F323D">
          <w:rPr>
            <w:rFonts w:ascii="Courier New" w:hAnsi="Courier New" w:cs="Courier New"/>
            <w:kern w:val="0"/>
            <w:sz w:val="17"/>
            <w:szCs w:val="17"/>
            <w:lang w:val="es-419"/>
            <w14:ligatures w14:val="none"/>
          </w:rPr>
          <w:t>&gt;3&lt;/</w:t>
        </w:r>
        <w:proofErr w:type="spellStart"/>
        <w:r w:rsidRPr="002F323D">
          <w:rPr>
            <w:rFonts w:ascii="Courier New" w:hAnsi="Courier New" w:cs="Courier New"/>
            <w:kern w:val="0"/>
            <w:sz w:val="17"/>
            <w:szCs w:val="17"/>
            <w:lang w:val="es-419"/>
            <w14:ligatures w14:val="none"/>
          </w:rPr>
          <w:t>com:PageTotalQuantity</w:t>
        </w:r>
        <w:proofErr w:type="spellEnd"/>
        <w:r w:rsidRPr="002F323D">
          <w:rPr>
            <w:rFonts w:ascii="Courier New" w:hAnsi="Courier New" w:cs="Courier New"/>
            <w:kern w:val="0"/>
            <w:sz w:val="17"/>
            <w:szCs w:val="17"/>
            <w:lang w:val="es-419"/>
            <w14:ligatures w14:val="none"/>
          </w:rPr>
          <w:t>&gt;</w:t>
        </w:r>
      </w:ins>
    </w:p>
    <w:p w14:paraId="76EF9EE6" w14:textId="77777777" w:rsidR="00FB2475" w:rsidRPr="00FB2475" w:rsidRDefault="00FB2475" w:rsidP="00FB2475">
      <w:pPr>
        <w:spacing w:before="0" w:after="0"/>
        <w:rPr>
          <w:ins w:id="1451" w:author="Author" w:date="2025-10-24T16:52:00Z"/>
          <w:rFonts w:ascii="Courier New" w:hAnsi="Courier New" w:cs="Courier New"/>
          <w:kern w:val="0"/>
          <w:sz w:val="17"/>
          <w:szCs w:val="17"/>
          <w14:ligatures w14:val="none"/>
        </w:rPr>
      </w:pP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r w:rsidRPr="002F323D">
        <w:rPr>
          <w:rFonts w:ascii="Courier New" w:hAnsi="Courier New" w:cs="Courier New"/>
          <w:kern w:val="0"/>
          <w:sz w:val="17"/>
          <w:szCs w:val="17"/>
          <w:lang w:val="es-419"/>
          <w14:ligatures w14:val="none"/>
        </w:rPr>
        <w:tab/>
      </w:r>
      <w:ins w:id="145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com:languageCode</w:t>
        </w:r>
        <w:proofErr w:type="spellEnd"/>
        <w:r w:rsidRPr="00FB2475">
          <w:rPr>
            <w:rFonts w:ascii="Courier New" w:hAnsi="Courier New" w:cs="Courier New"/>
            <w:kern w:val="0"/>
            <w:sz w:val="17"/>
            <w:szCs w:val="17"/>
            <w14:ligatures w14:val="none"/>
          </w:rPr>
          <w:t>="</w:t>
        </w:r>
        <w:proofErr w:type="spellStart"/>
        <w:r w:rsidRPr="00FB2475">
          <w:rPr>
            <w:rFonts w:ascii="Courier New" w:hAnsi="Courier New" w:cs="Courier New"/>
            <w:kern w:val="0"/>
            <w:sz w:val="17"/>
            <w:szCs w:val="17"/>
            <w14:ligatures w14:val="none"/>
          </w:rPr>
          <w:t>en</w:t>
        </w:r>
        <w:proofErr w:type="spellEnd"/>
        <w:r w:rsidRPr="00FB2475">
          <w:rPr>
            <w:rFonts w:ascii="Courier New" w:hAnsi="Courier New" w:cs="Courier New"/>
            <w:kern w:val="0"/>
            <w:sz w:val="17"/>
            <w:szCs w:val="17"/>
            <w14:ligatures w14:val="none"/>
          </w:rPr>
          <w:t>"&gt;This priority document contains the application form without certification and without embedded multimedia file&lt;/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&gt;</w:t>
        </w:r>
      </w:ins>
    </w:p>
    <w:p w14:paraId="61AFDEE1" w14:textId="77777777" w:rsidR="00FB2475" w:rsidRPr="008C605D" w:rsidRDefault="00FB2475" w:rsidP="00FB2475">
      <w:pPr>
        <w:spacing w:before="0" w:after="0"/>
        <w:rPr>
          <w:ins w:id="1453"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54"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pde:PriorityDocument</w:t>
        </w:r>
        <w:proofErr w:type="spellEnd"/>
        <w:r w:rsidRPr="008C605D">
          <w:rPr>
            <w:rFonts w:ascii="Courier New" w:hAnsi="Courier New" w:cs="Courier New"/>
            <w:kern w:val="0"/>
            <w:sz w:val="17"/>
            <w:szCs w:val="17"/>
            <w:lang w:val="fr-FR"/>
            <w14:ligatures w14:val="none"/>
          </w:rPr>
          <w:t>&gt;</w:t>
        </w:r>
      </w:ins>
    </w:p>
    <w:p w14:paraId="33064B5C" w14:textId="77777777" w:rsidR="00FB2475" w:rsidRPr="008C605D" w:rsidRDefault="00FB2475" w:rsidP="00FB2475">
      <w:pPr>
        <w:spacing w:before="0" w:after="0"/>
        <w:rPr>
          <w:ins w:id="1455"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456"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pde:PriorityDocument</w:t>
        </w:r>
        <w:proofErr w:type="spellEnd"/>
        <w:r w:rsidRPr="008C605D">
          <w:rPr>
            <w:rFonts w:ascii="Courier New" w:hAnsi="Courier New" w:cs="Courier New"/>
            <w:kern w:val="0"/>
            <w:sz w:val="17"/>
            <w:szCs w:val="17"/>
            <w:lang w:val="fr-FR"/>
            <w14:ligatures w14:val="none"/>
          </w:rPr>
          <w:t>&gt;</w:t>
        </w:r>
      </w:ins>
    </w:p>
    <w:p w14:paraId="1385D84C" w14:textId="77777777" w:rsidR="00FB2475" w:rsidRPr="008C605D" w:rsidRDefault="00FB2475" w:rsidP="00FB2475">
      <w:pPr>
        <w:spacing w:before="0" w:after="0"/>
        <w:rPr>
          <w:ins w:id="1457"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45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&gt;Certification page&lt;/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w:t>
        </w:r>
      </w:ins>
    </w:p>
    <w:p w14:paraId="10C7A737" w14:textId="77777777" w:rsidR="00FB2475" w:rsidRPr="00FB2475" w:rsidRDefault="00FB2475" w:rsidP="00FB2475">
      <w:pPr>
        <w:spacing w:before="0" w:after="0"/>
        <w:rPr>
          <w:ins w:id="1459"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460" w:author="Author" w:date="2025-10-24T16:52:00Z">
        <w:r w:rsidRPr="00FB2475">
          <w:rPr>
            <w:rFonts w:ascii="Courier New" w:hAnsi="Courier New" w:cs="Courier New"/>
            <w:kern w:val="0"/>
            <w:sz w:val="17"/>
            <w:szCs w:val="17"/>
            <w14:ligatures w14:val="none"/>
          </w:rPr>
          <w:t>&lt;com:FileName&gt;EM_018975509_20250101_CertificationPage.pdf&lt;/com:FileName&gt;</w:t>
        </w:r>
      </w:ins>
    </w:p>
    <w:p w14:paraId="5666A705" w14:textId="77777777" w:rsidR="00FB2475" w:rsidRPr="00FB2475" w:rsidRDefault="00FB2475" w:rsidP="00FB2475">
      <w:pPr>
        <w:spacing w:before="0" w:after="0"/>
        <w:rPr>
          <w:ins w:id="146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62" w:author="Author" w:date="2025-10-24T16:52:00Z">
        <w:r w:rsidRPr="00FB2475">
          <w:rPr>
            <w:rFonts w:ascii="Courier New" w:hAnsi="Courier New" w:cs="Courier New"/>
            <w:kern w:val="0"/>
            <w:sz w:val="17"/>
            <w:szCs w:val="17"/>
            <w14:ligatures w14:val="none"/>
          </w:rPr>
          <w:t>&lt;com:DocumentLocationURI&gt;MandatoryArtifacts/EM_018975509_20250101_CertificationPage.pdf&lt;/com:DocumentLocationURI&gt;</w:t>
        </w:r>
      </w:ins>
    </w:p>
    <w:p w14:paraId="3B2253F1" w14:textId="77777777" w:rsidR="00FB2475" w:rsidRPr="00FB2475" w:rsidRDefault="00FB2475" w:rsidP="00FB2475">
      <w:pPr>
        <w:spacing w:before="0" w:after="0"/>
        <w:rPr>
          <w:ins w:id="146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64" w:author="Author" w:date="2025-10-24T16:52:00Z">
        <w:r w:rsidRPr="00FB2475">
          <w:rPr>
            <w:rFonts w:ascii="Courier New" w:hAnsi="Courier New" w:cs="Courier New"/>
            <w:kern w:val="0"/>
            <w:sz w:val="17"/>
            <w:szCs w:val="17"/>
            <w14:ligatures w14:val="none"/>
          </w:rPr>
          <w:t>&lt;pde:DocumentAsFiledIndicator&gt;false&lt;/pde:DocumentAsFiledIndicator&gt;</w:t>
        </w:r>
      </w:ins>
    </w:p>
    <w:p w14:paraId="2EFB1852" w14:textId="77777777" w:rsidR="00FB2475" w:rsidRPr="00FB2475" w:rsidRDefault="00FB2475" w:rsidP="00FB2475">
      <w:pPr>
        <w:spacing w:before="0" w:after="0"/>
        <w:rPr>
          <w:ins w:id="146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66" w:author="Author" w:date="2025-10-24T16:52:00Z">
        <w:r w:rsidRPr="00FB2475">
          <w:rPr>
            <w:rFonts w:ascii="Courier New" w:hAnsi="Courier New" w:cs="Courier New"/>
            <w:kern w:val="0"/>
            <w:sz w:val="17"/>
            <w:szCs w:val="17"/>
            <w14:ligatures w14:val="none"/>
          </w:rPr>
          <w:t>&lt;pde:DocumentFileFormatCategory&gt;PDF&lt;/pde:DocumentFileFormatCategory&gt;</w:t>
        </w:r>
      </w:ins>
    </w:p>
    <w:p w14:paraId="71E0DE79" w14:textId="77777777" w:rsidR="00FB2475" w:rsidRPr="00FB2475" w:rsidRDefault="00FB2475" w:rsidP="00FB2475">
      <w:pPr>
        <w:spacing w:before="0" w:after="0"/>
        <w:rPr>
          <w:ins w:id="146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68"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pde:TrademarkMandatoryDocumentCategory</w:t>
        </w:r>
        <w:proofErr w:type="spellEnd"/>
        <w:r w:rsidRPr="00FB2475">
          <w:rPr>
            <w:rFonts w:ascii="Courier New" w:hAnsi="Courier New" w:cs="Courier New"/>
            <w:kern w:val="0"/>
            <w:sz w:val="17"/>
            <w:szCs w:val="17"/>
            <w14:ligatures w14:val="none"/>
          </w:rPr>
          <w:t>&gt;Certification page&lt;/</w:t>
        </w:r>
        <w:proofErr w:type="spellStart"/>
        <w:r w:rsidRPr="00FB2475">
          <w:rPr>
            <w:rFonts w:ascii="Courier New" w:hAnsi="Courier New" w:cs="Courier New"/>
            <w:kern w:val="0"/>
            <w:sz w:val="17"/>
            <w:szCs w:val="17"/>
            <w14:ligatures w14:val="none"/>
          </w:rPr>
          <w:t>pde:TrademarkMandatoryDocumentCategory</w:t>
        </w:r>
        <w:proofErr w:type="spellEnd"/>
        <w:r w:rsidRPr="00FB2475">
          <w:rPr>
            <w:rFonts w:ascii="Courier New" w:hAnsi="Courier New" w:cs="Courier New"/>
            <w:kern w:val="0"/>
            <w:sz w:val="17"/>
            <w:szCs w:val="17"/>
            <w14:ligatures w14:val="none"/>
          </w:rPr>
          <w:t>&gt;</w:t>
        </w:r>
      </w:ins>
    </w:p>
    <w:p w14:paraId="5AC3BC3F" w14:textId="77777777" w:rsidR="00FB2475" w:rsidRPr="00FB2475" w:rsidRDefault="00FB2475" w:rsidP="00FB2475">
      <w:pPr>
        <w:spacing w:before="0" w:after="0"/>
        <w:rPr>
          <w:ins w:id="146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70"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&gt;2025-01-22&lt;/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w:t>
        </w:r>
      </w:ins>
    </w:p>
    <w:p w14:paraId="22199322" w14:textId="77777777" w:rsidR="00FB2475" w:rsidRPr="00FB2475" w:rsidRDefault="00FB2475" w:rsidP="00FB2475">
      <w:pPr>
        <w:spacing w:before="0" w:after="0"/>
        <w:rPr>
          <w:ins w:id="147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7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&gt;1&lt;/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w:t>
        </w:r>
      </w:ins>
    </w:p>
    <w:p w14:paraId="4A2E3573" w14:textId="77777777" w:rsidR="00FB2475" w:rsidRPr="00FB2475" w:rsidRDefault="00FB2475" w:rsidP="00FB2475">
      <w:pPr>
        <w:spacing w:before="0" w:after="0"/>
        <w:rPr>
          <w:ins w:id="147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7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com:languageCode</w:t>
        </w:r>
        <w:proofErr w:type="spellEnd"/>
        <w:r w:rsidRPr="00FB2475">
          <w:rPr>
            <w:rFonts w:ascii="Courier New" w:hAnsi="Courier New" w:cs="Courier New"/>
            <w:kern w:val="0"/>
            <w:sz w:val="17"/>
            <w:szCs w:val="17"/>
            <w14:ligatures w14:val="none"/>
          </w:rPr>
          <w:t>="</w:t>
        </w:r>
        <w:proofErr w:type="spellStart"/>
        <w:r w:rsidRPr="00FB2475">
          <w:rPr>
            <w:rFonts w:ascii="Courier New" w:hAnsi="Courier New" w:cs="Courier New"/>
            <w:kern w:val="0"/>
            <w:sz w:val="17"/>
            <w:szCs w:val="17"/>
            <w14:ligatures w14:val="none"/>
          </w:rPr>
          <w:t>en</w:t>
        </w:r>
        <w:proofErr w:type="spellEnd"/>
        <w:r w:rsidRPr="00FB2475">
          <w:rPr>
            <w:rFonts w:ascii="Courier New" w:hAnsi="Courier New" w:cs="Courier New"/>
            <w:kern w:val="0"/>
            <w:sz w:val="17"/>
            <w:szCs w:val="17"/>
            <w14:ligatures w14:val="none"/>
          </w:rPr>
          <w:t>"&gt;This is the certification page of the priority document&lt;/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&gt;</w:t>
        </w:r>
      </w:ins>
    </w:p>
    <w:p w14:paraId="69C55C29" w14:textId="77777777" w:rsidR="00FB2475" w:rsidRPr="008C605D" w:rsidRDefault="00FB2475" w:rsidP="00FB2475">
      <w:pPr>
        <w:spacing w:before="0" w:after="0"/>
        <w:rPr>
          <w:ins w:id="1475"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76"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pde:PriorityDocument</w:t>
        </w:r>
        <w:proofErr w:type="spellEnd"/>
        <w:r w:rsidRPr="008C605D">
          <w:rPr>
            <w:rFonts w:ascii="Courier New" w:hAnsi="Courier New" w:cs="Courier New"/>
            <w:kern w:val="0"/>
            <w:sz w:val="17"/>
            <w:szCs w:val="17"/>
            <w:lang w:val="fr-FR"/>
            <w14:ligatures w14:val="none"/>
          </w:rPr>
          <w:t>&gt;</w:t>
        </w:r>
      </w:ins>
    </w:p>
    <w:p w14:paraId="536D7380" w14:textId="77777777" w:rsidR="00FB2475" w:rsidRPr="008C605D" w:rsidRDefault="00FB2475" w:rsidP="00FB2475">
      <w:pPr>
        <w:spacing w:before="0" w:after="0"/>
        <w:rPr>
          <w:ins w:id="1477"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47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pde:PriorityDocument</w:t>
        </w:r>
        <w:proofErr w:type="spellEnd"/>
        <w:r w:rsidRPr="008C605D">
          <w:rPr>
            <w:rFonts w:ascii="Courier New" w:hAnsi="Courier New" w:cs="Courier New"/>
            <w:kern w:val="0"/>
            <w:sz w:val="17"/>
            <w:szCs w:val="17"/>
            <w:lang w:val="fr-FR"/>
            <w14:ligatures w14:val="none"/>
          </w:rPr>
          <w:t>&gt;</w:t>
        </w:r>
      </w:ins>
    </w:p>
    <w:p w14:paraId="28F4D0D7" w14:textId="77777777" w:rsidR="00FB2475" w:rsidRPr="00D25BC6" w:rsidRDefault="00FB2475" w:rsidP="00FB2475">
      <w:pPr>
        <w:spacing w:before="0" w:after="0"/>
        <w:rPr>
          <w:ins w:id="1479"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480" w:author="Author" w:date="2025-10-24T16:52:00Z">
        <w:r w:rsidRPr="00D25BC6">
          <w:rPr>
            <w:rFonts w:ascii="Courier New" w:hAnsi="Courier New" w:cs="Courier New"/>
            <w:kern w:val="0"/>
            <w:sz w:val="17"/>
            <w:szCs w:val="17"/>
            <w:lang w:val="fr-FR"/>
            <w14:ligatures w14:val="none"/>
          </w:rPr>
          <w:t>&lt;com:DocumentName&gt;Trademark sound file&lt;/com:DocumentName&gt;</w:t>
        </w:r>
      </w:ins>
    </w:p>
    <w:p w14:paraId="52FC8BB1" w14:textId="77777777" w:rsidR="00FB2475" w:rsidRPr="00D45A97" w:rsidRDefault="00FB2475" w:rsidP="00FB2475">
      <w:pPr>
        <w:spacing w:before="0" w:after="0"/>
        <w:rPr>
          <w:ins w:id="1481" w:author="Author" w:date="2025-10-24T16:52:00Z"/>
          <w:rFonts w:ascii="Courier New" w:hAnsi="Courier New" w:cs="Courier New"/>
          <w:kern w:val="0"/>
          <w:sz w:val="17"/>
          <w:szCs w:val="17"/>
          <w14:ligatures w14:val="none"/>
        </w:rPr>
      </w:pPr>
      <w:r w:rsidRPr="00D25BC6">
        <w:rPr>
          <w:rFonts w:ascii="Courier New" w:hAnsi="Courier New" w:cs="Courier New"/>
          <w:kern w:val="0"/>
          <w:sz w:val="17"/>
          <w:szCs w:val="17"/>
          <w:lang w:val="fr-FR"/>
          <w14:ligatures w14:val="none"/>
        </w:rPr>
        <w:tab/>
      </w:r>
      <w:r w:rsidRPr="00D25BC6">
        <w:rPr>
          <w:rFonts w:ascii="Courier New" w:hAnsi="Courier New" w:cs="Courier New"/>
          <w:kern w:val="0"/>
          <w:sz w:val="17"/>
          <w:szCs w:val="17"/>
          <w:lang w:val="fr-FR"/>
          <w14:ligatures w14:val="none"/>
        </w:rPr>
        <w:tab/>
      </w:r>
      <w:r w:rsidRPr="00D25BC6">
        <w:rPr>
          <w:rFonts w:ascii="Courier New" w:hAnsi="Courier New" w:cs="Courier New"/>
          <w:kern w:val="0"/>
          <w:sz w:val="17"/>
          <w:szCs w:val="17"/>
          <w:lang w:val="fr-FR"/>
          <w14:ligatures w14:val="none"/>
        </w:rPr>
        <w:tab/>
      </w:r>
      <w:ins w:id="1482" w:author="Author" w:date="2025-10-24T16:52:00Z">
        <w:r w:rsidRPr="00D45A97">
          <w:rPr>
            <w:rFonts w:ascii="Courier New" w:hAnsi="Courier New" w:cs="Courier New"/>
            <w:kern w:val="0"/>
            <w:sz w:val="17"/>
            <w:szCs w:val="17"/>
            <w14:ligatures w14:val="none"/>
          </w:rPr>
          <w:t>&lt;com:FileName&gt;EM5000000018975509_20250101.mp3&lt;/com:FileName&gt;</w:t>
        </w:r>
      </w:ins>
    </w:p>
    <w:p w14:paraId="3D87D8FF" w14:textId="77777777" w:rsidR="00FB2475" w:rsidRPr="00D45A97" w:rsidRDefault="00FB2475" w:rsidP="00FB2475">
      <w:pPr>
        <w:spacing w:before="0" w:after="0"/>
        <w:rPr>
          <w:ins w:id="1483" w:author="Author" w:date="2025-10-24T16:52:00Z"/>
          <w:rFonts w:ascii="Courier New" w:hAnsi="Courier New" w:cs="Courier New"/>
          <w:kern w:val="0"/>
          <w:sz w:val="17"/>
          <w:szCs w:val="17"/>
          <w14:ligatures w14:val="none"/>
        </w:rPr>
      </w:pP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ins w:id="1484" w:author="Author" w:date="2025-10-24T16:52:00Z">
        <w:r w:rsidRPr="00D45A97">
          <w:rPr>
            <w:rFonts w:ascii="Courier New" w:hAnsi="Courier New" w:cs="Courier New"/>
            <w:kern w:val="0"/>
            <w:sz w:val="17"/>
            <w:szCs w:val="17"/>
            <w14:ligatures w14:val="none"/>
          </w:rPr>
          <w:t>&lt;com:DocumentLocationURI&gt;https://euipo.europa.eu/trademark/sound/EM5000000018975509_20250101.mp3&lt;/com:DocumentLocationURI&gt;</w:t>
        </w:r>
      </w:ins>
    </w:p>
    <w:p w14:paraId="1F9C845B" w14:textId="77777777" w:rsidR="00FB2475" w:rsidRPr="00D45A97" w:rsidRDefault="00FB2475" w:rsidP="00FB2475">
      <w:pPr>
        <w:spacing w:before="0" w:after="0"/>
        <w:rPr>
          <w:ins w:id="1485" w:author="Author" w:date="2025-10-24T16:52:00Z"/>
          <w:rFonts w:ascii="Courier New" w:hAnsi="Courier New" w:cs="Courier New"/>
          <w:kern w:val="0"/>
          <w:sz w:val="17"/>
          <w:szCs w:val="17"/>
          <w14:ligatures w14:val="none"/>
        </w:rPr>
      </w:pP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ins w:id="1486" w:author="Author" w:date="2025-10-24T16:52:00Z">
        <w:r w:rsidRPr="00D45A97">
          <w:rPr>
            <w:rFonts w:ascii="Courier New" w:hAnsi="Courier New" w:cs="Courier New"/>
            <w:kern w:val="0"/>
            <w:sz w:val="17"/>
            <w:szCs w:val="17"/>
            <w14:ligatures w14:val="none"/>
          </w:rPr>
          <w:t>&lt;pde:DocumentAsFiledIndicator&gt;true&lt;/pde:DocumentAsFiledIndicator&gt;</w:t>
        </w:r>
      </w:ins>
    </w:p>
    <w:p w14:paraId="528E691B" w14:textId="77777777" w:rsidR="00FB2475" w:rsidRPr="00D45A97" w:rsidRDefault="00FB2475" w:rsidP="00FB2475">
      <w:pPr>
        <w:spacing w:before="0" w:after="0"/>
        <w:rPr>
          <w:ins w:id="1487" w:author="Author" w:date="2025-10-24T16:52:00Z"/>
          <w:rFonts w:ascii="Courier New" w:hAnsi="Courier New" w:cs="Courier New"/>
          <w:kern w:val="0"/>
          <w:sz w:val="17"/>
          <w:szCs w:val="17"/>
          <w14:ligatures w14:val="none"/>
        </w:rPr>
      </w:pP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ins w:id="1488" w:author="Author" w:date="2025-10-24T16:52:00Z">
        <w:r w:rsidRPr="00D45A97">
          <w:rPr>
            <w:rFonts w:ascii="Courier New" w:hAnsi="Courier New" w:cs="Courier New"/>
            <w:kern w:val="0"/>
            <w:sz w:val="17"/>
            <w:szCs w:val="17"/>
            <w14:ligatures w14:val="none"/>
          </w:rPr>
          <w:t>&lt;pde:DocumentFileFormatCategory&gt;MP3&lt;/pde:DocumentFileFormatCategory&gt;</w:t>
        </w:r>
      </w:ins>
    </w:p>
    <w:p w14:paraId="3C6306AD" w14:textId="77777777" w:rsidR="00FB2475" w:rsidRPr="00D45A97" w:rsidRDefault="00FB2475" w:rsidP="00FB2475">
      <w:pPr>
        <w:spacing w:before="0" w:after="0"/>
        <w:rPr>
          <w:ins w:id="1489" w:author="Author" w:date="2025-10-24T16:52:00Z"/>
          <w:rFonts w:ascii="Courier New" w:hAnsi="Courier New" w:cs="Courier New"/>
          <w:kern w:val="0"/>
          <w:sz w:val="17"/>
          <w:szCs w:val="17"/>
          <w14:ligatures w14:val="none"/>
        </w:rPr>
      </w:pP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ins w:id="1490" w:author="Author" w:date="2025-10-24T16:52:00Z">
        <w:r w:rsidRPr="00D45A97">
          <w:rPr>
            <w:rFonts w:ascii="Courier New" w:hAnsi="Courier New" w:cs="Courier New"/>
            <w:kern w:val="0"/>
            <w:sz w:val="17"/>
            <w:szCs w:val="17"/>
            <w14:ligatures w14:val="none"/>
          </w:rPr>
          <w:t>&lt;pde:TrademarkMandatoryDocumentCategory&gt;Trademark representation&lt;/pde:TrademarkMandatoryDocumentCategory&gt;</w:t>
        </w:r>
      </w:ins>
    </w:p>
    <w:p w14:paraId="3E03FAD5" w14:textId="77777777" w:rsidR="00FB2475" w:rsidRPr="00FB2475" w:rsidRDefault="00FB2475" w:rsidP="00FB2475">
      <w:pPr>
        <w:spacing w:before="0" w:after="0"/>
        <w:rPr>
          <w:ins w:id="1491" w:author="Author" w:date="2025-10-24T16:52:00Z"/>
          <w:rFonts w:ascii="Courier New" w:hAnsi="Courier New" w:cs="Courier New"/>
          <w:kern w:val="0"/>
          <w:sz w:val="17"/>
          <w:szCs w:val="17"/>
          <w14:ligatures w14:val="none"/>
        </w:rPr>
      </w:pP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r w:rsidRPr="00D45A97">
        <w:rPr>
          <w:rFonts w:ascii="Courier New" w:hAnsi="Courier New" w:cs="Courier New"/>
          <w:kern w:val="0"/>
          <w:sz w:val="17"/>
          <w:szCs w:val="17"/>
          <w14:ligatures w14:val="none"/>
        </w:rPr>
        <w:tab/>
      </w:r>
      <w:ins w:id="149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&gt;2025-01-22&lt;/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w:t>
        </w:r>
      </w:ins>
    </w:p>
    <w:p w14:paraId="39BA8B01" w14:textId="77777777" w:rsidR="00FB2475" w:rsidRPr="00FB2475" w:rsidRDefault="00FB2475" w:rsidP="00FB2475">
      <w:pPr>
        <w:spacing w:before="0" w:after="0"/>
        <w:rPr>
          <w:ins w:id="149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9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com:languageCode</w:t>
        </w:r>
        <w:proofErr w:type="spellEnd"/>
        <w:r w:rsidRPr="00FB2475">
          <w:rPr>
            <w:rFonts w:ascii="Courier New" w:hAnsi="Courier New" w:cs="Courier New"/>
            <w:kern w:val="0"/>
            <w:sz w:val="17"/>
            <w:szCs w:val="17"/>
            <w14:ligatures w14:val="none"/>
          </w:rPr>
          <w:t>="</w:t>
        </w:r>
        <w:proofErr w:type="spellStart"/>
        <w:r w:rsidRPr="00FB2475">
          <w:rPr>
            <w:rFonts w:ascii="Courier New" w:hAnsi="Courier New" w:cs="Courier New"/>
            <w:kern w:val="0"/>
            <w:sz w:val="17"/>
            <w:szCs w:val="17"/>
            <w14:ligatures w14:val="none"/>
          </w:rPr>
          <w:t>en</w:t>
        </w:r>
        <w:proofErr w:type="spellEnd"/>
        <w:r w:rsidRPr="00FB2475">
          <w:rPr>
            <w:rFonts w:ascii="Courier New" w:hAnsi="Courier New" w:cs="Courier New"/>
            <w:kern w:val="0"/>
            <w:sz w:val="17"/>
            <w:szCs w:val="17"/>
            <w14:ligatures w14:val="none"/>
          </w:rPr>
          <w:t>"&gt;This is the URL to access the trademark sound representation (MP3)&lt;/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&gt;</w:t>
        </w:r>
      </w:ins>
    </w:p>
    <w:p w14:paraId="44738619" w14:textId="77777777" w:rsidR="00FB2475" w:rsidRPr="008C605D" w:rsidRDefault="00FB2475" w:rsidP="00FB2475">
      <w:pPr>
        <w:spacing w:before="0" w:after="0"/>
        <w:rPr>
          <w:ins w:id="1495"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496"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pde:PriorityDocument</w:t>
        </w:r>
        <w:proofErr w:type="spellEnd"/>
        <w:r w:rsidRPr="008C605D">
          <w:rPr>
            <w:rFonts w:ascii="Courier New" w:hAnsi="Courier New" w:cs="Courier New"/>
            <w:kern w:val="0"/>
            <w:sz w:val="17"/>
            <w:szCs w:val="17"/>
            <w:lang w:val="fr-FR"/>
            <w14:ligatures w14:val="none"/>
          </w:rPr>
          <w:t>&gt;</w:t>
        </w:r>
      </w:ins>
    </w:p>
    <w:p w14:paraId="1EEC33AB" w14:textId="77777777" w:rsidR="00FB2475" w:rsidRPr="008C605D" w:rsidRDefault="00FB2475" w:rsidP="00FB2475">
      <w:pPr>
        <w:spacing w:before="0" w:after="0"/>
        <w:rPr>
          <w:ins w:id="1497"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ins w:id="149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pde:PriorityDocumentBag</w:t>
        </w:r>
        <w:proofErr w:type="spellEnd"/>
        <w:r w:rsidRPr="008C605D">
          <w:rPr>
            <w:rFonts w:ascii="Courier New" w:hAnsi="Courier New" w:cs="Courier New"/>
            <w:kern w:val="0"/>
            <w:sz w:val="17"/>
            <w:szCs w:val="17"/>
            <w:lang w:val="fr-FR"/>
            <w14:ligatures w14:val="none"/>
          </w:rPr>
          <w:t>&gt;</w:t>
        </w:r>
      </w:ins>
    </w:p>
    <w:p w14:paraId="6686DEA4" w14:textId="77777777" w:rsidR="00FB2475" w:rsidRPr="008C605D" w:rsidRDefault="00FB2475" w:rsidP="00FB2475">
      <w:pPr>
        <w:spacing w:before="0" w:after="0"/>
        <w:rPr>
          <w:ins w:id="1499"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ins w:id="1500"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pde:SupplementaryDocumentBag</w:t>
        </w:r>
        <w:proofErr w:type="spellEnd"/>
        <w:r w:rsidRPr="008C605D">
          <w:rPr>
            <w:rFonts w:ascii="Courier New" w:hAnsi="Courier New" w:cs="Courier New"/>
            <w:kern w:val="0"/>
            <w:sz w:val="17"/>
            <w:szCs w:val="17"/>
            <w:lang w:val="fr-FR"/>
            <w14:ligatures w14:val="none"/>
          </w:rPr>
          <w:t>&gt;</w:t>
        </w:r>
      </w:ins>
    </w:p>
    <w:p w14:paraId="5F182A45" w14:textId="77777777" w:rsidR="00FB2475" w:rsidRPr="008C605D" w:rsidRDefault="00FB2475" w:rsidP="00FB2475">
      <w:pPr>
        <w:spacing w:before="0" w:after="0"/>
        <w:rPr>
          <w:ins w:id="1501"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02"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w:t>
        </w:r>
        <w:proofErr w:type="spellEnd"/>
        <w:r w:rsidRPr="008C605D">
          <w:rPr>
            <w:rFonts w:ascii="Courier New" w:hAnsi="Courier New" w:cs="Courier New"/>
            <w:kern w:val="0"/>
            <w:sz w:val="17"/>
            <w:szCs w:val="17"/>
            <w:lang w:val="fr-FR"/>
            <w14:ligatures w14:val="none"/>
          </w:rPr>
          <w:t>&gt;</w:t>
        </w:r>
      </w:ins>
    </w:p>
    <w:p w14:paraId="3D1A7A19" w14:textId="77777777" w:rsidR="00FB2475" w:rsidRPr="008C605D" w:rsidRDefault="00FB2475" w:rsidP="00FB2475">
      <w:pPr>
        <w:spacing w:before="0" w:after="0"/>
        <w:rPr>
          <w:ins w:id="1503"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04"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&gt;Bibliographic Data&lt;/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w:t>
        </w:r>
      </w:ins>
    </w:p>
    <w:p w14:paraId="3BCAF38A" w14:textId="77777777" w:rsidR="00FB2475" w:rsidRPr="00FB2475" w:rsidRDefault="00FB2475" w:rsidP="00FB2475">
      <w:pPr>
        <w:spacing w:before="0" w:after="0"/>
        <w:rPr>
          <w:ins w:id="1505"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06" w:author="Author" w:date="2025-10-24T16:52:00Z">
        <w:r w:rsidRPr="00FB2475">
          <w:rPr>
            <w:rFonts w:ascii="Courier New" w:hAnsi="Courier New" w:cs="Courier New"/>
            <w:kern w:val="0"/>
            <w:sz w:val="17"/>
            <w:szCs w:val="17"/>
            <w14:ligatures w14:val="none"/>
          </w:rPr>
          <w:t>&lt;com:FileName&gt;EM_018975509_20250101_BibliographicData.xml&lt;/com:FileName&gt;</w:t>
        </w:r>
      </w:ins>
    </w:p>
    <w:p w14:paraId="73EDC288" w14:textId="77777777" w:rsidR="00FB2475" w:rsidRPr="00FB2475" w:rsidRDefault="00FB2475" w:rsidP="00FB2475">
      <w:pPr>
        <w:spacing w:before="0" w:after="0"/>
        <w:rPr>
          <w:ins w:id="150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08" w:author="Author" w:date="2025-10-24T16:52:00Z">
        <w:r w:rsidRPr="00FB2475">
          <w:rPr>
            <w:rFonts w:ascii="Courier New" w:hAnsi="Courier New" w:cs="Courier New"/>
            <w:kern w:val="0"/>
            <w:sz w:val="17"/>
            <w:szCs w:val="17"/>
            <w14:ligatures w14:val="none"/>
          </w:rPr>
          <w:t>&lt;com:DocumentLocationURI&gt;SupplementaryArtifacts/EM_018975509_20250101_20250101_BibliographicData.xml&lt;/com:DocumentLocationURI&gt;</w:t>
        </w:r>
      </w:ins>
    </w:p>
    <w:p w14:paraId="034CCD9A" w14:textId="77777777" w:rsidR="00FB2475" w:rsidRPr="00FB2475" w:rsidRDefault="00FB2475" w:rsidP="00FB2475">
      <w:pPr>
        <w:spacing w:before="0" w:after="0"/>
        <w:rPr>
          <w:ins w:id="150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10" w:author="Author" w:date="2025-10-24T16:52:00Z">
        <w:r w:rsidRPr="00FB2475">
          <w:rPr>
            <w:rFonts w:ascii="Courier New" w:hAnsi="Courier New" w:cs="Courier New"/>
            <w:kern w:val="0"/>
            <w:sz w:val="17"/>
            <w:szCs w:val="17"/>
            <w14:ligatures w14:val="none"/>
          </w:rPr>
          <w:t>&lt;pde:DocumentFileFormatCategory&gt;XML&lt;/pde:DocumentFileFormatCategory&gt;</w:t>
        </w:r>
      </w:ins>
    </w:p>
    <w:p w14:paraId="34783987" w14:textId="77777777" w:rsidR="00FB2475" w:rsidRPr="00FB2475" w:rsidRDefault="00FB2475" w:rsidP="00FB2475">
      <w:pPr>
        <w:spacing w:before="0" w:after="0"/>
        <w:rPr>
          <w:ins w:id="151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1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&gt;Bibliographic data&lt;/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w:t>
        </w:r>
      </w:ins>
    </w:p>
    <w:p w14:paraId="0343CCD0" w14:textId="77777777" w:rsidR="00FB2475" w:rsidRPr="00FB2475" w:rsidRDefault="00FB2475" w:rsidP="00FB2475">
      <w:pPr>
        <w:spacing w:before="0" w:after="0"/>
        <w:rPr>
          <w:ins w:id="151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1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&gt;2025-01-22&lt;/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w:t>
        </w:r>
      </w:ins>
    </w:p>
    <w:p w14:paraId="5B14E6BB" w14:textId="77777777" w:rsidR="00FB2475" w:rsidRPr="00FB2475" w:rsidRDefault="00FB2475" w:rsidP="00FB2475">
      <w:pPr>
        <w:spacing w:before="0" w:after="0"/>
        <w:rPr>
          <w:ins w:id="151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1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com:DocumentVersion</w:t>
        </w:r>
        <w:proofErr w:type="spellEnd"/>
        <w:r w:rsidRPr="00FB2475">
          <w:rPr>
            <w:rFonts w:ascii="Courier New" w:hAnsi="Courier New" w:cs="Courier New"/>
            <w:kern w:val="0"/>
            <w:sz w:val="17"/>
            <w:szCs w:val="17"/>
            <w14:ligatures w14:val="none"/>
          </w:rPr>
          <w:t>&gt;v1.0&lt;/</w:t>
        </w:r>
        <w:proofErr w:type="spellStart"/>
        <w:r w:rsidRPr="00FB2475">
          <w:rPr>
            <w:rFonts w:ascii="Courier New" w:hAnsi="Courier New" w:cs="Courier New"/>
            <w:kern w:val="0"/>
            <w:sz w:val="17"/>
            <w:szCs w:val="17"/>
            <w14:ligatures w14:val="none"/>
          </w:rPr>
          <w:t>com:DocumentVersion</w:t>
        </w:r>
        <w:proofErr w:type="spellEnd"/>
        <w:r w:rsidRPr="00FB2475">
          <w:rPr>
            <w:rFonts w:ascii="Courier New" w:hAnsi="Courier New" w:cs="Courier New"/>
            <w:kern w:val="0"/>
            <w:sz w:val="17"/>
            <w:szCs w:val="17"/>
            <w14:ligatures w14:val="none"/>
          </w:rPr>
          <w:t>&gt;</w:t>
        </w:r>
      </w:ins>
    </w:p>
    <w:p w14:paraId="4BE4835B" w14:textId="77777777" w:rsidR="00FB2475" w:rsidRPr="00FB2475" w:rsidRDefault="00FB2475" w:rsidP="00FB2475">
      <w:pPr>
        <w:spacing w:before="0" w:after="0"/>
        <w:rPr>
          <w:ins w:id="151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18"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com:DocumentSizeQuantity</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com:unitCode</w:t>
        </w:r>
        <w:proofErr w:type="spellEnd"/>
        <w:r w:rsidRPr="00FB2475">
          <w:rPr>
            <w:rFonts w:ascii="Courier New" w:hAnsi="Courier New" w:cs="Courier New"/>
            <w:kern w:val="0"/>
            <w:sz w:val="17"/>
            <w:szCs w:val="17"/>
            <w14:ligatures w14:val="none"/>
          </w:rPr>
          <w:t>="MB"&gt;1&lt;/</w:t>
        </w:r>
        <w:proofErr w:type="spellStart"/>
        <w:r w:rsidRPr="00FB2475">
          <w:rPr>
            <w:rFonts w:ascii="Courier New" w:hAnsi="Courier New" w:cs="Courier New"/>
            <w:kern w:val="0"/>
            <w:sz w:val="17"/>
            <w:szCs w:val="17"/>
            <w14:ligatures w14:val="none"/>
          </w:rPr>
          <w:t>com:DocumentSizeQuantity</w:t>
        </w:r>
        <w:proofErr w:type="spellEnd"/>
        <w:r w:rsidRPr="00FB2475">
          <w:rPr>
            <w:rFonts w:ascii="Courier New" w:hAnsi="Courier New" w:cs="Courier New"/>
            <w:kern w:val="0"/>
            <w:sz w:val="17"/>
            <w:szCs w:val="17"/>
            <w14:ligatures w14:val="none"/>
          </w:rPr>
          <w:t>&gt;</w:t>
        </w:r>
      </w:ins>
    </w:p>
    <w:p w14:paraId="1890085D" w14:textId="77777777" w:rsidR="00FB2475" w:rsidRPr="00FB2475" w:rsidRDefault="00FB2475" w:rsidP="00FB2475">
      <w:pPr>
        <w:spacing w:before="0" w:after="0"/>
        <w:rPr>
          <w:ins w:id="151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20"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&gt;1&lt;/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w:t>
        </w:r>
      </w:ins>
    </w:p>
    <w:p w14:paraId="689D8424" w14:textId="77777777" w:rsidR="00FB2475" w:rsidRPr="00FB2475" w:rsidRDefault="00FB2475" w:rsidP="00FB2475">
      <w:pPr>
        <w:spacing w:before="0" w:after="0"/>
        <w:rPr>
          <w:ins w:id="152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2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com:languageCode</w:t>
        </w:r>
        <w:proofErr w:type="spellEnd"/>
        <w:r w:rsidRPr="00FB2475">
          <w:rPr>
            <w:rFonts w:ascii="Courier New" w:hAnsi="Courier New" w:cs="Courier New"/>
            <w:kern w:val="0"/>
            <w:sz w:val="17"/>
            <w:szCs w:val="17"/>
            <w14:ligatures w14:val="none"/>
          </w:rPr>
          <w:t>="</w:t>
        </w:r>
        <w:proofErr w:type="spellStart"/>
        <w:r w:rsidRPr="00FB2475">
          <w:rPr>
            <w:rFonts w:ascii="Courier New" w:hAnsi="Courier New" w:cs="Courier New"/>
            <w:kern w:val="0"/>
            <w:sz w:val="17"/>
            <w:szCs w:val="17"/>
            <w14:ligatures w14:val="none"/>
          </w:rPr>
          <w:t>en</w:t>
        </w:r>
        <w:proofErr w:type="spellEnd"/>
        <w:r w:rsidRPr="00FB2475">
          <w:rPr>
            <w:rFonts w:ascii="Courier New" w:hAnsi="Courier New" w:cs="Courier New"/>
            <w:kern w:val="0"/>
            <w:sz w:val="17"/>
            <w:szCs w:val="17"/>
            <w14:ligatures w14:val="none"/>
          </w:rPr>
          <w:t>"&gt;This is the bibliographical data as supplementary file&lt;/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&gt;</w:t>
        </w:r>
      </w:ins>
    </w:p>
    <w:p w14:paraId="7DE3474B" w14:textId="77777777" w:rsidR="00FB2475" w:rsidRPr="008C605D" w:rsidRDefault="00FB2475" w:rsidP="00FB2475">
      <w:pPr>
        <w:spacing w:before="0" w:after="0"/>
        <w:rPr>
          <w:ins w:id="1523"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24"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w:t>
        </w:r>
        <w:proofErr w:type="spellEnd"/>
        <w:r w:rsidRPr="008C605D">
          <w:rPr>
            <w:rFonts w:ascii="Courier New" w:hAnsi="Courier New" w:cs="Courier New"/>
            <w:kern w:val="0"/>
            <w:sz w:val="17"/>
            <w:szCs w:val="17"/>
            <w:lang w:val="fr-FR"/>
            <w14:ligatures w14:val="none"/>
          </w:rPr>
          <w:t>&gt;</w:t>
        </w:r>
      </w:ins>
    </w:p>
    <w:p w14:paraId="13330FDF" w14:textId="77777777" w:rsidR="00FB2475" w:rsidRPr="008C605D" w:rsidRDefault="00FB2475" w:rsidP="00FB2475">
      <w:pPr>
        <w:spacing w:before="0" w:after="0"/>
        <w:rPr>
          <w:ins w:id="1525"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26"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w:t>
        </w:r>
        <w:proofErr w:type="spellEnd"/>
        <w:r w:rsidRPr="008C605D">
          <w:rPr>
            <w:rFonts w:ascii="Courier New" w:hAnsi="Courier New" w:cs="Courier New"/>
            <w:kern w:val="0"/>
            <w:sz w:val="17"/>
            <w:szCs w:val="17"/>
            <w:lang w:val="fr-FR"/>
            <w14:ligatures w14:val="none"/>
          </w:rPr>
          <w:t>&gt;</w:t>
        </w:r>
      </w:ins>
    </w:p>
    <w:p w14:paraId="28F488CC" w14:textId="77777777" w:rsidR="00FB2475" w:rsidRPr="008C605D" w:rsidRDefault="00FB2475" w:rsidP="00FB2475">
      <w:pPr>
        <w:spacing w:before="0" w:after="0"/>
        <w:rPr>
          <w:ins w:id="1527"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2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 xml:space="preserve">&gt;Registration </w:t>
        </w:r>
        <w:proofErr w:type="spellStart"/>
        <w:r w:rsidRPr="008C605D">
          <w:rPr>
            <w:rFonts w:ascii="Courier New" w:hAnsi="Courier New" w:cs="Courier New"/>
            <w:kern w:val="0"/>
            <w:sz w:val="17"/>
            <w:szCs w:val="17"/>
            <w:lang w:val="fr-FR"/>
            <w14:ligatures w14:val="none"/>
          </w:rPr>
          <w:t>certificate</w:t>
        </w:r>
        <w:proofErr w:type="spellEnd"/>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w:t>
        </w:r>
      </w:ins>
    </w:p>
    <w:p w14:paraId="4830C915" w14:textId="77777777" w:rsidR="00FB2475" w:rsidRPr="00FB2475" w:rsidRDefault="00FB2475" w:rsidP="00FB2475">
      <w:pPr>
        <w:spacing w:before="0" w:after="0"/>
        <w:rPr>
          <w:ins w:id="1529"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30" w:author="Author" w:date="2025-10-24T16:52:00Z">
        <w:r w:rsidRPr="00FB2475">
          <w:rPr>
            <w:rFonts w:ascii="Courier New" w:hAnsi="Courier New" w:cs="Courier New"/>
            <w:kern w:val="0"/>
            <w:sz w:val="17"/>
            <w:szCs w:val="17"/>
            <w14:ligatures w14:val="none"/>
          </w:rPr>
          <w:t>&lt;com:FileName&gt;EM_018975509_20250101_RegistrationCertificate.pdf&lt;/com:FileName&gt;</w:t>
        </w:r>
      </w:ins>
    </w:p>
    <w:p w14:paraId="129F15B4" w14:textId="77777777" w:rsidR="00FB2475" w:rsidRPr="00FB2475" w:rsidRDefault="00FB2475" w:rsidP="00FB2475">
      <w:pPr>
        <w:spacing w:before="0" w:after="0"/>
        <w:rPr>
          <w:ins w:id="153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32" w:author="Author" w:date="2025-10-24T16:52:00Z">
        <w:r w:rsidRPr="00FB2475">
          <w:rPr>
            <w:rFonts w:ascii="Courier New" w:hAnsi="Courier New" w:cs="Courier New"/>
            <w:kern w:val="0"/>
            <w:sz w:val="17"/>
            <w:szCs w:val="17"/>
            <w14:ligatures w14:val="none"/>
          </w:rPr>
          <w:t>&lt;com:DocumentLocationURI&gt;SupplementaryArtifacts/EM_018975509_20250101_20250101_RegistrationCertificate.xml&lt;/com:DocumentLocationURI&gt;</w:t>
        </w:r>
      </w:ins>
    </w:p>
    <w:p w14:paraId="7C106384" w14:textId="77777777" w:rsidR="00FB2475" w:rsidRPr="00FB2475" w:rsidRDefault="00FB2475" w:rsidP="00FB2475">
      <w:pPr>
        <w:spacing w:before="0" w:after="0"/>
        <w:rPr>
          <w:ins w:id="153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34" w:author="Author" w:date="2025-10-24T16:52:00Z">
        <w:r w:rsidRPr="00FB2475">
          <w:rPr>
            <w:rFonts w:ascii="Courier New" w:hAnsi="Courier New" w:cs="Courier New"/>
            <w:kern w:val="0"/>
            <w:sz w:val="17"/>
            <w:szCs w:val="17"/>
            <w14:ligatures w14:val="none"/>
          </w:rPr>
          <w:t>&lt;pde:DocumentFileFormatCategory&gt;PDF&lt;/pde:DocumentFileFormatCategory&gt;</w:t>
        </w:r>
      </w:ins>
    </w:p>
    <w:p w14:paraId="1BC6C9F3" w14:textId="77777777" w:rsidR="00FB2475" w:rsidRPr="00FB2475" w:rsidRDefault="00FB2475" w:rsidP="00FB2475">
      <w:pPr>
        <w:spacing w:before="0" w:after="0"/>
        <w:rPr>
          <w:ins w:id="153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3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&gt;Registration certificate&lt;/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w:t>
        </w:r>
      </w:ins>
    </w:p>
    <w:p w14:paraId="343E20A8" w14:textId="77777777" w:rsidR="00FB2475" w:rsidRPr="008C605D" w:rsidRDefault="00FB2475" w:rsidP="00FB2475">
      <w:pPr>
        <w:spacing w:before="0" w:after="0"/>
        <w:rPr>
          <w:ins w:id="1537"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3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com:DocumentDate</w:t>
        </w:r>
        <w:proofErr w:type="spellEnd"/>
        <w:r w:rsidRPr="008C605D">
          <w:rPr>
            <w:rFonts w:ascii="Courier New" w:hAnsi="Courier New" w:cs="Courier New"/>
            <w:kern w:val="0"/>
            <w:sz w:val="17"/>
            <w:szCs w:val="17"/>
            <w:lang w:val="fr-FR"/>
            <w14:ligatures w14:val="none"/>
          </w:rPr>
          <w:t>&gt;2025-01-22&lt;/</w:t>
        </w:r>
        <w:proofErr w:type="spellStart"/>
        <w:r w:rsidRPr="008C605D">
          <w:rPr>
            <w:rFonts w:ascii="Courier New" w:hAnsi="Courier New" w:cs="Courier New"/>
            <w:kern w:val="0"/>
            <w:sz w:val="17"/>
            <w:szCs w:val="17"/>
            <w:lang w:val="fr-FR"/>
            <w14:ligatures w14:val="none"/>
          </w:rPr>
          <w:t>com:DocumentDate</w:t>
        </w:r>
        <w:proofErr w:type="spellEnd"/>
        <w:r w:rsidRPr="008C605D">
          <w:rPr>
            <w:rFonts w:ascii="Courier New" w:hAnsi="Courier New" w:cs="Courier New"/>
            <w:kern w:val="0"/>
            <w:sz w:val="17"/>
            <w:szCs w:val="17"/>
            <w:lang w:val="fr-FR"/>
            <w14:ligatures w14:val="none"/>
          </w:rPr>
          <w:t>&gt;</w:t>
        </w:r>
      </w:ins>
    </w:p>
    <w:p w14:paraId="4E779B68" w14:textId="77777777" w:rsidR="00FB2475" w:rsidRPr="008C605D" w:rsidRDefault="00FB2475" w:rsidP="00FB2475">
      <w:pPr>
        <w:spacing w:before="0" w:after="0"/>
        <w:rPr>
          <w:ins w:id="1539"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40"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com:DocumentVersion</w:t>
        </w:r>
        <w:proofErr w:type="spellEnd"/>
        <w:r w:rsidRPr="008C605D">
          <w:rPr>
            <w:rFonts w:ascii="Courier New" w:hAnsi="Courier New" w:cs="Courier New"/>
            <w:kern w:val="0"/>
            <w:sz w:val="17"/>
            <w:szCs w:val="17"/>
            <w:lang w:val="fr-FR"/>
            <w14:ligatures w14:val="none"/>
          </w:rPr>
          <w:t>&gt;v1.0&lt;/</w:t>
        </w:r>
        <w:proofErr w:type="spellStart"/>
        <w:r w:rsidRPr="008C605D">
          <w:rPr>
            <w:rFonts w:ascii="Courier New" w:hAnsi="Courier New" w:cs="Courier New"/>
            <w:kern w:val="0"/>
            <w:sz w:val="17"/>
            <w:szCs w:val="17"/>
            <w:lang w:val="fr-FR"/>
            <w14:ligatures w14:val="none"/>
          </w:rPr>
          <w:t>com:DocumentVersion</w:t>
        </w:r>
        <w:proofErr w:type="spellEnd"/>
        <w:r w:rsidRPr="008C605D">
          <w:rPr>
            <w:rFonts w:ascii="Courier New" w:hAnsi="Courier New" w:cs="Courier New"/>
            <w:kern w:val="0"/>
            <w:sz w:val="17"/>
            <w:szCs w:val="17"/>
            <w:lang w:val="fr-FR"/>
            <w14:ligatures w14:val="none"/>
          </w:rPr>
          <w:t>&gt;</w:t>
        </w:r>
      </w:ins>
    </w:p>
    <w:p w14:paraId="5D91BE78" w14:textId="77777777" w:rsidR="00FB2475" w:rsidRPr="008C605D" w:rsidRDefault="00FB2475" w:rsidP="00FB2475">
      <w:pPr>
        <w:spacing w:before="0" w:after="0"/>
        <w:rPr>
          <w:ins w:id="1541"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42"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com:DocumentSizeQuantity</w:t>
        </w:r>
        <w:proofErr w:type="spellEnd"/>
        <w:r w:rsidRPr="008C605D">
          <w:rPr>
            <w:rFonts w:ascii="Courier New" w:hAnsi="Courier New" w:cs="Courier New"/>
            <w:kern w:val="0"/>
            <w:sz w:val="17"/>
            <w:szCs w:val="17"/>
            <w:lang w:val="fr-FR"/>
            <w14:ligatures w14:val="none"/>
          </w:rPr>
          <w:t xml:space="preserve"> </w:t>
        </w:r>
        <w:proofErr w:type="spellStart"/>
        <w:r w:rsidRPr="008C605D">
          <w:rPr>
            <w:rFonts w:ascii="Courier New" w:hAnsi="Courier New" w:cs="Courier New"/>
            <w:kern w:val="0"/>
            <w:sz w:val="17"/>
            <w:szCs w:val="17"/>
            <w:lang w:val="fr-FR"/>
            <w14:ligatures w14:val="none"/>
          </w:rPr>
          <w:t>com:unitCode</w:t>
        </w:r>
        <w:proofErr w:type="spellEnd"/>
        <w:r w:rsidRPr="008C605D">
          <w:rPr>
            <w:rFonts w:ascii="Courier New" w:hAnsi="Courier New" w:cs="Courier New"/>
            <w:kern w:val="0"/>
            <w:sz w:val="17"/>
            <w:szCs w:val="17"/>
            <w:lang w:val="fr-FR"/>
            <w14:ligatures w14:val="none"/>
          </w:rPr>
          <w:t>="MB"&gt;1&lt;/</w:t>
        </w:r>
        <w:proofErr w:type="spellStart"/>
        <w:r w:rsidRPr="008C605D">
          <w:rPr>
            <w:rFonts w:ascii="Courier New" w:hAnsi="Courier New" w:cs="Courier New"/>
            <w:kern w:val="0"/>
            <w:sz w:val="17"/>
            <w:szCs w:val="17"/>
            <w:lang w:val="fr-FR"/>
            <w14:ligatures w14:val="none"/>
          </w:rPr>
          <w:t>com:DocumentSizeQuantity</w:t>
        </w:r>
        <w:proofErr w:type="spellEnd"/>
        <w:r w:rsidRPr="008C605D">
          <w:rPr>
            <w:rFonts w:ascii="Courier New" w:hAnsi="Courier New" w:cs="Courier New"/>
            <w:kern w:val="0"/>
            <w:sz w:val="17"/>
            <w:szCs w:val="17"/>
            <w:lang w:val="fr-FR"/>
            <w14:ligatures w14:val="none"/>
          </w:rPr>
          <w:t>&gt;</w:t>
        </w:r>
      </w:ins>
    </w:p>
    <w:p w14:paraId="3B44EBB1" w14:textId="77777777" w:rsidR="00FB2475" w:rsidRPr="00FB2475" w:rsidRDefault="00FB2475" w:rsidP="00FB2475">
      <w:pPr>
        <w:spacing w:before="0" w:after="0"/>
        <w:rPr>
          <w:ins w:id="1543"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4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&gt;1&lt;/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w:t>
        </w:r>
      </w:ins>
    </w:p>
    <w:p w14:paraId="5E12C6EE" w14:textId="77777777" w:rsidR="00FB2475" w:rsidRPr="00FB2475" w:rsidRDefault="00FB2475" w:rsidP="00FB2475">
      <w:pPr>
        <w:spacing w:before="0" w:after="0"/>
        <w:rPr>
          <w:ins w:id="154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4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com:languageCode</w:t>
        </w:r>
        <w:proofErr w:type="spellEnd"/>
        <w:r w:rsidRPr="00FB2475">
          <w:rPr>
            <w:rFonts w:ascii="Courier New" w:hAnsi="Courier New" w:cs="Courier New"/>
            <w:kern w:val="0"/>
            <w:sz w:val="17"/>
            <w:szCs w:val="17"/>
            <w14:ligatures w14:val="none"/>
          </w:rPr>
          <w:t>="</w:t>
        </w:r>
        <w:proofErr w:type="spellStart"/>
        <w:r w:rsidRPr="00FB2475">
          <w:rPr>
            <w:rFonts w:ascii="Courier New" w:hAnsi="Courier New" w:cs="Courier New"/>
            <w:kern w:val="0"/>
            <w:sz w:val="17"/>
            <w:szCs w:val="17"/>
            <w14:ligatures w14:val="none"/>
          </w:rPr>
          <w:t>en</w:t>
        </w:r>
        <w:proofErr w:type="spellEnd"/>
        <w:r w:rsidRPr="00FB2475">
          <w:rPr>
            <w:rFonts w:ascii="Courier New" w:hAnsi="Courier New" w:cs="Courier New"/>
            <w:kern w:val="0"/>
            <w:sz w:val="17"/>
            <w:szCs w:val="17"/>
            <w14:ligatures w14:val="none"/>
          </w:rPr>
          <w:t>"&gt;This is the certified copy of the registration certificate as supplementary file&lt;/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&gt;</w:t>
        </w:r>
      </w:ins>
    </w:p>
    <w:p w14:paraId="11668C4E" w14:textId="77777777" w:rsidR="00FB2475" w:rsidRPr="00FB2475" w:rsidRDefault="00FB2475" w:rsidP="00FB2475">
      <w:pPr>
        <w:spacing w:before="0" w:after="0"/>
        <w:rPr>
          <w:ins w:id="154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48"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pde:SupplementaryDocument</w:t>
        </w:r>
        <w:proofErr w:type="spellEnd"/>
        <w:r w:rsidRPr="00FB2475">
          <w:rPr>
            <w:rFonts w:ascii="Courier New" w:hAnsi="Courier New" w:cs="Courier New"/>
            <w:kern w:val="0"/>
            <w:sz w:val="17"/>
            <w:szCs w:val="17"/>
            <w14:ligatures w14:val="none"/>
          </w:rPr>
          <w:t>&gt;</w:t>
        </w:r>
      </w:ins>
    </w:p>
    <w:p w14:paraId="262138C5" w14:textId="77777777" w:rsidR="00FB2475" w:rsidRPr="00FB2475" w:rsidRDefault="00FB2475" w:rsidP="00FB2475">
      <w:pPr>
        <w:spacing w:before="0" w:after="0"/>
        <w:rPr>
          <w:ins w:id="154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50"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pde:SupplementaryDocument</w:t>
        </w:r>
        <w:proofErr w:type="spellEnd"/>
        <w:r w:rsidRPr="00FB2475">
          <w:rPr>
            <w:rFonts w:ascii="Courier New" w:hAnsi="Courier New" w:cs="Courier New"/>
            <w:kern w:val="0"/>
            <w:sz w:val="17"/>
            <w:szCs w:val="17"/>
            <w14:ligatures w14:val="none"/>
          </w:rPr>
          <w:t>&gt;</w:t>
        </w:r>
      </w:ins>
    </w:p>
    <w:p w14:paraId="638BAC64" w14:textId="77777777" w:rsidR="00FB2475" w:rsidRPr="00FB2475" w:rsidRDefault="00FB2475" w:rsidP="00FB2475">
      <w:pPr>
        <w:spacing w:before="0" w:after="0"/>
        <w:rPr>
          <w:ins w:id="155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5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com:DocumentName</w:t>
        </w:r>
        <w:proofErr w:type="spellEnd"/>
        <w:r w:rsidRPr="00FB2475">
          <w:rPr>
            <w:rFonts w:ascii="Courier New" w:hAnsi="Courier New" w:cs="Courier New"/>
            <w:kern w:val="0"/>
            <w:sz w:val="17"/>
            <w:szCs w:val="17"/>
            <w14:ligatures w14:val="none"/>
          </w:rPr>
          <w:t>&gt;Trademark representation (sound wave)&lt;/</w:t>
        </w:r>
        <w:proofErr w:type="spellStart"/>
        <w:r w:rsidRPr="00FB2475">
          <w:rPr>
            <w:rFonts w:ascii="Courier New" w:hAnsi="Courier New" w:cs="Courier New"/>
            <w:kern w:val="0"/>
            <w:sz w:val="17"/>
            <w:szCs w:val="17"/>
            <w14:ligatures w14:val="none"/>
          </w:rPr>
          <w:t>com:DocumentName</w:t>
        </w:r>
        <w:proofErr w:type="spellEnd"/>
        <w:r w:rsidRPr="00FB2475">
          <w:rPr>
            <w:rFonts w:ascii="Courier New" w:hAnsi="Courier New" w:cs="Courier New"/>
            <w:kern w:val="0"/>
            <w:sz w:val="17"/>
            <w:szCs w:val="17"/>
            <w14:ligatures w14:val="none"/>
          </w:rPr>
          <w:t>&gt;</w:t>
        </w:r>
      </w:ins>
    </w:p>
    <w:p w14:paraId="00615578" w14:textId="77777777" w:rsidR="00FB2475" w:rsidRPr="00FB2475" w:rsidRDefault="00FB2475" w:rsidP="00FB2475">
      <w:pPr>
        <w:spacing w:before="0" w:after="0"/>
        <w:rPr>
          <w:ins w:id="155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5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com:FileName</w:t>
        </w:r>
        <w:proofErr w:type="spellEnd"/>
        <w:r w:rsidRPr="00FB2475">
          <w:rPr>
            <w:rFonts w:ascii="Courier New" w:hAnsi="Courier New" w:cs="Courier New"/>
            <w:kern w:val="0"/>
            <w:sz w:val="17"/>
            <w:szCs w:val="17"/>
            <w14:ligatures w14:val="none"/>
          </w:rPr>
          <w:t>&gt;EM5000000018975509_20250101.jpg&lt;/</w:t>
        </w:r>
        <w:proofErr w:type="spellStart"/>
        <w:r w:rsidRPr="00FB2475">
          <w:rPr>
            <w:rFonts w:ascii="Courier New" w:hAnsi="Courier New" w:cs="Courier New"/>
            <w:kern w:val="0"/>
            <w:sz w:val="17"/>
            <w:szCs w:val="17"/>
            <w14:ligatures w14:val="none"/>
          </w:rPr>
          <w:t>com:FileName</w:t>
        </w:r>
        <w:proofErr w:type="spellEnd"/>
        <w:r w:rsidRPr="00FB2475">
          <w:rPr>
            <w:rFonts w:ascii="Courier New" w:hAnsi="Courier New" w:cs="Courier New"/>
            <w:kern w:val="0"/>
            <w:sz w:val="17"/>
            <w:szCs w:val="17"/>
            <w14:ligatures w14:val="none"/>
          </w:rPr>
          <w:t>&gt;</w:t>
        </w:r>
      </w:ins>
    </w:p>
    <w:p w14:paraId="3118879B" w14:textId="77777777" w:rsidR="00FB2475" w:rsidRPr="00FB2475" w:rsidRDefault="00FB2475" w:rsidP="00FB2475">
      <w:pPr>
        <w:spacing w:before="0" w:after="0"/>
        <w:rPr>
          <w:ins w:id="155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56" w:author="Author" w:date="2025-10-24T16:52:00Z">
        <w:r w:rsidRPr="00FB2475">
          <w:rPr>
            <w:rFonts w:ascii="Courier New" w:hAnsi="Courier New" w:cs="Courier New"/>
            <w:kern w:val="0"/>
            <w:sz w:val="17"/>
            <w:szCs w:val="17"/>
            <w14:ligatures w14:val="none"/>
          </w:rPr>
          <w:t>&lt;com:DocumentLocationURI&gt;SupplementaryArtifacts/EM5000000018975509_20250101.jpg&lt;/com:DocumentLocationURI&gt;</w:t>
        </w:r>
      </w:ins>
    </w:p>
    <w:p w14:paraId="151702D4" w14:textId="77777777" w:rsidR="00FB2475" w:rsidRPr="00FB2475" w:rsidRDefault="00FB2475" w:rsidP="00FB2475">
      <w:pPr>
        <w:spacing w:before="0" w:after="0"/>
        <w:rPr>
          <w:ins w:id="155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58" w:author="Author" w:date="2025-10-24T16:52:00Z">
        <w:r w:rsidRPr="00FB2475">
          <w:rPr>
            <w:rFonts w:ascii="Courier New" w:hAnsi="Courier New" w:cs="Courier New"/>
            <w:kern w:val="0"/>
            <w:sz w:val="17"/>
            <w:szCs w:val="17"/>
            <w14:ligatures w14:val="none"/>
          </w:rPr>
          <w:t>&lt;pde:DocumentAsFiledIndicator&gt;true&lt;/pde:DocumentAsFiledIndicator&gt;</w:t>
        </w:r>
      </w:ins>
    </w:p>
    <w:p w14:paraId="2ED445C0" w14:textId="77777777" w:rsidR="00FB2475" w:rsidRPr="00FB2475" w:rsidRDefault="00FB2475" w:rsidP="00FB2475">
      <w:pPr>
        <w:spacing w:before="0" w:after="0"/>
        <w:rPr>
          <w:ins w:id="155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60" w:author="Author" w:date="2025-10-24T16:52:00Z">
        <w:r w:rsidRPr="00FB2475">
          <w:rPr>
            <w:rFonts w:ascii="Courier New" w:hAnsi="Courier New" w:cs="Courier New"/>
            <w:kern w:val="0"/>
            <w:sz w:val="17"/>
            <w:szCs w:val="17"/>
            <w14:ligatures w14:val="none"/>
          </w:rPr>
          <w:t>&lt;pde:DocumentFileFormatCategory&gt;JPEG&lt;/pde:DocumentFileFormatCategory&gt;</w:t>
        </w:r>
      </w:ins>
    </w:p>
    <w:p w14:paraId="20849C36" w14:textId="77777777" w:rsidR="00FB2475" w:rsidRPr="00FB2475" w:rsidRDefault="00FB2475" w:rsidP="00FB2475">
      <w:pPr>
        <w:spacing w:before="0" w:after="0"/>
        <w:rPr>
          <w:ins w:id="156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6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&gt;Mark representation&lt;/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w:t>
        </w:r>
      </w:ins>
    </w:p>
    <w:p w14:paraId="1A6985B5" w14:textId="77777777" w:rsidR="00FB2475" w:rsidRPr="00FB2475" w:rsidRDefault="00FB2475" w:rsidP="00FB2475">
      <w:pPr>
        <w:spacing w:before="0" w:after="0"/>
        <w:rPr>
          <w:ins w:id="156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6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&gt;2025-01-22&lt;/</w:t>
        </w:r>
        <w:proofErr w:type="spellStart"/>
        <w:r w:rsidRPr="00FB2475">
          <w:rPr>
            <w:rFonts w:ascii="Courier New" w:hAnsi="Courier New" w:cs="Courier New"/>
            <w:kern w:val="0"/>
            <w:sz w:val="17"/>
            <w:szCs w:val="17"/>
            <w14:ligatures w14:val="none"/>
          </w:rPr>
          <w:t>com:DocumentDate</w:t>
        </w:r>
        <w:proofErr w:type="spellEnd"/>
        <w:r w:rsidRPr="00FB2475">
          <w:rPr>
            <w:rFonts w:ascii="Courier New" w:hAnsi="Courier New" w:cs="Courier New"/>
            <w:kern w:val="0"/>
            <w:sz w:val="17"/>
            <w:szCs w:val="17"/>
            <w14:ligatures w14:val="none"/>
          </w:rPr>
          <w:t>&gt;</w:t>
        </w:r>
      </w:ins>
    </w:p>
    <w:p w14:paraId="5D3B2C2C" w14:textId="77777777" w:rsidR="00FB2475" w:rsidRPr="00FB2475" w:rsidRDefault="00FB2475" w:rsidP="00FB2475">
      <w:pPr>
        <w:spacing w:before="0" w:after="0"/>
        <w:rPr>
          <w:ins w:id="156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6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com:DocumentVersion</w:t>
        </w:r>
        <w:proofErr w:type="spellEnd"/>
        <w:r w:rsidRPr="00FB2475">
          <w:rPr>
            <w:rFonts w:ascii="Courier New" w:hAnsi="Courier New" w:cs="Courier New"/>
            <w:kern w:val="0"/>
            <w:sz w:val="17"/>
            <w:szCs w:val="17"/>
            <w14:ligatures w14:val="none"/>
          </w:rPr>
          <w:t>&gt;v1.0&lt;/</w:t>
        </w:r>
        <w:proofErr w:type="spellStart"/>
        <w:r w:rsidRPr="00FB2475">
          <w:rPr>
            <w:rFonts w:ascii="Courier New" w:hAnsi="Courier New" w:cs="Courier New"/>
            <w:kern w:val="0"/>
            <w:sz w:val="17"/>
            <w:szCs w:val="17"/>
            <w14:ligatures w14:val="none"/>
          </w:rPr>
          <w:t>com:DocumentVersion</w:t>
        </w:r>
        <w:proofErr w:type="spellEnd"/>
        <w:r w:rsidRPr="00FB2475">
          <w:rPr>
            <w:rFonts w:ascii="Courier New" w:hAnsi="Courier New" w:cs="Courier New"/>
            <w:kern w:val="0"/>
            <w:sz w:val="17"/>
            <w:szCs w:val="17"/>
            <w14:ligatures w14:val="none"/>
          </w:rPr>
          <w:t>&gt;</w:t>
        </w:r>
      </w:ins>
    </w:p>
    <w:p w14:paraId="421A6F66" w14:textId="77777777" w:rsidR="00FB2475" w:rsidRPr="00FB2475" w:rsidRDefault="00FB2475" w:rsidP="00FB2475">
      <w:pPr>
        <w:spacing w:before="0" w:after="0"/>
        <w:rPr>
          <w:ins w:id="156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68"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com:DocumentSizeQuantity</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com:unitCode</w:t>
        </w:r>
        <w:proofErr w:type="spellEnd"/>
        <w:r w:rsidRPr="00FB2475">
          <w:rPr>
            <w:rFonts w:ascii="Courier New" w:hAnsi="Courier New" w:cs="Courier New"/>
            <w:kern w:val="0"/>
            <w:sz w:val="17"/>
            <w:szCs w:val="17"/>
            <w14:ligatures w14:val="none"/>
          </w:rPr>
          <w:t>="KB"&gt;135&lt;/</w:t>
        </w:r>
        <w:proofErr w:type="spellStart"/>
        <w:r w:rsidRPr="00FB2475">
          <w:rPr>
            <w:rFonts w:ascii="Courier New" w:hAnsi="Courier New" w:cs="Courier New"/>
            <w:kern w:val="0"/>
            <w:sz w:val="17"/>
            <w:szCs w:val="17"/>
            <w14:ligatures w14:val="none"/>
          </w:rPr>
          <w:t>com:DocumentSizeQuantity</w:t>
        </w:r>
        <w:proofErr w:type="spellEnd"/>
        <w:r w:rsidRPr="00FB2475">
          <w:rPr>
            <w:rFonts w:ascii="Courier New" w:hAnsi="Courier New" w:cs="Courier New"/>
            <w:kern w:val="0"/>
            <w:sz w:val="17"/>
            <w:szCs w:val="17"/>
            <w14:ligatures w14:val="none"/>
          </w:rPr>
          <w:t>&gt;</w:t>
        </w:r>
      </w:ins>
    </w:p>
    <w:p w14:paraId="0B30669D" w14:textId="77777777" w:rsidR="00FB2475" w:rsidRPr="00FB2475" w:rsidRDefault="00FB2475" w:rsidP="00FB2475">
      <w:pPr>
        <w:spacing w:before="0" w:after="0"/>
        <w:rPr>
          <w:ins w:id="156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70"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&gt;1&lt;/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w:t>
        </w:r>
      </w:ins>
    </w:p>
    <w:p w14:paraId="5ADD3E3F" w14:textId="77777777" w:rsidR="00FB2475" w:rsidRPr="00FB2475" w:rsidRDefault="00FB2475" w:rsidP="00FB2475">
      <w:pPr>
        <w:spacing w:before="0" w:after="0"/>
        <w:rPr>
          <w:ins w:id="157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72"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com:languageCode</w:t>
        </w:r>
        <w:proofErr w:type="spellEnd"/>
        <w:r w:rsidRPr="00FB2475">
          <w:rPr>
            <w:rFonts w:ascii="Courier New" w:hAnsi="Courier New" w:cs="Courier New"/>
            <w:kern w:val="0"/>
            <w:sz w:val="17"/>
            <w:szCs w:val="17"/>
            <w14:ligatures w14:val="none"/>
          </w:rPr>
          <w:t>="</w:t>
        </w:r>
        <w:proofErr w:type="spellStart"/>
        <w:r w:rsidRPr="00FB2475">
          <w:rPr>
            <w:rFonts w:ascii="Courier New" w:hAnsi="Courier New" w:cs="Courier New"/>
            <w:kern w:val="0"/>
            <w:sz w:val="17"/>
            <w:szCs w:val="17"/>
            <w14:ligatures w14:val="none"/>
          </w:rPr>
          <w:t>en</w:t>
        </w:r>
        <w:proofErr w:type="spellEnd"/>
        <w:r w:rsidRPr="00FB2475">
          <w:rPr>
            <w:rFonts w:ascii="Courier New" w:hAnsi="Courier New" w:cs="Courier New"/>
            <w:kern w:val="0"/>
            <w:sz w:val="17"/>
            <w:szCs w:val="17"/>
            <w14:ligatures w14:val="none"/>
          </w:rPr>
          <w:t>"&gt;This is the mark sound wave, unprotected, as supplementary binary JPEG file&lt;/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&gt;</w:t>
        </w:r>
      </w:ins>
    </w:p>
    <w:p w14:paraId="74A9CCFA" w14:textId="77777777" w:rsidR="00FB2475" w:rsidRPr="008C605D" w:rsidRDefault="00FB2475" w:rsidP="00FB2475">
      <w:pPr>
        <w:spacing w:before="0" w:after="0"/>
        <w:rPr>
          <w:ins w:id="1573"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74"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w:t>
        </w:r>
        <w:proofErr w:type="spellEnd"/>
        <w:r w:rsidRPr="008C605D">
          <w:rPr>
            <w:rFonts w:ascii="Courier New" w:hAnsi="Courier New" w:cs="Courier New"/>
            <w:kern w:val="0"/>
            <w:sz w:val="17"/>
            <w:szCs w:val="17"/>
            <w:lang w:val="fr-FR"/>
            <w14:ligatures w14:val="none"/>
          </w:rPr>
          <w:t>&gt;</w:t>
        </w:r>
      </w:ins>
    </w:p>
    <w:p w14:paraId="312987B6" w14:textId="77777777" w:rsidR="00FB2475" w:rsidRPr="008C605D" w:rsidRDefault="00FB2475" w:rsidP="00FB2475">
      <w:pPr>
        <w:spacing w:before="0" w:after="0"/>
        <w:rPr>
          <w:ins w:id="1575"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76"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w:t>
        </w:r>
        <w:proofErr w:type="spellEnd"/>
        <w:r w:rsidRPr="008C605D">
          <w:rPr>
            <w:rFonts w:ascii="Courier New" w:hAnsi="Courier New" w:cs="Courier New"/>
            <w:kern w:val="0"/>
            <w:sz w:val="17"/>
            <w:szCs w:val="17"/>
            <w:lang w:val="fr-FR"/>
            <w14:ligatures w14:val="none"/>
          </w:rPr>
          <w:t>&gt;</w:t>
        </w:r>
      </w:ins>
    </w:p>
    <w:p w14:paraId="21481262" w14:textId="77777777" w:rsidR="00FB2475" w:rsidRPr="008C605D" w:rsidRDefault="00FB2475" w:rsidP="00FB2475">
      <w:pPr>
        <w:spacing w:before="0" w:after="0"/>
        <w:rPr>
          <w:ins w:id="1577"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7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&gt;Classification Data&lt;/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w:t>
        </w:r>
      </w:ins>
    </w:p>
    <w:p w14:paraId="64F5F518" w14:textId="77777777" w:rsidR="00FB2475" w:rsidRPr="00FB2475" w:rsidRDefault="00FB2475" w:rsidP="00FB2475">
      <w:pPr>
        <w:spacing w:before="0" w:after="0"/>
        <w:rPr>
          <w:ins w:id="1579"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80" w:author="Author" w:date="2025-10-24T16:52:00Z">
        <w:r w:rsidRPr="00FB2475">
          <w:rPr>
            <w:rFonts w:ascii="Courier New" w:hAnsi="Courier New" w:cs="Courier New"/>
            <w:kern w:val="0"/>
            <w:sz w:val="17"/>
            <w:szCs w:val="17"/>
            <w14:ligatures w14:val="none"/>
          </w:rPr>
          <w:t>&lt;com:FileName&gt;EM_018975509_20250101_ClassificationData.xml&lt;/com:FileName&gt;</w:t>
        </w:r>
      </w:ins>
    </w:p>
    <w:p w14:paraId="4AC87C19" w14:textId="77777777" w:rsidR="00FB2475" w:rsidRPr="00FB2475" w:rsidRDefault="00FB2475" w:rsidP="00FB2475">
      <w:pPr>
        <w:spacing w:before="0" w:after="0"/>
        <w:rPr>
          <w:ins w:id="1581"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82" w:author="Author" w:date="2025-10-24T16:52:00Z">
        <w:r w:rsidRPr="00FB2475">
          <w:rPr>
            <w:rFonts w:ascii="Courier New" w:hAnsi="Courier New" w:cs="Courier New"/>
            <w:kern w:val="0"/>
            <w:sz w:val="17"/>
            <w:szCs w:val="17"/>
            <w14:ligatures w14:val="none"/>
          </w:rPr>
          <w:t>&lt;com:DocumentLocationURI&gt;SupplementaryArtifacts/EM_018975509_20250101.xml&lt;/com:DocumentLocationURI&gt;</w:t>
        </w:r>
      </w:ins>
    </w:p>
    <w:p w14:paraId="084DB7E2" w14:textId="77777777" w:rsidR="00FB2475" w:rsidRPr="00FB2475" w:rsidRDefault="00FB2475" w:rsidP="00FB2475">
      <w:pPr>
        <w:spacing w:before="0" w:after="0"/>
        <w:rPr>
          <w:ins w:id="158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84" w:author="Author" w:date="2025-10-24T16:52:00Z">
        <w:r w:rsidRPr="00FB2475">
          <w:rPr>
            <w:rFonts w:ascii="Courier New" w:hAnsi="Courier New" w:cs="Courier New"/>
            <w:kern w:val="0"/>
            <w:sz w:val="17"/>
            <w:szCs w:val="17"/>
            <w14:ligatures w14:val="none"/>
          </w:rPr>
          <w:t>&lt;pde:DocumentFileFormatCategory&gt;XML&lt;/pde:DocumentFileFormatCategory&gt;</w:t>
        </w:r>
      </w:ins>
    </w:p>
    <w:p w14:paraId="289402B0" w14:textId="77777777" w:rsidR="00FB2475" w:rsidRPr="00FB2475" w:rsidRDefault="00FB2475" w:rsidP="00FB2475">
      <w:pPr>
        <w:spacing w:before="0" w:after="0"/>
        <w:rPr>
          <w:ins w:id="158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8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&gt;Classification data&lt;/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w:t>
        </w:r>
      </w:ins>
    </w:p>
    <w:p w14:paraId="5137EC82" w14:textId="77777777" w:rsidR="00FB2475" w:rsidRPr="008C605D" w:rsidRDefault="00FB2475" w:rsidP="00FB2475">
      <w:pPr>
        <w:spacing w:before="0" w:after="0"/>
        <w:rPr>
          <w:ins w:id="1587"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8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com:DocumentDate</w:t>
        </w:r>
        <w:proofErr w:type="spellEnd"/>
        <w:r w:rsidRPr="008C605D">
          <w:rPr>
            <w:rFonts w:ascii="Courier New" w:hAnsi="Courier New" w:cs="Courier New"/>
            <w:kern w:val="0"/>
            <w:sz w:val="17"/>
            <w:szCs w:val="17"/>
            <w:lang w:val="fr-FR"/>
            <w14:ligatures w14:val="none"/>
          </w:rPr>
          <w:t>&gt;2025-01-22&lt;/</w:t>
        </w:r>
        <w:proofErr w:type="spellStart"/>
        <w:r w:rsidRPr="008C605D">
          <w:rPr>
            <w:rFonts w:ascii="Courier New" w:hAnsi="Courier New" w:cs="Courier New"/>
            <w:kern w:val="0"/>
            <w:sz w:val="17"/>
            <w:szCs w:val="17"/>
            <w:lang w:val="fr-FR"/>
            <w14:ligatures w14:val="none"/>
          </w:rPr>
          <w:t>com:DocumentDate</w:t>
        </w:r>
        <w:proofErr w:type="spellEnd"/>
        <w:r w:rsidRPr="008C605D">
          <w:rPr>
            <w:rFonts w:ascii="Courier New" w:hAnsi="Courier New" w:cs="Courier New"/>
            <w:kern w:val="0"/>
            <w:sz w:val="17"/>
            <w:szCs w:val="17"/>
            <w:lang w:val="fr-FR"/>
            <w14:ligatures w14:val="none"/>
          </w:rPr>
          <w:t>&gt;</w:t>
        </w:r>
      </w:ins>
    </w:p>
    <w:p w14:paraId="69791782" w14:textId="77777777" w:rsidR="00FB2475" w:rsidRPr="008C605D" w:rsidRDefault="00FB2475" w:rsidP="00FB2475">
      <w:pPr>
        <w:spacing w:before="0" w:after="0"/>
        <w:rPr>
          <w:ins w:id="1589"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90"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com:DocumentVersion</w:t>
        </w:r>
        <w:proofErr w:type="spellEnd"/>
        <w:r w:rsidRPr="008C605D">
          <w:rPr>
            <w:rFonts w:ascii="Courier New" w:hAnsi="Courier New" w:cs="Courier New"/>
            <w:kern w:val="0"/>
            <w:sz w:val="17"/>
            <w:szCs w:val="17"/>
            <w:lang w:val="fr-FR"/>
            <w14:ligatures w14:val="none"/>
          </w:rPr>
          <w:t>&gt;v1.0&lt;/</w:t>
        </w:r>
        <w:proofErr w:type="spellStart"/>
        <w:r w:rsidRPr="008C605D">
          <w:rPr>
            <w:rFonts w:ascii="Courier New" w:hAnsi="Courier New" w:cs="Courier New"/>
            <w:kern w:val="0"/>
            <w:sz w:val="17"/>
            <w:szCs w:val="17"/>
            <w:lang w:val="fr-FR"/>
            <w14:ligatures w14:val="none"/>
          </w:rPr>
          <w:t>com:DocumentVersion</w:t>
        </w:r>
        <w:proofErr w:type="spellEnd"/>
        <w:r w:rsidRPr="008C605D">
          <w:rPr>
            <w:rFonts w:ascii="Courier New" w:hAnsi="Courier New" w:cs="Courier New"/>
            <w:kern w:val="0"/>
            <w:sz w:val="17"/>
            <w:szCs w:val="17"/>
            <w:lang w:val="fr-FR"/>
            <w14:ligatures w14:val="none"/>
          </w:rPr>
          <w:t>&gt;</w:t>
        </w:r>
      </w:ins>
    </w:p>
    <w:p w14:paraId="6587BFB9" w14:textId="77777777" w:rsidR="00FB2475" w:rsidRPr="008C605D" w:rsidRDefault="00FB2475" w:rsidP="00FB2475">
      <w:pPr>
        <w:spacing w:before="0" w:after="0"/>
        <w:rPr>
          <w:ins w:id="1591"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92"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com:DocumentSizeQuantity</w:t>
        </w:r>
        <w:proofErr w:type="spellEnd"/>
        <w:r w:rsidRPr="008C605D">
          <w:rPr>
            <w:rFonts w:ascii="Courier New" w:hAnsi="Courier New" w:cs="Courier New"/>
            <w:kern w:val="0"/>
            <w:sz w:val="17"/>
            <w:szCs w:val="17"/>
            <w:lang w:val="fr-FR"/>
            <w14:ligatures w14:val="none"/>
          </w:rPr>
          <w:t xml:space="preserve"> </w:t>
        </w:r>
        <w:proofErr w:type="spellStart"/>
        <w:r w:rsidRPr="008C605D">
          <w:rPr>
            <w:rFonts w:ascii="Courier New" w:hAnsi="Courier New" w:cs="Courier New"/>
            <w:kern w:val="0"/>
            <w:sz w:val="17"/>
            <w:szCs w:val="17"/>
            <w:lang w:val="fr-FR"/>
            <w14:ligatures w14:val="none"/>
          </w:rPr>
          <w:t>com:unitCode</w:t>
        </w:r>
        <w:proofErr w:type="spellEnd"/>
        <w:r w:rsidRPr="008C605D">
          <w:rPr>
            <w:rFonts w:ascii="Courier New" w:hAnsi="Courier New" w:cs="Courier New"/>
            <w:kern w:val="0"/>
            <w:sz w:val="17"/>
            <w:szCs w:val="17"/>
            <w:lang w:val="fr-FR"/>
            <w14:ligatures w14:val="none"/>
          </w:rPr>
          <w:t>="MB"&gt;1&lt;/</w:t>
        </w:r>
        <w:proofErr w:type="spellStart"/>
        <w:r w:rsidRPr="008C605D">
          <w:rPr>
            <w:rFonts w:ascii="Courier New" w:hAnsi="Courier New" w:cs="Courier New"/>
            <w:kern w:val="0"/>
            <w:sz w:val="17"/>
            <w:szCs w:val="17"/>
            <w:lang w:val="fr-FR"/>
            <w14:ligatures w14:val="none"/>
          </w:rPr>
          <w:t>com:DocumentSizeQuantity</w:t>
        </w:r>
        <w:proofErr w:type="spellEnd"/>
        <w:r w:rsidRPr="008C605D">
          <w:rPr>
            <w:rFonts w:ascii="Courier New" w:hAnsi="Courier New" w:cs="Courier New"/>
            <w:kern w:val="0"/>
            <w:sz w:val="17"/>
            <w:szCs w:val="17"/>
            <w:lang w:val="fr-FR"/>
            <w14:ligatures w14:val="none"/>
          </w:rPr>
          <w:t>&gt;</w:t>
        </w:r>
      </w:ins>
    </w:p>
    <w:p w14:paraId="23D312D2" w14:textId="77777777" w:rsidR="00FB2475" w:rsidRPr="00FB2475" w:rsidRDefault="00FB2475" w:rsidP="00FB2475">
      <w:pPr>
        <w:spacing w:before="0" w:after="0"/>
        <w:rPr>
          <w:ins w:id="1593"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59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&gt;1&lt;/</w:t>
        </w:r>
        <w:proofErr w:type="spellStart"/>
        <w:r w:rsidRPr="00FB2475">
          <w:rPr>
            <w:rFonts w:ascii="Courier New" w:hAnsi="Courier New" w:cs="Courier New"/>
            <w:kern w:val="0"/>
            <w:sz w:val="17"/>
            <w:szCs w:val="17"/>
            <w14:ligatures w14:val="none"/>
          </w:rPr>
          <w:t>com:PageTotalQuantity</w:t>
        </w:r>
        <w:proofErr w:type="spellEnd"/>
        <w:r w:rsidRPr="00FB2475">
          <w:rPr>
            <w:rFonts w:ascii="Courier New" w:hAnsi="Courier New" w:cs="Courier New"/>
            <w:kern w:val="0"/>
            <w:sz w:val="17"/>
            <w:szCs w:val="17"/>
            <w14:ligatures w14:val="none"/>
          </w:rPr>
          <w:t>&gt;</w:t>
        </w:r>
      </w:ins>
    </w:p>
    <w:p w14:paraId="7385CA5E" w14:textId="77777777" w:rsidR="00FB2475" w:rsidRPr="00FB2475" w:rsidRDefault="00FB2475" w:rsidP="00FB2475">
      <w:pPr>
        <w:spacing w:before="0" w:after="0"/>
        <w:rPr>
          <w:ins w:id="159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96"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 xml:space="preserve"> </w:t>
        </w:r>
        <w:proofErr w:type="spellStart"/>
        <w:r w:rsidRPr="00FB2475">
          <w:rPr>
            <w:rFonts w:ascii="Courier New" w:hAnsi="Courier New" w:cs="Courier New"/>
            <w:kern w:val="0"/>
            <w:sz w:val="17"/>
            <w:szCs w:val="17"/>
            <w14:ligatures w14:val="none"/>
          </w:rPr>
          <w:t>com:languageCode</w:t>
        </w:r>
        <w:proofErr w:type="spellEnd"/>
        <w:r w:rsidRPr="00FB2475">
          <w:rPr>
            <w:rFonts w:ascii="Courier New" w:hAnsi="Courier New" w:cs="Courier New"/>
            <w:kern w:val="0"/>
            <w:sz w:val="17"/>
            <w:szCs w:val="17"/>
            <w14:ligatures w14:val="none"/>
          </w:rPr>
          <w:t>="</w:t>
        </w:r>
        <w:proofErr w:type="spellStart"/>
        <w:r w:rsidRPr="00FB2475">
          <w:rPr>
            <w:rFonts w:ascii="Courier New" w:hAnsi="Courier New" w:cs="Courier New"/>
            <w:kern w:val="0"/>
            <w:sz w:val="17"/>
            <w:szCs w:val="17"/>
            <w14:ligatures w14:val="none"/>
          </w:rPr>
          <w:t>en</w:t>
        </w:r>
        <w:proofErr w:type="spellEnd"/>
        <w:r w:rsidRPr="00FB2475">
          <w:rPr>
            <w:rFonts w:ascii="Courier New" w:hAnsi="Courier New" w:cs="Courier New"/>
            <w:kern w:val="0"/>
            <w:sz w:val="17"/>
            <w:szCs w:val="17"/>
            <w14:ligatures w14:val="none"/>
          </w:rPr>
          <w:t>"&gt;This is the classification data as supplementary file&lt;/</w:t>
        </w:r>
        <w:proofErr w:type="spellStart"/>
        <w:r w:rsidRPr="00FB2475">
          <w:rPr>
            <w:rFonts w:ascii="Courier New" w:hAnsi="Courier New" w:cs="Courier New"/>
            <w:kern w:val="0"/>
            <w:sz w:val="17"/>
            <w:szCs w:val="17"/>
            <w14:ligatures w14:val="none"/>
          </w:rPr>
          <w:t>com:CommentText</w:t>
        </w:r>
        <w:proofErr w:type="spellEnd"/>
        <w:r w:rsidRPr="00FB2475">
          <w:rPr>
            <w:rFonts w:ascii="Courier New" w:hAnsi="Courier New" w:cs="Courier New"/>
            <w:kern w:val="0"/>
            <w:sz w:val="17"/>
            <w:szCs w:val="17"/>
            <w14:ligatures w14:val="none"/>
          </w:rPr>
          <w:t>&gt;</w:t>
        </w:r>
      </w:ins>
    </w:p>
    <w:p w14:paraId="6EB16E4F" w14:textId="77777777" w:rsidR="00FB2475" w:rsidRPr="008C605D" w:rsidRDefault="00FB2475" w:rsidP="00FB2475">
      <w:pPr>
        <w:spacing w:before="0" w:after="0"/>
        <w:rPr>
          <w:ins w:id="1597"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598"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w:t>
        </w:r>
        <w:proofErr w:type="spellEnd"/>
        <w:r w:rsidRPr="008C605D">
          <w:rPr>
            <w:rFonts w:ascii="Courier New" w:hAnsi="Courier New" w:cs="Courier New"/>
            <w:kern w:val="0"/>
            <w:sz w:val="17"/>
            <w:szCs w:val="17"/>
            <w:lang w:val="fr-FR"/>
            <w14:ligatures w14:val="none"/>
          </w:rPr>
          <w:t>&gt;</w:t>
        </w:r>
      </w:ins>
    </w:p>
    <w:p w14:paraId="27E1B7C6" w14:textId="77777777" w:rsidR="00FB2475" w:rsidRPr="008C605D" w:rsidRDefault="00FB2475" w:rsidP="00FB2475">
      <w:pPr>
        <w:spacing w:before="0" w:after="0"/>
        <w:rPr>
          <w:ins w:id="1599"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600"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pde:SupplementaryDocument</w:t>
        </w:r>
        <w:proofErr w:type="spellEnd"/>
        <w:r w:rsidRPr="008C605D">
          <w:rPr>
            <w:rFonts w:ascii="Courier New" w:hAnsi="Courier New" w:cs="Courier New"/>
            <w:kern w:val="0"/>
            <w:sz w:val="17"/>
            <w:szCs w:val="17"/>
            <w:lang w:val="fr-FR"/>
            <w14:ligatures w14:val="none"/>
          </w:rPr>
          <w:t>&gt;</w:t>
        </w:r>
      </w:ins>
    </w:p>
    <w:p w14:paraId="1953F023" w14:textId="77777777" w:rsidR="00FB2475" w:rsidRPr="008C605D" w:rsidRDefault="00FB2475" w:rsidP="00FB2475">
      <w:pPr>
        <w:spacing w:before="0" w:after="0"/>
        <w:rPr>
          <w:ins w:id="1601" w:author="Author" w:date="2025-10-24T16:52:00Z"/>
          <w:rFonts w:ascii="Courier New" w:hAnsi="Courier New" w:cs="Courier New"/>
          <w:kern w:val="0"/>
          <w:sz w:val="17"/>
          <w:szCs w:val="17"/>
          <w:lang w:val="fr-FR"/>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602" w:author="Author" w:date="2025-10-24T16:52:00Z">
        <w:r w:rsidRPr="008C605D">
          <w:rPr>
            <w:rFonts w:ascii="Courier New" w:hAnsi="Courier New" w:cs="Courier New"/>
            <w:kern w:val="0"/>
            <w:sz w:val="17"/>
            <w:szCs w:val="17"/>
            <w:lang w:val="fr-FR"/>
            <w14:ligatures w14:val="none"/>
          </w:rPr>
          <w:t>&lt;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w:t>
        </w:r>
        <w:proofErr w:type="spellStart"/>
        <w:r w:rsidRPr="008C605D">
          <w:rPr>
            <w:rFonts w:ascii="Courier New" w:hAnsi="Courier New" w:cs="Courier New"/>
            <w:kern w:val="0"/>
            <w:sz w:val="17"/>
            <w:szCs w:val="17"/>
            <w:lang w:val="fr-FR"/>
            <w14:ligatures w14:val="none"/>
          </w:rPr>
          <w:t>Intermediate</w:t>
        </w:r>
        <w:proofErr w:type="spellEnd"/>
        <w:r w:rsidRPr="008C605D">
          <w:rPr>
            <w:rFonts w:ascii="Courier New" w:hAnsi="Courier New" w:cs="Courier New"/>
            <w:kern w:val="0"/>
            <w:sz w:val="17"/>
            <w:szCs w:val="17"/>
            <w:lang w:val="fr-FR"/>
            <w14:ligatures w14:val="none"/>
          </w:rPr>
          <w:t xml:space="preserve"> documents&lt;/</w:t>
        </w:r>
        <w:proofErr w:type="spellStart"/>
        <w:r w:rsidRPr="008C605D">
          <w:rPr>
            <w:rFonts w:ascii="Courier New" w:hAnsi="Courier New" w:cs="Courier New"/>
            <w:kern w:val="0"/>
            <w:sz w:val="17"/>
            <w:szCs w:val="17"/>
            <w:lang w:val="fr-FR"/>
            <w14:ligatures w14:val="none"/>
          </w:rPr>
          <w:t>com:DocumentName</w:t>
        </w:r>
        <w:proofErr w:type="spellEnd"/>
        <w:r w:rsidRPr="008C605D">
          <w:rPr>
            <w:rFonts w:ascii="Courier New" w:hAnsi="Courier New" w:cs="Courier New"/>
            <w:kern w:val="0"/>
            <w:sz w:val="17"/>
            <w:szCs w:val="17"/>
            <w:lang w:val="fr-FR"/>
            <w14:ligatures w14:val="none"/>
          </w:rPr>
          <w:t>&gt;</w:t>
        </w:r>
      </w:ins>
    </w:p>
    <w:p w14:paraId="443033F3" w14:textId="77777777" w:rsidR="00FB2475" w:rsidRPr="00FB2475" w:rsidRDefault="00FB2475" w:rsidP="00FB2475">
      <w:pPr>
        <w:spacing w:before="0" w:after="0"/>
        <w:rPr>
          <w:ins w:id="1603" w:author="Author" w:date="2025-10-24T16:52:00Z"/>
          <w:rFonts w:ascii="Courier New" w:hAnsi="Courier New" w:cs="Courier New"/>
          <w:kern w:val="0"/>
          <w:sz w:val="17"/>
          <w:szCs w:val="17"/>
          <w14:ligatures w14:val="none"/>
        </w:rPr>
      </w:pP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r w:rsidRPr="008C605D">
        <w:rPr>
          <w:rFonts w:ascii="Courier New" w:hAnsi="Courier New" w:cs="Courier New"/>
          <w:kern w:val="0"/>
          <w:sz w:val="17"/>
          <w:szCs w:val="17"/>
          <w:lang w:val="fr-FR"/>
          <w14:ligatures w14:val="none"/>
        </w:rPr>
        <w:tab/>
      </w:r>
      <w:ins w:id="160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com:FileName</w:t>
        </w:r>
        <w:proofErr w:type="spellEnd"/>
        <w:r w:rsidRPr="00FB2475">
          <w:rPr>
            <w:rFonts w:ascii="Courier New" w:hAnsi="Courier New" w:cs="Courier New"/>
            <w:kern w:val="0"/>
            <w:sz w:val="17"/>
            <w:szCs w:val="17"/>
            <w14:ligatures w14:val="none"/>
          </w:rPr>
          <w:t>&gt;EM_018975509_20250101_Intermediate documents.pdf&lt;/</w:t>
        </w:r>
        <w:proofErr w:type="spellStart"/>
        <w:r w:rsidRPr="00FB2475">
          <w:rPr>
            <w:rFonts w:ascii="Courier New" w:hAnsi="Courier New" w:cs="Courier New"/>
            <w:kern w:val="0"/>
            <w:sz w:val="17"/>
            <w:szCs w:val="17"/>
            <w14:ligatures w14:val="none"/>
          </w:rPr>
          <w:t>com:FileName</w:t>
        </w:r>
        <w:proofErr w:type="spellEnd"/>
        <w:r w:rsidRPr="00FB2475">
          <w:rPr>
            <w:rFonts w:ascii="Courier New" w:hAnsi="Courier New" w:cs="Courier New"/>
            <w:kern w:val="0"/>
            <w:sz w:val="17"/>
            <w:szCs w:val="17"/>
            <w14:ligatures w14:val="none"/>
          </w:rPr>
          <w:t>&gt;</w:t>
        </w:r>
      </w:ins>
    </w:p>
    <w:p w14:paraId="0845C4D3" w14:textId="77777777" w:rsidR="00FB2475" w:rsidRPr="00FB2475" w:rsidRDefault="00FB2475" w:rsidP="00FB2475">
      <w:pPr>
        <w:spacing w:before="0" w:after="0"/>
        <w:rPr>
          <w:ins w:id="1605"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606" w:author="Author" w:date="2025-10-24T16:52:00Z">
        <w:r w:rsidRPr="00FB2475">
          <w:rPr>
            <w:rFonts w:ascii="Courier New" w:hAnsi="Courier New" w:cs="Courier New"/>
            <w:kern w:val="0"/>
            <w:sz w:val="17"/>
            <w:szCs w:val="17"/>
            <w14:ligatures w14:val="none"/>
          </w:rPr>
          <w:t>&lt;com:DocumentLocationURI&gt;SupplementaryArtifacts/EM_018975509_20250101_IntermediateDocuments.pdf&lt;/com:DocumentLocationURI&gt;</w:t>
        </w:r>
      </w:ins>
    </w:p>
    <w:p w14:paraId="779C9A6E" w14:textId="77777777" w:rsidR="00FB2475" w:rsidRPr="00FB2475" w:rsidRDefault="00FB2475" w:rsidP="00FB2475">
      <w:pPr>
        <w:spacing w:before="0" w:after="0"/>
        <w:rPr>
          <w:ins w:id="1607"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608" w:author="Author" w:date="2025-10-24T16:52:00Z">
        <w:r w:rsidRPr="00FB2475">
          <w:rPr>
            <w:rFonts w:ascii="Courier New" w:hAnsi="Courier New" w:cs="Courier New"/>
            <w:kern w:val="0"/>
            <w:sz w:val="17"/>
            <w:szCs w:val="17"/>
            <w14:ligatures w14:val="none"/>
          </w:rPr>
          <w:t>&lt;pde:DocumentFileFormatCategory&gt;PDF&lt;/pde:DocumentFileFormatCategory&gt;</w:t>
        </w:r>
      </w:ins>
    </w:p>
    <w:p w14:paraId="4DDD6E9D" w14:textId="77777777" w:rsidR="00FB2475" w:rsidRPr="00FB2475" w:rsidRDefault="00FB2475" w:rsidP="00FB2475">
      <w:pPr>
        <w:spacing w:before="0" w:after="0"/>
        <w:rPr>
          <w:ins w:id="1609"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610"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&gt;Intermediate documents&lt;/</w:t>
        </w:r>
        <w:proofErr w:type="spellStart"/>
        <w:r w:rsidRPr="00FB2475">
          <w:rPr>
            <w:rFonts w:ascii="Courier New" w:hAnsi="Courier New" w:cs="Courier New"/>
            <w:kern w:val="0"/>
            <w:sz w:val="17"/>
            <w:szCs w:val="17"/>
            <w14:ligatures w14:val="none"/>
          </w:rPr>
          <w:t>pde:TrademarkSupplementaryDocumentCategory</w:t>
        </w:r>
        <w:proofErr w:type="spellEnd"/>
        <w:r w:rsidRPr="00FB2475">
          <w:rPr>
            <w:rFonts w:ascii="Courier New" w:hAnsi="Courier New" w:cs="Courier New"/>
            <w:kern w:val="0"/>
            <w:sz w:val="17"/>
            <w:szCs w:val="17"/>
            <w14:ligatures w14:val="none"/>
          </w:rPr>
          <w:t>&gt;</w:t>
        </w:r>
      </w:ins>
    </w:p>
    <w:p w14:paraId="42E9523B" w14:textId="77777777" w:rsidR="00FB2475" w:rsidRPr="00FB2475" w:rsidRDefault="00FB2475" w:rsidP="00FB2475">
      <w:pPr>
        <w:spacing w:before="0" w:after="0"/>
        <w:rPr>
          <w:ins w:id="1611"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r w:rsidRPr="00FB2475">
        <w:rPr>
          <w:rFonts w:ascii="Courier New" w:hAnsi="Courier New" w:cs="Courier New"/>
          <w:kern w:val="0"/>
          <w:sz w:val="17"/>
          <w:szCs w:val="17"/>
          <w14:ligatures w14:val="none"/>
        </w:rPr>
        <w:tab/>
      </w:r>
      <w:ins w:id="1612" w:author="Author" w:date="2025-10-24T16:52:00Z">
        <w:r w:rsidRPr="00FB2475">
          <w:rPr>
            <w:rFonts w:ascii="Courier New" w:hAnsi="Courier New" w:cs="Courier New"/>
            <w:kern w:val="0"/>
            <w:sz w:val="17"/>
            <w:szCs w:val="17"/>
            <w:lang w:val="fr-FR"/>
            <w14:ligatures w14:val="none"/>
          </w:rPr>
          <w:t>&lt;</w:t>
        </w:r>
        <w:proofErr w:type="spellStart"/>
        <w:r w:rsidRPr="00FB2475">
          <w:rPr>
            <w:rFonts w:ascii="Courier New" w:hAnsi="Courier New" w:cs="Courier New"/>
            <w:kern w:val="0"/>
            <w:sz w:val="17"/>
            <w:szCs w:val="17"/>
            <w:lang w:val="fr-FR"/>
            <w14:ligatures w14:val="none"/>
          </w:rPr>
          <w:t>com:DocumentDate</w:t>
        </w:r>
        <w:proofErr w:type="spellEnd"/>
        <w:r w:rsidRPr="00FB2475">
          <w:rPr>
            <w:rFonts w:ascii="Courier New" w:hAnsi="Courier New" w:cs="Courier New"/>
            <w:kern w:val="0"/>
            <w:sz w:val="17"/>
            <w:szCs w:val="17"/>
            <w:lang w:val="fr-FR"/>
            <w14:ligatures w14:val="none"/>
          </w:rPr>
          <w:t>&gt;2025-01-22&lt;/</w:t>
        </w:r>
        <w:proofErr w:type="spellStart"/>
        <w:r w:rsidRPr="00FB2475">
          <w:rPr>
            <w:rFonts w:ascii="Courier New" w:hAnsi="Courier New" w:cs="Courier New"/>
            <w:kern w:val="0"/>
            <w:sz w:val="17"/>
            <w:szCs w:val="17"/>
            <w:lang w:val="fr-FR"/>
            <w14:ligatures w14:val="none"/>
          </w:rPr>
          <w:t>com:DocumentDate</w:t>
        </w:r>
        <w:proofErr w:type="spellEnd"/>
        <w:r w:rsidRPr="00FB2475">
          <w:rPr>
            <w:rFonts w:ascii="Courier New" w:hAnsi="Courier New" w:cs="Courier New"/>
            <w:kern w:val="0"/>
            <w:sz w:val="17"/>
            <w:szCs w:val="17"/>
            <w:lang w:val="fr-FR"/>
            <w14:ligatures w14:val="none"/>
          </w:rPr>
          <w:t>&gt;</w:t>
        </w:r>
      </w:ins>
    </w:p>
    <w:p w14:paraId="0C046912" w14:textId="77777777" w:rsidR="00FB2475" w:rsidRPr="00FB2475" w:rsidRDefault="00FB2475" w:rsidP="00FB2475">
      <w:pPr>
        <w:spacing w:before="0" w:after="0"/>
        <w:rPr>
          <w:ins w:id="1613"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ins w:id="1614" w:author="Author" w:date="2025-10-24T16:52:00Z">
        <w:r w:rsidRPr="00FB2475">
          <w:rPr>
            <w:rFonts w:ascii="Courier New" w:hAnsi="Courier New" w:cs="Courier New"/>
            <w:kern w:val="0"/>
            <w:sz w:val="17"/>
            <w:szCs w:val="17"/>
            <w:lang w:val="fr-FR"/>
            <w14:ligatures w14:val="none"/>
          </w:rPr>
          <w:t>&lt;</w:t>
        </w:r>
        <w:proofErr w:type="spellStart"/>
        <w:r w:rsidRPr="00FB2475">
          <w:rPr>
            <w:rFonts w:ascii="Courier New" w:hAnsi="Courier New" w:cs="Courier New"/>
            <w:kern w:val="0"/>
            <w:sz w:val="17"/>
            <w:szCs w:val="17"/>
            <w:lang w:val="fr-FR"/>
            <w14:ligatures w14:val="none"/>
          </w:rPr>
          <w:t>com:DocumentVersion</w:t>
        </w:r>
        <w:proofErr w:type="spellEnd"/>
        <w:r w:rsidRPr="00FB2475">
          <w:rPr>
            <w:rFonts w:ascii="Courier New" w:hAnsi="Courier New" w:cs="Courier New"/>
            <w:kern w:val="0"/>
            <w:sz w:val="17"/>
            <w:szCs w:val="17"/>
            <w:lang w:val="fr-FR"/>
            <w14:ligatures w14:val="none"/>
          </w:rPr>
          <w:t>&gt;v1.0&lt;/</w:t>
        </w:r>
        <w:proofErr w:type="spellStart"/>
        <w:r w:rsidRPr="00FB2475">
          <w:rPr>
            <w:rFonts w:ascii="Courier New" w:hAnsi="Courier New" w:cs="Courier New"/>
            <w:kern w:val="0"/>
            <w:sz w:val="17"/>
            <w:szCs w:val="17"/>
            <w:lang w:val="fr-FR"/>
            <w14:ligatures w14:val="none"/>
          </w:rPr>
          <w:t>com:DocumentVersion</w:t>
        </w:r>
        <w:proofErr w:type="spellEnd"/>
        <w:r w:rsidRPr="00FB2475">
          <w:rPr>
            <w:rFonts w:ascii="Courier New" w:hAnsi="Courier New" w:cs="Courier New"/>
            <w:kern w:val="0"/>
            <w:sz w:val="17"/>
            <w:szCs w:val="17"/>
            <w:lang w:val="fr-FR"/>
            <w14:ligatures w14:val="none"/>
          </w:rPr>
          <w:t>&gt;</w:t>
        </w:r>
      </w:ins>
    </w:p>
    <w:p w14:paraId="203F7D88" w14:textId="77777777" w:rsidR="00FB2475" w:rsidRPr="00FB2475" w:rsidRDefault="00FB2475" w:rsidP="00FB2475">
      <w:pPr>
        <w:spacing w:before="0" w:after="0"/>
        <w:rPr>
          <w:ins w:id="1615"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ins w:id="1616" w:author="Author" w:date="2025-10-24T16:52:00Z">
        <w:r w:rsidRPr="00FB2475">
          <w:rPr>
            <w:rFonts w:ascii="Courier New" w:hAnsi="Courier New" w:cs="Courier New"/>
            <w:kern w:val="0"/>
            <w:sz w:val="17"/>
            <w:szCs w:val="17"/>
            <w:lang w:val="fr-FR"/>
            <w14:ligatures w14:val="none"/>
          </w:rPr>
          <w:t>&lt;</w:t>
        </w:r>
        <w:proofErr w:type="spellStart"/>
        <w:r w:rsidRPr="00FB2475">
          <w:rPr>
            <w:rFonts w:ascii="Courier New" w:hAnsi="Courier New" w:cs="Courier New"/>
            <w:kern w:val="0"/>
            <w:sz w:val="17"/>
            <w:szCs w:val="17"/>
            <w:lang w:val="fr-FR"/>
            <w14:ligatures w14:val="none"/>
          </w:rPr>
          <w:t>com:DocumentSizeQuantity</w:t>
        </w:r>
        <w:proofErr w:type="spellEnd"/>
        <w:r w:rsidRPr="00FB2475">
          <w:rPr>
            <w:rFonts w:ascii="Courier New" w:hAnsi="Courier New" w:cs="Courier New"/>
            <w:kern w:val="0"/>
            <w:sz w:val="17"/>
            <w:szCs w:val="17"/>
            <w:lang w:val="fr-FR"/>
            <w14:ligatures w14:val="none"/>
          </w:rPr>
          <w:t xml:space="preserve"> </w:t>
        </w:r>
        <w:proofErr w:type="spellStart"/>
        <w:r w:rsidRPr="00FB2475">
          <w:rPr>
            <w:rFonts w:ascii="Courier New" w:hAnsi="Courier New" w:cs="Courier New"/>
            <w:kern w:val="0"/>
            <w:sz w:val="17"/>
            <w:szCs w:val="17"/>
            <w:lang w:val="fr-FR"/>
            <w14:ligatures w14:val="none"/>
          </w:rPr>
          <w:t>com:unitCode</w:t>
        </w:r>
        <w:proofErr w:type="spellEnd"/>
        <w:r w:rsidRPr="00FB2475">
          <w:rPr>
            <w:rFonts w:ascii="Courier New" w:hAnsi="Courier New" w:cs="Courier New"/>
            <w:kern w:val="0"/>
            <w:sz w:val="17"/>
            <w:szCs w:val="17"/>
            <w:lang w:val="fr-FR"/>
            <w14:ligatures w14:val="none"/>
          </w:rPr>
          <w:t>="MB"&gt;1&lt;/</w:t>
        </w:r>
        <w:proofErr w:type="spellStart"/>
        <w:r w:rsidRPr="00FB2475">
          <w:rPr>
            <w:rFonts w:ascii="Courier New" w:hAnsi="Courier New" w:cs="Courier New"/>
            <w:kern w:val="0"/>
            <w:sz w:val="17"/>
            <w:szCs w:val="17"/>
            <w:lang w:val="fr-FR"/>
            <w14:ligatures w14:val="none"/>
          </w:rPr>
          <w:t>com:DocumentSizeQuantity</w:t>
        </w:r>
        <w:proofErr w:type="spellEnd"/>
        <w:r w:rsidRPr="00FB2475">
          <w:rPr>
            <w:rFonts w:ascii="Courier New" w:hAnsi="Courier New" w:cs="Courier New"/>
            <w:kern w:val="0"/>
            <w:sz w:val="17"/>
            <w:szCs w:val="17"/>
            <w:lang w:val="fr-FR"/>
            <w14:ligatures w14:val="none"/>
          </w:rPr>
          <w:t>&gt;</w:t>
        </w:r>
      </w:ins>
    </w:p>
    <w:p w14:paraId="3EBF8167" w14:textId="77777777" w:rsidR="00FB2475" w:rsidRPr="00FB2475" w:rsidRDefault="00FB2475" w:rsidP="00FB2475">
      <w:pPr>
        <w:spacing w:before="0" w:after="0"/>
        <w:rPr>
          <w:ins w:id="1617"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ins w:id="1618" w:author="Author" w:date="2025-10-24T16:52:00Z">
        <w:r w:rsidRPr="00FB2475">
          <w:rPr>
            <w:rFonts w:ascii="Courier New" w:hAnsi="Courier New" w:cs="Courier New"/>
            <w:kern w:val="0"/>
            <w:sz w:val="17"/>
            <w:szCs w:val="17"/>
            <w:lang w:val="fr-FR"/>
            <w14:ligatures w14:val="none"/>
          </w:rPr>
          <w:t>&lt;</w:t>
        </w:r>
        <w:proofErr w:type="spellStart"/>
        <w:r w:rsidRPr="00FB2475">
          <w:rPr>
            <w:rFonts w:ascii="Courier New" w:hAnsi="Courier New" w:cs="Courier New"/>
            <w:kern w:val="0"/>
            <w:sz w:val="17"/>
            <w:szCs w:val="17"/>
            <w:lang w:val="fr-FR"/>
            <w14:ligatures w14:val="none"/>
          </w:rPr>
          <w:t>com:PageTotalQuantity</w:t>
        </w:r>
        <w:proofErr w:type="spellEnd"/>
        <w:r w:rsidRPr="00FB2475">
          <w:rPr>
            <w:rFonts w:ascii="Courier New" w:hAnsi="Courier New" w:cs="Courier New"/>
            <w:kern w:val="0"/>
            <w:sz w:val="17"/>
            <w:szCs w:val="17"/>
            <w:lang w:val="fr-FR"/>
            <w14:ligatures w14:val="none"/>
          </w:rPr>
          <w:t>&gt;1&lt;/</w:t>
        </w:r>
        <w:proofErr w:type="spellStart"/>
        <w:r w:rsidRPr="00FB2475">
          <w:rPr>
            <w:rFonts w:ascii="Courier New" w:hAnsi="Courier New" w:cs="Courier New"/>
            <w:kern w:val="0"/>
            <w:sz w:val="17"/>
            <w:szCs w:val="17"/>
            <w:lang w:val="fr-FR"/>
            <w14:ligatures w14:val="none"/>
          </w:rPr>
          <w:t>com:PageTotalQuantity</w:t>
        </w:r>
        <w:proofErr w:type="spellEnd"/>
        <w:r w:rsidRPr="00FB2475">
          <w:rPr>
            <w:rFonts w:ascii="Courier New" w:hAnsi="Courier New" w:cs="Courier New"/>
            <w:kern w:val="0"/>
            <w:sz w:val="17"/>
            <w:szCs w:val="17"/>
            <w:lang w:val="fr-FR"/>
            <w14:ligatures w14:val="none"/>
          </w:rPr>
          <w:t>&gt;</w:t>
        </w:r>
      </w:ins>
    </w:p>
    <w:p w14:paraId="53D432B2" w14:textId="77777777" w:rsidR="00FB2475" w:rsidRPr="00FB2475" w:rsidRDefault="00FB2475" w:rsidP="00FB2475">
      <w:pPr>
        <w:spacing w:before="0" w:after="0"/>
        <w:rPr>
          <w:ins w:id="1619"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ins w:id="1620" w:author="Author" w:date="2025-10-24T16:52:00Z">
        <w:r w:rsidRPr="00FB2475">
          <w:rPr>
            <w:rFonts w:ascii="Courier New" w:hAnsi="Courier New" w:cs="Courier New"/>
            <w:kern w:val="0"/>
            <w:sz w:val="17"/>
            <w:szCs w:val="17"/>
            <w:lang w:val="fr-FR"/>
            <w14:ligatures w14:val="none"/>
          </w:rPr>
          <w:t>&lt;</w:t>
        </w:r>
        <w:proofErr w:type="spellStart"/>
        <w:r w:rsidRPr="00FB2475">
          <w:rPr>
            <w:rFonts w:ascii="Courier New" w:hAnsi="Courier New" w:cs="Courier New"/>
            <w:kern w:val="0"/>
            <w:sz w:val="17"/>
            <w:szCs w:val="17"/>
            <w:lang w:val="fr-FR"/>
            <w14:ligatures w14:val="none"/>
          </w:rPr>
          <w:t>com:CommentText</w:t>
        </w:r>
        <w:proofErr w:type="spellEnd"/>
        <w:r w:rsidRPr="00FB2475">
          <w:rPr>
            <w:rFonts w:ascii="Courier New" w:hAnsi="Courier New" w:cs="Courier New"/>
            <w:kern w:val="0"/>
            <w:sz w:val="17"/>
            <w:szCs w:val="17"/>
            <w:lang w:val="fr-FR"/>
            <w14:ligatures w14:val="none"/>
          </w:rPr>
          <w:t xml:space="preserve"> </w:t>
        </w:r>
        <w:proofErr w:type="spellStart"/>
        <w:r w:rsidRPr="00FB2475">
          <w:rPr>
            <w:rFonts w:ascii="Courier New" w:hAnsi="Courier New" w:cs="Courier New"/>
            <w:kern w:val="0"/>
            <w:sz w:val="17"/>
            <w:szCs w:val="17"/>
            <w:lang w:val="fr-FR"/>
            <w14:ligatures w14:val="none"/>
          </w:rPr>
          <w:t>com:languageCode</w:t>
        </w:r>
        <w:proofErr w:type="spellEnd"/>
        <w:r w:rsidRPr="00FB2475">
          <w:rPr>
            <w:rFonts w:ascii="Courier New" w:hAnsi="Courier New" w:cs="Courier New"/>
            <w:kern w:val="0"/>
            <w:sz w:val="17"/>
            <w:szCs w:val="17"/>
            <w:lang w:val="fr-FR"/>
            <w14:ligatures w14:val="none"/>
          </w:rPr>
          <w:t xml:space="preserve">="en"&gt;This </w:t>
        </w:r>
        <w:proofErr w:type="spellStart"/>
        <w:r w:rsidRPr="00FB2475">
          <w:rPr>
            <w:rFonts w:ascii="Courier New" w:hAnsi="Courier New" w:cs="Courier New"/>
            <w:kern w:val="0"/>
            <w:sz w:val="17"/>
            <w:szCs w:val="17"/>
            <w:lang w:val="fr-FR"/>
            <w14:ligatures w14:val="none"/>
          </w:rPr>
          <w:t>is</w:t>
        </w:r>
        <w:proofErr w:type="spellEnd"/>
        <w:r w:rsidRPr="00FB2475">
          <w:rPr>
            <w:rFonts w:ascii="Courier New" w:hAnsi="Courier New" w:cs="Courier New"/>
            <w:kern w:val="0"/>
            <w:sz w:val="17"/>
            <w:szCs w:val="17"/>
            <w:lang w:val="fr-FR"/>
            <w14:ligatures w14:val="none"/>
          </w:rPr>
          <w:t xml:space="preserve"> the </w:t>
        </w:r>
        <w:proofErr w:type="spellStart"/>
        <w:r w:rsidRPr="00FB2475">
          <w:rPr>
            <w:rFonts w:ascii="Courier New" w:hAnsi="Courier New" w:cs="Courier New"/>
            <w:kern w:val="0"/>
            <w:sz w:val="17"/>
            <w:szCs w:val="17"/>
            <w:lang w:val="fr-FR"/>
            <w14:ligatures w14:val="none"/>
          </w:rPr>
          <w:t>Intermediate</w:t>
        </w:r>
        <w:proofErr w:type="spellEnd"/>
        <w:r w:rsidRPr="00FB2475">
          <w:rPr>
            <w:rFonts w:ascii="Courier New" w:hAnsi="Courier New" w:cs="Courier New"/>
            <w:kern w:val="0"/>
            <w:sz w:val="17"/>
            <w:szCs w:val="17"/>
            <w:lang w:val="fr-FR"/>
            <w14:ligatures w14:val="none"/>
          </w:rPr>
          <w:t xml:space="preserve"> documents as </w:t>
        </w:r>
        <w:proofErr w:type="spellStart"/>
        <w:r w:rsidRPr="00FB2475">
          <w:rPr>
            <w:rFonts w:ascii="Courier New" w:hAnsi="Courier New" w:cs="Courier New"/>
            <w:kern w:val="0"/>
            <w:sz w:val="17"/>
            <w:szCs w:val="17"/>
            <w:lang w:val="fr-FR"/>
            <w14:ligatures w14:val="none"/>
          </w:rPr>
          <w:t>supplementary</w:t>
        </w:r>
        <w:proofErr w:type="spellEnd"/>
        <w:r w:rsidRPr="00FB2475">
          <w:rPr>
            <w:rFonts w:ascii="Courier New" w:hAnsi="Courier New" w:cs="Courier New"/>
            <w:kern w:val="0"/>
            <w:sz w:val="17"/>
            <w:szCs w:val="17"/>
            <w:lang w:val="fr-FR"/>
            <w14:ligatures w14:val="none"/>
          </w:rPr>
          <w:t xml:space="preserve"> file&lt;/</w:t>
        </w:r>
        <w:proofErr w:type="spellStart"/>
        <w:r w:rsidRPr="00FB2475">
          <w:rPr>
            <w:rFonts w:ascii="Courier New" w:hAnsi="Courier New" w:cs="Courier New"/>
            <w:kern w:val="0"/>
            <w:sz w:val="17"/>
            <w:szCs w:val="17"/>
            <w:lang w:val="fr-FR"/>
            <w14:ligatures w14:val="none"/>
          </w:rPr>
          <w:t>com:CommentText</w:t>
        </w:r>
        <w:proofErr w:type="spellEnd"/>
        <w:r w:rsidRPr="00FB2475">
          <w:rPr>
            <w:rFonts w:ascii="Courier New" w:hAnsi="Courier New" w:cs="Courier New"/>
            <w:kern w:val="0"/>
            <w:sz w:val="17"/>
            <w:szCs w:val="17"/>
            <w:lang w:val="fr-FR"/>
            <w14:ligatures w14:val="none"/>
          </w:rPr>
          <w:t>&gt;</w:t>
        </w:r>
      </w:ins>
    </w:p>
    <w:p w14:paraId="0EA9AE2F" w14:textId="77777777" w:rsidR="00FB2475" w:rsidRPr="00FB2475" w:rsidRDefault="00FB2475" w:rsidP="00FB2475">
      <w:pPr>
        <w:spacing w:before="0" w:after="0"/>
        <w:rPr>
          <w:ins w:id="1621" w:author="Author" w:date="2025-10-24T16:52:00Z"/>
          <w:rFonts w:ascii="Courier New" w:hAnsi="Courier New" w:cs="Courier New"/>
          <w:kern w:val="0"/>
          <w:sz w:val="17"/>
          <w:szCs w:val="17"/>
          <w:lang w:val="fr-FR"/>
          <w14:ligatures w14:val="none"/>
        </w:rPr>
      </w:pPr>
      <w:r w:rsidRPr="00FB2475">
        <w:rPr>
          <w:rFonts w:ascii="Courier New" w:hAnsi="Courier New" w:cs="Courier New"/>
          <w:kern w:val="0"/>
          <w:sz w:val="17"/>
          <w:szCs w:val="17"/>
          <w:lang w:val="fr-FR"/>
          <w14:ligatures w14:val="none"/>
        </w:rPr>
        <w:tab/>
      </w:r>
      <w:r w:rsidRPr="00FB2475">
        <w:rPr>
          <w:rFonts w:ascii="Courier New" w:hAnsi="Courier New" w:cs="Courier New"/>
          <w:kern w:val="0"/>
          <w:sz w:val="17"/>
          <w:szCs w:val="17"/>
          <w:lang w:val="fr-FR"/>
          <w14:ligatures w14:val="none"/>
        </w:rPr>
        <w:tab/>
      </w:r>
      <w:ins w:id="1622" w:author="Author" w:date="2025-10-24T16:52:00Z">
        <w:r w:rsidRPr="00FB2475">
          <w:rPr>
            <w:rFonts w:ascii="Courier New" w:hAnsi="Courier New" w:cs="Courier New"/>
            <w:kern w:val="0"/>
            <w:sz w:val="17"/>
            <w:szCs w:val="17"/>
            <w:lang w:val="fr-FR"/>
            <w14:ligatures w14:val="none"/>
          </w:rPr>
          <w:t>&lt;/</w:t>
        </w:r>
        <w:proofErr w:type="spellStart"/>
        <w:r w:rsidRPr="00FB2475">
          <w:rPr>
            <w:rFonts w:ascii="Courier New" w:hAnsi="Courier New" w:cs="Courier New"/>
            <w:kern w:val="0"/>
            <w:sz w:val="17"/>
            <w:szCs w:val="17"/>
            <w:lang w:val="fr-FR"/>
            <w14:ligatures w14:val="none"/>
          </w:rPr>
          <w:t>pde:SupplementaryDocument</w:t>
        </w:r>
        <w:proofErr w:type="spellEnd"/>
        <w:r w:rsidRPr="00FB2475">
          <w:rPr>
            <w:rFonts w:ascii="Courier New" w:hAnsi="Courier New" w:cs="Courier New"/>
            <w:kern w:val="0"/>
            <w:sz w:val="17"/>
            <w:szCs w:val="17"/>
            <w:lang w:val="fr-FR"/>
            <w14:ligatures w14:val="none"/>
          </w:rPr>
          <w:t>&gt;</w:t>
        </w:r>
      </w:ins>
    </w:p>
    <w:p w14:paraId="1E8BFA8C" w14:textId="77777777" w:rsidR="00FB2475" w:rsidRPr="00FB2475" w:rsidRDefault="00FB2475" w:rsidP="00FB2475">
      <w:pPr>
        <w:spacing w:before="0" w:after="0"/>
        <w:rPr>
          <w:ins w:id="1623" w:author="Author" w:date="2025-10-24T16:52:00Z"/>
          <w:rFonts w:ascii="Courier New" w:hAnsi="Courier New" w:cs="Courier New"/>
          <w:kern w:val="0"/>
          <w:sz w:val="17"/>
          <w:szCs w:val="17"/>
          <w14:ligatures w14:val="none"/>
        </w:rPr>
      </w:pPr>
      <w:r w:rsidRPr="00FB2475">
        <w:rPr>
          <w:rFonts w:ascii="Courier New" w:hAnsi="Courier New" w:cs="Courier New"/>
          <w:kern w:val="0"/>
          <w:sz w:val="17"/>
          <w:szCs w:val="17"/>
          <w:lang w:val="fr-FR"/>
          <w14:ligatures w14:val="none"/>
        </w:rPr>
        <w:tab/>
      </w:r>
      <w:ins w:id="1624" w:author="Author" w:date="2025-10-24T16:52:00Z">
        <w:r w:rsidRPr="00FB2475">
          <w:rPr>
            <w:rFonts w:ascii="Courier New" w:hAnsi="Courier New" w:cs="Courier New"/>
            <w:kern w:val="0"/>
            <w:sz w:val="17"/>
            <w:szCs w:val="17"/>
            <w14:ligatures w14:val="none"/>
          </w:rPr>
          <w:t>&lt;/</w:t>
        </w:r>
        <w:proofErr w:type="spellStart"/>
        <w:r w:rsidRPr="00FB2475">
          <w:rPr>
            <w:rFonts w:ascii="Courier New" w:hAnsi="Courier New" w:cs="Courier New"/>
            <w:kern w:val="0"/>
            <w:sz w:val="17"/>
            <w:szCs w:val="17"/>
            <w14:ligatures w14:val="none"/>
          </w:rPr>
          <w:t>pde:SupplementaryDocumentBag</w:t>
        </w:r>
        <w:proofErr w:type="spellEnd"/>
        <w:r w:rsidRPr="00FB2475">
          <w:rPr>
            <w:rFonts w:ascii="Courier New" w:hAnsi="Courier New" w:cs="Courier New"/>
            <w:kern w:val="0"/>
            <w:sz w:val="17"/>
            <w:szCs w:val="17"/>
            <w14:ligatures w14:val="none"/>
          </w:rPr>
          <w:t>&gt;</w:t>
        </w:r>
      </w:ins>
    </w:p>
    <w:p w14:paraId="7DD22737" w14:textId="7B178C8C" w:rsidR="00F553A6" w:rsidRPr="008C605D" w:rsidRDefault="00FB2475" w:rsidP="00FB2475">
      <w:pPr>
        <w:spacing w:before="0" w:after="0"/>
        <w:rPr>
          <w:rFonts w:ascii="Courier New" w:hAnsi="Courier New" w:cs="Courier New"/>
          <w:kern w:val="0"/>
          <w:sz w:val="17"/>
          <w:szCs w:val="17"/>
          <w14:ligatures w14:val="none"/>
        </w:rPr>
      </w:pPr>
      <w:ins w:id="1625" w:author="Author" w:date="2025-10-24T16:52:00Z">
        <w:r w:rsidRPr="008C605D">
          <w:rPr>
            <w:rFonts w:ascii="Courier New" w:hAnsi="Courier New" w:cs="Courier New"/>
            <w:kern w:val="0"/>
            <w:sz w:val="17"/>
            <w:szCs w:val="17"/>
            <w14:ligatures w14:val="none"/>
          </w:rPr>
          <w:t>&lt;/</w:t>
        </w:r>
        <w:proofErr w:type="spellStart"/>
        <w:r w:rsidRPr="008C605D">
          <w:rPr>
            <w:rFonts w:ascii="Courier New" w:hAnsi="Courier New" w:cs="Courier New"/>
            <w:kern w:val="0"/>
            <w:sz w:val="17"/>
            <w:szCs w:val="17"/>
            <w14:ligatures w14:val="none"/>
          </w:rPr>
          <w:t>pde:PriorityDocumentIndex</w:t>
        </w:r>
        <w:proofErr w:type="spellEnd"/>
        <w:r w:rsidRPr="008C605D">
          <w:rPr>
            <w:rFonts w:ascii="Courier New" w:hAnsi="Courier New" w:cs="Courier New"/>
            <w:kern w:val="0"/>
            <w:sz w:val="17"/>
            <w:szCs w:val="17"/>
            <w14:ligatures w14:val="none"/>
          </w:rPr>
          <w:t>&gt;</w:t>
        </w:r>
      </w:ins>
    </w:p>
    <w:p w14:paraId="39C13FCA" w14:textId="77777777" w:rsidR="00FB2475" w:rsidRPr="008C605D" w:rsidRDefault="00FB2475" w:rsidP="00FB2475">
      <w:pPr>
        <w:spacing w:before="0" w:after="0"/>
        <w:rPr>
          <w:rFonts w:ascii="Courier New" w:hAnsi="Courier New" w:cs="Courier New"/>
          <w:kern w:val="0"/>
          <w:sz w:val="17"/>
          <w:szCs w:val="17"/>
          <w14:ligatures w14:val="none"/>
        </w:rPr>
      </w:pPr>
    </w:p>
    <w:p w14:paraId="5BBFC0CA" w14:textId="77777777" w:rsidR="00FB2475" w:rsidRDefault="00FB2475" w:rsidP="00FB2475">
      <w:pPr>
        <w:spacing w:before="0" w:after="0"/>
        <w:rPr>
          <w:rFonts w:cs="Arial"/>
          <w:kern w:val="0"/>
          <w14:ligatures w14:val="none"/>
        </w:rPr>
      </w:pPr>
    </w:p>
    <w:p w14:paraId="13AA9D26" w14:textId="77777777" w:rsidR="00FB2475" w:rsidRDefault="00FB2475" w:rsidP="00FB2475">
      <w:pPr>
        <w:spacing w:before="0" w:after="0"/>
        <w:rPr>
          <w:rFonts w:cs="Arial"/>
          <w:kern w:val="0"/>
          <w14:ligatures w14:val="none"/>
        </w:rPr>
      </w:pPr>
    </w:p>
    <w:p w14:paraId="1F0BEF39" w14:textId="64D09549" w:rsidR="00BA2CBD" w:rsidRPr="00C62E09" w:rsidRDefault="00531002" w:rsidP="00C62E09">
      <w:pPr>
        <w:spacing w:before="0" w:after="0"/>
        <w:ind w:left="5533"/>
        <w:rPr>
          <w:rFonts w:eastAsia="SimSun" w:cs="Arial"/>
          <w:b/>
          <w:kern w:val="0"/>
          <w:sz w:val="17"/>
          <w:szCs w:val="17"/>
          <w:lang w:eastAsia="zh-CN"/>
          <w14:ligatures w14:val="none"/>
        </w:rPr>
        <w:sectPr w:rsidR="00BA2CBD" w:rsidRPr="00C62E09" w:rsidSect="00DA63A1">
          <w:pgSz w:w="11909" w:h="16834" w:code="9"/>
          <w:pgMar w:top="567" w:right="1134" w:bottom="1418" w:left="1418" w:header="510" w:footer="1021" w:gutter="0"/>
          <w:cols w:space="720"/>
          <w:docGrid w:linePitch="360"/>
        </w:sectPr>
      </w:pPr>
      <w:r w:rsidRPr="00C62E09">
        <w:rPr>
          <w:rFonts w:cs="Arial"/>
          <w:kern w:val="0"/>
          <w14:ligatures w14:val="none"/>
        </w:rPr>
        <w:t>[Annex II</w:t>
      </w:r>
      <w:r w:rsidR="00932E41" w:rsidRPr="00C62E09">
        <w:rPr>
          <w:rFonts w:cs="Arial"/>
          <w:kern w:val="0"/>
          <w14:ligatures w14:val="none"/>
        </w:rPr>
        <w:t xml:space="preserve"> </w:t>
      </w:r>
      <w:r w:rsidR="007538F9" w:rsidRPr="00C62E09">
        <w:rPr>
          <w:rFonts w:cs="Arial"/>
          <w:kern w:val="0"/>
          <w14:ligatures w14:val="none"/>
        </w:rPr>
        <w:t>of</w:t>
      </w:r>
      <w:r w:rsidR="00932E41" w:rsidRPr="00C62E09">
        <w:rPr>
          <w:rFonts w:cs="Arial"/>
          <w:kern w:val="0"/>
          <w14:ligatures w14:val="none"/>
        </w:rPr>
        <w:t xml:space="preserve"> ST.92</w:t>
      </w:r>
      <w:r w:rsidRPr="00C62E09">
        <w:rPr>
          <w:rFonts w:cs="Arial"/>
          <w:kern w:val="0"/>
          <w14:ligatures w14:val="none"/>
        </w:rPr>
        <w:t xml:space="preserve"> follows]</w:t>
      </w:r>
      <w:bookmarkStart w:id="1626" w:name="_Toc198822802"/>
      <w:bookmarkStart w:id="1627" w:name="_Toc203552050"/>
    </w:p>
    <w:p w14:paraId="12EF4236" w14:textId="42006D2C" w:rsidR="001D2E7B" w:rsidRPr="002E36F3" w:rsidRDefault="001D2E7B" w:rsidP="001D2E7B">
      <w:pPr>
        <w:autoSpaceDE w:val="0"/>
        <w:autoSpaceDN w:val="0"/>
        <w:adjustRightInd w:val="0"/>
        <w:spacing w:before="0" w:after="0" w:line="360" w:lineRule="auto"/>
        <w:jc w:val="center"/>
        <w:outlineLvl w:val="0"/>
        <w:rPr>
          <w:rFonts w:cs="Arial"/>
          <w:sz w:val="17"/>
          <w:szCs w:val="17"/>
          <w:lang w:val="en-AU"/>
        </w:rPr>
      </w:pPr>
      <w:bookmarkStart w:id="1628" w:name="_Toc211324035"/>
      <w:bookmarkStart w:id="1629" w:name="_Toc211443155"/>
      <w:bookmarkStart w:id="1630" w:name="_Toc211443350"/>
      <w:r w:rsidRPr="002E36F3">
        <w:rPr>
          <w:rFonts w:cs="Arial"/>
          <w:b/>
          <w:color w:val="000000" w:themeColor="text1"/>
          <w:sz w:val="17"/>
          <w:szCs w:val="17"/>
          <w:lang w:val="en-AU"/>
        </w:rPr>
        <w:t>ANNEX II</w:t>
      </w:r>
      <w:bookmarkEnd w:id="1626"/>
      <w:bookmarkEnd w:id="1627"/>
      <w:bookmarkEnd w:id="1628"/>
      <w:bookmarkEnd w:id="1629"/>
      <w:bookmarkEnd w:id="1630"/>
      <w:del w:id="1631" w:author="Author">
        <w:r w:rsidR="00821E18" w:rsidRPr="002E36F3">
          <w:rPr>
            <w:rFonts w:eastAsia="SimSun" w:cs="Arial"/>
            <w:b/>
            <w:bCs/>
            <w:color w:val="000000"/>
            <w:kern w:val="0"/>
            <w:sz w:val="17"/>
            <w:szCs w:val="17"/>
            <w:lang w:val="en-AU" w:eastAsia="zh-CN"/>
            <w14:ligatures w14:val="none"/>
          </w:rPr>
          <w:delText xml:space="preserve"> </w:delText>
        </w:r>
      </w:del>
    </w:p>
    <w:bookmarkEnd w:id="1389"/>
    <w:p w14:paraId="5526540D" w14:textId="77777777" w:rsidR="00741874" w:rsidRPr="002E36F3" w:rsidRDefault="00741874" w:rsidP="00210BCC">
      <w:pPr>
        <w:rPr>
          <w:rFonts w:cs="Arial"/>
          <w:b/>
          <w:color w:val="000000"/>
          <w:kern w:val="0"/>
          <w:sz w:val="17"/>
          <w:szCs w:val="17"/>
          <w:lang w:val="en-AU"/>
          <w14:ligatures w14:val="none"/>
        </w:rPr>
      </w:pPr>
    </w:p>
    <w:p w14:paraId="4DCE40CF" w14:textId="618030F1" w:rsidR="00821E18" w:rsidRPr="002E36F3" w:rsidRDefault="00821E18" w:rsidP="00821E18">
      <w:pPr>
        <w:autoSpaceDE w:val="0"/>
        <w:autoSpaceDN w:val="0"/>
        <w:adjustRightInd w:val="0"/>
        <w:spacing w:before="0" w:after="0" w:line="360" w:lineRule="auto"/>
        <w:jc w:val="center"/>
        <w:outlineLvl w:val="0"/>
        <w:rPr>
          <w:rFonts w:eastAsia="SimSun" w:cs="Arial"/>
          <w:color w:val="000000"/>
          <w:kern w:val="0"/>
          <w:sz w:val="17"/>
          <w:szCs w:val="17"/>
          <w:lang w:val="en-AU" w:eastAsia="zh-CN"/>
          <w14:ligatures w14:val="none"/>
        </w:rPr>
      </w:pPr>
      <w:bookmarkStart w:id="1632" w:name="_Toc198822803"/>
      <w:bookmarkStart w:id="1633" w:name="_Toc203552051"/>
      <w:bookmarkStart w:id="1634" w:name="_Toc180148832"/>
      <w:bookmarkStart w:id="1635" w:name="_Toc211324036"/>
      <w:bookmarkStart w:id="1636" w:name="_Toc211443156"/>
      <w:bookmarkStart w:id="1637" w:name="_Toc211443351"/>
      <w:r w:rsidRPr="002E36F3">
        <w:rPr>
          <w:rFonts w:eastAsia="SimSun" w:cs="Arial"/>
          <w:color w:val="000000"/>
          <w:kern w:val="0"/>
          <w:sz w:val="17"/>
          <w:szCs w:val="17"/>
          <w:lang w:val="en-AU" w:eastAsia="zh-CN"/>
          <w14:ligatures w14:val="none"/>
        </w:rPr>
        <w:t>PRIORITY DOCUMENT DATA PACKAGE STRUCTURE EXAMPLES</w:t>
      </w:r>
      <w:bookmarkEnd w:id="1632"/>
      <w:bookmarkEnd w:id="1633"/>
      <w:bookmarkEnd w:id="1634"/>
      <w:bookmarkEnd w:id="1635"/>
      <w:bookmarkEnd w:id="1636"/>
      <w:bookmarkEnd w:id="1637"/>
    </w:p>
    <w:p w14:paraId="7C991AC4" w14:textId="77777777" w:rsidR="00821E18" w:rsidRPr="002E36F3" w:rsidRDefault="00821E18" w:rsidP="00821E18">
      <w:pPr>
        <w:widowControl w:val="0"/>
        <w:shd w:val="clear" w:color="auto" w:fill="FFFFFF"/>
        <w:kinsoku w:val="0"/>
        <w:spacing w:before="0" w:after="0"/>
        <w:rPr>
          <w:rFonts w:eastAsia="SimSun" w:cs="Arial"/>
          <w:i/>
          <w:color w:val="000000"/>
          <w:kern w:val="0"/>
          <w:sz w:val="17"/>
          <w:szCs w:val="17"/>
          <w:lang w:eastAsia="zh-CN"/>
          <w14:ligatures w14:val="none"/>
        </w:rPr>
      </w:pPr>
    </w:p>
    <w:p w14:paraId="18A4BBAE" w14:textId="2569056E" w:rsidR="00821E18" w:rsidRPr="002E36F3" w:rsidRDefault="00821E18" w:rsidP="00821E18">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 xml:space="preserve">Version </w:t>
      </w:r>
      <w:del w:id="1638" w:author="Author">
        <w:r w:rsidRPr="002E36F3">
          <w:rPr>
            <w:rFonts w:eastAsia="Times New Roman" w:cs="Arial"/>
            <w:i/>
            <w:kern w:val="0"/>
            <w:sz w:val="17"/>
            <w:szCs w:val="17"/>
            <w14:ligatures w14:val="none"/>
          </w:rPr>
          <w:delText>1</w:delText>
        </w:r>
      </w:del>
      <w:ins w:id="1639" w:author="Author">
        <w:r w:rsidR="00D41C0F" w:rsidRPr="002E36F3">
          <w:rPr>
            <w:rFonts w:eastAsia="Times New Roman" w:cs="Arial"/>
            <w:i/>
            <w:kern w:val="0"/>
            <w:sz w:val="17"/>
            <w:szCs w:val="17"/>
            <w14:ligatures w14:val="none"/>
          </w:rPr>
          <w:t>2</w:t>
        </w:r>
      </w:ins>
      <w:r w:rsidRPr="002E36F3">
        <w:rPr>
          <w:rFonts w:eastAsia="Times New Roman" w:cs="Arial"/>
          <w:i/>
          <w:kern w:val="0"/>
          <w:sz w:val="17"/>
          <w:szCs w:val="17"/>
          <w14:ligatures w14:val="none"/>
        </w:rPr>
        <w:t>.0</w:t>
      </w:r>
    </w:p>
    <w:p w14:paraId="02C0BA09" w14:textId="77777777" w:rsidR="00821E18" w:rsidRPr="002E36F3" w:rsidRDefault="00821E18" w:rsidP="00821E18">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0C534CED" w14:textId="77777777" w:rsidR="001F1621" w:rsidRDefault="001F1621" w:rsidP="001F1621">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Proposal presented for approval by the Committee on WIPO Standards (CWS)</w:t>
      </w:r>
      <w:r w:rsidRPr="002E36F3">
        <w:rPr>
          <w:rFonts w:eastAsia="Times New Roman" w:cs="Arial"/>
          <w:i/>
          <w:kern w:val="0"/>
          <w:sz w:val="17"/>
          <w:szCs w:val="17"/>
          <w14:ligatures w14:val="none"/>
        </w:rPr>
        <w:br/>
        <w:t>at its thirteenth session</w:t>
      </w:r>
    </w:p>
    <w:p w14:paraId="1EADC657" w14:textId="77777777" w:rsidR="00EB414A" w:rsidRPr="002E36F3" w:rsidRDefault="00EB414A" w:rsidP="001F1621">
      <w:pPr>
        <w:widowControl w:val="0"/>
        <w:kinsoku w:val="0"/>
        <w:spacing w:before="0" w:after="0"/>
        <w:jc w:val="center"/>
        <w:rPr>
          <w:rFonts w:eastAsia="SimSun" w:cs="Arial"/>
          <w:i/>
          <w:kern w:val="0"/>
          <w:sz w:val="17"/>
          <w:szCs w:val="17"/>
          <w:lang w:eastAsia="zh-CN"/>
          <w14:ligatures w14:val="none"/>
        </w:rPr>
      </w:pPr>
    </w:p>
    <w:p w14:paraId="47D256BC" w14:textId="77777777" w:rsidR="0053044E" w:rsidRPr="002E36F3" w:rsidRDefault="0053044E" w:rsidP="00210BCC">
      <w:pPr>
        <w:widowControl w:val="0"/>
        <w:kinsoku w:val="0"/>
        <w:spacing w:before="0" w:after="0"/>
        <w:jc w:val="center"/>
        <w:rPr>
          <w:rFonts w:cs="Arial"/>
          <w:i/>
          <w:kern w:val="0"/>
          <w:sz w:val="17"/>
          <w:szCs w:val="17"/>
          <w14:ligatures w14:val="none"/>
        </w:rPr>
      </w:pPr>
    </w:p>
    <w:p w14:paraId="10F2DF15" w14:textId="1D147765" w:rsidR="0053044E" w:rsidRPr="002E36F3" w:rsidRDefault="0053044E">
      <w:pPr>
        <w:widowControl w:val="0"/>
        <w:kinsoku w:val="0"/>
        <w:spacing w:before="0" w:after="0"/>
        <w:rPr>
          <w:ins w:id="1640" w:author="Author"/>
          <w:rFonts w:cs="Arial"/>
          <w:iCs/>
          <w:kern w:val="0"/>
          <w:sz w:val="17"/>
          <w:szCs w:val="17"/>
          <w14:ligatures w14:val="none"/>
        </w:rPr>
      </w:pPr>
      <w:r w:rsidRPr="002E36F3">
        <w:rPr>
          <w:rFonts w:cs="Arial"/>
          <w:sz w:val="17"/>
          <w:szCs w:val="17"/>
        </w:rPr>
        <w:t xml:space="preserve">Annex II provides fictitious examples of the contents of </w:t>
      </w:r>
      <w:del w:id="1641" w:author="Author">
        <w:r w:rsidR="00C0544A" w:rsidRPr="002E36F3">
          <w:rPr>
            <w:rFonts w:eastAsia="SimSun" w:cs="Arial"/>
            <w:bCs/>
            <w:kern w:val="0"/>
            <w:sz w:val="17"/>
            <w:szCs w:val="17"/>
            <w14:ligatures w14:val="none"/>
          </w:rPr>
          <w:delText xml:space="preserve">Patent </w:delText>
        </w:r>
      </w:del>
      <w:r w:rsidRPr="002E36F3">
        <w:rPr>
          <w:rFonts w:cs="Arial"/>
          <w:sz w:val="17"/>
          <w:szCs w:val="17"/>
        </w:rPr>
        <w:t>Priority Document Data Package (PDDP) in table and tree structure formats</w:t>
      </w:r>
      <w:r w:rsidRPr="002E36F3">
        <w:rPr>
          <w:rFonts w:cs="Arial"/>
          <w:i/>
          <w:kern w:val="0"/>
          <w:sz w:val="17"/>
          <w:szCs w:val="17"/>
          <w14:ligatures w14:val="none"/>
        </w:rPr>
        <w:t>.</w:t>
      </w:r>
    </w:p>
    <w:p w14:paraId="322028B3" w14:textId="77777777" w:rsidR="00537D00" w:rsidRDefault="00537D00">
      <w:pPr>
        <w:widowControl w:val="0"/>
        <w:kinsoku w:val="0"/>
        <w:spacing w:before="0" w:after="0"/>
        <w:rPr>
          <w:rFonts w:cs="Arial"/>
          <w:iCs/>
          <w:kern w:val="0"/>
          <w:sz w:val="17"/>
          <w:szCs w:val="17"/>
          <w14:ligatures w14:val="none"/>
        </w:rPr>
      </w:pPr>
    </w:p>
    <w:p w14:paraId="4EEA29CE" w14:textId="77777777" w:rsidR="00397CAD" w:rsidRDefault="00397CAD">
      <w:pPr>
        <w:widowControl w:val="0"/>
        <w:kinsoku w:val="0"/>
        <w:spacing w:before="0" w:after="0"/>
        <w:rPr>
          <w:rFonts w:cs="Arial"/>
          <w:iCs/>
          <w:kern w:val="0"/>
          <w:sz w:val="17"/>
          <w:szCs w:val="17"/>
          <w14:ligatures w14:val="none"/>
        </w:rPr>
      </w:pPr>
    </w:p>
    <w:p w14:paraId="203B3A91" w14:textId="77777777" w:rsidR="00397CAD" w:rsidRPr="00397CAD" w:rsidRDefault="00397CAD">
      <w:pPr>
        <w:widowControl w:val="0"/>
        <w:kinsoku w:val="0"/>
        <w:spacing w:before="0" w:after="0"/>
        <w:rPr>
          <w:rFonts w:cs="Arial"/>
          <w:iCs/>
          <w:kern w:val="0"/>
          <w:sz w:val="17"/>
          <w:szCs w:val="17"/>
          <w14:ligatures w14:val="none"/>
        </w:rPr>
      </w:pPr>
    </w:p>
    <w:p w14:paraId="21375B71" w14:textId="7462115D" w:rsidR="00537D00" w:rsidRPr="00815E7C" w:rsidRDefault="00537D00" w:rsidP="008514E6">
      <w:pPr>
        <w:spacing w:before="0" w:after="0"/>
        <w:ind w:left="5533"/>
        <w:jc w:val="center"/>
        <w:rPr>
          <w:rFonts w:eastAsia="Calibri" w:cs="Arial"/>
          <w:bCs/>
          <w:kern w:val="0"/>
          <w:lang w:eastAsia="zh-CN"/>
          <w14:ligatures w14:val="none"/>
        </w:rPr>
      </w:pPr>
      <w:r w:rsidRPr="00815E7C">
        <w:rPr>
          <w:rFonts w:eastAsia="Calibri" w:cs="Arial"/>
          <w:bCs/>
          <w:kern w:val="0"/>
          <w:lang w:eastAsia="zh-CN"/>
          <w14:ligatures w14:val="none"/>
        </w:rPr>
        <w:t xml:space="preserve">[Appendix </w:t>
      </w:r>
      <w:r w:rsidR="00210BCC" w:rsidRPr="00815E7C">
        <w:rPr>
          <w:rFonts w:eastAsia="Calibri" w:cs="Arial"/>
          <w:bCs/>
          <w:kern w:val="0"/>
          <w:lang w:eastAsia="zh-CN"/>
          <w14:ligatures w14:val="none"/>
        </w:rPr>
        <w:t xml:space="preserve">A </w:t>
      </w:r>
      <w:r w:rsidRPr="00815E7C">
        <w:rPr>
          <w:rFonts w:eastAsia="Calibri" w:cs="Arial"/>
          <w:bCs/>
          <w:kern w:val="0"/>
          <w:lang w:eastAsia="zh-CN"/>
          <w14:ligatures w14:val="none"/>
        </w:rPr>
        <w:t xml:space="preserve">to Annex II </w:t>
      </w:r>
      <w:r w:rsidR="007538F9">
        <w:rPr>
          <w:rFonts w:eastAsia="Calibri" w:cs="Arial"/>
          <w:bCs/>
          <w:kern w:val="0"/>
          <w:lang w:eastAsia="zh-CN"/>
          <w14:ligatures w14:val="none"/>
        </w:rPr>
        <w:t>of</w:t>
      </w:r>
      <w:r w:rsidR="00E01BF6">
        <w:rPr>
          <w:rFonts w:eastAsia="Calibri" w:cs="Arial"/>
          <w:bCs/>
          <w:kern w:val="0"/>
          <w:lang w:eastAsia="zh-CN"/>
          <w14:ligatures w14:val="none"/>
        </w:rPr>
        <w:t xml:space="preserve"> ST.92 </w:t>
      </w:r>
      <w:r w:rsidRPr="00815E7C">
        <w:rPr>
          <w:rFonts w:eastAsia="Calibri" w:cs="Arial"/>
          <w:bCs/>
          <w:kern w:val="0"/>
          <w:lang w:eastAsia="zh-CN"/>
          <w14:ligatures w14:val="none"/>
        </w:rPr>
        <w:t>follows]</w:t>
      </w:r>
    </w:p>
    <w:p w14:paraId="667FD24F" w14:textId="77777777" w:rsidR="00537D00" w:rsidRPr="002E36F3" w:rsidRDefault="00537D00">
      <w:pPr>
        <w:widowControl w:val="0"/>
        <w:kinsoku w:val="0"/>
        <w:spacing w:before="0" w:after="0"/>
        <w:rPr>
          <w:rFonts w:cs="Arial"/>
          <w:iCs/>
          <w:kern w:val="0"/>
          <w:sz w:val="17"/>
          <w:szCs w:val="17"/>
          <w14:ligatures w14:val="none"/>
        </w:rPr>
      </w:pPr>
    </w:p>
    <w:p w14:paraId="08DDACEF" w14:textId="77777777" w:rsidR="00537D00" w:rsidRPr="002E36F3" w:rsidRDefault="00537D00">
      <w:pPr>
        <w:widowControl w:val="0"/>
        <w:kinsoku w:val="0"/>
        <w:spacing w:before="0" w:after="0"/>
        <w:rPr>
          <w:ins w:id="1642" w:author="Author"/>
          <w:rFonts w:cs="Arial"/>
          <w:iCs/>
          <w:kern w:val="0"/>
          <w:sz w:val="17"/>
          <w:szCs w:val="17"/>
          <w14:ligatures w14:val="none"/>
        </w:rPr>
        <w:sectPr w:rsidR="00537D00" w:rsidRPr="002E36F3" w:rsidSect="00DA63A1">
          <w:headerReference w:type="default" r:id="rId27"/>
          <w:footerReference w:type="default" r:id="rId28"/>
          <w:pgSz w:w="11909" w:h="16834" w:code="9"/>
          <w:pgMar w:top="567" w:right="1134" w:bottom="1418" w:left="1418" w:header="510" w:footer="1021" w:gutter="0"/>
          <w:cols w:space="720"/>
          <w:docGrid w:linePitch="360"/>
        </w:sectPr>
      </w:pPr>
    </w:p>
    <w:p w14:paraId="3DC60C82" w14:textId="19B52AA1" w:rsidR="00537D00" w:rsidRPr="002E36F3" w:rsidDel="00537D00" w:rsidRDefault="00537D00" w:rsidP="00210BCC">
      <w:pPr>
        <w:widowControl w:val="0"/>
        <w:kinsoku w:val="0"/>
        <w:spacing w:before="0" w:after="0"/>
        <w:rPr>
          <w:del w:id="1643" w:author="Author"/>
          <w:rFonts w:cs="Arial"/>
          <w:iCs/>
          <w:kern w:val="0"/>
          <w:sz w:val="17"/>
          <w:szCs w:val="17"/>
          <w14:ligatures w14:val="none"/>
        </w:rPr>
      </w:pPr>
    </w:p>
    <w:p w14:paraId="12F58488" w14:textId="68309CDA" w:rsidR="00E07AAD" w:rsidRPr="002E36F3" w:rsidRDefault="00E07AAD" w:rsidP="004F2E25">
      <w:pPr>
        <w:autoSpaceDE w:val="0"/>
        <w:autoSpaceDN w:val="0"/>
        <w:adjustRightInd w:val="0"/>
        <w:spacing w:before="0" w:after="0" w:line="360" w:lineRule="auto"/>
        <w:jc w:val="center"/>
        <w:outlineLvl w:val="0"/>
        <w:rPr>
          <w:ins w:id="1644" w:author="Author"/>
          <w:rFonts w:eastAsia="SimSun" w:cs="Arial"/>
          <w:b/>
          <w:bCs/>
          <w:color w:val="000000"/>
          <w:kern w:val="0"/>
          <w:sz w:val="17"/>
          <w:szCs w:val="17"/>
          <w:lang w:val="en-AU" w:eastAsia="zh-CN"/>
          <w14:ligatures w14:val="none"/>
        </w:rPr>
      </w:pPr>
      <w:bookmarkStart w:id="1645" w:name="_Toc198822804"/>
      <w:bookmarkStart w:id="1646" w:name="_Toc203552052"/>
      <w:bookmarkStart w:id="1647" w:name="_Toc211324037"/>
      <w:bookmarkStart w:id="1648" w:name="_Toc211443157"/>
      <w:bookmarkStart w:id="1649" w:name="_Toc211443352"/>
      <w:ins w:id="1650" w:author="Author">
        <w:r w:rsidRPr="00885C99">
          <w:rPr>
            <w:rFonts w:eastAsia="SimSun" w:cs="Arial"/>
            <w:b/>
            <w:bCs/>
            <w:color w:val="000000"/>
            <w:kern w:val="0"/>
            <w:sz w:val="17"/>
            <w:szCs w:val="17"/>
            <w:lang w:val="en-AU" w:eastAsia="zh-CN"/>
            <w14:ligatures w14:val="none"/>
          </w:rPr>
          <w:t xml:space="preserve">APPENDIX </w:t>
        </w:r>
        <w:r w:rsidR="00210BCC" w:rsidRPr="00885C99">
          <w:rPr>
            <w:rFonts w:eastAsia="SimSun" w:cs="Arial"/>
            <w:b/>
            <w:bCs/>
            <w:color w:val="000000"/>
            <w:kern w:val="0"/>
            <w:sz w:val="17"/>
            <w:szCs w:val="17"/>
            <w:lang w:val="en-AU" w:eastAsia="zh-CN"/>
            <w14:ligatures w14:val="none"/>
          </w:rPr>
          <w:t>A</w:t>
        </w:r>
        <w:r w:rsidRPr="00885C99">
          <w:rPr>
            <w:rFonts w:eastAsia="SimSun" w:cs="Arial"/>
            <w:b/>
            <w:bCs/>
            <w:color w:val="000000"/>
            <w:kern w:val="0"/>
            <w:sz w:val="17"/>
            <w:szCs w:val="17"/>
            <w:lang w:val="en-AU" w:eastAsia="zh-CN"/>
            <w14:ligatures w14:val="none"/>
          </w:rPr>
          <w:t xml:space="preserve"> TO</w:t>
        </w:r>
        <w:r w:rsidRPr="00815E7C">
          <w:rPr>
            <w:rFonts w:eastAsia="SimSun" w:cs="Arial"/>
            <w:b/>
            <w:bCs/>
            <w:color w:val="000000"/>
            <w:kern w:val="0"/>
            <w:sz w:val="17"/>
            <w:szCs w:val="17"/>
            <w:lang w:val="en-AU" w:eastAsia="zh-CN"/>
            <w14:ligatures w14:val="none"/>
          </w:rPr>
          <w:t xml:space="preserve"> ANNEX II</w:t>
        </w:r>
        <w:bookmarkEnd w:id="1645"/>
        <w:bookmarkEnd w:id="1646"/>
        <w:bookmarkEnd w:id="1647"/>
        <w:bookmarkEnd w:id="1648"/>
        <w:bookmarkEnd w:id="1649"/>
      </w:ins>
    </w:p>
    <w:p w14:paraId="313C8ACD" w14:textId="77777777" w:rsidR="00821E18" w:rsidRPr="002E36F3" w:rsidRDefault="00821E18" w:rsidP="00821E18">
      <w:pPr>
        <w:widowControl w:val="0"/>
        <w:kinsoku w:val="0"/>
        <w:spacing w:before="0" w:after="0"/>
        <w:rPr>
          <w:ins w:id="1651" w:author="Author"/>
          <w:rFonts w:eastAsia="SimSun" w:cs="Arial"/>
          <w:kern w:val="0"/>
          <w:sz w:val="17"/>
          <w:szCs w:val="17"/>
          <w14:ligatures w14:val="none"/>
        </w:rPr>
      </w:pPr>
    </w:p>
    <w:p w14:paraId="06C4AADF" w14:textId="396032DA" w:rsidR="0036647B" w:rsidRPr="002E36F3" w:rsidRDefault="00C0544A" w:rsidP="00210BCC">
      <w:pPr>
        <w:autoSpaceDE w:val="0"/>
        <w:autoSpaceDN w:val="0"/>
        <w:adjustRightInd w:val="0"/>
        <w:spacing w:before="0" w:after="0" w:line="360" w:lineRule="auto"/>
        <w:jc w:val="center"/>
        <w:outlineLvl w:val="0"/>
        <w:rPr>
          <w:rFonts w:cs="Arial"/>
          <w:color w:val="000000"/>
          <w:kern w:val="0"/>
          <w:sz w:val="17"/>
          <w:szCs w:val="17"/>
          <w:lang w:val="en-AU"/>
          <w14:ligatures w14:val="none"/>
        </w:rPr>
      </w:pPr>
      <w:bookmarkStart w:id="1652" w:name="_Toc180148833"/>
      <w:bookmarkStart w:id="1653" w:name="_Toc198822805"/>
      <w:bookmarkStart w:id="1654" w:name="_Toc203552053"/>
      <w:bookmarkStart w:id="1655" w:name="_Toc211324038"/>
      <w:bookmarkStart w:id="1656" w:name="_Toc211443158"/>
      <w:bookmarkStart w:id="1657" w:name="_Toc211443353"/>
      <w:bookmarkStart w:id="1658" w:name="_Toc383608681"/>
      <w:bookmarkStart w:id="1659" w:name="_Toc530474320"/>
      <w:bookmarkStart w:id="1660" w:name="_Toc53737732"/>
      <w:bookmarkStart w:id="1661" w:name="_Toc90370581"/>
      <w:r w:rsidRPr="002E36F3">
        <w:rPr>
          <w:rFonts w:cs="Arial"/>
          <w:color w:val="000000"/>
          <w:kern w:val="0"/>
          <w:sz w:val="17"/>
          <w:szCs w:val="17"/>
          <w:lang w:val="en-AU"/>
          <w14:ligatures w14:val="none"/>
        </w:rPr>
        <w:t>PDDP</w:t>
      </w:r>
      <w:r w:rsidR="00821E18" w:rsidRPr="002E36F3">
        <w:rPr>
          <w:rFonts w:cs="Arial"/>
          <w:color w:val="000000"/>
          <w:kern w:val="0"/>
          <w:sz w:val="17"/>
          <w:szCs w:val="17"/>
          <w:lang w:val="en-AU"/>
          <w14:ligatures w14:val="none"/>
        </w:rPr>
        <w:t xml:space="preserve"> Example</w:t>
      </w:r>
      <w:bookmarkEnd w:id="1652"/>
      <w:ins w:id="1662" w:author="Author">
        <w:r w:rsidR="00723B44" w:rsidRPr="002E36F3">
          <w:rPr>
            <w:rFonts w:eastAsia="SimSun" w:cs="Arial"/>
            <w:color w:val="000000"/>
            <w:kern w:val="0"/>
            <w:sz w:val="17"/>
            <w:szCs w:val="17"/>
            <w:lang w:val="en-AU" w:eastAsia="zh-CN"/>
            <w14:ligatures w14:val="none"/>
          </w:rPr>
          <w:t xml:space="preserve"> for Patent</w:t>
        </w:r>
      </w:ins>
      <w:bookmarkEnd w:id="1653"/>
      <w:bookmarkEnd w:id="1654"/>
      <w:bookmarkEnd w:id="1655"/>
      <w:bookmarkEnd w:id="1656"/>
      <w:bookmarkEnd w:id="1657"/>
    </w:p>
    <w:p w14:paraId="0842B88A" w14:textId="77777777" w:rsidR="00821E18" w:rsidRPr="002E36F3" w:rsidRDefault="00821E18" w:rsidP="00DF28E2">
      <w:pPr>
        <w:keepNext/>
        <w:widowControl w:val="0"/>
        <w:kinsoku w:val="0"/>
        <w:spacing w:before="240" w:after="60"/>
        <w:outlineLvl w:val="2"/>
        <w:rPr>
          <w:rFonts w:eastAsia="SimSun" w:cs="Arial"/>
          <w:kern w:val="0"/>
          <w:sz w:val="17"/>
          <w:szCs w:val="17"/>
          <w:u w:val="single"/>
          <w14:ligatures w14:val="none"/>
        </w:rPr>
      </w:pPr>
      <w:bookmarkStart w:id="1663" w:name="_Toc198822806"/>
      <w:bookmarkStart w:id="1664" w:name="_Toc203552054"/>
      <w:bookmarkStart w:id="1665" w:name="_Toc180148834"/>
      <w:bookmarkStart w:id="1666" w:name="_Toc211324039"/>
      <w:bookmarkStart w:id="1667" w:name="_Toc211443159"/>
      <w:bookmarkStart w:id="1668" w:name="_Toc211443354"/>
      <w:r w:rsidRPr="002E36F3">
        <w:rPr>
          <w:rFonts w:eastAsia="SimSun" w:cs="Arial"/>
          <w:kern w:val="0"/>
          <w:sz w:val="17"/>
          <w:szCs w:val="17"/>
          <w:u w:val="single"/>
          <w14:ligatures w14:val="none"/>
        </w:rPr>
        <w:t>Table format</w:t>
      </w:r>
      <w:bookmarkEnd w:id="1663"/>
      <w:bookmarkEnd w:id="1664"/>
      <w:bookmarkEnd w:id="1665"/>
      <w:bookmarkEnd w:id="1666"/>
      <w:bookmarkEnd w:id="1667"/>
      <w:bookmarkEnd w:id="1668"/>
    </w:p>
    <w:p w14:paraId="02AE3EB5" w14:textId="77777777" w:rsidR="00821E18" w:rsidRPr="002E36F3" w:rsidRDefault="00821E18" w:rsidP="00821E18">
      <w:pPr>
        <w:spacing w:before="0" w:after="0"/>
        <w:ind w:left="-11"/>
        <w:rPr>
          <w:rFonts w:eastAsia="Times New Roman" w:cs="Arial"/>
          <w:color w:val="000000"/>
          <w:kern w:val="0"/>
          <w:sz w:val="17"/>
          <w:szCs w:val="17"/>
          <w:lang w:val="en-GB" w:eastAsia="en-GB"/>
          <w14:ligatures w14:val="none"/>
        </w:rPr>
      </w:pPr>
      <w:r w:rsidRPr="002E36F3">
        <w:rPr>
          <w:rFonts w:eastAsia="SimSun" w:cs="Arial"/>
          <w:kern w:val="0"/>
          <w:sz w:val="17"/>
          <w:szCs w:val="17"/>
          <w14:ligatures w14:val="none"/>
        </w:rPr>
        <w:t xml:space="preserve">Provided below is a fictitious example of a PDDP ZIP file, in table format, for </w:t>
      </w:r>
      <w:proofErr w:type="spellStart"/>
      <w:r w:rsidRPr="008D359F">
        <w:rPr>
          <w:rFonts w:ascii="Courier New" w:eastAsia="SimSun" w:hAnsi="Courier New" w:cs="Courier New"/>
          <w:kern w:val="0"/>
          <w:sz w:val="17"/>
          <w:szCs w:val="17"/>
          <w:lang w:val="en-GB" w:eastAsia="zh-CN"/>
          <w14:ligatures w14:val="none"/>
        </w:rPr>
        <w:t>Patent_US</w:t>
      </w:r>
      <w:proofErr w:type="spellEnd"/>
      <w:r w:rsidRPr="008D359F">
        <w:rPr>
          <w:rFonts w:ascii="Courier New" w:eastAsia="SimSun" w:hAnsi="Courier New" w:cs="Courier New"/>
          <w:kern w:val="0"/>
          <w:sz w:val="17"/>
          <w:szCs w:val="17"/>
          <w:lang w:val="en-GB" w:eastAsia="zh-CN"/>
          <w14:ligatures w14:val="none"/>
        </w:rPr>
        <w:t>_</w:t>
      </w:r>
      <w:r w:rsidRPr="008D359F">
        <w:rPr>
          <w:rFonts w:ascii="Courier New" w:eastAsia="SimSun" w:hAnsi="Courier New" w:cs="Courier New"/>
          <w:kern w:val="0"/>
          <w:sz w:val="17"/>
          <w:szCs w:val="17"/>
          <w:lang w:eastAsia="zh-CN"/>
          <w14:ligatures w14:val="none"/>
        </w:rPr>
        <w:t>59111111_20220719</w:t>
      </w:r>
      <w:r w:rsidRPr="008D359F">
        <w:rPr>
          <w:rFonts w:ascii="Courier New" w:eastAsia="SimSun" w:hAnsi="Courier New" w:cs="Courier New"/>
          <w:kern w:val="0"/>
          <w:sz w:val="17"/>
          <w:szCs w:val="17"/>
          <w:lang w:val="en-GB" w:eastAsia="zh-CN"/>
          <w14:ligatures w14:val="none"/>
        </w:rPr>
        <w:t>.zip</w:t>
      </w:r>
      <w:bookmarkEnd w:id="1658"/>
      <w:bookmarkEnd w:id="1659"/>
      <w:bookmarkEnd w:id="1660"/>
      <w:bookmarkEnd w:id="1661"/>
      <w:r w:rsidRPr="002E36F3">
        <w:rPr>
          <w:rFonts w:eastAsia="Times New Roman" w:cs="Arial"/>
          <w:kern w:val="0"/>
          <w:sz w:val="17"/>
          <w:szCs w:val="17"/>
          <w:lang w:val="en-GB" w:eastAsia="en-GB"/>
          <w14:ligatures w14:val="none"/>
        </w:rPr>
        <w:t xml:space="preserve">, </w:t>
      </w:r>
      <w:r w:rsidRPr="002E36F3">
        <w:rPr>
          <w:rFonts w:eastAsia="Times New Roman" w:cs="Arial"/>
          <w:color w:val="000000"/>
          <w:kern w:val="0"/>
          <w:sz w:val="17"/>
          <w:szCs w:val="17"/>
          <w:lang w:val="en-GB" w:eastAsia="en-GB"/>
          <w14:ligatures w14:val="none"/>
        </w:rPr>
        <w:t>which describes the package structure including the files and folders which are included within the ZIP file.</w:t>
      </w:r>
      <w:r w:rsidRPr="002E36F3" w:rsidDel="00330828">
        <w:rPr>
          <w:rFonts w:eastAsia="Times New Roman" w:cs="Arial"/>
          <w:color w:val="000000"/>
          <w:kern w:val="0"/>
          <w:sz w:val="17"/>
          <w:szCs w:val="17"/>
          <w:lang w:val="en-GB" w:eastAsia="en-GB"/>
          <w14:ligatures w14:val="none"/>
        </w:rPr>
        <w:t xml:space="preserve"> </w:t>
      </w:r>
      <w:r w:rsidRPr="002E36F3">
        <w:rPr>
          <w:rFonts w:eastAsia="Times New Roman" w:cs="Arial"/>
          <w:color w:val="000000"/>
          <w:kern w:val="0"/>
          <w:sz w:val="17"/>
          <w:szCs w:val="17"/>
          <w:lang w:val="en-GB" w:eastAsia="en-GB"/>
          <w14:ligatures w14:val="none"/>
        </w:rPr>
        <w:t xml:space="preserve"> </w:t>
      </w:r>
    </w:p>
    <w:p w14:paraId="71A85E8C"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15"/>
        <w:gridCol w:w="4001"/>
        <w:gridCol w:w="2479"/>
      </w:tblGrid>
      <w:tr w:rsidR="00821E18" w:rsidRPr="002E36F3" w14:paraId="08989C80" w14:textId="77777777" w:rsidTr="00EB414A">
        <w:trPr>
          <w:trHeight w:val="20"/>
          <w:tblHeader/>
        </w:trPr>
        <w:tc>
          <w:tcPr>
            <w:tcW w:w="2515" w:type="dxa"/>
            <w:shd w:val="clear" w:color="auto" w:fill="D9D9D9"/>
            <w:noWrap/>
            <w:vAlign w:val="bottom"/>
            <w:hideMark/>
          </w:tcPr>
          <w:p w14:paraId="634014EC"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b/>
                <w:bCs/>
                <w:color w:val="000000"/>
                <w:kern w:val="0"/>
                <w:sz w:val="17"/>
                <w:szCs w:val="17"/>
                <w:lang w:val="en-GB" w:eastAsia="en-GB"/>
                <w14:ligatures w14:val="none"/>
              </w:rPr>
              <w:t>File/Folder Name</w:t>
            </w:r>
          </w:p>
        </w:tc>
        <w:tc>
          <w:tcPr>
            <w:tcW w:w="4001" w:type="dxa"/>
            <w:shd w:val="clear" w:color="auto" w:fill="D9D9D9"/>
            <w:noWrap/>
            <w:vAlign w:val="bottom"/>
            <w:hideMark/>
          </w:tcPr>
          <w:p w14:paraId="2C6FA071" w14:textId="77777777" w:rsidR="00821E18" w:rsidRPr="002E36F3" w:rsidRDefault="00821E18" w:rsidP="00821E18">
            <w:pPr>
              <w:spacing w:before="0" w:after="0"/>
              <w:jc w:val="both"/>
              <w:rPr>
                <w:rFonts w:eastAsia="Times New Roman" w:cs="Arial"/>
                <w:b/>
                <w:bCs/>
                <w:color w:val="000000"/>
                <w:kern w:val="0"/>
                <w:sz w:val="17"/>
                <w:szCs w:val="17"/>
                <w:lang w:val="en-GB" w:eastAsia="en-GB"/>
                <w14:ligatures w14:val="none"/>
              </w:rPr>
            </w:pPr>
            <w:r w:rsidRPr="002E36F3">
              <w:rPr>
                <w:rFonts w:eastAsia="Times New Roman" w:cs="Arial"/>
                <w:b/>
                <w:bCs/>
                <w:color w:val="000000"/>
                <w:kern w:val="0"/>
                <w:sz w:val="17"/>
                <w:szCs w:val="17"/>
                <w:lang w:val="en-GB" w:eastAsia="en-GB"/>
                <w14:ligatures w14:val="none"/>
              </w:rPr>
              <w:t>File Name</w:t>
            </w:r>
          </w:p>
        </w:tc>
        <w:tc>
          <w:tcPr>
            <w:tcW w:w="2479" w:type="dxa"/>
            <w:shd w:val="clear" w:color="auto" w:fill="D9D9D9"/>
            <w:vAlign w:val="bottom"/>
            <w:hideMark/>
          </w:tcPr>
          <w:p w14:paraId="516AC872" w14:textId="77777777" w:rsidR="00821E18" w:rsidRPr="002E36F3" w:rsidRDefault="00821E18" w:rsidP="00821E18">
            <w:pPr>
              <w:spacing w:before="0" w:after="0"/>
              <w:rPr>
                <w:rFonts w:eastAsia="Times New Roman" w:cs="Arial"/>
                <w:b/>
                <w:color w:val="000000"/>
                <w:kern w:val="0"/>
                <w:sz w:val="17"/>
                <w:szCs w:val="17"/>
                <w:lang w:val="en-GB" w:eastAsia="en-GB"/>
                <w14:ligatures w14:val="none"/>
              </w:rPr>
            </w:pPr>
            <w:r w:rsidRPr="002E36F3">
              <w:rPr>
                <w:rFonts w:eastAsia="Times New Roman" w:cs="Arial"/>
                <w:b/>
                <w:color w:val="000000"/>
                <w:kern w:val="0"/>
                <w:sz w:val="17"/>
                <w:szCs w:val="17"/>
                <w:lang w:val="en-GB" w:eastAsia="en-GB"/>
                <w14:ligatures w14:val="none"/>
              </w:rPr>
              <w:t>Comment:</w:t>
            </w:r>
          </w:p>
        </w:tc>
      </w:tr>
      <w:tr w:rsidR="00821E18" w:rsidRPr="002E36F3" w14:paraId="7A5DD598" w14:textId="77777777" w:rsidTr="00EB414A">
        <w:trPr>
          <w:trHeight w:val="20"/>
        </w:trPr>
        <w:tc>
          <w:tcPr>
            <w:tcW w:w="2515" w:type="dxa"/>
            <w:noWrap/>
            <w:vAlign w:val="bottom"/>
          </w:tcPr>
          <w:p w14:paraId="61B8A13B"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b/>
                <w:bCs/>
                <w:color w:val="000000"/>
                <w:kern w:val="0"/>
                <w:sz w:val="17"/>
                <w:szCs w:val="17"/>
                <w:lang w:val="en-GB" w:eastAsia="en-GB"/>
                <w14:ligatures w14:val="none"/>
              </w:rPr>
              <w:t>PriorityDocumentIndex.xml</w:t>
            </w:r>
          </w:p>
        </w:tc>
        <w:tc>
          <w:tcPr>
            <w:tcW w:w="4001" w:type="dxa"/>
            <w:noWrap/>
            <w:vAlign w:val="bottom"/>
          </w:tcPr>
          <w:p w14:paraId="030E4042" w14:textId="77777777" w:rsidR="00821E18" w:rsidRPr="002E36F3" w:rsidRDefault="00821E18" w:rsidP="00821E18">
            <w:pPr>
              <w:spacing w:before="0" w:after="0"/>
              <w:jc w:val="both"/>
              <w:rPr>
                <w:rFonts w:eastAsia="Times New Roman" w:cs="Arial"/>
                <w:iCs/>
                <w:color w:val="000000"/>
                <w:kern w:val="0"/>
                <w:sz w:val="17"/>
                <w:szCs w:val="17"/>
                <w:lang w:val="en-GB" w:eastAsia="en-GB"/>
                <w14:ligatures w14:val="none"/>
              </w:rPr>
            </w:pPr>
          </w:p>
        </w:tc>
        <w:tc>
          <w:tcPr>
            <w:tcW w:w="2479" w:type="dxa"/>
            <w:vAlign w:val="center"/>
          </w:tcPr>
          <w:p w14:paraId="54C3E610"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PDDP Index file</w:t>
            </w:r>
          </w:p>
        </w:tc>
      </w:tr>
      <w:tr w:rsidR="00821E18" w:rsidRPr="002E36F3" w14:paraId="166E0A2A" w14:textId="77777777" w:rsidTr="00EB414A">
        <w:trPr>
          <w:trHeight w:val="20"/>
        </w:trPr>
        <w:tc>
          <w:tcPr>
            <w:tcW w:w="2515" w:type="dxa"/>
            <w:noWrap/>
            <w:vAlign w:val="bottom"/>
            <w:hideMark/>
          </w:tcPr>
          <w:p w14:paraId="7CD81AA2"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b/>
                <w:bCs/>
                <w:color w:val="000000"/>
                <w:kern w:val="0"/>
                <w:sz w:val="17"/>
                <w:szCs w:val="17"/>
                <w:lang w:val="en-GB" w:eastAsia="en-GB"/>
                <w14:ligatures w14:val="none"/>
              </w:rPr>
              <w:t>/</w:t>
            </w:r>
            <w:proofErr w:type="spellStart"/>
            <w:r w:rsidRPr="002E36F3">
              <w:rPr>
                <w:rFonts w:eastAsia="Times New Roman" w:cs="Arial"/>
                <w:b/>
                <w:bCs/>
                <w:color w:val="000000"/>
                <w:kern w:val="0"/>
                <w:sz w:val="17"/>
                <w:szCs w:val="17"/>
                <w:lang w:val="en-GB" w:eastAsia="en-GB"/>
                <w14:ligatures w14:val="none"/>
              </w:rPr>
              <w:t>MandatoryArtifacts</w:t>
            </w:r>
            <w:proofErr w:type="spellEnd"/>
          </w:p>
        </w:tc>
        <w:tc>
          <w:tcPr>
            <w:tcW w:w="4001" w:type="dxa"/>
            <w:noWrap/>
            <w:vAlign w:val="center"/>
            <w:hideMark/>
          </w:tcPr>
          <w:p w14:paraId="0982A0C8" w14:textId="77777777" w:rsidR="00821E18" w:rsidRPr="008D359F" w:rsidRDefault="00821E18" w:rsidP="00821E18">
            <w:pPr>
              <w:spacing w:before="0" w:after="0"/>
              <w:jc w:val="both"/>
              <w:rPr>
                <w:rFonts w:ascii="Courier New" w:eastAsia="Times New Roman" w:hAnsi="Courier New" w:cs="Courier New"/>
                <w:color w:val="000000"/>
                <w:kern w:val="0"/>
                <w:sz w:val="17"/>
                <w:szCs w:val="17"/>
                <w:lang w:val="en-GB" w:eastAsia="en-GB"/>
                <w14:ligatures w14:val="none"/>
              </w:rPr>
            </w:pPr>
            <w:r w:rsidRPr="008D359F">
              <w:rPr>
                <w:rFonts w:ascii="Courier New" w:eastAsia="Times New Roman" w:hAnsi="Courier New" w:cs="Courier New"/>
                <w:iCs/>
                <w:color w:val="000000"/>
                <w:kern w:val="0"/>
                <w:sz w:val="17"/>
                <w:szCs w:val="17"/>
                <w:lang w:val="en-GB" w:eastAsia="en-GB"/>
                <w14:ligatures w14:val="none"/>
              </w:rPr>
              <w:t>US_</w:t>
            </w:r>
            <w:r w:rsidRPr="008D359F">
              <w:rPr>
                <w:rFonts w:ascii="Courier New" w:eastAsia="Times New Roman" w:hAnsi="Courier New" w:cs="Courier New"/>
                <w:iCs/>
                <w:kern w:val="0"/>
                <w:sz w:val="17"/>
                <w:szCs w:val="17"/>
                <w:lang w:val="en-GB" w:eastAsia="en-GB"/>
                <w14:ligatures w14:val="none"/>
              </w:rPr>
              <w:t>59111111_20220719_</w:t>
            </w:r>
            <w:r w:rsidRPr="008D359F">
              <w:rPr>
                <w:rFonts w:ascii="Courier New" w:eastAsia="Times New Roman" w:hAnsi="Courier New" w:cs="Courier New"/>
                <w:iCs/>
                <w:color w:val="000000"/>
                <w:kern w:val="0"/>
                <w:sz w:val="17"/>
                <w:szCs w:val="17"/>
                <w:lang w:val="en-GB" w:eastAsia="en-GB"/>
                <w14:ligatures w14:val="none"/>
              </w:rPr>
              <w:t>PriorityDocument_000497.pdf</w:t>
            </w:r>
          </w:p>
        </w:tc>
        <w:tc>
          <w:tcPr>
            <w:tcW w:w="2479" w:type="dxa"/>
            <w:vAlign w:val="bottom"/>
            <w:hideMark/>
          </w:tcPr>
          <w:p w14:paraId="735EC9BB"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Priority Document PDF (includes the certification page, and will typically include the description, claims, abstract and drawings of the application)</w:t>
            </w:r>
          </w:p>
        </w:tc>
      </w:tr>
      <w:tr w:rsidR="00821E18" w:rsidRPr="002E36F3" w14:paraId="5837FBE9" w14:textId="77777777" w:rsidTr="00EB414A">
        <w:trPr>
          <w:trHeight w:val="20"/>
        </w:trPr>
        <w:tc>
          <w:tcPr>
            <w:tcW w:w="2515" w:type="dxa"/>
            <w:noWrap/>
            <w:vAlign w:val="bottom"/>
            <w:hideMark/>
          </w:tcPr>
          <w:p w14:paraId="1688B138"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hideMark/>
          </w:tcPr>
          <w:p w14:paraId="15038185" w14:textId="77777777" w:rsidR="00821E18" w:rsidRPr="008D359F" w:rsidRDefault="00821E18" w:rsidP="00821E18">
            <w:pPr>
              <w:spacing w:before="0" w:after="0"/>
              <w:jc w:val="both"/>
              <w:rPr>
                <w:rFonts w:ascii="Courier New" w:eastAsia="Times New Roman" w:hAnsi="Courier New" w:cs="Courier New"/>
                <w:iCs/>
                <w:color w:val="000000"/>
                <w:kern w:val="0"/>
                <w:sz w:val="17"/>
                <w:szCs w:val="17"/>
                <w:lang w:val="en-GB" w:eastAsia="en-GB"/>
                <w14:ligatures w14:val="none"/>
              </w:rPr>
            </w:pPr>
          </w:p>
          <w:p w14:paraId="428C8C6E" w14:textId="77777777" w:rsidR="00821E18" w:rsidRPr="008D359F" w:rsidRDefault="00821E18" w:rsidP="00821E18">
            <w:pPr>
              <w:spacing w:before="0" w:after="0"/>
              <w:jc w:val="both"/>
              <w:rPr>
                <w:rFonts w:ascii="Courier New" w:eastAsia="Times New Roman" w:hAnsi="Courier New" w:cs="Courier New"/>
                <w:color w:val="000000"/>
                <w:kern w:val="0"/>
                <w:sz w:val="17"/>
                <w:szCs w:val="17"/>
                <w:lang w:val="en-GB" w:eastAsia="en-GB"/>
                <w14:ligatures w14:val="none"/>
              </w:rPr>
            </w:pPr>
            <w:r w:rsidRPr="008D359F">
              <w:rPr>
                <w:rFonts w:ascii="Courier New" w:eastAsia="Times New Roman" w:hAnsi="Courier New" w:cs="Courier New"/>
                <w:iCs/>
                <w:color w:val="000000"/>
                <w:kern w:val="0"/>
                <w:sz w:val="17"/>
                <w:szCs w:val="17"/>
                <w:lang w:val="en-GB" w:eastAsia="en-GB"/>
                <w14:ligatures w14:val="none"/>
              </w:rPr>
              <w:t>US_</w:t>
            </w:r>
            <w:r w:rsidRPr="008D359F">
              <w:rPr>
                <w:rFonts w:ascii="Courier New" w:eastAsia="Times New Roman" w:hAnsi="Courier New" w:cs="Courier New"/>
                <w:iCs/>
                <w:kern w:val="0"/>
                <w:sz w:val="17"/>
                <w:szCs w:val="17"/>
                <w:lang w:val="en-GB" w:eastAsia="en-GB"/>
                <w14:ligatures w14:val="none"/>
              </w:rPr>
              <w:t>59111111_20220719</w:t>
            </w:r>
            <w:r w:rsidRPr="008D359F">
              <w:rPr>
                <w:rFonts w:ascii="Courier New" w:eastAsia="Times New Roman" w:hAnsi="Courier New" w:cs="Courier New"/>
                <w:iCs/>
                <w:color w:val="000000"/>
                <w:kern w:val="0"/>
                <w:sz w:val="17"/>
                <w:szCs w:val="17"/>
                <w:lang w:val="en-GB" w:eastAsia="en-GB"/>
                <w14:ligatures w14:val="none"/>
              </w:rPr>
              <w:t>_</w:t>
            </w:r>
            <w:r w:rsidRPr="008D359F">
              <w:rPr>
                <w:rFonts w:ascii="Courier New" w:eastAsia="Times New Roman" w:hAnsi="Courier New" w:cs="Courier New"/>
                <w:color w:val="000000"/>
                <w:kern w:val="0"/>
                <w:sz w:val="17"/>
                <w:szCs w:val="17"/>
                <w:lang w:val="en-GB" w:eastAsia="en-GB"/>
                <w14:ligatures w14:val="none"/>
              </w:rPr>
              <w:t>SequenceListing_ST26.xml</w:t>
            </w:r>
          </w:p>
          <w:p w14:paraId="24F42BE2" w14:textId="77777777" w:rsidR="00821E18" w:rsidRPr="008D359F" w:rsidRDefault="00821E18" w:rsidP="00821E18">
            <w:pPr>
              <w:spacing w:before="0" w:after="0"/>
              <w:jc w:val="both"/>
              <w:rPr>
                <w:rFonts w:ascii="Courier New" w:eastAsia="Times New Roman" w:hAnsi="Courier New" w:cs="Courier New"/>
                <w:color w:val="000000"/>
                <w:kern w:val="0"/>
                <w:sz w:val="17"/>
                <w:szCs w:val="17"/>
                <w:lang w:val="en-GB" w:eastAsia="en-GB"/>
                <w14:ligatures w14:val="none"/>
              </w:rPr>
            </w:pPr>
            <w:r w:rsidRPr="008D359F">
              <w:rPr>
                <w:rFonts w:ascii="Courier New" w:eastAsia="Times New Roman" w:hAnsi="Courier New" w:cs="Courier New"/>
                <w:color w:val="000000"/>
                <w:kern w:val="0"/>
                <w:sz w:val="17"/>
                <w:szCs w:val="17"/>
                <w:lang w:val="en-GB" w:eastAsia="en-GB"/>
                <w14:ligatures w14:val="none"/>
              </w:rPr>
              <w:t>or</w:t>
            </w:r>
          </w:p>
          <w:p w14:paraId="4644415C" w14:textId="77777777" w:rsidR="00821E18" w:rsidRPr="008D359F" w:rsidRDefault="00821E18" w:rsidP="00821E18">
            <w:pPr>
              <w:spacing w:before="0" w:after="0"/>
              <w:jc w:val="both"/>
              <w:rPr>
                <w:rFonts w:ascii="Courier New" w:eastAsia="Times New Roman" w:hAnsi="Courier New" w:cs="Courier New"/>
                <w:color w:val="000000"/>
                <w:kern w:val="0"/>
                <w:sz w:val="17"/>
                <w:szCs w:val="17"/>
                <w:lang w:val="en-GB" w:eastAsia="en-GB"/>
                <w14:ligatures w14:val="none"/>
              </w:rPr>
            </w:pPr>
            <w:r w:rsidRPr="008D359F">
              <w:rPr>
                <w:rFonts w:ascii="Courier New" w:eastAsia="Times New Roman" w:hAnsi="Courier New" w:cs="Courier New"/>
                <w:iCs/>
                <w:color w:val="000000"/>
                <w:kern w:val="0"/>
                <w:sz w:val="17"/>
                <w:szCs w:val="17"/>
                <w:lang w:val="en-GB" w:eastAsia="en-GB"/>
                <w14:ligatures w14:val="none"/>
              </w:rPr>
              <w:t>US_</w:t>
            </w:r>
            <w:r w:rsidRPr="008D359F">
              <w:rPr>
                <w:rFonts w:ascii="Courier New" w:eastAsia="Times New Roman" w:hAnsi="Courier New" w:cs="Courier New"/>
                <w:iCs/>
                <w:kern w:val="0"/>
                <w:sz w:val="17"/>
                <w:szCs w:val="17"/>
                <w:lang w:val="en-GB" w:eastAsia="en-GB"/>
                <w14:ligatures w14:val="none"/>
              </w:rPr>
              <w:t>59111111_20220719_</w:t>
            </w:r>
            <w:r w:rsidRPr="008D359F">
              <w:rPr>
                <w:rFonts w:ascii="Courier New" w:eastAsia="Times New Roman" w:hAnsi="Courier New" w:cs="Courier New"/>
                <w:color w:val="000000"/>
                <w:kern w:val="0"/>
                <w:sz w:val="17"/>
                <w:szCs w:val="17"/>
                <w:lang w:val="en-GB" w:eastAsia="en-GB"/>
                <w14:ligatures w14:val="none"/>
              </w:rPr>
              <w:t>SequenceListing_ST26.zip</w:t>
            </w:r>
          </w:p>
          <w:p w14:paraId="438C5278" w14:textId="77777777" w:rsidR="00821E18" w:rsidRPr="008D359F" w:rsidRDefault="00821E18" w:rsidP="00821E18">
            <w:pPr>
              <w:spacing w:before="0" w:after="0"/>
              <w:jc w:val="both"/>
              <w:rPr>
                <w:rFonts w:ascii="Courier New" w:eastAsia="Times New Roman" w:hAnsi="Courier New" w:cs="Courier New"/>
                <w:color w:val="000000"/>
                <w:kern w:val="0"/>
                <w:sz w:val="17"/>
                <w:szCs w:val="17"/>
                <w:lang w:val="en-GB" w:eastAsia="en-GB"/>
                <w14:ligatures w14:val="none"/>
              </w:rPr>
            </w:pPr>
          </w:p>
        </w:tc>
        <w:tc>
          <w:tcPr>
            <w:tcW w:w="2479" w:type="dxa"/>
            <w:vAlign w:val="bottom"/>
            <w:hideMark/>
          </w:tcPr>
          <w:p w14:paraId="79449C95"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Sequence listing compliant with WIPO ST.26 (see PDDP Index File section of this standard)</w:t>
            </w:r>
          </w:p>
        </w:tc>
      </w:tr>
      <w:tr w:rsidR="00821E18" w:rsidRPr="002E36F3" w14:paraId="2536F7DF" w14:textId="77777777" w:rsidTr="00EB414A">
        <w:trPr>
          <w:trHeight w:val="20"/>
        </w:trPr>
        <w:tc>
          <w:tcPr>
            <w:tcW w:w="2515" w:type="dxa"/>
            <w:noWrap/>
            <w:vAlign w:val="bottom"/>
            <w:hideMark/>
          </w:tcPr>
          <w:p w14:paraId="76C7F62E"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b/>
                <w:bCs/>
                <w:color w:val="000000"/>
                <w:kern w:val="0"/>
                <w:sz w:val="17"/>
                <w:szCs w:val="17"/>
                <w:lang w:val="en-GB" w:eastAsia="en-GB"/>
                <w14:ligatures w14:val="none"/>
              </w:rPr>
              <w:t>/</w:t>
            </w:r>
            <w:proofErr w:type="spellStart"/>
            <w:r w:rsidRPr="002E36F3">
              <w:rPr>
                <w:rFonts w:eastAsia="Times New Roman" w:cs="Arial"/>
                <w:b/>
                <w:bCs/>
                <w:color w:val="000000"/>
                <w:kern w:val="0"/>
                <w:sz w:val="17"/>
                <w:szCs w:val="17"/>
                <w:lang w:val="en-GB" w:eastAsia="en-GB"/>
                <w14:ligatures w14:val="none"/>
              </w:rPr>
              <w:t>SupplementaryArtifacts</w:t>
            </w:r>
            <w:proofErr w:type="spellEnd"/>
          </w:p>
        </w:tc>
        <w:tc>
          <w:tcPr>
            <w:tcW w:w="4001" w:type="dxa"/>
            <w:noWrap/>
            <w:vAlign w:val="center"/>
          </w:tcPr>
          <w:p w14:paraId="703C290F"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US_59111111_20220719_</w:t>
            </w:r>
            <w:r w:rsidRPr="008D359F">
              <w:rPr>
                <w:rFonts w:ascii="Courier New" w:eastAsia="Times New Roman" w:hAnsi="Courier New" w:cs="Courier New"/>
                <w:kern w:val="0"/>
                <w:sz w:val="17"/>
                <w:szCs w:val="17"/>
                <w:lang w:val="en-GB" w:eastAsia="en-GB"/>
                <w14:ligatures w14:val="none"/>
              </w:rPr>
              <w:t>ApplicationBody</w:t>
            </w:r>
            <w:r w:rsidRPr="008D359F">
              <w:rPr>
                <w:rFonts w:ascii="Courier New" w:eastAsia="Times New Roman" w:hAnsi="Courier New" w:cs="Courier New"/>
                <w:iCs/>
                <w:kern w:val="0"/>
                <w:sz w:val="17"/>
                <w:szCs w:val="17"/>
                <w:lang w:val="en-GB" w:eastAsia="en-GB"/>
                <w14:ligatures w14:val="none"/>
              </w:rPr>
              <w:t>.xml</w:t>
            </w:r>
          </w:p>
          <w:p w14:paraId="4F002972"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p>
        </w:tc>
        <w:tc>
          <w:tcPr>
            <w:tcW w:w="2479" w:type="dxa"/>
            <w:vMerge w:val="restart"/>
            <w:vAlign w:val="center"/>
            <w:hideMark/>
          </w:tcPr>
          <w:p w14:paraId="5442E423"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Application body and other related artifacts including the drawings referenced by the specification, bibliographic and classification data</w:t>
            </w:r>
          </w:p>
        </w:tc>
      </w:tr>
      <w:tr w:rsidR="00821E18" w:rsidRPr="002E36F3" w14:paraId="31C2B357" w14:textId="77777777" w:rsidTr="00EB414A">
        <w:trPr>
          <w:trHeight w:val="20"/>
        </w:trPr>
        <w:tc>
          <w:tcPr>
            <w:tcW w:w="2515" w:type="dxa"/>
            <w:noWrap/>
            <w:vAlign w:val="bottom"/>
            <w:hideMark/>
          </w:tcPr>
          <w:p w14:paraId="48CFE1BB"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hideMark/>
          </w:tcPr>
          <w:p w14:paraId="6A1393DB"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kern w:val="0"/>
                <w:sz w:val="17"/>
                <w:szCs w:val="17"/>
                <w:lang w:val="en-GB" w:eastAsia="en-GB"/>
                <w14:ligatures w14:val="none"/>
              </w:rPr>
              <w:t>US_</w:t>
            </w:r>
            <w:r w:rsidRPr="008D359F">
              <w:rPr>
                <w:rFonts w:ascii="Courier New" w:eastAsia="Times New Roman" w:hAnsi="Courier New" w:cs="Courier New"/>
                <w:iCs/>
                <w:kern w:val="0"/>
                <w:sz w:val="17"/>
                <w:szCs w:val="17"/>
                <w:lang w:val="en-GB" w:eastAsia="en-GB"/>
                <w14:ligatures w14:val="none"/>
              </w:rPr>
              <w:t>59111111_20220719</w:t>
            </w:r>
            <w:r w:rsidRPr="008D359F">
              <w:rPr>
                <w:rFonts w:ascii="Courier New" w:eastAsia="Times New Roman" w:hAnsi="Courier New" w:cs="Courier New"/>
                <w:kern w:val="0"/>
                <w:sz w:val="17"/>
                <w:szCs w:val="17"/>
                <w:lang w:val="en-GB" w:eastAsia="en-GB"/>
                <w14:ligatures w14:val="none"/>
              </w:rPr>
              <w:t>_Abstract.xml</w:t>
            </w:r>
          </w:p>
          <w:p w14:paraId="0C1C18FF"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p>
        </w:tc>
        <w:tc>
          <w:tcPr>
            <w:tcW w:w="2479" w:type="dxa"/>
            <w:vMerge/>
            <w:vAlign w:val="center"/>
          </w:tcPr>
          <w:p w14:paraId="2CF79959"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584E9B14" w14:textId="77777777" w:rsidTr="00EB414A">
        <w:trPr>
          <w:trHeight w:val="200"/>
        </w:trPr>
        <w:tc>
          <w:tcPr>
            <w:tcW w:w="2515" w:type="dxa"/>
            <w:noWrap/>
            <w:vAlign w:val="bottom"/>
            <w:hideMark/>
          </w:tcPr>
          <w:p w14:paraId="1566D970"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hideMark/>
          </w:tcPr>
          <w:p w14:paraId="25B06672"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kern w:val="0"/>
                <w:sz w:val="17"/>
                <w:szCs w:val="17"/>
                <w:lang w:val="en-GB" w:eastAsia="en-GB"/>
                <w14:ligatures w14:val="none"/>
              </w:rPr>
              <w:t>US_</w:t>
            </w:r>
            <w:r w:rsidRPr="008D359F">
              <w:rPr>
                <w:rFonts w:ascii="Courier New" w:eastAsia="Times New Roman" w:hAnsi="Courier New" w:cs="Courier New"/>
                <w:iCs/>
                <w:kern w:val="0"/>
                <w:sz w:val="17"/>
                <w:szCs w:val="17"/>
                <w:lang w:val="en-GB" w:eastAsia="en-GB"/>
                <w14:ligatures w14:val="none"/>
              </w:rPr>
              <w:t>59111111_20220719</w:t>
            </w:r>
            <w:r w:rsidRPr="008D359F">
              <w:rPr>
                <w:rFonts w:ascii="Courier New" w:eastAsia="Times New Roman" w:hAnsi="Courier New" w:cs="Courier New"/>
                <w:kern w:val="0"/>
                <w:sz w:val="17"/>
                <w:szCs w:val="17"/>
                <w:lang w:val="en-GB" w:eastAsia="en-GB"/>
                <w14:ligatures w14:val="none"/>
              </w:rPr>
              <w:t>_Claims.xml</w:t>
            </w:r>
          </w:p>
          <w:p w14:paraId="7B56E533"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p>
        </w:tc>
        <w:tc>
          <w:tcPr>
            <w:tcW w:w="2479" w:type="dxa"/>
            <w:vMerge/>
            <w:vAlign w:val="center"/>
            <w:hideMark/>
          </w:tcPr>
          <w:p w14:paraId="4FA3C1CC"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03787155" w14:textId="77777777" w:rsidTr="00EB414A">
        <w:trPr>
          <w:trHeight w:val="20"/>
        </w:trPr>
        <w:tc>
          <w:tcPr>
            <w:tcW w:w="2515" w:type="dxa"/>
            <w:noWrap/>
            <w:vAlign w:val="bottom"/>
          </w:tcPr>
          <w:p w14:paraId="5AA044A7"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51769435"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US_59111111_20220719_</w:t>
            </w:r>
            <w:r w:rsidRPr="008D359F">
              <w:rPr>
                <w:rFonts w:ascii="Courier New" w:eastAsia="Times New Roman" w:hAnsi="Courier New" w:cs="Courier New"/>
                <w:kern w:val="0"/>
                <w:sz w:val="17"/>
                <w:szCs w:val="17"/>
                <w:lang w:val="en-GB" w:eastAsia="en-GB"/>
                <w14:ligatures w14:val="none"/>
              </w:rPr>
              <w:t>BibliographicData.xml</w:t>
            </w:r>
          </w:p>
          <w:p w14:paraId="4D20916A"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p>
        </w:tc>
        <w:tc>
          <w:tcPr>
            <w:tcW w:w="2479" w:type="dxa"/>
            <w:vMerge/>
            <w:vAlign w:val="center"/>
          </w:tcPr>
          <w:p w14:paraId="75777961"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34AA42FE" w14:textId="77777777" w:rsidTr="00EB414A">
        <w:trPr>
          <w:trHeight w:val="20"/>
        </w:trPr>
        <w:tc>
          <w:tcPr>
            <w:tcW w:w="2515" w:type="dxa"/>
            <w:noWrap/>
            <w:vAlign w:val="bottom"/>
          </w:tcPr>
          <w:p w14:paraId="3EA07D5B"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2DF5DDBB"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kern w:val="0"/>
                <w:sz w:val="17"/>
                <w:szCs w:val="17"/>
                <w:lang w:val="en-GB" w:eastAsia="en-GB"/>
                <w14:ligatures w14:val="none"/>
              </w:rPr>
              <w:t>US_</w:t>
            </w:r>
            <w:r w:rsidRPr="008D359F">
              <w:rPr>
                <w:rFonts w:ascii="Courier New" w:eastAsia="Times New Roman" w:hAnsi="Courier New" w:cs="Courier New"/>
                <w:iCs/>
                <w:kern w:val="0"/>
                <w:sz w:val="17"/>
                <w:szCs w:val="17"/>
                <w:lang w:val="en-GB" w:eastAsia="en-GB"/>
                <w14:ligatures w14:val="none"/>
              </w:rPr>
              <w:t>59111111_20220719</w:t>
            </w:r>
            <w:r w:rsidRPr="008D359F">
              <w:rPr>
                <w:rFonts w:ascii="Courier New" w:eastAsia="Times New Roman" w:hAnsi="Courier New" w:cs="Courier New"/>
                <w:kern w:val="0"/>
                <w:sz w:val="17"/>
                <w:szCs w:val="17"/>
                <w:lang w:val="en-GB" w:eastAsia="en-GB"/>
                <w14:ligatures w14:val="none"/>
              </w:rPr>
              <w:t>_ClassificationData.xml</w:t>
            </w:r>
          </w:p>
          <w:p w14:paraId="4C482853"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p>
        </w:tc>
        <w:tc>
          <w:tcPr>
            <w:tcW w:w="2479" w:type="dxa"/>
            <w:vMerge/>
            <w:vAlign w:val="center"/>
          </w:tcPr>
          <w:p w14:paraId="073FC662"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546179A8" w14:textId="77777777" w:rsidTr="00EB414A">
        <w:trPr>
          <w:trHeight w:val="20"/>
        </w:trPr>
        <w:tc>
          <w:tcPr>
            <w:tcW w:w="2515" w:type="dxa"/>
            <w:noWrap/>
            <w:vAlign w:val="bottom"/>
          </w:tcPr>
          <w:p w14:paraId="02D8D641"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53A03622"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US_59111111_20220719_</w:t>
            </w:r>
            <w:r w:rsidRPr="008D359F">
              <w:rPr>
                <w:rFonts w:ascii="Courier New" w:eastAsia="Times New Roman" w:hAnsi="Courier New" w:cs="Courier New"/>
                <w:kern w:val="0"/>
                <w:sz w:val="17"/>
                <w:szCs w:val="17"/>
                <w:lang w:val="en-GB" w:eastAsia="en-GB"/>
                <w14:ligatures w14:val="none"/>
              </w:rPr>
              <w:t>Drawings_</w:t>
            </w:r>
            <w:r w:rsidRPr="008D359F">
              <w:rPr>
                <w:rFonts w:ascii="Courier New" w:eastAsia="Times New Roman" w:hAnsi="Courier New" w:cs="Courier New"/>
                <w:iCs/>
                <w:kern w:val="0"/>
                <w:sz w:val="17"/>
                <w:szCs w:val="17"/>
                <w:lang w:val="en-GB" w:eastAsia="en-GB"/>
                <w14:ligatures w14:val="none"/>
              </w:rPr>
              <w:t>0001</w:t>
            </w:r>
            <w:r w:rsidRPr="008D359F">
              <w:rPr>
                <w:rFonts w:ascii="Courier New" w:eastAsia="Times New Roman" w:hAnsi="Courier New" w:cs="Courier New"/>
                <w:kern w:val="0"/>
                <w:sz w:val="17"/>
                <w:szCs w:val="17"/>
                <w:lang w:val="en-GB" w:eastAsia="en-GB"/>
                <w14:ligatures w14:val="none"/>
              </w:rPr>
              <w:t>.tif</w:t>
            </w:r>
          </w:p>
        </w:tc>
        <w:tc>
          <w:tcPr>
            <w:tcW w:w="2479" w:type="dxa"/>
            <w:vAlign w:val="center"/>
          </w:tcPr>
          <w:p w14:paraId="44498AE0"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Drawing sheet</w:t>
            </w:r>
          </w:p>
        </w:tc>
      </w:tr>
      <w:tr w:rsidR="00821E18" w:rsidRPr="002E36F3" w14:paraId="6C2E264A" w14:textId="77777777" w:rsidTr="00EB414A">
        <w:trPr>
          <w:trHeight w:val="20"/>
        </w:trPr>
        <w:tc>
          <w:tcPr>
            <w:tcW w:w="2515" w:type="dxa"/>
            <w:noWrap/>
            <w:vAlign w:val="bottom"/>
          </w:tcPr>
          <w:p w14:paraId="3A850A68"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1CED1299"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US_59111111_20220719_</w:t>
            </w:r>
            <w:r w:rsidRPr="008D359F">
              <w:rPr>
                <w:rFonts w:ascii="Courier New" w:eastAsia="Times New Roman" w:hAnsi="Courier New" w:cs="Courier New"/>
                <w:kern w:val="0"/>
                <w:sz w:val="17"/>
                <w:szCs w:val="17"/>
                <w:lang w:val="en-GB" w:eastAsia="en-GB"/>
                <w14:ligatures w14:val="none"/>
              </w:rPr>
              <w:t>Drawings_</w:t>
            </w:r>
            <w:r w:rsidRPr="008D359F">
              <w:rPr>
                <w:rFonts w:ascii="Courier New" w:eastAsia="Times New Roman" w:hAnsi="Courier New" w:cs="Courier New"/>
                <w:iCs/>
                <w:kern w:val="0"/>
                <w:sz w:val="17"/>
                <w:szCs w:val="17"/>
                <w:lang w:val="en-GB" w:eastAsia="en-GB"/>
                <w14:ligatures w14:val="none"/>
              </w:rPr>
              <w:t>0002</w:t>
            </w:r>
            <w:r w:rsidRPr="008D359F">
              <w:rPr>
                <w:rFonts w:ascii="Courier New" w:eastAsia="Times New Roman" w:hAnsi="Courier New" w:cs="Courier New"/>
                <w:kern w:val="0"/>
                <w:sz w:val="17"/>
                <w:szCs w:val="17"/>
                <w:lang w:val="en-GB" w:eastAsia="en-GB"/>
                <w14:ligatures w14:val="none"/>
              </w:rPr>
              <w:t>.tif</w:t>
            </w:r>
          </w:p>
        </w:tc>
        <w:tc>
          <w:tcPr>
            <w:tcW w:w="2479" w:type="dxa"/>
            <w:vAlign w:val="center"/>
          </w:tcPr>
          <w:p w14:paraId="4DEF30C0"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Drawing sheet</w:t>
            </w:r>
          </w:p>
        </w:tc>
      </w:tr>
      <w:tr w:rsidR="00821E18" w:rsidRPr="002E36F3" w14:paraId="7B6AC8A6" w14:textId="77777777" w:rsidTr="00EB414A">
        <w:trPr>
          <w:trHeight w:val="20"/>
        </w:trPr>
        <w:tc>
          <w:tcPr>
            <w:tcW w:w="2515" w:type="dxa"/>
            <w:noWrap/>
            <w:vAlign w:val="bottom"/>
          </w:tcPr>
          <w:p w14:paraId="417FDE58"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61819A60"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US_59111111_20220719_</w:t>
            </w:r>
            <w:r w:rsidRPr="008D359F">
              <w:rPr>
                <w:rFonts w:ascii="Courier New" w:eastAsia="Times New Roman" w:hAnsi="Courier New" w:cs="Courier New"/>
                <w:kern w:val="0"/>
                <w:sz w:val="17"/>
                <w:szCs w:val="17"/>
                <w:lang w:val="en-GB" w:eastAsia="en-GB"/>
                <w14:ligatures w14:val="none"/>
              </w:rPr>
              <w:t>Claims.docx</w:t>
            </w:r>
          </w:p>
          <w:p w14:paraId="440C4EDC" w14:textId="77777777" w:rsidR="00821E18" w:rsidRPr="008D359F" w:rsidRDefault="00821E18" w:rsidP="00821E18">
            <w:pPr>
              <w:spacing w:before="0" w:after="0"/>
              <w:jc w:val="both"/>
              <w:rPr>
                <w:rFonts w:ascii="Courier New" w:eastAsia="Times New Roman" w:hAnsi="Courier New" w:cs="Courier New"/>
                <w:b/>
                <w:bCs/>
                <w:kern w:val="0"/>
                <w:sz w:val="17"/>
                <w:szCs w:val="17"/>
                <w:lang w:val="en-GB" w:eastAsia="en-GB"/>
                <w14:ligatures w14:val="none"/>
              </w:rPr>
            </w:pPr>
          </w:p>
        </w:tc>
        <w:tc>
          <w:tcPr>
            <w:tcW w:w="2479" w:type="dxa"/>
            <w:vAlign w:val="bottom"/>
          </w:tcPr>
          <w:p w14:paraId="273A1CAC"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Claims in DOCX format</w:t>
            </w:r>
          </w:p>
        </w:tc>
      </w:tr>
      <w:tr w:rsidR="00821E18" w:rsidRPr="002E36F3" w14:paraId="286B93A2" w14:textId="77777777" w:rsidTr="00EB414A">
        <w:trPr>
          <w:trHeight w:val="20"/>
        </w:trPr>
        <w:tc>
          <w:tcPr>
            <w:tcW w:w="2515" w:type="dxa"/>
            <w:noWrap/>
            <w:vAlign w:val="bottom"/>
          </w:tcPr>
          <w:p w14:paraId="4AA08429"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0AFAFC7A"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US_59111111_20220719_</w:t>
            </w:r>
            <w:r w:rsidRPr="008D359F">
              <w:rPr>
                <w:rFonts w:ascii="Courier New" w:eastAsia="Times New Roman" w:hAnsi="Courier New" w:cs="Courier New"/>
                <w:kern w:val="0"/>
                <w:sz w:val="17"/>
                <w:szCs w:val="17"/>
                <w:lang w:val="en-GB" w:eastAsia="en-GB"/>
                <w14:ligatures w14:val="none"/>
              </w:rPr>
              <w:t>Description.docx</w:t>
            </w:r>
          </w:p>
          <w:p w14:paraId="59B49728" w14:textId="77777777" w:rsidR="00821E18" w:rsidRPr="008D359F" w:rsidRDefault="00821E18" w:rsidP="00821E18">
            <w:pPr>
              <w:spacing w:before="0" w:after="0"/>
              <w:jc w:val="both"/>
              <w:rPr>
                <w:rFonts w:ascii="Courier New" w:eastAsia="Times New Roman" w:hAnsi="Courier New" w:cs="Courier New"/>
                <w:b/>
                <w:bCs/>
                <w:kern w:val="0"/>
                <w:sz w:val="17"/>
                <w:szCs w:val="17"/>
                <w:lang w:val="en-GB" w:eastAsia="en-GB"/>
                <w14:ligatures w14:val="none"/>
              </w:rPr>
            </w:pPr>
          </w:p>
        </w:tc>
        <w:tc>
          <w:tcPr>
            <w:tcW w:w="2479" w:type="dxa"/>
            <w:vAlign w:val="bottom"/>
          </w:tcPr>
          <w:p w14:paraId="0017B446"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Description in DOCX format</w:t>
            </w:r>
          </w:p>
        </w:tc>
      </w:tr>
      <w:tr w:rsidR="00821E18" w:rsidRPr="002E36F3" w14:paraId="2F7332EF" w14:textId="77777777" w:rsidTr="00EB414A">
        <w:trPr>
          <w:trHeight w:val="20"/>
        </w:trPr>
        <w:tc>
          <w:tcPr>
            <w:tcW w:w="2515" w:type="dxa"/>
            <w:noWrap/>
            <w:vAlign w:val="bottom"/>
          </w:tcPr>
          <w:p w14:paraId="420B7C27"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4DA6C486" w14:textId="77777777" w:rsidR="00821E18" w:rsidRPr="008D359F" w:rsidRDefault="00821E18" w:rsidP="00821E18">
            <w:pPr>
              <w:spacing w:before="0" w:after="0"/>
              <w:jc w:val="both"/>
              <w:rPr>
                <w:rFonts w:ascii="Courier New" w:eastAsia="Times New Roman" w:hAnsi="Courier New" w:cs="Courier New"/>
                <w:b/>
                <w:bCs/>
                <w:kern w:val="0"/>
                <w:sz w:val="17"/>
                <w:szCs w:val="17"/>
                <w14:ligatures w14:val="none"/>
              </w:rPr>
            </w:pPr>
            <w:r w:rsidRPr="008D359F">
              <w:rPr>
                <w:rFonts w:ascii="Courier New" w:eastAsia="Times New Roman" w:hAnsi="Courier New" w:cs="Courier New"/>
                <w:b/>
                <w:bCs/>
                <w:kern w:val="0"/>
                <w:sz w:val="17"/>
                <w:szCs w:val="17"/>
                <w:lang w:val="en-GB" w:eastAsia="en-GB"/>
                <w14:ligatures w14:val="none"/>
              </w:rPr>
              <w:t>/US_59111111_20220719_Description</w:t>
            </w:r>
          </w:p>
        </w:tc>
        <w:tc>
          <w:tcPr>
            <w:tcW w:w="2479" w:type="dxa"/>
            <w:vAlign w:val="center"/>
          </w:tcPr>
          <w:p w14:paraId="11CE3926"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Subfolder</w:t>
            </w:r>
          </w:p>
        </w:tc>
      </w:tr>
      <w:tr w:rsidR="00821E18" w:rsidRPr="002E36F3" w14:paraId="5E9A439E" w14:textId="77777777" w:rsidTr="00EB414A">
        <w:trPr>
          <w:trHeight w:val="20"/>
        </w:trPr>
        <w:tc>
          <w:tcPr>
            <w:tcW w:w="2515" w:type="dxa"/>
            <w:noWrap/>
            <w:vAlign w:val="bottom"/>
          </w:tcPr>
          <w:p w14:paraId="7175C347"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4DD16D6F"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r w:rsidRPr="008D359F">
              <w:rPr>
                <w:rFonts w:ascii="Courier New" w:eastAsia="Times New Roman" w:hAnsi="Courier New" w:cs="Courier New"/>
                <w:kern w:val="0"/>
                <w:sz w:val="17"/>
                <w:szCs w:val="17"/>
                <w:lang w:val="en-GB" w:eastAsia="en-GB"/>
                <w14:ligatures w14:val="none"/>
              </w:rPr>
              <w:t xml:space="preserve">  US_</w:t>
            </w:r>
            <w:r w:rsidRPr="008D359F">
              <w:rPr>
                <w:rFonts w:ascii="Courier New" w:eastAsia="Times New Roman" w:hAnsi="Courier New" w:cs="Courier New"/>
                <w:iCs/>
                <w:kern w:val="0"/>
                <w:sz w:val="17"/>
                <w:szCs w:val="17"/>
                <w:lang w:val="en-GB" w:eastAsia="en-GB"/>
                <w14:ligatures w14:val="none"/>
              </w:rPr>
              <w:t>59111111_20220719</w:t>
            </w:r>
            <w:r w:rsidRPr="008D359F">
              <w:rPr>
                <w:rFonts w:ascii="Courier New" w:eastAsia="Times New Roman" w:hAnsi="Courier New" w:cs="Courier New"/>
                <w:kern w:val="0"/>
                <w:sz w:val="17"/>
                <w:szCs w:val="17"/>
                <w:lang w:val="en-GB" w:eastAsia="en-GB"/>
                <w14:ligatures w14:val="none"/>
              </w:rPr>
              <w:t>_Description.xml</w:t>
            </w:r>
          </w:p>
        </w:tc>
        <w:tc>
          <w:tcPr>
            <w:tcW w:w="2479" w:type="dxa"/>
            <w:vAlign w:val="center"/>
          </w:tcPr>
          <w:p w14:paraId="766011DD"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Description document</w:t>
            </w:r>
          </w:p>
        </w:tc>
      </w:tr>
      <w:tr w:rsidR="00821E18" w:rsidRPr="002E36F3" w14:paraId="256B8569" w14:textId="77777777" w:rsidTr="00EB414A">
        <w:trPr>
          <w:trHeight w:val="20"/>
        </w:trPr>
        <w:tc>
          <w:tcPr>
            <w:tcW w:w="2515" w:type="dxa"/>
            <w:noWrap/>
            <w:vAlign w:val="bottom"/>
          </w:tcPr>
          <w:p w14:paraId="5F20F9CF"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0F1C6C3E"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 xml:space="preserve">  US_59111111_20220719_Description_0001.tif</w:t>
            </w:r>
          </w:p>
        </w:tc>
        <w:tc>
          <w:tcPr>
            <w:tcW w:w="2479" w:type="dxa"/>
            <w:vAlign w:val="center"/>
          </w:tcPr>
          <w:p w14:paraId="50714B88"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Images referenced by the XML documents (e.g., chemical formula, mathematical formula, figures, tables, etc.)  in this case the Description XML</w:t>
            </w:r>
          </w:p>
        </w:tc>
      </w:tr>
      <w:tr w:rsidR="00821E18" w:rsidRPr="002E36F3" w14:paraId="163FCF1D" w14:textId="77777777" w:rsidTr="00EB414A">
        <w:trPr>
          <w:trHeight w:val="20"/>
        </w:trPr>
        <w:tc>
          <w:tcPr>
            <w:tcW w:w="2515" w:type="dxa"/>
            <w:noWrap/>
            <w:vAlign w:val="bottom"/>
          </w:tcPr>
          <w:p w14:paraId="28E9E14A"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2F74AD0C"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r w:rsidRPr="008D359F">
              <w:rPr>
                <w:rFonts w:ascii="Courier New" w:eastAsia="Times New Roman" w:hAnsi="Courier New" w:cs="Courier New"/>
                <w:iCs/>
                <w:kern w:val="0"/>
                <w:sz w:val="17"/>
                <w:szCs w:val="17"/>
                <w:lang w:val="en-GB" w:eastAsia="en-GB"/>
                <w14:ligatures w14:val="none"/>
              </w:rPr>
              <w:t xml:space="preserve">  US_59111111_20220719_Description_0002.tif</w:t>
            </w:r>
          </w:p>
        </w:tc>
        <w:tc>
          <w:tcPr>
            <w:tcW w:w="2479" w:type="dxa"/>
            <w:vAlign w:val="center"/>
          </w:tcPr>
          <w:p w14:paraId="2A1F850B"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r w:rsidRPr="002E36F3">
              <w:rPr>
                <w:rFonts w:eastAsia="Times New Roman" w:cs="Arial"/>
                <w:color w:val="000000"/>
                <w:kern w:val="0"/>
                <w:sz w:val="17"/>
                <w:szCs w:val="17"/>
                <w:lang w:val="en-GB" w:eastAsia="en-GB"/>
                <w14:ligatures w14:val="none"/>
              </w:rPr>
              <w:t>Images referenced by the XML documents (e.g., chemical formula, mathematical formula, figures, tables, etc.) in this case the Description XML</w:t>
            </w:r>
          </w:p>
        </w:tc>
      </w:tr>
    </w:tbl>
    <w:p w14:paraId="2BC7B5C0" w14:textId="074EA6DE" w:rsidR="00821E18" w:rsidRPr="002E36F3" w:rsidRDefault="00821E18" w:rsidP="00821E18">
      <w:pPr>
        <w:keepNext/>
        <w:widowControl w:val="0"/>
        <w:kinsoku w:val="0"/>
        <w:spacing w:before="240" w:after="60"/>
        <w:outlineLvl w:val="2"/>
        <w:rPr>
          <w:rFonts w:eastAsia="SimSun" w:cs="Arial"/>
          <w:kern w:val="0"/>
          <w:sz w:val="17"/>
          <w:szCs w:val="17"/>
          <w:u w:val="single"/>
          <w14:ligatures w14:val="none"/>
        </w:rPr>
      </w:pPr>
      <w:bookmarkStart w:id="1669" w:name="_Toc198822807"/>
      <w:bookmarkStart w:id="1670" w:name="_Toc203552055"/>
      <w:bookmarkStart w:id="1671" w:name="_Toc180148835"/>
      <w:bookmarkStart w:id="1672" w:name="_Toc211324040"/>
      <w:bookmarkStart w:id="1673" w:name="_Toc211443160"/>
      <w:bookmarkStart w:id="1674" w:name="_Toc211443355"/>
      <w:r w:rsidRPr="002E36F3">
        <w:rPr>
          <w:rFonts w:eastAsia="SimSun" w:cs="Arial"/>
          <w:kern w:val="0"/>
          <w:sz w:val="17"/>
          <w:szCs w:val="17"/>
          <w:u w:val="single"/>
          <w14:ligatures w14:val="none"/>
        </w:rPr>
        <w:t>Tree structure format</w:t>
      </w:r>
      <w:bookmarkEnd w:id="1669"/>
      <w:bookmarkEnd w:id="1670"/>
      <w:bookmarkEnd w:id="1671"/>
      <w:bookmarkEnd w:id="1672"/>
      <w:bookmarkEnd w:id="1673"/>
      <w:bookmarkEnd w:id="1674"/>
    </w:p>
    <w:p w14:paraId="279462C4" w14:textId="77777777" w:rsidR="00821E18" w:rsidRPr="002E36F3" w:rsidRDefault="00821E18" w:rsidP="00821E18">
      <w:pPr>
        <w:kinsoku w:val="0"/>
        <w:spacing w:before="0" w:after="0"/>
        <w:rPr>
          <w:rFonts w:eastAsia="SimSun" w:cs="Arial"/>
          <w:kern w:val="0"/>
          <w:sz w:val="17"/>
          <w:szCs w:val="17"/>
          <w14:ligatures w14:val="none"/>
        </w:rPr>
      </w:pPr>
      <w:r w:rsidRPr="002E36F3">
        <w:rPr>
          <w:rFonts w:eastAsia="SimSun" w:cs="Arial"/>
          <w:kern w:val="0"/>
          <w:sz w:val="17"/>
          <w:szCs w:val="17"/>
          <w14:ligatures w14:val="none"/>
        </w:rPr>
        <w:t xml:space="preserve">The following tree structure </w:t>
      </w:r>
      <w:r w:rsidRPr="002E36F3">
        <w:rPr>
          <w:rFonts w:eastAsia="SimSun" w:cs="Arial"/>
          <w:kern w:val="0"/>
          <w:sz w:val="17"/>
          <w:szCs w:val="17"/>
          <w:lang w:val="en-GB" w:eastAsia="en-GB"/>
          <w14:ligatures w14:val="none"/>
        </w:rPr>
        <w:t>is an alternative representation of the PDDP ZIP file presented in the Table shown above in Annex II</w:t>
      </w:r>
      <w:r w:rsidRPr="002E36F3">
        <w:rPr>
          <w:rFonts w:eastAsia="SimSun" w:cs="Arial"/>
          <w:kern w:val="0"/>
          <w:sz w:val="17"/>
          <w:szCs w:val="17"/>
          <w14:ligatures w14:val="none"/>
        </w:rPr>
        <w:t xml:space="preserve">. </w:t>
      </w:r>
    </w:p>
    <w:p w14:paraId="029DAEC8" w14:textId="77777777" w:rsidR="00821E18" w:rsidRPr="002E36F3" w:rsidRDefault="00821E18" w:rsidP="00821E18">
      <w:pPr>
        <w:kinsoku w:val="0"/>
        <w:spacing w:before="0" w:after="0"/>
        <w:rPr>
          <w:rFonts w:eastAsia="SimSun" w:cs="Arial"/>
          <w:kern w:val="0"/>
          <w:sz w:val="17"/>
          <w:szCs w:val="17"/>
          <w14:ligatures w14:val="none"/>
        </w:rPr>
      </w:pPr>
    </w:p>
    <w:p w14:paraId="7646DD42" w14:textId="77777777" w:rsidR="00821E18" w:rsidRPr="002E36F3" w:rsidRDefault="00821E18" w:rsidP="00821E18">
      <w:pPr>
        <w:widowControl w:val="0"/>
        <w:kinsoku w:val="0"/>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w:t>
      </w:r>
      <w:r w:rsidRPr="002E36F3">
        <w:rPr>
          <w:rFonts w:eastAsia="Calibri" w:cs="Arial"/>
          <w:b/>
          <w:bCs/>
          <w:kern w:val="0"/>
          <w:sz w:val="17"/>
          <w:szCs w:val="17"/>
          <w:lang w:eastAsia="zh-CN"/>
          <w14:ligatures w14:val="none"/>
        </w:rPr>
        <w:t>Patent_US_</w:t>
      </w:r>
      <w:r w:rsidRPr="002E36F3">
        <w:rPr>
          <w:rFonts w:eastAsia="Calibri" w:cs="Arial"/>
          <w:b/>
          <w:bCs/>
          <w:iCs/>
          <w:kern w:val="0"/>
          <w:sz w:val="17"/>
          <w:szCs w:val="17"/>
          <w:lang w:eastAsia="zh-CN"/>
          <w14:ligatures w14:val="none"/>
        </w:rPr>
        <w:t>59111111_20220719</w:t>
      </w:r>
      <w:r w:rsidRPr="002E36F3">
        <w:rPr>
          <w:rFonts w:eastAsia="Calibri" w:cs="Arial"/>
          <w:b/>
          <w:bCs/>
          <w:kern w:val="0"/>
          <w:sz w:val="17"/>
          <w:szCs w:val="17"/>
          <w:lang w:eastAsia="zh-CN"/>
          <w14:ligatures w14:val="none"/>
        </w:rPr>
        <w:t>.zip</w:t>
      </w:r>
    </w:p>
    <w:p w14:paraId="17A32C6F" w14:textId="77777777" w:rsidR="00821E18" w:rsidRPr="002E36F3" w:rsidRDefault="00821E18" w:rsidP="00821E18">
      <w:pPr>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PriorityDocumentIndex.xml</w:t>
      </w:r>
      <w:r w:rsidRPr="002E36F3">
        <w:rPr>
          <w:rFonts w:eastAsia="SimSun" w:cs="Arial"/>
          <w:kern w:val="0"/>
          <w:sz w:val="17"/>
          <w:szCs w:val="17"/>
          <w:lang w:eastAsia="zh-CN"/>
          <w14:ligatures w14:val="none"/>
        </w:rPr>
        <w:tab/>
      </w:r>
      <w:r w:rsidRPr="002E36F3">
        <w:rPr>
          <w:rFonts w:eastAsia="SimSun" w:cs="Arial"/>
          <w:kern w:val="0"/>
          <w:sz w:val="17"/>
          <w:szCs w:val="17"/>
          <w:lang w:eastAsia="zh-CN"/>
          <w14:ligatures w14:val="none"/>
        </w:rPr>
        <w:tab/>
      </w:r>
      <w:r w:rsidRPr="002E36F3">
        <w:rPr>
          <w:rFonts w:eastAsia="SimSun" w:cs="Arial"/>
          <w:kern w:val="0"/>
          <w:sz w:val="17"/>
          <w:szCs w:val="17"/>
          <w:lang w:eastAsia="zh-CN"/>
          <w14:ligatures w14:val="none"/>
        </w:rPr>
        <w:tab/>
      </w:r>
      <w:r w:rsidRPr="002E36F3">
        <w:rPr>
          <w:rFonts w:eastAsia="SimSun" w:cs="Arial"/>
          <w:kern w:val="0"/>
          <w:sz w:val="17"/>
          <w:szCs w:val="17"/>
          <w:lang w:eastAsia="zh-CN"/>
          <w14:ligatures w14:val="none"/>
        </w:rPr>
        <w:tab/>
      </w:r>
      <w:r w:rsidRPr="002E36F3">
        <w:rPr>
          <w:rFonts w:eastAsia="Calibri" w:cs="Arial"/>
          <w:kern w:val="0"/>
          <w:sz w:val="17"/>
          <w:szCs w:val="17"/>
          <w:lang w:eastAsia="zh-CN"/>
          <w14:ligatures w14:val="none"/>
        </w:rPr>
        <w:t xml:space="preserve">//sample index XML file </w:t>
      </w:r>
    </w:p>
    <w:p w14:paraId="69EC67AD"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w:t>
      </w:r>
      <w:proofErr w:type="spellStart"/>
      <w:r w:rsidRPr="002E36F3">
        <w:rPr>
          <w:rFonts w:eastAsia="Calibri" w:cs="Arial"/>
          <w:b/>
          <w:bCs/>
          <w:kern w:val="0"/>
          <w:sz w:val="17"/>
          <w:szCs w:val="17"/>
          <w:lang w:eastAsia="zh-CN"/>
          <w14:ligatures w14:val="none"/>
        </w:rPr>
        <w:t>MandatoryArtifacts</w:t>
      </w:r>
      <w:proofErr w:type="spellEnd"/>
    </w:p>
    <w:p w14:paraId="2D525162"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w:t>
      </w:r>
    </w:p>
    <w:p w14:paraId="4A08E7E7" w14:textId="77777777" w:rsidR="00821E18" w:rsidRPr="002E36F3" w:rsidRDefault="00821E18" w:rsidP="00821E18">
      <w:pPr>
        <w:kinsoku w:val="0"/>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w:t>
      </w:r>
      <w:r w:rsidRPr="002E36F3">
        <w:rPr>
          <w:rFonts w:eastAsia="Calibri" w:cs="Arial"/>
          <w:b/>
          <w:bCs/>
          <w:kern w:val="0"/>
          <w:sz w:val="17"/>
          <w:szCs w:val="17"/>
          <w:lang w:eastAsia="zh-CN"/>
          <w14:ligatures w14:val="none"/>
        </w:rPr>
        <w:t xml:space="preserve">      US_</w:t>
      </w:r>
      <w:r w:rsidRPr="002E36F3">
        <w:rPr>
          <w:rFonts w:eastAsia="Calibri" w:cs="Arial"/>
          <w:b/>
          <w:bCs/>
          <w:iCs/>
          <w:kern w:val="0"/>
          <w:sz w:val="17"/>
          <w:szCs w:val="17"/>
          <w:lang w:eastAsia="zh-CN"/>
          <w14:ligatures w14:val="none"/>
        </w:rPr>
        <w:t>59111111_20220719</w:t>
      </w:r>
      <w:r w:rsidRPr="002E36F3">
        <w:rPr>
          <w:rFonts w:eastAsia="Calibri" w:cs="Arial"/>
          <w:b/>
          <w:bCs/>
          <w:kern w:val="0"/>
          <w:sz w:val="17"/>
          <w:szCs w:val="17"/>
          <w:lang w:eastAsia="zh-CN"/>
          <w14:ligatures w14:val="none"/>
        </w:rPr>
        <w:t>_PriorityDocument_000497.pdf</w:t>
      </w:r>
      <w:r w:rsidRPr="002E36F3">
        <w:rPr>
          <w:rFonts w:eastAsia="SimSun" w:cs="Arial"/>
          <w:kern w:val="0"/>
          <w:sz w:val="17"/>
          <w:szCs w:val="17"/>
          <w:lang w:eastAsia="zh-CN"/>
          <w14:ligatures w14:val="none"/>
        </w:rPr>
        <w:tab/>
      </w:r>
      <w:r w:rsidRPr="002E36F3">
        <w:rPr>
          <w:rFonts w:eastAsia="Calibri" w:cs="Arial"/>
          <w:kern w:val="0"/>
          <w:sz w:val="17"/>
          <w:szCs w:val="17"/>
          <w:lang w:eastAsia="zh-CN"/>
          <w14:ligatures w14:val="none"/>
        </w:rPr>
        <w:t>//main priority document in PDF format</w:t>
      </w:r>
    </w:p>
    <w:p w14:paraId="52B577D0" w14:textId="77777777" w:rsidR="00821E18" w:rsidRPr="002E36F3" w:rsidRDefault="00821E18" w:rsidP="00821E18">
      <w:pPr>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SequenceListing_ST26.xml</w:t>
      </w:r>
      <w:r w:rsidRPr="002E36F3">
        <w:rPr>
          <w:rFonts w:eastAsia="Calibri" w:cs="Arial"/>
          <w:b/>
          <w:bCs/>
          <w:kern w:val="0"/>
          <w:sz w:val="17"/>
          <w:szCs w:val="17"/>
          <w:lang w:eastAsia="zh-CN"/>
          <w14:ligatures w14:val="none"/>
        </w:rPr>
        <w:tab/>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 xml:space="preserve">//sample WIPO ST. 26 sequence listing </w:t>
      </w:r>
    </w:p>
    <w:p w14:paraId="16C239D0" w14:textId="77777777" w:rsidR="00821E18" w:rsidRPr="002E36F3" w:rsidRDefault="00821E18" w:rsidP="00821E18">
      <w:pPr>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w:t>
      </w:r>
      <w:r w:rsidRPr="002E36F3">
        <w:rPr>
          <w:rFonts w:eastAsia="Calibri" w:cs="Arial"/>
          <w:b/>
          <w:bCs/>
          <w:kern w:val="0"/>
          <w:sz w:val="17"/>
          <w:szCs w:val="17"/>
          <w:lang w:eastAsia="zh-CN"/>
          <w14:ligatures w14:val="none"/>
        </w:rPr>
        <w:t xml:space="preserve">      or</w:t>
      </w:r>
    </w:p>
    <w:p w14:paraId="34308C79"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SequenceListing_ST26.zip</w:t>
      </w:r>
      <w:r w:rsidRPr="002E36F3">
        <w:rPr>
          <w:rFonts w:eastAsia="Calibri" w:cs="Arial"/>
          <w:b/>
          <w:bCs/>
          <w:kern w:val="0"/>
          <w:sz w:val="17"/>
          <w:szCs w:val="17"/>
          <w:lang w:eastAsia="zh-CN"/>
          <w14:ligatures w14:val="none"/>
        </w:rPr>
        <w:tab/>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 xml:space="preserve">//sample WIPO ST. 26 sequence listing </w:t>
      </w:r>
    </w:p>
    <w:p w14:paraId="4589C25E"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SimSun" w:cs="Arial"/>
          <w:b/>
          <w:bCs/>
          <w:kern w:val="0"/>
          <w:sz w:val="17"/>
          <w:szCs w:val="17"/>
          <w:lang w:eastAsia="zh-CN"/>
          <w14:ligatures w14:val="none"/>
        </w:rPr>
        <w:t>└</w:t>
      </w:r>
      <w:r w:rsidRPr="002E36F3">
        <w:rPr>
          <w:rFonts w:eastAsia="Calibri" w:cs="Arial"/>
          <w:kern w:val="0"/>
          <w:sz w:val="17"/>
          <w:szCs w:val="17"/>
          <w:lang w:eastAsia="zh-CN"/>
          <w14:ligatures w14:val="none"/>
        </w:rPr>
        <w:t>---</w:t>
      </w:r>
      <w:proofErr w:type="spellStart"/>
      <w:r w:rsidRPr="002E36F3">
        <w:rPr>
          <w:rFonts w:eastAsia="Calibri" w:cs="Arial"/>
          <w:b/>
          <w:bCs/>
          <w:kern w:val="0"/>
          <w:sz w:val="17"/>
          <w:szCs w:val="17"/>
          <w:lang w:eastAsia="zh-CN"/>
          <w14:ligatures w14:val="none"/>
        </w:rPr>
        <w:t>SupplementaryArtifacts</w:t>
      </w:r>
      <w:proofErr w:type="spellEnd"/>
    </w:p>
    <w:p w14:paraId="50F263C5" w14:textId="77777777" w:rsidR="00821E18" w:rsidRPr="002E36F3" w:rsidRDefault="00821E18" w:rsidP="00821E18">
      <w:pPr>
        <w:tabs>
          <w:tab w:val="left" w:pos="1170"/>
        </w:tabs>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kern w:val="0"/>
          <w:sz w:val="17"/>
          <w:szCs w:val="17"/>
          <w:lang w:eastAsia="zh-CN"/>
          <w14:ligatures w14:val="none"/>
        </w:rPr>
        <w:tab/>
      </w:r>
    </w:p>
    <w:p w14:paraId="7DEA4B50" w14:textId="77777777" w:rsidR="00821E18" w:rsidRPr="002E36F3" w:rsidRDefault="00821E18" w:rsidP="00821E18">
      <w:pPr>
        <w:kinsoku w:val="0"/>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ApplicationBody.xml</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application body in XML</w:t>
      </w:r>
    </w:p>
    <w:p w14:paraId="20583898" w14:textId="77777777" w:rsidR="00821E18" w:rsidRPr="002E36F3" w:rsidRDefault="00821E18" w:rsidP="00821E18">
      <w:pPr>
        <w:kinsoku w:val="0"/>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Abstract.xml</w:t>
      </w:r>
      <w:r w:rsidRPr="002E36F3">
        <w:rPr>
          <w:rFonts w:eastAsia="Calibri" w:cs="Arial"/>
          <w:b/>
          <w:bCs/>
          <w:kern w:val="0"/>
          <w:sz w:val="17"/>
          <w:szCs w:val="17"/>
          <w:lang w:eastAsia="zh-CN"/>
          <w14:ligatures w14:val="none"/>
        </w:rPr>
        <w:tab/>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abstract in XML</w:t>
      </w:r>
    </w:p>
    <w:p w14:paraId="737FF4DC" w14:textId="77777777" w:rsidR="00821E18" w:rsidRPr="002E36F3" w:rsidRDefault="00821E18" w:rsidP="00821E18">
      <w:pPr>
        <w:kinsoku w:val="0"/>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Claims.xml</w:t>
      </w:r>
      <w:r w:rsidRPr="002E36F3">
        <w:rPr>
          <w:rFonts w:eastAsia="Calibri" w:cs="Arial"/>
          <w:b/>
          <w:bCs/>
          <w:kern w:val="0"/>
          <w:sz w:val="17"/>
          <w:szCs w:val="17"/>
          <w:lang w:eastAsia="zh-CN"/>
          <w14:ligatures w14:val="none"/>
        </w:rPr>
        <w:tab/>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claims in XML</w:t>
      </w:r>
    </w:p>
    <w:p w14:paraId="0EE18D5E" w14:textId="77777777" w:rsidR="00821E18" w:rsidRPr="002E36F3" w:rsidRDefault="00821E18" w:rsidP="00821E18">
      <w:pPr>
        <w:spacing w:before="0" w:after="0"/>
        <w:rPr>
          <w:rFonts w:eastAsia="Calibri" w:cs="Arial"/>
          <w:kern w:val="0"/>
          <w:sz w:val="17"/>
          <w:szCs w:val="17"/>
          <w:lang w:eastAsia="zh-CN"/>
          <w14:ligatures w14:val="none"/>
        </w:rPr>
      </w:pPr>
      <w:r w:rsidRPr="002E36F3">
        <w:rPr>
          <w:rFonts w:eastAsia="Calibri" w:cs="Arial"/>
          <w:iCs/>
          <w:kern w:val="0"/>
          <w:sz w:val="17"/>
          <w:szCs w:val="17"/>
          <w:lang w:eastAsia="zh-CN"/>
          <w14:ligatures w14:val="none"/>
        </w:rPr>
        <w:t xml:space="preserve">        </w:t>
      </w:r>
      <w:r w:rsidRPr="002E36F3">
        <w:rPr>
          <w:rFonts w:eastAsia="Calibri" w:cs="Arial"/>
          <w:kern w:val="0"/>
          <w:sz w:val="17"/>
          <w:szCs w:val="17"/>
          <w:lang w:eastAsia="zh-CN"/>
          <w14:ligatures w14:val="none"/>
        </w:rPr>
        <w:t>|</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BibliographicData.xml</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bibliographic data in XML</w:t>
      </w:r>
    </w:p>
    <w:p w14:paraId="7DF902EC"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ClassificationData.xml</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classification data in XML</w:t>
      </w:r>
    </w:p>
    <w:p w14:paraId="54F20547"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SimSun" w:cs="Arial"/>
          <w:kern w:val="0"/>
          <w:sz w:val="17"/>
          <w:szCs w:val="17"/>
          <w:lang w:eastAsia="zh-CN"/>
          <w14:ligatures w14:val="none"/>
        </w:rPr>
        <w:t>|</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Claims.docx</w:t>
      </w:r>
      <w:r w:rsidRPr="002E36F3">
        <w:rPr>
          <w:rFonts w:eastAsia="Calibri" w:cs="Arial"/>
          <w:b/>
          <w:bCs/>
          <w:kern w:val="0"/>
          <w:sz w:val="17"/>
          <w:szCs w:val="17"/>
          <w:lang w:eastAsia="zh-CN"/>
          <w14:ligatures w14:val="none"/>
        </w:rPr>
        <w:tab/>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claims in DOCX</w:t>
      </w:r>
    </w:p>
    <w:p w14:paraId="63C16436"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SimSun" w:cs="Arial"/>
          <w:kern w:val="0"/>
          <w:sz w:val="17"/>
          <w:szCs w:val="17"/>
          <w:lang w:eastAsia="zh-CN"/>
          <w14:ligatures w14:val="none"/>
        </w:rPr>
        <w:t>|</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Description.docx</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description in DOCX</w:t>
      </w:r>
      <w:r w:rsidRPr="002E36F3">
        <w:rPr>
          <w:rFonts w:eastAsia="Calibri" w:cs="Arial"/>
          <w:kern w:val="0"/>
          <w:sz w:val="17"/>
          <w:szCs w:val="17"/>
          <w:lang w:eastAsia="zh-CN"/>
          <w14:ligatures w14:val="none"/>
        </w:rPr>
        <w:tab/>
      </w:r>
    </w:p>
    <w:p w14:paraId="0D2E4948" w14:textId="77777777" w:rsidR="00821E18" w:rsidRPr="002E36F3" w:rsidRDefault="00821E18" w:rsidP="00821E18">
      <w:pPr>
        <w:kinsoku w:val="0"/>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Drawings_0001.tif</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drawing sheet</w:t>
      </w:r>
    </w:p>
    <w:p w14:paraId="43BE0495" w14:textId="77777777" w:rsidR="00821E18" w:rsidRPr="002E36F3" w:rsidRDefault="00821E18" w:rsidP="00821E18">
      <w:pPr>
        <w:kinsoku w:val="0"/>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Drawings_0002.tif</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drawing sheet</w:t>
      </w:r>
    </w:p>
    <w:p w14:paraId="6BC28F29" w14:textId="77777777" w:rsidR="00821E18" w:rsidRPr="002E36F3" w:rsidRDefault="00821E18" w:rsidP="00821E18">
      <w:pPr>
        <w:spacing w:before="0" w:after="0"/>
        <w:rPr>
          <w:rFonts w:eastAsia="Calibri" w:cs="Arial"/>
          <w:b/>
          <w:bCs/>
          <w:kern w:val="0"/>
          <w:sz w:val="17"/>
          <w:szCs w:val="17"/>
          <w:lang w:eastAsia="zh-CN"/>
          <w14:ligatures w14:val="none"/>
        </w:rPr>
      </w:pPr>
      <w:r w:rsidRPr="002E36F3">
        <w:rPr>
          <w:rFonts w:eastAsia="SimSun" w:cs="Arial"/>
          <w:b/>
          <w:bCs/>
          <w:kern w:val="0"/>
          <w:sz w:val="17"/>
          <w:szCs w:val="17"/>
          <w:lang w:eastAsia="zh-CN"/>
          <w14:ligatures w14:val="none"/>
        </w:rPr>
        <w:t xml:space="preserve">        └</w:t>
      </w:r>
      <w:r w:rsidRPr="002E36F3">
        <w:rPr>
          <w:rFonts w:eastAsia="Calibri" w:cs="Arial"/>
          <w:kern w:val="0"/>
          <w:sz w:val="17"/>
          <w:szCs w:val="17"/>
          <w:lang w:eastAsia="zh-CN"/>
          <w14:ligatures w14:val="none"/>
        </w:rPr>
        <w:t>----</w:t>
      </w:r>
      <w:r w:rsidRPr="002E36F3">
        <w:rPr>
          <w:rFonts w:eastAsia="Calibri" w:cs="Arial"/>
          <w:b/>
          <w:bCs/>
          <w:kern w:val="0"/>
          <w:sz w:val="17"/>
          <w:szCs w:val="17"/>
          <w:lang w:eastAsia="zh-CN"/>
          <w14:ligatures w14:val="none"/>
        </w:rPr>
        <w:t>US_59111111_20220719_Description</w:t>
      </w:r>
    </w:p>
    <w:p w14:paraId="21FAF93B" w14:textId="77777777" w:rsidR="00821E18" w:rsidRPr="002E36F3" w:rsidRDefault="00821E18" w:rsidP="00821E18">
      <w:pPr>
        <w:kinsoku w:val="0"/>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w:t>
      </w:r>
      <w:r w:rsidRPr="002E36F3">
        <w:rPr>
          <w:rFonts w:eastAsia="Calibri" w:cs="Arial"/>
          <w:b/>
          <w:bCs/>
          <w:iCs/>
          <w:kern w:val="0"/>
          <w:sz w:val="17"/>
          <w:szCs w:val="17"/>
          <w:lang w:eastAsia="zh-CN"/>
          <w14:ligatures w14:val="none"/>
        </w:rPr>
        <w:t>US_59111111_20220719_</w:t>
      </w:r>
      <w:r w:rsidRPr="002E36F3">
        <w:rPr>
          <w:rFonts w:eastAsia="Calibri" w:cs="Arial"/>
          <w:b/>
          <w:bCs/>
          <w:kern w:val="0"/>
          <w:sz w:val="17"/>
          <w:szCs w:val="17"/>
          <w:lang w:eastAsia="zh-CN"/>
          <w14:ligatures w14:val="none"/>
        </w:rPr>
        <w:t>Description.xml</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description in XML</w:t>
      </w:r>
    </w:p>
    <w:p w14:paraId="3437FE1D" w14:textId="77777777" w:rsidR="00821E18" w:rsidRPr="002E36F3" w:rsidRDefault="00821E18" w:rsidP="00821E18">
      <w:pPr>
        <w:kinsoku w:val="0"/>
        <w:spacing w:before="0" w:after="0"/>
        <w:rPr>
          <w:rFonts w:eastAsia="Calibri" w:cs="Arial"/>
          <w:b/>
          <w:bCs/>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Calibri" w:cs="Arial"/>
          <w:b/>
          <w:bCs/>
          <w:kern w:val="0"/>
          <w:sz w:val="17"/>
          <w:szCs w:val="17"/>
          <w:lang w:eastAsia="zh-CN"/>
          <w14:ligatures w14:val="none"/>
        </w:rPr>
        <w:t xml:space="preserve">      US_</w:t>
      </w:r>
      <w:r w:rsidRPr="002E36F3">
        <w:rPr>
          <w:rFonts w:eastAsia="Calibri" w:cs="Arial"/>
          <w:b/>
          <w:bCs/>
          <w:iCs/>
          <w:kern w:val="0"/>
          <w:sz w:val="17"/>
          <w:szCs w:val="17"/>
          <w:lang w:eastAsia="zh-CN"/>
          <w14:ligatures w14:val="none"/>
        </w:rPr>
        <w:t>59111111_20220719</w:t>
      </w:r>
      <w:r w:rsidRPr="002E36F3">
        <w:rPr>
          <w:rFonts w:eastAsia="Calibri" w:cs="Arial"/>
          <w:b/>
          <w:bCs/>
          <w:kern w:val="0"/>
          <w:sz w:val="17"/>
          <w:szCs w:val="17"/>
          <w:lang w:eastAsia="zh-CN"/>
          <w14:ligatures w14:val="none"/>
        </w:rPr>
        <w:t>_Description_00001.tif</w:t>
      </w:r>
      <w:r w:rsidRPr="002E36F3">
        <w:rPr>
          <w:rFonts w:eastAsia="Calibri" w:cs="Arial"/>
          <w:b/>
          <w:bCs/>
          <w:kern w:val="0"/>
          <w:sz w:val="17"/>
          <w:szCs w:val="17"/>
          <w:lang w:eastAsia="zh-CN"/>
          <w14:ligatures w14:val="none"/>
        </w:rPr>
        <w:tab/>
      </w:r>
      <w:r w:rsidRPr="002E36F3">
        <w:rPr>
          <w:rFonts w:eastAsia="Calibri" w:cs="Arial"/>
          <w:kern w:val="0"/>
          <w:sz w:val="17"/>
          <w:szCs w:val="17"/>
          <w:lang w:eastAsia="zh-CN"/>
          <w14:ligatures w14:val="none"/>
        </w:rPr>
        <w:t>//sample image in TIFF referenced by Description XML Document</w:t>
      </w:r>
    </w:p>
    <w:p w14:paraId="631C626B" w14:textId="77777777" w:rsidR="00821E18" w:rsidRPr="002E36F3" w:rsidRDefault="00821E18" w:rsidP="00821E18">
      <w:pPr>
        <w:spacing w:before="0" w:after="0"/>
        <w:rPr>
          <w:rFonts w:eastAsia="Calibri" w:cs="Arial"/>
          <w:kern w:val="0"/>
          <w:sz w:val="17"/>
          <w:szCs w:val="17"/>
          <w:lang w:eastAsia="zh-CN"/>
          <w14:ligatures w14:val="none"/>
        </w:rPr>
      </w:pPr>
      <w:r w:rsidRPr="002E36F3">
        <w:rPr>
          <w:rFonts w:eastAsia="Calibri" w:cs="Arial"/>
          <w:kern w:val="0"/>
          <w:sz w:val="17"/>
          <w:szCs w:val="17"/>
          <w:lang w:eastAsia="zh-CN"/>
          <w14:ligatures w14:val="none"/>
        </w:rPr>
        <w:t xml:space="preserve">                </w:t>
      </w:r>
      <w:r w:rsidRPr="002E36F3">
        <w:rPr>
          <w:rFonts w:eastAsia="SimSun" w:cs="Arial"/>
          <w:b/>
          <w:bCs/>
          <w:kern w:val="0"/>
          <w:sz w:val="17"/>
          <w:szCs w:val="17"/>
          <w:lang w:eastAsia="zh-CN"/>
          <w14:ligatures w14:val="none"/>
        </w:rPr>
        <w:t>└</w:t>
      </w:r>
      <w:r w:rsidRPr="002E36F3">
        <w:rPr>
          <w:rFonts w:eastAsia="Calibri" w:cs="Arial"/>
          <w:kern w:val="0"/>
          <w:sz w:val="17"/>
          <w:szCs w:val="17"/>
          <w:lang w:eastAsia="zh-CN"/>
          <w14:ligatures w14:val="none"/>
        </w:rPr>
        <w:t>----</w:t>
      </w:r>
      <w:r w:rsidRPr="002E36F3">
        <w:rPr>
          <w:rFonts w:eastAsia="Calibri" w:cs="Arial"/>
          <w:b/>
          <w:bCs/>
          <w:iCs/>
          <w:kern w:val="0"/>
          <w:sz w:val="17"/>
          <w:szCs w:val="17"/>
          <w:lang w:eastAsia="zh-CN"/>
          <w14:ligatures w14:val="none"/>
        </w:rPr>
        <w:t>US_59111111_20220719_Description_</w:t>
      </w:r>
      <w:r w:rsidRPr="002E36F3">
        <w:rPr>
          <w:rFonts w:eastAsia="Calibri" w:cs="Arial"/>
          <w:b/>
          <w:bCs/>
          <w:kern w:val="0"/>
          <w:sz w:val="17"/>
          <w:szCs w:val="17"/>
          <w:lang w:eastAsia="zh-CN"/>
          <w14:ligatures w14:val="none"/>
        </w:rPr>
        <w:t>00002.tif</w:t>
      </w:r>
      <w:r w:rsidRPr="002E36F3">
        <w:rPr>
          <w:rFonts w:eastAsia="SimSun" w:cs="Arial"/>
          <w:kern w:val="0"/>
          <w:sz w:val="17"/>
          <w:szCs w:val="17"/>
          <w:lang w:eastAsia="zh-CN"/>
          <w14:ligatures w14:val="none"/>
        </w:rPr>
        <w:tab/>
      </w:r>
      <w:r w:rsidRPr="002E36F3">
        <w:rPr>
          <w:rFonts w:eastAsia="Calibri" w:cs="Arial"/>
          <w:kern w:val="0"/>
          <w:sz w:val="17"/>
          <w:szCs w:val="17"/>
          <w:lang w:eastAsia="zh-CN"/>
          <w14:ligatures w14:val="none"/>
        </w:rPr>
        <w:t>//sample image in TIFF referenced by Description XML Document</w:t>
      </w:r>
    </w:p>
    <w:p w14:paraId="52F89270" w14:textId="77777777" w:rsidR="00821E18" w:rsidRPr="002E36F3" w:rsidRDefault="00821E18" w:rsidP="00821E18">
      <w:pPr>
        <w:spacing w:before="0" w:after="0"/>
        <w:rPr>
          <w:rFonts w:eastAsia="SimSun" w:cs="Arial"/>
          <w:b/>
          <w:kern w:val="0"/>
          <w:sz w:val="17"/>
          <w:szCs w:val="17"/>
          <w:lang w:eastAsia="zh-CN"/>
          <w14:ligatures w14:val="none"/>
        </w:rPr>
      </w:pPr>
    </w:p>
    <w:p w14:paraId="2516BE49" w14:textId="77777777" w:rsidR="00821E18" w:rsidRPr="00885C99" w:rsidRDefault="00821E18" w:rsidP="00821E18">
      <w:pPr>
        <w:keepLines/>
        <w:spacing w:before="0" w:after="170"/>
        <w:jc w:val="right"/>
        <w:rPr>
          <w:rFonts w:eastAsia="Times New Roman" w:cs="Arial"/>
          <w:kern w:val="0"/>
          <w14:ligatures w14:val="none"/>
        </w:rPr>
      </w:pPr>
    </w:p>
    <w:p w14:paraId="41D480E8" w14:textId="72829187" w:rsidR="00537D00" w:rsidRPr="00885C99" w:rsidRDefault="00537D00" w:rsidP="008514E6">
      <w:pPr>
        <w:spacing w:before="0" w:after="0"/>
        <w:ind w:left="5533"/>
        <w:jc w:val="center"/>
        <w:rPr>
          <w:rFonts w:eastAsia="Calibri" w:cs="Arial"/>
          <w:bCs/>
          <w:kern w:val="0"/>
          <w:lang w:eastAsia="zh-CN"/>
          <w14:ligatures w14:val="none"/>
        </w:rPr>
      </w:pPr>
      <w:r w:rsidRPr="00885C99">
        <w:rPr>
          <w:rFonts w:eastAsia="Calibri" w:cs="Arial"/>
          <w:bCs/>
          <w:kern w:val="0"/>
          <w:lang w:eastAsia="zh-CN"/>
          <w14:ligatures w14:val="none"/>
        </w:rPr>
        <w:t xml:space="preserve">[Appendix </w:t>
      </w:r>
      <w:r w:rsidR="00210BCC" w:rsidRPr="00885C99">
        <w:rPr>
          <w:rFonts w:eastAsia="Calibri" w:cs="Arial"/>
          <w:bCs/>
          <w:kern w:val="0"/>
          <w:lang w:eastAsia="zh-CN"/>
          <w14:ligatures w14:val="none"/>
        </w:rPr>
        <w:t>B</w:t>
      </w:r>
      <w:r w:rsidRPr="00885C99">
        <w:rPr>
          <w:rFonts w:eastAsia="Calibri" w:cs="Arial"/>
          <w:bCs/>
          <w:kern w:val="0"/>
          <w:lang w:eastAsia="zh-CN"/>
          <w14:ligatures w14:val="none"/>
        </w:rPr>
        <w:t xml:space="preserve"> to Annex II</w:t>
      </w:r>
      <w:r w:rsidR="001C62ED">
        <w:rPr>
          <w:rFonts w:eastAsia="Calibri" w:cs="Arial"/>
          <w:bCs/>
          <w:kern w:val="0"/>
          <w:lang w:eastAsia="zh-CN"/>
          <w14:ligatures w14:val="none"/>
        </w:rPr>
        <w:t xml:space="preserve"> </w:t>
      </w:r>
      <w:r w:rsidR="006211EB">
        <w:rPr>
          <w:rFonts w:eastAsia="Calibri" w:cs="Arial"/>
          <w:bCs/>
          <w:kern w:val="0"/>
          <w:lang w:eastAsia="zh-CN"/>
          <w14:ligatures w14:val="none"/>
        </w:rPr>
        <w:t>of</w:t>
      </w:r>
      <w:r w:rsidR="001C62ED">
        <w:rPr>
          <w:rFonts w:eastAsia="Calibri" w:cs="Arial"/>
          <w:bCs/>
          <w:kern w:val="0"/>
          <w:lang w:eastAsia="zh-CN"/>
          <w14:ligatures w14:val="none"/>
        </w:rPr>
        <w:t xml:space="preserve"> ST.92 </w:t>
      </w:r>
      <w:r w:rsidRPr="00885C99">
        <w:rPr>
          <w:rFonts w:eastAsia="Calibri" w:cs="Arial"/>
          <w:bCs/>
          <w:kern w:val="0"/>
          <w:lang w:eastAsia="zh-CN"/>
          <w14:ligatures w14:val="none"/>
        </w:rPr>
        <w:t>follows]</w:t>
      </w:r>
    </w:p>
    <w:p w14:paraId="4C77F543" w14:textId="3FF02F6E" w:rsidR="00821E18" w:rsidRDefault="00821E18" w:rsidP="00821E18">
      <w:pPr>
        <w:keepLines/>
        <w:spacing w:before="0" w:after="170"/>
        <w:jc w:val="right"/>
        <w:rPr>
          <w:ins w:id="1675" w:author="Author"/>
          <w:rFonts w:eastAsia="Times New Roman" w:cs="Arial"/>
          <w:kern w:val="0"/>
          <w:sz w:val="17"/>
          <w:szCs w:val="17"/>
          <w14:ligatures w14:val="none"/>
        </w:rPr>
      </w:pPr>
    </w:p>
    <w:p w14:paraId="5350993D" w14:textId="77777777" w:rsidR="00E2206C" w:rsidRPr="002E36F3" w:rsidRDefault="00E2206C" w:rsidP="00821E18">
      <w:pPr>
        <w:keepLines/>
        <w:spacing w:before="0" w:after="170"/>
        <w:jc w:val="right"/>
        <w:rPr>
          <w:ins w:id="1676" w:author="Author"/>
          <w:rFonts w:eastAsia="Times New Roman" w:cs="Arial"/>
          <w:kern w:val="0"/>
          <w:sz w:val="17"/>
          <w:szCs w:val="17"/>
          <w14:ligatures w14:val="none"/>
        </w:rPr>
      </w:pPr>
    </w:p>
    <w:p w14:paraId="71182CBA" w14:textId="16CFC248" w:rsidR="003273D3" w:rsidRPr="002E36F3" w:rsidRDefault="00821E18" w:rsidP="003273D3">
      <w:pPr>
        <w:autoSpaceDE w:val="0"/>
        <w:autoSpaceDN w:val="0"/>
        <w:adjustRightInd w:val="0"/>
        <w:spacing w:before="0" w:after="0" w:line="360" w:lineRule="auto"/>
        <w:jc w:val="center"/>
        <w:outlineLvl w:val="0"/>
        <w:rPr>
          <w:ins w:id="1677" w:author="Author"/>
          <w:rFonts w:eastAsia="SimSun" w:cs="Arial"/>
          <w:b/>
          <w:bCs/>
          <w:color w:val="000000"/>
          <w:kern w:val="0"/>
          <w:sz w:val="17"/>
          <w:szCs w:val="17"/>
          <w:lang w:val="en-AU" w:eastAsia="zh-CN"/>
          <w14:ligatures w14:val="none"/>
        </w:rPr>
      </w:pPr>
      <w:ins w:id="1678" w:author="Author">
        <w:r w:rsidRPr="002E36F3">
          <w:rPr>
            <w:rFonts w:eastAsia="SimSun" w:cs="Arial"/>
            <w:kern w:val="0"/>
            <w:sz w:val="17"/>
            <w:szCs w:val="17"/>
            <w:lang w:eastAsia="zh-CN"/>
            <w14:ligatures w14:val="none"/>
          </w:rPr>
          <w:br w:type="page"/>
        </w:r>
        <w:bookmarkStart w:id="1679" w:name="_Toc211324041"/>
        <w:bookmarkStart w:id="1680" w:name="_Toc211443161"/>
        <w:bookmarkStart w:id="1681" w:name="_Toc211443356"/>
        <w:bookmarkStart w:id="1682" w:name="_Toc180148836"/>
        <w:r w:rsidR="003273D3" w:rsidRPr="00A80A77">
          <w:rPr>
            <w:rFonts w:eastAsia="SimSun" w:cs="Arial"/>
            <w:b/>
            <w:bCs/>
            <w:kern w:val="0"/>
            <w:sz w:val="17"/>
            <w:szCs w:val="17"/>
            <w:lang w:val="en-AU" w:eastAsia="zh-CN"/>
            <w14:ligatures w14:val="none"/>
          </w:rPr>
          <w:t xml:space="preserve">APPENDIX </w:t>
        </w:r>
        <w:r w:rsidR="00210BCC" w:rsidRPr="00A80A77">
          <w:rPr>
            <w:rFonts w:eastAsia="SimSun" w:cs="Arial"/>
            <w:b/>
            <w:bCs/>
            <w:kern w:val="0"/>
            <w:sz w:val="17"/>
            <w:szCs w:val="17"/>
            <w:lang w:val="en-AU" w:eastAsia="zh-CN"/>
            <w14:ligatures w14:val="none"/>
          </w:rPr>
          <w:t>B</w:t>
        </w:r>
        <w:r w:rsidR="003273D3" w:rsidRPr="00A80A77">
          <w:rPr>
            <w:rFonts w:eastAsia="SimSun" w:cs="Arial"/>
            <w:b/>
            <w:bCs/>
            <w:kern w:val="0"/>
            <w:sz w:val="17"/>
            <w:szCs w:val="17"/>
            <w:lang w:val="en-AU" w:eastAsia="zh-CN"/>
            <w14:ligatures w14:val="none"/>
          </w:rPr>
          <w:t xml:space="preserve"> TO ANNEX II</w:t>
        </w:r>
        <w:bookmarkEnd w:id="1679"/>
        <w:bookmarkEnd w:id="1680"/>
        <w:bookmarkEnd w:id="1681"/>
      </w:ins>
    </w:p>
    <w:p w14:paraId="557BA7A7" w14:textId="48A8A123" w:rsidR="00927879" w:rsidRPr="002E36F3" w:rsidRDefault="00927879" w:rsidP="00CB7CDA">
      <w:pPr>
        <w:autoSpaceDE w:val="0"/>
        <w:autoSpaceDN w:val="0"/>
        <w:adjustRightInd w:val="0"/>
        <w:spacing w:before="0" w:after="0" w:line="360" w:lineRule="auto"/>
        <w:jc w:val="center"/>
        <w:outlineLvl w:val="0"/>
        <w:rPr>
          <w:ins w:id="1683" w:author="Author"/>
          <w:rFonts w:eastAsia="SimSun" w:cs="Arial"/>
          <w:color w:val="000000"/>
          <w:kern w:val="0"/>
          <w:sz w:val="17"/>
          <w:szCs w:val="17"/>
          <w:lang w:val="en-AU" w:eastAsia="zh-CN"/>
          <w14:ligatures w14:val="none"/>
        </w:rPr>
      </w:pPr>
      <w:bookmarkStart w:id="1684" w:name="_Toc198822808"/>
      <w:bookmarkStart w:id="1685" w:name="_Toc203552056"/>
      <w:bookmarkStart w:id="1686" w:name="_Toc211324042"/>
      <w:bookmarkStart w:id="1687" w:name="_Toc211443162"/>
      <w:bookmarkStart w:id="1688" w:name="_Toc211443357"/>
      <w:ins w:id="1689" w:author="Author">
        <w:r w:rsidRPr="002E36F3">
          <w:rPr>
            <w:rFonts w:eastAsia="SimSun" w:cs="Arial"/>
            <w:color w:val="000000"/>
            <w:kern w:val="0"/>
            <w:sz w:val="17"/>
            <w:szCs w:val="17"/>
            <w:lang w:val="en-AU" w:eastAsia="zh-CN"/>
            <w14:ligatures w14:val="none"/>
          </w:rPr>
          <w:t>PDDP Example</w:t>
        </w:r>
        <w:r w:rsidR="00723B44" w:rsidRPr="002E36F3">
          <w:rPr>
            <w:rFonts w:eastAsia="SimSun" w:cs="Arial"/>
            <w:color w:val="000000"/>
            <w:kern w:val="0"/>
            <w:sz w:val="17"/>
            <w:szCs w:val="17"/>
            <w:lang w:val="en-AU" w:eastAsia="zh-CN"/>
            <w14:ligatures w14:val="none"/>
          </w:rPr>
          <w:t xml:space="preserve"> for Industrial Design</w:t>
        </w:r>
        <w:bookmarkEnd w:id="1684"/>
        <w:bookmarkEnd w:id="1685"/>
        <w:bookmarkEnd w:id="1686"/>
        <w:bookmarkEnd w:id="1687"/>
        <w:bookmarkEnd w:id="1688"/>
      </w:ins>
    </w:p>
    <w:p w14:paraId="03DB9DB8" w14:textId="77777777" w:rsidR="00927879" w:rsidRPr="002E36F3" w:rsidRDefault="00927879" w:rsidP="00927879">
      <w:pPr>
        <w:keepNext/>
        <w:widowControl w:val="0"/>
        <w:kinsoku w:val="0"/>
        <w:spacing w:before="240" w:after="60"/>
        <w:outlineLvl w:val="2"/>
        <w:rPr>
          <w:ins w:id="1690" w:author="Author"/>
          <w:rFonts w:eastAsia="SimSun" w:cs="Arial"/>
          <w:kern w:val="0"/>
          <w:sz w:val="17"/>
          <w:szCs w:val="17"/>
          <w:u w:val="single"/>
          <w14:ligatures w14:val="none"/>
        </w:rPr>
      </w:pPr>
      <w:bookmarkStart w:id="1691" w:name="_Toc198822809"/>
      <w:bookmarkStart w:id="1692" w:name="_Toc203552057"/>
      <w:bookmarkStart w:id="1693" w:name="_Toc211324043"/>
      <w:bookmarkStart w:id="1694" w:name="_Toc211443163"/>
      <w:bookmarkStart w:id="1695" w:name="_Toc211443358"/>
      <w:ins w:id="1696" w:author="Author">
        <w:r w:rsidRPr="002E36F3">
          <w:rPr>
            <w:rFonts w:eastAsia="SimSun" w:cs="Arial"/>
            <w:kern w:val="0"/>
            <w:sz w:val="17"/>
            <w:szCs w:val="17"/>
            <w:u w:val="single"/>
            <w14:ligatures w14:val="none"/>
          </w:rPr>
          <w:t>Table format</w:t>
        </w:r>
        <w:bookmarkEnd w:id="1691"/>
        <w:bookmarkEnd w:id="1692"/>
        <w:bookmarkEnd w:id="1693"/>
        <w:bookmarkEnd w:id="1694"/>
        <w:bookmarkEnd w:id="1695"/>
      </w:ins>
    </w:p>
    <w:p w14:paraId="3A3848C5" w14:textId="76107434" w:rsidR="002E7D72" w:rsidRPr="002E36F3" w:rsidRDefault="00324B70" w:rsidP="001712E7">
      <w:pPr>
        <w:rPr>
          <w:ins w:id="1697" w:author="Author"/>
          <w:rFonts w:eastAsia="SimSun" w:cs="Arial"/>
          <w:kern w:val="0"/>
          <w:sz w:val="17"/>
          <w:szCs w:val="17"/>
          <w14:ligatures w14:val="none"/>
        </w:rPr>
      </w:pPr>
      <w:ins w:id="1698" w:author="Author">
        <w:r w:rsidRPr="002E36F3">
          <w:rPr>
            <w:rFonts w:eastAsia="SimSun" w:cs="Arial"/>
            <w:kern w:val="0"/>
            <w:sz w:val="17"/>
            <w:szCs w:val="17"/>
            <w14:ligatures w14:val="none"/>
          </w:rPr>
          <w:t xml:space="preserve">Provided below is an example of a PDDP ZIP file, in table format, for </w:t>
        </w:r>
        <w:r w:rsidRPr="00882F99">
          <w:rPr>
            <w:rFonts w:ascii="Courier New" w:eastAsia="SimSun" w:hAnsi="Courier New" w:cs="Courier New"/>
            <w:kern w:val="0"/>
            <w:sz w:val="17"/>
            <w:szCs w:val="17"/>
            <w14:ligatures w14:val="none"/>
          </w:rPr>
          <w:t>Design_EM_015065203-0001_20250101.zip</w:t>
        </w:r>
        <w:r w:rsidRPr="002E36F3">
          <w:rPr>
            <w:rFonts w:eastAsia="SimSun" w:cs="Arial"/>
            <w:kern w:val="0"/>
            <w:sz w:val="17"/>
            <w:szCs w:val="17"/>
            <w14:ligatures w14:val="none"/>
          </w:rPr>
          <w:t>, which describes the package structure including the files and folders which are included within the ZIP file.</w:t>
        </w:r>
      </w:ins>
    </w:p>
    <w:tbl>
      <w:tblPr>
        <w:tblW w:w="1003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544"/>
        <w:gridCol w:w="3260"/>
        <w:gridCol w:w="4232"/>
      </w:tblGrid>
      <w:tr w:rsidR="00EF5066" w:rsidRPr="002E36F3" w14:paraId="01518E60" w14:textId="77777777" w:rsidTr="00D57677">
        <w:trPr>
          <w:trHeight w:val="20"/>
          <w:ins w:id="1699" w:author="Author"/>
        </w:trPr>
        <w:tc>
          <w:tcPr>
            <w:tcW w:w="2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7D0093C4" w14:textId="77777777" w:rsidR="00EF5066" w:rsidRPr="002E36F3" w:rsidRDefault="00EF5066" w:rsidP="00996E10">
            <w:pPr>
              <w:spacing w:before="120" w:after="120"/>
              <w:rPr>
                <w:ins w:id="1700" w:author="Author"/>
                <w:rFonts w:eastAsia="SimSun" w:cs="Arial"/>
                <w:b/>
                <w:bCs/>
                <w:color w:val="000000"/>
                <w:kern w:val="0"/>
                <w:sz w:val="17"/>
                <w:szCs w:val="17"/>
                <w:lang w:eastAsia="zh-CN"/>
                <w14:ligatures w14:val="none"/>
              </w:rPr>
            </w:pPr>
            <w:ins w:id="1701" w:author="Author">
              <w:r w:rsidRPr="002E36F3">
                <w:rPr>
                  <w:rFonts w:eastAsia="SimSun" w:cs="Arial"/>
                  <w:b/>
                  <w:bCs/>
                  <w:color w:val="000000"/>
                  <w:kern w:val="0"/>
                  <w:sz w:val="17"/>
                  <w:szCs w:val="17"/>
                  <w:lang w:val="en-GB" w:eastAsia="zh-CN"/>
                  <w14:ligatures w14:val="none"/>
                </w:rPr>
                <w:t>File/Folder Name</w:t>
              </w:r>
              <w:r w:rsidRPr="002E36F3">
                <w:rPr>
                  <w:rFonts w:eastAsia="SimSun" w:cs="Arial"/>
                  <w:b/>
                  <w:bCs/>
                  <w:color w:val="000000"/>
                  <w:kern w:val="0"/>
                  <w:sz w:val="17"/>
                  <w:szCs w:val="17"/>
                  <w:lang w:eastAsia="zh-CN"/>
                  <w14:ligatures w14:val="none"/>
                </w:rPr>
                <w:t> </w:t>
              </w:r>
            </w:ins>
          </w:p>
        </w:tc>
        <w:tc>
          <w:tcPr>
            <w:tcW w:w="3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1A31B327" w14:textId="77777777" w:rsidR="00EF5066" w:rsidRPr="002E36F3" w:rsidRDefault="00EF5066" w:rsidP="00996E10">
            <w:pPr>
              <w:spacing w:before="120" w:after="120"/>
              <w:rPr>
                <w:ins w:id="1702" w:author="Author"/>
                <w:rFonts w:eastAsia="SimSun" w:cs="Arial"/>
                <w:b/>
                <w:bCs/>
                <w:color w:val="000000"/>
                <w:kern w:val="0"/>
                <w:sz w:val="17"/>
                <w:szCs w:val="17"/>
                <w:lang w:eastAsia="zh-CN"/>
                <w14:ligatures w14:val="none"/>
              </w:rPr>
            </w:pPr>
            <w:ins w:id="1703" w:author="Author">
              <w:r w:rsidRPr="002E36F3">
                <w:rPr>
                  <w:rFonts w:eastAsia="SimSun" w:cs="Arial"/>
                  <w:b/>
                  <w:bCs/>
                  <w:color w:val="000000"/>
                  <w:kern w:val="0"/>
                  <w:sz w:val="17"/>
                  <w:szCs w:val="17"/>
                  <w:lang w:val="en-GB" w:eastAsia="zh-CN"/>
                  <w14:ligatures w14:val="none"/>
                </w:rPr>
                <w:t>File Name</w:t>
              </w:r>
              <w:r w:rsidRPr="002E36F3">
                <w:rPr>
                  <w:rFonts w:eastAsia="SimSun" w:cs="Arial"/>
                  <w:b/>
                  <w:bCs/>
                  <w:color w:val="000000"/>
                  <w:kern w:val="0"/>
                  <w:sz w:val="17"/>
                  <w:szCs w:val="17"/>
                  <w:lang w:eastAsia="zh-CN"/>
                  <w14:ligatures w14:val="none"/>
                </w:rPr>
                <w:t> </w:t>
              </w:r>
            </w:ins>
          </w:p>
        </w:tc>
        <w:tc>
          <w:tcPr>
            <w:tcW w:w="4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7FB296D6" w14:textId="77777777" w:rsidR="00EF5066" w:rsidRPr="002E36F3" w:rsidRDefault="00EF5066" w:rsidP="00996E10">
            <w:pPr>
              <w:spacing w:before="120" w:after="120"/>
              <w:rPr>
                <w:ins w:id="1704" w:author="Author"/>
                <w:rFonts w:eastAsia="SimSun" w:cs="Arial"/>
                <w:b/>
                <w:bCs/>
                <w:color w:val="000000"/>
                <w:kern w:val="0"/>
                <w:sz w:val="17"/>
                <w:szCs w:val="17"/>
                <w:lang w:eastAsia="zh-CN"/>
                <w14:ligatures w14:val="none"/>
              </w:rPr>
            </w:pPr>
            <w:ins w:id="1705" w:author="Author">
              <w:r w:rsidRPr="002E36F3">
                <w:rPr>
                  <w:rFonts w:eastAsia="SimSun" w:cs="Arial"/>
                  <w:b/>
                  <w:bCs/>
                  <w:color w:val="000000"/>
                  <w:kern w:val="0"/>
                  <w:sz w:val="17"/>
                  <w:szCs w:val="17"/>
                  <w:lang w:val="en-GB" w:eastAsia="zh-CN"/>
                  <w14:ligatures w14:val="none"/>
                </w:rPr>
                <w:t>Comment</w:t>
              </w:r>
              <w:r w:rsidRPr="002E36F3">
                <w:rPr>
                  <w:rFonts w:eastAsia="SimSun" w:cs="Arial"/>
                  <w:b/>
                  <w:bCs/>
                  <w:color w:val="000000"/>
                  <w:kern w:val="0"/>
                  <w:sz w:val="17"/>
                  <w:szCs w:val="17"/>
                  <w:lang w:eastAsia="zh-CN"/>
                  <w14:ligatures w14:val="none"/>
                </w:rPr>
                <w:t> </w:t>
              </w:r>
            </w:ins>
          </w:p>
        </w:tc>
      </w:tr>
      <w:tr w:rsidR="00EF5066" w:rsidRPr="002E36F3" w14:paraId="64D39092" w14:textId="77777777" w:rsidTr="000C0047">
        <w:trPr>
          <w:trHeight w:val="15"/>
          <w:ins w:id="1706" w:author="Author"/>
        </w:trPr>
        <w:tc>
          <w:tcPr>
            <w:tcW w:w="2544"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30CFAB74" w14:textId="77777777" w:rsidR="00EF5066" w:rsidRPr="002E36F3" w:rsidRDefault="00EF5066" w:rsidP="00EF5066">
            <w:pPr>
              <w:rPr>
                <w:ins w:id="1707" w:author="Author"/>
                <w:rFonts w:eastAsia="SimSun" w:cs="Arial"/>
                <w:b/>
                <w:bCs/>
                <w:color w:val="000000"/>
                <w:kern w:val="0"/>
                <w:sz w:val="17"/>
                <w:szCs w:val="17"/>
                <w:lang w:eastAsia="zh-CN"/>
                <w14:ligatures w14:val="none"/>
              </w:rPr>
            </w:pPr>
            <w:ins w:id="1708" w:author="Author">
              <w:r w:rsidRPr="002E36F3">
                <w:rPr>
                  <w:rFonts w:eastAsia="SimSun" w:cs="Arial"/>
                  <w:b/>
                  <w:bCs/>
                  <w:color w:val="000000"/>
                  <w:kern w:val="0"/>
                  <w:sz w:val="17"/>
                  <w:szCs w:val="17"/>
                  <w:lang w:val="en-GB" w:eastAsia="zh-CN"/>
                  <w14:ligatures w14:val="none"/>
                </w:rPr>
                <w:t>PriorityDocumentIndex.xml</w:t>
              </w:r>
              <w:r w:rsidRPr="002E36F3">
                <w:rPr>
                  <w:rFonts w:eastAsia="SimSun" w:cs="Arial"/>
                  <w:b/>
                  <w:bCs/>
                  <w:color w:val="000000"/>
                  <w:kern w:val="0"/>
                  <w:sz w:val="17"/>
                  <w:szCs w:val="17"/>
                  <w:lang w:eastAsia="zh-CN"/>
                  <w14:ligatures w14:val="none"/>
                </w:rPr>
                <w:t> </w:t>
              </w:r>
            </w:ins>
          </w:p>
        </w:tc>
        <w:tc>
          <w:tcPr>
            <w:tcW w:w="3260" w:type="dxa"/>
            <w:tcBorders>
              <w:top w:val="single" w:sz="6" w:space="0" w:color="auto"/>
              <w:left w:val="single" w:sz="6" w:space="0" w:color="auto"/>
              <w:bottom w:val="single" w:sz="4" w:space="0" w:color="auto"/>
              <w:right w:val="single" w:sz="6" w:space="0" w:color="auto"/>
            </w:tcBorders>
            <w:tcMar>
              <w:left w:w="115" w:type="dxa"/>
              <w:right w:w="115" w:type="dxa"/>
            </w:tcMar>
            <w:hideMark/>
          </w:tcPr>
          <w:p w14:paraId="29F14BEC" w14:textId="77777777" w:rsidR="00EF5066" w:rsidRPr="002E36F3" w:rsidRDefault="00EF5066" w:rsidP="00E77CAD">
            <w:pPr>
              <w:spacing w:before="0" w:after="0"/>
              <w:jc w:val="both"/>
              <w:rPr>
                <w:ins w:id="1709" w:author="Author"/>
                <w:rFonts w:eastAsia="Times New Roman" w:cs="Arial"/>
                <w:iCs/>
                <w:color w:val="000000"/>
                <w:kern w:val="0"/>
                <w:sz w:val="17"/>
                <w:szCs w:val="17"/>
                <w:lang w:val="en-GB" w:eastAsia="en-GB"/>
                <w14:ligatures w14:val="none"/>
              </w:rPr>
            </w:pPr>
            <w:ins w:id="1710" w:author="Author">
              <w:r w:rsidRPr="002E36F3">
                <w:rPr>
                  <w:rFonts w:eastAsia="Times New Roman" w:cs="Arial"/>
                  <w:iCs/>
                  <w:color w:val="000000"/>
                  <w:kern w:val="0"/>
                  <w:sz w:val="17"/>
                  <w:szCs w:val="17"/>
                  <w:lang w:val="en-GB" w:eastAsia="en-GB"/>
                  <w14:ligatures w14:val="none"/>
                </w:rPr>
                <w:t> </w:t>
              </w:r>
            </w:ins>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28FA665A" w14:textId="77777777" w:rsidR="00EF5066" w:rsidRPr="002E36F3" w:rsidRDefault="00EF5066" w:rsidP="00B06F2D">
            <w:pPr>
              <w:spacing w:before="0" w:after="0"/>
              <w:rPr>
                <w:ins w:id="1711" w:author="Author"/>
                <w:rFonts w:eastAsia="Times New Roman" w:cs="Arial"/>
                <w:color w:val="000000"/>
                <w:kern w:val="0"/>
                <w:sz w:val="17"/>
                <w:szCs w:val="17"/>
                <w:lang w:val="en-GB" w:eastAsia="en-GB"/>
                <w14:ligatures w14:val="none"/>
              </w:rPr>
            </w:pPr>
            <w:ins w:id="1712" w:author="Author">
              <w:r w:rsidRPr="002E36F3">
                <w:rPr>
                  <w:rFonts w:eastAsia="Times New Roman" w:cs="Arial"/>
                  <w:color w:val="000000"/>
                  <w:kern w:val="0"/>
                  <w:sz w:val="17"/>
                  <w:szCs w:val="17"/>
                  <w:lang w:val="en-GB" w:eastAsia="en-GB"/>
                  <w14:ligatures w14:val="none"/>
                </w:rPr>
                <w:t>PDDP Index file  </w:t>
              </w:r>
            </w:ins>
          </w:p>
          <w:p w14:paraId="29356313" w14:textId="329AC47B" w:rsidR="00EF5066" w:rsidRPr="001548E4" w:rsidRDefault="00EF5066" w:rsidP="001548E4">
            <w:pPr>
              <w:numPr>
                <w:ilvl w:val="0"/>
                <w:numId w:val="28"/>
              </w:numPr>
              <w:spacing w:before="0" w:after="0"/>
              <w:ind w:left="367" w:hanging="284"/>
              <w:jc w:val="both"/>
              <w:rPr>
                <w:ins w:id="1713" w:author="Author"/>
                <w:rFonts w:eastAsia="Times New Roman" w:cs="Arial"/>
                <w:iCs/>
                <w:color w:val="000000"/>
                <w:kern w:val="0"/>
                <w:sz w:val="17"/>
                <w:szCs w:val="17"/>
                <w:lang w:val="en-GB" w:eastAsia="en-GB"/>
                <w14:ligatures w14:val="none"/>
              </w:rPr>
            </w:pPr>
            <w:ins w:id="1714" w:author="Author">
              <w:r w:rsidRPr="001548E4">
                <w:rPr>
                  <w:rFonts w:eastAsia="Times New Roman" w:cs="Arial"/>
                  <w:iCs/>
                  <w:color w:val="000000"/>
                  <w:kern w:val="0"/>
                  <w:sz w:val="17"/>
                  <w:szCs w:val="17"/>
                  <w:lang w:val="en-GB" w:eastAsia="en-GB"/>
                  <w14:ligatures w14:val="none"/>
                </w:rPr>
                <w:t xml:space="preserve">If all designs are included, the element </w:t>
              </w:r>
              <w:proofErr w:type="spellStart"/>
              <w:r w:rsidR="001A373D" w:rsidRPr="001548E4">
                <w:rPr>
                  <w:rFonts w:ascii="Courier New" w:eastAsia="Times New Roman" w:hAnsi="Courier New" w:cs="Courier New"/>
                  <w:iCs/>
                  <w:color w:val="000000"/>
                  <w:kern w:val="0"/>
                  <w:sz w:val="17"/>
                  <w:szCs w:val="17"/>
                  <w:lang w:val="en-GB" w:eastAsia="en-GB"/>
                  <w14:ligatures w14:val="none"/>
                </w:rPr>
                <w:t>pde</w:t>
              </w:r>
              <w:r w:rsidRPr="001548E4">
                <w:rPr>
                  <w:rFonts w:ascii="Courier New" w:eastAsia="Times New Roman" w:hAnsi="Courier New" w:cs="Courier New"/>
                  <w:iCs/>
                  <w:color w:val="000000"/>
                  <w:kern w:val="0"/>
                  <w:sz w:val="17"/>
                  <w:szCs w:val="17"/>
                  <w:lang w:val="en-GB" w:eastAsia="en-GB"/>
                  <w14:ligatures w14:val="none"/>
                </w:rPr>
                <w:t>:AllDesignsIndicator</w:t>
              </w:r>
              <w:proofErr w:type="spellEnd"/>
              <w:r w:rsidRPr="001548E4">
                <w:rPr>
                  <w:rFonts w:eastAsia="Times New Roman" w:cs="Arial"/>
                  <w:iCs/>
                  <w:color w:val="000000"/>
                  <w:kern w:val="0"/>
                  <w:sz w:val="17"/>
                  <w:szCs w:val="17"/>
                  <w:lang w:val="en-GB" w:eastAsia="en-GB"/>
                  <w14:ligatures w14:val="none"/>
                </w:rPr>
                <w:t xml:space="preserve"> will be present. In this example, only a single design is included, so the </w:t>
              </w:r>
              <w:proofErr w:type="spellStart"/>
              <w:r w:rsidR="001A373D" w:rsidRPr="001548E4">
                <w:rPr>
                  <w:rFonts w:ascii="Courier New" w:eastAsia="Times New Roman" w:hAnsi="Courier New" w:cs="Courier New"/>
                  <w:iCs/>
                  <w:color w:val="000000"/>
                  <w:kern w:val="0"/>
                  <w:sz w:val="17"/>
                  <w:szCs w:val="17"/>
                  <w:lang w:val="en-GB" w:eastAsia="en-GB"/>
                  <w14:ligatures w14:val="none"/>
                </w:rPr>
                <w:t>pde</w:t>
              </w:r>
              <w:r w:rsidRPr="001548E4">
                <w:rPr>
                  <w:rFonts w:ascii="Courier New" w:eastAsia="Times New Roman" w:hAnsi="Courier New" w:cs="Courier New"/>
                  <w:iCs/>
                  <w:color w:val="000000"/>
                  <w:kern w:val="0"/>
                  <w:sz w:val="17"/>
                  <w:szCs w:val="17"/>
                  <w:lang w:val="en-GB" w:eastAsia="en-GB"/>
                  <w14:ligatures w14:val="none"/>
                </w:rPr>
                <w:t>:AllDesignsIndicator</w:t>
              </w:r>
              <w:proofErr w:type="spellEnd"/>
              <w:r w:rsidRPr="001548E4">
                <w:rPr>
                  <w:rFonts w:eastAsia="Times New Roman" w:cs="Arial"/>
                  <w:iCs/>
                  <w:color w:val="000000"/>
                  <w:kern w:val="0"/>
                  <w:sz w:val="17"/>
                  <w:szCs w:val="17"/>
                  <w:lang w:val="en-GB" w:eastAsia="en-GB"/>
                  <w14:ligatures w14:val="none"/>
                </w:rPr>
                <w:t xml:space="preserve"> will be omitted.</w:t>
              </w:r>
            </w:ins>
          </w:p>
          <w:p w14:paraId="55222586" w14:textId="42FCAA1C" w:rsidR="005C0996" w:rsidRPr="001548E4" w:rsidRDefault="005C0996" w:rsidP="001548E4">
            <w:pPr>
              <w:numPr>
                <w:ilvl w:val="0"/>
                <w:numId w:val="28"/>
              </w:numPr>
              <w:spacing w:before="0" w:after="0"/>
              <w:ind w:left="367" w:hanging="284"/>
              <w:jc w:val="both"/>
              <w:rPr>
                <w:ins w:id="1715" w:author="Author"/>
                <w:rFonts w:eastAsia="Times New Roman" w:cs="Arial"/>
                <w:iCs/>
                <w:color w:val="000000"/>
                <w:kern w:val="0"/>
                <w:sz w:val="17"/>
                <w:szCs w:val="17"/>
                <w:lang w:val="en-GB" w:eastAsia="en-GB"/>
                <w14:ligatures w14:val="none"/>
              </w:rPr>
            </w:pPr>
            <w:ins w:id="1716" w:author="Author">
              <w:r w:rsidRPr="001548E4">
                <w:rPr>
                  <w:rFonts w:eastAsia="Times New Roman" w:cs="Arial"/>
                  <w:iCs/>
                  <w:color w:val="000000"/>
                  <w:kern w:val="0"/>
                  <w:sz w:val="17"/>
                  <w:szCs w:val="17"/>
                  <w:lang w:val="en-GB" w:eastAsia="en-GB"/>
                  <w14:ligatures w14:val="none"/>
                </w:rPr>
                <w:t xml:space="preserve">If some designs are included, the element </w:t>
              </w:r>
              <w:proofErr w:type="spellStart"/>
              <w:r w:rsidRPr="001548E4">
                <w:rPr>
                  <w:rFonts w:ascii="Courier New" w:eastAsia="Times New Roman" w:hAnsi="Courier New" w:cs="Courier New"/>
                  <w:iCs/>
                  <w:color w:val="000000"/>
                  <w:kern w:val="0"/>
                  <w:sz w:val="17"/>
                  <w:szCs w:val="17"/>
                  <w:lang w:val="en-GB" w:eastAsia="en-GB"/>
                  <w14:ligatures w14:val="none"/>
                </w:rPr>
                <w:t>pde:DesignIdentifierBag</w:t>
              </w:r>
              <w:proofErr w:type="spellEnd"/>
              <w:r w:rsidR="000B74C7" w:rsidRPr="001548E4">
                <w:rPr>
                  <w:rFonts w:eastAsia="Times New Roman" w:cs="Arial"/>
                  <w:iCs/>
                  <w:color w:val="000000"/>
                  <w:kern w:val="0"/>
                  <w:sz w:val="17"/>
                  <w:szCs w:val="17"/>
                  <w:lang w:val="en-GB" w:eastAsia="en-GB"/>
                  <w14:ligatures w14:val="none"/>
                </w:rPr>
                <w:t xml:space="preserve"> </w:t>
              </w:r>
              <w:r w:rsidR="009D2C23" w:rsidRPr="001548E4">
                <w:rPr>
                  <w:rFonts w:eastAsia="Times New Roman" w:cs="Arial"/>
                  <w:iCs/>
                  <w:color w:val="000000"/>
                  <w:kern w:val="0"/>
                  <w:sz w:val="17"/>
                  <w:szCs w:val="17"/>
                  <w:lang w:val="en-GB" w:eastAsia="en-GB"/>
                  <w14:ligatures w14:val="none"/>
                </w:rPr>
                <w:t xml:space="preserve">will </w:t>
              </w:r>
              <w:r w:rsidR="000B74C7" w:rsidRPr="001548E4">
                <w:rPr>
                  <w:rFonts w:eastAsia="Times New Roman" w:cs="Arial"/>
                  <w:iCs/>
                  <w:color w:val="000000"/>
                  <w:kern w:val="0"/>
                  <w:sz w:val="17"/>
                  <w:szCs w:val="17"/>
                  <w:lang w:val="en-GB" w:eastAsia="en-GB"/>
                  <w14:ligatures w14:val="none"/>
                </w:rPr>
                <w:t xml:space="preserve">be populated.  </w:t>
              </w:r>
            </w:ins>
          </w:p>
          <w:p w14:paraId="00269FF8" w14:textId="54F607ED" w:rsidR="00EF5066" w:rsidRPr="002E36F3" w:rsidRDefault="00EF5066" w:rsidP="001548E4">
            <w:pPr>
              <w:numPr>
                <w:ilvl w:val="0"/>
                <w:numId w:val="28"/>
              </w:numPr>
              <w:spacing w:before="0" w:after="0"/>
              <w:ind w:left="367" w:hanging="284"/>
              <w:jc w:val="both"/>
              <w:rPr>
                <w:ins w:id="1717" w:author="Author"/>
                <w:rFonts w:eastAsia="Times New Roman" w:cs="Arial"/>
                <w:color w:val="000000"/>
                <w:kern w:val="0"/>
                <w:sz w:val="17"/>
                <w:szCs w:val="17"/>
                <w:lang w:val="en-GB" w:eastAsia="en-GB"/>
                <w14:ligatures w14:val="none"/>
              </w:rPr>
            </w:pPr>
            <w:ins w:id="1718" w:author="Author">
              <w:r w:rsidRPr="001548E4">
                <w:rPr>
                  <w:rFonts w:eastAsia="Times New Roman" w:cs="Arial"/>
                  <w:iCs/>
                  <w:color w:val="000000"/>
                  <w:kern w:val="0"/>
                  <w:sz w:val="17"/>
                  <w:szCs w:val="17"/>
                  <w:lang w:val="en-GB" w:eastAsia="en-GB"/>
                  <w14:ligatures w14:val="none"/>
                </w:rPr>
                <w:t>E</w:t>
              </w:r>
              <w:r w:rsidR="00885C99" w:rsidRPr="001548E4">
                <w:rPr>
                  <w:rFonts w:eastAsia="Times New Roman" w:cs="Arial"/>
                  <w:iCs/>
                  <w:color w:val="000000"/>
                  <w:kern w:val="0"/>
                  <w:sz w:val="17"/>
                  <w:szCs w:val="17"/>
                  <w:lang w:val="en-GB" w:eastAsia="en-GB"/>
                  <w14:ligatures w14:val="none"/>
                </w:rPr>
                <w:t>uro</w:t>
              </w:r>
              <w:r w:rsidR="002A5C99" w:rsidRPr="001548E4">
                <w:rPr>
                  <w:rFonts w:eastAsia="Times New Roman" w:cs="Arial"/>
                  <w:iCs/>
                  <w:color w:val="000000"/>
                  <w:kern w:val="0"/>
                  <w:sz w:val="17"/>
                  <w:szCs w:val="17"/>
                  <w:lang w:val="en-GB" w:eastAsia="en-GB"/>
                  <w14:ligatures w14:val="none"/>
                </w:rPr>
                <w:t xml:space="preserve">pean Union Intellectual Property </w:t>
              </w:r>
              <w:r w:rsidRPr="001548E4">
                <w:rPr>
                  <w:rFonts w:eastAsia="Times New Roman" w:cs="Arial"/>
                  <w:iCs/>
                  <w:color w:val="000000"/>
                  <w:kern w:val="0"/>
                  <w:sz w:val="17"/>
                  <w:szCs w:val="17"/>
                  <w:lang w:val="en-GB" w:eastAsia="en-GB"/>
                  <w14:ligatures w14:val="none"/>
                </w:rPr>
                <w:t>practice is to append design identifier number to the application number when only a single design is included</w:t>
              </w:r>
            </w:ins>
          </w:p>
        </w:tc>
      </w:tr>
      <w:tr w:rsidR="00EF5066" w:rsidRPr="002E36F3" w14:paraId="4BE2485F" w14:textId="77777777" w:rsidTr="000C0047">
        <w:trPr>
          <w:trHeight w:val="15"/>
          <w:ins w:id="1719" w:author="Author"/>
        </w:trPr>
        <w:tc>
          <w:tcPr>
            <w:tcW w:w="2544" w:type="dxa"/>
            <w:vMerge w:val="restart"/>
            <w:tcBorders>
              <w:top w:val="single" w:sz="6" w:space="0" w:color="auto"/>
              <w:left w:val="single" w:sz="6" w:space="0" w:color="auto"/>
              <w:right w:val="single" w:sz="4" w:space="0" w:color="auto"/>
            </w:tcBorders>
            <w:tcMar>
              <w:left w:w="115" w:type="dxa"/>
              <w:right w:w="115" w:type="dxa"/>
            </w:tcMar>
            <w:hideMark/>
          </w:tcPr>
          <w:p w14:paraId="235E1E53" w14:textId="77777777" w:rsidR="00EF5066" w:rsidRPr="002E36F3" w:rsidRDefault="00EF5066" w:rsidP="00EF5066">
            <w:pPr>
              <w:rPr>
                <w:ins w:id="1720" w:author="Author"/>
                <w:rFonts w:eastAsia="SimSun" w:cs="Arial"/>
                <w:b/>
                <w:bCs/>
                <w:color w:val="000000"/>
                <w:kern w:val="0"/>
                <w:sz w:val="17"/>
                <w:szCs w:val="17"/>
                <w:lang w:eastAsia="zh-CN"/>
                <w14:ligatures w14:val="none"/>
              </w:rPr>
            </w:pPr>
            <w:ins w:id="1721" w:author="Author">
              <w:r w:rsidRPr="002E36F3">
                <w:rPr>
                  <w:rFonts w:eastAsia="SimSun" w:cs="Arial"/>
                  <w:b/>
                  <w:bCs/>
                  <w:color w:val="000000"/>
                  <w:kern w:val="0"/>
                  <w:sz w:val="17"/>
                  <w:szCs w:val="17"/>
                  <w:lang w:val="en-GB" w:eastAsia="zh-CN"/>
                  <w14:ligatures w14:val="none"/>
                </w:rPr>
                <w:t>/</w:t>
              </w:r>
              <w:proofErr w:type="spellStart"/>
              <w:r w:rsidRPr="002E36F3">
                <w:rPr>
                  <w:rFonts w:eastAsia="SimSun" w:cs="Arial"/>
                  <w:b/>
                  <w:bCs/>
                  <w:color w:val="000000"/>
                  <w:kern w:val="0"/>
                  <w:sz w:val="17"/>
                  <w:szCs w:val="17"/>
                  <w:lang w:val="en-GB" w:eastAsia="zh-CN"/>
                  <w14:ligatures w14:val="none"/>
                </w:rPr>
                <w:t>MandatoryArtifacts</w:t>
              </w:r>
              <w:proofErr w:type="spellEnd"/>
              <w:r w:rsidRPr="002E36F3">
                <w:rPr>
                  <w:rFonts w:eastAsia="SimSun" w:cs="Arial"/>
                  <w:b/>
                  <w:bCs/>
                  <w:color w:val="000000"/>
                  <w:kern w:val="0"/>
                  <w:sz w:val="17"/>
                  <w:szCs w:val="17"/>
                  <w:lang w:eastAsia="zh-CN"/>
                  <w14:ligatures w14:val="none"/>
                </w:rPr>
                <w:t> </w:t>
              </w:r>
            </w:ins>
          </w:p>
        </w:tc>
        <w:tc>
          <w:tcPr>
            <w:tcW w:w="3260" w:type="dxa"/>
            <w:tcBorders>
              <w:top w:val="single" w:sz="4" w:space="0" w:color="auto"/>
              <w:left w:val="single" w:sz="4" w:space="0" w:color="auto"/>
              <w:bottom w:val="single" w:sz="4" w:space="0" w:color="auto"/>
              <w:right w:val="single" w:sz="4" w:space="0" w:color="auto"/>
            </w:tcBorders>
            <w:tcMar>
              <w:left w:w="115" w:type="dxa"/>
              <w:right w:w="115" w:type="dxa"/>
            </w:tcMar>
            <w:hideMark/>
          </w:tcPr>
          <w:p w14:paraId="6CBE2832" w14:textId="77777777" w:rsidR="00EF5066" w:rsidRPr="002E36F3" w:rsidRDefault="00EF5066" w:rsidP="001712E7">
            <w:pPr>
              <w:spacing w:before="0" w:after="0"/>
              <w:jc w:val="both"/>
              <w:rPr>
                <w:ins w:id="1722" w:author="Author"/>
                <w:rFonts w:eastAsia="Times New Roman" w:cs="Arial"/>
                <w:iCs/>
                <w:color w:val="000000"/>
                <w:kern w:val="0"/>
                <w:sz w:val="17"/>
                <w:szCs w:val="17"/>
                <w:lang w:val="en-GB" w:eastAsia="en-GB"/>
                <w14:ligatures w14:val="none"/>
              </w:rPr>
            </w:pPr>
            <w:ins w:id="1723" w:author="Author">
              <w:r w:rsidRPr="002E36F3">
                <w:rPr>
                  <w:rFonts w:eastAsia="Times New Roman" w:cs="Arial"/>
                  <w:iCs/>
                  <w:color w:val="000000"/>
                  <w:kern w:val="0"/>
                  <w:sz w:val="17"/>
                  <w:szCs w:val="17"/>
                  <w:lang w:val="en-GB" w:eastAsia="en-GB"/>
                  <w14:ligatures w14:val="none"/>
                </w:rPr>
                <w:t>EM_015065203-0001_20250101_CertificationPage.pdf</w:t>
              </w:r>
            </w:ins>
          </w:p>
          <w:p w14:paraId="56190265" w14:textId="77777777" w:rsidR="00EF5066" w:rsidRPr="002E36F3" w:rsidRDefault="00EF5066" w:rsidP="001712E7">
            <w:pPr>
              <w:spacing w:before="0" w:after="0"/>
              <w:jc w:val="both"/>
              <w:rPr>
                <w:ins w:id="1724"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4" w:space="0" w:color="auto"/>
              <w:bottom w:val="single" w:sz="6" w:space="0" w:color="auto"/>
              <w:right w:val="single" w:sz="6" w:space="0" w:color="auto"/>
            </w:tcBorders>
            <w:tcMar>
              <w:left w:w="115" w:type="dxa"/>
              <w:right w:w="115" w:type="dxa"/>
            </w:tcMar>
            <w:hideMark/>
          </w:tcPr>
          <w:p w14:paraId="187DBCD4" w14:textId="77777777" w:rsidR="00EF5066" w:rsidRPr="002E36F3" w:rsidRDefault="00EF5066" w:rsidP="00B06F2D">
            <w:pPr>
              <w:spacing w:before="0" w:after="0"/>
              <w:rPr>
                <w:ins w:id="1725" w:author="Author"/>
                <w:rFonts w:eastAsia="Times New Roman" w:cs="Arial"/>
                <w:color w:val="000000"/>
                <w:kern w:val="0"/>
                <w:sz w:val="17"/>
                <w:szCs w:val="17"/>
                <w:lang w:val="en-GB" w:eastAsia="en-GB"/>
                <w14:ligatures w14:val="none"/>
              </w:rPr>
            </w:pPr>
            <w:ins w:id="1726" w:author="Author">
              <w:r w:rsidRPr="002E36F3">
                <w:rPr>
                  <w:rFonts w:eastAsia="Times New Roman" w:cs="Arial"/>
                  <w:color w:val="000000"/>
                  <w:kern w:val="0"/>
                  <w:sz w:val="17"/>
                  <w:szCs w:val="17"/>
                  <w:lang w:val="en-GB" w:eastAsia="en-GB"/>
                  <w14:ligatures w14:val="none"/>
                </w:rPr>
                <w:t>Certification page (alternatively, it may be provided within the Priority Document PDF) should include at a minimum:</w:t>
              </w:r>
            </w:ins>
          </w:p>
          <w:p w14:paraId="2AC1C637" w14:textId="77777777" w:rsidR="00EF5066" w:rsidRPr="001548E4" w:rsidRDefault="00EF5066" w:rsidP="001548E4">
            <w:pPr>
              <w:numPr>
                <w:ilvl w:val="0"/>
                <w:numId w:val="28"/>
              </w:numPr>
              <w:spacing w:before="0" w:after="0"/>
              <w:ind w:left="367" w:hanging="284"/>
              <w:jc w:val="both"/>
              <w:rPr>
                <w:ins w:id="1727" w:author="Author"/>
                <w:rFonts w:eastAsia="Times New Roman" w:cs="Arial"/>
                <w:iCs/>
                <w:color w:val="000000"/>
                <w:kern w:val="0"/>
                <w:sz w:val="17"/>
                <w:szCs w:val="17"/>
                <w:lang w:val="en-GB" w:eastAsia="en-GB"/>
                <w14:ligatures w14:val="none"/>
              </w:rPr>
            </w:pPr>
            <w:ins w:id="1728" w:author="Author">
              <w:r w:rsidRPr="001548E4">
                <w:rPr>
                  <w:rFonts w:eastAsia="Times New Roman" w:cs="Arial"/>
                  <w:iCs/>
                  <w:color w:val="000000"/>
                  <w:kern w:val="0"/>
                  <w:sz w:val="17"/>
                  <w:szCs w:val="17"/>
                  <w:lang w:val="en-GB" w:eastAsia="en-GB"/>
                  <w14:ligatures w14:val="none"/>
                </w:rPr>
                <w:t>Country code  </w:t>
              </w:r>
            </w:ins>
          </w:p>
          <w:p w14:paraId="66DE0478" w14:textId="77777777" w:rsidR="00EF5066" w:rsidRPr="001548E4" w:rsidRDefault="00EF5066" w:rsidP="001548E4">
            <w:pPr>
              <w:numPr>
                <w:ilvl w:val="0"/>
                <w:numId w:val="28"/>
              </w:numPr>
              <w:spacing w:before="0" w:after="0"/>
              <w:ind w:left="367" w:hanging="284"/>
              <w:jc w:val="both"/>
              <w:rPr>
                <w:ins w:id="1729" w:author="Author"/>
                <w:rFonts w:eastAsia="Times New Roman" w:cs="Arial"/>
                <w:iCs/>
                <w:color w:val="000000"/>
                <w:kern w:val="0"/>
                <w:sz w:val="17"/>
                <w:szCs w:val="17"/>
                <w:lang w:val="en-GB" w:eastAsia="en-GB"/>
                <w14:ligatures w14:val="none"/>
              </w:rPr>
            </w:pPr>
            <w:ins w:id="1730" w:author="Author">
              <w:r w:rsidRPr="001548E4">
                <w:rPr>
                  <w:rFonts w:eastAsia="Times New Roman" w:cs="Arial"/>
                  <w:iCs/>
                  <w:color w:val="000000"/>
                  <w:kern w:val="0"/>
                  <w:sz w:val="17"/>
                  <w:szCs w:val="17"/>
                  <w:lang w:val="en-GB" w:eastAsia="en-GB"/>
                  <w14:ligatures w14:val="none"/>
                </w:rPr>
                <w:t>Application number  </w:t>
              </w:r>
            </w:ins>
          </w:p>
          <w:p w14:paraId="6E5E5D49" w14:textId="77777777" w:rsidR="00EF5066" w:rsidRPr="001548E4" w:rsidRDefault="00EF5066" w:rsidP="001548E4">
            <w:pPr>
              <w:numPr>
                <w:ilvl w:val="0"/>
                <w:numId w:val="28"/>
              </w:numPr>
              <w:spacing w:before="0" w:after="0"/>
              <w:ind w:left="367" w:hanging="284"/>
              <w:jc w:val="both"/>
              <w:rPr>
                <w:ins w:id="1731" w:author="Author"/>
                <w:rFonts w:eastAsia="Times New Roman" w:cs="Arial"/>
                <w:iCs/>
                <w:color w:val="000000"/>
                <w:kern w:val="0"/>
                <w:sz w:val="17"/>
                <w:szCs w:val="17"/>
                <w:lang w:val="en-GB" w:eastAsia="en-GB"/>
                <w14:ligatures w14:val="none"/>
              </w:rPr>
            </w:pPr>
            <w:ins w:id="1732" w:author="Author">
              <w:r w:rsidRPr="001548E4">
                <w:rPr>
                  <w:rFonts w:eastAsia="Times New Roman" w:cs="Arial"/>
                  <w:iCs/>
                  <w:color w:val="000000"/>
                  <w:kern w:val="0"/>
                  <w:sz w:val="17"/>
                  <w:szCs w:val="17"/>
                  <w:lang w:val="en-GB" w:eastAsia="en-GB"/>
                  <w14:ligatures w14:val="none"/>
                </w:rPr>
                <w:t>Filing date  </w:t>
              </w:r>
            </w:ins>
          </w:p>
          <w:p w14:paraId="352DB6BA" w14:textId="77777777" w:rsidR="00EF5066" w:rsidRPr="001548E4" w:rsidRDefault="00EF5066" w:rsidP="001548E4">
            <w:pPr>
              <w:numPr>
                <w:ilvl w:val="0"/>
                <w:numId w:val="28"/>
              </w:numPr>
              <w:spacing w:before="0" w:after="0"/>
              <w:ind w:left="367" w:hanging="284"/>
              <w:jc w:val="both"/>
              <w:rPr>
                <w:ins w:id="1733" w:author="Author"/>
                <w:rFonts w:eastAsia="Times New Roman" w:cs="Arial"/>
                <w:iCs/>
                <w:color w:val="000000"/>
                <w:kern w:val="0"/>
                <w:sz w:val="17"/>
                <w:szCs w:val="17"/>
                <w:lang w:val="en-GB" w:eastAsia="en-GB"/>
                <w14:ligatures w14:val="none"/>
              </w:rPr>
            </w:pPr>
            <w:ins w:id="1734" w:author="Author">
              <w:r w:rsidRPr="001548E4">
                <w:rPr>
                  <w:rFonts w:eastAsia="Times New Roman" w:cs="Arial"/>
                  <w:iCs/>
                  <w:color w:val="000000"/>
                  <w:kern w:val="0"/>
                  <w:sz w:val="17"/>
                  <w:szCs w:val="17"/>
                  <w:lang w:val="en-GB" w:eastAsia="en-GB"/>
                  <w14:ligatures w14:val="none"/>
                </w:rPr>
                <w:t>Date of certification of priority document</w:t>
              </w:r>
            </w:ins>
          </w:p>
          <w:p w14:paraId="35C7C521" w14:textId="77777777" w:rsidR="00EF5066" w:rsidRPr="002E36F3" w:rsidRDefault="00EF5066" w:rsidP="001548E4">
            <w:pPr>
              <w:numPr>
                <w:ilvl w:val="0"/>
                <w:numId w:val="28"/>
              </w:numPr>
              <w:spacing w:before="0" w:after="0"/>
              <w:ind w:left="367" w:hanging="284"/>
              <w:jc w:val="both"/>
              <w:rPr>
                <w:ins w:id="1735" w:author="Author"/>
                <w:rFonts w:eastAsia="Times New Roman" w:cs="Arial"/>
                <w:color w:val="000000"/>
                <w:kern w:val="0"/>
                <w:sz w:val="17"/>
                <w:szCs w:val="17"/>
                <w:lang w:val="en-GB" w:eastAsia="en-GB"/>
                <w14:ligatures w14:val="none"/>
              </w:rPr>
            </w:pPr>
            <w:ins w:id="1736" w:author="Author">
              <w:r w:rsidRPr="001548E4">
                <w:rPr>
                  <w:rFonts w:eastAsia="Times New Roman" w:cs="Arial"/>
                  <w:iCs/>
                  <w:color w:val="000000"/>
                  <w:kern w:val="0"/>
                  <w:sz w:val="17"/>
                  <w:szCs w:val="17"/>
                  <w:lang w:val="en-GB" w:eastAsia="en-GB"/>
                  <w14:ligatures w14:val="none"/>
                </w:rPr>
                <w:t>Certifying official </w:t>
              </w:r>
            </w:ins>
          </w:p>
        </w:tc>
      </w:tr>
      <w:tr w:rsidR="00EF5066" w:rsidRPr="002E36F3" w14:paraId="61CF0548" w14:textId="77777777" w:rsidTr="000C0047">
        <w:trPr>
          <w:trHeight w:val="15"/>
          <w:ins w:id="1737" w:author="Author"/>
        </w:trPr>
        <w:tc>
          <w:tcPr>
            <w:tcW w:w="2544" w:type="dxa"/>
            <w:vMerge/>
            <w:tcBorders>
              <w:left w:val="single" w:sz="6" w:space="0" w:color="auto"/>
              <w:right w:val="single" w:sz="4" w:space="0" w:color="auto"/>
            </w:tcBorders>
            <w:tcMar>
              <w:left w:w="115" w:type="dxa"/>
              <w:right w:w="115" w:type="dxa"/>
            </w:tcMar>
            <w:vAlign w:val="center"/>
            <w:hideMark/>
          </w:tcPr>
          <w:p w14:paraId="42FF45FE" w14:textId="77777777" w:rsidR="00EF5066" w:rsidRPr="002E36F3" w:rsidRDefault="00EF5066" w:rsidP="00EF5066">
            <w:pPr>
              <w:rPr>
                <w:ins w:id="1738" w:author="Author"/>
                <w:rFonts w:eastAsia="SimSun" w:cs="Arial"/>
                <w:b/>
                <w:bCs/>
                <w:color w:val="000000"/>
                <w:kern w:val="0"/>
                <w:sz w:val="17"/>
                <w:szCs w:val="17"/>
                <w:lang w:eastAsia="zh-CN"/>
                <w14:ligatures w14:val="none"/>
              </w:rPr>
            </w:pPr>
          </w:p>
        </w:tc>
        <w:tc>
          <w:tcPr>
            <w:tcW w:w="3260" w:type="dxa"/>
            <w:tcBorders>
              <w:top w:val="single" w:sz="4" w:space="0" w:color="auto"/>
              <w:left w:val="single" w:sz="4" w:space="0" w:color="auto"/>
              <w:bottom w:val="single" w:sz="4" w:space="0" w:color="auto"/>
              <w:right w:val="single" w:sz="4" w:space="0" w:color="auto"/>
            </w:tcBorders>
            <w:tcMar>
              <w:left w:w="115" w:type="dxa"/>
              <w:right w:w="115" w:type="dxa"/>
            </w:tcMar>
            <w:hideMark/>
          </w:tcPr>
          <w:p w14:paraId="562D072D" w14:textId="77777777" w:rsidR="00EF5066" w:rsidRPr="002E36F3" w:rsidRDefault="00EF5066" w:rsidP="00514322">
            <w:pPr>
              <w:spacing w:before="0" w:after="0"/>
              <w:jc w:val="both"/>
              <w:rPr>
                <w:ins w:id="1739" w:author="Author"/>
                <w:rFonts w:eastAsia="Times New Roman" w:cs="Arial"/>
                <w:iCs/>
                <w:color w:val="000000"/>
                <w:kern w:val="0"/>
                <w:sz w:val="17"/>
                <w:szCs w:val="17"/>
                <w:lang w:val="en-GB" w:eastAsia="en-GB"/>
                <w14:ligatures w14:val="none"/>
              </w:rPr>
            </w:pPr>
            <w:ins w:id="1740" w:author="Author">
              <w:r w:rsidRPr="002E36F3">
                <w:rPr>
                  <w:rFonts w:eastAsia="Times New Roman" w:cs="Arial"/>
                  <w:iCs/>
                  <w:color w:val="000000"/>
                  <w:kern w:val="0"/>
                  <w:sz w:val="17"/>
                  <w:szCs w:val="17"/>
                  <w:lang w:val="en-GB" w:eastAsia="en-GB"/>
                  <w14:ligatures w14:val="none"/>
                </w:rPr>
                <w:t>EM_015065203-0001_20250101_PriorityDocument.pdf </w:t>
              </w:r>
            </w:ins>
          </w:p>
        </w:tc>
        <w:tc>
          <w:tcPr>
            <w:tcW w:w="4232" w:type="dxa"/>
            <w:tcBorders>
              <w:top w:val="single" w:sz="6" w:space="0" w:color="auto"/>
              <w:left w:val="single" w:sz="4" w:space="0" w:color="auto"/>
              <w:bottom w:val="single" w:sz="6" w:space="0" w:color="auto"/>
              <w:right w:val="single" w:sz="6" w:space="0" w:color="auto"/>
            </w:tcBorders>
            <w:tcMar>
              <w:left w:w="115" w:type="dxa"/>
              <w:right w:w="115" w:type="dxa"/>
            </w:tcMar>
            <w:hideMark/>
          </w:tcPr>
          <w:p w14:paraId="18792463" w14:textId="7DD39DB0" w:rsidR="00EF5066" w:rsidRPr="002E36F3" w:rsidRDefault="00EF5066" w:rsidP="000B5067">
            <w:pPr>
              <w:spacing w:before="0" w:after="0"/>
              <w:rPr>
                <w:ins w:id="1741" w:author="Author"/>
                <w:rFonts w:eastAsia="Times New Roman" w:cs="Arial"/>
                <w:iCs/>
                <w:color w:val="000000"/>
                <w:kern w:val="0"/>
                <w:sz w:val="17"/>
                <w:szCs w:val="17"/>
                <w:lang w:val="en-GB" w:eastAsia="en-GB"/>
                <w14:ligatures w14:val="none"/>
              </w:rPr>
            </w:pPr>
            <w:ins w:id="1742" w:author="Author">
              <w:r w:rsidRPr="002E36F3">
                <w:rPr>
                  <w:rFonts w:eastAsia="Times New Roman" w:cs="Arial"/>
                  <w:iCs/>
                  <w:color w:val="000000"/>
                  <w:kern w:val="0"/>
                  <w:sz w:val="17"/>
                  <w:szCs w:val="17"/>
                  <w:lang w:val="en-GB" w:eastAsia="en-GB"/>
                  <w14:ligatures w14:val="none"/>
                </w:rPr>
                <w:t xml:space="preserve">Copy of application (for </w:t>
              </w:r>
              <w:r w:rsidR="00427CC1" w:rsidRPr="002E36F3">
                <w:rPr>
                  <w:rFonts w:eastAsia="Times New Roman" w:cs="Arial"/>
                  <w:iCs/>
                  <w:color w:val="000000"/>
                  <w:kern w:val="0"/>
                  <w:sz w:val="17"/>
                  <w:szCs w:val="17"/>
                  <w:lang w:val="en-GB" w:eastAsia="en-GB"/>
                  <w14:ligatures w14:val="none"/>
                </w:rPr>
                <w:t>one</w:t>
              </w:r>
              <w:r w:rsidR="000B74C7" w:rsidRPr="002E36F3">
                <w:rPr>
                  <w:rFonts w:eastAsia="Times New Roman" w:cs="Arial"/>
                  <w:iCs/>
                  <w:color w:val="000000"/>
                  <w:kern w:val="0"/>
                  <w:sz w:val="17"/>
                  <w:szCs w:val="17"/>
                  <w:lang w:val="en-GB" w:eastAsia="en-GB"/>
                  <w14:ligatures w14:val="none"/>
                </w:rPr>
                <w:t>, some,</w:t>
              </w:r>
              <w:r w:rsidR="00427CC1" w:rsidRPr="002E36F3">
                <w:rPr>
                  <w:rFonts w:eastAsia="Times New Roman" w:cs="Arial"/>
                  <w:iCs/>
                  <w:color w:val="000000"/>
                  <w:kern w:val="0"/>
                  <w:sz w:val="17"/>
                  <w:szCs w:val="17"/>
                  <w:lang w:val="en-GB" w:eastAsia="en-GB"/>
                  <w14:ligatures w14:val="none"/>
                </w:rPr>
                <w:t xml:space="preserve"> or </w:t>
              </w:r>
              <w:r w:rsidRPr="002E36F3">
                <w:rPr>
                  <w:rFonts w:eastAsia="Times New Roman" w:cs="Arial"/>
                  <w:iCs/>
                  <w:color w:val="000000"/>
                  <w:kern w:val="0"/>
                  <w:sz w:val="17"/>
                  <w:szCs w:val="17"/>
                  <w:lang w:val="en-GB" w:eastAsia="en-GB"/>
                  <w14:ligatures w14:val="none"/>
                </w:rPr>
                <w:t>all designs) may include the following key pieces of information:</w:t>
              </w:r>
            </w:ins>
          </w:p>
          <w:p w14:paraId="7A75B809" w14:textId="77777777" w:rsidR="00EF5066" w:rsidRPr="002E36F3" w:rsidRDefault="00EF5066" w:rsidP="001548E4">
            <w:pPr>
              <w:numPr>
                <w:ilvl w:val="0"/>
                <w:numId w:val="28"/>
              </w:numPr>
              <w:spacing w:before="0" w:after="0"/>
              <w:ind w:left="367" w:hanging="284"/>
              <w:jc w:val="both"/>
              <w:rPr>
                <w:ins w:id="1743" w:author="Author"/>
                <w:rFonts w:eastAsia="Times New Roman" w:cs="Arial"/>
                <w:iCs/>
                <w:color w:val="000000"/>
                <w:kern w:val="0"/>
                <w:sz w:val="17"/>
                <w:szCs w:val="17"/>
                <w:lang w:val="en-GB" w:eastAsia="en-GB"/>
                <w14:ligatures w14:val="none"/>
              </w:rPr>
            </w:pPr>
            <w:ins w:id="1744" w:author="Author">
              <w:r w:rsidRPr="002E36F3">
                <w:rPr>
                  <w:rFonts w:eastAsia="Times New Roman" w:cs="Arial"/>
                  <w:iCs/>
                  <w:color w:val="000000"/>
                  <w:kern w:val="0"/>
                  <w:sz w:val="17"/>
                  <w:szCs w:val="17"/>
                  <w:lang w:val="en-GB" w:eastAsia="en-GB"/>
                  <w14:ligatures w14:val="none"/>
                </w:rPr>
                <w:t>Applicant/Owner</w:t>
              </w:r>
            </w:ins>
          </w:p>
          <w:p w14:paraId="11223BD1" w14:textId="77777777" w:rsidR="00EF5066" w:rsidRPr="002E36F3" w:rsidRDefault="00EF5066" w:rsidP="001548E4">
            <w:pPr>
              <w:numPr>
                <w:ilvl w:val="0"/>
                <w:numId w:val="28"/>
              </w:numPr>
              <w:spacing w:before="0" w:after="0"/>
              <w:ind w:left="367" w:hanging="284"/>
              <w:jc w:val="both"/>
              <w:rPr>
                <w:ins w:id="1745" w:author="Author"/>
                <w:rFonts w:eastAsia="Times New Roman" w:cs="Arial"/>
                <w:iCs/>
                <w:color w:val="000000"/>
                <w:kern w:val="0"/>
                <w:sz w:val="17"/>
                <w:szCs w:val="17"/>
                <w:lang w:val="en-GB" w:eastAsia="en-GB"/>
                <w14:ligatures w14:val="none"/>
              </w:rPr>
            </w:pPr>
            <w:ins w:id="1746" w:author="Author">
              <w:r w:rsidRPr="002E36F3">
                <w:rPr>
                  <w:rFonts w:eastAsia="Times New Roman" w:cs="Arial"/>
                  <w:iCs/>
                  <w:color w:val="000000"/>
                  <w:kern w:val="0"/>
                  <w:sz w:val="17"/>
                  <w:szCs w:val="17"/>
                  <w:lang w:val="en-GB" w:eastAsia="en-GB"/>
                  <w14:ligatures w14:val="none"/>
                </w:rPr>
                <w:t>Product(s)</w:t>
              </w:r>
            </w:ins>
          </w:p>
          <w:p w14:paraId="695D6EDB" w14:textId="77777777" w:rsidR="00EF5066" w:rsidRPr="002E36F3" w:rsidRDefault="00EF5066" w:rsidP="001548E4">
            <w:pPr>
              <w:numPr>
                <w:ilvl w:val="0"/>
                <w:numId w:val="28"/>
              </w:numPr>
              <w:spacing w:before="0" w:after="0"/>
              <w:ind w:left="367" w:hanging="284"/>
              <w:jc w:val="both"/>
              <w:rPr>
                <w:ins w:id="1747" w:author="Author"/>
                <w:rFonts w:eastAsia="Times New Roman" w:cs="Arial"/>
                <w:iCs/>
                <w:color w:val="000000"/>
                <w:kern w:val="0"/>
                <w:sz w:val="17"/>
                <w:szCs w:val="17"/>
                <w:lang w:val="en-GB" w:eastAsia="en-GB"/>
                <w14:ligatures w14:val="none"/>
              </w:rPr>
            </w:pPr>
            <w:ins w:id="1748" w:author="Author">
              <w:r w:rsidRPr="002E36F3">
                <w:rPr>
                  <w:rFonts w:eastAsia="Times New Roman" w:cs="Arial"/>
                  <w:iCs/>
                  <w:color w:val="000000"/>
                  <w:kern w:val="0"/>
                  <w:sz w:val="17"/>
                  <w:szCs w:val="17"/>
                  <w:lang w:val="en-GB" w:eastAsia="en-GB"/>
                  <w14:ligatures w14:val="none"/>
                </w:rPr>
                <w:t>Total number of designs</w:t>
              </w:r>
            </w:ins>
          </w:p>
          <w:p w14:paraId="4072AEA9" w14:textId="77777777" w:rsidR="00EF5066" w:rsidRPr="002E36F3" w:rsidRDefault="00EF5066" w:rsidP="001548E4">
            <w:pPr>
              <w:numPr>
                <w:ilvl w:val="0"/>
                <w:numId w:val="28"/>
              </w:numPr>
              <w:spacing w:before="0" w:after="0"/>
              <w:ind w:left="367" w:hanging="284"/>
              <w:jc w:val="both"/>
              <w:rPr>
                <w:ins w:id="1749" w:author="Author"/>
                <w:rFonts w:eastAsia="Times New Roman" w:cs="Arial"/>
                <w:iCs/>
                <w:color w:val="000000"/>
                <w:kern w:val="0"/>
                <w:sz w:val="17"/>
                <w:szCs w:val="17"/>
                <w:lang w:val="en-GB" w:eastAsia="en-GB"/>
                <w14:ligatures w14:val="none"/>
              </w:rPr>
            </w:pPr>
            <w:ins w:id="1750" w:author="Author">
              <w:r w:rsidRPr="002E36F3">
                <w:rPr>
                  <w:rFonts w:eastAsia="Times New Roman" w:cs="Arial"/>
                  <w:iCs/>
                  <w:color w:val="000000"/>
                  <w:kern w:val="0"/>
                  <w:sz w:val="17"/>
                  <w:szCs w:val="17"/>
                  <w:lang w:val="en-GB" w:eastAsia="en-GB"/>
                  <w14:ligatures w14:val="none"/>
                </w:rPr>
                <w:t>Design identifier number(s) of the individual designs</w:t>
              </w:r>
            </w:ins>
          </w:p>
          <w:p w14:paraId="4EEE165B" w14:textId="6FD243BC" w:rsidR="009211D3" w:rsidRPr="002E36F3" w:rsidRDefault="00EF5066" w:rsidP="001548E4">
            <w:pPr>
              <w:numPr>
                <w:ilvl w:val="0"/>
                <w:numId w:val="28"/>
              </w:numPr>
              <w:spacing w:before="0" w:after="0"/>
              <w:ind w:left="367" w:hanging="284"/>
              <w:jc w:val="both"/>
              <w:rPr>
                <w:ins w:id="1751" w:author="Author"/>
                <w:rFonts w:eastAsia="Times New Roman" w:cs="Arial"/>
                <w:iCs/>
                <w:color w:val="000000"/>
                <w:kern w:val="0"/>
                <w:sz w:val="17"/>
                <w:szCs w:val="17"/>
                <w:lang w:val="en-GB" w:eastAsia="en-GB"/>
                <w14:ligatures w14:val="none"/>
              </w:rPr>
            </w:pPr>
            <w:ins w:id="1752" w:author="Author">
              <w:r w:rsidRPr="002E36F3">
                <w:rPr>
                  <w:rFonts w:eastAsia="Times New Roman" w:cs="Arial"/>
                  <w:iCs/>
                  <w:color w:val="000000"/>
                  <w:kern w:val="0"/>
                  <w:sz w:val="17"/>
                  <w:szCs w:val="17"/>
                  <w:lang w:val="en-GB" w:eastAsia="en-GB"/>
                  <w14:ligatures w14:val="none"/>
                </w:rPr>
                <w:t>Representations</w:t>
              </w:r>
              <w:r w:rsidR="00AB745F" w:rsidRPr="002E36F3">
                <w:rPr>
                  <w:rFonts w:eastAsia="Times New Roman" w:cs="Arial"/>
                  <w:iCs/>
                  <w:color w:val="000000"/>
                  <w:kern w:val="0"/>
                  <w:sz w:val="17"/>
                  <w:szCs w:val="17"/>
                  <w:lang w:val="en-GB" w:eastAsia="en-GB"/>
                  <w14:ligatures w14:val="none"/>
                </w:rPr>
                <w:t xml:space="preserve"> </w:t>
              </w:r>
            </w:ins>
          </w:p>
          <w:p w14:paraId="38C6CA9C" w14:textId="77777777" w:rsidR="00EF5066" w:rsidRPr="002E36F3" w:rsidRDefault="00EF5066" w:rsidP="001548E4">
            <w:pPr>
              <w:numPr>
                <w:ilvl w:val="0"/>
                <w:numId w:val="28"/>
              </w:numPr>
              <w:spacing w:before="0" w:after="0"/>
              <w:ind w:left="367" w:hanging="284"/>
              <w:jc w:val="both"/>
              <w:rPr>
                <w:ins w:id="1753" w:author="Author"/>
                <w:rFonts w:eastAsia="Times New Roman" w:cs="Arial"/>
                <w:iCs/>
                <w:color w:val="000000"/>
                <w:kern w:val="0"/>
                <w:sz w:val="17"/>
                <w:szCs w:val="17"/>
                <w:lang w:val="en-GB" w:eastAsia="en-GB"/>
                <w14:ligatures w14:val="none"/>
              </w:rPr>
            </w:pPr>
            <w:ins w:id="1754" w:author="Author">
              <w:r w:rsidRPr="002E36F3">
                <w:rPr>
                  <w:rFonts w:eastAsia="Times New Roman" w:cs="Arial"/>
                  <w:iCs/>
                  <w:color w:val="000000"/>
                  <w:kern w:val="0"/>
                  <w:sz w:val="17"/>
                  <w:szCs w:val="17"/>
                  <w:lang w:val="en-GB" w:eastAsia="en-GB"/>
                  <w14:ligatures w14:val="none"/>
                </w:rPr>
                <w:t>Additional application bibliographic data </w:t>
              </w:r>
            </w:ins>
          </w:p>
          <w:p w14:paraId="3D57867C" w14:textId="79BE0ABC" w:rsidR="00EF5066" w:rsidRPr="002E36F3" w:rsidRDefault="004628CA" w:rsidP="001548E4">
            <w:pPr>
              <w:numPr>
                <w:ilvl w:val="0"/>
                <w:numId w:val="28"/>
              </w:numPr>
              <w:spacing w:before="0" w:after="0"/>
              <w:ind w:left="367" w:hanging="284"/>
              <w:jc w:val="both"/>
              <w:rPr>
                <w:ins w:id="1755" w:author="Author"/>
                <w:rFonts w:eastAsia="Times New Roman" w:cs="Arial"/>
                <w:iCs/>
                <w:color w:val="000000"/>
                <w:kern w:val="0"/>
                <w:sz w:val="17"/>
                <w:szCs w:val="17"/>
                <w:lang w:val="en-GB" w:eastAsia="en-GB"/>
                <w14:ligatures w14:val="none"/>
              </w:rPr>
            </w:pPr>
            <w:ins w:id="1756" w:author="Author">
              <w:r w:rsidRPr="002E36F3">
                <w:rPr>
                  <w:rFonts w:eastAsia="Times New Roman" w:cs="Arial"/>
                  <w:iCs/>
                  <w:color w:val="000000"/>
                  <w:kern w:val="0"/>
                  <w:sz w:val="17"/>
                  <w:szCs w:val="17"/>
                  <w:lang w:val="en-GB" w:eastAsia="en-GB"/>
                  <w14:ligatures w14:val="none"/>
                </w:rPr>
                <w:t>For one</w:t>
              </w:r>
              <w:r w:rsidR="00EF5066" w:rsidRPr="002E36F3">
                <w:rPr>
                  <w:rFonts w:eastAsia="Times New Roman" w:cs="Arial"/>
                  <w:iCs/>
                  <w:color w:val="000000"/>
                  <w:kern w:val="0"/>
                  <w:sz w:val="17"/>
                  <w:szCs w:val="17"/>
                  <w:lang w:val="en-GB" w:eastAsia="en-GB"/>
                  <w14:ligatures w14:val="none"/>
                </w:rPr>
                <w:t xml:space="preserve"> design, then specify the identifier number of the design included in the priority document</w:t>
              </w:r>
            </w:ins>
          </w:p>
        </w:tc>
      </w:tr>
      <w:tr w:rsidR="00EF5066" w:rsidRPr="002E36F3" w14:paraId="7D0137C9" w14:textId="77777777" w:rsidTr="000C0047">
        <w:trPr>
          <w:trHeight w:val="15"/>
          <w:ins w:id="1757" w:author="Author"/>
        </w:trPr>
        <w:tc>
          <w:tcPr>
            <w:tcW w:w="2544" w:type="dxa"/>
            <w:vMerge/>
            <w:tcBorders>
              <w:left w:val="single" w:sz="6" w:space="0" w:color="auto"/>
              <w:right w:val="single" w:sz="4" w:space="0" w:color="auto"/>
            </w:tcBorders>
            <w:tcMar>
              <w:left w:w="115" w:type="dxa"/>
              <w:right w:w="115" w:type="dxa"/>
            </w:tcMar>
            <w:vAlign w:val="center"/>
          </w:tcPr>
          <w:p w14:paraId="5E0A8ADF" w14:textId="77777777" w:rsidR="00EF5066" w:rsidRPr="002E36F3" w:rsidRDefault="00EF5066" w:rsidP="00EF5066">
            <w:pPr>
              <w:rPr>
                <w:ins w:id="1758" w:author="Author"/>
                <w:rFonts w:eastAsia="SimSun" w:cs="Arial"/>
                <w:b/>
                <w:bCs/>
                <w:color w:val="000000"/>
                <w:kern w:val="0"/>
                <w:sz w:val="17"/>
                <w:szCs w:val="17"/>
                <w:lang w:eastAsia="zh-CN"/>
                <w14:ligatures w14:val="none"/>
              </w:rPr>
            </w:pPr>
          </w:p>
        </w:tc>
        <w:tc>
          <w:tcPr>
            <w:tcW w:w="3260" w:type="dxa"/>
            <w:tcBorders>
              <w:top w:val="single" w:sz="4" w:space="0" w:color="auto"/>
              <w:left w:val="single" w:sz="4" w:space="0" w:color="auto"/>
              <w:bottom w:val="single" w:sz="6" w:space="0" w:color="auto"/>
              <w:right w:val="single" w:sz="6" w:space="0" w:color="auto"/>
            </w:tcBorders>
            <w:tcMar>
              <w:left w:w="115" w:type="dxa"/>
              <w:right w:w="115" w:type="dxa"/>
            </w:tcMar>
          </w:tcPr>
          <w:p w14:paraId="557E868B" w14:textId="77777777" w:rsidR="00EF5066" w:rsidRPr="002E36F3" w:rsidRDefault="00EF5066" w:rsidP="00916865">
            <w:pPr>
              <w:spacing w:before="0" w:after="0"/>
              <w:jc w:val="both"/>
              <w:rPr>
                <w:ins w:id="1759" w:author="Author"/>
                <w:rFonts w:eastAsia="Times New Roman" w:cs="Arial"/>
                <w:iCs/>
                <w:color w:val="000000"/>
                <w:kern w:val="0"/>
                <w:sz w:val="17"/>
                <w:szCs w:val="17"/>
                <w:lang w:val="en-GB" w:eastAsia="en-GB"/>
                <w14:ligatures w14:val="none"/>
              </w:rPr>
            </w:pPr>
            <w:ins w:id="1760" w:author="Author">
              <w:r w:rsidRPr="002E36F3">
                <w:rPr>
                  <w:rFonts w:eastAsia="Times New Roman" w:cs="Arial"/>
                  <w:iCs/>
                  <w:color w:val="000000"/>
                  <w:kern w:val="0"/>
                  <w:sz w:val="17"/>
                  <w:szCs w:val="17"/>
                  <w:lang w:val="en-GB" w:eastAsia="en-GB"/>
                  <w14:ligatures w14:val="none"/>
                </w:rPr>
                <w:t>EM_015065203-0001_20250101_Representation.&lt;file extension&gt;</w:t>
              </w:r>
            </w:ins>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tcPr>
          <w:p w14:paraId="7CCF1F30" w14:textId="0972B512" w:rsidR="00EF5066" w:rsidRPr="002E36F3" w:rsidRDefault="00EF5066" w:rsidP="000B5067">
            <w:pPr>
              <w:spacing w:before="0" w:after="0"/>
              <w:rPr>
                <w:ins w:id="1761" w:author="Author"/>
                <w:rFonts w:eastAsia="Times New Roman" w:cs="Arial"/>
                <w:iCs/>
                <w:color w:val="000000"/>
                <w:kern w:val="0"/>
                <w:sz w:val="17"/>
                <w:szCs w:val="17"/>
                <w:lang w:val="en-GB" w:eastAsia="en-GB"/>
                <w14:ligatures w14:val="none"/>
              </w:rPr>
            </w:pPr>
            <w:ins w:id="1762" w:author="Author">
              <w:r w:rsidRPr="002E36F3">
                <w:rPr>
                  <w:rFonts w:eastAsia="Times New Roman" w:cs="Arial"/>
                  <w:iCs/>
                  <w:color w:val="000000"/>
                  <w:kern w:val="0"/>
                  <w:sz w:val="17"/>
                  <w:szCs w:val="17"/>
                  <w:lang w:val="en-GB" w:eastAsia="en-GB"/>
                  <w14:ligatures w14:val="none"/>
                </w:rPr>
                <w:t xml:space="preserve">Representation files which cannot be represented in PDF, such as 3D. Where these files are required for filing, they should be provided as part of the priority document data package. </w:t>
              </w:r>
            </w:ins>
          </w:p>
          <w:p w14:paraId="71FC7429" w14:textId="33DA82ED" w:rsidR="007B79E1" w:rsidRPr="002E36F3" w:rsidRDefault="007B79E1" w:rsidP="000B5067">
            <w:pPr>
              <w:spacing w:before="0" w:after="0"/>
              <w:rPr>
                <w:ins w:id="1763" w:author="Author"/>
                <w:rFonts w:eastAsia="Times New Roman" w:cs="Arial"/>
                <w:iCs/>
                <w:color w:val="000000"/>
                <w:kern w:val="0"/>
                <w:sz w:val="17"/>
                <w:szCs w:val="17"/>
                <w:lang w:val="en-GB" w:eastAsia="en-GB"/>
                <w14:ligatures w14:val="none"/>
              </w:rPr>
            </w:pPr>
            <w:ins w:id="1764" w:author="Author">
              <w:r w:rsidRPr="002E36F3">
                <w:rPr>
                  <w:rFonts w:eastAsia="Times New Roman" w:cs="Arial"/>
                  <w:iCs/>
                  <w:color w:val="000000"/>
                  <w:kern w:val="0"/>
                  <w:sz w:val="17"/>
                  <w:szCs w:val="17"/>
                  <w:lang w:val="en-GB" w:eastAsia="en-GB"/>
                  <w14:ligatures w14:val="none"/>
                </w:rPr>
                <w:t>When providing this item, it is recommended to also include 2D representations in the PriorityDocument.pdf</w:t>
              </w:r>
              <w:r w:rsidR="001B109B" w:rsidRPr="002E36F3">
                <w:rPr>
                  <w:rFonts w:eastAsia="Times New Roman" w:cs="Arial"/>
                  <w:iCs/>
                  <w:color w:val="000000"/>
                  <w:kern w:val="0"/>
                  <w:sz w:val="17"/>
                  <w:szCs w:val="17"/>
                  <w:lang w:val="en-GB" w:eastAsia="en-GB"/>
                  <w14:ligatures w14:val="none"/>
                </w:rPr>
                <w:t xml:space="preserve"> where possible</w:t>
              </w:r>
              <w:r w:rsidR="00F2397D" w:rsidRPr="002E36F3">
                <w:rPr>
                  <w:rFonts w:eastAsia="Times New Roman" w:cs="Arial"/>
                  <w:iCs/>
                  <w:color w:val="000000"/>
                  <w:kern w:val="0"/>
                  <w:sz w:val="17"/>
                  <w:szCs w:val="17"/>
                  <w:lang w:val="en-GB" w:eastAsia="en-GB"/>
                  <w14:ligatures w14:val="none"/>
                </w:rPr>
                <w:t>.</w:t>
              </w:r>
            </w:ins>
          </w:p>
        </w:tc>
      </w:tr>
      <w:tr w:rsidR="00EF5066" w:rsidRPr="002E36F3" w14:paraId="2D8E1EE9" w14:textId="77777777" w:rsidTr="000C0047">
        <w:trPr>
          <w:trHeight w:val="288"/>
          <w:ins w:id="1765" w:author="Author"/>
        </w:trPr>
        <w:tc>
          <w:tcPr>
            <w:tcW w:w="2544" w:type="dxa"/>
            <w:vMerge w:val="restart"/>
            <w:tcBorders>
              <w:top w:val="single" w:sz="6" w:space="0" w:color="auto"/>
              <w:left w:val="single" w:sz="6" w:space="0" w:color="auto"/>
              <w:bottom w:val="single" w:sz="6" w:space="0" w:color="auto"/>
              <w:right w:val="single" w:sz="6" w:space="0" w:color="auto"/>
            </w:tcBorders>
            <w:tcMar>
              <w:left w:w="115" w:type="dxa"/>
              <w:right w:w="115" w:type="dxa"/>
            </w:tcMar>
            <w:hideMark/>
          </w:tcPr>
          <w:p w14:paraId="32C613A1" w14:textId="77777777" w:rsidR="00EF5066" w:rsidRPr="002E36F3" w:rsidRDefault="00EF5066" w:rsidP="00EF5066">
            <w:pPr>
              <w:rPr>
                <w:ins w:id="1766" w:author="Author"/>
                <w:rFonts w:eastAsia="SimSun" w:cs="Arial"/>
                <w:b/>
                <w:bCs/>
                <w:color w:val="000000"/>
                <w:kern w:val="0"/>
                <w:sz w:val="17"/>
                <w:szCs w:val="17"/>
                <w:lang w:eastAsia="zh-CN"/>
                <w14:ligatures w14:val="none"/>
              </w:rPr>
            </w:pPr>
            <w:ins w:id="1767" w:author="Author">
              <w:r w:rsidRPr="002E36F3">
                <w:rPr>
                  <w:rFonts w:eastAsia="SimSun" w:cs="Arial"/>
                  <w:b/>
                  <w:bCs/>
                  <w:color w:val="000000"/>
                  <w:kern w:val="0"/>
                  <w:sz w:val="17"/>
                  <w:szCs w:val="17"/>
                  <w:lang w:val="en-GB" w:eastAsia="zh-CN"/>
                  <w14:ligatures w14:val="none"/>
                </w:rPr>
                <w:t>/</w:t>
              </w:r>
              <w:proofErr w:type="spellStart"/>
              <w:r w:rsidRPr="002E36F3">
                <w:rPr>
                  <w:rFonts w:eastAsia="SimSun" w:cs="Arial"/>
                  <w:b/>
                  <w:bCs/>
                  <w:color w:val="000000"/>
                  <w:kern w:val="0"/>
                  <w:sz w:val="17"/>
                  <w:szCs w:val="17"/>
                  <w:lang w:val="en-GB" w:eastAsia="zh-CN"/>
                  <w14:ligatures w14:val="none"/>
                </w:rPr>
                <w:t>SupplementaryArtifacts</w:t>
              </w:r>
              <w:proofErr w:type="spellEnd"/>
              <w:r w:rsidRPr="002E36F3">
                <w:rPr>
                  <w:rFonts w:eastAsia="SimSun" w:cs="Arial"/>
                  <w:b/>
                  <w:bCs/>
                  <w:color w:val="000000"/>
                  <w:kern w:val="0"/>
                  <w:sz w:val="17"/>
                  <w:szCs w:val="17"/>
                  <w:lang w:eastAsia="zh-CN"/>
                  <w14:ligatures w14:val="none"/>
                </w:rPr>
                <w:t> </w:t>
              </w:r>
            </w:ins>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73EBD9D5" w14:textId="77777777" w:rsidR="00EF5066" w:rsidRPr="002E36F3" w:rsidRDefault="00EF5066" w:rsidP="00916865">
            <w:pPr>
              <w:spacing w:before="0" w:after="0"/>
              <w:jc w:val="both"/>
              <w:rPr>
                <w:ins w:id="1768"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3A10B21F" w14:textId="3E818144" w:rsidR="00EF5066" w:rsidRPr="002E36F3" w:rsidRDefault="00EF5066" w:rsidP="00916865">
            <w:pPr>
              <w:spacing w:before="0" w:after="0"/>
              <w:jc w:val="both"/>
              <w:rPr>
                <w:ins w:id="1769" w:author="Author"/>
                <w:rFonts w:eastAsia="Times New Roman" w:cs="Arial"/>
                <w:iCs/>
                <w:color w:val="000000"/>
                <w:kern w:val="0"/>
                <w:sz w:val="17"/>
                <w:szCs w:val="17"/>
                <w:lang w:val="en-GB" w:eastAsia="en-GB"/>
                <w14:ligatures w14:val="none"/>
              </w:rPr>
            </w:pPr>
            <w:ins w:id="1770" w:author="Author">
              <w:r w:rsidRPr="002E36F3">
                <w:rPr>
                  <w:rFonts w:eastAsia="Times New Roman" w:cs="Arial"/>
                  <w:iCs/>
                  <w:color w:val="000000"/>
                  <w:kern w:val="0"/>
                  <w:sz w:val="17"/>
                  <w:szCs w:val="17"/>
                  <w:lang w:val="en-GB" w:eastAsia="en-GB"/>
                  <w14:ligatures w14:val="none"/>
                </w:rPr>
                <w:t>Legal status</w:t>
              </w:r>
            </w:ins>
          </w:p>
        </w:tc>
      </w:tr>
      <w:tr w:rsidR="00EF5066" w:rsidRPr="002E36F3" w14:paraId="1EBAE8BE" w14:textId="77777777" w:rsidTr="000C0047">
        <w:trPr>
          <w:trHeight w:val="15"/>
          <w:ins w:id="1771" w:author="Author"/>
        </w:trPr>
        <w:tc>
          <w:tcPr>
            <w:tcW w:w="2544" w:type="dxa"/>
            <w:vMerge/>
            <w:tcMar>
              <w:left w:w="115" w:type="dxa"/>
              <w:right w:w="115" w:type="dxa"/>
            </w:tcMar>
            <w:vAlign w:val="center"/>
            <w:hideMark/>
          </w:tcPr>
          <w:p w14:paraId="4044ADB5" w14:textId="77777777" w:rsidR="00EF5066" w:rsidRPr="002E36F3" w:rsidRDefault="00EF5066" w:rsidP="00EF5066">
            <w:pPr>
              <w:rPr>
                <w:ins w:id="1772"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25C8C329" w14:textId="77777777" w:rsidR="00EF5066" w:rsidRPr="002E36F3" w:rsidRDefault="00EF5066" w:rsidP="00916865">
            <w:pPr>
              <w:spacing w:before="0" w:after="0"/>
              <w:jc w:val="both"/>
              <w:rPr>
                <w:ins w:id="1773"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21F3BD89" w14:textId="34F75062" w:rsidR="00EF5066" w:rsidRPr="002E36F3" w:rsidRDefault="00EF5066" w:rsidP="00916865">
            <w:pPr>
              <w:spacing w:before="0" w:after="0"/>
              <w:jc w:val="both"/>
              <w:rPr>
                <w:ins w:id="1774" w:author="Author"/>
                <w:rFonts w:eastAsia="Times New Roman" w:cs="Arial"/>
                <w:iCs/>
                <w:color w:val="000000"/>
                <w:kern w:val="0"/>
                <w:sz w:val="17"/>
                <w:szCs w:val="17"/>
                <w:lang w:val="en-GB" w:eastAsia="en-GB"/>
                <w14:ligatures w14:val="none"/>
              </w:rPr>
            </w:pPr>
            <w:ins w:id="1775" w:author="Author">
              <w:r w:rsidRPr="002E36F3">
                <w:rPr>
                  <w:rFonts w:eastAsia="Times New Roman" w:cs="Arial"/>
                  <w:iCs/>
                  <w:color w:val="000000"/>
                  <w:kern w:val="0"/>
                  <w:sz w:val="17"/>
                  <w:szCs w:val="17"/>
                  <w:lang w:val="en-GB" w:eastAsia="en-GB"/>
                  <w14:ligatures w14:val="none"/>
                </w:rPr>
                <w:t>Copy of registered design (registration certificate)</w:t>
              </w:r>
            </w:ins>
          </w:p>
        </w:tc>
      </w:tr>
      <w:tr w:rsidR="00EF5066" w:rsidRPr="002E36F3" w14:paraId="271E8BAB" w14:textId="77777777" w:rsidTr="000C0047">
        <w:trPr>
          <w:trHeight w:val="15"/>
          <w:ins w:id="1776" w:author="Author"/>
        </w:trPr>
        <w:tc>
          <w:tcPr>
            <w:tcW w:w="2544" w:type="dxa"/>
            <w:vMerge/>
            <w:tcMar>
              <w:left w:w="115" w:type="dxa"/>
              <w:right w:w="115" w:type="dxa"/>
            </w:tcMar>
            <w:vAlign w:val="center"/>
            <w:hideMark/>
          </w:tcPr>
          <w:p w14:paraId="037F8ECE" w14:textId="77777777" w:rsidR="00EF5066" w:rsidRPr="002E36F3" w:rsidRDefault="00EF5066" w:rsidP="00EF5066">
            <w:pPr>
              <w:rPr>
                <w:ins w:id="1777"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4F9616C7" w14:textId="2C914A56" w:rsidR="00EF5066" w:rsidRPr="002E36F3" w:rsidRDefault="00EF5066" w:rsidP="00916865">
            <w:pPr>
              <w:spacing w:before="0" w:after="0"/>
              <w:jc w:val="both"/>
              <w:rPr>
                <w:ins w:id="1778"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4BF4B4FF" w14:textId="405CAC17" w:rsidR="00EF5066" w:rsidRPr="002E36F3" w:rsidRDefault="00EF5066" w:rsidP="001548E4">
            <w:pPr>
              <w:spacing w:before="0" w:after="0"/>
              <w:jc w:val="both"/>
              <w:rPr>
                <w:ins w:id="1779" w:author="Author"/>
                <w:rFonts w:eastAsia="Times New Roman" w:cs="Arial"/>
                <w:iCs/>
                <w:color w:val="000000"/>
                <w:kern w:val="0"/>
                <w:sz w:val="17"/>
                <w:szCs w:val="17"/>
                <w:lang w:val="en-GB" w:eastAsia="en-GB"/>
                <w14:ligatures w14:val="none"/>
              </w:rPr>
            </w:pPr>
            <w:ins w:id="1780" w:author="Author">
              <w:r w:rsidRPr="002E36F3">
                <w:rPr>
                  <w:rFonts w:eastAsia="Times New Roman" w:cs="Arial"/>
                  <w:iCs/>
                  <w:color w:val="000000"/>
                  <w:kern w:val="0"/>
                  <w:sz w:val="17"/>
                  <w:szCs w:val="17"/>
                  <w:lang w:val="en-GB" w:eastAsia="en-GB"/>
                  <w14:ligatures w14:val="none"/>
                </w:rPr>
                <w:t>Intermediate documents</w:t>
              </w:r>
            </w:ins>
          </w:p>
          <w:p w14:paraId="05D07946" w14:textId="4ABA85E9" w:rsidR="00EF5066" w:rsidRPr="002E36F3" w:rsidRDefault="00EF5066" w:rsidP="001548E4">
            <w:pPr>
              <w:numPr>
                <w:ilvl w:val="0"/>
                <w:numId w:val="28"/>
              </w:numPr>
              <w:spacing w:before="0" w:after="0"/>
              <w:ind w:left="367" w:hanging="284"/>
              <w:jc w:val="both"/>
              <w:rPr>
                <w:ins w:id="1781" w:author="Author"/>
                <w:rFonts w:eastAsia="Times New Roman" w:cs="Arial"/>
                <w:iCs/>
                <w:color w:val="000000"/>
                <w:kern w:val="0"/>
                <w:sz w:val="17"/>
                <w:szCs w:val="17"/>
                <w:lang w:val="en-GB" w:eastAsia="en-GB"/>
                <w14:ligatures w14:val="none"/>
              </w:rPr>
            </w:pPr>
            <w:ins w:id="1782" w:author="Author">
              <w:r w:rsidRPr="002E36F3">
                <w:rPr>
                  <w:rFonts w:eastAsia="Times New Roman" w:cs="Arial"/>
                  <w:iCs/>
                  <w:color w:val="000000"/>
                  <w:kern w:val="0"/>
                  <w:sz w:val="17"/>
                  <w:szCs w:val="17"/>
                  <w:lang w:val="en-GB" w:eastAsia="en-GB"/>
                  <w14:ligatures w14:val="none"/>
                </w:rPr>
                <w:t>Amendments</w:t>
              </w:r>
            </w:ins>
          </w:p>
          <w:p w14:paraId="29C935B8" w14:textId="45D57F6E" w:rsidR="00CE6291" w:rsidRPr="001548E4" w:rsidRDefault="00EF5066" w:rsidP="001548E4">
            <w:pPr>
              <w:numPr>
                <w:ilvl w:val="0"/>
                <w:numId w:val="28"/>
              </w:numPr>
              <w:spacing w:before="0" w:after="0"/>
              <w:ind w:left="367" w:hanging="284"/>
              <w:jc w:val="both"/>
              <w:rPr>
                <w:ins w:id="1783" w:author="Author"/>
                <w:rFonts w:eastAsia="Times New Roman" w:cs="Arial"/>
                <w:iCs/>
                <w:color w:val="000000"/>
                <w:kern w:val="0"/>
                <w:sz w:val="17"/>
                <w:szCs w:val="17"/>
                <w:lang w:val="en-GB" w:eastAsia="en-GB"/>
                <w14:ligatures w14:val="none"/>
              </w:rPr>
            </w:pPr>
            <w:ins w:id="1784" w:author="Author">
              <w:r w:rsidRPr="002E36F3">
                <w:rPr>
                  <w:rFonts w:eastAsia="Times New Roman" w:cs="Arial"/>
                  <w:iCs/>
                  <w:color w:val="000000"/>
                  <w:kern w:val="0"/>
                  <w:sz w:val="17"/>
                  <w:szCs w:val="17"/>
                  <w:lang w:val="en-GB" w:eastAsia="en-GB"/>
                  <w14:ligatures w14:val="none"/>
                </w:rPr>
                <w:t>Notification of change of applicant name, etc. </w:t>
              </w:r>
            </w:ins>
          </w:p>
        </w:tc>
      </w:tr>
      <w:tr w:rsidR="00EF5066" w:rsidRPr="002E36F3" w14:paraId="1C63920C" w14:textId="77777777" w:rsidTr="000C0047">
        <w:trPr>
          <w:trHeight w:val="288"/>
          <w:ins w:id="1785" w:author="Author"/>
        </w:trPr>
        <w:tc>
          <w:tcPr>
            <w:tcW w:w="2544" w:type="dxa"/>
            <w:vMerge/>
            <w:tcMar>
              <w:left w:w="115" w:type="dxa"/>
              <w:right w:w="115" w:type="dxa"/>
            </w:tcMar>
            <w:vAlign w:val="center"/>
            <w:hideMark/>
          </w:tcPr>
          <w:p w14:paraId="59E0DEF5" w14:textId="77777777" w:rsidR="00EF5066" w:rsidRPr="002E36F3" w:rsidRDefault="00EF5066" w:rsidP="00EF5066">
            <w:pPr>
              <w:rPr>
                <w:ins w:id="1786"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22D653EB" w14:textId="6E41A09D" w:rsidR="00EF5066" w:rsidRPr="002E36F3" w:rsidRDefault="00EF5066" w:rsidP="00916865">
            <w:pPr>
              <w:spacing w:before="0" w:after="0"/>
              <w:jc w:val="both"/>
              <w:rPr>
                <w:ins w:id="1787"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135E1BF7" w14:textId="712C97D3" w:rsidR="00A1270D" w:rsidRPr="002E36F3" w:rsidRDefault="00EF5066" w:rsidP="00A24729">
            <w:pPr>
              <w:spacing w:before="0" w:after="0"/>
              <w:rPr>
                <w:ins w:id="1788" w:author="Author"/>
                <w:rFonts w:eastAsia="Times New Roman" w:cs="Arial"/>
                <w:color w:val="000000"/>
                <w:kern w:val="0"/>
                <w:sz w:val="17"/>
                <w:szCs w:val="17"/>
                <w:lang w:val="en-GB" w:eastAsia="en-GB"/>
                <w14:ligatures w14:val="none"/>
              </w:rPr>
            </w:pPr>
            <w:ins w:id="1789" w:author="Author">
              <w:r w:rsidRPr="002E36F3">
                <w:rPr>
                  <w:rFonts w:eastAsia="Times New Roman" w:cs="Arial"/>
                  <w:color w:val="000000"/>
                  <w:kern w:val="0"/>
                  <w:sz w:val="17"/>
                  <w:szCs w:val="17"/>
                  <w:lang w:val="en-GB" w:eastAsia="en-GB"/>
                  <w14:ligatures w14:val="none"/>
                </w:rPr>
                <w:t>Individual</w:t>
              </w:r>
              <w:r w:rsidR="00A1270D" w:rsidRPr="002E36F3">
                <w:rPr>
                  <w:rFonts w:eastAsia="Times New Roman" w:cs="Arial"/>
                  <w:iCs/>
                  <w:color w:val="000000"/>
                  <w:kern w:val="0"/>
                  <w:sz w:val="17"/>
                  <w:szCs w:val="17"/>
                  <w:lang w:val="en-GB" w:eastAsia="en-GB"/>
                  <w14:ligatures w14:val="none"/>
                </w:rPr>
                <w:t xml:space="preserve"> design </w:t>
              </w:r>
              <w:r w:rsidRPr="002E36F3">
                <w:rPr>
                  <w:rFonts w:eastAsia="Times New Roman" w:cs="Arial"/>
                  <w:color w:val="000000"/>
                  <w:kern w:val="0"/>
                  <w:sz w:val="17"/>
                  <w:szCs w:val="17"/>
                  <w:lang w:val="en-GB" w:eastAsia="en-GB"/>
                  <w14:ligatures w14:val="none"/>
                </w:rPr>
                <w:t xml:space="preserve">representation </w:t>
              </w:r>
              <w:r w:rsidR="00E92B0F" w:rsidRPr="002E36F3">
                <w:rPr>
                  <w:rFonts w:eastAsia="Times New Roman" w:cs="Arial"/>
                  <w:iCs/>
                  <w:color w:val="000000"/>
                  <w:kern w:val="0"/>
                  <w:sz w:val="17"/>
                  <w:szCs w:val="17"/>
                  <w:lang w:val="en-GB" w:eastAsia="en-GB"/>
                  <w14:ligatures w14:val="none"/>
                </w:rPr>
                <w:t xml:space="preserve">(2D or 3D) </w:t>
              </w:r>
              <w:r w:rsidR="001F43B2" w:rsidRPr="002E36F3">
                <w:rPr>
                  <w:rFonts w:eastAsia="Times New Roman" w:cs="Arial"/>
                  <w:iCs/>
                  <w:color w:val="000000"/>
                  <w:kern w:val="0"/>
                  <w:sz w:val="17"/>
                  <w:szCs w:val="17"/>
                  <w:lang w:val="en-GB" w:eastAsia="en-GB"/>
                  <w14:ligatures w14:val="none"/>
                </w:rPr>
                <w:t xml:space="preserve">or </w:t>
              </w:r>
              <w:r w:rsidR="00987009" w:rsidRPr="002E36F3">
                <w:rPr>
                  <w:rFonts w:eastAsia="Times New Roman" w:cs="Arial"/>
                  <w:color w:val="000000"/>
                  <w:kern w:val="0"/>
                  <w:sz w:val="17"/>
                  <w:szCs w:val="17"/>
                  <w:lang w:val="en-GB" w:eastAsia="en-GB"/>
                  <w14:ligatures w14:val="none"/>
                </w:rPr>
                <w:t>link</w:t>
              </w:r>
              <w:r w:rsidR="001F2843" w:rsidRPr="002E36F3">
                <w:rPr>
                  <w:rFonts w:eastAsia="Times New Roman" w:cs="Arial"/>
                  <w:color w:val="000000"/>
                  <w:kern w:val="0"/>
                  <w:sz w:val="17"/>
                  <w:szCs w:val="17"/>
                  <w:lang w:val="en-GB" w:eastAsia="en-GB"/>
                  <w14:ligatures w14:val="none"/>
                </w:rPr>
                <w:t>s</w:t>
              </w:r>
              <w:r w:rsidR="00987009" w:rsidRPr="002E36F3">
                <w:rPr>
                  <w:rFonts w:eastAsia="Times New Roman" w:cs="Arial"/>
                  <w:color w:val="000000"/>
                  <w:kern w:val="0"/>
                  <w:sz w:val="17"/>
                  <w:szCs w:val="17"/>
                  <w:lang w:val="en-GB" w:eastAsia="en-GB"/>
                  <w14:ligatures w14:val="none"/>
                </w:rPr>
                <w:t xml:space="preserve"> to representation</w:t>
              </w:r>
              <w:r w:rsidR="001F2843" w:rsidRPr="002E36F3">
                <w:rPr>
                  <w:rFonts w:eastAsia="Times New Roman" w:cs="Arial"/>
                  <w:color w:val="000000"/>
                  <w:kern w:val="0"/>
                  <w:sz w:val="17"/>
                  <w:szCs w:val="17"/>
                  <w:lang w:val="en-GB" w:eastAsia="en-GB"/>
                  <w14:ligatures w14:val="none"/>
                </w:rPr>
                <w:t>s</w:t>
              </w:r>
              <w:r w:rsidR="00D50CC9" w:rsidRPr="002E36F3">
                <w:rPr>
                  <w:rFonts w:eastAsia="Times New Roman" w:cs="Arial"/>
                  <w:color w:val="000000"/>
                  <w:kern w:val="0"/>
                  <w:sz w:val="17"/>
                  <w:szCs w:val="17"/>
                  <w:lang w:val="en-GB" w:eastAsia="en-GB"/>
                  <w14:ligatures w14:val="none"/>
                </w:rPr>
                <w:t xml:space="preserve"> may be provided</w:t>
              </w:r>
            </w:ins>
          </w:p>
        </w:tc>
      </w:tr>
      <w:tr w:rsidR="009D27C0" w:rsidRPr="002E36F3" w14:paraId="104E3343" w14:textId="77777777" w:rsidTr="00A24729">
        <w:trPr>
          <w:trHeight w:val="332"/>
          <w:ins w:id="1790" w:author="Author"/>
        </w:trPr>
        <w:tc>
          <w:tcPr>
            <w:tcW w:w="2544" w:type="dxa"/>
            <w:tcMar>
              <w:left w:w="115" w:type="dxa"/>
              <w:right w:w="115" w:type="dxa"/>
            </w:tcMar>
            <w:vAlign w:val="center"/>
          </w:tcPr>
          <w:p w14:paraId="35D21A49" w14:textId="77777777" w:rsidR="009D27C0" w:rsidRPr="002E36F3" w:rsidRDefault="009D27C0" w:rsidP="00EF5066">
            <w:pPr>
              <w:rPr>
                <w:ins w:id="1791"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58472FEB" w14:textId="77777777" w:rsidR="009D27C0" w:rsidRPr="002E36F3" w:rsidRDefault="009D27C0" w:rsidP="00916865">
            <w:pPr>
              <w:spacing w:before="0" w:after="0"/>
              <w:jc w:val="both"/>
              <w:rPr>
                <w:ins w:id="1792"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tcPr>
          <w:p w14:paraId="3E063C90" w14:textId="031864A3" w:rsidR="009D27C0" w:rsidRPr="002E36F3" w:rsidRDefault="00D03BA3" w:rsidP="00325FA8">
            <w:pPr>
              <w:spacing w:before="0" w:after="0"/>
              <w:jc w:val="both"/>
              <w:rPr>
                <w:ins w:id="1793" w:author="Author"/>
                <w:rFonts w:eastAsia="Times New Roman" w:cs="Arial"/>
                <w:iCs/>
                <w:color w:val="000000"/>
                <w:kern w:val="0"/>
                <w:sz w:val="17"/>
                <w:szCs w:val="17"/>
                <w:lang w:val="en-GB" w:eastAsia="en-GB"/>
                <w14:ligatures w14:val="none"/>
              </w:rPr>
            </w:pPr>
            <w:ins w:id="1794" w:author="Author">
              <w:r w:rsidRPr="002E36F3">
                <w:rPr>
                  <w:rFonts w:eastAsia="Times New Roman" w:cs="Arial"/>
                  <w:iCs/>
                  <w:color w:val="000000"/>
                  <w:kern w:val="0"/>
                  <w:sz w:val="17"/>
                  <w:szCs w:val="17"/>
                  <w:lang w:val="en-GB" w:eastAsia="en-GB"/>
                  <w14:ligatures w14:val="none"/>
                </w:rPr>
                <w:t>M</w:t>
              </w:r>
              <w:r w:rsidR="004451FE" w:rsidRPr="002E36F3">
                <w:rPr>
                  <w:rFonts w:eastAsia="Times New Roman" w:cs="Arial"/>
                  <w:iCs/>
                  <w:color w:val="000000"/>
                  <w:kern w:val="0"/>
                  <w:sz w:val="17"/>
                  <w:szCs w:val="17"/>
                  <w:lang w:val="en-GB" w:eastAsia="en-GB"/>
                  <w14:ligatures w14:val="none"/>
                </w:rPr>
                <w:t>edia</w:t>
              </w:r>
              <w:r w:rsidR="009D27C0" w:rsidRPr="002E36F3">
                <w:rPr>
                  <w:rFonts w:eastAsia="Times New Roman" w:cs="Arial"/>
                  <w:iCs/>
                  <w:color w:val="000000"/>
                  <w:kern w:val="0"/>
                  <w:sz w:val="17"/>
                  <w:szCs w:val="17"/>
                  <w:lang w:val="en-GB" w:eastAsia="en-GB"/>
                  <w14:ligatures w14:val="none"/>
                </w:rPr>
                <w:t xml:space="preserve"> file</w:t>
              </w:r>
            </w:ins>
          </w:p>
        </w:tc>
      </w:tr>
    </w:tbl>
    <w:p w14:paraId="553AB132" w14:textId="77777777" w:rsidR="00D57677" w:rsidRPr="00D57677" w:rsidRDefault="00D57677" w:rsidP="008514E6">
      <w:pPr>
        <w:spacing w:before="0" w:after="0"/>
        <w:ind w:left="5533"/>
        <w:jc w:val="center"/>
        <w:rPr>
          <w:rFonts w:eastAsia="Calibri" w:cs="Arial"/>
          <w:bCs/>
          <w:kern w:val="0"/>
          <w:sz w:val="17"/>
          <w:szCs w:val="17"/>
          <w:lang w:eastAsia="zh-CN"/>
          <w14:ligatures w14:val="none"/>
        </w:rPr>
      </w:pPr>
    </w:p>
    <w:p w14:paraId="22327B6E" w14:textId="77777777" w:rsidR="00D57677" w:rsidRPr="00D57677" w:rsidRDefault="00D57677" w:rsidP="008514E6">
      <w:pPr>
        <w:spacing w:before="0" w:after="0"/>
        <w:ind w:left="5533"/>
        <w:jc w:val="center"/>
        <w:rPr>
          <w:rFonts w:eastAsia="Calibri" w:cs="Arial"/>
          <w:bCs/>
          <w:kern w:val="0"/>
          <w:sz w:val="17"/>
          <w:szCs w:val="17"/>
          <w:lang w:eastAsia="zh-CN"/>
          <w14:ligatures w14:val="none"/>
        </w:rPr>
      </w:pPr>
    </w:p>
    <w:p w14:paraId="24355194" w14:textId="0DCE0E19" w:rsidR="00927879" w:rsidRPr="002E36F3" w:rsidRDefault="00537D00" w:rsidP="00D57677">
      <w:pPr>
        <w:spacing w:before="0" w:after="0"/>
        <w:ind w:left="5533"/>
        <w:jc w:val="center"/>
        <w:rPr>
          <w:ins w:id="1795" w:author="Author"/>
          <w:rFonts w:eastAsia="SimSun" w:cs="Arial"/>
          <w:b/>
          <w:bCs/>
          <w:color w:val="000000"/>
          <w:kern w:val="0"/>
          <w:sz w:val="17"/>
          <w:szCs w:val="17"/>
          <w:lang w:val="en-AU" w:eastAsia="zh-CN"/>
          <w14:ligatures w14:val="none"/>
        </w:rPr>
      </w:pPr>
      <w:r w:rsidRPr="00C00637">
        <w:rPr>
          <w:rFonts w:eastAsia="Calibri" w:cs="Arial"/>
          <w:bCs/>
          <w:kern w:val="0"/>
          <w:lang w:eastAsia="zh-CN"/>
          <w14:ligatures w14:val="none"/>
        </w:rPr>
        <w:t xml:space="preserve">[Appendix </w:t>
      </w:r>
      <w:r w:rsidR="00210BCC" w:rsidRPr="00C00637">
        <w:rPr>
          <w:rFonts w:eastAsia="Calibri" w:cs="Arial"/>
          <w:bCs/>
          <w:kern w:val="0"/>
          <w:lang w:eastAsia="zh-CN"/>
          <w14:ligatures w14:val="none"/>
        </w:rPr>
        <w:t>C</w:t>
      </w:r>
      <w:r w:rsidRPr="00C00637">
        <w:rPr>
          <w:rFonts w:eastAsia="Calibri" w:cs="Arial"/>
          <w:bCs/>
          <w:kern w:val="0"/>
          <w:lang w:eastAsia="zh-CN"/>
          <w14:ligatures w14:val="none"/>
        </w:rPr>
        <w:t xml:space="preserve"> to Annex II </w:t>
      </w:r>
      <w:r w:rsidR="00A4160E">
        <w:rPr>
          <w:rFonts w:eastAsia="Calibri" w:cs="Arial"/>
          <w:bCs/>
          <w:kern w:val="0"/>
          <w:lang w:eastAsia="zh-CN"/>
          <w14:ligatures w14:val="none"/>
        </w:rPr>
        <w:t>of</w:t>
      </w:r>
      <w:r w:rsidR="00FD46FA">
        <w:rPr>
          <w:rFonts w:eastAsia="Calibri" w:cs="Arial"/>
          <w:bCs/>
          <w:kern w:val="0"/>
          <w:lang w:eastAsia="zh-CN"/>
          <w14:ligatures w14:val="none"/>
        </w:rPr>
        <w:t xml:space="preserve"> ST.92 </w:t>
      </w:r>
      <w:r w:rsidRPr="00C00637">
        <w:rPr>
          <w:rFonts w:eastAsia="Calibri" w:cs="Arial"/>
          <w:bCs/>
          <w:kern w:val="0"/>
          <w:lang w:eastAsia="zh-CN"/>
          <w14:ligatures w14:val="none"/>
        </w:rPr>
        <w:t>follows]</w:t>
      </w:r>
      <w:ins w:id="1796" w:author="Author">
        <w:r w:rsidR="00927879" w:rsidRPr="002E36F3">
          <w:rPr>
            <w:rFonts w:eastAsia="SimSun" w:cs="Arial"/>
            <w:b/>
            <w:bCs/>
            <w:color w:val="000000"/>
            <w:kern w:val="0"/>
            <w:sz w:val="17"/>
            <w:szCs w:val="17"/>
            <w:lang w:val="en-AU" w:eastAsia="zh-CN"/>
            <w14:ligatures w14:val="none"/>
          </w:rPr>
          <w:br w:type="page"/>
        </w:r>
      </w:ins>
    </w:p>
    <w:p w14:paraId="5870D71E" w14:textId="2E1F684D" w:rsidR="00F01454" w:rsidRPr="002E36F3" w:rsidRDefault="00A00EFE" w:rsidP="007502FD">
      <w:pPr>
        <w:autoSpaceDE w:val="0"/>
        <w:autoSpaceDN w:val="0"/>
        <w:adjustRightInd w:val="0"/>
        <w:spacing w:before="0" w:after="0" w:line="360" w:lineRule="auto"/>
        <w:jc w:val="center"/>
        <w:outlineLvl w:val="0"/>
        <w:rPr>
          <w:ins w:id="1797" w:author="Author"/>
          <w:rFonts w:eastAsia="SimSun" w:cs="Arial"/>
          <w:b/>
          <w:bCs/>
          <w:color w:val="000000"/>
          <w:kern w:val="0"/>
          <w:sz w:val="17"/>
          <w:szCs w:val="17"/>
          <w:lang w:val="en-AU" w:eastAsia="zh-CN"/>
          <w14:ligatures w14:val="none"/>
        </w:rPr>
      </w:pPr>
      <w:bookmarkStart w:id="1798" w:name="_Toc198822810"/>
      <w:bookmarkStart w:id="1799" w:name="_Toc203552058"/>
      <w:bookmarkStart w:id="1800" w:name="_Toc211324044"/>
      <w:bookmarkStart w:id="1801" w:name="_Toc211443164"/>
      <w:bookmarkStart w:id="1802" w:name="_Toc211443359"/>
      <w:ins w:id="1803" w:author="Author">
        <w:r w:rsidRPr="002E36F3">
          <w:rPr>
            <w:rFonts w:eastAsia="SimSun" w:cs="Arial"/>
            <w:b/>
            <w:bCs/>
            <w:color w:val="000000"/>
            <w:kern w:val="0"/>
            <w:sz w:val="17"/>
            <w:szCs w:val="17"/>
            <w:lang w:val="en-AU" w:eastAsia="zh-CN"/>
            <w14:ligatures w14:val="none"/>
          </w:rPr>
          <w:t xml:space="preserve">APPENDIX </w:t>
        </w:r>
        <w:r w:rsidR="00210BCC" w:rsidRPr="002E36F3">
          <w:rPr>
            <w:rFonts w:eastAsia="SimSun" w:cs="Arial"/>
            <w:b/>
            <w:bCs/>
            <w:color w:val="000000"/>
            <w:kern w:val="0"/>
            <w:sz w:val="17"/>
            <w:szCs w:val="17"/>
            <w:lang w:val="en-AU" w:eastAsia="zh-CN"/>
            <w14:ligatures w14:val="none"/>
          </w:rPr>
          <w:t>C</w:t>
        </w:r>
        <w:r w:rsidRPr="002E36F3">
          <w:rPr>
            <w:rFonts w:eastAsia="SimSun" w:cs="Arial"/>
            <w:b/>
            <w:bCs/>
            <w:color w:val="000000"/>
            <w:kern w:val="0"/>
            <w:sz w:val="17"/>
            <w:szCs w:val="17"/>
            <w:lang w:val="en-AU" w:eastAsia="zh-CN"/>
            <w14:ligatures w14:val="none"/>
          </w:rPr>
          <w:t xml:space="preserve"> TO ANNEX II</w:t>
        </w:r>
        <w:bookmarkEnd w:id="1798"/>
        <w:bookmarkEnd w:id="1799"/>
        <w:bookmarkEnd w:id="1800"/>
        <w:bookmarkEnd w:id="1801"/>
        <w:bookmarkEnd w:id="1802"/>
      </w:ins>
    </w:p>
    <w:p w14:paraId="1D39046F" w14:textId="104FCB08" w:rsidR="00FB5548" w:rsidRPr="002E36F3" w:rsidRDefault="00FB5548" w:rsidP="0097118E">
      <w:pPr>
        <w:spacing w:before="0" w:after="0"/>
        <w:ind w:left="-11"/>
        <w:jc w:val="center"/>
        <w:rPr>
          <w:ins w:id="1804" w:author="Author"/>
          <w:rFonts w:eastAsia="SimSun" w:cs="Arial"/>
          <w:kern w:val="0"/>
          <w:sz w:val="17"/>
          <w:szCs w:val="17"/>
          <w14:ligatures w14:val="none"/>
        </w:rPr>
      </w:pPr>
    </w:p>
    <w:p w14:paraId="2F6BDC15" w14:textId="357A53CA" w:rsidR="00FB5548" w:rsidRPr="002E36F3" w:rsidRDefault="00FB5548" w:rsidP="00D0047A">
      <w:pPr>
        <w:autoSpaceDE w:val="0"/>
        <w:autoSpaceDN w:val="0"/>
        <w:adjustRightInd w:val="0"/>
        <w:spacing w:before="0" w:after="0" w:line="360" w:lineRule="auto"/>
        <w:jc w:val="center"/>
        <w:outlineLvl w:val="0"/>
        <w:rPr>
          <w:ins w:id="1805" w:author="Author"/>
          <w:rFonts w:eastAsia="SimSun" w:cs="Arial"/>
          <w:color w:val="000000"/>
          <w:kern w:val="0"/>
          <w:sz w:val="17"/>
          <w:szCs w:val="17"/>
          <w:lang w:val="en-AU" w:eastAsia="zh-CN"/>
          <w14:ligatures w14:val="none"/>
        </w:rPr>
      </w:pPr>
      <w:bookmarkStart w:id="1806" w:name="_Toc198822811"/>
      <w:bookmarkStart w:id="1807" w:name="_Toc203552059"/>
      <w:bookmarkStart w:id="1808" w:name="_Toc211324045"/>
      <w:bookmarkStart w:id="1809" w:name="_Toc211443165"/>
      <w:bookmarkStart w:id="1810" w:name="_Toc211443360"/>
      <w:ins w:id="1811" w:author="Author">
        <w:r w:rsidRPr="002E36F3">
          <w:rPr>
            <w:rFonts w:eastAsia="SimSun" w:cs="Arial"/>
            <w:color w:val="000000"/>
            <w:kern w:val="0"/>
            <w:sz w:val="17"/>
            <w:szCs w:val="17"/>
            <w:lang w:val="en-AU" w:eastAsia="zh-CN"/>
            <w14:ligatures w14:val="none"/>
          </w:rPr>
          <w:t>PDDP Example</w:t>
        </w:r>
        <w:r w:rsidR="002B26D4" w:rsidRPr="002E36F3">
          <w:rPr>
            <w:rFonts w:eastAsia="SimSun" w:cs="Arial"/>
            <w:color w:val="000000"/>
            <w:kern w:val="0"/>
            <w:sz w:val="17"/>
            <w:szCs w:val="17"/>
            <w:lang w:val="en-AU" w:eastAsia="zh-CN"/>
            <w14:ligatures w14:val="none"/>
          </w:rPr>
          <w:t xml:space="preserve"> for </w:t>
        </w:r>
        <w:r w:rsidR="00693B95" w:rsidRPr="002E36F3">
          <w:rPr>
            <w:rFonts w:eastAsia="SimSun" w:cs="Arial"/>
            <w:color w:val="000000"/>
            <w:kern w:val="0"/>
            <w:sz w:val="17"/>
            <w:szCs w:val="17"/>
            <w:lang w:val="en-AU" w:eastAsia="zh-CN"/>
            <w14:ligatures w14:val="none"/>
          </w:rPr>
          <w:t>Trademark</w:t>
        </w:r>
        <w:bookmarkEnd w:id="1806"/>
        <w:bookmarkEnd w:id="1807"/>
        <w:bookmarkEnd w:id="1808"/>
        <w:bookmarkEnd w:id="1809"/>
        <w:bookmarkEnd w:id="1810"/>
      </w:ins>
    </w:p>
    <w:p w14:paraId="57E6EF96" w14:textId="77777777" w:rsidR="00FB5548" w:rsidRPr="002E36F3" w:rsidRDefault="00FB5548" w:rsidP="00FB5548">
      <w:pPr>
        <w:keepNext/>
        <w:widowControl w:val="0"/>
        <w:kinsoku w:val="0"/>
        <w:spacing w:before="240" w:after="60"/>
        <w:outlineLvl w:val="2"/>
        <w:rPr>
          <w:ins w:id="1812" w:author="Author"/>
          <w:rFonts w:eastAsia="SimSun" w:cs="Arial"/>
          <w:kern w:val="0"/>
          <w:sz w:val="17"/>
          <w:szCs w:val="17"/>
          <w:u w:val="single"/>
          <w14:ligatures w14:val="none"/>
        </w:rPr>
      </w:pPr>
      <w:bookmarkStart w:id="1813" w:name="_Toc198822812"/>
      <w:bookmarkStart w:id="1814" w:name="_Toc203552060"/>
      <w:bookmarkStart w:id="1815" w:name="_Toc211324046"/>
      <w:bookmarkStart w:id="1816" w:name="_Toc211443166"/>
      <w:bookmarkStart w:id="1817" w:name="_Toc211443361"/>
      <w:ins w:id="1818" w:author="Author">
        <w:r w:rsidRPr="002E36F3">
          <w:rPr>
            <w:rFonts w:eastAsia="SimSun" w:cs="Arial"/>
            <w:kern w:val="0"/>
            <w:sz w:val="17"/>
            <w:szCs w:val="17"/>
            <w:u w:val="single"/>
            <w14:ligatures w14:val="none"/>
          </w:rPr>
          <w:t>Table format</w:t>
        </w:r>
        <w:bookmarkEnd w:id="1813"/>
        <w:bookmarkEnd w:id="1814"/>
        <w:bookmarkEnd w:id="1815"/>
        <w:bookmarkEnd w:id="1816"/>
        <w:bookmarkEnd w:id="1817"/>
      </w:ins>
    </w:p>
    <w:p w14:paraId="53F947E7" w14:textId="77777777" w:rsidR="00494DDF" w:rsidRPr="002E36F3" w:rsidRDefault="00F13C81">
      <w:pPr>
        <w:rPr>
          <w:ins w:id="1819" w:author="Author"/>
          <w:rFonts w:eastAsia="SimSun" w:cs="Arial"/>
          <w:kern w:val="0"/>
          <w:sz w:val="17"/>
          <w:szCs w:val="17"/>
          <w14:ligatures w14:val="none"/>
        </w:rPr>
      </w:pPr>
      <w:ins w:id="1820" w:author="Author">
        <w:r w:rsidRPr="002E36F3">
          <w:rPr>
            <w:rFonts w:eastAsia="SimSun" w:cs="Arial"/>
            <w:kern w:val="0"/>
            <w:sz w:val="17"/>
            <w:szCs w:val="17"/>
            <w14:ligatures w14:val="none"/>
          </w:rPr>
          <w:t xml:space="preserve">Provided below is an example of a PDDP ZIP file, in table format, for </w:t>
        </w:r>
        <w:r w:rsidRPr="00806C3E">
          <w:rPr>
            <w:rFonts w:ascii="Courier New" w:eastAsia="SimSun" w:hAnsi="Courier New" w:cs="Courier New"/>
            <w:kern w:val="0"/>
            <w:sz w:val="17"/>
            <w:szCs w:val="17"/>
            <w14:ligatures w14:val="none"/>
          </w:rPr>
          <w:t>Trademark_EM_018975509_20221201.zip</w:t>
        </w:r>
        <w:r w:rsidRPr="002E36F3">
          <w:rPr>
            <w:rFonts w:eastAsia="SimSun" w:cs="Arial"/>
            <w:kern w:val="0"/>
            <w:sz w:val="17"/>
            <w:szCs w:val="17"/>
            <w14:ligatures w14:val="none"/>
          </w:rPr>
          <w:t>, which describes the package structure including the files and folders which are included within the ZIP file.</w:t>
        </w:r>
      </w:ins>
    </w:p>
    <w:tbl>
      <w:tblPr>
        <w:tblW w:w="1001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872"/>
        <w:gridCol w:w="2736"/>
        <w:gridCol w:w="4402"/>
      </w:tblGrid>
      <w:tr w:rsidR="00F062EC" w:rsidRPr="002E36F3" w14:paraId="3C585A46" w14:textId="77777777" w:rsidTr="005D22FF">
        <w:trPr>
          <w:trHeight w:val="15"/>
          <w:ins w:id="1821" w:author="Author"/>
        </w:trPr>
        <w:tc>
          <w:tcPr>
            <w:tcW w:w="2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082158" w14:textId="77777777" w:rsidR="00F062EC" w:rsidRPr="002E36F3" w:rsidRDefault="00F062EC" w:rsidP="00996E10">
            <w:pPr>
              <w:spacing w:before="120" w:after="120"/>
              <w:rPr>
                <w:ins w:id="1822" w:author="Author"/>
                <w:rFonts w:eastAsia="SimSun" w:cs="Arial"/>
                <w:b/>
                <w:bCs/>
                <w:color w:val="000000"/>
                <w:kern w:val="0"/>
                <w:sz w:val="17"/>
                <w:szCs w:val="17"/>
                <w:lang w:eastAsia="zh-CN"/>
                <w14:ligatures w14:val="none"/>
              </w:rPr>
            </w:pPr>
            <w:ins w:id="1823" w:author="Author">
              <w:r w:rsidRPr="002E36F3">
                <w:rPr>
                  <w:rFonts w:eastAsia="SimSun" w:cs="Arial"/>
                  <w:b/>
                  <w:bCs/>
                  <w:color w:val="000000"/>
                  <w:kern w:val="0"/>
                  <w:sz w:val="17"/>
                  <w:szCs w:val="17"/>
                  <w:lang w:val="en-GB" w:eastAsia="zh-CN"/>
                  <w14:ligatures w14:val="none"/>
                </w:rPr>
                <w:t>File/Folder Name</w:t>
              </w:r>
              <w:r w:rsidRPr="002E36F3">
                <w:rPr>
                  <w:rFonts w:eastAsia="SimSun" w:cs="Arial"/>
                  <w:b/>
                  <w:bCs/>
                  <w:color w:val="000000"/>
                  <w:kern w:val="0"/>
                  <w:sz w:val="17"/>
                  <w:szCs w:val="17"/>
                  <w:lang w:eastAsia="zh-CN"/>
                  <w14:ligatures w14:val="none"/>
                </w:rPr>
                <w:t> </w:t>
              </w:r>
            </w:ins>
          </w:p>
        </w:tc>
        <w:tc>
          <w:tcPr>
            <w:tcW w:w="27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F3E086" w14:textId="77777777" w:rsidR="00F062EC" w:rsidRPr="002E36F3" w:rsidRDefault="00F062EC" w:rsidP="00996E10">
            <w:pPr>
              <w:spacing w:before="120" w:after="120"/>
              <w:rPr>
                <w:ins w:id="1824" w:author="Author"/>
                <w:rFonts w:eastAsia="SimSun" w:cs="Arial"/>
                <w:b/>
                <w:bCs/>
                <w:color w:val="000000"/>
                <w:kern w:val="0"/>
                <w:sz w:val="17"/>
                <w:szCs w:val="17"/>
                <w:lang w:eastAsia="zh-CN"/>
                <w14:ligatures w14:val="none"/>
              </w:rPr>
            </w:pPr>
            <w:ins w:id="1825" w:author="Author">
              <w:r w:rsidRPr="002E36F3">
                <w:rPr>
                  <w:rFonts w:eastAsia="SimSun" w:cs="Arial"/>
                  <w:b/>
                  <w:bCs/>
                  <w:color w:val="000000"/>
                  <w:kern w:val="0"/>
                  <w:sz w:val="17"/>
                  <w:szCs w:val="17"/>
                  <w:lang w:val="en-GB" w:eastAsia="zh-CN"/>
                  <w14:ligatures w14:val="none"/>
                </w:rPr>
                <w:t>File Name</w:t>
              </w:r>
              <w:r w:rsidRPr="002E36F3">
                <w:rPr>
                  <w:rFonts w:eastAsia="SimSun" w:cs="Arial"/>
                  <w:b/>
                  <w:bCs/>
                  <w:color w:val="000000"/>
                  <w:kern w:val="0"/>
                  <w:sz w:val="17"/>
                  <w:szCs w:val="17"/>
                  <w:lang w:eastAsia="zh-CN"/>
                  <w14:ligatures w14:val="none"/>
                </w:rPr>
                <w:t> </w:t>
              </w:r>
            </w:ins>
          </w:p>
        </w:tc>
        <w:tc>
          <w:tcPr>
            <w:tcW w:w="44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F926F5" w14:textId="77777777" w:rsidR="00F062EC" w:rsidRPr="002E36F3" w:rsidRDefault="00F062EC" w:rsidP="00996E10">
            <w:pPr>
              <w:spacing w:before="120" w:after="120"/>
              <w:rPr>
                <w:ins w:id="1826" w:author="Author"/>
                <w:rFonts w:eastAsia="SimSun" w:cs="Arial"/>
                <w:b/>
                <w:bCs/>
                <w:color w:val="000000"/>
                <w:kern w:val="0"/>
                <w:sz w:val="17"/>
                <w:szCs w:val="17"/>
                <w:lang w:eastAsia="zh-CN"/>
                <w14:ligatures w14:val="none"/>
              </w:rPr>
            </w:pPr>
            <w:ins w:id="1827" w:author="Author">
              <w:r w:rsidRPr="002E36F3">
                <w:rPr>
                  <w:rFonts w:eastAsia="SimSun" w:cs="Arial"/>
                  <w:b/>
                  <w:bCs/>
                  <w:color w:val="000000"/>
                  <w:kern w:val="0"/>
                  <w:sz w:val="17"/>
                  <w:szCs w:val="17"/>
                  <w:lang w:val="en-GB" w:eastAsia="zh-CN"/>
                  <w14:ligatures w14:val="none"/>
                </w:rPr>
                <w:t>Comment:</w:t>
              </w:r>
              <w:r w:rsidRPr="002E36F3">
                <w:rPr>
                  <w:rFonts w:eastAsia="SimSun" w:cs="Arial"/>
                  <w:b/>
                  <w:bCs/>
                  <w:color w:val="000000"/>
                  <w:kern w:val="0"/>
                  <w:sz w:val="17"/>
                  <w:szCs w:val="17"/>
                  <w:lang w:eastAsia="zh-CN"/>
                  <w14:ligatures w14:val="none"/>
                </w:rPr>
                <w:t> </w:t>
              </w:r>
            </w:ins>
          </w:p>
        </w:tc>
      </w:tr>
      <w:tr w:rsidR="00F062EC" w:rsidRPr="002E36F3" w14:paraId="654F5388" w14:textId="77777777" w:rsidTr="005D22FF">
        <w:trPr>
          <w:trHeight w:val="525"/>
          <w:ins w:id="1828" w:author="Author"/>
        </w:trPr>
        <w:tc>
          <w:tcPr>
            <w:tcW w:w="2872" w:type="dxa"/>
            <w:tcBorders>
              <w:top w:val="single" w:sz="6" w:space="0" w:color="auto"/>
              <w:left w:val="single" w:sz="6" w:space="0" w:color="auto"/>
              <w:bottom w:val="single" w:sz="6" w:space="0" w:color="auto"/>
              <w:right w:val="single" w:sz="6" w:space="0" w:color="auto"/>
            </w:tcBorders>
          </w:tcPr>
          <w:p w14:paraId="248BFE08" w14:textId="77777777" w:rsidR="00F062EC" w:rsidRPr="002E36F3" w:rsidRDefault="00F062EC" w:rsidP="00F062EC">
            <w:pPr>
              <w:rPr>
                <w:ins w:id="1829" w:author="Author"/>
                <w:rFonts w:eastAsia="SimSun" w:cs="Arial"/>
                <w:b/>
                <w:bCs/>
                <w:color w:val="000000"/>
                <w:kern w:val="0"/>
                <w:sz w:val="17"/>
                <w:szCs w:val="17"/>
                <w:lang w:eastAsia="zh-CN"/>
                <w14:ligatures w14:val="none"/>
              </w:rPr>
            </w:pPr>
            <w:ins w:id="1830" w:author="Author">
              <w:r w:rsidRPr="002E36F3">
                <w:rPr>
                  <w:rFonts w:eastAsia="SimSun" w:cs="Arial"/>
                  <w:b/>
                  <w:bCs/>
                  <w:color w:val="000000"/>
                  <w:kern w:val="0"/>
                  <w:sz w:val="17"/>
                  <w:szCs w:val="17"/>
                  <w:lang w:val="en-GB" w:eastAsia="zh-CN"/>
                  <w14:ligatures w14:val="none"/>
                </w:rPr>
                <w:t>PriorityDocumentIndex.xml</w:t>
              </w:r>
              <w:r w:rsidRPr="002E36F3">
                <w:rPr>
                  <w:rFonts w:eastAsia="SimSun" w:cs="Arial"/>
                  <w:b/>
                  <w:bCs/>
                  <w:color w:val="000000"/>
                  <w:kern w:val="0"/>
                  <w:sz w:val="17"/>
                  <w:szCs w:val="17"/>
                  <w:lang w:eastAsia="zh-CN"/>
                  <w14:ligatures w14:val="none"/>
                </w:rPr>
                <w:t xml:space="preserve">  </w:t>
              </w:r>
            </w:ins>
          </w:p>
        </w:tc>
        <w:tc>
          <w:tcPr>
            <w:tcW w:w="2736" w:type="dxa"/>
            <w:tcBorders>
              <w:top w:val="single" w:sz="6" w:space="0" w:color="auto"/>
              <w:left w:val="single" w:sz="6" w:space="0" w:color="auto"/>
              <w:bottom w:val="single" w:sz="6" w:space="0" w:color="auto"/>
              <w:right w:val="single" w:sz="6" w:space="0" w:color="auto"/>
            </w:tcBorders>
          </w:tcPr>
          <w:p w14:paraId="299D4124" w14:textId="77777777" w:rsidR="00F062EC" w:rsidRPr="002E36F3" w:rsidRDefault="00F062EC" w:rsidP="00D0047A">
            <w:pPr>
              <w:spacing w:before="0" w:after="0"/>
              <w:jc w:val="both"/>
              <w:rPr>
                <w:ins w:id="1831" w:author="Author"/>
                <w:rFonts w:eastAsia="Times New Roman" w:cs="Arial"/>
                <w:iCs/>
                <w:color w:val="000000"/>
                <w:kern w:val="0"/>
                <w:sz w:val="17"/>
                <w:szCs w:val="17"/>
                <w:lang w:val="en-GB" w:eastAsia="en-GB"/>
                <w14:ligatures w14:val="none"/>
              </w:rPr>
            </w:pPr>
            <w:ins w:id="1832" w:author="Author">
              <w:r w:rsidRPr="002E36F3">
                <w:rPr>
                  <w:rFonts w:eastAsia="Times New Roman" w:cs="Arial"/>
                  <w:iCs/>
                  <w:color w:val="000000"/>
                  <w:kern w:val="0"/>
                  <w:sz w:val="17"/>
                  <w:szCs w:val="17"/>
                  <w:lang w:val="en-GB" w:eastAsia="en-GB"/>
                  <w14:ligatures w14:val="none"/>
                </w:rPr>
                <w:t> </w:t>
              </w:r>
            </w:ins>
          </w:p>
        </w:tc>
        <w:tc>
          <w:tcPr>
            <w:tcW w:w="4402" w:type="dxa"/>
            <w:tcBorders>
              <w:top w:val="single" w:sz="6" w:space="0" w:color="auto"/>
              <w:left w:val="single" w:sz="6" w:space="0" w:color="auto"/>
              <w:bottom w:val="single" w:sz="6" w:space="0" w:color="auto"/>
              <w:right w:val="single" w:sz="6" w:space="0" w:color="auto"/>
            </w:tcBorders>
          </w:tcPr>
          <w:p w14:paraId="10D8B974" w14:textId="77777777" w:rsidR="00F062EC" w:rsidRPr="002E36F3" w:rsidRDefault="00F062EC" w:rsidP="00D0047A">
            <w:pPr>
              <w:spacing w:before="0" w:after="0"/>
              <w:jc w:val="both"/>
              <w:rPr>
                <w:ins w:id="1833" w:author="Author"/>
                <w:rFonts w:eastAsia="Times New Roman" w:cs="Arial"/>
                <w:iCs/>
                <w:color w:val="000000"/>
                <w:kern w:val="0"/>
                <w:sz w:val="17"/>
                <w:szCs w:val="17"/>
                <w:lang w:val="en-GB" w:eastAsia="en-GB"/>
                <w14:ligatures w14:val="none"/>
              </w:rPr>
            </w:pPr>
            <w:ins w:id="1834" w:author="Author">
              <w:r w:rsidRPr="002E36F3">
                <w:rPr>
                  <w:rFonts w:eastAsia="Times New Roman" w:cs="Arial"/>
                  <w:iCs/>
                  <w:color w:val="000000"/>
                  <w:kern w:val="0"/>
                  <w:sz w:val="17"/>
                  <w:szCs w:val="17"/>
                  <w:lang w:val="en-GB" w:eastAsia="en-GB"/>
                  <w14:ligatures w14:val="none"/>
                </w:rPr>
                <w:t>PDDP Index file</w:t>
              </w:r>
            </w:ins>
          </w:p>
        </w:tc>
      </w:tr>
      <w:tr w:rsidR="00F062EC" w:rsidRPr="002E36F3" w14:paraId="06FFE34F" w14:textId="77777777" w:rsidTr="005D22FF">
        <w:trPr>
          <w:trHeight w:val="15"/>
          <w:ins w:id="1835" w:author="Author"/>
        </w:trPr>
        <w:tc>
          <w:tcPr>
            <w:tcW w:w="2872" w:type="dxa"/>
            <w:vMerge w:val="restart"/>
            <w:tcBorders>
              <w:top w:val="single" w:sz="6" w:space="0" w:color="auto"/>
              <w:left w:val="single" w:sz="6" w:space="0" w:color="auto"/>
              <w:right w:val="single" w:sz="6" w:space="0" w:color="auto"/>
            </w:tcBorders>
          </w:tcPr>
          <w:p w14:paraId="2F4471AF" w14:textId="77777777" w:rsidR="00F062EC" w:rsidRPr="002E36F3" w:rsidRDefault="00F062EC" w:rsidP="00F062EC">
            <w:pPr>
              <w:rPr>
                <w:ins w:id="1836" w:author="Author"/>
                <w:rFonts w:eastAsia="SimSun" w:cs="Arial"/>
                <w:b/>
                <w:bCs/>
                <w:color w:val="000000"/>
                <w:kern w:val="0"/>
                <w:sz w:val="17"/>
                <w:szCs w:val="17"/>
                <w:lang w:eastAsia="zh-CN"/>
                <w14:ligatures w14:val="none"/>
              </w:rPr>
            </w:pPr>
            <w:ins w:id="1837" w:author="Author">
              <w:r w:rsidRPr="002E36F3">
                <w:rPr>
                  <w:rFonts w:eastAsia="SimSun" w:cs="Arial"/>
                  <w:b/>
                  <w:bCs/>
                  <w:color w:val="000000"/>
                  <w:kern w:val="0"/>
                  <w:sz w:val="17"/>
                  <w:szCs w:val="17"/>
                  <w:lang w:val="en-GB" w:eastAsia="zh-CN"/>
                  <w14:ligatures w14:val="none"/>
                </w:rPr>
                <w:t>/</w:t>
              </w:r>
              <w:proofErr w:type="spellStart"/>
              <w:r w:rsidRPr="002E36F3">
                <w:rPr>
                  <w:rFonts w:eastAsia="SimSun" w:cs="Arial"/>
                  <w:b/>
                  <w:bCs/>
                  <w:color w:val="000000"/>
                  <w:kern w:val="0"/>
                  <w:sz w:val="17"/>
                  <w:szCs w:val="17"/>
                  <w:lang w:val="en-GB" w:eastAsia="zh-CN"/>
                  <w14:ligatures w14:val="none"/>
                </w:rPr>
                <w:t>MandatoryArtifacts</w:t>
              </w:r>
              <w:proofErr w:type="spellEnd"/>
              <w:r w:rsidRPr="002E36F3">
                <w:rPr>
                  <w:rFonts w:eastAsia="SimSun" w:cs="Arial"/>
                  <w:b/>
                  <w:bCs/>
                  <w:color w:val="000000"/>
                  <w:kern w:val="0"/>
                  <w:sz w:val="17"/>
                  <w:szCs w:val="17"/>
                  <w:lang w:eastAsia="zh-CN"/>
                  <w14:ligatures w14:val="none"/>
                </w:rPr>
                <w:t> </w:t>
              </w:r>
            </w:ins>
          </w:p>
        </w:tc>
        <w:tc>
          <w:tcPr>
            <w:tcW w:w="2736" w:type="dxa"/>
            <w:tcBorders>
              <w:top w:val="single" w:sz="6" w:space="0" w:color="auto"/>
              <w:left w:val="single" w:sz="6" w:space="0" w:color="auto"/>
              <w:bottom w:val="single" w:sz="6" w:space="0" w:color="auto"/>
              <w:right w:val="single" w:sz="6" w:space="0" w:color="auto"/>
            </w:tcBorders>
          </w:tcPr>
          <w:p w14:paraId="6FCA01EA" w14:textId="77777777" w:rsidR="00F062EC" w:rsidRPr="002E36F3" w:rsidRDefault="00F062EC" w:rsidP="00D0047A">
            <w:pPr>
              <w:spacing w:before="0" w:after="0"/>
              <w:jc w:val="both"/>
              <w:rPr>
                <w:ins w:id="1838" w:author="Author"/>
                <w:rFonts w:eastAsia="Times New Roman" w:cs="Arial"/>
                <w:iCs/>
                <w:color w:val="000000"/>
                <w:kern w:val="0"/>
                <w:sz w:val="17"/>
                <w:szCs w:val="17"/>
                <w:lang w:val="en-GB" w:eastAsia="en-GB"/>
                <w14:ligatures w14:val="none"/>
              </w:rPr>
            </w:pPr>
            <w:ins w:id="1839" w:author="Author">
              <w:r w:rsidRPr="002E36F3">
                <w:rPr>
                  <w:rFonts w:eastAsia="Times New Roman" w:cs="Arial"/>
                  <w:iCs/>
                  <w:color w:val="000000"/>
                  <w:kern w:val="0"/>
                  <w:sz w:val="17"/>
                  <w:szCs w:val="17"/>
                  <w:lang w:val="en-GB" w:eastAsia="en-GB"/>
                  <w14:ligatures w14:val="none"/>
                </w:rPr>
                <w:t>EM_018975509_20221201_CertificationPage.pdf</w:t>
              </w:r>
            </w:ins>
          </w:p>
        </w:tc>
        <w:tc>
          <w:tcPr>
            <w:tcW w:w="4402" w:type="dxa"/>
            <w:tcBorders>
              <w:top w:val="single" w:sz="6" w:space="0" w:color="auto"/>
              <w:left w:val="single" w:sz="6" w:space="0" w:color="auto"/>
              <w:bottom w:val="single" w:sz="6" w:space="0" w:color="auto"/>
              <w:right w:val="single" w:sz="6" w:space="0" w:color="auto"/>
            </w:tcBorders>
          </w:tcPr>
          <w:p w14:paraId="33B868D1" w14:textId="77777777" w:rsidR="00F062EC" w:rsidRPr="002E36F3" w:rsidRDefault="00F062EC" w:rsidP="00D0047A">
            <w:pPr>
              <w:spacing w:before="0" w:after="0"/>
              <w:jc w:val="both"/>
              <w:rPr>
                <w:ins w:id="1840" w:author="Author"/>
                <w:rFonts w:eastAsia="Times New Roman" w:cs="Arial"/>
                <w:iCs/>
                <w:color w:val="000000"/>
                <w:kern w:val="0"/>
                <w:sz w:val="17"/>
                <w:szCs w:val="17"/>
                <w:lang w:val="en-GB" w:eastAsia="en-GB"/>
                <w14:ligatures w14:val="none"/>
              </w:rPr>
            </w:pPr>
            <w:ins w:id="1841" w:author="Author">
              <w:r w:rsidRPr="002E36F3">
                <w:rPr>
                  <w:rFonts w:eastAsia="Times New Roman" w:cs="Arial"/>
                  <w:iCs/>
                  <w:color w:val="000000"/>
                  <w:kern w:val="0"/>
                  <w:sz w:val="17"/>
                  <w:szCs w:val="17"/>
                  <w:lang w:val="en-GB" w:eastAsia="en-GB"/>
                  <w14:ligatures w14:val="none"/>
                </w:rPr>
                <w:t>Certification page (alternatively, it may be provided within the Priority Document PDF) should include at a minimum:</w:t>
              </w:r>
            </w:ins>
          </w:p>
          <w:p w14:paraId="4499E8AD" w14:textId="77777777" w:rsidR="00F062EC" w:rsidRPr="002E36F3" w:rsidRDefault="00F062EC" w:rsidP="003F4371">
            <w:pPr>
              <w:numPr>
                <w:ilvl w:val="0"/>
                <w:numId w:val="28"/>
              </w:numPr>
              <w:spacing w:before="0" w:after="0"/>
              <w:ind w:left="367" w:hanging="284"/>
              <w:jc w:val="both"/>
              <w:rPr>
                <w:ins w:id="1842" w:author="Author"/>
                <w:rFonts w:eastAsia="Times New Roman" w:cs="Arial"/>
                <w:iCs/>
                <w:color w:val="000000"/>
                <w:kern w:val="0"/>
                <w:sz w:val="17"/>
                <w:szCs w:val="17"/>
                <w:lang w:val="en-GB" w:eastAsia="en-GB"/>
                <w14:ligatures w14:val="none"/>
              </w:rPr>
            </w:pPr>
            <w:ins w:id="1843" w:author="Author">
              <w:r w:rsidRPr="002E36F3">
                <w:rPr>
                  <w:rFonts w:eastAsia="Times New Roman" w:cs="Arial"/>
                  <w:iCs/>
                  <w:color w:val="000000"/>
                  <w:kern w:val="0"/>
                  <w:sz w:val="17"/>
                  <w:szCs w:val="17"/>
                  <w:lang w:val="en-GB" w:eastAsia="en-GB"/>
                  <w14:ligatures w14:val="none"/>
                </w:rPr>
                <w:t>Country code</w:t>
              </w:r>
            </w:ins>
          </w:p>
          <w:p w14:paraId="5F800B03" w14:textId="77777777" w:rsidR="00F062EC" w:rsidRPr="002E36F3" w:rsidRDefault="00F062EC" w:rsidP="003F4371">
            <w:pPr>
              <w:numPr>
                <w:ilvl w:val="0"/>
                <w:numId w:val="28"/>
              </w:numPr>
              <w:spacing w:before="0" w:after="0"/>
              <w:ind w:left="367" w:hanging="284"/>
              <w:jc w:val="both"/>
              <w:rPr>
                <w:ins w:id="1844" w:author="Author"/>
                <w:rFonts w:eastAsia="Times New Roman" w:cs="Arial"/>
                <w:iCs/>
                <w:color w:val="000000"/>
                <w:kern w:val="0"/>
                <w:sz w:val="17"/>
                <w:szCs w:val="17"/>
                <w:lang w:val="en-GB" w:eastAsia="en-GB"/>
                <w14:ligatures w14:val="none"/>
              </w:rPr>
            </w:pPr>
            <w:ins w:id="1845" w:author="Author">
              <w:r w:rsidRPr="002E36F3">
                <w:rPr>
                  <w:rFonts w:eastAsia="Times New Roman" w:cs="Arial"/>
                  <w:iCs/>
                  <w:color w:val="000000"/>
                  <w:kern w:val="0"/>
                  <w:sz w:val="17"/>
                  <w:szCs w:val="17"/>
                  <w:lang w:val="en-GB" w:eastAsia="en-GB"/>
                  <w14:ligatures w14:val="none"/>
                </w:rPr>
                <w:t>Application/Serial number</w:t>
              </w:r>
            </w:ins>
          </w:p>
          <w:p w14:paraId="4E336DF2" w14:textId="77777777" w:rsidR="00F062EC" w:rsidRPr="002E36F3" w:rsidRDefault="00F062EC" w:rsidP="003F4371">
            <w:pPr>
              <w:numPr>
                <w:ilvl w:val="0"/>
                <w:numId w:val="28"/>
              </w:numPr>
              <w:spacing w:before="0" w:after="0"/>
              <w:ind w:left="367" w:hanging="284"/>
              <w:jc w:val="both"/>
              <w:rPr>
                <w:ins w:id="1846" w:author="Author"/>
                <w:rFonts w:eastAsia="Times New Roman" w:cs="Arial"/>
                <w:iCs/>
                <w:color w:val="000000"/>
                <w:kern w:val="0"/>
                <w:sz w:val="17"/>
                <w:szCs w:val="17"/>
                <w:lang w:val="en-GB" w:eastAsia="en-GB"/>
                <w14:ligatures w14:val="none"/>
              </w:rPr>
            </w:pPr>
            <w:ins w:id="1847" w:author="Author">
              <w:r w:rsidRPr="002E36F3">
                <w:rPr>
                  <w:rFonts w:eastAsia="Times New Roman" w:cs="Arial"/>
                  <w:iCs/>
                  <w:color w:val="000000"/>
                  <w:kern w:val="0"/>
                  <w:sz w:val="17"/>
                  <w:szCs w:val="17"/>
                  <w:lang w:val="en-GB" w:eastAsia="en-GB"/>
                  <w14:ligatures w14:val="none"/>
                </w:rPr>
                <w:t>Filing date</w:t>
              </w:r>
            </w:ins>
          </w:p>
          <w:p w14:paraId="260DC06C" w14:textId="77777777" w:rsidR="00F062EC" w:rsidRPr="002E36F3" w:rsidRDefault="00F062EC" w:rsidP="003F4371">
            <w:pPr>
              <w:numPr>
                <w:ilvl w:val="0"/>
                <w:numId w:val="28"/>
              </w:numPr>
              <w:spacing w:before="0" w:after="0"/>
              <w:ind w:left="367" w:hanging="284"/>
              <w:jc w:val="both"/>
              <w:rPr>
                <w:ins w:id="1848" w:author="Author"/>
                <w:rFonts w:eastAsia="Times New Roman" w:cs="Arial"/>
                <w:iCs/>
                <w:color w:val="000000"/>
                <w:kern w:val="0"/>
                <w:sz w:val="17"/>
                <w:szCs w:val="17"/>
                <w:lang w:val="en-GB" w:eastAsia="en-GB"/>
                <w14:ligatures w14:val="none"/>
              </w:rPr>
            </w:pPr>
            <w:ins w:id="1849" w:author="Author">
              <w:r w:rsidRPr="002E36F3">
                <w:rPr>
                  <w:rFonts w:eastAsia="Times New Roman" w:cs="Arial"/>
                  <w:iCs/>
                  <w:color w:val="000000"/>
                  <w:kern w:val="0"/>
                  <w:sz w:val="17"/>
                  <w:szCs w:val="17"/>
                  <w:lang w:val="en-GB" w:eastAsia="en-GB"/>
                  <w14:ligatures w14:val="none"/>
                </w:rPr>
                <w:t>Date of certification of priority document</w:t>
              </w:r>
            </w:ins>
          </w:p>
          <w:p w14:paraId="789BAB19" w14:textId="77777777" w:rsidR="00F062EC" w:rsidRPr="002E36F3" w:rsidRDefault="00F062EC" w:rsidP="003F4371">
            <w:pPr>
              <w:numPr>
                <w:ilvl w:val="0"/>
                <w:numId w:val="28"/>
              </w:numPr>
              <w:spacing w:before="0" w:after="0"/>
              <w:ind w:left="367" w:hanging="284"/>
              <w:jc w:val="both"/>
              <w:rPr>
                <w:ins w:id="1850" w:author="Author"/>
                <w:rFonts w:eastAsia="Times New Roman" w:cs="Arial"/>
                <w:iCs/>
                <w:color w:val="000000"/>
                <w:kern w:val="0"/>
                <w:sz w:val="17"/>
                <w:szCs w:val="17"/>
                <w:lang w:val="en-GB" w:eastAsia="en-GB"/>
                <w14:ligatures w14:val="none"/>
              </w:rPr>
            </w:pPr>
            <w:ins w:id="1851" w:author="Author">
              <w:r w:rsidRPr="002E36F3">
                <w:rPr>
                  <w:rFonts w:eastAsia="Times New Roman" w:cs="Arial"/>
                  <w:iCs/>
                  <w:color w:val="000000"/>
                  <w:kern w:val="0"/>
                  <w:sz w:val="17"/>
                  <w:szCs w:val="17"/>
                  <w:lang w:val="en-GB" w:eastAsia="en-GB"/>
                  <w14:ligatures w14:val="none"/>
                </w:rPr>
                <w:t>Certifying official</w:t>
              </w:r>
            </w:ins>
          </w:p>
        </w:tc>
      </w:tr>
      <w:tr w:rsidR="00F062EC" w:rsidRPr="002E36F3" w14:paraId="491EEA0D" w14:textId="77777777" w:rsidTr="005D22FF">
        <w:trPr>
          <w:trHeight w:val="15"/>
          <w:ins w:id="1852" w:author="Author"/>
        </w:trPr>
        <w:tc>
          <w:tcPr>
            <w:tcW w:w="2872" w:type="dxa"/>
            <w:vMerge/>
          </w:tcPr>
          <w:p w14:paraId="21BFFFAE" w14:textId="77777777" w:rsidR="00F062EC" w:rsidRPr="002E36F3" w:rsidRDefault="00F062EC" w:rsidP="00F062EC">
            <w:pPr>
              <w:rPr>
                <w:ins w:id="1853" w:author="Author"/>
                <w:rFonts w:eastAsia="SimSun" w:cs="Arial"/>
                <w:b/>
                <w:bCs/>
                <w:color w:val="000000"/>
                <w:kern w:val="0"/>
                <w:sz w:val="17"/>
                <w:szCs w:val="17"/>
                <w:lang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5DC06F9B" w14:textId="77777777" w:rsidR="00F062EC" w:rsidRPr="002E36F3" w:rsidRDefault="00F062EC" w:rsidP="00D0047A">
            <w:pPr>
              <w:spacing w:before="0" w:after="0"/>
              <w:jc w:val="both"/>
              <w:rPr>
                <w:ins w:id="1854" w:author="Author"/>
                <w:rFonts w:eastAsia="Times New Roman" w:cs="Arial"/>
                <w:iCs/>
                <w:color w:val="000000"/>
                <w:kern w:val="0"/>
                <w:sz w:val="17"/>
                <w:szCs w:val="17"/>
                <w:lang w:val="en-GB" w:eastAsia="en-GB"/>
                <w14:ligatures w14:val="none"/>
              </w:rPr>
            </w:pPr>
            <w:ins w:id="1855" w:author="Author">
              <w:r w:rsidRPr="002E36F3">
                <w:rPr>
                  <w:rFonts w:eastAsia="Times New Roman" w:cs="Arial"/>
                  <w:iCs/>
                  <w:color w:val="000000"/>
                  <w:kern w:val="0"/>
                  <w:sz w:val="17"/>
                  <w:szCs w:val="17"/>
                  <w:lang w:val="en-GB" w:eastAsia="en-GB"/>
                  <w14:ligatures w14:val="none"/>
                </w:rPr>
                <w:t>EM_018975509_20221201_PriorityDocument.pdf</w:t>
              </w:r>
            </w:ins>
          </w:p>
          <w:p w14:paraId="3A866C65" w14:textId="77777777" w:rsidR="00F062EC" w:rsidRPr="002E36F3" w:rsidRDefault="00F062EC" w:rsidP="00D0047A">
            <w:pPr>
              <w:spacing w:before="0" w:after="0"/>
              <w:jc w:val="both"/>
              <w:rPr>
                <w:ins w:id="1856" w:author="Author"/>
                <w:rFonts w:eastAsia="Times New Roman" w:cs="Arial"/>
                <w:iCs/>
                <w:color w:val="000000"/>
                <w:kern w:val="0"/>
                <w:sz w:val="17"/>
                <w:szCs w:val="17"/>
                <w:lang w:val="en-GB" w:eastAsia="en-GB"/>
                <w14:ligatures w14:val="none"/>
              </w:rPr>
            </w:pPr>
          </w:p>
        </w:tc>
        <w:tc>
          <w:tcPr>
            <w:tcW w:w="4402" w:type="dxa"/>
            <w:tcBorders>
              <w:top w:val="single" w:sz="6" w:space="0" w:color="auto"/>
              <w:left w:val="single" w:sz="6" w:space="0" w:color="auto"/>
              <w:bottom w:val="single" w:sz="6" w:space="0" w:color="auto"/>
              <w:right w:val="single" w:sz="6" w:space="0" w:color="auto"/>
            </w:tcBorders>
            <w:vAlign w:val="center"/>
          </w:tcPr>
          <w:p w14:paraId="51F9256C" w14:textId="340F7615" w:rsidR="00F062EC" w:rsidRPr="002E36F3" w:rsidRDefault="00F062EC" w:rsidP="00D0047A">
            <w:pPr>
              <w:spacing w:before="0" w:after="0"/>
              <w:jc w:val="both"/>
              <w:rPr>
                <w:ins w:id="1857" w:author="Author"/>
                <w:rFonts w:eastAsia="Times New Roman" w:cs="Arial"/>
                <w:iCs/>
                <w:color w:val="000000"/>
                <w:kern w:val="0"/>
                <w:sz w:val="17"/>
                <w:szCs w:val="17"/>
                <w:lang w:val="en-GB" w:eastAsia="en-GB"/>
                <w14:ligatures w14:val="none"/>
              </w:rPr>
            </w:pPr>
            <w:ins w:id="1858" w:author="Author">
              <w:r w:rsidRPr="002E36F3">
                <w:rPr>
                  <w:rFonts w:eastAsia="Times New Roman" w:cs="Arial"/>
                  <w:iCs/>
                  <w:color w:val="000000"/>
                  <w:kern w:val="0"/>
                  <w:sz w:val="17"/>
                  <w:szCs w:val="17"/>
                  <w:lang w:val="en-GB" w:eastAsia="en-GB"/>
                  <w14:ligatures w14:val="none"/>
                </w:rPr>
                <w:t>Copy of Application, may include the following key pieces of information:</w:t>
              </w:r>
            </w:ins>
          </w:p>
          <w:p w14:paraId="5E1D8C0E" w14:textId="77777777" w:rsidR="00F062EC" w:rsidRPr="002E36F3" w:rsidRDefault="00F062EC" w:rsidP="00C74E34">
            <w:pPr>
              <w:numPr>
                <w:ilvl w:val="0"/>
                <w:numId w:val="28"/>
              </w:numPr>
              <w:spacing w:before="0" w:after="0"/>
              <w:ind w:left="367" w:hanging="284"/>
              <w:jc w:val="both"/>
              <w:rPr>
                <w:ins w:id="1859" w:author="Author"/>
                <w:rFonts w:eastAsia="Times New Roman" w:cs="Arial"/>
                <w:iCs/>
                <w:color w:val="000000"/>
                <w:kern w:val="0"/>
                <w:sz w:val="17"/>
                <w:szCs w:val="17"/>
                <w:lang w:val="en-GB" w:eastAsia="en-GB"/>
                <w14:ligatures w14:val="none"/>
              </w:rPr>
            </w:pPr>
            <w:ins w:id="1860" w:author="Author">
              <w:r w:rsidRPr="002E36F3">
                <w:rPr>
                  <w:rFonts w:eastAsia="Times New Roman" w:cs="Arial"/>
                  <w:iCs/>
                  <w:color w:val="000000"/>
                  <w:kern w:val="0"/>
                  <w:sz w:val="17"/>
                  <w:szCs w:val="17"/>
                  <w:lang w:val="en-GB" w:eastAsia="en-GB"/>
                  <w14:ligatures w14:val="none"/>
                </w:rPr>
                <w:t>Applicant/Owner</w:t>
              </w:r>
            </w:ins>
          </w:p>
          <w:p w14:paraId="2E92DD8A" w14:textId="77777777" w:rsidR="00F062EC" w:rsidRPr="002E36F3" w:rsidRDefault="00F062EC" w:rsidP="00C74E34">
            <w:pPr>
              <w:numPr>
                <w:ilvl w:val="0"/>
                <w:numId w:val="28"/>
              </w:numPr>
              <w:spacing w:before="0" w:after="0"/>
              <w:ind w:left="367" w:hanging="284"/>
              <w:jc w:val="both"/>
              <w:rPr>
                <w:ins w:id="1861" w:author="Author"/>
                <w:rFonts w:eastAsia="Times New Roman" w:cs="Arial"/>
                <w:iCs/>
                <w:color w:val="000000"/>
                <w:kern w:val="0"/>
                <w:sz w:val="17"/>
                <w:szCs w:val="17"/>
                <w:lang w:val="en-GB" w:eastAsia="en-GB"/>
                <w14:ligatures w14:val="none"/>
              </w:rPr>
            </w:pPr>
            <w:ins w:id="1862" w:author="Author">
              <w:r w:rsidRPr="002E36F3">
                <w:rPr>
                  <w:rFonts w:eastAsia="Times New Roman" w:cs="Arial"/>
                  <w:iCs/>
                  <w:color w:val="000000"/>
                  <w:kern w:val="0"/>
                  <w:sz w:val="17"/>
                  <w:szCs w:val="17"/>
                  <w:lang w:val="en-GB" w:eastAsia="en-GB"/>
                  <w14:ligatures w14:val="none"/>
                </w:rPr>
                <w:t>Registration/Issue number</w:t>
              </w:r>
            </w:ins>
          </w:p>
          <w:p w14:paraId="5349B28D" w14:textId="77777777" w:rsidR="00F062EC" w:rsidRPr="002E36F3" w:rsidRDefault="00F062EC" w:rsidP="00C74E34">
            <w:pPr>
              <w:numPr>
                <w:ilvl w:val="0"/>
                <w:numId w:val="28"/>
              </w:numPr>
              <w:spacing w:before="0" w:after="0"/>
              <w:ind w:left="367" w:hanging="284"/>
              <w:jc w:val="both"/>
              <w:rPr>
                <w:ins w:id="1863" w:author="Author"/>
                <w:rFonts w:eastAsia="Times New Roman" w:cs="Arial"/>
                <w:iCs/>
                <w:color w:val="000000"/>
                <w:kern w:val="0"/>
                <w:sz w:val="17"/>
                <w:szCs w:val="17"/>
                <w:lang w:val="en-GB" w:eastAsia="en-GB"/>
                <w14:ligatures w14:val="none"/>
              </w:rPr>
            </w:pPr>
            <w:ins w:id="1864" w:author="Author">
              <w:r w:rsidRPr="002E36F3">
                <w:rPr>
                  <w:rFonts w:eastAsia="Times New Roman" w:cs="Arial"/>
                  <w:iCs/>
                  <w:color w:val="000000"/>
                  <w:kern w:val="0"/>
                  <w:sz w:val="17"/>
                  <w:szCs w:val="17"/>
                  <w:lang w:val="en-GB" w:eastAsia="en-GB"/>
                  <w14:ligatures w14:val="none"/>
                </w:rPr>
                <w:t>Registration date</w:t>
              </w:r>
            </w:ins>
          </w:p>
          <w:p w14:paraId="4D53A6A2" w14:textId="77777777" w:rsidR="00F062EC" w:rsidRPr="002E36F3" w:rsidRDefault="00F062EC" w:rsidP="00C74E34">
            <w:pPr>
              <w:numPr>
                <w:ilvl w:val="0"/>
                <w:numId w:val="28"/>
              </w:numPr>
              <w:spacing w:before="0" w:after="0"/>
              <w:ind w:left="367" w:hanging="284"/>
              <w:jc w:val="both"/>
              <w:rPr>
                <w:ins w:id="1865" w:author="Author"/>
                <w:rFonts w:eastAsia="Times New Roman" w:cs="Arial"/>
                <w:iCs/>
                <w:color w:val="000000"/>
                <w:kern w:val="0"/>
                <w:sz w:val="17"/>
                <w:szCs w:val="17"/>
                <w:lang w:val="en-GB" w:eastAsia="en-GB"/>
                <w14:ligatures w14:val="none"/>
              </w:rPr>
            </w:pPr>
            <w:ins w:id="1866" w:author="Author">
              <w:r w:rsidRPr="002E36F3">
                <w:rPr>
                  <w:rFonts w:eastAsia="Times New Roman" w:cs="Arial"/>
                  <w:iCs/>
                  <w:color w:val="000000"/>
                  <w:kern w:val="0"/>
                  <w:sz w:val="17"/>
                  <w:szCs w:val="17"/>
                  <w:lang w:val="en-GB" w:eastAsia="en-GB"/>
                  <w14:ligatures w14:val="none"/>
                </w:rPr>
                <w:t>Type of Trademark (e.g., Word Mark, Sound Mark, etc.)</w:t>
              </w:r>
            </w:ins>
          </w:p>
          <w:p w14:paraId="1D2C85C5" w14:textId="77777777" w:rsidR="00F062EC" w:rsidRPr="002E36F3" w:rsidRDefault="00F062EC" w:rsidP="00C74E34">
            <w:pPr>
              <w:numPr>
                <w:ilvl w:val="0"/>
                <w:numId w:val="28"/>
              </w:numPr>
              <w:spacing w:before="0" w:after="0"/>
              <w:ind w:left="367" w:hanging="284"/>
              <w:jc w:val="both"/>
              <w:rPr>
                <w:ins w:id="1867" w:author="Author"/>
                <w:rFonts w:eastAsia="Times New Roman" w:cs="Arial"/>
                <w:iCs/>
                <w:color w:val="000000"/>
                <w:kern w:val="0"/>
                <w:sz w:val="17"/>
                <w:szCs w:val="17"/>
                <w:lang w:val="en-GB" w:eastAsia="en-GB"/>
                <w14:ligatures w14:val="none"/>
              </w:rPr>
            </w:pPr>
            <w:ins w:id="1868" w:author="Author">
              <w:r w:rsidRPr="002E36F3">
                <w:rPr>
                  <w:rFonts w:eastAsia="Times New Roman" w:cs="Arial"/>
                  <w:iCs/>
                  <w:color w:val="000000"/>
                  <w:kern w:val="0"/>
                  <w:sz w:val="17"/>
                  <w:szCs w:val="17"/>
                  <w:lang w:val="en-GB" w:eastAsia="en-GB"/>
                  <w14:ligatures w14:val="none"/>
                </w:rPr>
                <w:t>Nice Classification</w:t>
              </w:r>
            </w:ins>
          </w:p>
          <w:p w14:paraId="5014A624" w14:textId="77777777" w:rsidR="00F062EC" w:rsidRPr="002E36F3" w:rsidRDefault="00F062EC" w:rsidP="00C74E34">
            <w:pPr>
              <w:numPr>
                <w:ilvl w:val="0"/>
                <w:numId w:val="28"/>
              </w:numPr>
              <w:spacing w:before="0" w:after="0"/>
              <w:ind w:left="367" w:hanging="284"/>
              <w:jc w:val="both"/>
              <w:rPr>
                <w:ins w:id="1869" w:author="Author"/>
                <w:rFonts w:eastAsia="Times New Roman" w:cs="Arial"/>
                <w:iCs/>
                <w:color w:val="000000"/>
                <w:kern w:val="0"/>
                <w:sz w:val="17"/>
                <w:szCs w:val="17"/>
                <w:lang w:val="en-GB" w:eastAsia="en-GB"/>
                <w14:ligatures w14:val="none"/>
              </w:rPr>
            </w:pPr>
            <w:ins w:id="1870" w:author="Author">
              <w:r w:rsidRPr="002E36F3">
                <w:rPr>
                  <w:rFonts w:eastAsia="Times New Roman" w:cs="Arial"/>
                  <w:iCs/>
                  <w:color w:val="000000"/>
                  <w:kern w:val="0"/>
                  <w:sz w:val="17"/>
                  <w:szCs w:val="17"/>
                  <w:lang w:val="en-GB" w:eastAsia="en-GB"/>
                  <w14:ligatures w14:val="none"/>
                </w:rPr>
                <w:t>Goods &amp; Services </w:t>
              </w:r>
            </w:ins>
          </w:p>
          <w:p w14:paraId="4336892C" w14:textId="77777777" w:rsidR="00F062EC" w:rsidRPr="002E36F3" w:rsidRDefault="00F062EC" w:rsidP="00C74E34">
            <w:pPr>
              <w:numPr>
                <w:ilvl w:val="0"/>
                <w:numId w:val="28"/>
              </w:numPr>
              <w:spacing w:before="0" w:after="0"/>
              <w:ind w:left="367" w:hanging="284"/>
              <w:jc w:val="both"/>
              <w:rPr>
                <w:ins w:id="1871" w:author="Author"/>
                <w:rFonts w:eastAsia="Times New Roman" w:cs="Arial"/>
                <w:iCs/>
                <w:color w:val="000000"/>
                <w:kern w:val="0"/>
                <w:sz w:val="17"/>
                <w:szCs w:val="17"/>
                <w:lang w:val="en-GB" w:eastAsia="en-GB"/>
                <w14:ligatures w14:val="none"/>
              </w:rPr>
            </w:pPr>
            <w:ins w:id="1872" w:author="Author">
              <w:r w:rsidRPr="002E36F3">
                <w:rPr>
                  <w:rFonts w:eastAsia="Times New Roman" w:cs="Arial"/>
                  <w:iCs/>
                  <w:color w:val="000000"/>
                  <w:kern w:val="0"/>
                  <w:sz w:val="17"/>
                  <w:szCs w:val="17"/>
                  <w:lang w:val="en-GB" w:eastAsia="en-GB"/>
                  <w14:ligatures w14:val="none"/>
                </w:rPr>
                <w:t>Filing Basis </w:t>
              </w:r>
            </w:ins>
          </w:p>
          <w:p w14:paraId="1E392B83" w14:textId="77777777" w:rsidR="00F062EC" w:rsidRPr="002E36F3" w:rsidRDefault="00F062EC" w:rsidP="00C74E34">
            <w:pPr>
              <w:numPr>
                <w:ilvl w:val="0"/>
                <w:numId w:val="28"/>
              </w:numPr>
              <w:spacing w:before="0" w:after="0"/>
              <w:ind w:left="367" w:hanging="284"/>
              <w:jc w:val="both"/>
              <w:rPr>
                <w:ins w:id="1873" w:author="Author"/>
                <w:rFonts w:eastAsia="Times New Roman" w:cs="Arial"/>
                <w:iCs/>
                <w:color w:val="000000"/>
                <w:kern w:val="0"/>
                <w:sz w:val="17"/>
                <w:szCs w:val="17"/>
                <w:lang w:val="en-GB" w:eastAsia="en-GB"/>
                <w14:ligatures w14:val="none"/>
              </w:rPr>
            </w:pPr>
            <w:ins w:id="1874" w:author="Author">
              <w:r w:rsidRPr="002E36F3">
                <w:rPr>
                  <w:rFonts w:eastAsia="Times New Roman" w:cs="Arial"/>
                  <w:iCs/>
                  <w:color w:val="000000"/>
                  <w:kern w:val="0"/>
                  <w:sz w:val="17"/>
                  <w:szCs w:val="17"/>
                  <w:lang w:val="en-GB" w:eastAsia="en-GB"/>
                  <w14:ligatures w14:val="none"/>
                </w:rPr>
                <w:t>Trademark Representation (2D)</w:t>
              </w:r>
            </w:ins>
          </w:p>
          <w:p w14:paraId="124701DB" w14:textId="77777777" w:rsidR="00F062EC" w:rsidRPr="002E36F3" w:rsidRDefault="00F062EC" w:rsidP="00C74E34">
            <w:pPr>
              <w:numPr>
                <w:ilvl w:val="0"/>
                <w:numId w:val="28"/>
              </w:numPr>
              <w:spacing w:before="0" w:after="0"/>
              <w:ind w:left="367" w:hanging="284"/>
              <w:jc w:val="both"/>
              <w:rPr>
                <w:ins w:id="1875" w:author="Author"/>
                <w:rFonts w:eastAsia="Times New Roman" w:cs="Arial"/>
                <w:iCs/>
                <w:color w:val="000000"/>
                <w:kern w:val="0"/>
                <w:sz w:val="17"/>
                <w:szCs w:val="17"/>
                <w:lang w:val="en-GB" w:eastAsia="en-GB"/>
                <w14:ligatures w14:val="none"/>
              </w:rPr>
            </w:pPr>
            <w:ins w:id="1876" w:author="Author">
              <w:r w:rsidRPr="002E36F3">
                <w:rPr>
                  <w:rFonts w:eastAsia="Times New Roman" w:cs="Arial"/>
                  <w:iCs/>
                  <w:color w:val="000000"/>
                  <w:kern w:val="0"/>
                  <w:sz w:val="17"/>
                  <w:szCs w:val="17"/>
                  <w:lang w:val="en-GB" w:eastAsia="en-GB"/>
                  <w14:ligatures w14:val="none"/>
                </w:rPr>
                <w:t>Links to Media files (3D files, MP3/MP4 files)</w:t>
              </w:r>
            </w:ins>
          </w:p>
        </w:tc>
      </w:tr>
      <w:tr w:rsidR="00F062EC" w:rsidRPr="002E36F3" w14:paraId="22567B9B" w14:textId="77777777" w:rsidTr="005D22FF">
        <w:trPr>
          <w:trHeight w:val="15"/>
          <w:ins w:id="1877" w:author="Author"/>
        </w:trPr>
        <w:tc>
          <w:tcPr>
            <w:tcW w:w="2872" w:type="dxa"/>
            <w:vMerge/>
          </w:tcPr>
          <w:p w14:paraId="4205D71B" w14:textId="77777777" w:rsidR="00F062EC" w:rsidRPr="002E36F3" w:rsidRDefault="00F062EC" w:rsidP="00F062EC">
            <w:pPr>
              <w:rPr>
                <w:ins w:id="1878" w:author="Author"/>
                <w:rFonts w:eastAsia="SimSun" w:cs="Arial"/>
                <w:b/>
                <w:bCs/>
                <w:color w:val="000000"/>
                <w:kern w:val="0"/>
                <w:sz w:val="17"/>
                <w:szCs w:val="17"/>
                <w:lang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7519ED3D" w14:textId="77777777" w:rsidR="00F062EC" w:rsidRPr="002E36F3" w:rsidRDefault="00F062EC" w:rsidP="00D0047A">
            <w:pPr>
              <w:spacing w:before="0" w:after="0"/>
              <w:jc w:val="both"/>
              <w:rPr>
                <w:ins w:id="1879" w:author="Author"/>
                <w:rFonts w:eastAsia="Times New Roman" w:cs="Arial"/>
                <w:iCs/>
                <w:color w:val="000000"/>
                <w:kern w:val="0"/>
                <w:sz w:val="17"/>
                <w:szCs w:val="17"/>
                <w:lang w:val="en-GB" w:eastAsia="en-GB"/>
                <w14:ligatures w14:val="none"/>
              </w:rPr>
            </w:pPr>
            <w:ins w:id="1880" w:author="Author">
              <w:r w:rsidRPr="002E36F3">
                <w:rPr>
                  <w:rFonts w:eastAsia="Times New Roman" w:cs="Arial"/>
                  <w:iCs/>
                  <w:color w:val="000000"/>
                  <w:kern w:val="0"/>
                  <w:sz w:val="17"/>
                  <w:szCs w:val="17"/>
                  <w:lang w:val="en-GB" w:eastAsia="en-GB"/>
                  <w14:ligatures w14:val="none"/>
                </w:rPr>
                <w:t>EM_018975509_20221201 _Representation.&lt;file extension&gt;</w:t>
              </w:r>
            </w:ins>
          </w:p>
        </w:tc>
        <w:tc>
          <w:tcPr>
            <w:tcW w:w="4402" w:type="dxa"/>
            <w:tcBorders>
              <w:top w:val="single" w:sz="6" w:space="0" w:color="auto"/>
              <w:left w:val="single" w:sz="6" w:space="0" w:color="auto"/>
              <w:bottom w:val="single" w:sz="6" w:space="0" w:color="auto"/>
              <w:right w:val="single" w:sz="6" w:space="0" w:color="auto"/>
            </w:tcBorders>
            <w:vAlign w:val="center"/>
          </w:tcPr>
          <w:p w14:paraId="7EAF3378" w14:textId="3F9023A7" w:rsidR="00F062EC" w:rsidRPr="002E36F3" w:rsidRDefault="00F062EC" w:rsidP="00D0047A">
            <w:pPr>
              <w:spacing w:before="0" w:after="0"/>
              <w:jc w:val="both"/>
              <w:rPr>
                <w:ins w:id="1881" w:author="Author"/>
                <w:rFonts w:eastAsia="Times New Roman" w:cs="Arial"/>
                <w:iCs/>
                <w:color w:val="000000"/>
                <w:kern w:val="0"/>
                <w:sz w:val="17"/>
                <w:szCs w:val="17"/>
                <w:lang w:val="en-GB" w:eastAsia="en-GB"/>
                <w14:ligatures w14:val="none"/>
              </w:rPr>
            </w:pPr>
            <w:ins w:id="1882" w:author="Author">
              <w:r w:rsidRPr="002E36F3">
                <w:rPr>
                  <w:rFonts w:eastAsia="Times New Roman" w:cs="Arial"/>
                  <w:iCs/>
                  <w:color w:val="000000"/>
                  <w:kern w:val="0"/>
                  <w:sz w:val="17"/>
                  <w:szCs w:val="17"/>
                  <w:lang w:val="en-GB" w:eastAsia="en-GB"/>
                  <w14:ligatures w14:val="none"/>
                </w:rPr>
                <w:t xml:space="preserve">Representation files which cannot be represented in PDF, such as 3D, MP3/MP4 format for sound mark or MPEG/AVI video file format for </w:t>
              </w:r>
              <w:r w:rsidR="007608D2" w:rsidRPr="002E36F3">
                <w:rPr>
                  <w:rFonts w:eastAsia="Times New Roman" w:cs="Arial"/>
                  <w:iCs/>
                  <w:color w:val="000000"/>
                  <w:kern w:val="0"/>
                  <w:sz w:val="17"/>
                  <w:szCs w:val="17"/>
                  <w:lang w:val="en-GB" w:eastAsia="en-GB"/>
                  <w14:ligatures w14:val="none"/>
                </w:rPr>
                <w:t>multi</w:t>
              </w:r>
              <w:r w:rsidRPr="002E36F3">
                <w:rPr>
                  <w:rFonts w:eastAsia="Times New Roman" w:cs="Arial"/>
                  <w:iCs/>
                  <w:color w:val="000000"/>
                  <w:kern w:val="0"/>
                  <w:sz w:val="17"/>
                  <w:szCs w:val="17"/>
                  <w:lang w:val="en-GB" w:eastAsia="en-GB"/>
                  <w14:ligatures w14:val="none"/>
                </w:rPr>
                <w:t>media mark. Where these files are required for filing, they should be provided as part of the priority document data package.</w:t>
              </w:r>
            </w:ins>
          </w:p>
        </w:tc>
      </w:tr>
      <w:tr w:rsidR="00F062EC" w:rsidRPr="002E36F3" w14:paraId="5E1677C4" w14:textId="77777777" w:rsidTr="005D22FF">
        <w:trPr>
          <w:trHeight w:val="15"/>
          <w:ins w:id="1883" w:author="Author"/>
        </w:trPr>
        <w:tc>
          <w:tcPr>
            <w:tcW w:w="2872" w:type="dxa"/>
            <w:vMerge w:val="restart"/>
            <w:tcBorders>
              <w:top w:val="single" w:sz="6" w:space="0" w:color="auto"/>
              <w:left w:val="single" w:sz="6" w:space="0" w:color="auto"/>
              <w:right w:val="single" w:sz="6" w:space="0" w:color="auto"/>
            </w:tcBorders>
          </w:tcPr>
          <w:p w14:paraId="6AD0AA45" w14:textId="77777777" w:rsidR="00F062EC" w:rsidRPr="002E36F3" w:rsidRDefault="00F062EC" w:rsidP="00F062EC">
            <w:pPr>
              <w:rPr>
                <w:ins w:id="1884" w:author="Author"/>
                <w:rFonts w:eastAsia="SimSun" w:cs="Arial"/>
                <w:b/>
                <w:bCs/>
                <w:color w:val="000000"/>
                <w:kern w:val="0"/>
                <w:sz w:val="17"/>
                <w:szCs w:val="17"/>
                <w:lang w:eastAsia="zh-CN"/>
                <w14:ligatures w14:val="none"/>
              </w:rPr>
            </w:pPr>
            <w:ins w:id="1885" w:author="Author">
              <w:r w:rsidRPr="002E36F3">
                <w:rPr>
                  <w:rFonts w:eastAsia="SimSun" w:cs="Arial"/>
                  <w:b/>
                  <w:bCs/>
                  <w:color w:val="000000"/>
                  <w:kern w:val="0"/>
                  <w:sz w:val="17"/>
                  <w:szCs w:val="17"/>
                  <w:lang w:val="en-GB" w:eastAsia="zh-CN"/>
                  <w14:ligatures w14:val="none"/>
                </w:rPr>
                <w:t>/</w:t>
              </w:r>
              <w:proofErr w:type="spellStart"/>
              <w:r w:rsidRPr="002E36F3">
                <w:rPr>
                  <w:rFonts w:eastAsia="SimSun" w:cs="Arial"/>
                  <w:b/>
                  <w:bCs/>
                  <w:color w:val="000000"/>
                  <w:kern w:val="0"/>
                  <w:sz w:val="17"/>
                  <w:szCs w:val="17"/>
                  <w:lang w:val="en-GB" w:eastAsia="zh-CN"/>
                  <w14:ligatures w14:val="none"/>
                </w:rPr>
                <w:t>SupplementaryArtifacts</w:t>
              </w:r>
              <w:proofErr w:type="spellEnd"/>
              <w:r w:rsidRPr="002E36F3">
                <w:rPr>
                  <w:rFonts w:eastAsia="SimSun" w:cs="Arial"/>
                  <w:b/>
                  <w:bCs/>
                  <w:color w:val="000000"/>
                  <w:kern w:val="0"/>
                  <w:sz w:val="17"/>
                  <w:szCs w:val="17"/>
                  <w:lang w:eastAsia="zh-CN"/>
                  <w14:ligatures w14:val="none"/>
                </w:rPr>
                <w:t> </w:t>
              </w:r>
            </w:ins>
          </w:p>
        </w:tc>
        <w:tc>
          <w:tcPr>
            <w:tcW w:w="2736" w:type="dxa"/>
            <w:tcBorders>
              <w:top w:val="single" w:sz="6" w:space="0" w:color="auto"/>
              <w:left w:val="single" w:sz="6" w:space="0" w:color="auto"/>
              <w:bottom w:val="single" w:sz="6" w:space="0" w:color="auto"/>
              <w:right w:val="single" w:sz="6" w:space="0" w:color="auto"/>
            </w:tcBorders>
          </w:tcPr>
          <w:p w14:paraId="62210569" w14:textId="77777777" w:rsidR="00F062EC" w:rsidRPr="002E36F3" w:rsidRDefault="00F062EC" w:rsidP="00D0047A">
            <w:pPr>
              <w:spacing w:before="0" w:after="0"/>
              <w:jc w:val="both"/>
              <w:rPr>
                <w:ins w:id="1886" w:author="Author"/>
                <w:rFonts w:eastAsia="Times New Roman" w:cs="Arial"/>
                <w:iCs/>
                <w:color w:val="000000"/>
                <w:kern w:val="0"/>
                <w:sz w:val="17"/>
                <w:szCs w:val="17"/>
                <w:lang w:val="en-GB" w:eastAsia="en-GB"/>
                <w14:ligatures w14:val="none"/>
              </w:rPr>
            </w:pPr>
          </w:p>
        </w:tc>
        <w:tc>
          <w:tcPr>
            <w:tcW w:w="4402" w:type="dxa"/>
            <w:tcBorders>
              <w:top w:val="single" w:sz="6" w:space="0" w:color="auto"/>
              <w:left w:val="single" w:sz="6" w:space="0" w:color="auto"/>
              <w:bottom w:val="single" w:sz="6" w:space="0" w:color="auto"/>
              <w:right w:val="single" w:sz="6" w:space="0" w:color="auto"/>
            </w:tcBorders>
          </w:tcPr>
          <w:p w14:paraId="27D98029" w14:textId="5F61E309" w:rsidR="00F062EC" w:rsidRPr="002E36F3" w:rsidRDefault="00F062EC" w:rsidP="00D0047A">
            <w:pPr>
              <w:spacing w:before="0" w:after="0"/>
              <w:jc w:val="both"/>
              <w:rPr>
                <w:ins w:id="1887" w:author="Author"/>
                <w:rFonts w:eastAsia="Times New Roman" w:cs="Arial"/>
                <w:iCs/>
                <w:color w:val="000000"/>
                <w:kern w:val="0"/>
                <w:sz w:val="17"/>
                <w:szCs w:val="17"/>
                <w:lang w:val="en-GB" w:eastAsia="en-GB"/>
                <w14:ligatures w14:val="none"/>
              </w:rPr>
            </w:pPr>
            <w:ins w:id="1888" w:author="Author">
              <w:r w:rsidRPr="002E36F3">
                <w:rPr>
                  <w:rFonts w:eastAsia="Times New Roman" w:cs="Arial"/>
                  <w:iCs/>
                  <w:color w:val="000000"/>
                  <w:kern w:val="0"/>
                  <w:sz w:val="17"/>
                  <w:szCs w:val="17"/>
                  <w:lang w:val="en-GB" w:eastAsia="en-GB"/>
                  <w14:ligatures w14:val="none"/>
                </w:rPr>
                <w:t>Intermediate documents (e.g., Notice of change of applicant name, written amendments)</w:t>
              </w:r>
            </w:ins>
          </w:p>
        </w:tc>
      </w:tr>
      <w:tr w:rsidR="00F062EC" w:rsidRPr="002E36F3" w14:paraId="6AC12CF0" w14:textId="77777777" w:rsidTr="005D22FF">
        <w:trPr>
          <w:trHeight w:val="53"/>
          <w:ins w:id="1889" w:author="Author"/>
        </w:trPr>
        <w:tc>
          <w:tcPr>
            <w:tcW w:w="2872" w:type="dxa"/>
            <w:vMerge/>
          </w:tcPr>
          <w:p w14:paraId="1EFD7000" w14:textId="77777777" w:rsidR="00F062EC" w:rsidRPr="002E36F3" w:rsidRDefault="00F062EC" w:rsidP="00F062EC">
            <w:pPr>
              <w:rPr>
                <w:ins w:id="1890" w:author="Author"/>
                <w:rFonts w:eastAsia="SimSun" w:cs="Arial"/>
                <w:b/>
                <w:bCs/>
                <w:color w:val="000000"/>
                <w:kern w:val="0"/>
                <w:sz w:val="17"/>
                <w:szCs w:val="17"/>
                <w:lang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7BBE62A6" w14:textId="77777777" w:rsidR="00F062EC" w:rsidRPr="002E36F3" w:rsidRDefault="00F062EC" w:rsidP="00D0047A">
            <w:pPr>
              <w:spacing w:before="0" w:after="0"/>
              <w:jc w:val="both"/>
              <w:rPr>
                <w:ins w:id="1891" w:author="Author"/>
                <w:rFonts w:eastAsia="Times New Roman" w:cs="Arial"/>
                <w:iCs/>
                <w:color w:val="000000"/>
                <w:kern w:val="0"/>
                <w:sz w:val="17"/>
                <w:szCs w:val="17"/>
                <w:lang w:val="en-GB" w:eastAsia="en-GB"/>
                <w14:ligatures w14:val="none"/>
              </w:rPr>
            </w:pPr>
          </w:p>
        </w:tc>
        <w:tc>
          <w:tcPr>
            <w:tcW w:w="4402" w:type="dxa"/>
            <w:tcBorders>
              <w:top w:val="single" w:sz="6" w:space="0" w:color="auto"/>
              <w:left w:val="single" w:sz="6" w:space="0" w:color="auto"/>
              <w:bottom w:val="single" w:sz="6" w:space="0" w:color="auto"/>
              <w:right w:val="single" w:sz="6" w:space="0" w:color="auto"/>
            </w:tcBorders>
          </w:tcPr>
          <w:p w14:paraId="51DB726A" w14:textId="7489F867" w:rsidR="00F062EC" w:rsidRPr="002E36F3" w:rsidRDefault="00F062EC" w:rsidP="00D0047A">
            <w:pPr>
              <w:spacing w:before="0" w:after="0"/>
              <w:jc w:val="both"/>
              <w:rPr>
                <w:ins w:id="1892" w:author="Author"/>
                <w:rFonts w:eastAsia="Times New Roman" w:cs="Arial"/>
                <w:iCs/>
                <w:color w:val="000000"/>
                <w:kern w:val="0"/>
                <w:sz w:val="17"/>
                <w:szCs w:val="17"/>
                <w:lang w:val="en-GB" w:eastAsia="en-GB"/>
                <w14:ligatures w14:val="none"/>
              </w:rPr>
            </w:pPr>
            <w:ins w:id="1893" w:author="Author">
              <w:r w:rsidRPr="002E36F3">
                <w:rPr>
                  <w:rFonts w:eastAsia="Times New Roman" w:cs="Arial"/>
                  <w:iCs/>
                  <w:color w:val="000000"/>
                  <w:kern w:val="0"/>
                  <w:sz w:val="17"/>
                  <w:szCs w:val="17"/>
                  <w:lang w:val="en-GB" w:eastAsia="en-GB"/>
                  <w14:ligatures w14:val="none"/>
                </w:rPr>
                <w:t>Media files or links to these files can be provided</w:t>
              </w:r>
            </w:ins>
          </w:p>
        </w:tc>
      </w:tr>
    </w:tbl>
    <w:p w14:paraId="4560FBC5" w14:textId="77777777" w:rsidR="00760562" w:rsidRPr="002E36F3" w:rsidRDefault="00760562">
      <w:pPr>
        <w:jc w:val="right"/>
        <w:rPr>
          <w:ins w:id="1894" w:author="Author"/>
          <w:rFonts w:eastAsia="Times New Roman" w:cs="Arial"/>
          <w:kern w:val="0"/>
          <w:sz w:val="17"/>
          <w:szCs w:val="17"/>
          <w14:ligatures w14:val="none"/>
        </w:rPr>
      </w:pPr>
    </w:p>
    <w:p w14:paraId="0C76878A" w14:textId="77777777" w:rsidR="00760562" w:rsidRPr="002E36F3" w:rsidRDefault="00760562">
      <w:pPr>
        <w:jc w:val="right"/>
        <w:rPr>
          <w:ins w:id="1895" w:author="Author"/>
          <w:rFonts w:eastAsia="Times New Roman" w:cs="Arial"/>
          <w:kern w:val="0"/>
          <w:sz w:val="17"/>
          <w:szCs w:val="17"/>
          <w14:ligatures w14:val="none"/>
        </w:rPr>
      </w:pPr>
    </w:p>
    <w:p w14:paraId="0EA31DE0" w14:textId="2DE64B4C" w:rsidR="00301EAE" w:rsidRPr="001C62ED" w:rsidRDefault="00301EAE" w:rsidP="008514E6">
      <w:pPr>
        <w:ind w:left="5533"/>
        <w:jc w:val="center"/>
        <w:rPr>
          <w:rFonts w:cs="Arial"/>
          <w:b/>
          <w:color w:val="000000"/>
          <w:kern w:val="0"/>
          <w:lang w:val="en-AU"/>
          <w14:ligatures w14:val="none"/>
        </w:rPr>
      </w:pPr>
      <w:r w:rsidRPr="001C62ED">
        <w:rPr>
          <w:rFonts w:eastAsia="Times New Roman" w:cs="Arial"/>
          <w:kern w:val="0"/>
          <w14:ligatures w14:val="none"/>
        </w:rPr>
        <w:t>[Annex III</w:t>
      </w:r>
      <w:r w:rsidR="00FD46FA">
        <w:rPr>
          <w:rFonts w:eastAsia="Times New Roman" w:cs="Arial"/>
          <w:kern w:val="0"/>
          <w14:ligatures w14:val="none"/>
        </w:rPr>
        <w:t xml:space="preserve"> </w:t>
      </w:r>
      <w:r w:rsidR="00A4160E">
        <w:rPr>
          <w:rFonts w:eastAsia="Times New Roman" w:cs="Arial"/>
          <w:kern w:val="0"/>
          <w14:ligatures w14:val="none"/>
        </w:rPr>
        <w:t>of</w:t>
      </w:r>
      <w:r w:rsidR="00FD46FA">
        <w:rPr>
          <w:rFonts w:eastAsia="Calibri" w:cs="Arial"/>
          <w:bCs/>
          <w:kern w:val="0"/>
          <w:lang w:eastAsia="zh-CN"/>
          <w14:ligatures w14:val="none"/>
        </w:rPr>
        <w:t xml:space="preserve"> ST.92 </w:t>
      </w:r>
      <w:r w:rsidRPr="001C62ED">
        <w:rPr>
          <w:rFonts w:eastAsia="Times New Roman" w:cs="Arial"/>
          <w:kern w:val="0"/>
          <w14:ligatures w14:val="none"/>
        </w:rPr>
        <w:t>follows]</w:t>
      </w:r>
    </w:p>
    <w:p w14:paraId="35351D15" w14:textId="77777777" w:rsidR="00AC6C2C" w:rsidRPr="002E36F3" w:rsidRDefault="00301EAE" w:rsidP="00821E18">
      <w:pPr>
        <w:spacing w:before="0" w:after="0"/>
        <w:rPr>
          <w:del w:id="1896" w:author="Author"/>
          <w:rFonts w:eastAsia="SimSun" w:cs="Arial"/>
          <w:kern w:val="0"/>
          <w:sz w:val="17"/>
          <w:szCs w:val="17"/>
          <w:lang w:eastAsia="zh-CN"/>
          <w14:ligatures w14:val="none"/>
        </w:rPr>
        <w:sectPr w:rsidR="00AC6C2C" w:rsidRPr="002E36F3" w:rsidSect="00DA63A1">
          <w:pgSz w:w="11909" w:h="16834" w:code="9"/>
          <w:pgMar w:top="567" w:right="1134" w:bottom="1418" w:left="1418" w:header="510" w:footer="1021" w:gutter="0"/>
          <w:cols w:space="720"/>
          <w:docGrid w:linePitch="360"/>
        </w:sectPr>
      </w:pPr>
      <w:r w:rsidRPr="002E36F3">
        <w:rPr>
          <w:rFonts w:cs="Arial"/>
          <w:b/>
          <w:color w:val="000000"/>
          <w:kern w:val="0"/>
          <w:sz w:val="17"/>
          <w:szCs w:val="17"/>
          <w:lang w:val="en-AU"/>
          <w14:ligatures w14:val="none"/>
        </w:rPr>
        <w:br w:type="page"/>
      </w:r>
    </w:p>
    <w:p w14:paraId="158EBAE6" w14:textId="73956FD5" w:rsidR="0036647B" w:rsidRPr="002E36F3" w:rsidRDefault="00821E18" w:rsidP="00821E18">
      <w:pPr>
        <w:autoSpaceDE w:val="0"/>
        <w:autoSpaceDN w:val="0"/>
        <w:adjustRightInd w:val="0"/>
        <w:spacing w:before="0" w:after="0" w:line="360" w:lineRule="auto"/>
        <w:jc w:val="center"/>
        <w:outlineLvl w:val="0"/>
        <w:rPr>
          <w:rFonts w:eastAsia="SimSun" w:cs="Arial"/>
          <w:b/>
          <w:bCs/>
          <w:color w:val="000000"/>
          <w:kern w:val="0"/>
          <w:sz w:val="17"/>
          <w:szCs w:val="17"/>
          <w:lang w:val="en-AU" w:eastAsia="zh-CN"/>
          <w14:ligatures w14:val="none"/>
        </w:rPr>
      </w:pPr>
      <w:bookmarkStart w:id="1897" w:name="_Toc198822813"/>
      <w:bookmarkStart w:id="1898" w:name="_Toc203552061"/>
      <w:bookmarkStart w:id="1899" w:name="_Toc211324047"/>
      <w:bookmarkStart w:id="1900" w:name="_Toc211443167"/>
      <w:bookmarkStart w:id="1901" w:name="_Toc211443362"/>
      <w:r w:rsidRPr="002E36F3">
        <w:rPr>
          <w:rFonts w:eastAsia="SimSun" w:cs="Arial"/>
          <w:b/>
          <w:bCs/>
          <w:color w:val="000000"/>
          <w:kern w:val="0"/>
          <w:sz w:val="17"/>
          <w:szCs w:val="17"/>
          <w:lang w:val="en-AU" w:eastAsia="zh-CN"/>
          <w14:ligatures w14:val="none"/>
        </w:rPr>
        <w:t>ANNEX III</w:t>
      </w:r>
      <w:bookmarkEnd w:id="1682"/>
      <w:bookmarkEnd w:id="1897"/>
      <w:bookmarkEnd w:id="1898"/>
      <w:bookmarkEnd w:id="1899"/>
      <w:bookmarkEnd w:id="1900"/>
      <w:bookmarkEnd w:id="1901"/>
      <w:r w:rsidRPr="002E36F3">
        <w:rPr>
          <w:rFonts w:eastAsia="SimSun" w:cs="Arial"/>
          <w:b/>
          <w:bCs/>
          <w:color w:val="000000"/>
          <w:kern w:val="0"/>
          <w:sz w:val="17"/>
          <w:szCs w:val="17"/>
          <w:lang w:val="en-AU" w:eastAsia="zh-CN"/>
          <w14:ligatures w14:val="none"/>
        </w:rPr>
        <w:t xml:space="preserve"> </w:t>
      </w:r>
    </w:p>
    <w:p w14:paraId="0B8F232A" w14:textId="77777777" w:rsidR="0036647B" w:rsidRPr="002E36F3" w:rsidRDefault="0036647B" w:rsidP="00FE3CC5">
      <w:pPr>
        <w:rPr>
          <w:rFonts w:cs="Arial"/>
          <w:sz w:val="17"/>
          <w:szCs w:val="17"/>
          <w:lang w:val="en-AU"/>
        </w:rPr>
      </w:pPr>
    </w:p>
    <w:p w14:paraId="5AA815F3" w14:textId="27F4FCEB" w:rsidR="00821E18" w:rsidRPr="002E36F3" w:rsidRDefault="00821E18" w:rsidP="00821E18">
      <w:pPr>
        <w:autoSpaceDE w:val="0"/>
        <w:autoSpaceDN w:val="0"/>
        <w:adjustRightInd w:val="0"/>
        <w:spacing w:before="0" w:after="0" w:line="360" w:lineRule="auto"/>
        <w:jc w:val="center"/>
        <w:outlineLvl w:val="0"/>
        <w:rPr>
          <w:rFonts w:eastAsia="SimSun" w:cs="Arial"/>
          <w:color w:val="000000"/>
          <w:kern w:val="0"/>
          <w:sz w:val="17"/>
          <w:szCs w:val="17"/>
          <w:lang w:val="en-AU" w:eastAsia="zh-CN"/>
          <w14:ligatures w14:val="none"/>
        </w:rPr>
      </w:pPr>
      <w:bookmarkStart w:id="1902" w:name="_Toc198822814"/>
      <w:bookmarkStart w:id="1903" w:name="_Toc203552062"/>
      <w:bookmarkStart w:id="1904" w:name="_Toc180148837"/>
      <w:bookmarkStart w:id="1905" w:name="_Toc211324048"/>
      <w:bookmarkStart w:id="1906" w:name="_Toc211443168"/>
      <w:bookmarkStart w:id="1907" w:name="_Toc211443363"/>
      <w:r w:rsidRPr="002E36F3">
        <w:rPr>
          <w:rFonts w:eastAsia="SimSun" w:cs="Arial"/>
          <w:color w:val="000000"/>
          <w:kern w:val="0"/>
          <w:sz w:val="17"/>
          <w:szCs w:val="17"/>
          <w:lang w:val="en-AU" w:eastAsia="zh-CN"/>
          <w14:ligatures w14:val="none"/>
        </w:rPr>
        <w:t>EXAMPLE OF HASHING OF PRIORITY DOCUMENT DATA PACKAGE SENT DIRECTLY TO APPLICANTS</w:t>
      </w:r>
      <w:bookmarkEnd w:id="1902"/>
      <w:bookmarkEnd w:id="1903"/>
      <w:bookmarkEnd w:id="1904"/>
      <w:bookmarkEnd w:id="1905"/>
      <w:bookmarkEnd w:id="1906"/>
      <w:bookmarkEnd w:id="1907"/>
    </w:p>
    <w:p w14:paraId="7D5EF359" w14:textId="77777777" w:rsidR="00821E18" w:rsidRPr="002E36F3" w:rsidRDefault="00821E18" w:rsidP="00821E18">
      <w:pPr>
        <w:widowControl w:val="0"/>
        <w:kinsoku w:val="0"/>
        <w:spacing w:before="0" w:after="0"/>
        <w:jc w:val="center"/>
        <w:rPr>
          <w:rFonts w:eastAsia="Times New Roman" w:cs="Arial"/>
          <w:i/>
          <w:kern w:val="0"/>
          <w:sz w:val="17"/>
          <w:szCs w:val="17"/>
          <w14:ligatures w14:val="none"/>
        </w:rPr>
      </w:pPr>
    </w:p>
    <w:p w14:paraId="3EAAA900" w14:textId="6C6741B9" w:rsidR="00821E18" w:rsidRPr="002E36F3" w:rsidRDefault="00821E18" w:rsidP="00821E18">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 xml:space="preserve">Version </w:t>
      </w:r>
      <w:del w:id="1908" w:author="Author">
        <w:r w:rsidRPr="002E36F3">
          <w:rPr>
            <w:rFonts w:eastAsia="Times New Roman" w:cs="Arial"/>
            <w:i/>
            <w:kern w:val="0"/>
            <w:sz w:val="17"/>
            <w:szCs w:val="17"/>
            <w14:ligatures w14:val="none"/>
          </w:rPr>
          <w:delText>1</w:delText>
        </w:r>
      </w:del>
      <w:ins w:id="1909" w:author="Author">
        <w:r w:rsidR="0078254D" w:rsidRPr="002E36F3">
          <w:rPr>
            <w:rFonts w:eastAsia="Times New Roman" w:cs="Arial"/>
            <w:i/>
            <w:kern w:val="0"/>
            <w:sz w:val="17"/>
            <w:szCs w:val="17"/>
            <w14:ligatures w14:val="none"/>
          </w:rPr>
          <w:t>2</w:t>
        </w:r>
      </w:ins>
      <w:r w:rsidRPr="002E36F3">
        <w:rPr>
          <w:rFonts w:eastAsia="Times New Roman" w:cs="Arial"/>
          <w:i/>
          <w:kern w:val="0"/>
          <w:sz w:val="17"/>
          <w:szCs w:val="17"/>
          <w14:ligatures w14:val="none"/>
        </w:rPr>
        <w:t>.0</w:t>
      </w:r>
    </w:p>
    <w:p w14:paraId="34222EA8" w14:textId="77777777" w:rsidR="00821E18" w:rsidRPr="002E36F3" w:rsidRDefault="00821E18" w:rsidP="00821E18">
      <w:pPr>
        <w:widowControl w:val="0"/>
        <w:kinsoku w:val="0"/>
        <w:spacing w:before="0" w:after="0"/>
        <w:jc w:val="center"/>
        <w:rPr>
          <w:rFonts w:eastAsia="Times New Roman" w:cs="Arial"/>
          <w:i/>
          <w:kern w:val="0"/>
          <w:sz w:val="17"/>
          <w:szCs w:val="17"/>
          <w14:ligatures w14:val="none"/>
        </w:rPr>
      </w:pPr>
    </w:p>
    <w:p w14:paraId="49CE54A5" w14:textId="253DF1C5" w:rsidR="00821E18" w:rsidRDefault="00A04383" w:rsidP="00821E18">
      <w:pPr>
        <w:widowControl w:val="0"/>
        <w:kinsoku w:val="0"/>
        <w:spacing w:before="0" w:after="0"/>
        <w:jc w:val="center"/>
        <w:rPr>
          <w:rFonts w:eastAsia="Times New Roman" w:cs="Arial"/>
          <w:i/>
          <w:kern w:val="0"/>
          <w:sz w:val="17"/>
          <w:szCs w:val="17"/>
          <w14:ligatures w14:val="none"/>
        </w:rPr>
      </w:pPr>
      <w:r w:rsidRPr="002E36F3">
        <w:rPr>
          <w:rFonts w:eastAsia="Times New Roman" w:cs="Arial"/>
          <w:i/>
          <w:kern w:val="0"/>
          <w:sz w:val="17"/>
          <w:szCs w:val="17"/>
          <w14:ligatures w14:val="none"/>
        </w:rPr>
        <w:t>Proposal</w:t>
      </w:r>
      <w:r w:rsidR="001F1621" w:rsidRPr="002E36F3">
        <w:rPr>
          <w:rFonts w:eastAsia="Times New Roman" w:cs="Arial"/>
          <w:i/>
          <w:kern w:val="0"/>
          <w:sz w:val="17"/>
          <w:szCs w:val="17"/>
          <w14:ligatures w14:val="none"/>
        </w:rPr>
        <w:t xml:space="preserve"> presented</w:t>
      </w:r>
      <w:r w:rsidRPr="002E36F3">
        <w:rPr>
          <w:rFonts w:eastAsia="Times New Roman" w:cs="Arial"/>
          <w:i/>
          <w:kern w:val="0"/>
          <w:sz w:val="17"/>
          <w:szCs w:val="17"/>
          <w14:ligatures w14:val="none"/>
        </w:rPr>
        <w:t xml:space="preserve"> for </w:t>
      </w:r>
      <w:r w:rsidR="00DA63A1" w:rsidRPr="002E36F3">
        <w:rPr>
          <w:rFonts w:eastAsia="Times New Roman" w:cs="Arial"/>
          <w:i/>
          <w:kern w:val="0"/>
          <w:sz w:val="17"/>
          <w:szCs w:val="17"/>
          <w14:ligatures w14:val="none"/>
        </w:rPr>
        <w:t>approval</w:t>
      </w:r>
      <w:r w:rsidRPr="002E36F3">
        <w:rPr>
          <w:rFonts w:eastAsia="Times New Roman" w:cs="Arial"/>
          <w:i/>
          <w:kern w:val="0"/>
          <w:sz w:val="17"/>
          <w:szCs w:val="17"/>
          <w14:ligatures w14:val="none"/>
        </w:rPr>
        <w:t xml:space="preserve"> </w:t>
      </w:r>
      <w:r w:rsidR="00821E18" w:rsidRPr="002E36F3">
        <w:rPr>
          <w:rFonts w:eastAsia="Times New Roman" w:cs="Arial"/>
          <w:i/>
          <w:kern w:val="0"/>
          <w:sz w:val="17"/>
          <w:szCs w:val="17"/>
          <w14:ligatures w14:val="none"/>
        </w:rPr>
        <w:t>by the Committee on WIPO Standards (CWS)</w:t>
      </w:r>
      <w:r w:rsidR="00821E18" w:rsidRPr="002E36F3">
        <w:rPr>
          <w:rFonts w:eastAsia="Times New Roman" w:cs="Arial"/>
          <w:i/>
          <w:kern w:val="0"/>
          <w:sz w:val="17"/>
          <w:szCs w:val="17"/>
          <w14:ligatures w14:val="none"/>
        </w:rPr>
        <w:br/>
        <w:t xml:space="preserve">at its </w:t>
      </w:r>
      <w:r w:rsidRPr="002E36F3">
        <w:rPr>
          <w:rFonts w:eastAsia="Times New Roman" w:cs="Arial"/>
          <w:i/>
          <w:kern w:val="0"/>
          <w:sz w:val="17"/>
          <w:szCs w:val="17"/>
          <w14:ligatures w14:val="none"/>
        </w:rPr>
        <w:t xml:space="preserve">thirteenth </w:t>
      </w:r>
      <w:r w:rsidR="00821E18" w:rsidRPr="002E36F3">
        <w:rPr>
          <w:rFonts w:eastAsia="Times New Roman" w:cs="Arial"/>
          <w:i/>
          <w:kern w:val="0"/>
          <w:sz w:val="17"/>
          <w:szCs w:val="17"/>
          <w14:ligatures w14:val="none"/>
        </w:rPr>
        <w:t>session</w:t>
      </w:r>
    </w:p>
    <w:p w14:paraId="05B9599B" w14:textId="77777777" w:rsidR="00D17751" w:rsidRPr="002E36F3" w:rsidRDefault="00D17751" w:rsidP="00821E18">
      <w:pPr>
        <w:widowControl w:val="0"/>
        <w:kinsoku w:val="0"/>
        <w:spacing w:before="0" w:after="0"/>
        <w:jc w:val="center"/>
        <w:rPr>
          <w:rFonts w:eastAsia="SimSun" w:cs="Arial"/>
          <w:i/>
          <w:kern w:val="0"/>
          <w:sz w:val="17"/>
          <w:szCs w:val="17"/>
          <w:lang w:eastAsia="zh-CN"/>
          <w14:ligatures w14:val="none"/>
        </w:rPr>
      </w:pPr>
    </w:p>
    <w:p w14:paraId="01B60665" w14:textId="77777777" w:rsidR="007662C7" w:rsidRPr="002E36F3" w:rsidRDefault="007662C7" w:rsidP="007662C7">
      <w:pPr>
        <w:widowControl w:val="0"/>
        <w:kinsoku w:val="0"/>
        <w:spacing w:before="0" w:after="0"/>
        <w:rPr>
          <w:rFonts w:eastAsia="SimSun" w:cs="Arial"/>
          <w:kern w:val="0"/>
          <w:sz w:val="17"/>
          <w:szCs w:val="17"/>
          <w:lang w:eastAsia="zh-CN"/>
          <w14:ligatures w14:val="none"/>
        </w:rPr>
      </w:pPr>
    </w:p>
    <w:p w14:paraId="784C4ECF" w14:textId="77777777" w:rsidR="005B2F62" w:rsidRPr="002E36F3" w:rsidRDefault="005B2F62" w:rsidP="005B2F62">
      <w:pPr>
        <w:keepLines/>
        <w:tabs>
          <w:tab w:val="left" w:pos="567"/>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t>1.</w:t>
      </w:r>
      <w:r w:rsidRPr="002E36F3">
        <w:rPr>
          <w:rFonts w:eastAsia="Times New Roman" w:cs="Arial"/>
          <w:kern w:val="0"/>
          <w:sz w:val="17"/>
          <w:szCs w:val="17"/>
          <w14:ligatures w14:val="none"/>
        </w:rPr>
        <w:tab/>
      </w:r>
      <w:r w:rsidR="007662C7" w:rsidRPr="002E36F3">
        <w:rPr>
          <w:rFonts w:eastAsia="SimSun" w:cs="Arial"/>
          <w:kern w:val="0"/>
          <w:sz w:val="17"/>
          <w:szCs w:val="17"/>
          <w:lang w:eastAsia="zh-CN"/>
          <w14:ligatures w14:val="none"/>
        </w:rPr>
        <w:t xml:space="preserve">Annex III outlines one example of hashing of the Priority Document Data Package (PDDP) ZIP file when a providing Office sends the PDDP ZIP file directly to an applicant.  This example is non-limiting and provided as one option.  </w:t>
      </w:r>
    </w:p>
    <w:p w14:paraId="0A819CC2" w14:textId="77777777" w:rsidR="005B2F62" w:rsidRPr="002E36F3" w:rsidRDefault="005B2F62" w:rsidP="005B2F62">
      <w:pPr>
        <w:keepLines/>
        <w:tabs>
          <w:tab w:val="left" w:pos="567"/>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t>2.</w:t>
      </w:r>
      <w:r w:rsidRPr="002E36F3">
        <w:rPr>
          <w:rFonts w:eastAsia="Times New Roman" w:cs="Arial"/>
          <w:kern w:val="0"/>
          <w:sz w:val="17"/>
          <w:szCs w:val="17"/>
          <w14:ligatures w14:val="none"/>
        </w:rPr>
        <w:tab/>
      </w:r>
      <w:r w:rsidR="007662C7" w:rsidRPr="002E36F3">
        <w:rPr>
          <w:rFonts w:eastAsia="SimSun" w:cs="Arial"/>
          <w:kern w:val="0"/>
          <w:sz w:val="17"/>
          <w:szCs w:val="17"/>
          <w:lang w:eastAsia="zh-CN"/>
          <w14:ligatures w14:val="none"/>
        </w:rPr>
        <w:t xml:space="preserve">It is </w:t>
      </w:r>
      <w:proofErr w:type="gramStart"/>
      <w:r w:rsidR="007662C7" w:rsidRPr="002E36F3">
        <w:rPr>
          <w:rFonts w:eastAsia="SimSun" w:cs="Arial"/>
          <w:kern w:val="0"/>
          <w:sz w:val="17"/>
          <w:szCs w:val="17"/>
          <w:lang w:eastAsia="zh-CN"/>
          <w14:ligatures w14:val="none"/>
        </w:rPr>
        <w:t>essential,</w:t>
      </w:r>
      <w:proofErr w:type="gramEnd"/>
      <w:r w:rsidR="007662C7" w:rsidRPr="002E36F3">
        <w:rPr>
          <w:rFonts w:eastAsia="SimSun" w:cs="Arial"/>
          <w:kern w:val="0"/>
          <w:sz w:val="17"/>
          <w:szCs w:val="17"/>
          <w:lang w:eastAsia="zh-CN"/>
          <w14:ligatures w14:val="none"/>
        </w:rPr>
        <w:t xml:space="preserve"> for both applicants and Offices to ensure that the priority documents transmitted by the providing Office are identical to the documents received by the recipient Office.  </w:t>
      </w:r>
    </w:p>
    <w:p w14:paraId="31F7EE13" w14:textId="77777777" w:rsidR="005B2F62" w:rsidRPr="002E36F3" w:rsidRDefault="005B2F62" w:rsidP="005B2F62">
      <w:pPr>
        <w:keepLines/>
        <w:tabs>
          <w:tab w:val="left" w:pos="567"/>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t>3.</w:t>
      </w:r>
      <w:r w:rsidRPr="002E36F3">
        <w:rPr>
          <w:rFonts w:eastAsia="Times New Roman" w:cs="Arial"/>
          <w:kern w:val="0"/>
          <w:sz w:val="17"/>
          <w:szCs w:val="17"/>
          <w14:ligatures w14:val="none"/>
        </w:rPr>
        <w:tab/>
      </w:r>
      <w:r w:rsidR="007662C7" w:rsidRPr="002E36F3">
        <w:rPr>
          <w:rFonts w:eastAsia="SimSun" w:cs="Arial"/>
          <w:kern w:val="0"/>
          <w:sz w:val="17"/>
          <w:szCs w:val="17"/>
          <w:lang w:eastAsia="zh-CN"/>
          <w14:ligatures w14:val="none"/>
        </w:rPr>
        <w:t xml:space="preserve">To ensure the integrity and non-repudiation of the PDDP ZIP file, an accompanying PDF file is created by the providing Office.  The accompanying PDF file contains a cryptographic hash of the PDDP ZIP file together with an indication of the algorithm used.  In addition, this PDF is electronically signed by the providing Office thereby certifying the integrity of the PDDP ZIP file's content and structure.  This enables the receiving Office to check the integrity of the PDDP ZIP file after receipt from the applicant and at any later date.  It is the most recommended way to verify the hash value by the recipient Office to prove that the package generated by the providing Office is </w:t>
      </w:r>
      <w:proofErr w:type="gramStart"/>
      <w:r w:rsidR="007662C7" w:rsidRPr="002E36F3">
        <w:rPr>
          <w:rFonts w:eastAsia="SimSun" w:cs="Arial"/>
          <w:kern w:val="0"/>
          <w:sz w:val="17"/>
          <w:szCs w:val="17"/>
          <w:lang w:eastAsia="zh-CN"/>
          <w14:ligatures w14:val="none"/>
        </w:rPr>
        <w:t>the</w:t>
      </w:r>
      <w:proofErr w:type="gramEnd"/>
      <w:r w:rsidR="007662C7" w:rsidRPr="002E36F3">
        <w:rPr>
          <w:rFonts w:eastAsia="SimSun" w:cs="Arial"/>
          <w:kern w:val="0"/>
          <w:sz w:val="17"/>
          <w:szCs w:val="17"/>
          <w:lang w:eastAsia="zh-CN"/>
          <w14:ligatures w14:val="none"/>
        </w:rPr>
        <w:t xml:space="preserve"> authentic and untampered version and to ensure there was no data loss.  The cryptographic hash should be generated using a cryptographic hash function which is a widely adopted, de facto industry standard hash algorithm. At present this is SHA-256. </w:t>
      </w:r>
    </w:p>
    <w:p w14:paraId="15371971" w14:textId="338B6E5C" w:rsidR="007662C7" w:rsidRPr="002E36F3" w:rsidRDefault="005B2F62" w:rsidP="005B2F62">
      <w:pPr>
        <w:keepLines/>
        <w:tabs>
          <w:tab w:val="left" w:pos="567"/>
        </w:tabs>
        <w:spacing w:before="0" w:after="170"/>
        <w:rPr>
          <w:rFonts w:eastAsia="Times New Roman" w:cs="Arial"/>
          <w:kern w:val="0"/>
          <w:sz w:val="17"/>
          <w:szCs w:val="17"/>
          <w14:ligatures w14:val="none"/>
        </w:rPr>
      </w:pPr>
      <w:r w:rsidRPr="002E36F3">
        <w:rPr>
          <w:rFonts w:eastAsia="Times New Roman" w:cs="Arial"/>
          <w:kern w:val="0"/>
          <w:sz w:val="17"/>
          <w:szCs w:val="17"/>
          <w14:ligatures w14:val="none"/>
        </w:rPr>
        <w:t>4.</w:t>
      </w:r>
      <w:r w:rsidRPr="002E36F3">
        <w:rPr>
          <w:rFonts w:eastAsia="Times New Roman" w:cs="Arial"/>
          <w:kern w:val="0"/>
          <w:sz w:val="17"/>
          <w:szCs w:val="17"/>
          <w14:ligatures w14:val="none"/>
        </w:rPr>
        <w:tab/>
      </w:r>
      <w:r w:rsidR="007662C7" w:rsidRPr="002E36F3">
        <w:rPr>
          <w:rFonts w:eastAsia="SimSun" w:cs="Arial"/>
          <w:kern w:val="0"/>
          <w:sz w:val="17"/>
          <w:szCs w:val="17"/>
          <w:lang w:eastAsia="zh-CN"/>
          <w14:ligatures w14:val="none"/>
        </w:rPr>
        <w:t xml:space="preserve">To ensure the sending of one single file to the applicant the providing Office creates a wrapping archive package ZIP file that includes the PDDP ZIP file together with the afore described accompanying PDF. </w:t>
      </w:r>
    </w:p>
    <w:p w14:paraId="30F65CF9" w14:textId="77777777" w:rsidR="00821E18" w:rsidRPr="002E36F3" w:rsidRDefault="00821E18" w:rsidP="00821E18">
      <w:pPr>
        <w:widowControl w:val="0"/>
        <w:kinsoku w:val="0"/>
        <w:spacing w:before="0" w:after="0"/>
        <w:rPr>
          <w:rFonts w:eastAsia="SimSun" w:cs="Arial"/>
          <w:kern w:val="0"/>
          <w:sz w:val="17"/>
          <w:szCs w:val="17"/>
          <w:lang w:eastAsia="zh-CN"/>
          <w14:ligatures w14:val="none"/>
        </w:rPr>
      </w:pPr>
    </w:p>
    <w:p w14:paraId="63C86BB9" w14:textId="22C7EEA6" w:rsidR="00821E18" w:rsidRPr="001D7C91" w:rsidRDefault="00821E18" w:rsidP="00B949B4">
      <w:pPr>
        <w:widowControl w:val="0"/>
        <w:kinsoku w:val="0"/>
        <w:spacing w:before="0" w:after="0"/>
        <w:jc w:val="center"/>
        <w:rPr>
          <w:rFonts w:eastAsia="SimSun" w:cs="Arial"/>
          <w:kern w:val="0"/>
          <w:sz w:val="17"/>
          <w:szCs w:val="17"/>
          <w:lang w:eastAsia="zh-CN"/>
          <w14:ligatures w14:val="none"/>
        </w:rPr>
      </w:pPr>
      <w:r w:rsidRPr="002E36F3">
        <w:rPr>
          <w:rFonts w:eastAsia="SimSun" w:cs="Arial"/>
          <w:noProof/>
          <w:kern w:val="0"/>
          <w:sz w:val="17"/>
          <w:szCs w:val="17"/>
          <w:lang w:eastAsia="zh-CN"/>
          <w14:ligatures w14:val="none"/>
        </w:rPr>
        <w:drawing>
          <wp:inline distT="0" distB="0" distL="0" distR="0" wp14:anchorId="647E8E14" wp14:editId="0344C9A8">
            <wp:extent cx="5217461" cy="2371725"/>
            <wp:effectExtent l="0" t="0" r="2540" b="0"/>
            <wp:docPr id="1" name="Picture 1" descr="A diagram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ocument&#10;&#10;Description automatically generated"/>
                    <pic:cNvPicPr/>
                  </pic:nvPicPr>
                  <pic:blipFill>
                    <a:blip r:embed="rId29"/>
                    <a:stretch>
                      <a:fillRect/>
                    </a:stretch>
                  </pic:blipFill>
                  <pic:spPr>
                    <a:xfrm>
                      <a:off x="0" y="0"/>
                      <a:ext cx="5226383" cy="2375780"/>
                    </a:xfrm>
                    <a:prstGeom prst="rect">
                      <a:avLst/>
                    </a:prstGeom>
                  </pic:spPr>
                </pic:pic>
              </a:graphicData>
            </a:graphic>
          </wp:inline>
        </w:drawing>
      </w:r>
    </w:p>
    <w:p w14:paraId="121BDD82" w14:textId="77777777" w:rsidR="009B2F9A" w:rsidRPr="001D7C91" w:rsidRDefault="009B2F9A" w:rsidP="000F2CF5">
      <w:pPr>
        <w:keepLines/>
        <w:spacing w:before="0" w:after="170"/>
        <w:jc w:val="right"/>
        <w:rPr>
          <w:rFonts w:eastAsia="Times New Roman" w:cs="Arial"/>
          <w:kern w:val="0"/>
          <w:sz w:val="17"/>
          <w:szCs w:val="17"/>
          <w14:ligatures w14:val="none"/>
        </w:rPr>
      </w:pPr>
    </w:p>
    <w:p w14:paraId="51B6220C" w14:textId="77777777" w:rsidR="006F1D98" w:rsidRDefault="006F1D98" w:rsidP="000F2CF5">
      <w:pPr>
        <w:keepLines/>
        <w:spacing w:before="0" w:after="170"/>
        <w:jc w:val="right"/>
        <w:rPr>
          <w:rFonts w:eastAsia="Times New Roman" w:cs="Arial"/>
          <w:kern w:val="0"/>
          <w:sz w:val="17"/>
          <w:szCs w:val="17"/>
          <w14:ligatures w14:val="none"/>
        </w:rPr>
      </w:pPr>
    </w:p>
    <w:p w14:paraId="4A128818" w14:textId="77777777" w:rsidR="001D7C91" w:rsidRPr="001D7C91" w:rsidRDefault="001D7C91" w:rsidP="000F2CF5">
      <w:pPr>
        <w:keepLines/>
        <w:spacing w:before="0" w:after="170"/>
        <w:jc w:val="right"/>
        <w:rPr>
          <w:rFonts w:eastAsia="Times New Roman" w:cs="Arial"/>
          <w:kern w:val="0"/>
          <w:sz w:val="17"/>
          <w:szCs w:val="17"/>
          <w14:ligatures w14:val="none"/>
        </w:rPr>
      </w:pPr>
    </w:p>
    <w:p w14:paraId="4E47980C" w14:textId="107852AB" w:rsidR="00F76057" w:rsidRPr="00D72F8A" w:rsidRDefault="00821E18" w:rsidP="00AF0E68">
      <w:pPr>
        <w:keepLines/>
        <w:spacing w:before="0" w:after="170"/>
        <w:ind w:left="5533"/>
        <w:jc w:val="center"/>
        <w:rPr>
          <w:rFonts w:eastAsia="Times New Roman" w:cs="Arial"/>
          <w:kern w:val="0"/>
          <w14:ligatures w14:val="none"/>
        </w:rPr>
      </w:pPr>
      <w:r w:rsidRPr="00D72F8A">
        <w:rPr>
          <w:rFonts w:eastAsia="Times New Roman" w:cs="Arial"/>
          <w:kern w:val="0"/>
          <w14:ligatures w14:val="none"/>
        </w:rPr>
        <w:t>[End of Annex</w:t>
      </w:r>
      <w:r w:rsidR="006F1D98">
        <w:rPr>
          <w:rFonts w:eastAsia="Times New Roman" w:cs="Arial"/>
          <w:kern w:val="0"/>
          <w14:ligatures w14:val="none"/>
        </w:rPr>
        <w:t xml:space="preserve"> III</w:t>
      </w:r>
      <w:r w:rsidRPr="00D72F8A">
        <w:rPr>
          <w:rFonts w:eastAsia="Times New Roman" w:cs="Arial"/>
          <w:kern w:val="0"/>
          <w14:ligatures w14:val="none"/>
        </w:rPr>
        <w:t xml:space="preserve"> and of Standard</w:t>
      </w:r>
      <w:r w:rsidR="007D0B87" w:rsidRPr="00D72F8A">
        <w:rPr>
          <w:rFonts w:eastAsia="Times New Roman" w:cs="Arial"/>
          <w:kern w:val="0"/>
          <w14:ligatures w14:val="none"/>
        </w:rPr>
        <w:t xml:space="preserve"> ST.92</w:t>
      </w:r>
      <w:r w:rsidRPr="00D72F8A">
        <w:rPr>
          <w:rFonts w:eastAsia="Times New Roman" w:cs="Arial"/>
          <w:kern w:val="0"/>
          <w14:ligatures w14:val="none"/>
        </w:rPr>
        <w:t>]</w:t>
      </w:r>
    </w:p>
    <w:p w14:paraId="3BB5196F" w14:textId="77777777" w:rsidR="000B5574" w:rsidRPr="00D72F8A" w:rsidRDefault="000B5574" w:rsidP="00AF0E68">
      <w:pPr>
        <w:keepLines/>
        <w:spacing w:before="0" w:after="170"/>
        <w:ind w:left="5533"/>
        <w:jc w:val="center"/>
        <w:rPr>
          <w:rFonts w:eastAsia="Times New Roman" w:cs="Arial"/>
          <w:kern w:val="0"/>
          <w14:ligatures w14:val="none"/>
        </w:rPr>
      </w:pPr>
    </w:p>
    <w:p w14:paraId="14DB112C" w14:textId="2EFE6086" w:rsidR="0064743F" w:rsidRDefault="0064743F" w:rsidP="0064743F">
      <w:pPr>
        <w:spacing w:before="170" w:after="170"/>
        <w:ind w:left="5533"/>
        <w:jc w:val="center"/>
      </w:pPr>
      <w:r w:rsidRPr="00173859">
        <w:t xml:space="preserve">[End of </w:t>
      </w:r>
      <w:r>
        <w:t xml:space="preserve">Annex </w:t>
      </w:r>
      <w:r w:rsidR="001C62ED">
        <w:t xml:space="preserve">II </w:t>
      </w:r>
      <w:r>
        <w:t xml:space="preserve">and of </w:t>
      </w:r>
      <w:r w:rsidRPr="00173859">
        <w:t>document]</w:t>
      </w:r>
    </w:p>
    <w:p w14:paraId="049EAB2D" w14:textId="77777777" w:rsidR="00A312DD" w:rsidRPr="00AF0E68" w:rsidRDefault="00A312DD" w:rsidP="00AF0E68">
      <w:pPr>
        <w:spacing w:before="170" w:after="170"/>
        <w:ind w:left="5533"/>
        <w:jc w:val="center"/>
      </w:pPr>
    </w:p>
    <w:sectPr w:rsidR="00A312DD" w:rsidRPr="00AF0E68" w:rsidSect="00DA63A1">
      <w:headerReference w:type="default" r:id="rId30"/>
      <w:footerReference w:type="default" r:id="rId31"/>
      <w:pgSz w:w="11909" w:h="16834" w:code="9"/>
      <w:pgMar w:top="567" w:right="1134" w:bottom="1418" w:left="1418" w:header="510" w:footer="10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EE891" w14:textId="77777777" w:rsidR="00C12FF6" w:rsidRDefault="00C12FF6" w:rsidP="006312A7">
      <w:pPr>
        <w:spacing w:after="0"/>
      </w:pPr>
      <w:r>
        <w:separator/>
      </w:r>
    </w:p>
  </w:endnote>
  <w:endnote w:type="continuationSeparator" w:id="0">
    <w:p w14:paraId="2971743F" w14:textId="77777777" w:rsidR="00C12FF6" w:rsidRDefault="00C12FF6" w:rsidP="006312A7">
      <w:pPr>
        <w:spacing w:after="0"/>
      </w:pPr>
      <w:r>
        <w:continuationSeparator/>
      </w:r>
    </w:p>
  </w:endnote>
  <w:endnote w:type="continuationNotice" w:id="1">
    <w:p w14:paraId="15697B9F" w14:textId="77777777" w:rsidR="00C12FF6" w:rsidRDefault="00C12F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E00082FF" w:usb1="4000205F" w:usb2="08000029"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1F141" w14:textId="41015308" w:rsidR="00AC6C2C" w:rsidRPr="00DA63A1" w:rsidRDefault="00AC6C2C" w:rsidP="00DA6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42E9B" w14:textId="2BFDC1D2" w:rsidR="00AC6C2C" w:rsidRPr="00DA63A1" w:rsidRDefault="00AC6C2C" w:rsidP="00DA6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83C7C" w14:textId="69D859E6" w:rsidR="002F1B6E" w:rsidRPr="00DA63A1" w:rsidRDefault="002F1B6E" w:rsidP="00DA6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D986A" w14:textId="77777777" w:rsidR="00C12FF6" w:rsidRDefault="00C12FF6" w:rsidP="006312A7">
      <w:pPr>
        <w:spacing w:after="0"/>
      </w:pPr>
      <w:r>
        <w:separator/>
      </w:r>
    </w:p>
  </w:footnote>
  <w:footnote w:type="continuationSeparator" w:id="0">
    <w:p w14:paraId="5DC41DCB" w14:textId="77777777" w:rsidR="00C12FF6" w:rsidRDefault="00C12FF6" w:rsidP="006312A7">
      <w:pPr>
        <w:spacing w:after="0"/>
      </w:pPr>
      <w:r>
        <w:continuationSeparator/>
      </w:r>
    </w:p>
  </w:footnote>
  <w:footnote w:type="continuationNotice" w:id="1">
    <w:p w14:paraId="7379EB45" w14:textId="77777777" w:rsidR="00C12FF6" w:rsidRDefault="00C12FF6">
      <w:pPr>
        <w:spacing w:before="0" w:after="0"/>
      </w:pPr>
    </w:p>
  </w:footnote>
  <w:footnote w:id="2">
    <w:p w14:paraId="750550AC" w14:textId="10B36F41" w:rsidR="002F1B6E" w:rsidRDefault="002F1B6E" w:rsidP="00940F9C">
      <w:pPr>
        <w:pStyle w:val="FootnoteText"/>
        <w:spacing w:after="240"/>
        <w:ind w:left="0"/>
        <w:rPr>
          <w:sz w:val="16"/>
          <w:szCs w:val="16"/>
        </w:rPr>
      </w:pPr>
      <w:r>
        <w:rPr>
          <w:rStyle w:val="FootnoteReference"/>
          <w:sz w:val="16"/>
          <w:szCs w:val="16"/>
        </w:rPr>
        <w:footnoteRef/>
      </w:r>
      <w:r>
        <w:rPr>
          <w:sz w:val="16"/>
          <w:szCs w:val="16"/>
        </w:rPr>
        <w:t xml:space="preserve"> See paragraph 9 of document </w:t>
      </w:r>
      <w:hyperlink r:id="rId1" w:history="1">
        <w:r>
          <w:rPr>
            <w:rStyle w:val="Hyperlink"/>
            <w:sz w:val="16"/>
            <w:szCs w:val="16"/>
          </w:rPr>
          <w:t>A/40/6</w:t>
        </w:r>
      </w:hyperlink>
    </w:p>
  </w:footnote>
  <w:footnote w:id="3">
    <w:p w14:paraId="01AEBE3F" w14:textId="77777777" w:rsidR="002F1B6E" w:rsidRDefault="002F1B6E" w:rsidP="009F7FF4">
      <w:pPr>
        <w:pStyle w:val="FootnoteText"/>
        <w:ind w:left="0"/>
        <w:rPr>
          <w:sz w:val="16"/>
          <w:szCs w:val="16"/>
        </w:rPr>
      </w:pPr>
      <w:r>
        <w:rPr>
          <w:rStyle w:val="FootnoteReference"/>
          <w:sz w:val="16"/>
          <w:szCs w:val="16"/>
        </w:rPr>
        <w:footnoteRef/>
      </w:r>
      <w:r>
        <w:rPr>
          <w:sz w:val="16"/>
          <w:szCs w:val="16"/>
        </w:rPr>
        <w:t xml:space="preserve"> https://www.winzip.com/en/ </w:t>
      </w:r>
    </w:p>
  </w:footnote>
  <w:footnote w:id="4">
    <w:p w14:paraId="27C5265B" w14:textId="77777777" w:rsidR="002F1B6E" w:rsidRDefault="002F1B6E" w:rsidP="009F7FF4">
      <w:pPr>
        <w:pStyle w:val="FootnoteText"/>
        <w:ind w:left="0"/>
        <w:rPr>
          <w:sz w:val="16"/>
          <w:szCs w:val="16"/>
        </w:rPr>
      </w:pPr>
      <w:r>
        <w:rPr>
          <w:rStyle w:val="FootnoteReference"/>
          <w:sz w:val="16"/>
          <w:szCs w:val="16"/>
        </w:rPr>
        <w:footnoteRef/>
      </w:r>
      <w:r>
        <w:rPr>
          <w:sz w:val="16"/>
          <w:szCs w:val="16"/>
        </w:rPr>
        <w:t xml:space="preserve"> https://www.7-zip.org/</w:t>
      </w:r>
    </w:p>
  </w:footnote>
  <w:footnote w:id="5">
    <w:p w14:paraId="4EE3157F" w14:textId="77777777" w:rsidR="002F1B6E" w:rsidRDefault="002F1B6E" w:rsidP="00F76057">
      <w:pPr>
        <w:pStyle w:val="FootnoteText"/>
        <w:ind w:left="0"/>
        <w:rPr>
          <w:sz w:val="16"/>
        </w:rPr>
      </w:pPr>
      <w:r>
        <w:rPr>
          <w:rStyle w:val="FootnoteReference"/>
          <w:sz w:val="16"/>
        </w:rPr>
        <w:footnoteRef/>
      </w:r>
      <w:r>
        <w:rPr>
          <w:sz w:val="16"/>
        </w:rPr>
        <w:t xml:space="preserve"> All patent applications filed on or after July 1, 2022 disclosing amino acid and nucleotide sequences must contain an ST.26 XML compliant sequence listing. Any sequence listing furnished in respect of any applications filed before that date should still comply with the applicable WIPO Standards.</w:t>
      </w:r>
    </w:p>
  </w:footnote>
  <w:footnote w:id="6">
    <w:p w14:paraId="78BC8DD6" w14:textId="77777777" w:rsidR="002F1B6E" w:rsidRDefault="002F1B6E" w:rsidP="00F76057">
      <w:pPr>
        <w:pStyle w:val="FootnoteText"/>
        <w:ind w:left="0"/>
      </w:pPr>
      <w:r w:rsidRPr="006D2241">
        <w:rPr>
          <w:rStyle w:val="FootnoteReference"/>
          <w:sz w:val="16"/>
          <w:szCs w:val="16"/>
        </w:rPr>
        <w:footnoteRef/>
      </w:r>
      <w:r w:rsidRPr="006D2241">
        <w:rPr>
          <w:sz w:val="16"/>
          <w:szCs w:val="16"/>
        </w:rPr>
        <w:t xml:space="preserve"> </w:t>
      </w:r>
      <w:r w:rsidRPr="00276ECB">
        <w:rPr>
          <w:sz w:val="16"/>
          <w:szCs w:val="16"/>
        </w:rPr>
        <w:t>https://www.wolfram.com/</w:t>
      </w:r>
      <w:r>
        <w:rPr>
          <w:sz w:val="16"/>
          <w:szCs w:val="16"/>
        </w:rPr>
        <w:t>mathematica/</w:t>
      </w:r>
    </w:p>
  </w:footnote>
  <w:footnote w:id="7">
    <w:p w14:paraId="749A4FBD" w14:textId="77777777" w:rsidR="002F1B6E" w:rsidRDefault="002F1B6E" w:rsidP="00F76057">
      <w:pPr>
        <w:pStyle w:val="FootnoteText"/>
        <w:ind w:left="0"/>
      </w:pPr>
      <w:r w:rsidRPr="0022101F">
        <w:rPr>
          <w:rStyle w:val="FootnoteReference"/>
          <w:sz w:val="16"/>
          <w:szCs w:val="16"/>
        </w:rPr>
        <w:footnoteRef/>
      </w:r>
      <w:r w:rsidRPr="008F3370">
        <w:rPr>
          <w:sz w:val="16"/>
          <w:szCs w:val="16"/>
        </w:rPr>
        <w:t xml:space="preserve"> </w:t>
      </w:r>
      <w:r>
        <w:rPr>
          <w:sz w:val="16"/>
          <w:szCs w:val="16"/>
        </w:rPr>
        <w:t xml:space="preserve"> The date should be in the format </w:t>
      </w:r>
      <w:r w:rsidRPr="008F3370">
        <w:rPr>
          <w:rFonts w:eastAsia="Segoe UI"/>
          <w:sz w:val="16"/>
          <w:szCs w:val="16"/>
          <w:lang w:val="en-GB"/>
        </w:rPr>
        <w:t xml:space="preserve">of </w:t>
      </w:r>
      <w:r>
        <w:rPr>
          <w:rFonts w:eastAsia="Segoe UI"/>
          <w:sz w:val="16"/>
          <w:szCs w:val="16"/>
          <w:lang w:val="en-GB"/>
        </w:rPr>
        <w:t xml:space="preserve">CCYYMMDD </w:t>
      </w:r>
      <w:r w:rsidRPr="008F3370">
        <w:rPr>
          <w:sz w:val="16"/>
          <w:szCs w:val="16"/>
        </w:rPr>
        <w:t>according to WIPO Standard ST.2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279AE" w14:textId="18FD5455" w:rsidR="00091203" w:rsidRPr="004B09D9" w:rsidRDefault="00091203" w:rsidP="003302F5">
    <w:pPr>
      <w:pStyle w:val="Header"/>
      <w:spacing w:before="0"/>
      <w:jc w:val="right"/>
      <w:rPr>
        <w:lang w:val="fr-FR"/>
      </w:rPr>
    </w:pPr>
    <w:r w:rsidRPr="004B09D9">
      <w:rPr>
        <w:lang w:val="fr-FR"/>
      </w:rPr>
      <w:t>CWS/13/20</w:t>
    </w:r>
    <w:r w:rsidR="004B09D9" w:rsidRPr="004B09D9">
      <w:rPr>
        <w:lang w:val="fr-FR"/>
      </w:rPr>
      <w:t xml:space="preserve"> R</w:t>
    </w:r>
    <w:r w:rsidR="004B09D9">
      <w:rPr>
        <w:lang w:val="fr-FR"/>
      </w:rPr>
      <w:t>ev.</w:t>
    </w:r>
  </w:p>
  <w:p w14:paraId="5EA8CB27" w14:textId="65CF35FC" w:rsidR="00E30D5B" w:rsidRPr="004B09D9" w:rsidRDefault="00091203" w:rsidP="00016636">
    <w:pPr>
      <w:pStyle w:val="Header"/>
      <w:spacing w:before="0"/>
      <w:jc w:val="right"/>
      <w:rPr>
        <w:lang w:val="fr-FR"/>
      </w:rPr>
    </w:pPr>
    <w:r w:rsidRPr="004B09D9">
      <w:rPr>
        <w:lang w:val="fr-FR"/>
      </w:rPr>
      <w:t>Annex</w:t>
    </w:r>
    <w:r w:rsidR="00652A27" w:rsidRPr="004B09D9">
      <w:rPr>
        <w:lang w:val="fr-FR"/>
      </w:rPr>
      <w:t xml:space="preserve"> </w:t>
    </w:r>
    <w:r w:rsidR="00FD62FF" w:rsidRPr="004B09D9">
      <w:rPr>
        <w:lang w:val="fr-FR"/>
      </w:rPr>
      <w:t>I</w:t>
    </w:r>
    <w:r w:rsidR="00EC54F8" w:rsidRPr="004B09D9">
      <w:rPr>
        <w:lang w:val="fr-FR"/>
      </w:rPr>
      <w:t>I</w:t>
    </w:r>
    <w:r w:rsidRPr="004B09D9">
      <w:rPr>
        <w:lang w:val="fr-FR"/>
      </w:rPr>
      <w:t xml:space="preserve">, page </w:t>
    </w:r>
    <w:r>
      <w:fldChar w:fldCharType="begin"/>
    </w:r>
    <w:r w:rsidRPr="004B09D9">
      <w:rPr>
        <w:lang w:val="fr-FR"/>
      </w:rPr>
      <w:instrText xml:space="preserve"> PAGE  \* Arabic  \* MERGEFORMAT </w:instrText>
    </w:r>
    <w:r>
      <w:fldChar w:fldCharType="separate"/>
    </w:r>
    <w:r w:rsidRPr="004B09D9">
      <w:rPr>
        <w:lang w:val="fr-FR"/>
      </w:rPr>
      <w:t>2</w:t>
    </w:r>
    <w:r>
      <w:fldChar w:fldCharType="end"/>
    </w:r>
  </w:p>
  <w:p w14:paraId="77980B5D" w14:textId="77777777" w:rsidR="00016636" w:rsidRPr="004B09D9" w:rsidRDefault="00016636" w:rsidP="00016636">
    <w:pPr>
      <w:pStyle w:val="Header"/>
      <w:spacing w:before="0"/>
      <w:jc w:val="right"/>
      <w:rPr>
        <w:lang w:val="fr-FR"/>
      </w:rPr>
    </w:pPr>
  </w:p>
  <w:p w14:paraId="4C34F16B" w14:textId="784DAFFA" w:rsidR="00E30D5B" w:rsidRPr="004B09D9" w:rsidRDefault="00E30D5B" w:rsidP="00016636">
    <w:pPr>
      <w:pStyle w:val="Header"/>
      <w:spacing w:before="0"/>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85FDA" w14:textId="47DCEDFE" w:rsidR="00091203" w:rsidRPr="00016636" w:rsidRDefault="00091203" w:rsidP="009A0490">
    <w:pPr>
      <w:pStyle w:val="Header"/>
      <w:spacing w:before="0"/>
      <w:jc w:val="right"/>
      <w:rPr>
        <w:rFonts w:cs="Arial"/>
      </w:rPr>
    </w:pPr>
    <w:r w:rsidRPr="00016636">
      <w:rPr>
        <w:rFonts w:cs="Arial"/>
      </w:rPr>
      <w:t>CWS/13/20</w:t>
    </w:r>
    <w:r w:rsidR="004B09D9">
      <w:rPr>
        <w:rFonts w:cs="Arial"/>
      </w:rPr>
      <w:t xml:space="preserve"> Rev.</w:t>
    </w:r>
  </w:p>
  <w:p w14:paraId="4A101E86" w14:textId="11472BA4" w:rsidR="00091203" w:rsidRDefault="00091203" w:rsidP="00016636">
    <w:pPr>
      <w:pStyle w:val="Header"/>
      <w:spacing w:before="0"/>
      <w:jc w:val="right"/>
      <w:rPr>
        <w:rFonts w:cs="Arial"/>
      </w:rPr>
    </w:pPr>
    <w:r w:rsidRPr="00016636">
      <w:rPr>
        <w:rFonts w:cs="Arial"/>
      </w:rPr>
      <w:t>ANNEX</w:t>
    </w:r>
    <w:r w:rsidR="00A8594A" w:rsidRPr="00016636">
      <w:rPr>
        <w:rFonts w:cs="Arial"/>
      </w:rPr>
      <w:t xml:space="preserve"> </w:t>
    </w:r>
    <w:r w:rsidR="009A0490" w:rsidRPr="00016636">
      <w:rPr>
        <w:rFonts w:cs="Arial"/>
      </w:rPr>
      <w:t>II</w:t>
    </w:r>
  </w:p>
  <w:p w14:paraId="254A80C0" w14:textId="77777777" w:rsidR="00016636" w:rsidRDefault="00016636" w:rsidP="00016636">
    <w:pPr>
      <w:pStyle w:val="Header"/>
      <w:spacing w:before="0"/>
      <w:jc w:val="right"/>
      <w:rPr>
        <w:rFonts w:cs="Arial"/>
      </w:rPr>
    </w:pPr>
  </w:p>
  <w:p w14:paraId="6A852772" w14:textId="5764F797" w:rsidR="00091203" w:rsidRDefault="00091203" w:rsidP="00016636">
    <w:pPr>
      <w:pStyle w:val="Header"/>
      <w:spacing w:before="0"/>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5774A" w14:textId="1C3B5103" w:rsidR="00DA63A1" w:rsidRPr="004B09D9" w:rsidRDefault="00DA63A1" w:rsidP="005B1420">
    <w:pPr>
      <w:pStyle w:val="Header"/>
      <w:spacing w:before="0"/>
      <w:jc w:val="right"/>
      <w:rPr>
        <w:lang w:val="fr-FR"/>
      </w:rPr>
    </w:pPr>
    <w:r w:rsidRPr="004B09D9">
      <w:rPr>
        <w:lang w:val="fr-FR"/>
      </w:rPr>
      <w:t>CWS/13/20</w:t>
    </w:r>
    <w:r w:rsidR="004B09D9" w:rsidRPr="004B09D9">
      <w:rPr>
        <w:lang w:val="fr-FR"/>
      </w:rPr>
      <w:t xml:space="preserve"> R</w:t>
    </w:r>
    <w:r w:rsidR="004B09D9">
      <w:rPr>
        <w:lang w:val="fr-FR"/>
      </w:rPr>
      <w:t>ev.</w:t>
    </w:r>
  </w:p>
  <w:p w14:paraId="794E243A" w14:textId="4159B395" w:rsidR="00DA63A1" w:rsidRPr="004B09D9" w:rsidRDefault="00DA63A1" w:rsidP="005B1420">
    <w:pPr>
      <w:pStyle w:val="Header"/>
      <w:spacing w:before="0"/>
      <w:jc w:val="right"/>
      <w:rPr>
        <w:lang w:val="fr-FR"/>
      </w:rPr>
    </w:pPr>
    <w:r w:rsidRPr="004B09D9">
      <w:rPr>
        <w:lang w:val="fr-FR"/>
      </w:rPr>
      <w:t>Annex</w:t>
    </w:r>
    <w:r w:rsidR="00FD62FF" w:rsidRPr="004B09D9">
      <w:rPr>
        <w:lang w:val="fr-FR"/>
      </w:rPr>
      <w:t xml:space="preserve"> </w:t>
    </w:r>
    <w:r w:rsidR="00B40786" w:rsidRPr="004B09D9">
      <w:rPr>
        <w:lang w:val="fr-FR"/>
      </w:rPr>
      <w:t>II</w:t>
    </w:r>
    <w:r w:rsidRPr="004B09D9">
      <w:rPr>
        <w:lang w:val="fr-FR"/>
      </w:rPr>
      <w:t xml:space="preserve">, page </w:t>
    </w:r>
    <w:r>
      <w:fldChar w:fldCharType="begin"/>
    </w:r>
    <w:r w:rsidRPr="004B09D9">
      <w:rPr>
        <w:lang w:val="fr-FR"/>
      </w:rPr>
      <w:instrText xml:space="preserve"> PAGE  \* Arabic  \* MERGEFORMAT </w:instrText>
    </w:r>
    <w:r>
      <w:fldChar w:fldCharType="separate"/>
    </w:r>
    <w:r w:rsidRPr="004B09D9">
      <w:rPr>
        <w:lang w:val="fr-FR"/>
      </w:rPr>
      <w:t>14</w:t>
    </w:r>
    <w:r>
      <w:fldChar w:fldCharType="end"/>
    </w:r>
  </w:p>
  <w:p w14:paraId="75E67C4A" w14:textId="77777777" w:rsidR="00DC7524" w:rsidRPr="004B09D9" w:rsidRDefault="00DC7524" w:rsidP="00DC7524">
    <w:pPr>
      <w:pStyle w:val="Header"/>
      <w:spacing w:before="0"/>
      <w:jc w:val="right"/>
      <w:rPr>
        <w:lang w:val="fr-FR"/>
      </w:rPr>
    </w:pPr>
  </w:p>
  <w:p w14:paraId="433711EA" w14:textId="77777777" w:rsidR="00181A9E" w:rsidRPr="004B09D9" w:rsidRDefault="00181A9E" w:rsidP="00DC7524">
    <w:pPr>
      <w:pStyle w:val="Header"/>
      <w:spacing w:before="0"/>
      <w:jc w:val="right"/>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6E6C" w14:textId="448E6A7C" w:rsidR="007C222B" w:rsidRPr="004B09D9" w:rsidRDefault="007C222B" w:rsidP="00761E5F">
    <w:pPr>
      <w:pStyle w:val="Header"/>
      <w:spacing w:before="0"/>
      <w:jc w:val="right"/>
      <w:rPr>
        <w:lang w:val="fr-FR"/>
      </w:rPr>
    </w:pPr>
    <w:r w:rsidRPr="004B09D9">
      <w:rPr>
        <w:lang w:val="fr-FR"/>
      </w:rPr>
      <w:t>CWS/13/20</w:t>
    </w:r>
    <w:r w:rsidR="004B09D9" w:rsidRPr="004B09D9">
      <w:rPr>
        <w:lang w:val="fr-FR"/>
      </w:rPr>
      <w:t xml:space="preserve"> Re</w:t>
    </w:r>
    <w:r w:rsidR="004B09D9">
      <w:rPr>
        <w:lang w:val="fr-FR"/>
      </w:rPr>
      <w:t>v.</w:t>
    </w:r>
  </w:p>
  <w:p w14:paraId="20B640D7" w14:textId="77777777" w:rsidR="00F45ACF" w:rsidRPr="004B09D9" w:rsidRDefault="00F45ACF" w:rsidP="00F45ACF">
    <w:pPr>
      <w:pStyle w:val="Header"/>
      <w:spacing w:before="0"/>
      <w:jc w:val="right"/>
      <w:rPr>
        <w:lang w:val="fr-FR"/>
      </w:rPr>
    </w:pPr>
    <w:r w:rsidRPr="004B09D9">
      <w:rPr>
        <w:lang w:val="fr-FR"/>
      </w:rPr>
      <w:t xml:space="preserve">Annex II, page </w:t>
    </w:r>
    <w:r w:rsidRPr="00DC7524">
      <w:fldChar w:fldCharType="begin"/>
    </w:r>
    <w:r w:rsidRPr="004B09D9">
      <w:rPr>
        <w:lang w:val="fr-FR"/>
      </w:rPr>
      <w:instrText xml:space="preserve"> PAGE  \* Arabic  \* MERGEFORMAT </w:instrText>
    </w:r>
    <w:r w:rsidRPr="00DC7524">
      <w:fldChar w:fldCharType="separate"/>
    </w:r>
    <w:r w:rsidRPr="004B09D9">
      <w:rPr>
        <w:lang w:val="fr-FR"/>
      </w:rPr>
      <w:t>12</w:t>
    </w:r>
    <w:r w:rsidRPr="00DC7524">
      <w:fldChar w:fldCharType="end"/>
    </w:r>
  </w:p>
  <w:p w14:paraId="3DF8E170" w14:textId="77777777" w:rsidR="00F45ACF" w:rsidRPr="004B09D9" w:rsidRDefault="00F45ACF" w:rsidP="00761E5F">
    <w:pPr>
      <w:pStyle w:val="Header"/>
      <w:spacing w:before="0"/>
      <w:jc w:val="right"/>
      <w:rPr>
        <w:lang w:val="fr-FR"/>
      </w:rPr>
    </w:pPr>
  </w:p>
  <w:p w14:paraId="1D9C7091" w14:textId="2D62F85B" w:rsidR="007C222B" w:rsidRPr="004B09D9" w:rsidRDefault="007C222B" w:rsidP="00761E5F">
    <w:pPr>
      <w:pStyle w:val="Header"/>
      <w:spacing w:before="0"/>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00A09" w14:textId="23068E7C" w:rsidR="00DA63A1" w:rsidRPr="004B09D9" w:rsidRDefault="00DA63A1" w:rsidP="00F45ACF">
    <w:pPr>
      <w:pStyle w:val="Header"/>
      <w:spacing w:before="0"/>
      <w:jc w:val="right"/>
      <w:rPr>
        <w:lang w:val="fr-FR"/>
      </w:rPr>
    </w:pPr>
    <w:r w:rsidRPr="004B09D9">
      <w:rPr>
        <w:lang w:val="fr-FR"/>
      </w:rPr>
      <w:t>CWS/13/20</w:t>
    </w:r>
    <w:r w:rsidR="004B09D9" w:rsidRPr="004B09D9">
      <w:rPr>
        <w:lang w:val="fr-FR"/>
      </w:rPr>
      <w:t xml:space="preserve"> R</w:t>
    </w:r>
    <w:r w:rsidR="004B09D9">
      <w:rPr>
        <w:lang w:val="fr-FR"/>
      </w:rPr>
      <w:t>ev.</w:t>
    </w:r>
  </w:p>
  <w:p w14:paraId="0B7567E6" w14:textId="111B3037" w:rsidR="00AC6C2C" w:rsidRPr="004B09D9" w:rsidRDefault="00DA63A1" w:rsidP="00F45ACF">
    <w:pPr>
      <w:pStyle w:val="Header"/>
      <w:spacing w:before="0"/>
      <w:jc w:val="right"/>
      <w:rPr>
        <w:lang w:val="fr-FR"/>
      </w:rPr>
    </w:pPr>
    <w:r w:rsidRPr="004B09D9">
      <w:rPr>
        <w:lang w:val="fr-FR"/>
      </w:rPr>
      <w:t>Annex</w:t>
    </w:r>
    <w:r w:rsidR="00094265" w:rsidRPr="004B09D9">
      <w:rPr>
        <w:lang w:val="fr-FR"/>
      </w:rPr>
      <w:t xml:space="preserve"> </w:t>
    </w:r>
    <w:r w:rsidR="00F45ACF" w:rsidRPr="004B09D9">
      <w:rPr>
        <w:lang w:val="fr-FR"/>
      </w:rPr>
      <w:t>I</w:t>
    </w:r>
    <w:r w:rsidR="00094265" w:rsidRPr="004B09D9">
      <w:rPr>
        <w:lang w:val="fr-FR"/>
      </w:rPr>
      <w:t>I</w:t>
    </w:r>
    <w:r w:rsidRPr="004B09D9">
      <w:rPr>
        <w:lang w:val="fr-FR"/>
      </w:rPr>
      <w:t xml:space="preserve">, page </w:t>
    </w:r>
    <w:r>
      <w:fldChar w:fldCharType="begin"/>
    </w:r>
    <w:r w:rsidRPr="004B09D9">
      <w:rPr>
        <w:lang w:val="fr-FR"/>
      </w:rPr>
      <w:instrText xml:space="preserve"> PAGE  \* Arabic  \* MERGEFORMAT </w:instrText>
    </w:r>
    <w:r>
      <w:fldChar w:fldCharType="separate"/>
    </w:r>
    <w:r w:rsidRPr="004B09D9">
      <w:rPr>
        <w:lang w:val="fr-FR"/>
      </w:rPr>
      <w:t>28</w:t>
    </w:r>
    <w:r>
      <w:fldChar w:fldCharType="end"/>
    </w:r>
  </w:p>
  <w:p w14:paraId="4E039A3D" w14:textId="77777777" w:rsidR="00F45ACF" w:rsidRPr="004B09D9" w:rsidRDefault="00F45ACF" w:rsidP="00F45ACF">
    <w:pPr>
      <w:pStyle w:val="Header"/>
      <w:spacing w:before="0"/>
      <w:jc w:val="right"/>
      <w:rPr>
        <w:lang w:val="fr-FR"/>
      </w:rPr>
    </w:pPr>
  </w:p>
  <w:p w14:paraId="05C27BFC" w14:textId="19574307" w:rsidR="00AC6C2C" w:rsidRPr="004B09D9" w:rsidRDefault="00AC6C2C" w:rsidP="00F45ACF">
    <w:pPr>
      <w:pStyle w:val="Header"/>
      <w:spacing w:before="0"/>
      <w:jc w:val="right"/>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A0E2" w14:textId="0D8B87DB" w:rsidR="00DA63A1" w:rsidRPr="004B09D9" w:rsidRDefault="00DA63A1" w:rsidP="00F45ACF">
    <w:pPr>
      <w:pStyle w:val="Header"/>
      <w:spacing w:before="0"/>
      <w:jc w:val="right"/>
      <w:rPr>
        <w:lang w:val="fr-FR"/>
      </w:rPr>
    </w:pPr>
    <w:r w:rsidRPr="004B09D9">
      <w:rPr>
        <w:lang w:val="fr-FR"/>
      </w:rPr>
      <w:t>CWS/13/20</w:t>
    </w:r>
    <w:r w:rsidR="004B09D9" w:rsidRPr="004B09D9">
      <w:rPr>
        <w:lang w:val="fr-FR"/>
      </w:rPr>
      <w:t xml:space="preserve"> R</w:t>
    </w:r>
    <w:r w:rsidR="004B09D9">
      <w:rPr>
        <w:lang w:val="fr-FR"/>
      </w:rPr>
      <w:t>ev.</w:t>
    </w:r>
  </w:p>
  <w:p w14:paraId="79FFF29D" w14:textId="7A5E4E9A" w:rsidR="00DA63A1" w:rsidRPr="004B09D9" w:rsidRDefault="00DA63A1" w:rsidP="00F45ACF">
    <w:pPr>
      <w:pStyle w:val="Header"/>
      <w:spacing w:before="0"/>
      <w:jc w:val="right"/>
      <w:rPr>
        <w:lang w:val="fr-FR"/>
      </w:rPr>
    </w:pPr>
    <w:r w:rsidRPr="004B09D9">
      <w:rPr>
        <w:lang w:val="fr-FR"/>
      </w:rPr>
      <w:t>Annex</w:t>
    </w:r>
    <w:r w:rsidR="00FD62FF" w:rsidRPr="004B09D9">
      <w:rPr>
        <w:lang w:val="fr-FR"/>
      </w:rPr>
      <w:t xml:space="preserve"> </w:t>
    </w:r>
    <w:r w:rsidR="00F45ACF" w:rsidRPr="004B09D9">
      <w:rPr>
        <w:lang w:val="fr-FR"/>
      </w:rPr>
      <w:t>I</w:t>
    </w:r>
    <w:r w:rsidR="00FD62FF" w:rsidRPr="004B09D9">
      <w:rPr>
        <w:lang w:val="fr-FR"/>
      </w:rPr>
      <w:t>I</w:t>
    </w:r>
    <w:r w:rsidRPr="004B09D9">
      <w:rPr>
        <w:lang w:val="fr-FR"/>
      </w:rPr>
      <w:t xml:space="preserve">, page </w:t>
    </w:r>
    <w:r>
      <w:fldChar w:fldCharType="begin"/>
    </w:r>
    <w:r w:rsidRPr="004B09D9">
      <w:rPr>
        <w:lang w:val="fr-FR"/>
      </w:rPr>
      <w:instrText xml:space="preserve"> PAGE  \* Arabic  \* MERGEFORMAT </w:instrText>
    </w:r>
    <w:r>
      <w:fldChar w:fldCharType="separate"/>
    </w:r>
    <w:r w:rsidRPr="004B09D9">
      <w:rPr>
        <w:lang w:val="fr-FR"/>
      </w:rPr>
      <w:t>28</w:t>
    </w:r>
    <w:r>
      <w:fldChar w:fldCharType="end"/>
    </w:r>
  </w:p>
  <w:p w14:paraId="7BA5B292" w14:textId="77777777" w:rsidR="00F45ACF" w:rsidRPr="004B09D9" w:rsidRDefault="00F45ACF" w:rsidP="00F45ACF">
    <w:pPr>
      <w:pStyle w:val="Header"/>
      <w:spacing w:before="0"/>
      <w:jc w:val="right"/>
      <w:rPr>
        <w:lang w:val="fr-FR"/>
      </w:rPr>
    </w:pPr>
  </w:p>
  <w:p w14:paraId="5A012E69" w14:textId="77777777" w:rsidR="002F1B6E" w:rsidRPr="004B09D9" w:rsidRDefault="002F1B6E" w:rsidP="00F45ACF">
    <w:pPr>
      <w:pStyle w:val="Header"/>
      <w:spacing w:before="0"/>
      <w:jc w:val="righ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9996F06"/>
    <w:multiLevelType w:val="hybridMultilevel"/>
    <w:tmpl w:val="C6322608"/>
    <w:lvl w:ilvl="0" w:tplc="112ACEC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E1393"/>
    <w:multiLevelType w:val="multilevel"/>
    <w:tmpl w:val="45A424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994892"/>
    <w:multiLevelType w:val="hybridMultilevel"/>
    <w:tmpl w:val="CCF0B916"/>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B6811EB"/>
    <w:multiLevelType w:val="hybridMultilevel"/>
    <w:tmpl w:val="2B3266F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182584"/>
    <w:multiLevelType w:val="hybridMultilevel"/>
    <w:tmpl w:val="6D0E3128"/>
    <w:lvl w:ilvl="0" w:tplc="DDA6CF12">
      <w:start w:val="1"/>
      <w:numFmt w:val="bullet"/>
      <w:lvlText w:val=""/>
      <w:lvlJc w:val="left"/>
      <w:pPr>
        <w:ind w:left="930" w:hanging="5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1B60D7"/>
    <w:multiLevelType w:val="hybridMultilevel"/>
    <w:tmpl w:val="B85C3648"/>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CE3FD0"/>
    <w:multiLevelType w:val="hybridMultilevel"/>
    <w:tmpl w:val="10503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63957"/>
    <w:multiLevelType w:val="multilevel"/>
    <w:tmpl w:val="89A6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77A1D"/>
    <w:multiLevelType w:val="multilevel"/>
    <w:tmpl w:val="4B28D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BC1FEC"/>
    <w:multiLevelType w:val="hybridMultilevel"/>
    <w:tmpl w:val="D2DCC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C0079"/>
    <w:multiLevelType w:val="hybridMultilevel"/>
    <w:tmpl w:val="BB64A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E25565"/>
    <w:multiLevelType w:val="hybridMultilevel"/>
    <w:tmpl w:val="83E2D7F4"/>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30" w15:restartNumberingAfterBreak="0">
    <w:nsid w:val="67FD1523"/>
    <w:multiLevelType w:val="multilevel"/>
    <w:tmpl w:val="2C14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6B304E"/>
    <w:multiLevelType w:val="multilevel"/>
    <w:tmpl w:val="71BC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99500779">
    <w:abstractNumId w:val="9"/>
  </w:num>
  <w:num w:numId="2" w16cid:durableId="504327665">
    <w:abstractNumId w:val="7"/>
  </w:num>
  <w:num w:numId="3" w16cid:durableId="823399680">
    <w:abstractNumId w:val="6"/>
  </w:num>
  <w:num w:numId="4" w16cid:durableId="1701318033">
    <w:abstractNumId w:val="5"/>
  </w:num>
  <w:num w:numId="5" w16cid:durableId="547841762">
    <w:abstractNumId w:val="4"/>
  </w:num>
  <w:num w:numId="6" w16cid:durableId="1191602948">
    <w:abstractNumId w:val="8"/>
  </w:num>
  <w:num w:numId="7" w16cid:durableId="1125195132">
    <w:abstractNumId w:val="3"/>
  </w:num>
  <w:num w:numId="8" w16cid:durableId="1379747852">
    <w:abstractNumId w:val="2"/>
  </w:num>
  <w:num w:numId="9" w16cid:durableId="1276253081">
    <w:abstractNumId w:val="1"/>
  </w:num>
  <w:num w:numId="10" w16cid:durableId="393352577">
    <w:abstractNumId w:val="0"/>
  </w:num>
  <w:num w:numId="11" w16cid:durableId="1684237335">
    <w:abstractNumId w:val="33"/>
  </w:num>
  <w:num w:numId="12" w16cid:durableId="1542210614">
    <w:abstractNumId w:val="22"/>
  </w:num>
  <w:num w:numId="13" w16cid:durableId="2084985590">
    <w:abstractNumId w:val="17"/>
  </w:num>
  <w:num w:numId="14" w16cid:durableId="139033365">
    <w:abstractNumId w:val="26"/>
  </w:num>
  <w:num w:numId="15" w16cid:durableId="1972855293">
    <w:abstractNumId w:val="15"/>
  </w:num>
  <w:num w:numId="16" w16cid:durableId="370108607">
    <w:abstractNumId w:val="20"/>
  </w:num>
  <w:num w:numId="17" w16cid:durableId="1030380315">
    <w:abstractNumId w:val="28"/>
  </w:num>
  <w:num w:numId="18" w16cid:durableId="1004429917">
    <w:abstractNumId w:val="31"/>
  </w:num>
  <w:num w:numId="19" w16cid:durableId="120880974">
    <w:abstractNumId w:val="11"/>
  </w:num>
  <w:num w:numId="20" w16cid:durableId="1001086255">
    <w:abstractNumId w:val="24"/>
  </w:num>
  <w:num w:numId="21" w16cid:durableId="1757288767">
    <w:abstractNumId w:val="29"/>
  </w:num>
  <w:num w:numId="22" w16cid:durableId="1970434639">
    <w:abstractNumId w:val="16"/>
  </w:num>
  <w:num w:numId="23" w16cid:durableId="1750812241">
    <w:abstractNumId w:val="13"/>
  </w:num>
  <w:num w:numId="24" w16cid:durableId="1132941142">
    <w:abstractNumId w:val="10"/>
  </w:num>
  <w:num w:numId="25" w16cid:durableId="635796846">
    <w:abstractNumId w:val="18"/>
  </w:num>
  <w:num w:numId="26" w16cid:durableId="1687094895">
    <w:abstractNumId w:val="27"/>
  </w:num>
  <w:num w:numId="27" w16cid:durableId="1740904918">
    <w:abstractNumId w:val="12"/>
  </w:num>
  <w:num w:numId="28" w16cid:durableId="58600290">
    <w:abstractNumId w:val="25"/>
  </w:num>
  <w:num w:numId="29" w16cid:durableId="1181625113">
    <w:abstractNumId w:val="30"/>
  </w:num>
  <w:num w:numId="30" w16cid:durableId="943881940">
    <w:abstractNumId w:val="19"/>
  </w:num>
  <w:num w:numId="31" w16cid:durableId="397175051">
    <w:abstractNumId w:val="14"/>
  </w:num>
  <w:num w:numId="32" w16cid:durableId="2064057100">
    <w:abstractNumId w:val="23"/>
  </w:num>
  <w:num w:numId="33" w16cid:durableId="1584142385">
    <w:abstractNumId w:val="32"/>
  </w:num>
  <w:num w:numId="34" w16cid:durableId="184655666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MURATAJ Erjola">
    <w15:presenceInfo w15:providerId="AD" w15:userId="S::erjola.murataj@wipo.int::6a5abe2e-4e0d-46f7-b7aa-f928a4e7c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CE4"/>
    <w:rsid w:val="00000AC8"/>
    <w:rsid w:val="00001903"/>
    <w:rsid w:val="000038E6"/>
    <w:rsid w:val="00003954"/>
    <w:rsid w:val="000041FD"/>
    <w:rsid w:val="0000543E"/>
    <w:rsid w:val="000064E2"/>
    <w:rsid w:val="000103FD"/>
    <w:rsid w:val="00011E93"/>
    <w:rsid w:val="00013149"/>
    <w:rsid w:val="000143EB"/>
    <w:rsid w:val="00014593"/>
    <w:rsid w:val="0001463A"/>
    <w:rsid w:val="000158B7"/>
    <w:rsid w:val="00015A03"/>
    <w:rsid w:val="00015C74"/>
    <w:rsid w:val="00016636"/>
    <w:rsid w:val="00017949"/>
    <w:rsid w:val="00017F8F"/>
    <w:rsid w:val="000205E8"/>
    <w:rsid w:val="00022036"/>
    <w:rsid w:val="00022167"/>
    <w:rsid w:val="0002360F"/>
    <w:rsid w:val="00024518"/>
    <w:rsid w:val="000247AA"/>
    <w:rsid w:val="00027269"/>
    <w:rsid w:val="00027398"/>
    <w:rsid w:val="00030437"/>
    <w:rsid w:val="000345A6"/>
    <w:rsid w:val="000347BA"/>
    <w:rsid w:val="00034B76"/>
    <w:rsid w:val="00035144"/>
    <w:rsid w:val="00035481"/>
    <w:rsid w:val="000355F6"/>
    <w:rsid w:val="00035EDB"/>
    <w:rsid w:val="0003705B"/>
    <w:rsid w:val="00037BB4"/>
    <w:rsid w:val="00037D0A"/>
    <w:rsid w:val="000429B0"/>
    <w:rsid w:val="00042A0E"/>
    <w:rsid w:val="00043014"/>
    <w:rsid w:val="00043119"/>
    <w:rsid w:val="00043AA4"/>
    <w:rsid w:val="00044689"/>
    <w:rsid w:val="00044C11"/>
    <w:rsid w:val="0004670A"/>
    <w:rsid w:val="000512A3"/>
    <w:rsid w:val="00052846"/>
    <w:rsid w:val="000528D3"/>
    <w:rsid w:val="00053ACF"/>
    <w:rsid w:val="00053D0D"/>
    <w:rsid w:val="00055298"/>
    <w:rsid w:val="000568B1"/>
    <w:rsid w:val="000576A3"/>
    <w:rsid w:val="000576FD"/>
    <w:rsid w:val="00061217"/>
    <w:rsid w:val="0006167B"/>
    <w:rsid w:val="000619C5"/>
    <w:rsid w:val="000625F3"/>
    <w:rsid w:val="00062F36"/>
    <w:rsid w:val="000635E0"/>
    <w:rsid w:val="00064880"/>
    <w:rsid w:val="000651E8"/>
    <w:rsid w:val="00065980"/>
    <w:rsid w:val="00065EA1"/>
    <w:rsid w:val="00066017"/>
    <w:rsid w:val="000668A3"/>
    <w:rsid w:val="00066BBD"/>
    <w:rsid w:val="0006747A"/>
    <w:rsid w:val="0006791A"/>
    <w:rsid w:val="00070245"/>
    <w:rsid w:val="00071898"/>
    <w:rsid w:val="00072767"/>
    <w:rsid w:val="00072B7B"/>
    <w:rsid w:val="00073565"/>
    <w:rsid w:val="000748D0"/>
    <w:rsid w:val="00077914"/>
    <w:rsid w:val="000816FD"/>
    <w:rsid w:val="00082321"/>
    <w:rsid w:val="000848B4"/>
    <w:rsid w:val="00085239"/>
    <w:rsid w:val="00085D3E"/>
    <w:rsid w:val="00086161"/>
    <w:rsid w:val="0008697E"/>
    <w:rsid w:val="00087F87"/>
    <w:rsid w:val="00091203"/>
    <w:rsid w:val="00091453"/>
    <w:rsid w:val="0009274F"/>
    <w:rsid w:val="0009411F"/>
    <w:rsid w:val="00094265"/>
    <w:rsid w:val="00094497"/>
    <w:rsid w:val="000947C9"/>
    <w:rsid w:val="000950F3"/>
    <w:rsid w:val="00095F74"/>
    <w:rsid w:val="000A157D"/>
    <w:rsid w:val="000A1C5B"/>
    <w:rsid w:val="000A1F18"/>
    <w:rsid w:val="000A1FCB"/>
    <w:rsid w:val="000A2040"/>
    <w:rsid w:val="000A29C1"/>
    <w:rsid w:val="000A4B58"/>
    <w:rsid w:val="000A5556"/>
    <w:rsid w:val="000A7145"/>
    <w:rsid w:val="000A7865"/>
    <w:rsid w:val="000A7C58"/>
    <w:rsid w:val="000B0B20"/>
    <w:rsid w:val="000B0B69"/>
    <w:rsid w:val="000B5067"/>
    <w:rsid w:val="000B507A"/>
    <w:rsid w:val="000B51D8"/>
    <w:rsid w:val="000B5574"/>
    <w:rsid w:val="000B5B38"/>
    <w:rsid w:val="000B6D23"/>
    <w:rsid w:val="000B74C7"/>
    <w:rsid w:val="000C0047"/>
    <w:rsid w:val="000C02A5"/>
    <w:rsid w:val="000C3059"/>
    <w:rsid w:val="000C48C9"/>
    <w:rsid w:val="000C56FB"/>
    <w:rsid w:val="000C6B74"/>
    <w:rsid w:val="000D0423"/>
    <w:rsid w:val="000D0831"/>
    <w:rsid w:val="000D0E2F"/>
    <w:rsid w:val="000D148C"/>
    <w:rsid w:val="000D21CA"/>
    <w:rsid w:val="000D25D7"/>
    <w:rsid w:val="000D469D"/>
    <w:rsid w:val="000D46F1"/>
    <w:rsid w:val="000D63E3"/>
    <w:rsid w:val="000D79E1"/>
    <w:rsid w:val="000D7AE4"/>
    <w:rsid w:val="000D7BA7"/>
    <w:rsid w:val="000E07C5"/>
    <w:rsid w:val="000E0C34"/>
    <w:rsid w:val="000E0F47"/>
    <w:rsid w:val="000E1638"/>
    <w:rsid w:val="000E236D"/>
    <w:rsid w:val="000E3461"/>
    <w:rsid w:val="000E3677"/>
    <w:rsid w:val="000E38EA"/>
    <w:rsid w:val="000E3A97"/>
    <w:rsid w:val="000E4DF1"/>
    <w:rsid w:val="000E5122"/>
    <w:rsid w:val="000E550B"/>
    <w:rsid w:val="000E56AC"/>
    <w:rsid w:val="000E5F75"/>
    <w:rsid w:val="000E60C9"/>
    <w:rsid w:val="000E6265"/>
    <w:rsid w:val="000E6749"/>
    <w:rsid w:val="000E7E9D"/>
    <w:rsid w:val="000F03FE"/>
    <w:rsid w:val="000F06BE"/>
    <w:rsid w:val="000F0D24"/>
    <w:rsid w:val="000F1642"/>
    <w:rsid w:val="000F2CF5"/>
    <w:rsid w:val="000F3FE1"/>
    <w:rsid w:val="000F5328"/>
    <w:rsid w:val="000F64D0"/>
    <w:rsid w:val="000F6968"/>
    <w:rsid w:val="000F6AFD"/>
    <w:rsid w:val="000F71B4"/>
    <w:rsid w:val="000F7819"/>
    <w:rsid w:val="000F7900"/>
    <w:rsid w:val="000F7F40"/>
    <w:rsid w:val="00100736"/>
    <w:rsid w:val="001017D8"/>
    <w:rsid w:val="0010197B"/>
    <w:rsid w:val="0010362E"/>
    <w:rsid w:val="00103BFB"/>
    <w:rsid w:val="00103C78"/>
    <w:rsid w:val="0010400C"/>
    <w:rsid w:val="0010424F"/>
    <w:rsid w:val="0010459F"/>
    <w:rsid w:val="001049B6"/>
    <w:rsid w:val="00104A45"/>
    <w:rsid w:val="00104A6F"/>
    <w:rsid w:val="0010509D"/>
    <w:rsid w:val="001057DF"/>
    <w:rsid w:val="00105B06"/>
    <w:rsid w:val="00107C42"/>
    <w:rsid w:val="00107DD4"/>
    <w:rsid w:val="00110311"/>
    <w:rsid w:val="00110B9A"/>
    <w:rsid w:val="00111371"/>
    <w:rsid w:val="00111BFE"/>
    <w:rsid w:val="00112591"/>
    <w:rsid w:val="001125E0"/>
    <w:rsid w:val="001129E6"/>
    <w:rsid w:val="00113466"/>
    <w:rsid w:val="00115789"/>
    <w:rsid w:val="0011583F"/>
    <w:rsid w:val="001170ED"/>
    <w:rsid w:val="00117135"/>
    <w:rsid w:val="00120596"/>
    <w:rsid w:val="00121239"/>
    <w:rsid w:val="0012126A"/>
    <w:rsid w:val="00121CBC"/>
    <w:rsid w:val="001227A6"/>
    <w:rsid w:val="00123306"/>
    <w:rsid w:val="001243B2"/>
    <w:rsid w:val="001245C7"/>
    <w:rsid w:val="001249FD"/>
    <w:rsid w:val="00124D22"/>
    <w:rsid w:val="00124E35"/>
    <w:rsid w:val="00124EDE"/>
    <w:rsid w:val="00125A89"/>
    <w:rsid w:val="001262CC"/>
    <w:rsid w:val="00127182"/>
    <w:rsid w:val="0013027F"/>
    <w:rsid w:val="0013259D"/>
    <w:rsid w:val="001328BA"/>
    <w:rsid w:val="00133337"/>
    <w:rsid w:val="00134232"/>
    <w:rsid w:val="001345FF"/>
    <w:rsid w:val="00134BC2"/>
    <w:rsid w:val="00135E90"/>
    <w:rsid w:val="00136212"/>
    <w:rsid w:val="00136AFA"/>
    <w:rsid w:val="00140C40"/>
    <w:rsid w:val="00141891"/>
    <w:rsid w:val="001418CE"/>
    <w:rsid w:val="00141FE6"/>
    <w:rsid w:val="00142A45"/>
    <w:rsid w:val="00142DDE"/>
    <w:rsid w:val="00142E39"/>
    <w:rsid w:val="001439E9"/>
    <w:rsid w:val="00144289"/>
    <w:rsid w:val="00144824"/>
    <w:rsid w:val="00144996"/>
    <w:rsid w:val="001457F9"/>
    <w:rsid w:val="00145E7C"/>
    <w:rsid w:val="00146438"/>
    <w:rsid w:val="001469DE"/>
    <w:rsid w:val="0014733B"/>
    <w:rsid w:val="001474B0"/>
    <w:rsid w:val="00147F95"/>
    <w:rsid w:val="001516ED"/>
    <w:rsid w:val="001523D1"/>
    <w:rsid w:val="0015258B"/>
    <w:rsid w:val="00153C1C"/>
    <w:rsid w:val="00153EDE"/>
    <w:rsid w:val="0015414F"/>
    <w:rsid w:val="00154225"/>
    <w:rsid w:val="0015441F"/>
    <w:rsid w:val="001548E4"/>
    <w:rsid w:val="00154F4A"/>
    <w:rsid w:val="00155715"/>
    <w:rsid w:val="001618E4"/>
    <w:rsid w:val="001629E4"/>
    <w:rsid w:val="00162F8A"/>
    <w:rsid w:val="001639A7"/>
    <w:rsid w:val="00163D2F"/>
    <w:rsid w:val="00164D42"/>
    <w:rsid w:val="0016513B"/>
    <w:rsid w:val="00165DA9"/>
    <w:rsid w:val="001667A1"/>
    <w:rsid w:val="001676CC"/>
    <w:rsid w:val="0017029D"/>
    <w:rsid w:val="001703B4"/>
    <w:rsid w:val="00170D3E"/>
    <w:rsid w:val="001712E7"/>
    <w:rsid w:val="00172549"/>
    <w:rsid w:val="00172FDD"/>
    <w:rsid w:val="001759A3"/>
    <w:rsid w:val="001768F2"/>
    <w:rsid w:val="001774B7"/>
    <w:rsid w:val="001777CE"/>
    <w:rsid w:val="00177CCF"/>
    <w:rsid w:val="00177EEB"/>
    <w:rsid w:val="001808D0"/>
    <w:rsid w:val="00180FD9"/>
    <w:rsid w:val="001816B0"/>
    <w:rsid w:val="00181A9E"/>
    <w:rsid w:val="001824CE"/>
    <w:rsid w:val="00182EC0"/>
    <w:rsid w:val="00183627"/>
    <w:rsid w:val="001836B0"/>
    <w:rsid w:val="001840AD"/>
    <w:rsid w:val="0018563F"/>
    <w:rsid w:val="00185909"/>
    <w:rsid w:val="001870F5"/>
    <w:rsid w:val="00187774"/>
    <w:rsid w:val="00190938"/>
    <w:rsid w:val="00190B0C"/>
    <w:rsid w:val="00191204"/>
    <w:rsid w:val="001927AC"/>
    <w:rsid w:val="00192AD7"/>
    <w:rsid w:val="001940AF"/>
    <w:rsid w:val="00194A1D"/>
    <w:rsid w:val="00197695"/>
    <w:rsid w:val="001A00EC"/>
    <w:rsid w:val="001A060A"/>
    <w:rsid w:val="001A0FEC"/>
    <w:rsid w:val="001A1E01"/>
    <w:rsid w:val="001A1EFA"/>
    <w:rsid w:val="001A2441"/>
    <w:rsid w:val="001A2F07"/>
    <w:rsid w:val="001A31F9"/>
    <w:rsid w:val="001A373D"/>
    <w:rsid w:val="001A4C2B"/>
    <w:rsid w:val="001A5641"/>
    <w:rsid w:val="001A64A0"/>
    <w:rsid w:val="001A6E79"/>
    <w:rsid w:val="001A7C78"/>
    <w:rsid w:val="001B03C2"/>
    <w:rsid w:val="001B109B"/>
    <w:rsid w:val="001B128E"/>
    <w:rsid w:val="001B1BE1"/>
    <w:rsid w:val="001B271E"/>
    <w:rsid w:val="001B2E1E"/>
    <w:rsid w:val="001B3124"/>
    <w:rsid w:val="001B345A"/>
    <w:rsid w:val="001B5155"/>
    <w:rsid w:val="001B686F"/>
    <w:rsid w:val="001B7A53"/>
    <w:rsid w:val="001C1D88"/>
    <w:rsid w:val="001C210A"/>
    <w:rsid w:val="001C3634"/>
    <w:rsid w:val="001C62ED"/>
    <w:rsid w:val="001D009C"/>
    <w:rsid w:val="001D03C6"/>
    <w:rsid w:val="001D1A8A"/>
    <w:rsid w:val="001D1D2F"/>
    <w:rsid w:val="001D270B"/>
    <w:rsid w:val="001D2B49"/>
    <w:rsid w:val="001D2B71"/>
    <w:rsid w:val="001D2E7B"/>
    <w:rsid w:val="001D323B"/>
    <w:rsid w:val="001D3682"/>
    <w:rsid w:val="001D3FFD"/>
    <w:rsid w:val="001D410B"/>
    <w:rsid w:val="001D48DB"/>
    <w:rsid w:val="001D495E"/>
    <w:rsid w:val="001D65C4"/>
    <w:rsid w:val="001D7C91"/>
    <w:rsid w:val="001E0AE2"/>
    <w:rsid w:val="001E0C2F"/>
    <w:rsid w:val="001E19D0"/>
    <w:rsid w:val="001E2904"/>
    <w:rsid w:val="001E3F32"/>
    <w:rsid w:val="001E42CB"/>
    <w:rsid w:val="001E55A4"/>
    <w:rsid w:val="001E716F"/>
    <w:rsid w:val="001F0D98"/>
    <w:rsid w:val="001F1621"/>
    <w:rsid w:val="001F1825"/>
    <w:rsid w:val="001F1C2E"/>
    <w:rsid w:val="001F24C9"/>
    <w:rsid w:val="001F27F4"/>
    <w:rsid w:val="001F2817"/>
    <w:rsid w:val="001F2843"/>
    <w:rsid w:val="001F3DEF"/>
    <w:rsid w:val="001F4118"/>
    <w:rsid w:val="001F415F"/>
    <w:rsid w:val="001F43B2"/>
    <w:rsid w:val="001F4A72"/>
    <w:rsid w:val="001F71BB"/>
    <w:rsid w:val="001F7F1F"/>
    <w:rsid w:val="00201615"/>
    <w:rsid w:val="00202751"/>
    <w:rsid w:val="00205D8D"/>
    <w:rsid w:val="00205DC9"/>
    <w:rsid w:val="00205F0A"/>
    <w:rsid w:val="0020604E"/>
    <w:rsid w:val="0020704F"/>
    <w:rsid w:val="00210BCC"/>
    <w:rsid w:val="002114A5"/>
    <w:rsid w:val="00212E8C"/>
    <w:rsid w:val="002130FD"/>
    <w:rsid w:val="00213912"/>
    <w:rsid w:val="0021482C"/>
    <w:rsid w:val="00214AC5"/>
    <w:rsid w:val="00216CA6"/>
    <w:rsid w:val="00217519"/>
    <w:rsid w:val="00220366"/>
    <w:rsid w:val="00221BE1"/>
    <w:rsid w:val="00221E9C"/>
    <w:rsid w:val="00222FA9"/>
    <w:rsid w:val="00223F7E"/>
    <w:rsid w:val="002254DB"/>
    <w:rsid w:val="002264A6"/>
    <w:rsid w:val="00226898"/>
    <w:rsid w:val="00226AD5"/>
    <w:rsid w:val="00226E00"/>
    <w:rsid w:val="002270DC"/>
    <w:rsid w:val="00231616"/>
    <w:rsid w:val="00231F92"/>
    <w:rsid w:val="00233291"/>
    <w:rsid w:val="0023368D"/>
    <w:rsid w:val="00233C13"/>
    <w:rsid w:val="00234F8D"/>
    <w:rsid w:val="0023632F"/>
    <w:rsid w:val="00237185"/>
    <w:rsid w:val="00240F7C"/>
    <w:rsid w:val="00242626"/>
    <w:rsid w:val="00242931"/>
    <w:rsid w:val="00243FCD"/>
    <w:rsid w:val="00244F09"/>
    <w:rsid w:val="0024611F"/>
    <w:rsid w:val="00246653"/>
    <w:rsid w:val="00247645"/>
    <w:rsid w:val="002477F9"/>
    <w:rsid w:val="00247B7A"/>
    <w:rsid w:val="00250151"/>
    <w:rsid w:val="00251E10"/>
    <w:rsid w:val="00252B56"/>
    <w:rsid w:val="00252FE5"/>
    <w:rsid w:val="0025440D"/>
    <w:rsid w:val="002573B2"/>
    <w:rsid w:val="00260199"/>
    <w:rsid w:val="002606C1"/>
    <w:rsid w:val="00261CDF"/>
    <w:rsid w:val="002623E3"/>
    <w:rsid w:val="0026380E"/>
    <w:rsid w:val="00263ECC"/>
    <w:rsid w:val="00264626"/>
    <w:rsid w:val="00264B8B"/>
    <w:rsid w:val="00267044"/>
    <w:rsid w:val="002706E3"/>
    <w:rsid w:val="00271E66"/>
    <w:rsid w:val="00272729"/>
    <w:rsid w:val="00272F8D"/>
    <w:rsid w:val="0027312A"/>
    <w:rsid w:val="00273F74"/>
    <w:rsid w:val="0027476A"/>
    <w:rsid w:val="00276036"/>
    <w:rsid w:val="00276BE3"/>
    <w:rsid w:val="00281160"/>
    <w:rsid w:val="002830AF"/>
    <w:rsid w:val="0028551D"/>
    <w:rsid w:val="00286712"/>
    <w:rsid w:val="00286804"/>
    <w:rsid w:val="002869C3"/>
    <w:rsid w:val="00287267"/>
    <w:rsid w:val="00287E79"/>
    <w:rsid w:val="0029001F"/>
    <w:rsid w:val="002904C5"/>
    <w:rsid w:val="00291542"/>
    <w:rsid w:val="00292823"/>
    <w:rsid w:val="00292E67"/>
    <w:rsid w:val="002949AD"/>
    <w:rsid w:val="00294C27"/>
    <w:rsid w:val="00295150"/>
    <w:rsid w:val="002A0221"/>
    <w:rsid w:val="002A0629"/>
    <w:rsid w:val="002A0976"/>
    <w:rsid w:val="002A15A7"/>
    <w:rsid w:val="002A2F66"/>
    <w:rsid w:val="002A31A2"/>
    <w:rsid w:val="002A38FA"/>
    <w:rsid w:val="002A404A"/>
    <w:rsid w:val="002A43D9"/>
    <w:rsid w:val="002A47E4"/>
    <w:rsid w:val="002A4FF1"/>
    <w:rsid w:val="002A53B9"/>
    <w:rsid w:val="002A5C99"/>
    <w:rsid w:val="002A69A7"/>
    <w:rsid w:val="002A6C6C"/>
    <w:rsid w:val="002A7347"/>
    <w:rsid w:val="002A7D7A"/>
    <w:rsid w:val="002B0296"/>
    <w:rsid w:val="002B2397"/>
    <w:rsid w:val="002B244E"/>
    <w:rsid w:val="002B26D4"/>
    <w:rsid w:val="002B39A8"/>
    <w:rsid w:val="002B3F34"/>
    <w:rsid w:val="002B4289"/>
    <w:rsid w:val="002B6B9D"/>
    <w:rsid w:val="002B7563"/>
    <w:rsid w:val="002B7CEF"/>
    <w:rsid w:val="002C1F46"/>
    <w:rsid w:val="002C2B1B"/>
    <w:rsid w:val="002C3241"/>
    <w:rsid w:val="002C3DF2"/>
    <w:rsid w:val="002C40B6"/>
    <w:rsid w:val="002C46A3"/>
    <w:rsid w:val="002C5971"/>
    <w:rsid w:val="002C63B1"/>
    <w:rsid w:val="002C6BB5"/>
    <w:rsid w:val="002C7085"/>
    <w:rsid w:val="002C7972"/>
    <w:rsid w:val="002D2B46"/>
    <w:rsid w:val="002D2F63"/>
    <w:rsid w:val="002D5C52"/>
    <w:rsid w:val="002D625C"/>
    <w:rsid w:val="002D75ED"/>
    <w:rsid w:val="002E0731"/>
    <w:rsid w:val="002E36F3"/>
    <w:rsid w:val="002E3953"/>
    <w:rsid w:val="002E46CD"/>
    <w:rsid w:val="002E4A4B"/>
    <w:rsid w:val="002E54B9"/>
    <w:rsid w:val="002E69F7"/>
    <w:rsid w:val="002E6AD1"/>
    <w:rsid w:val="002E7437"/>
    <w:rsid w:val="002E7D72"/>
    <w:rsid w:val="002F00DD"/>
    <w:rsid w:val="002F0A80"/>
    <w:rsid w:val="002F0CD8"/>
    <w:rsid w:val="002F1B6E"/>
    <w:rsid w:val="002F2FE1"/>
    <w:rsid w:val="002F323D"/>
    <w:rsid w:val="002F3478"/>
    <w:rsid w:val="002F4E5F"/>
    <w:rsid w:val="002F5752"/>
    <w:rsid w:val="002F6427"/>
    <w:rsid w:val="002F6A1F"/>
    <w:rsid w:val="002F6F92"/>
    <w:rsid w:val="00300F7A"/>
    <w:rsid w:val="00301EAE"/>
    <w:rsid w:val="00301FE0"/>
    <w:rsid w:val="00305B04"/>
    <w:rsid w:val="00305DB3"/>
    <w:rsid w:val="003063C1"/>
    <w:rsid w:val="00306510"/>
    <w:rsid w:val="003070D1"/>
    <w:rsid w:val="003076CC"/>
    <w:rsid w:val="00307C56"/>
    <w:rsid w:val="00307CE0"/>
    <w:rsid w:val="0031085D"/>
    <w:rsid w:val="003115CF"/>
    <w:rsid w:val="00311891"/>
    <w:rsid w:val="00311B40"/>
    <w:rsid w:val="003136FA"/>
    <w:rsid w:val="003139FB"/>
    <w:rsid w:val="0031488C"/>
    <w:rsid w:val="00314DE1"/>
    <w:rsid w:val="00315724"/>
    <w:rsid w:val="003160A2"/>
    <w:rsid w:val="00317109"/>
    <w:rsid w:val="0031767F"/>
    <w:rsid w:val="0032021A"/>
    <w:rsid w:val="003232E6"/>
    <w:rsid w:val="003233C6"/>
    <w:rsid w:val="00323C86"/>
    <w:rsid w:val="003249D0"/>
    <w:rsid w:val="00324B70"/>
    <w:rsid w:val="00325FA8"/>
    <w:rsid w:val="00326326"/>
    <w:rsid w:val="0032670E"/>
    <w:rsid w:val="003273D3"/>
    <w:rsid w:val="00330126"/>
    <w:rsid w:val="003302F5"/>
    <w:rsid w:val="00331FB6"/>
    <w:rsid w:val="00333686"/>
    <w:rsid w:val="00334A34"/>
    <w:rsid w:val="00335CB6"/>
    <w:rsid w:val="0033704F"/>
    <w:rsid w:val="00337D1A"/>
    <w:rsid w:val="00337EFD"/>
    <w:rsid w:val="00340697"/>
    <w:rsid w:val="00340AEC"/>
    <w:rsid w:val="00341A49"/>
    <w:rsid w:val="00342305"/>
    <w:rsid w:val="00342C33"/>
    <w:rsid w:val="003432E9"/>
    <w:rsid w:val="003433BA"/>
    <w:rsid w:val="00343817"/>
    <w:rsid w:val="00343F50"/>
    <w:rsid w:val="00344532"/>
    <w:rsid w:val="00344D21"/>
    <w:rsid w:val="00344EF0"/>
    <w:rsid w:val="003459D2"/>
    <w:rsid w:val="00345D75"/>
    <w:rsid w:val="0034609D"/>
    <w:rsid w:val="00347496"/>
    <w:rsid w:val="00347A97"/>
    <w:rsid w:val="00347E99"/>
    <w:rsid w:val="00350B87"/>
    <w:rsid w:val="00350E7F"/>
    <w:rsid w:val="0035176C"/>
    <w:rsid w:val="00351877"/>
    <w:rsid w:val="003525F5"/>
    <w:rsid w:val="00353F42"/>
    <w:rsid w:val="00353F63"/>
    <w:rsid w:val="00353FBE"/>
    <w:rsid w:val="00354498"/>
    <w:rsid w:val="003545F5"/>
    <w:rsid w:val="00355869"/>
    <w:rsid w:val="003611A8"/>
    <w:rsid w:val="00361C22"/>
    <w:rsid w:val="0036259F"/>
    <w:rsid w:val="00363A90"/>
    <w:rsid w:val="003645C9"/>
    <w:rsid w:val="00365A6E"/>
    <w:rsid w:val="0036647B"/>
    <w:rsid w:val="003666F0"/>
    <w:rsid w:val="00366FB8"/>
    <w:rsid w:val="003678E4"/>
    <w:rsid w:val="00367C5A"/>
    <w:rsid w:val="00370E49"/>
    <w:rsid w:val="00371B8C"/>
    <w:rsid w:val="003721A6"/>
    <w:rsid w:val="00372CB8"/>
    <w:rsid w:val="0037338A"/>
    <w:rsid w:val="00376C92"/>
    <w:rsid w:val="00377455"/>
    <w:rsid w:val="00377638"/>
    <w:rsid w:val="0038008E"/>
    <w:rsid w:val="003809BE"/>
    <w:rsid w:val="003815DC"/>
    <w:rsid w:val="00381665"/>
    <w:rsid w:val="0038170D"/>
    <w:rsid w:val="0038206E"/>
    <w:rsid w:val="00382811"/>
    <w:rsid w:val="003828E6"/>
    <w:rsid w:val="0038366C"/>
    <w:rsid w:val="00384057"/>
    <w:rsid w:val="003857B2"/>
    <w:rsid w:val="003857CC"/>
    <w:rsid w:val="0038608A"/>
    <w:rsid w:val="003860F6"/>
    <w:rsid w:val="0038615F"/>
    <w:rsid w:val="0038697B"/>
    <w:rsid w:val="00386DCC"/>
    <w:rsid w:val="0038706A"/>
    <w:rsid w:val="00387C7C"/>
    <w:rsid w:val="00387D82"/>
    <w:rsid w:val="00390AC7"/>
    <w:rsid w:val="00392A98"/>
    <w:rsid w:val="0039312A"/>
    <w:rsid w:val="0039388A"/>
    <w:rsid w:val="00395D9F"/>
    <w:rsid w:val="003964B8"/>
    <w:rsid w:val="00397AF5"/>
    <w:rsid w:val="00397CAD"/>
    <w:rsid w:val="003A0080"/>
    <w:rsid w:val="003A0448"/>
    <w:rsid w:val="003A0EB1"/>
    <w:rsid w:val="003A2153"/>
    <w:rsid w:val="003A58B3"/>
    <w:rsid w:val="003A5BEA"/>
    <w:rsid w:val="003A5CC9"/>
    <w:rsid w:val="003A657D"/>
    <w:rsid w:val="003A6D64"/>
    <w:rsid w:val="003B0507"/>
    <w:rsid w:val="003B17E7"/>
    <w:rsid w:val="003B193A"/>
    <w:rsid w:val="003B2DA9"/>
    <w:rsid w:val="003B2E72"/>
    <w:rsid w:val="003B3828"/>
    <w:rsid w:val="003B3B00"/>
    <w:rsid w:val="003B3FDE"/>
    <w:rsid w:val="003B4525"/>
    <w:rsid w:val="003B50FF"/>
    <w:rsid w:val="003B5A50"/>
    <w:rsid w:val="003B5B5E"/>
    <w:rsid w:val="003B6E05"/>
    <w:rsid w:val="003B6EBD"/>
    <w:rsid w:val="003B7815"/>
    <w:rsid w:val="003C024A"/>
    <w:rsid w:val="003C1628"/>
    <w:rsid w:val="003C3483"/>
    <w:rsid w:val="003C40FE"/>
    <w:rsid w:val="003C58D3"/>
    <w:rsid w:val="003C59D1"/>
    <w:rsid w:val="003C5E61"/>
    <w:rsid w:val="003C5FC5"/>
    <w:rsid w:val="003C6E26"/>
    <w:rsid w:val="003C7414"/>
    <w:rsid w:val="003D0444"/>
    <w:rsid w:val="003D33EB"/>
    <w:rsid w:val="003D4BF6"/>
    <w:rsid w:val="003D4DAC"/>
    <w:rsid w:val="003D5311"/>
    <w:rsid w:val="003D6F93"/>
    <w:rsid w:val="003D7480"/>
    <w:rsid w:val="003E0FAF"/>
    <w:rsid w:val="003E2584"/>
    <w:rsid w:val="003E362D"/>
    <w:rsid w:val="003E3E9B"/>
    <w:rsid w:val="003E3E9E"/>
    <w:rsid w:val="003E4907"/>
    <w:rsid w:val="003E495C"/>
    <w:rsid w:val="003E49A6"/>
    <w:rsid w:val="003E4AD9"/>
    <w:rsid w:val="003E4DEF"/>
    <w:rsid w:val="003E53C5"/>
    <w:rsid w:val="003E5414"/>
    <w:rsid w:val="003E619F"/>
    <w:rsid w:val="003E76CE"/>
    <w:rsid w:val="003E7CDA"/>
    <w:rsid w:val="003F00A0"/>
    <w:rsid w:val="003F10F3"/>
    <w:rsid w:val="003F202E"/>
    <w:rsid w:val="003F30EF"/>
    <w:rsid w:val="003F4371"/>
    <w:rsid w:val="003F4BF5"/>
    <w:rsid w:val="003F4F88"/>
    <w:rsid w:val="003F52B1"/>
    <w:rsid w:val="003F6C4B"/>
    <w:rsid w:val="003F7485"/>
    <w:rsid w:val="00400592"/>
    <w:rsid w:val="00400E07"/>
    <w:rsid w:val="00400EC2"/>
    <w:rsid w:val="00401A98"/>
    <w:rsid w:val="00402D9A"/>
    <w:rsid w:val="00402FCD"/>
    <w:rsid w:val="00403462"/>
    <w:rsid w:val="00403886"/>
    <w:rsid w:val="00403ACE"/>
    <w:rsid w:val="00403BA4"/>
    <w:rsid w:val="00404988"/>
    <w:rsid w:val="004049AB"/>
    <w:rsid w:val="00404B95"/>
    <w:rsid w:val="004051AF"/>
    <w:rsid w:val="0040528B"/>
    <w:rsid w:val="00405449"/>
    <w:rsid w:val="0040629F"/>
    <w:rsid w:val="00406674"/>
    <w:rsid w:val="004100B3"/>
    <w:rsid w:val="00410BB3"/>
    <w:rsid w:val="0041145F"/>
    <w:rsid w:val="004119A9"/>
    <w:rsid w:val="00411AAE"/>
    <w:rsid w:val="00411C40"/>
    <w:rsid w:val="00412203"/>
    <w:rsid w:val="00413015"/>
    <w:rsid w:val="0041377A"/>
    <w:rsid w:val="00414B2F"/>
    <w:rsid w:val="00416368"/>
    <w:rsid w:val="004163B5"/>
    <w:rsid w:val="004165E9"/>
    <w:rsid w:val="00416A88"/>
    <w:rsid w:val="0041748F"/>
    <w:rsid w:val="00417821"/>
    <w:rsid w:val="00420F85"/>
    <w:rsid w:val="00421AF1"/>
    <w:rsid w:val="004221F5"/>
    <w:rsid w:val="00423650"/>
    <w:rsid w:val="0042419F"/>
    <w:rsid w:val="004245AC"/>
    <w:rsid w:val="00424B4B"/>
    <w:rsid w:val="00425822"/>
    <w:rsid w:val="0042585D"/>
    <w:rsid w:val="00426AD4"/>
    <w:rsid w:val="00427318"/>
    <w:rsid w:val="00427CC1"/>
    <w:rsid w:val="004316A6"/>
    <w:rsid w:val="0043392E"/>
    <w:rsid w:val="00435B07"/>
    <w:rsid w:val="00435DB9"/>
    <w:rsid w:val="00436EE0"/>
    <w:rsid w:val="00440891"/>
    <w:rsid w:val="00440B67"/>
    <w:rsid w:val="00443763"/>
    <w:rsid w:val="004438B7"/>
    <w:rsid w:val="00444C42"/>
    <w:rsid w:val="004451FE"/>
    <w:rsid w:val="00446384"/>
    <w:rsid w:val="00446733"/>
    <w:rsid w:val="004474D0"/>
    <w:rsid w:val="00450016"/>
    <w:rsid w:val="00451675"/>
    <w:rsid w:val="00451E44"/>
    <w:rsid w:val="004533FD"/>
    <w:rsid w:val="00453C52"/>
    <w:rsid w:val="0045451C"/>
    <w:rsid w:val="00454A2A"/>
    <w:rsid w:val="00455B26"/>
    <w:rsid w:val="00456F48"/>
    <w:rsid w:val="00457461"/>
    <w:rsid w:val="004574B8"/>
    <w:rsid w:val="004617BD"/>
    <w:rsid w:val="004628CA"/>
    <w:rsid w:val="00462F6F"/>
    <w:rsid w:val="004644C8"/>
    <w:rsid w:val="00464BC5"/>
    <w:rsid w:val="004657DD"/>
    <w:rsid w:val="0046696E"/>
    <w:rsid w:val="00471CA1"/>
    <w:rsid w:val="004740AF"/>
    <w:rsid w:val="00474A18"/>
    <w:rsid w:val="004757D0"/>
    <w:rsid w:val="0047656E"/>
    <w:rsid w:val="004773A7"/>
    <w:rsid w:val="004775A9"/>
    <w:rsid w:val="0048081D"/>
    <w:rsid w:val="00481E13"/>
    <w:rsid w:val="00482070"/>
    <w:rsid w:val="00482369"/>
    <w:rsid w:val="00486225"/>
    <w:rsid w:val="00487985"/>
    <w:rsid w:val="0049042C"/>
    <w:rsid w:val="004909BE"/>
    <w:rsid w:val="00490DAB"/>
    <w:rsid w:val="00492F36"/>
    <w:rsid w:val="00493762"/>
    <w:rsid w:val="00493CF9"/>
    <w:rsid w:val="00494DDF"/>
    <w:rsid w:val="004961E0"/>
    <w:rsid w:val="00496C2D"/>
    <w:rsid w:val="00497833"/>
    <w:rsid w:val="00497AEE"/>
    <w:rsid w:val="004A0656"/>
    <w:rsid w:val="004A0C29"/>
    <w:rsid w:val="004A22B8"/>
    <w:rsid w:val="004A31BC"/>
    <w:rsid w:val="004A4EA7"/>
    <w:rsid w:val="004A57E4"/>
    <w:rsid w:val="004A5A43"/>
    <w:rsid w:val="004A6C43"/>
    <w:rsid w:val="004A78A6"/>
    <w:rsid w:val="004A7BB0"/>
    <w:rsid w:val="004B09D9"/>
    <w:rsid w:val="004B1326"/>
    <w:rsid w:val="004B258A"/>
    <w:rsid w:val="004B2755"/>
    <w:rsid w:val="004B3B52"/>
    <w:rsid w:val="004B5E26"/>
    <w:rsid w:val="004B60DC"/>
    <w:rsid w:val="004B62D0"/>
    <w:rsid w:val="004C11D9"/>
    <w:rsid w:val="004C1557"/>
    <w:rsid w:val="004C2DAA"/>
    <w:rsid w:val="004C3713"/>
    <w:rsid w:val="004C4446"/>
    <w:rsid w:val="004C55A3"/>
    <w:rsid w:val="004C6B39"/>
    <w:rsid w:val="004C79A7"/>
    <w:rsid w:val="004D02D4"/>
    <w:rsid w:val="004D24C8"/>
    <w:rsid w:val="004D2523"/>
    <w:rsid w:val="004D2E25"/>
    <w:rsid w:val="004D32A8"/>
    <w:rsid w:val="004D5ABE"/>
    <w:rsid w:val="004D5DF1"/>
    <w:rsid w:val="004D5FBB"/>
    <w:rsid w:val="004D7E95"/>
    <w:rsid w:val="004E02A0"/>
    <w:rsid w:val="004E1BE5"/>
    <w:rsid w:val="004E32AF"/>
    <w:rsid w:val="004E32EA"/>
    <w:rsid w:val="004E3FF7"/>
    <w:rsid w:val="004E6A1A"/>
    <w:rsid w:val="004E7508"/>
    <w:rsid w:val="004E7DA1"/>
    <w:rsid w:val="004E7FB6"/>
    <w:rsid w:val="004F0373"/>
    <w:rsid w:val="004F08F8"/>
    <w:rsid w:val="004F1BE3"/>
    <w:rsid w:val="004F263D"/>
    <w:rsid w:val="004F2CF0"/>
    <w:rsid w:val="004F2E25"/>
    <w:rsid w:val="004F30A6"/>
    <w:rsid w:val="004F30EB"/>
    <w:rsid w:val="004F4C76"/>
    <w:rsid w:val="004F508E"/>
    <w:rsid w:val="004F6735"/>
    <w:rsid w:val="004F6942"/>
    <w:rsid w:val="00500CF3"/>
    <w:rsid w:val="00501D5E"/>
    <w:rsid w:val="005023BA"/>
    <w:rsid w:val="00502687"/>
    <w:rsid w:val="0050290A"/>
    <w:rsid w:val="00503513"/>
    <w:rsid w:val="0050464D"/>
    <w:rsid w:val="005060E7"/>
    <w:rsid w:val="0050764C"/>
    <w:rsid w:val="005079DF"/>
    <w:rsid w:val="00507BE3"/>
    <w:rsid w:val="00511231"/>
    <w:rsid w:val="0051218D"/>
    <w:rsid w:val="00512874"/>
    <w:rsid w:val="00513B2B"/>
    <w:rsid w:val="00514322"/>
    <w:rsid w:val="005145AE"/>
    <w:rsid w:val="005154F8"/>
    <w:rsid w:val="00515685"/>
    <w:rsid w:val="0051782D"/>
    <w:rsid w:val="00517E9A"/>
    <w:rsid w:val="0052314D"/>
    <w:rsid w:val="00524587"/>
    <w:rsid w:val="005249A5"/>
    <w:rsid w:val="005260D5"/>
    <w:rsid w:val="005261FD"/>
    <w:rsid w:val="00526AFC"/>
    <w:rsid w:val="00527350"/>
    <w:rsid w:val="00527620"/>
    <w:rsid w:val="0053044E"/>
    <w:rsid w:val="00530CA9"/>
    <w:rsid w:val="00530E5E"/>
    <w:rsid w:val="00531002"/>
    <w:rsid w:val="00532947"/>
    <w:rsid w:val="0053401D"/>
    <w:rsid w:val="00535AD3"/>
    <w:rsid w:val="005361EB"/>
    <w:rsid w:val="00537D00"/>
    <w:rsid w:val="005409F9"/>
    <w:rsid w:val="00541AA7"/>
    <w:rsid w:val="00544005"/>
    <w:rsid w:val="005445CB"/>
    <w:rsid w:val="00546011"/>
    <w:rsid w:val="00546433"/>
    <w:rsid w:val="005464DF"/>
    <w:rsid w:val="00546597"/>
    <w:rsid w:val="00546B91"/>
    <w:rsid w:val="005514EF"/>
    <w:rsid w:val="00552B0D"/>
    <w:rsid w:val="00552BA1"/>
    <w:rsid w:val="00553826"/>
    <w:rsid w:val="005543C7"/>
    <w:rsid w:val="00554A3E"/>
    <w:rsid w:val="00555347"/>
    <w:rsid w:val="00555767"/>
    <w:rsid w:val="00555B5F"/>
    <w:rsid w:val="00556644"/>
    <w:rsid w:val="005577BB"/>
    <w:rsid w:val="005656B4"/>
    <w:rsid w:val="005666B9"/>
    <w:rsid w:val="005669D4"/>
    <w:rsid w:val="00566FCD"/>
    <w:rsid w:val="00567B28"/>
    <w:rsid w:val="00567B6F"/>
    <w:rsid w:val="005707B5"/>
    <w:rsid w:val="00572074"/>
    <w:rsid w:val="00572889"/>
    <w:rsid w:val="00572E5E"/>
    <w:rsid w:val="00572F2A"/>
    <w:rsid w:val="005742E8"/>
    <w:rsid w:val="00574B61"/>
    <w:rsid w:val="00574F2A"/>
    <w:rsid w:val="00575012"/>
    <w:rsid w:val="0057565D"/>
    <w:rsid w:val="00575C64"/>
    <w:rsid w:val="00575E95"/>
    <w:rsid w:val="005763E2"/>
    <w:rsid w:val="0058037E"/>
    <w:rsid w:val="00580F50"/>
    <w:rsid w:val="00581C9B"/>
    <w:rsid w:val="00581FE5"/>
    <w:rsid w:val="00583200"/>
    <w:rsid w:val="00583225"/>
    <w:rsid w:val="0058324B"/>
    <w:rsid w:val="0058403B"/>
    <w:rsid w:val="005847C5"/>
    <w:rsid w:val="00585D71"/>
    <w:rsid w:val="00586392"/>
    <w:rsid w:val="005865A7"/>
    <w:rsid w:val="00586A67"/>
    <w:rsid w:val="00587190"/>
    <w:rsid w:val="005871F2"/>
    <w:rsid w:val="0058779A"/>
    <w:rsid w:val="005877C2"/>
    <w:rsid w:val="0059153E"/>
    <w:rsid w:val="00591A5F"/>
    <w:rsid w:val="00591BFD"/>
    <w:rsid w:val="0059255E"/>
    <w:rsid w:val="00592720"/>
    <w:rsid w:val="00592E79"/>
    <w:rsid w:val="00593366"/>
    <w:rsid w:val="005936CB"/>
    <w:rsid w:val="00594872"/>
    <w:rsid w:val="005969F7"/>
    <w:rsid w:val="005A00E0"/>
    <w:rsid w:val="005A09DB"/>
    <w:rsid w:val="005A1ABA"/>
    <w:rsid w:val="005A1BFC"/>
    <w:rsid w:val="005A242B"/>
    <w:rsid w:val="005A2E4C"/>
    <w:rsid w:val="005A45F1"/>
    <w:rsid w:val="005A56BB"/>
    <w:rsid w:val="005A58D1"/>
    <w:rsid w:val="005A60A0"/>
    <w:rsid w:val="005A6952"/>
    <w:rsid w:val="005A6A35"/>
    <w:rsid w:val="005A77C0"/>
    <w:rsid w:val="005A780D"/>
    <w:rsid w:val="005B1420"/>
    <w:rsid w:val="005B16E5"/>
    <w:rsid w:val="005B1D39"/>
    <w:rsid w:val="005B22AB"/>
    <w:rsid w:val="005B2455"/>
    <w:rsid w:val="005B2F62"/>
    <w:rsid w:val="005B3ECC"/>
    <w:rsid w:val="005B4435"/>
    <w:rsid w:val="005B4D33"/>
    <w:rsid w:val="005B6061"/>
    <w:rsid w:val="005B6216"/>
    <w:rsid w:val="005B6333"/>
    <w:rsid w:val="005B65E5"/>
    <w:rsid w:val="005C0433"/>
    <w:rsid w:val="005C0996"/>
    <w:rsid w:val="005C14E1"/>
    <w:rsid w:val="005C1B8A"/>
    <w:rsid w:val="005C3D63"/>
    <w:rsid w:val="005C4224"/>
    <w:rsid w:val="005C4688"/>
    <w:rsid w:val="005C5CC4"/>
    <w:rsid w:val="005C6387"/>
    <w:rsid w:val="005C6AAE"/>
    <w:rsid w:val="005C76A5"/>
    <w:rsid w:val="005C7A30"/>
    <w:rsid w:val="005C7EF0"/>
    <w:rsid w:val="005D0891"/>
    <w:rsid w:val="005D1C0A"/>
    <w:rsid w:val="005D22FF"/>
    <w:rsid w:val="005D3984"/>
    <w:rsid w:val="005D449F"/>
    <w:rsid w:val="005D4DD2"/>
    <w:rsid w:val="005E150C"/>
    <w:rsid w:val="005E204B"/>
    <w:rsid w:val="005E3ADB"/>
    <w:rsid w:val="005E3DA9"/>
    <w:rsid w:val="005E41B0"/>
    <w:rsid w:val="005E43C0"/>
    <w:rsid w:val="005E4455"/>
    <w:rsid w:val="005E45A6"/>
    <w:rsid w:val="005E46BB"/>
    <w:rsid w:val="005E4807"/>
    <w:rsid w:val="005E4E05"/>
    <w:rsid w:val="005E552F"/>
    <w:rsid w:val="005E66EA"/>
    <w:rsid w:val="005E67FA"/>
    <w:rsid w:val="005E695A"/>
    <w:rsid w:val="005E6B64"/>
    <w:rsid w:val="005E76A7"/>
    <w:rsid w:val="005F11AA"/>
    <w:rsid w:val="005F1AD8"/>
    <w:rsid w:val="005F1B86"/>
    <w:rsid w:val="005F1D79"/>
    <w:rsid w:val="005F3110"/>
    <w:rsid w:val="005F38E3"/>
    <w:rsid w:val="005F4155"/>
    <w:rsid w:val="005F4DEE"/>
    <w:rsid w:val="005F5549"/>
    <w:rsid w:val="005F5588"/>
    <w:rsid w:val="005F58BA"/>
    <w:rsid w:val="005F655A"/>
    <w:rsid w:val="005F6AB7"/>
    <w:rsid w:val="005F6E6B"/>
    <w:rsid w:val="005F6F46"/>
    <w:rsid w:val="005F7518"/>
    <w:rsid w:val="005F75DB"/>
    <w:rsid w:val="005F76DE"/>
    <w:rsid w:val="005F7EF0"/>
    <w:rsid w:val="0060008D"/>
    <w:rsid w:val="00600243"/>
    <w:rsid w:val="00600CA9"/>
    <w:rsid w:val="00600F65"/>
    <w:rsid w:val="00601711"/>
    <w:rsid w:val="006025D8"/>
    <w:rsid w:val="00603749"/>
    <w:rsid w:val="00603989"/>
    <w:rsid w:val="006042DE"/>
    <w:rsid w:val="0060544A"/>
    <w:rsid w:val="0061040F"/>
    <w:rsid w:val="00610590"/>
    <w:rsid w:val="0061092F"/>
    <w:rsid w:val="00611FFA"/>
    <w:rsid w:val="0061263C"/>
    <w:rsid w:val="0061267A"/>
    <w:rsid w:val="00613F65"/>
    <w:rsid w:val="006148F4"/>
    <w:rsid w:val="00614998"/>
    <w:rsid w:val="006159B7"/>
    <w:rsid w:val="00617A60"/>
    <w:rsid w:val="00617F76"/>
    <w:rsid w:val="006211EB"/>
    <w:rsid w:val="0062525F"/>
    <w:rsid w:val="006259E2"/>
    <w:rsid w:val="00625E08"/>
    <w:rsid w:val="00625F19"/>
    <w:rsid w:val="006312A7"/>
    <w:rsid w:val="00632879"/>
    <w:rsid w:val="006328A4"/>
    <w:rsid w:val="00634E4C"/>
    <w:rsid w:val="006351B0"/>
    <w:rsid w:val="00635850"/>
    <w:rsid w:val="00640DCA"/>
    <w:rsid w:val="00640E6F"/>
    <w:rsid w:val="00641C62"/>
    <w:rsid w:val="00642AE6"/>
    <w:rsid w:val="00642EA8"/>
    <w:rsid w:val="00643324"/>
    <w:rsid w:val="00643F2B"/>
    <w:rsid w:val="006442AA"/>
    <w:rsid w:val="00644D87"/>
    <w:rsid w:val="0064743F"/>
    <w:rsid w:val="0064798A"/>
    <w:rsid w:val="00650A3F"/>
    <w:rsid w:val="0065118C"/>
    <w:rsid w:val="00651C64"/>
    <w:rsid w:val="00652085"/>
    <w:rsid w:val="00652A27"/>
    <w:rsid w:val="00652C17"/>
    <w:rsid w:val="00652F54"/>
    <w:rsid w:val="006543D7"/>
    <w:rsid w:val="006546FA"/>
    <w:rsid w:val="00654D77"/>
    <w:rsid w:val="00655450"/>
    <w:rsid w:val="0065576B"/>
    <w:rsid w:val="00656492"/>
    <w:rsid w:val="006565B5"/>
    <w:rsid w:val="00657C6F"/>
    <w:rsid w:val="006606EB"/>
    <w:rsid w:val="00660C6F"/>
    <w:rsid w:val="006626D7"/>
    <w:rsid w:val="00663562"/>
    <w:rsid w:val="0066375A"/>
    <w:rsid w:val="00663C91"/>
    <w:rsid w:val="00664D36"/>
    <w:rsid w:val="0067062A"/>
    <w:rsid w:val="00671640"/>
    <w:rsid w:val="00671D6B"/>
    <w:rsid w:val="006724A6"/>
    <w:rsid w:val="006726E7"/>
    <w:rsid w:val="00672926"/>
    <w:rsid w:val="00672971"/>
    <w:rsid w:val="00674CE5"/>
    <w:rsid w:val="00674D82"/>
    <w:rsid w:val="0067560D"/>
    <w:rsid w:val="00675848"/>
    <w:rsid w:val="00675A43"/>
    <w:rsid w:val="006763B0"/>
    <w:rsid w:val="006766E9"/>
    <w:rsid w:val="006767CB"/>
    <w:rsid w:val="006768EF"/>
    <w:rsid w:val="00680CEE"/>
    <w:rsid w:val="006819BC"/>
    <w:rsid w:val="00684F84"/>
    <w:rsid w:val="00685D1C"/>
    <w:rsid w:val="00685FA3"/>
    <w:rsid w:val="00686DF1"/>
    <w:rsid w:val="006876BB"/>
    <w:rsid w:val="0068794A"/>
    <w:rsid w:val="00690CE3"/>
    <w:rsid w:val="006916F4"/>
    <w:rsid w:val="00691EAC"/>
    <w:rsid w:val="00693B95"/>
    <w:rsid w:val="0069530D"/>
    <w:rsid w:val="006957DA"/>
    <w:rsid w:val="006968A1"/>
    <w:rsid w:val="006968F9"/>
    <w:rsid w:val="006A0534"/>
    <w:rsid w:val="006A195B"/>
    <w:rsid w:val="006A246E"/>
    <w:rsid w:val="006A295F"/>
    <w:rsid w:val="006A2D65"/>
    <w:rsid w:val="006A3129"/>
    <w:rsid w:val="006A3C07"/>
    <w:rsid w:val="006A480B"/>
    <w:rsid w:val="006A48B5"/>
    <w:rsid w:val="006A5291"/>
    <w:rsid w:val="006A5333"/>
    <w:rsid w:val="006A53DF"/>
    <w:rsid w:val="006A59AA"/>
    <w:rsid w:val="006A7383"/>
    <w:rsid w:val="006A75B8"/>
    <w:rsid w:val="006A7B52"/>
    <w:rsid w:val="006A7EDE"/>
    <w:rsid w:val="006B05C8"/>
    <w:rsid w:val="006B1754"/>
    <w:rsid w:val="006B324C"/>
    <w:rsid w:val="006B33F5"/>
    <w:rsid w:val="006B4FE8"/>
    <w:rsid w:val="006B5665"/>
    <w:rsid w:val="006B59F2"/>
    <w:rsid w:val="006B6B4B"/>
    <w:rsid w:val="006B7225"/>
    <w:rsid w:val="006C2726"/>
    <w:rsid w:val="006C3292"/>
    <w:rsid w:val="006C35AF"/>
    <w:rsid w:val="006C3C5D"/>
    <w:rsid w:val="006C41AB"/>
    <w:rsid w:val="006C4403"/>
    <w:rsid w:val="006C462C"/>
    <w:rsid w:val="006C5119"/>
    <w:rsid w:val="006C5B47"/>
    <w:rsid w:val="006C6F80"/>
    <w:rsid w:val="006C74A3"/>
    <w:rsid w:val="006D1FFC"/>
    <w:rsid w:val="006D2131"/>
    <w:rsid w:val="006D2DF7"/>
    <w:rsid w:val="006D4BDB"/>
    <w:rsid w:val="006D6B02"/>
    <w:rsid w:val="006D77BA"/>
    <w:rsid w:val="006E081E"/>
    <w:rsid w:val="006E0AD4"/>
    <w:rsid w:val="006E2BAC"/>
    <w:rsid w:val="006E56F2"/>
    <w:rsid w:val="006E594C"/>
    <w:rsid w:val="006E6E72"/>
    <w:rsid w:val="006E7D20"/>
    <w:rsid w:val="006F08A6"/>
    <w:rsid w:val="006F09B9"/>
    <w:rsid w:val="006F0DD1"/>
    <w:rsid w:val="006F1545"/>
    <w:rsid w:val="006F196C"/>
    <w:rsid w:val="006F1C06"/>
    <w:rsid w:val="006F1D98"/>
    <w:rsid w:val="006F25ED"/>
    <w:rsid w:val="006F2F42"/>
    <w:rsid w:val="006F37A6"/>
    <w:rsid w:val="006F599F"/>
    <w:rsid w:val="006F5A6E"/>
    <w:rsid w:val="006F6253"/>
    <w:rsid w:val="00700042"/>
    <w:rsid w:val="007009AE"/>
    <w:rsid w:val="00700A1A"/>
    <w:rsid w:val="00700C34"/>
    <w:rsid w:val="0070157B"/>
    <w:rsid w:val="00701FBB"/>
    <w:rsid w:val="007026FB"/>
    <w:rsid w:val="0070341D"/>
    <w:rsid w:val="007036A8"/>
    <w:rsid w:val="007042F7"/>
    <w:rsid w:val="0070552F"/>
    <w:rsid w:val="007056DE"/>
    <w:rsid w:val="00705F36"/>
    <w:rsid w:val="00705F61"/>
    <w:rsid w:val="00705F7D"/>
    <w:rsid w:val="007076A5"/>
    <w:rsid w:val="00713276"/>
    <w:rsid w:val="007135CA"/>
    <w:rsid w:val="00713C25"/>
    <w:rsid w:val="0071478B"/>
    <w:rsid w:val="007148B2"/>
    <w:rsid w:val="0071555E"/>
    <w:rsid w:val="00716A4E"/>
    <w:rsid w:val="007176B4"/>
    <w:rsid w:val="0072107F"/>
    <w:rsid w:val="007222F1"/>
    <w:rsid w:val="00722711"/>
    <w:rsid w:val="0072378A"/>
    <w:rsid w:val="00723B44"/>
    <w:rsid w:val="0072419F"/>
    <w:rsid w:val="00724337"/>
    <w:rsid w:val="00725005"/>
    <w:rsid w:val="007250C2"/>
    <w:rsid w:val="007264DE"/>
    <w:rsid w:val="00726563"/>
    <w:rsid w:val="0072767C"/>
    <w:rsid w:val="007279B1"/>
    <w:rsid w:val="0073044A"/>
    <w:rsid w:val="007306D4"/>
    <w:rsid w:val="00731D32"/>
    <w:rsid w:val="00731F3E"/>
    <w:rsid w:val="00732537"/>
    <w:rsid w:val="007329E3"/>
    <w:rsid w:val="00733258"/>
    <w:rsid w:val="0073333E"/>
    <w:rsid w:val="0073364C"/>
    <w:rsid w:val="007338CC"/>
    <w:rsid w:val="00737CC7"/>
    <w:rsid w:val="00741874"/>
    <w:rsid w:val="00741EC5"/>
    <w:rsid w:val="00744207"/>
    <w:rsid w:val="00745020"/>
    <w:rsid w:val="00745D78"/>
    <w:rsid w:val="007463A8"/>
    <w:rsid w:val="007502FD"/>
    <w:rsid w:val="00751407"/>
    <w:rsid w:val="00751CF5"/>
    <w:rsid w:val="00751D07"/>
    <w:rsid w:val="00753137"/>
    <w:rsid w:val="007538F9"/>
    <w:rsid w:val="00753C66"/>
    <w:rsid w:val="00753ED9"/>
    <w:rsid w:val="007554E2"/>
    <w:rsid w:val="00755737"/>
    <w:rsid w:val="00755850"/>
    <w:rsid w:val="007558CF"/>
    <w:rsid w:val="00755E93"/>
    <w:rsid w:val="00756490"/>
    <w:rsid w:val="00757AF7"/>
    <w:rsid w:val="00757B64"/>
    <w:rsid w:val="00757B90"/>
    <w:rsid w:val="00757FD0"/>
    <w:rsid w:val="0076012C"/>
    <w:rsid w:val="00760562"/>
    <w:rsid w:val="007608D2"/>
    <w:rsid w:val="00761E5F"/>
    <w:rsid w:val="007628DE"/>
    <w:rsid w:val="00762FAD"/>
    <w:rsid w:val="0076302B"/>
    <w:rsid w:val="00763698"/>
    <w:rsid w:val="00763AAD"/>
    <w:rsid w:val="0076407B"/>
    <w:rsid w:val="0076430C"/>
    <w:rsid w:val="0076544C"/>
    <w:rsid w:val="007662C7"/>
    <w:rsid w:val="00767180"/>
    <w:rsid w:val="007671DD"/>
    <w:rsid w:val="007674AA"/>
    <w:rsid w:val="00767DED"/>
    <w:rsid w:val="007704E7"/>
    <w:rsid w:val="00770FF1"/>
    <w:rsid w:val="007715CD"/>
    <w:rsid w:val="007716DA"/>
    <w:rsid w:val="00771AEC"/>
    <w:rsid w:val="00772193"/>
    <w:rsid w:val="0077243C"/>
    <w:rsid w:val="00772D3C"/>
    <w:rsid w:val="007735C9"/>
    <w:rsid w:val="007736A1"/>
    <w:rsid w:val="007742D1"/>
    <w:rsid w:val="00776081"/>
    <w:rsid w:val="00776C9A"/>
    <w:rsid w:val="00776FDA"/>
    <w:rsid w:val="00777015"/>
    <w:rsid w:val="007800A4"/>
    <w:rsid w:val="007804B3"/>
    <w:rsid w:val="00781F39"/>
    <w:rsid w:val="00782457"/>
    <w:rsid w:val="0078254D"/>
    <w:rsid w:val="00783393"/>
    <w:rsid w:val="00783C01"/>
    <w:rsid w:val="00783DE3"/>
    <w:rsid w:val="00784DAE"/>
    <w:rsid w:val="007857D7"/>
    <w:rsid w:val="00785964"/>
    <w:rsid w:val="0078608B"/>
    <w:rsid w:val="0078610B"/>
    <w:rsid w:val="00786399"/>
    <w:rsid w:val="00787286"/>
    <w:rsid w:val="007906C5"/>
    <w:rsid w:val="00790E3F"/>
    <w:rsid w:val="00792432"/>
    <w:rsid w:val="00792984"/>
    <w:rsid w:val="0079474C"/>
    <w:rsid w:val="00794F21"/>
    <w:rsid w:val="00796D0F"/>
    <w:rsid w:val="007971B7"/>
    <w:rsid w:val="007973F0"/>
    <w:rsid w:val="007974BE"/>
    <w:rsid w:val="007A0724"/>
    <w:rsid w:val="007A0AE1"/>
    <w:rsid w:val="007A13E2"/>
    <w:rsid w:val="007A16CC"/>
    <w:rsid w:val="007A208D"/>
    <w:rsid w:val="007A3167"/>
    <w:rsid w:val="007A36EE"/>
    <w:rsid w:val="007A374A"/>
    <w:rsid w:val="007A3861"/>
    <w:rsid w:val="007A3BAD"/>
    <w:rsid w:val="007A3E21"/>
    <w:rsid w:val="007A4351"/>
    <w:rsid w:val="007A5307"/>
    <w:rsid w:val="007A680F"/>
    <w:rsid w:val="007A7715"/>
    <w:rsid w:val="007B0A19"/>
    <w:rsid w:val="007B4D66"/>
    <w:rsid w:val="007B5DCC"/>
    <w:rsid w:val="007B61F1"/>
    <w:rsid w:val="007B63B2"/>
    <w:rsid w:val="007B7375"/>
    <w:rsid w:val="007B79E1"/>
    <w:rsid w:val="007C0596"/>
    <w:rsid w:val="007C1051"/>
    <w:rsid w:val="007C222B"/>
    <w:rsid w:val="007C2333"/>
    <w:rsid w:val="007C3E03"/>
    <w:rsid w:val="007C440F"/>
    <w:rsid w:val="007C489E"/>
    <w:rsid w:val="007C731C"/>
    <w:rsid w:val="007D0B87"/>
    <w:rsid w:val="007D1B0D"/>
    <w:rsid w:val="007D28FA"/>
    <w:rsid w:val="007D2EF3"/>
    <w:rsid w:val="007D2FE8"/>
    <w:rsid w:val="007D3856"/>
    <w:rsid w:val="007D3C94"/>
    <w:rsid w:val="007D4D2B"/>
    <w:rsid w:val="007D4E6B"/>
    <w:rsid w:val="007D7CF3"/>
    <w:rsid w:val="007E0935"/>
    <w:rsid w:val="007E14B1"/>
    <w:rsid w:val="007E1CDB"/>
    <w:rsid w:val="007E2088"/>
    <w:rsid w:val="007E2A8F"/>
    <w:rsid w:val="007E334C"/>
    <w:rsid w:val="007E3528"/>
    <w:rsid w:val="007E4756"/>
    <w:rsid w:val="007E4A7A"/>
    <w:rsid w:val="007E52DB"/>
    <w:rsid w:val="007E56C2"/>
    <w:rsid w:val="007E5D03"/>
    <w:rsid w:val="007E63AA"/>
    <w:rsid w:val="007E6599"/>
    <w:rsid w:val="007E6F03"/>
    <w:rsid w:val="007E7C77"/>
    <w:rsid w:val="007F01DA"/>
    <w:rsid w:val="007F0653"/>
    <w:rsid w:val="007F148F"/>
    <w:rsid w:val="007F210C"/>
    <w:rsid w:val="007F2118"/>
    <w:rsid w:val="007F2F55"/>
    <w:rsid w:val="007F3298"/>
    <w:rsid w:val="007F3880"/>
    <w:rsid w:val="007F4A24"/>
    <w:rsid w:val="007F5009"/>
    <w:rsid w:val="007F59F4"/>
    <w:rsid w:val="007F7AC8"/>
    <w:rsid w:val="00800598"/>
    <w:rsid w:val="008016BA"/>
    <w:rsid w:val="008016F4"/>
    <w:rsid w:val="008017B2"/>
    <w:rsid w:val="00801E84"/>
    <w:rsid w:val="00802668"/>
    <w:rsid w:val="00802861"/>
    <w:rsid w:val="00802B43"/>
    <w:rsid w:val="0080324C"/>
    <w:rsid w:val="008034C2"/>
    <w:rsid w:val="00804926"/>
    <w:rsid w:val="00804A04"/>
    <w:rsid w:val="00804ACF"/>
    <w:rsid w:val="008057C5"/>
    <w:rsid w:val="00806C3E"/>
    <w:rsid w:val="00806E15"/>
    <w:rsid w:val="008070EA"/>
    <w:rsid w:val="00807439"/>
    <w:rsid w:val="00807D3E"/>
    <w:rsid w:val="0081004F"/>
    <w:rsid w:val="008124E0"/>
    <w:rsid w:val="008133BC"/>
    <w:rsid w:val="00813665"/>
    <w:rsid w:val="00814162"/>
    <w:rsid w:val="008145DC"/>
    <w:rsid w:val="008149C8"/>
    <w:rsid w:val="00814F91"/>
    <w:rsid w:val="00815E7C"/>
    <w:rsid w:val="008161A0"/>
    <w:rsid w:val="008168F6"/>
    <w:rsid w:val="00817322"/>
    <w:rsid w:val="008173A5"/>
    <w:rsid w:val="00820B23"/>
    <w:rsid w:val="00820E42"/>
    <w:rsid w:val="00821862"/>
    <w:rsid w:val="00821CF2"/>
    <w:rsid w:val="00821E18"/>
    <w:rsid w:val="00821F6D"/>
    <w:rsid w:val="00823587"/>
    <w:rsid w:val="008242C7"/>
    <w:rsid w:val="008263BA"/>
    <w:rsid w:val="00830036"/>
    <w:rsid w:val="00831B63"/>
    <w:rsid w:val="008326BB"/>
    <w:rsid w:val="00832D88"/>
    <w:rsid w:val="00832F52"/>
    <w:rsid w:val="008331C0"/>
    <w:rsid w:val="0083379A"/>
    <w:rsid w:val="00833FB3"/>
    <w:rsid w:val="0083460E"/>
    <w:rsid w:val="008346CC"/>
    <w:rsid w:val="00834726"/>
    <w:rsid w:val="00834C81"/>
    <w:rsid w:val="00834F8D"/>
    <w:rsid w:val="00835277"/>
    <w:rsid w:val="0083567B"/>
    <w:rsid w:val="00837BB7"/>
    <w:rsid w:val="00837E6F"/>
    <w:rsid w:val="00840A7F"/>
    <w:rsid w:val="00841C14"/>
    <w:rsid w:val="00841C6B"/>
    <w:rsid w:val="00841CD1"/>
    <w:rsid w:val="0084232E"/>
    <w:rsid w:val="0084256B"/>
    <w:rsid w:val="00843152"/>
    <w:rsid w:val="00843239"/>
    <w:rsid w:val="0084401A"/>
    <w:rsid w:val="00844BD3"/>
    <w:rsid w:val="00846857"/>
    <w:rsid w:val="00847AB7"/>
    <w:rsid w:val="008514E6"/>
    <w:rsid w:val="0085277D"/>
    <w:rsid w:val="00853145"/>
    <w:rsid w:val="008541C0"/>
    <w:rsid w:val="008544A2"/>
    <w:rsid w:val="00855653"/>
    <w:rsid w:val="00855B3E"/>
    <w:rsid w:val="0085667E"/>
    <w:rsid w:val="00857820"/>
    <w:rsid w:val="00860B6E"/>
    <w:rsid w:val="00860E38"/>
    <w:rsid w:val="00861025"/>
    <w:rsid w:val="008622A7"/>
    <w:rsid w:val="008623A6"/>
    <w:rsid w:val="008638BA"/>
    <w:rsid w:val="00864514"/>
    <w:rsid w:val="00864678"/>
    <w:rsid w:val="008676B7"/>
    <w:rsid w:val="008701FB"/>
    <w:rsid w:val="00870723"/>
    <w:rsid w:val="00871858"/>
    <w:rsid w:val="00872448"/>
    <w:rsid w:val="00874408"/>
    <w:rsid w:val="00874C26"/>
    <w:rsid w:val="00876AC8"/>
    <w:rsid w:val="0088154C"/>
    <w:rsid w:val="00881A42"/>
    <w:rsid w:val="00882619"/>
    <w:rsid w:val="00882BC8"/>
    <w:rsid w:val="00882F99"/>
    <w:rsid w:val="00883B35"/>
    <w:rsid w:val="0088493A"/>
    <w:rsid w:val="00884F3B"/>
    <w:rsid w:val="00885C99"/>
    <w:rsid w:val="00885CE1"/>
    <w:rsid w:val="00885E5E"/>
    <w:rsid w:val="00885EF7"/>
    <w:rsid w:val="00886FD6"/>
    <w:rsid w:val="00887691"/>
    <w:rsid w:val="008902D8"/>
    <w:rsid w:val="008909D9"/>
    <w:rsid w:val="0089149F"/>
    <w:rsid w:val="00892621"/>
    <w:rsid w:val="0089339B"/>
    <w:rsid w:val="0089375F"/>
    <w:rsid w:val="008941F5"/>
    <w:rsid w:val="00894457"/>
    <w:rsid w:val="00896D2E"/>
    <w:rsid w:val="00897D72"/>
    <w:rsid w:val="00897FAB"/>
    <w:rsid w:val="008A0F80"/>
    <w:rsid w:val="008A1678"/>
    <w:rsid w:val="008A1A25"/>
    <w:rsid w:val="008A2230"/>
    <w:rsid w:val="008A25DE"/>
    <w:rsid w:val="008A2A1B"/>
    <w:rsid w:val="008A2B87"/>
    <w:rsid w:val="008A3958"/>
    <w:rsid w:val="008A4298"/>
    <w:rsid w:val="008A5A04"/>
    <w:rsid w:val="008A6F19"/>
    <w:rsid w:val="008B011B"/>
    <w:rsid w:val="008B091A"/>
    <w:rsid w:val="008B09BE"/>
    <w:rsid w:val="008B1495"/>
    <w:rsid w:val="008B27DC"/>
    <w:rsid w:val="008B38BC"/>
    <w:rsid w:val="008B442D"/>
    <w:rsid w:val="008B56D8"/>
    <w:rsid w:val="008B5AC8"/>
    <w:rsid w:val="008B6017"/>
    <w:rsid w:val="008B69ED"/>
    <w:rsid w:val="008B6A04"/>
    <w:rsid w:val="008C01B3"/>
    <w:rsid w:val="008C0429"/>
    <w:rsid w:val="008C1104"/>
    <w:rsid w:val="008C1A78"/>
    <w:rsid w:val="008C4407"/>
    <w:rsid w:val="008C48B2"/>
    <w:rsid w:val="008C5F8C"/>
    <w:rsid w:val="008C605D"/>
    <w:rsid w:val="008C642D"/>
    <w:rsid w:val="008D17BC"/>
    <w:rsid w:val="008D2689"/>
    <w:rsid w:val="008D276A"/>
    <w:rsid w:val="008D359F"/>
    <w:rsid w:val="008D3B70"/>
    <w:rsid w:val="008D4340"/>
    <w:rsid w:val="008D51E3"/>
    <w:rsid w:val="008D6473"/>
    <w:rsid w:val="008D6F8C"/>
    <w:rsid w:val="008D704E"/>
    <w:rsid w:val="008D74E9"/>
    <w:rsid w:val="008E0764"/>
    <w:rsid w:val="008E12D2"/>
    <w:rsid w:val="008E21A7"/>
    <w:rsid w:val="008E25E6"/>
    <w:rsid w:val="008E3578"/>
    <w:rsid w:val="008E35B3"/>
    <w:rsid w:val="008E3F68"/>
    <w:rsid w:val="008E478B"/>
    <w:rsid w:val="008E4C3C"/>
    <w:rsid w:val="008E70EB"/>
    <w:rsid w:val="008E74EC"/>
    <w:rsid w:val="008E7E5B"/>
    <w:rsid w:val="008F0CE9"/>
    <w:rsid w:val="008F1F6D"/>
    <w:rsid w:val="008F2387"/>
    <w:rsid w:val="008F3A75"/>
    <w:rsid w:val="008F3FEA"/>
    <w:rsid w:val="008F6815"/>
    <w:rsid w:val="008F6F91"/>
    <w:rsid w:val="009007AC"/>
    <w:rsid w:val="00900C89"/>
    <w:rsid w:val="009015F5"/>
    <w:rsid w:val="0090184B"/>
    <w:rsid w:val="0090225A"/>
    <w:rsid w:val="00903CBB"/>
    <w:rsid w:val="00903CD3"/>
    <w:rsid w:val="00904D93"/>
    <w:rsid w:val="00905099"/>
    <w:rsid w:val="00906E23"/>
    <w:rsid w:val="00906F46"/>
    <w:rsid w:val="009074CA"/>
    <w:rsid w:val="0090788C"/>
    <w:rsid w:val="00910CBA"/>
    <w:rsid w:val="0091209C"/>
    <w:rsid w:val="0091239B"/>
    <w:rsid w:val="0091503D"/>
    <w:rsid w:val="00915544"/>
    <w:rsid w:val="00915E51"/>
    <w:rsid w:val="00916865"/>
    <w:rsid w:val="0091754C"/>
    <w:rsid w:val="00917939"/>
    <w:rsid w:val="00917CB1"/>
    <w:rsid w:val="00917CD3"/>
    <w:rsid w:val="009205C2"/>
    <w:rsid w:val="009211D3"/>
    <w:rsid w:val="009226CF"/>
    <w:rsid w:val="0092312B"/>
    <w:rsid w:val="00924425"/>
    <w:rsid w:val="009244AF"/>
    <w:rsid w:val="00925971"/>
    <w:rsid w:val="00927879"/>
    <w:rsid w:val="0093015A"/>
    <w:rsid w:val="0093038B"/>
    <w:rsid w:val="009318C0"/>
    <w:rsid w:val="00932E41"/>
    <w:rsid w:val="009332F5"/>
    <w:rsid w:val="00933C70"/>
    <w:rsid w:val="009346EA"/>
    <w:rsid w:val="009350F3"/>
    <w:rsid w:val="00935FD6"/>
    <w:rsid w:val="0093696A"/>
    <w:rsid w:val="00936B9B"/>
    <w:rsid w:val="00937ADC"/>
    <w:rsid w:val="00937DE2"/>
    <w:rsid w:val="00937FCE"/>
    <w:rsid w:val="00940246"/>
    <w:rsid w:val="00940F9C"/>
    <w:rsid w:val="00941CDE"/>
    <w:rsid w:val="009428C0"/>
    <w:rsid w:val="00943B4B"/>
    <w:rsid w:val="00944469"/>
    <w:rsid w:val="00947C54"/>
    <w:rsid w:val="00947FC6"/>
    <w:rsid w:val="0095067B"/>
    <w:rsid w:val="00950D41"/>
    <w:rsid w:val="00950F7D"/>
    <w:rsid w:val="009538D0"/>
    <w:rsid w:val="009543A1"/>
    <w:rsid w:val="00954894"/>
    <w:rsid w:val="00955B13"/>
    <w:rsid w:val="00956BD1"/>
    <w:rsid w:val="00956C0A"/>
    <w:rsid w:val="00961FAD"/>
    <w:rsid w:val="00962530"/>
    <w:rsid w:val="00963307"/>
    <w:rsid w:val="009639E9"/>
    <w:rsid w:val="00963BBD"/>
    <w:rsid w:val="00965091"/>
    <w:rsid w:val="009654F3"/>
    <w:rsid w:val="00966778"/>
    <w:rsid w:val="00966B8D"/>
    <w:rsid w:val="00967D62"/>
    <w:rsid w:val="00970301"/>
    <w:rsid w:val="00970A0E"/>
    <w:rsid w:val="00970DF0"/>
    <w:rsid w:val="0097118E"/>
    <w:rsid w:val="009744E1"/>
    <w:rsid w:val="00975094"/>
    <w:rsid w:val="009764F0"/>
    <w:rsid w:val="009804B4"/>
    <w:rsid w:val="0098087D"/>
    <w:rsid w:val="009810A9"/>
    <w:rsid w:val="00982254"/>
    <w:rsid w:val="00983E92"/>
    <w:rsid w:val="00985EF2"/>
    <w:rsid w:val="00986035"/>
    <w:rsid w:val="00987009"/>
    <w:rsid w:val="009875CE"/>
    <w:rsid w:val="00987869"/>
    <w:rsid w:val="0099435C"/>
    <w:rsid w:val="0099460A"/>
    <w:rsid w:val="00994AFD"/>
    <w:rsid w:val="00994D03"/>
    <w:rsid w:val="00995621"/>
    <w:rsid w:val="00995A28"/>
    <w:rsid w:val="00996AEC"/>
    <w:rsid w:val="00996E10"/>
    <w:rsid w:val="009A0490"/>
    <w:rsid w:val="009A1071"/>
    <w:rsid w:val="009A16BA"/>
    <w:rsid w:val="009A3531"/>
    <w:rsid w:val="009A51D7"/>
    <w:rsid w:val="009A5D23"/>
    <w:rsid w:val="009A6010"/>
    <w:rsid w:val="009A6719"/>
    <w:rsid w:val="009A6C18"/>
    <w:rsid w:val="009A727D"/>
    <w:rsid w:val="009B0A91"/>
    <w:rsid w:val="009B0EFB"/>
    <w:rsid w:val="009B12F2"/>
    <w:rsid w:val="009B1593"/>
    <w:rsid w:val="009B15FD"/>
    <w:rsid w:val="009B1798"/>
    <w:rsid w:val="009B21BF"/>
    <w:rsid w:val="009B2AD6"/>
    <w:rsid w:val="009B2BAF"/>
    <w:rsid w:val="009B2D9F"/>
    <w:rsid w:val="009B2F14"/>
    <w:rsid w:val="009B2F9A"/>
    <w:rsid w:val="009B3C62"/>
    <w:rsid w:val="009B4CDA"/>
    <w:rsid w:val="009B5ACF"/>
    <w:rsid w:val="009B5D70"/>
    <w:rsid w:val="009B6805"/>
    <w:rsid w:val="009B6B32"/>
    <w:rsid w:val="009B77AB"/>
    <w:rsid w:val="009C0855"/>
    <w:rsid w:val="009C2070"/>
    <w:rsid w:val="009C25EC"/>
    <w:rsid w:val="009C2CD0"/>
    <w:rsid w:val="009C453B"/>
    <w:rsid w:val="009C5499"/>
    <w:rsid w:val="009C5BCE"/>
    <w:rsid w:val="009C6022"/>
    <w:rsid w:val="009C62B0"/>
    <w:rsid w:val="009C66A8"/>
    <w:rsid w:val="009D27C0"/>
    <w:rsid w:val="009D281B"/>
    <w:rsid w:val="009D2B5E"/>
    <w:rsid w:val="009D2C23"/>
    <w:rsid w:val="009D4FC6"/>
    <w:rsid w:val="009D5008"/>
    <w:rsid w:val="009D61AB"/>
    <w:rsid w:val="009D6D20"/>
    <w:rsid w:val="009D7392"/>
    <w:rsid w:val="009E002F"/>
    <w:rsid w:val="009E238D"/>
    <w:rsid w:val="009E3BC2"/>
    <w:rsid w:val="009E403D"/>
    <w:rsid w:val="009E43FF"/>
    <w:rsid w:val="009E4A55"/>
    <w:rsid w:val="009E58AD"/>
    <w:rsid w:val="009E5D9A"/>
    <w:rsid w:val="009F0C78"/>
    <w:rsid w:val="009F3050"/>
    <w:rsid w:val="009F38DE"/>
    <w:rsid w:val="009F4912"/>
    <w:rsid w:val="009F5462"/>
    <w:rsid w:val="009F711D"/>
    <w:rsid w:val="009F79FD"/>
    <w:rsid w:val="009F7B2A"/>
    <w:rsid w:val="009F7FF4"/>
    <w:rsid w:val="00A00EFE"/>
    <w:rsid w:val="00A01062"/>
    <w:rsid w:val="00A0111C"/>
    <w:rsid w:val="00A01C0E"/>
    <w:rsid w:val="00A01E9B"/>
    <w:rsid w:val="00A02F54"/>
    <w:rsid w:val="00A036F4"/>
    <w:rsid w:val="00A03897"/>
    <w:rsid w:val="00A04383"/>
    <w:rsid w:val="00A043BA"/>
    <w:rsid w:val="00A04EBC"/>
    <w:rsid w:val="00A0584E"/>
    <w:rsid w:val="00A059F3"/>
    <w:rsid w:val="00A064B7"/>
    <w:rsid w:val="00A10A34"/>
    <w:rsid w:val="00A11AB5"/>
    <w:rsid w:val="00A1270D"/>
    <w:rsid w:val="00A12C27"/>
    <w:rsid w:val="00A15194"/>
    <w:rsid w:val="00A15689"/>
    <w:rsid w:val="00A21174"/>
    <w:rsid w:val="00A21356"/>
    <w:rsid w:val="00A21FE4"/>
    <w:rsid w:val="00A22648"/>
    <w:rsid w:val="00A226D1"/>
    <w:rsid w:val="00A23226"/>
    <w:rsid w:val="00A2406F"/>
    <w:rsid w:val="00A24729"/>
    <w:rsid w:val="00A25816"/>
    <w:rsid w:val="00A306FA"/>
    <w:rsid w:val="00A312DD"/>
    <w:rsid w:val="00A31620"/>
    <w:rsid w:val="00A32B4B"/>
    <w:rsid w:val="00A33A0D"/>
    <w:rsid w:val="00A34324"/>
    <w:rsid w:val="00A35639"/>
    <w:rsid w:val="00A358F4"/>
    <w:rsid w:val="00A35B86"/>
    <w:rsid w:val="00A361DB"/>
    <w:rsid w:val="00A369E1"/>
    <w:rsid w:val="00A36C8B"/>
    <w:rsid w:val="00A36CF5"/>
    <w:rsid w:val="00A37A1D"/>
    <w:rsid w:val="00A40939"/>
    <w:rsid w:val="00A40AD7"/>
    <w:rsid w:val="00A4160E"/>
    <w:rsid w:val="00A41D40"/>
    <w:rsid w:val="00A42C4F"/>
    <w:rsid w:val="00A4390C"/>
    <w:rsid w:val="00A43C84"/>
    <w:rsid w:val="00A450DE"/>
    <w:rsid w:val="00A455EF"/>
    <w:rsid w:val="00A45C84"/>
    <w:rsid w:val="00A46044"/>
    <w:rsid w:val="00A46542"/>
    <w:rsid w:val="00A466E5"/>
    <w:rsid w:val="00A46F4D"/>
    <w:rsid w:val="00A47085"/>
    <w:rsid w:val="00A479AD"/>
    <w:rsid w:val="00A47F39"/>
    <w:rsid w:val="00A527F2"/>
    <w:rsid w:val="00A52D2E"/>
    <w:rsid w:val="00A52D7C"/>
    <w:rsid w:val="00A5365B"/>
    <w:rsid w:val="00A550B9"/>
    <w:rsid w:val="00A550D0"/>
    <w:rsid w:val="00A56422"/>
    <w:rsid w:val="00A574D9"/>
    <w:rsid w:val="00A57795"/>
    <w:rsid w:val="00A57F18"/>
    <w:rsid w:val="00A6086F"/>
    <w:rsid w:val="00A6122D"/>
    <w:rsid w:val="00A62242"/>
    <w:rsid w:val="00A628F7"/>
    <w:rsid w:val="00A62A2B"/>
    <w:rsid w:val="00A6337C"/>
    <w:rsid w:val="00A64015"/>
    <w:rsid w:val="00A64CE4"/>
    <w:rsid w:val="00A6591C"/>
    <w:rsid w:val="00A65BDF"/>
    <w:rsid w:val="00A703B9"/>
    <w:rsid w:val="00A73A9A"/>
    <w:rsid w:val="00A74172"/>
    <w:rsid w:val="00A7443B"/>
    <w:rsid w:val="00A74F97"/>
    <w:rsid w:val="00A75304"/>
    <w:rsid w:val="00A7594A"/>
    <w:rsid w:val="00A75F62"/>
    <w:rsid w:val="00A76039"/>
    <w:rsid w:val="00A76376"/>
    <w:rsid w:val="00A76A90"/>
    <w:rsid w:val="00A80A77"/>
    <w:rsid w:val="00A816A1"/>
    <w:rsid w:val="00A8350F"/>
    <w:rsid w:val="00A85662"/>
    <w:rsid w:val="00A8594A"/>
    <w:rsid w:val="00A85FD1"/>
    <w:rsid w:val="00A9020E"/>
    <w:rsid w:val="00A9024C"/>
    <w:rsid w:val="00A902D9"/>
    <w:rsid w:val="00A91423"/>
    <w:rsid w:val="00A9194C"/>
    <w:rsid w:val="00A91D25"/>
    <w:rsid w:val="00A923C9"/>
    <w:rsid w:val="00A92B58"/>
    <w:rsid w:val="00A93A82"/>
    <w:rsid w:val="00A93B94"/>
    <w:rsid w:val="00A93C64"/>
    <w:rsid w:val="00A940DA"/>
    <w:rsid w:val="00A94747"/>
    <w:rsid w:val="00A948A4"/>
    <w:rsid w:val="00A9583C"/>
    <w:rsid w:val="00A96F4C"/>
    <w:rsid w:val="00A973AC"/>
    <w:rsid w:val="00A97BB3"/>
    <w:rsid w:val="00AA2E9A"/>
    <w:rsid w:val="00AA304C"/>
    <w:rsid w:val="00AA3525"/>
    <w:rsid w:val="00AA3B0E"/>
    <w:rsid w:val="00AA4DC3"/>
    <w:rsid w:val="00AA596A"/>
    <w:rsid w:val="00AA5CFA"/>
    <w:rsid w:val="00AA7329"/>
    <w:rsid w:val="00AA7C7C"/>
    <w:rsid w:val="00AA7E92"/>
    <w:rsid w:val="00AB05AF"/>
    <w:rsid w:val="00AB05B0"/>
    <w:rsid w:val="00AB0A3D"/>
    <w:rsid w:val="00AB0C6F"/>
    <w:rsid w:val="00AB0E86"/>
    <w:rsid w:val="00AB2068"/>
    <w:rsid w:val="00AB2951"/>
    <w:rsid w:val="00AB2CA4"/>
    <w:rsid w:val="00AB3D7E"/>
    <w:rsid w:val="00AB431D"/>
    <w:rsid w:val="00AB4AF2"/>
    <w:rsid w:val="00AB50F7"/>
    <w:rsid w:val="00AB53B3"/>
    <w:rsid w:val="00AB745F"/>
    <w:rsid w:val="00AB75BD"/>
    <w:rsid w:val="00AB7845"/>
    <w:rsid w:val="00AC0889"/>
    <w:rsid w:val="00AC08CF"/>
    <w:rsid w:val="00AC0AEE"/>
    <w:rsid w:val="00AC1227"/>
    <w:rsid w:val="00AC2278"/>
    <w:rsid w:val="00AC3B77"/>
    <w:rsid w:val="00AC4946"/>
    <w:rsid w:val="00AC51B5"/>
    <w:rsid w:val="00AC56F3"/>
    <w:rsid w:val="00AC6529"/>
    <w:rsid w:val="00AC6C2C"/>
    <w:rsid w:val="00AC724E"/>
    <w:rsid w:val="00AD0864"/>
    <w:rsid w:val="00AD11C3"/>
    <w:rsid w:val="00AD1E44"/>
    <w:rsid w:val="00AD398D"/>
    <w:rsid w:val="00AD3E36"/>
    <w:rsid w:val="00AD45CA"/>
    <w:rsid w:val="00AD48A3"/>
    <w:rsid w:val="00AD518D"/>
    <w:rsid w:val="00AD566C"/>
    <w:rsid w:val="00AD57B8"/>
    <w:rsid w:val="00AD623D"/>
    <w:rsid w:val="00AD6FB4"/>
    <w:rsid w:val="00AD70BE"/>
    <w:rsid w:val="00AD72FF"/>
    <w:rsid w:val="00AD799D"/>
    <w:rsid w:val="00AE060A"/>
    <w:rsid w:val="00AE2418"/>
    <w:rsid w:val="00AE2A0F"/>
    <w:rsid w:val="00AE3048"/>
    <w:rsid w:val="00AE3D05"/>
    <w:rsid w:val="00AE413D"/>
    <w:rsid w:val="00AE43AA"/>
    <w:rsid w:val="00AE4446"/>
    <w:rsid w:val="00AE4EF6"/>
    <w:rsid w:val="00AE5551"/>
    <w:rsid w:val="00AE6862"/>
    <w:rsid w:val="00AE7876"/>
    <w:rsid w:val="00AF0E68"/>
    <w:rsid w:val="00AF11CA"/>
    <w:rsid w:val="00AF1D38"/>
    <w:rsid w:val="00AF2F1F"/>
    <w:rsid w:val="00AF342E"/>
    <w:rsid w:val="00AF3DA6"/>
    <w:rsid w:val="00AF56BB"/>
    <w:rsid w:val="00AF5A0B"/>
    <w:rsid w:val="00AF78CB"/>
    <w:rsid w:val="00B00148"/>
    <w:rsid w:val="00B0023D"/>
    <w:rsid w:val="00B00D6D"/>
    <w:rsid w:val="00B0298F"/>
    <w:rsid w:val="00B02A37"/>
    <w:rsid w:val="00B02CAE"/>
    <w:rsid w:val="00B02F19"/>
    <w:rsid w:val="00B0456E"/>
    <w:rsid w:val="00B04A0D"/>
    <w:rsid w:val="00B06E64"/>
    <w:rsid w:val="00B06F2D"/>
    <w:rsid w:val="00B11221"/>
    <w:rsid w:val="00B112C6"/>
    <w:rsid w:val="00B12D93"/>
    <w:rsid w:val="00B12E08"/>
    <w:rsid w:val="00B13112"/>
    <w:rsid w:val="00B13466"/>
    <w:rsid w:val="00B13B5B"/>
    <w:rsid w:val="00B14F9D"/>
    <w:rsid w:val="00B15445"/>
    <w:rsid w:val="00B154DF"/>
    <w:rsid w:val="00B16F39"/>
    <w:rsid w:val="00B17E12"/>
    <w:rsid w:val="00B211AF"/>
    <w:rsid w:val="00B217B0"/>
    <w:rsid w:val="00B21F3B"/>
    <w:rsid w:val="00B2282D"/>
    <w:rsid w:val="00B23F81"/>
    <w:rsid w:val="00B2402F"/>
    <w:rsid w:val="00B24059"/>
    <w:rsid w:val="00B241F8"/>
    <w:rsid w:val="00B25BBD"/>
    <w:rsid w:val="00B2655D"/>
    <w:rsid w:val="00B26BA7"/>
    <w:rsid w:val="00B2779B"/>
    <w:rsid w:val="00B30BC4"/>
    <w:rsid w:val="00B3187E"/>
    <w:rsid w:val="00B31B62"/>
    <w:rsid w:val="00B32E48"/>
    <w:rsid w:val="00B333B2"/>
    <w:rsid w:val="00B34070"/>
    <w:rsid w:val="00B34894"/>
    <w:rsid w:val="00B348CB"/>
    <w:rsid w:val="00B34CA6"/>
    <w:rsid w:val="00B34E4E"/>
    <w:rsid w:val="00B36A86"/>
    <w:rsid w:val="00B3708F"/>
    <w:rsid w:val="00B40786"/>
    <w:rsid w:val="00B40852"/>
    <w:rsid w:val="00B408E5"/>
    <w:rsid w:val="00B410BB"/>
    <w:rsid w:val="00B424CB"/>
    <w:rsid w:val="00B42890"/>
    <w:rsid w:val="00B43AD1"/>
    <w:rsid w:val="00B441C8"/>
    <w:rsid w:val="00B443AB"/>
    <w:rsid w:val="00B45C09"/>
    <w:rsid w:val="00B46D1C"/>
    <w:rsid w:val="00B50838"/>
    <w:rsid w:val="00B50C25"/>
    <w:rsid w:val="00B51FD5"/>
    <w:rsid w:val="00B529DE"/>
    <w:rsid w:val="00B52C0D"/>
    <w:rsid w:val="00B52C86"/>
    <w:rsid w:val="00B531D3"/>
    <w:rsid w:val="00B54BEE"/>
    <w:rsid w:val="00B561B4"/>
    <w:rsid w:val="00B57577"/>
    <w:rsid w:val="00B61157"/>
    <w:rsid w:val="00B616F9"/>
    <w:rsid w:val="00B628A8"/>
    <w:rsid w:val="00B63442"/>
    <w:rsid w:val="00B643F6"/>
    <w:rsid w:val="00B646E6"/>
    <w:rsid w:val="00B64FFB"/>
    <w:rsid w:val="00B658F0"/>
    <w:rsid w:val="00B65C3B"/>
    <w:rsid w:val="00B66886"/>
    <w:rsid w:val="00B66C5E"/>
    <w:rsid w:val="00B67877"/>
    <w:rsid w:val="00B67CF0"/>
    <w:rsid w:val="00B70190"/>
    <w:rsid w:val="00B70A9C"/>
    <w:rsid w:val="00B70FE8"/>
    <w:rsid w:val="00B719AF"/>
    <w:rsid w:val="00B7228B"/>
    <w:rsid w:val="00B725B4"/>
    <w:rsid w:val="00B733FF"/>
    <w:rsid w:val="00B739FF"/>
    <w:rsid w:val="00B76BAF"/>
    <w:rsid w:val="00B76F8B"/>
    <w:rsid w:val="00B7703B"/>
    <w:rsid w:val="00B77ADE"/>
    <w:rsid w:val="00B77B48"/>
    <w:rsid w:val="00B80441"/>
    <w:rsid w:val="00B81089"/>
    <w:rsid w:val="00B811C7"/>
    <w:rsid w:val="00B81422"/>
    <w:rsid w:val="00B816C2"/>
    <w:rsid w:val="00B81BD0"/>
    <w:rsid w:val="00B83EA6"/>
    <w:rsid w:val="00B84244"/>
    <w:rsid w:val="00B84521"/>
    <w:rsid w:val="00B85171"/>
    <w:rsid w:val="00B86638"/>
    <w:rsid w:val="00B86C8D"/>
    <w:rsid w:val="00B87170"/>
    <w:rsid w:val="00B874D2"/>
    <w:rsid w:val="00B879CC"/>
    <w:rsid w:val="00B90E2F"/>
    <w:rsid w:val="00B9107E"/>
    <w:rsid w:val="00B91209"/>
    <w:rsid w:val="00B92F3A"/>
    <w:rsid w:val="00B93C66"/>
    <w:rsid w:val="00B943B1"/>
    <w:rsid w:val="00B949B4"/>
    <w:rsid w:val="00B94F70"/>
    <w:rsid w:val="00B96CC5"/>
    <w:rsid w:val="00B96F28"/>
    <w:rsid w:val="00B979BB"/>
    <w:rsid w:val="00BA0BB7"/>
    <w:rsid w:val="00BA17EB"/>
    <w:rsid w:val="00BA20EA"/>
    <w:rsid w:val="00BA29C8"/>
    <w:rsid w:val="00BA2CBD"/>
    <w:rsid w:val="00BA3092"/>
    <w:rsid w:val="00BA3A01"/>
    <w:rsid w:val="00BA44F3"/>
    <w:rsid w:val="00BA4B17"/>
    <w:rsid w:val="00BA4BE9"/>
    <w:rsid w:val="00BA6257"/>
    <w:rsid w:val="00BA649B"/>
    <w:rsid w:val="00BA69C2"/>
    <w:rsid w:val="00BB0185"/>
    <w:rsid w:val="00BB0652"/>
    <w:rsid w:val="00BB2749"/>
    <w:rsid w:val="00BB3280"/>
    <w:rsid w:val="00BB4026"/>
    <w:rsid w:val="00BB40EE"/>
    <w:rsid w:val="00BB4DCA"/>
    <w:rsid w:val="00BB5382"/>
    <w:rsid w:val="00BB5E1F"/>
    <w:rsid w:val="00BB65AB"/>
    <w:rsid w:val="00BB6F11"/>
    <w:rsid w:val="00BB7558"/>
    <w:rsid w:val="00BB7F4D"/>
    <w:rsid w:val="00BC14C2"/>
    <w:rsid w:val="00BC31AF"/>
    <w:rsid w:val="00BC3587"/>
    <w:rsid w:val="00BC3904"/>
    <w:rsid w:val="00BC402A"/>
    <w:rsid w:val="00BC4160"/>
    <w:rsid w:val="00BC56C9"/>
    <w:rsid w:val="00BC7507"/>
    <w:rsid w:val="00BD038B"/>
    <w:rsid w:val="00BD2E18"/>
    <w:rsid w:val="00BD4973"/>
    <w:rsid w:val="00BD4A9A"/>
    <w:rsid w:val="00BD521F"/>
    <w:rsid w:val="00BD6380"/>
    <w:rsid w:val="00BD6C17"/>
    <w:rsid w:val="00BD71F7"/>
    <w:rsid w:val="00BD7525"/>
    <w:rsid w:val="00BD7DBF"/>
    <w:rsid w:val="00BE0B79"/>
    <w:rsid w:val="00BE1508"/>
    <w:rsid w:val="00BE186F"/>
    <w:rsid w:val="00BE193E"/>
    <w:rsid w:val="00BE2746"/>
    <w:rsid w:val="00BE4311"/>
    <w:rsid w:val="00BE4B2B"/>
    <w:rsid w:val="00BE5690"/>
    <w:rsid w:val="00BE62BE"/>
    <w:rsid w:val="00BE6E45"/>
    <w:rsid w:val="00BE767C"/>
    <w:rsid w:val="00BE76C4"/>
    <w:rsid w:val="00BF0C64"/>
    <w:rsid w:val="00BF0D38"/>
    <w:rsid w:val="00BF2504"/>
    <w:rsid w:val="00BF4CAB"/>
    <w:rsid w:val="00BF63AD"/>
    <w:rsid w:val="00BF6431"/>
    <w:rsid w:val="00BF6C7C"/>
    <w:rsid w:val="00BF6FC2"/>
    <w:rsid w:val="00BF78B5"/>
    <w:rsid w:val="00BF79F5"/>
    <w:rsid w:val="00C00637"/>
    <w:rsid w:val="00C011B5"/>
    <w:rsid w:val="00C0292B"/>
    <w:rsid w:val="00C03069"/>
    <w:rsid w:val="00C034CC"/>
    <w:rsid w:val="00C03FFA"/>
    <w:rsid w:val="00C0544A"/>
    <w:rsid w:val="00C0559D"/>
    <w:rsid w:val="00C059E7"/>
    <w:rsid w:val="00C062B5"/>
    <w:rsid w:val="00C06709"/>
    <w:rsid w:val="00C078BE"/>
    <w:rsid w:val="00C10D02"/>
    <w:rsid w:val="00C10E5D"/>
    <w:rsid w:val="00C11430"/>
    <w:rsid w:val="00C12FF6"/>
    <w:rsid w:val="00C140F9"/>
    <w:rsid w:val="00C1625D"/>
    <w:rsid w:val="00C171B1"/>
    <w:rsid w:val="00C17C48"/>
    <w:rsid w:val="00C17EFB"/>
    <w:rsid w:val="00C20188"/>
    <w:rsid w:val="00C201EC"/>
    <w:rsid w:val="00C214A0"/>
    <w:rsid w:val="00C216C7"/>
    <w:rsid w:val="00C21963"/>
    <w:rsid w:val="00C2573E"/>
    <w:rsid w:val="00C258DB"/>
    <w:rsid w:val="00C26A89"/>
    <w:rsid w:val="00C27698"/>
    <w:rsid w:val="00C27732"/>
    <w:rsid w:val="00C27CE0"/>
    <w:rsid w:val="00C30082"/>
    <w:rsid w:val="00C309C3"/>
    <w:rsid w:val="00C30DFC"/>
    <w:rsid w:val="00C3126C"/>
    <w:rsid w:val="00C314A6"/>
    <w:rsid w:val="00C318AE"/>
    <w:rsid w:val="00C31A53"/>
    <w:rsid w:val="00C31A93"/>
    <w:rsid w:val="00C34321"/>
    <w:rsid w:val="00C344CB"/>
    <w:rsid w:val="00C3481F"/>
    <w:rsid w:val="00C34B89"/>
    <w:rsid w:val="00C36187"/>
    <w:rsid w:val="00C364CC"/>
    <w:rsid w:val="00C368C8"/>
    <w:rsid w:val="00C400A6"/>
    <w:rsid w:val="00C42EBF"/>
    <w:rsid w:val="00C42F54"/>
    <w:rsid w:val="00C43B93"/>
    <w:rsid w:val="00C46085"/>
    <w:rsid w:val="00C46DEA"/>
    <w:rsid w:val="00C507B9"/>
    <w:rsid w:val="00C50ABB"/>
    <w:rsid w:val="00C50BBF"/>
    <w:rsid w:val="00C50C6D"/>
    <w:rsid w:val="00C5166E"/>
    <w:rsid w:val="00C52560"/>
    <w:rsid w:val="00C532B6"/>
    <w:rsid w:val="00C533A5"/>
    <w:rsid w:val="00C53A0D"/>
    <w:rsid w:val="00C54C34"/>
    <w:rsid w:val="00C55115"/>
    <w:rsid w:val="00C60EC4"/>
    <w:rsid w:val="00C62CB5"/>
    <w:rsid w:val="00C62E09"/>
    <w:rsid w:val="00C63296"/>
    <w:rsid w:val="00C63C0C"/>
    <w:rsid w:val="00C63DE3"/>
    <w:rsid w:val="00C63F3F"/>
    <w:rsid w:val="00C645C1"/>
    <w:rsid w:val="00C645E9"/>
    <w:rsid w:val="00C64A37"/>
    <w:rsid w:val="00C66DC0"/>
    <w:rsid w:val="00C670F2"/>
    <w:rsid w:val="00C71DDE"/>
    <w:rsid w:val="00C71EF5"/>
    <w:rsid w:val="00C71FA8"/>
    <w:rsid w:val="00C74280"/>
    <w:rsid w:val="00C74728"/>
    <w:rsid w:val="00C74E34"/>
    <w:rsid w:val="00C757D6"/>
    <w:rsid w:val="00C77249"/>
    <w:rsid w:val="00C77B94"/>
    <w:rsid w:val="00C83C38"/>
    <w:rsid w:val="00C84457"/>
    <w:rsid w:val="00C85B67"/>
    <w:rsid w:val="00C85C2C"/>
    <w:rsid w:val="00C860F9"/>
    <w:rsid w:val="00C86729"/>
    <w:rsid w:val="00C87150"/>
    <w:rsid w:val="00C877FD"/>
    <w:rsid w:val="00C900D9"/>
    <w:rsid w:val="00C9015A"/>
    <w:rsid w:val="00C905F1"/>
    <w:rsid w:val="00C91965"/>
    <w:rsid w:val="00C923B6"/>
    <w:rsid w:val="00C93749"/>
    <w:rsid w:val="00C94517"/>
    <w:rsid w:val="00C9490D"/>
    <w:rsid w:val="00C9584B"/>
    <w:rsid w:val="00C96CF6"/>
    <w:rsid w:val="00C970D6"/>
    <w:rsid w:val="00C97BD5"/>
    <w:rsid w:val="00CA11CC"/>
    <w:rsid w:val="00CA2149"/>
    <w:rsid w:val="00CA2CA7"/>
    <w:rsid w:val="00CA3EE8"/>
    <w:rsid w:val="00CA3F12"/>
    <w:rsid w:val="00CA5679"/>
    <w:rsid w:val="00CA6E82"/>
    <w:rsid w:val="00CA7622"/>
    <w:rsid w:val="00CB124E"/>
    <w:rsid w:val="00CB386C"/>
    <w:rsid w:val="00CB570E"/>
    <w:rsid w:val="00CB5977"/>
    <w:rsid w:val="00CB711B"/>
    <w:rsid w:val="00CB7CDA"/>
    <w:rsid w:val="00CC16F3"/>
    <w:rsid w:val="00CC1BE8"/>
    <w:rsid w:val="00CC1FFF"/>
    <w:rsid w:val="00CC25C4"/>
    <w:rsid w:val="00CC4AEB"/>
    <w:rsid w:val="00CC6201"/>
    <w:rsid w:val="00CC6D5C"/>
    <w:rsid w:val="00CC6FF4"/>
    <w:rsid w:val="00CD261E"/>
    <w:rsid w:val="00CD311B"/>
    <w:rsid w:val="00CD390D"/>
    <w:rsid w:val="00CD40DB"/>
    <w:rsid w:val="00CD4538"/>
    <w:rsid w:val="00CD50A4"/>
    <w:rsid w:val="00CD5FE9"/>
    <w:rsid w:val="00CD6FFD"/>
    <w:rsid w:val="00CD730E"/>
    <w:rsid w:val="00CE0388"/>
    <w:rsid w:val="00CE03FA"/>
    <w:rsid w:val="00CE19CC"/>
    <w:rsid w:val="00CE1B41"/>
    <w:rsid w:val="00CE35D9"/>
    <w:rsid w:val="00CE3660"/>
    <w:rsid w:val="00CE555B"/>
    <w:rsid w:val="00CE5EC1"/>
    <w:rsid w:val="00CE6291"/>
    <w:rsid w:val="00CE6CFA"/>
    <w:rsid w:val="00CF19F5"/>
    <w:rsid w:val="00CF2155"/>
    <w:rsid w:val="00CF3740"/>
    <w:rsid w:val="00CF3863"/>
    <w:rsid w:val="00CF43E0"/>
    <w:rsid w:val="00CF4592"/>
    <w:rsid w:val="00CF50EC"/>
    <w:rsid w:val="00CF773D"/>
    <w:rsid w:val="00CF7FFB"/>
    <w:rsid w:val="00D0010F"/>
    <w:rsid w:val="00D0013A"/>
    <w:rsid w:val="00D0047A"/>
    <w:rsid w:val="00D01C6F"/>
    <w:rsid w:val="00D02E3F"/>
    <w:rsid w:val="00D0397F"/>
    <w:rsid w:val="00D03BA3"/>
    <w:rsid w:val="00D03DAF"/>
    <w:rsid w:val="00D03EA2"/>
    <w:rsid w:val="00D0432E"/>
    <w:rsid w:val="00D04CD3"/>
    <w:rsid w:val="00D05664"/>
    <w:rsid w:val="00D05673"/>
    <w:rsid w:val="00D058C1"/>
    <w:rsid w:val="00D06327"/>
    <w:rsid w:val="00D063B0"/>
    <w:rsid w:val="00D06E1A"/>
    <w:rsid w:val="00D070D2"/>
    <w:rsid w:val="00D07D55"/>
    <w:rsid w:val="00D1009D"/>
    <w:rsid w:val="00D10545"/>
    <w:rsid w:val="00D11AF1"/>
    <w:rsid w:val="00D1282B"/>
    <w:rsid w:val="00D133BF"/>
    <w:rsid w:val="00D133C8"/>
    <w:rsid w:val="00D1499D"/>
    <w:rsid w:val="00D14D7F"/>
    <w:rsid w:val="00D15234"/>
    <w:rsid w:val="00D17751"/>
    <w:rsid w:val="00D177D6"/>
    <w:rsid w:val="00D17968"/>
    <w:rsid w:val="00D202E0"/>
    <w:rsid w:val="00D21524"/>
    <w:rsid w:val="00D21DD8"/>
    <w:rsid w:val="00D2245A"/>
    <w:rsid w:val="00D229F6"/>
    <w:rsid w:val="00D25BC6"/>
    <w:rsid w:val="00D25C42"/>
    <w:rsid w:val="00D26500"/>
    <w:rsid w:val="00D2665C"/>
    <w:rsid w:val="00D2672F"/>
    <w:rsid w:val="00D274B1"/>
    <w:rsid w:val="00D27B0A"/>
    <w:rsid w:val="00D31AA5"/>
    <w:rsid w:val="00D3225E"/>
    <w:rsid w:val="00D324A2"/>
    <w:rsid w:val="00D32FF4"/>
    <w:rsid w:val="00D359A3"/>
    <w:rsid w:val="00D366E5"/>
    <w:rsid w:val="00D36778"/>
    <w:rsid w:val="00D36A57"/>
    <w:rsid w:val="00D36C02"/>
    <w:rsid w:val="00D3771A"/>
    <w:rsid w:val="00D37FA2"/>
    <w:rsid w:val="00D4117C"/>
    <w:rsid w:val="00D41C0F"/>
    <w:rsid w:val="00D431F8"/>
    <w:rsid w:val="00D43917"/>
    <w:rsid w:val="00D43C80"/>
    <w:rsid w:val="00D43D78"/>
    <w:rsid w:val="00D4473E"/>
    <w:rsid w:val="00D45A97"/>
    <w:rsid w:val="00D466BA"/>
    <w:rsid w:val="00D47ECC"/>
    <w:rsid w:val="00D47F9E"/>
    <w:rsid w:val="00D50543"/>
    <w:rsid w:val="00D50CC9"/>
    <w:rsid w:val="00D517A0"/>
    <w:rsid w:val="00D51E5D"/>
    <w:rsid w:val="00D520FE"/>
    <w:rsid w:val="00D52B12"/>
    <w:rsid w:val="00D52BA1"/>
    <w:rsid w:val="00D53231"/>
    <w:rsid w:val="00D53757"/>
    <w:rsid w:val="00D53CD8"/>
    <w:rsid w:val="00D547ED"/>
    <w:rsid w:val="00D55A08"/>
    <w:rsid w:val="00D55C86"/>
    <w:rsid w:val="00D55E24"/>
    <w:rsid w:val="00D5752F"/>
    <w:rsid w:val="00D57677"/>
    <w:rsid w:val="00D57B96"/>
    <w:rsid w:val="00D57C31"/>
    <w:rsid w:val="00D6046D"/>
    <w:rsid w:val="00D60CA2"/>
    <w:rsid w:val="00D61D21"/>
    <w:rsid w:val="00D6208E"/>
    <w:rsid w:val="00D62235"/>
    <w:rsid w:val="00D62707"/>
    <w:rsid w:val="00D630CA"/>
    <w:rsid w:val="00D631F7"/>
    <w:rsid w:val="00D64431"/>
    <w:rsid w:val="00D6451E"/>
    <w:rsid w:val="00D64C4F"/>
    <w:rsid w:val="00D65866"/>
    <w:rsid w:val="00D6685C"/>
    <w:rsid w:val="00D670F8"/>
    <w:rsid w:val="00D72766"/>
    <w:rsid w:val="00D72F8A"/>
    <w:rsid w:val="00D73D49"/>
    <w:rsid w:val="00D73DF9"/>
    <w:rsid w:val="00D759DF"/>
    <w:rsid w:val="00D76F76"/>
    <w:rsid w:val="00D77433"/>
    <w:rsid w:val="00D7763A"/>
    <w:rsid w:val="00D81B87"/>
    <w:rsid w:val="00D829D5"/>
    <w:rsid w:val="00D83813"/>
    <w:rsid w:val="00D84574"/>
    <w:rsid w:val="00D87396"/>
    <w:rsid w:val="00D877A3"/>
    <w:rsid w:val="00D87EDA"/>
    <w:rsid w:val="00D90184"/>
    <w:rsid w:val="00D90392"/>
    <w:rsid w:val="00D90D44"/>
    <w:rsid w:val="00D920EE"/>
    <w:rsid w:val="00D931D9"/>
    <w:rsid w:val="00D95022"/>
    <w:rsid w:val="00D95DC8"/>
    <w:rsid w:val="00D96190"/>
    <w:rsid w:val="00DA01CF"/>
    <w:rsid w:val="00DA05E1"/>
    <w:rsid w:val="00DA0BF0"/>
    <w:rsid w:val="00DA0C73"/>
    <w:rsid w:val="00DA2BC2"/>
    <w:rsid w:val="00DA2F1B"/>
    <w:rsid w:val="00DA316D"/>
    <w:rsid w:val="00DA35FD"/>
    <w:rsid w:val="00DA45DF"/>
    <w:rsid w:val="00DA497F"/>
    <w:rsid w:val="00DA4DE5"/>
    <w:rsid w:val="00DA4E61"/>
    <w:rsid w:val="00DA6154"/>
    <w:rsid w:val="00DA637B"/>
    <w:rsid w:val="00DA63A1"/>
    <w:rsid w:val="00DA64F9"/>
    <w:rsid w:val="00DA7307"/>
    <w:rsid w:val="00DA7DA0"/>
    <w:rsid w:val="00DB0BE8"/>
    <w:rsid w:val="00DB1328"/>
    <w:rsid w:val="00DB1485"/>
    <w:rsid w:val="00DB2C5C"/>
    <w:rsid w:val="00DB350C"/>
    <w:rsid w:val="00DB3930"/>
    <w:rsid w:val="00DB39DB"/>
    <w:rsid w:val="00DB4445"/>
    <w:rsid w:val="00DB540A"/>
    <w:rsid w:val="00DB58E1"/>
    <w:rsid w:val="00DB6B62"/>
    <w:rsid w:val="00DB75F2"/>
    <w:rsid w:val="00DB7B88"/>
    <w:rsid w:val="00DC1754"/>
    <w:rsid w:val="00DC2660"/>
    <w:rsid w:val="00DC521C"/>
    <w:rsid w:val="00DC5A54"/>
    <w:rsid w:val="00DC7435"/>
    <w:rsid w:val="00DC7524"/>
    <w:rsid w:val="00DD03B0"/>
    <w:rsid w:val="00DD083F"/>
    <w:rsid w:val="00DD1A9B"/>
    <w:rsid w:val="00DD36AC"/>
    <w:rsid w:val="00DD3A84"/>
    <w:rsid w:val="00DD4860"/>
    <w:rsid w:val="00DD528B"/>
    <w:rsid w:val="00DD6E6C"/>
    <w:rsid w:val="00DD7F5A"/>
    <w:rsid w:val="00DD7F98"/>
    <w:rsid w:val="00DE0E2B"/>
    <w:rsid w:val="00DE145F"/>
    <w:rsid w:val="00DE3724"/>
    <w:rsid w:val="00DE3941"/>
    <w:rsid w:val="00DE4563"/>
    <w:rsid w:val="00DE5AF1"/>
    <w:rsid w:val="00DE718A"/>
    <w:rsid w:val="00DE7542"/>
    <w:rsid w:val="00DE7D1C"/>
    <w:rsid w:val="00DF0850"/>
    <w:rsid w:val="00DF0ACF"/>
    <w:rsid w:val="00DF1373"/>
    <w:rsid w:val="00DF24BA"/>
    <w:rsid w:val="00DF28E2"/>
    <w:rsid w:val="00DF4204"/>
    <w:rsid w:val="00DF4F2D"/>
    <w:rsid w:val="00DF5B3F"/>
    <w:rsid w:val="00DF68F1"/>
    <w:rsid w:val="00DF71E2"/>
    <w:rsid w:val="00E004EC"/>
    <w:rsid w:val="00E00641"/>
    <w:rsid w:val="00E009CB"/>
    <w:rsid w:val="00E01021"/>
    <w:rsid w:val="00E01A50"/>
    <w:rsid w:val="00E01BF6"/>
    <w:rsid w:val="00E02BF6"/>
    <w:rsid w:val="00E0324A"/>
    <w:rsid w:val="00E03769"/>
    <w:rsid w:val="00E04BF8"/>
    <w:rsid w:val="00E04C43"/>
    <w:rsid w:val="00E04C6F"/>
    <w:rsid w:val="00E04FCD"/>
    <w:rsid w:val="00E0545E"/>
    <w:rsid w:val="00E05930"/>
    <w:rsid w:val="00E05B0C"/>
    <w:rsid w:val="00E06000"/>
    <w:rsid w:val="00E06CB7"/>
    <w:rsid w:val="00E06E7B"/>
    <w:rsid w:val="00E0700D"/>
    <w:rsid w:val="00E07AA2"/>
    <w:rsid w:val="00E07AAD"/>
    <w:rsid w:val="00E07BFA"/>
    <w:rsid w:val="00E10251"/>
    <w:rsid w:val="00E105DA"/>
    <w:rsid w:val="00E1093E"/>
    <w:rsid w:val="00E10B00"/>
    <w:rsid w:val="00E1240A"/>
    <w:rsid w:val="00E13987"/>
    <w:rsid w:val="00E13B2D"/>
    <w:rsid w:val="00E13B63"/>
    <w:rsid w:val="00E1436D"/>
    <w:rsid w:val="00E143BB"/>
    <w:rsid w:val="00E14735"/>
    <w:rsid w:val="00E147A3"/>
    <w:rsid w:val="00E153BA"/>
    <w:rsid w:val="00E159B1"/>
    <w:rsid w:val="00E15BAD"/>
    <w:rsid w:val="00E165FD"/>
    <w:rsid w:val="00E171F6"/>
    <w:rsid w:val="00E2206C"/>
    <w:rsid w:val="00E228D9"/>
    <w:rsid w:val="00E230F6"/>
    <w:rsid w:val="00E23CAD"/>
    <w:rsid w:val="00E251C3"/>
    <w:rsid w:val="00E273FB"/>
    <w:rsid w:val="00E276EB"/>
    <w:rsid w:val="00E30664"/>
    <w:rsid w:val="00E30D5B"/>
    <w:rsid w:val="00E3222B"/>
    <w:rsid w:val="00E3248F"/>
    <w:rsid w:val="00E325E8"/>
    <w:rsid w:val="00E33AD5"/>
    <w:rsid w:val="00E3771A"/>
    <w:rsid w:val="00E41ED3"/>
    <w:rsid w:val="00E426CF"/>
    <w:rsid w:val="00E4274B"/>
    <w:rsid w:val="00E44B44"/>
    <w:rsid w:val="00E4523B"/>
    <w:rsid w:val="00E45D84"/>
    <w:rsid w:val="00E45F1D"/>
    <w:rsid w:val="00E45F2B"/>
    <w:rsid w:val="00E46067"/>
    <w:rsid w:val="00E47FFA"/>
    <w:rsid w:val="00E50A26"/>
    <w:rsid w:val="00E5109F"/>
    <w:rsid w:val="00E51C7E"/>
    <w:rsid w:val="00E5210E"/>
    <w:rsid w:val="00E52A72"/>
    <w:rsid w:val="00E52DE8"/>
    <w:rsid w:val="00E52E2D"/>
    <w:rsid w:val="00E53302"/>
    <w:rsid w:val="00E5395C"/>
    <w:rsid w:val="00E56711"/>
    <w:rsid w:val="00E56E30"/>
    <w:rsid w:val="00E56F0B"/>
    <w:rsid w:val="00E571AB"/>
    <w:rsid w:val="00E6003B"/>
    <w:rsid w:val="00E601EC"/>
    <w:rsid w:val="00E60F54"/>
    <w:rsid w:val="00E61065"/>
    <w:rsid w:val="00E621BE"/>
    <w:rsid w:val="00E62684"/>
    <w:rsid w:val="00E6341C"/>
    <w:rsid w:val="00E6380D"/>
    <w:rsid w:val="00E63C16"/>
    <w:rsid w:val="00E65CC3"/>
    <w:rsid w:val="00E706D0"/>
    <w:rsid w:val="00E7313F"/>
    <w:rsid w:val="00E742C2"/>
    <w:rsid w:val="00E742C3"/>
    <w:rsid w:val="00E746C6"/>
    <w:rsid w:val="00E77272"/>
    <w:rsid w:val="00E77CAD"/>
    <w:rsid w:val="00E807F7"/>
    <w:rsid w:val="00E819F0"/>
    <w:rsid w:val="00E82EA9"/>
    <w:rsid w:val="00E907B0"/>
    <w:rsid w:val="00E90AD0"/>
    <w:rsid w:val="00E92B0F"/>
    <w:rsid w:val="00E92E8C"/>
    <w:rsid w:val="00E947C7"/>
    <w:rsid w:val="00E96CD3"/>
    <w:rsid w:val="00E97B5A"/>
    <w:rsid w:val="00EA0EFA"/>
    <w:rsid w:val="00EA1D0F"/>
    <w:rsid w:val="00EA3741"/>
    <w:rsid w:val="00EA3A39"/>
    <w:rsid w:val="00EA49CC"/>
    <w:rsid w:val="00EA569D"/>
    <w:rsid w:val="00EA692C"/>
    <w:rsid w:val="00EA70C3"/>
    <w:rsid w:val="00EB0167"/>
    <w:rsid w:val="00EB1008"/>
    <w:rsid w:val="00EB1BD3"/>
    <w:rsid w:val="00EB2668"/>
    <w:rsid w:val="00EB28FF"/>
    <w:rsid w:val="00EB301B"/>
    <w:rsid w:val="00EB30F4"/>
    <w:rsid w:val="00EB414A"/>
    <w:rsid w:val="00EB54B4"/>
    <w:rsid w:val="00EB626C"/>
    <w:rsid w:val="00EB645B"/>
    <w:rsid w:val="00EB6577"/>
    <w:rsid w:val="00EB6704"/>
    <w:rsid w:val="00EB6ADA"/>
    <w:rsid w:val="00EB7A24"/>
    <w:rsid w:val="00EC0366"/>
    <w:rsid w:val="00EC1258"/>
    <w:rsid w:val="00EC2386"/>
    <w:rsid w:val="00EC2553"/>
    <w:rsid w:val="00EC36F2"/>
    <w:rsid w:val="00EC3B2F"/>
    <w:rsid w:val="00EC453A"/>
    <w:rsid w:val="00EC4FA0"/>
    <w:rsid w:val="00EC54F8"/>
    <w:rsid w:val="00EC5E05"/>
    <w:rsid w:val="00ED0828"/>
    <w:rsid w:val="00ED0898"/>
    <w:rsid w:val="00ED15AD"/>
    <w:rsid w:val="00ED2566"/>
    <w:rsid w:val="00ED2B2A"/>
    <w:rsid w:val="00ED3021"/>
    <w:rsid w:val="00ED5AB2"/>
    <w:rsid w:val="00ED5DAA"/>
    <w:rsid w:val="00ED62D2"/>
    <w:rsid w:val="00ED6C05"/>
    <w:rsid w:val="00ED6DD7"/>
    <w:rsid w:val="00EE0370"/>
    <w:rsid w:val="00EE0B0B"/>
    <w:rsid w:val="00EE13E9"/>
    <w:rsid w:val="00EE18A6"/>
    <w:rsid w:val="00EE1DFB"/>
    <w:rsid w:val="00EE236A"/>
    <w:rsid w:val="00EE2ADB"/>
    <w:rsid w:val="00EE311D"/>
    <w:rsid w:val="00EE33BB"/>
    <w:rsid w:val="00EE3FBB"/>
    <w:rsid w:val="00EE4F80"/>
    <w:rsid w:val="00EE551D"/>
    <w:rsid w:val="00EE5AF9"/>
    <w:rsid w:val="00EE6574"/>
    <w:rsid w:val="00EE67F6"/>
    <w:rsid w:val="00EE6FDA"/>
    <w:rsid w:val="00EE77B4"/>
    <w:rsid w:val="00EF06A9"/>
    <w:rsid w:val="00EF1479"/>
    <w:rsid w:val="00EF1F7F"/>
    <w:rsid w:val="00EF3167"/>
    <w:rsid w:val="00EF3301"/>
    <w:rsid w:val="00EF5066"/>
    <w:rsid w:val="00EF529F"/>
    <w:rsid w:val="00EF6322"/>
    <w:rsid w:val="00EF6488"/>
    <w:rsid w:val="00EF7FB2"/>
    <w:rsid w:val="00F0050F"/>
    <w:rsid w:val="00F00EA2"/>
    <w:rsid w:val="00F0121E"/>
    <w:rsid w:val="00F01454"/>
    <w:rsid w:val="00F01ADF"/>
    <w:rsid w:val="00F020D9"/>
    <w:rsid w:val="00F020E9"/>
    <w:rsid w:val="00F02888"/>
    <w:rsid w:val="00F046E9"/>
    <w:rsid w:val="00F04BEE"/>
    <w:rsid w:val="00F062EC"/>
    <w:rsid w:val="00F066C2"/>
    <w:rsid w:val="00F06D33"/>
    <w:rsid w:val="00F0735E"/>
    <w:rsid w:val="00F10A40"/>
    <w:rsid w:val="00F10B6C"/>
    <w:rsid w:val="00F11700"/>
    <w:rsid w:val="00F1189B"/>
    <w:rsid w:val="00F11C70"/>
    <w:rsid w:val="00F12C93"/>
    <w:rsid w:val="00F13C4E"/>
    <w:rsid w:val="00F13C81"/>
    <w:rsid w:val="00F14DE8"/>
    <w:rsid w:val="00F154C1"/>
    <w:rsid w:val="00F159A7"/>
    <w:rsid w:val="00F16878"/>
    <w:rsid w:val="00F174B5"/>
    <w:rsid w:val="00F17B74"/>
    <w:rsid w:val="00F17BBF"/>
    <w:rsid w:val="00F214A1"/>
    <w:rsid w:val="00F21CB6"/>
    <w:rsid w:val="00F2269E"/>
    <w:rsid w:val="00F22D93"/>
    <w:rsid w:val="00F2314A"/>
    <w:rsid w:val="00F2397D"/>
    <w:rsid w:val="00F2432C"/>
    <w:rsid w:val="00F24578"/>
    <w:rsid w:val="00F2559D"/>
    <w:rsid w:val="00F274C8"/>
    <w:rsid w:val="00F2750A"/>
    <w:rsid w:val="00F27C63"/>
    <w:rsid w:val="00F30578"/>
    <w:rsid w:val="00F30B96"/>
    <w:rsid w:val="00F3125D"/>
    <w:rsid w:val="00F338D5"/>
    <w:rsid w:val="00F33DE1"/>
    <w:rsid w:val="00F3507D"/>
    <w:rsid w:val="00F352A5"/>
    <w:rsid w:val="00F364E7"/>
    <w:rsid w:val="00F36F41"/>
    <w:rsid w:val="00F37856"/>
    <w:rsid w:val="00F40746"/>
    <w:rsid w:val="00F40E82"/>
    <w:rsid w:val="00F4127A"/>
    <w:rsid w:val="00F43062"/>
    <w:rsid w:val="00F430FA"/>
    <w:rsid w:val="00F43644"/>
    <w:rsid w:val="00F450A3"/>
    <w:rsid w:val="00F4540A"/>
    <w:rsid w:val="00F45ACF"/>
    <w:rsid w:val="00F465C3"/>
    <w:rsid w:val="00F470D7"/>
    <w:rsid w:val="00F50611"/>
    <w:rsid w:val="00F509E3"/>
    <w:rsid w:val="00F514FA"/>
    <w:rsid w:val="00F5262B"/>
    <w:rsid w:val="00F52A35"/>
    <w:rsid w:val="00F53743"/>
    <w:rsid w:val="00F53D50"/>
    <w:rsid w:val="00F54A22"/>
    <w:rsid w:val="00F54FFD"/>
    <w:rsid w:val="00F553A6"/>
    <w:rsid w:val="00F565CA"/>
    <w:rsid w:val="00F576E2"/>
    <w:rsid w:val="00F600DD"/>
    <w:rsid w:val="00F623D1"/>
    <w:rsid w:val="00F633F4"/>
    <w:rsid w:val="00F6361B"/>
    <w:rsid w:val="00F63CFF"/>
    <w:rsid w:val="00F642EE"/>
    <w:rsid w:val="00F64A9A"/>
    <w:rsid w:val="00F65D82"/>
    <w:rsid w:val="00F65ED3"/>
    <w:rsid w:val="00F66FCB"/>
    <w:rsid w:val="00F673A3"/>
    <w:rsid w:val="00F67990"/>
    <w:rsid w:val="00F67E71"/>
    <w:rsid w:val="00F7055D"/>
    <w:rsid w:val="00F7175C"/>
    <w:rsid w:val="00F717AA"/>
    <w:rsid w:val="00F71C34"/>
    <w:rsid w:val="00F72CF4"/>
    <w:rsid w:val="00F72D30"/>
    <w:rsid w:val="00F72DC5"/>
    <w:rsid w:val="00F7496D"/>
    <w:rsid w:val="00F7537F"/>
    <w:rsid w:val="00F7543E"/>
    <w:rsid w:val="00F76057"/>
    <w:rsid w:val="00F760F8"/>
    <w:rsid w:val="00F76EC0"/>
    <w:rsid w:val="00F80590"/>
    <w:rsid w:val="00F810F5"/>
    <w:rsid w:val="00F81C75"/>
    <w:rsid w:val="00F81FC4"/>
    <w:rsid w:val="00F82C94"/>
    <w:rsid w:val="00F84823"/>
    <w:rsid w:val="00F84950"/>
    <w:rsid w:val="00F8522B"/>
    <w:rsid w:val="00F87A9C"/>
    <w:rsid w:val="00F906F1"/>
    <w:rsid w:val="00F91229"/>
    <w:rsid w:val="00F9237A"/>
    <w:rsid w:val="00F92BC3"/>
    <w:rsid w:val="00F92E05"/>
    <w:rsid w:val="00F93D6B"/>
    <w:rsid w:val="00F94831"/>
    <w:rsid w:val="00F94D9E"/>
    <w:rsid w:val="00F95C3A"/>
    <w:rsid w:val="00F964E4"/>
    <w:rsid w:val="00F96A2D"/>
    <w:rsid w:val="00F97494"/>
    <w:rsid w:val="00F97A54"/>
    <w:rsid w:val="00FA0376"/>
    <w:rsid w:val="00FA03F9"/>
    <w:rsid w:val="00FA0B22"/>
    <w:rsid w:val="00FA128B"/>
    <w:rsid w:val="00FA36D7"/>
    <w:rsid w:val="00FA509E"/>
    <w:rsid w:val="00FA6210"/>
    <w:rsid w:val="00FA7D5D"/>
    <w:rsid w:val="00FB1D42"/>
    <w:rsid w:val="00FB239E"/>
    <w:rsid w:val="00FB2475"/>
    <w:rsid w:val="00FB3C4C"/>
    <w:rsid w:val="00FB3D57"/>
    <w:rsid w:val="00FB457C"/>
    <w:rsid w:val="00FB50BB"/>
    <w:rsid w:val="00FB5548"/>
    <w:rsid w:val="00FB587A"/>
    <w:rsid w:val="00FC12DB"/>
    <w:rsid w:val="00FC1CC9"/>
    <w:rsid w:val="00FC2FC3"/>
    <w:rsid w:val="00FC3A8A"/>
    <w:rsid w:val="00FC4B06"/>
    <w:rsid w:val="00FC5247"/>
    <w:rsid w:val="00FC6815"/>
    <w:rsid w:val="00FC6FAB"/>
    <w:rsid w:val="00FC7484"/>
    <w:rsid w:val="00FC7696"/>
    <w:rsid w:val="00FC7DCF"/>
    <w:rsid w:val="00FD077B"/>
    <w:rsid w:val="00FD13C8"/>
    <w:rsid w:val="00FD1424"/>
    <w:rsid w:val="00FD1B46"/>
    <w:rsid w:val="00FD1D14"/>
    <w:rsid w:val="00FD436C"/>
    <w:rsid w:val="00FD46FA"/>
    <w:rsid w:val="00FD4BA2"/>
    <w:rsid w:val="00FD4F80"/>
    <w:rsid w:val="00FD523A"/>
    <w:rsid w:val="00FD546E"/>
    <w:rsid w:val="00FD5F96"/>
    <w:rsid w:val="00FD62FF"/>
    <w:rsid w:val="00FD6AF0"/>
    <w:rsid w:val="00FE01B3"/>
    <w:rsid w:val="00FE184B"/>
    <w:rsid w:val="00FE1F71"/>
    <w:rsid w:val="00FE2439"/>
    <w:rsid w:val="00FE336E"/>
    <w:rsid w:val="00FE3CC5"/>
    <w:rsid w:val="00FE563A"/>
    <w:rsid w:val="00FE7198"/>
    <w:rsid w:val="00FF0E01"/>
    <w:rsid w:val="00FF0F67"/>
    <w:rsid w:val="00FF141C"/>
    <w:rsid w:val="00FF156A"/>
    <w:rsid w:val="00FF1675"/>
    <w:rsid w:val="00FF1D85"/>
    <w:rsid w:val="00FF2346"/>
    <w:rsid w:val="00FF3D34"/>
    <w:rsid w:val="00FF3E3D"/>
    <w:rsid w:val="00FF47AC"/>
    <w:rsid w:val="00FF4B9C"/>
    <w:rsid w:val="00FF4CF2"/>
    <w:rsid w:val="00FF699D"/>
    <w:rsid w:val="00FF6A5D"/>
    <w:rsid w:val="00FF6AC0"/>
    <w:rsid w:val="02D519C7"/>
    <w:rsid w:val="0918F543"/>
    <w:rsid w:val="0C3F01AF"/>
    <w:rsid w:val="0DE03B15"/>
    <w:rsid w:val="0F659F29"/>
    <w:rsid w:val="12A5BFF3"/>
    <w:rsid w:val="12D2C4C9"/>
    <w:rsid w:val="1562EB5F"/>
    <w:rsid w:val="1C157B7B"/>
    <w:rsid w:val="1D42C9B0"/>
    <w:rsid w:val="1F29C2EE"/>
    <w:rsid w:val="228CAF5C"/>
    <w:rsid w:val="22A070B4"/>
    <w:rsid w:val="252E99C6"/>
    <w:rsid w:val="2A030B28"/>
    <w:rsid w:val="2EF8EB0A"/>
    <w:rsid w:val="2F7AF71A"/>
    <w:rsid w:val="2FF625A8"/>
    <w:rsid w:val="3475D6F1"/>
    <w:rsid w:val="3722A8CF"/>
    <w:rsid w:val="3FCF95B5"/>
    <w:rsid w:val="411A8D1C"/>
    <w:rsid w:val="4830690E"/>
    <w:rsid w:val="48F299DC"/>
    <w:rsid w:val="51CEEA6D"/>
    <w:rsid w:val="542F4862"/>
    <w:rsid w:val="54D8F7C4"/>
    <w:rsid w:val="587A0F1F"/>
    <w:rsid w:val="6106E192"/>
    <w:rsid w:val="610EEB19"/>
    <w:rsid w:val="6410CE17"/>
    <w:rsid w:val="65A9E233"/>
    <w:rsid w:val="6ECF6164"/>
    <w:rsid w:val="79B201FE"/>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A00BB0"/>
  <w15:chartTrackingRefBased/>
  <w15:docId w15:val="{CD20E8DC-EE36-4098-9601-4B42955F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Noto Sans"/>
        <w:kern w:val="2"/>
        <w:sz w:val="22"/>
        <w:szCs w:val="22"/>
        <w:lang w:val="en-US"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BFA"/>
    <w:rPr>
      <w:rFonts w:ascii="Arial" w:hAnsi="Arial" w:cs="Noto Sans Display"/>
    </w:rPr>
  </w:style>
  <w:style w:type="paragraph" w:styleId="Heading1">
    <w:name w:val="heading 1"/>
    <w:basedOn w:val="Normal"/>
    <w:next w:val="Normal"/>
    <w:link w:val="Heading1Char"/>
    <w:uiPriority w:val="9"/>
    <w:qFormat/>
    <w:rsid w:val="007264DE"/>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7264DE"/>
    <w:pPr>
      <w:keepNext/>
      <w:keepLines/>
      <w:outlineLvl w:val="1"/>
    </w:pPr>
    <w:rPr>
      <w:rFonts w:eastAsiaTheme="majorEastAsia"/>
      <w:b/>
      <w:color w:val="23B9D6"/>
      <w:sz w:val="24"/>
    </w:rPr>
  </w:style>
  <w:style w:type="paragraph" w:styleId="Heading3">
    <w:name w:val="heading 3"/>
    <w:basedOn w:val="Normal"/>
    <w:next w:val="Normal"/>
    <w:link w:val="Heading3Char"/>
    <w:uiPriority w:val="9"/>
    <w:unhideWhenUsed/>
    <w:qFormat/>
    <w:rsid w:val="007264DE"/>
    <w:pPr>
      <w:keepNext/>
      <w:keepLines/>
      <w:outlineLvl w:val="2"/>
    </w:pPr>
    <w:rPr>
      <w:rFonts w:eastAsiaTheme="majorEastAsia"/>
      <w:b/>
      <w:color w:val="4C4C4C"/>
      <w:sz w:val="24"/>
    </w:rPr>
  </w:style>
  <w:style w:type="paragraph" w:styleId="Heading4">
    <w:name w:val="heading 4"/>
    <w:basedOn w:val="Normal"/>
    <w:next w:val="Normal"/>
    <w:link w:val="Heading4Char"/>
    <w:uiPriority w:val="9"/>
    <w:unhideWhenUsed/>
    <w:qFormat/>
    <w:rsid w:val="00037BB4"/>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037BB4"/>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037BB4"/>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A64CE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64CE4"/>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4CE4"/>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4DE"/>
    <w:rPr>
      <w:rFonts w:ascii="Noto Sans Display" w:eastAsiaTheme="majorEastAsia" w:hAnsi="Noto Sans Display" w:cs="Noto Sans Display"/>
      <w:color w:val="7F7F7F"/>
      <w:sz w:val="72"/>
      <w:szCs w:val="72"/>
    </w:rPr>
  </w:style>
  <w:style w:type="character" w:customStyle="1" w:styleId="Heading2Char">
    <w:name w:val="Heading 2 Char"/>
    <w:basedOn w:val="DefaultParagraphFont"/>
    <w:link w:val="Heading2"/>
    <w:uiPriority w:val="9"/>
    <w:rsid w:val="007264DE"/>
    <w:rPr>
      <w:rFonts w:ascii="Noto Sans Display" w:eastAsiaTheme="majorEastAsia" w:hAnsi="Noto Sans Display" w:cs="Noto Sans Display"/>
      <w:b/>
      <w:color w:val="23B9D6"/>
      <w:sz w:val="24"/>
    </w:rPr>
  </w:style>
  <w:style w:type="character" w:customStyle="1" w:styleId="Heading3Char">
    <w:name w:val="Heading 3 Char"/>
    <w:basedOn w:val="DefaultParagraphFont"/>
    <w:link w:val="Heading3"/>
    <w:uiPriority w:val="9"/>
    <w:rsid w:val="007264DE"/>
    <w:rPr>
      <w:rFonts w:ascii="Noto Sans Display" w:eastAsiaTheme="majorEastAsia" w:hAnsi="Noto Sans Display" w:cs="Noto Sans Display"/>
      <w:b/>
      <w:color w:val="4C4C4C"/>
      <w:sz w:val="24"/>
    </w:rPr>
  </w:style>
  <w:style w:type="paragraph" w:styleId="Header">
    <w:name w:val="header"/>
    <w:basedOn w:val="Normal"/>
    <w:link w:val="HeaderChar"/>
    <w:uiPriority w:val="99"/>
    <w:unhideWhenUsed/>
    <w:rsid w:val="006312A7"/>
    <w:pPr>
      <w:tabs>
        <w:tab w:val="center" w:pos="4680"/>
        <w:tab w:val="right" w:pos="9360"/>
      </w:tabs>
      <w:spacing w:after="0"/>
    </w:p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tabs>
        <w:tab w:val="center" w:pos="4680"/>
        <w:tab w:val="right" w:pos="9360"/>
      </w:tabs>
      <w:spacing w:after="0"/>
    </w:p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037BB4"/>
    <w:rPr>
      <w:rFonts w:ascii="Noto Sans Display" w:eastAsiaTheme="majorEastAsia"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ind w:left="360" w:hanging="360"/>
      <w:contextualSpacing/>
    </w:pPr>
  </w:style>
  <w:style w:type="paragraph" w:styleId="ListBullet">
    <w:name w:val="List Bullet"/>
    <w:basedOn w:val="Normal"/>
    <w:uiPriority w:val="99"/>
    <w:unhideWhenUsed/>
    <w:rsid w:val="008A3958"/>
    <w:pPr>
      <w:numPr>
        <w:numId w:val="1"/>
      </w:numPr>
      <w:spacing w:before="0" w:after="0"/>
      <w:contextualSpacing/>
    </w:pPr>
  </w:style>
  <w:style w:type="paragraph" w:customStyle="1" w:styleId="ColorIndent">
    <w:name w:val="ColorIndent"/>
    <w:basedOn w:val="Normal"/>
    <w:next w:val="Normal"/>
    <w:uiPriority w:val="13"/>
    <w:qFormat/>
    <w:rsid w:val="008A3958"/>
    <w:pPr>
      <w:spacing w:before="0" w:after="0"/>
      <w:ind w:left="1440"/>
    </w:pPr>
    <w:rPr>
      <w:color w:val="00B0F0"/>
      <w:szCs w:val="18"/>
      <w:lang w:val="fr-CH"/>
    </w:rPr>
  </w:style>
  <w:style w:type="paragraph" w:styleId="FootnoteText">
    <w:name w:val="footnote text"/>
    <w:basedOn w:val="Normal"/>
    <w:link w:val="FootnoteTextChar"/>
    <w:uiPriority w:val="99"/>
    <w:unhideWhenUsed/>
    <w:rsid w:val="008A3958"/>
    <w:pPr>
      <w:spacing w:before="0" w:after="0"/>
      <w:ind w:left="1440"/>
    </w:pPr>
    <w:rPr>
      <w:sz w:val="14"/>
      <w:szCs w:val="14"/>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rPr>
      <w:color w:val="A6A6A6"/>
      <w:sz w:val="11"/>
      <w:szCs w:val="11"/>
    </w:rPr>
  </w:style>
  <w:style w:type="paragraph" w:customStyle="1" w:styleId="Legend">
    <w:name w:val="Legend"/>
    <w:basedOn w:val="Normal"/>
    <w:uiPriority w:val="14"/>
    <w:qFormat/>
    <w:rsid w:val="00233291"/>
    <w:pPr>
      <w:spacing w:before="120" w:after="0" w:line="120" w:lineRule="exact"/>
      <w:ind w:left="6480"/>
    </w:pPr>
    <w:rPr>
      <w:sz w:val="14"/>
    </w:rPr>
  </w:style>
  <w:style w:type="paragraph" w:styleId="Title">
    <w:name w:val="Title"/>
    <w:basedOn w:val="Normal"/>
    <w:next w:val="Normal"/>
    <w:link w:val="TitleChar"/>
    <w:uiPriority w:val="11"/>
    <w:qFormat/>
    <w:rsid w:val="00233291"/>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rPr>
      <w:color w:val="00B0F0"/>
    </w:rPr>
  </w:style>
  <w:style w:type="paragraph" w:customStyle="1" w:styleId="BoxList">
    <w:name w:val="Box List"/>
    <w:basedOn w:val="ListBullet"/>
    <w:uiPriority w:val="17"/>
    <w:qFormat/>
    <w:rsid w:val="00A46542"/>
    <w:rPr>
      <w:color w:val="00B0F0"/>
      <w:lang w:val="fr-CH"/>
    </w:rPr>
  </w:style>
  <w:style w:type="character" w:customStyle="1" w:styleId="Heading7Char">
    <w:name w:val="Heading 7 Char"/>
    <w:basedOn w:val="DefaultParagraphFont"/>
    <w:link w:val="Heading7"/>
    <w:uiPriority w:val="9"/>
    <w:semiHidden/>
    <w:rsid w:val="00A64CE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64CE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64CE4"/>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2"/>
    <w:qFormat/>
    <w:rsid w:val="00A64C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2"/>
    <w:rsid w:val="00A64CE4"/>
    <w:rPr>
      <w:rFonts w:asciiTheme="minorHAnsi" w:eastAsiaTheme="majorEastAsia" w:hAnsiTheme="minorHAnsi" w:cstheme="majorBidi"/>
      <w:color w:val="595959" w:themeColor="text1" w:themeTint="A6"/>
      <w:spacing w:val="15"/>
      <w:sz w:val="28"/>
      <w:szCs w:val="28"/>
    </w:rPr>
  </w:style>
  <w:style w:type="paragraph" w:styleId="ListParagraph">
    <w:name w:val="List Paragraph"/>
    <w:basedOn w:val="Normal"/>
    <w:uiPriority w:val="34"/>
    <w:qFormat/>
    <w:rsid w:val="00A64CE4"/>
    <w:pPr>
      <w:ind w:left="720"/>
      <w:contextualSpacing/>
    </w:pPr>
  </w:style>
  <w:style w:type="character" w:styleId="IntenseEmphasis">
    <w:name w:val="Intense Emphasis"/>
    <w:basedOn w:val="DefaultParagraphFont"/>
    <w:uiPriority w:val="21"/>
    <w:qFormat/>
    <w:rsid w:val="00A64CE4"/>
    <w:rPr>
      <w:i/>
      <w:iCs/>
      <w:color w:val="0F4761" w:themeColor="accent1" w:themeShade="BF"/>
    </w:rPr>
  </w:style>
  <w:style w:type="paragraph" w:styleId="IntenseQuote">
    <w:name w:val="Intense Quote"/>
    <w:basedOn w:val="Normal"/>
    <w:next w:val="Normal"/>
    <w:link w:val="IntenseQuoteChar"/>
    <w:uiPriority w:val="30"/>
    <w:qFormat/>
    <w:rsid w:val="00A64C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4CE4"/>
    <w:rPr>
      <w:rFonts w:ascii="Arial" w:hAnsi="Arial" w:cs="Noto Sans Display"/>
      <w:i/>
      <w:iCs/>
      <w:color w:val="0F4761" w:themeColor="accent1" w:themeShade="BF"/>
    </w:rPr>
  </w:style>
  <w:style w:type="character" w:styleId="IntenseReference">
    <w:name w:val="Intense Reference"/>
    <w:basedOn w:val="DefaultParagraphFont"/>
    <w:uiPriority w:val="32"/>
    <w:qFormat/>
    <w:rsid w:val="00A64CE4"/>
    <w:rPr>
      <w:b/>
      <w:bCs/>
      <w:smallCaps/>
      <w:color w:val="0F4761" w:themeColor="accent1" w:themeShade="BF"/>
      <w:spacing w:val="5"/>
    </w:rPr>
  </w:style>
  <w:style w:type="paragraph" w:styleId="Revision">
    <w:name w:val="Revision"/>
    <w:hidden/>
    <w:uiPriority w:val="99"/>
    <w:semiHidden/>
    <w:rsid w:val="00AC0AEE"/>
    <w:pPr>
      <w:spacing w:before="0" w:after="0"/>
    </w:pPr>
    <w:rPr>
      <w:rFonts w:ascii="Arial" w:hAnsi="Arial" w:cs="Noto Sans Display"/>
    </w:rPr>
  </w:style>
  <w:style w:type="character" w:styleId="CommentReference">
    <w:name w:val="annotation reference"/>
    <w:basedOn w:val="DefaultParagraphFont"/>
    <w:uiPriority w:val="99"/>
    <w:unhideWhenUsed/>
    <w:rsid w:val="00C27CE0"/>
    <w:rPr>
      <w:sz w:val="16"/>
      <w:szCs w:val="16"/>
    </w:rPr>
  </w:style>
  <w:style w:type="paragraph" w:styleId="CommentText">
    <w:name w:val="annotation text"/>
    <w:basedOn w:val="Normal"/>
    <w:link w:val="CommentTextChar"/>
    <w:uiPriority w:val="99"/>
    <w:unhideWhenUsed/>
    <w:rsid w:val="00C27CE0"/>
    <w:rPr>
      <w:sz w:val="20"/>
      <w:szCs w:val="20"/>
    </w:rPr>
  </w:style>
  <w:style w:type="character" w:customStyle="1" w:styleId="CommentTextChar">
    <w:name w:val="Comment Text Char"/>
    <w:basedOn w:val="DefaultParagraphFont"/>
    <w:link w:val="CommentText"/>
    <w:uiPriority w:val="99"/>
    <w:rsid w:val="00C27CE0"/>
    <w:rPr>
      <w:rFonts w:ascii="Arial" w:hAnsi="Arial" w:cs="Noto Sans Display"/>
      <w:sz w:val="20"/>
      <w:szCs w:val="20"/>
    </w:rPr>
  </w:style>
  <w:style w:type="paragraph" w:styleId="CommentSubject">
    <w:name w:val="annotation subject"/>
    <w:basedOn w:val="CommentText"/>
    <w:next w:val="CommentText"/>
    <w:link w:val="CommentSubjectChar"/>
    <w:uiPriority w:val="99"/>
    <w:semiHidden/>
    <w:unhideWhenUsed/>
    <w:rsid w:val="00C27CE0"/>
    <w:rPr>
      <w:b/>
      <w:bCs/>
    </w:rPr>
  </w:style>
  <w:style w:type="character" w:customStyle="1" w:styleId="CommentSubjectChar">
    <w:name w:val="Comment Subject Char"/>
    <w:basedOn w:val="CommentTextChar"/>
    <w:link w:val="CommentSubject"/>
    <w:uiPriority w:val="99"/>
    <w:semiHidden/>
    <w:rsid w:val="00C27CE0"/>
    <w:rPr>
      <w:rFonts w:ascii="Arial" w:hAnsi="Arial" w:cs="Noto Sans Display"/>
      <w:b/>
      <w:bCs/>
      <w:sz w:val="20"/>
      <w:szCs w:val="20"/>
    </w:rPr>
  </w:style>
  <w:style w:type="paragraph" w:styleId="TOCHeading">
    <w:name w:val="TOC Heading"/>
    <w:basedOn w:val="Heading1"/>
    <w:next w:val="Normal"/>
    <w:uiPriority w:val="39"/>
    <w:unhideWhenUsed/>
    <w:qFormat/>
    <w:rsid w:val="00535AD3"/>
    <w:pPr>
      <w:spacing w:before="240" w:after="0" w:line="259" w:lineRule="auto"/>
      <w:outlineLvl w:val="9"/>
    </w:pPr>
    <w:rPr>
      <w:rFonts w:asciiTheme="majorHAnsi" w:hAnsiTheme="majorHAnsi" w:cstheme="majorBidi"/>
      <w:color w:val="0F4761" w:themeColor="accent1" w:themeShade="BF"/>
      <w:kern w:val="0"/>
      <w:sz w:val="32"/>
      <w:szCs w:val="32"/>
      <w14:ligatures w14:val="none"/>
    </w:rPr>
  </w:style>
  <w:style w:type="paragraph" w:styleId="TOC1">
    <w:name w:val="toc 1"/>
    <w:basedOn w:val="Normal"/>
    <w:next w:val="Normal"/>
    <w:autoRedefine/>
    <w:uiPriority w:val="39"/>
    <w:unhideWhenUsed/>
    <w:rsid w:val="00F717AA"/>
    <w:pPr>
      <w:tabs>
        <w:tab w:val="right" w:leader="dot" w:pos="9347"/>
      </w:tabs>
      <w:spacing w:after="100"/>
    </w:pPr>
    <w:rPr>
      <w:sz w:val="17"/>
    </w:rPr>
  </w:style>
  <w:style w:type="character" w:styleId="Hyperlink">
    <w:name w:val="Hyperlink"/>
    <w:basedOn w:val="DefaultParagraphFont"/>
    <w:uiPriority w:val="99"/>
    <w:unhideWhenUsed/>
    <w:rsid w:val="00535AD3"/>
    <w:rPr>
      <w:color w:val="467886" w:themeColor="hyperlink"/>
      <w:u w:val="single"/>
    </w:rPr>
  </w:style>
  <w:style w:type="character" w:styleId="FootnoteReference">
    <w:name w:val="footnote reference"/>
    <w:basedOn w:val="DefaultParagraphFont"/>
    <w:uiPriority w:val="99"/>
    <w:unhideWhenUsed/>
    <w:rsid w:val="00535AD3"/>
    <w:rPr>
      <w:vertAlign w:val="superscript"/>
    </w:rPr>
  </w:style>
  <w:style w:type="table" w:styleId="TableGrid">
    <w:name w:val="Table Grid"/>
    <w:basedOn w:val="TableNormal"/>
    <w:rsid w:val="00F76057"/>
    <w:pPr>
      <w:suppressAutoHyphens/>
      <w:spacing w:before="0" w:after="0"/>
    </w:pPr>
    <w:rPr>
      <w:rFonts w:ascii="Times New Roman" w:eastAsia="SimSu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D6C05"/>
    <w:rPr>
      <w:color w:val="605E5C"/>
      <w:shd w:val="clear" w:color="auto" w:fill="E1DFDD"/>
    </w:rPr>
  </w:style>
  <w:style w:type="character" w:styleId="FollowedHyperlink">
    <w:name w:val="FollowedHyperlink"/>
    <w:basedOn w:val="DefaultParagraphFont"/>
    <w:uiPriority w:val="99"/>
    <w:semiHidden/>
    <w:unhideWhenUsed/>
    <w:rsid w:val="004C1557"/>
    <w:rPr>
      <w:color w:val="96607D" w:themeColor="followedHyperlink"/>
      <w:u w:val="single"/>
    </w:rPr>
  </w:style>
  <w:style w:type="paragraph" w:styleId="TOC2">
    <w:name w:val="toc 2"/>
    <w:basedOn w:val="Normal"/>
    <w:next w:val="Normal"/>
    <w:autoRedefine/>
    <w:uiPriority w:val="39"/>
    <w:unhideWhenUsed/>
    <w:rsid w:val="00E1093E"/>
    <w:pPr>
      <w:spacing w:after="100"/>
      <w:ind w:left="220"/>
    </w:pPr>
  </w:style>
  <w:style w:type="paragraph" w:styleId="TOC3">
    <w:name w:val="toc 3"/>
    <w:basedOn w:val="Normal"/>
    <w:next w:val="Normal"/>
    <w:autoRedefine/>
    <w:uiPriority w:val="39"/>
    <w:unhideWhenUsed/>
    <w:rsid w:val="00E1093E"/>
    <w:pPr>
      <w:spacing w:after="100"/>
      <w:ind w:left="440"/>
    </w:pPr>
  </w:style>
  <w:style w:type="paragraph" w:styleId="BodyText">
    <w:name w:val="Body Text"/>
    <w:basedOn w:val="Normal"/>
    <w:link w:val="BodyTextChar"/>
    <w:uiPriority w:val="1"/>
    <w:qFormat/>
    <w:rsid w:val="0031488C"/>
    <w:pPr>
      <w:widowControl w:val="0"/>
      <w:autoSpaceDE w:val="0"/>
      <w:autoSpaceDN w:val="0"/>
      <w:spacing w:before="0" w:after="0"/>
    </w:pPr>
    <w:rPr>
      <w:rFonts w:eastAsia="Arial" w:cs="Arial"/>
      <w:kern w:val="0"/>
      <w:sz w:val="17"/>
      <w:szCs w:val="17"/>
      <w14:ligatures w14:val="none"/>
    </w:rPr>
  </w:style>
  <w:style w:type="character" w:customStyle="1" w:styleId="BodyTextChar">
    <w:name w:val="Body Text Char"/>
    <w:basedOn w:val="DefaultParagraphFont"/>
    <w:link w:val="BodyText"/>
    <w:uiPriority w:val="1"/>
    <w:rsid w:val="0031488C"/>
    <w:rPr>
      <w:rFonts w:ascii="Arial" w:eastAsia="Arial" w:hAnsi="Arial" w:cs="Arial"/>
      <w:kern w:val="0"/>
      <w:sz w:val="17"/>
      <w:szCs w:val="17"/>
      <w14:ligatures w14:val="none"/>
    </w:rPr>
  </w:style>
  <w:style w:type="character" w:customStyle="1" w:styleId="ui-provider">
    <w:name w:val="ui-provider"/>
    <w:basedOn w:val="DefaultParagraphFont"/>
    <w:rsid w:val="00CF773D"/>
  </w:style>
  <w:style w:type="paragraph" w:styleId="BalloonText">
    <w:name w:val="Balloon Text"/>
    <w:basedOn w:val="Normal"/>
    <w:link w:val="BalloonTextChar"/>
    <w:uiPriority w:val="99"/>
    <w:semiHidden/>
    <w:unhideWhenUsed/>
    <w:rsid w:val="000E674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749"/>
    <w:rPr>
      <w:rFonts w:ascii="Segoe UI" w:hAnsi="Segoe UI" w:cs="Segoe UI"/>
      <w:sz w:val="18"/>
      <w:szCs w:val="18"/>
    </w:rPr>
  </w:style>
  <w:style w:type="character" w:styleId="Mention">
    <w:name w:val="Mention"/>
    <w:basedOn w:val="DefaultParagraphFont"/>
    <w:uiPriority w:val="99"/>
    <w:unhideWhenUsed/>
    <w:rsid w:val="00F9237A"/>
    <w:rPr>
      <w:color w:val="2B579A"/>
      <w:shd w:val="clear" w:color="auto" w:fill="E1DFDD"/>
    </w:rPr>
  </w:style>
  <w:style w:type="paragraph" w:styleId="TOC4">
    <w:name w:val="toc 4"/>
    <w:basedOn w:val="Normal"/>
    <w:next w:val="Normal"/>
    <w:autoRedefine/>
    <w:uiPriority w:val="39"/>
    <w:unhideWhenUsed/>
    <w:rsid w:val="00F717AA"/>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5938">
      <w:bodyDiv w:val="1"/>
      <w:marLeft w:val="0"/>
      <w:marRight w:val="0"/>
      <w:marTop w:val="0"/>
      <w:marBottom w:val="0"/>
      <w:divBdr>
        <w:top w:val="none" w:sz="0" w:space="0" w:color="auto"/>
        <w:left w:val="none" w:sz="0" w:space="0" w:color="auto"/>
        <w:bottom w:val="none" w:sz="0" w:space="0" w:color="auto"/>
        <w:right w:val="none" w:sz="0" w:space="0" w:color="auto"/>
      </w:divBdr>
    </w:div>
    <w:div w:id="206457924">
      <w:bodyDiv w:val="1"/>
      <w:marLeft w:val="0"/>
      <w:marRight w:val="0"/>
      <w:marTop w:val="0"/>
      <w:marBottom w:val="0"/>
      <w:divBdr>
        <w:top w:val="none" w:sz="0" w:space="0" w:color="auto"/>
        <w:left w:val="none" w:sz="0" w:space="0" w:color="auto"/>
        <w:bottom w:val="none" w:sz="0" w:space="0" w:color="auto"/>
        <w:right w:val="none" w:sz="0" w:space="0" w:color="auto"/>
      </w:divBdr>
    </w:div>
    <w:div w:id="227501601">
      <w:bodyDiv w:val="1"/>
      <w:marLeft w:val="0"/>
      <w:marRight w:val="0"/>
      <w:marTop w:val="0"/>
      <w:marBottom w:val="0"/>
      <w:divBdr>
        <w:top w:val="none" w:sz="0" w:space="0" w:color="auto"/>
        <w:left w:val="none" w:sz="0" w:space="0" w:color="auto"/>
        <w:bottom w:val="none" w:sz="0" w:space="0" w:color="auto"/>
        <w:right w:val="none" w:sz="0" w:space="0" w:color="auto"/>
      </w:divBdr>
    </w:div>
    <w:div w:id="251160291">
      <w:bodyDiv w:val="1"/>
      <w:marLeft w:val="0"/>
      <w:marRight w:val="0"/>
      <w:marTop w:val="0"/>
      <w:marBottom w:val="0"/>
      <w:divBdr>
        <w:top w:val="none" w:sz="0" w:space="0" w:color="auto"/>
        <w:left w:val="none" w:sz="0" w:space="0" w:color="auto"/>
        <w:bottom w:val="none" w:sz="0" w:space="0" w:color="auto"/>
        <w:right w:val="none" w:sz="0" w:space="0" w:color="auto"/>
      </w:divBdr>
      <w:divsChild>
        <w:div w:id="2065640007">
          <w:marLeft w:val="240"/>
          <w:marRight w:val="0"/>
          <w:marTop w:val="0"/>
          <w:marBottom w:val="0"/>
          <w:divBdr>
            <w:top w:val="none" w:sz="0" w:space="0" w:color="auto"/>
            <w:left w:val="none" w:sz="0" w:space="0" w:color="auto"/>
            <w:bottom w:val="none" w:sz="0" w:space="0" w:color="auto"/>
            <w:right w:val="none" w:sz="0" w:space="0" w:color="auto"/>
          </w:divBdr>
          <w:divsChild>
            <w:div w:id="147285365">
              <w:marLeft w:val="0"/>
              <w:marRight w:val="0"/>
              <w:marTop w:val="0"/>
              <w:marBottom w:val="0"/>
              <w:divBdr>
                <w:top w:val="none" w:sz="0" w:space="0" w:color="auto"/>
                <w:left w:val="none" w:sz="0" w:space="0" w:color="auto"/>
                <w:bottom w:val="none" w:sz="0" w:space="0" w:color="auto"/>
                <w:right w:val="none" w:sz="0" w:space="0" w:color="auto"/>
              </w:divBdr>
              <w:divsChild>
                <w:div w:id="670183362">
                  <w:marLeft w:val="240"/>
                  <w:marRight w:val="0"/>
                  <w:marTop w:val="0"/>
                  <w:marBottom w:val="0"/>
                  <w:divBdr>
                    <w:top w:val="none" w:sz="0" w:space="0" w:color="auto"/>
                    <w:left w:val="none" w:sz="0" w:space="0" w:color="auto"/>
                    <w:bottom w:val="none" w:sz="0" w:space="0" w:color="auto"/>
                    <w:right w:val="none" w:sz="0" w:space="0" w:color="auto"/>
                  </w:divBdr>
                  <w:divsChild>
                    <w:div w:id="434254752">
                      <w:marLeft w:val="0"/>
                      <w:marRight w:val="0"/>
                      <w:marTop w:val="0"/>
                      <w:marBottom w:val="0"/>
                      <w:divBdr>
                        <w:top w:val="none" w:sz="0" w:space="0" w:color="auto"/>
                        <w:left w:val="none" w:sz="0" w:space="0" w:color="auto"/>
                        <w:bottom w:val="none" w:sz="0" w:space="0" w:color="auto"/>
                        <w:right w:val="none" w:sz="0" w:space="0" w:color="auto"/>
                      </w:divBdr>
                      <w:divsChild>
                        <w:div w:id="382217957">
                          <w:marLeft w:val="0"/>
                          <w:marRight w:val="0"/>
                          <w:marTop w:val="0"/>
                          <w:marBottom w:val="0"/>
                          <w:divBdr>
                            <w:top w:val="none" w:sz="0" w:space="0" w:color="auto"/>
                            <w:left w:val="none" w:sz="0" w:space="0" w:color="auto"/>
                            <w:bottom w:val="none" w:sz="0" w:space="0" w:color="auto"/>
                            <w:right w:val="none" w:sz="0" w:space="0" w:color="auto"/>
                          </w:divBdr>
                        </w:div>
                        <w:div w:id="1454321940">
                          <w:marLeft w:val="0"/>
                          <w:marRight w:val="0"/>
                          <w:marTop w:val="0"/>
                          <w:marBottom w:val="0"/>
                          <w:divBdr>
                            <w:top w:val="none" w:sz="0" w:space="0" w:color="auto"/>
                            <w:left w:val="none" w:sz="0" w:space="0" w:color="auto"/>
                            <w:bottom w:val="none" w:sz="0" w:space="0" w:color="auto"/>
                            <w:right w:val="none" w:sz="0" w:space="0" w:color="auto"/>
                          </w:divBdr>
                        </w:div>
                        <w:div w:id="2118257265">
                          <w:marLeft w:val="240"/>
                          <w:marRight w:val="0"/>
                          <w:marTop w:val="0"/>
                          <w:marBottom w:val="0"/>
                          <w:divBdr>
                            <w:top w:val="none" w:sz="0" w:space="0" w:color="auto"/>
                            <w:left w:val="none" w:sz="0" w:space="0" w:color="auto"/>
                            <w:bottom w:val="none" w:sz="0" w:space="0" w:color="auto"/>
                            <w:right w:val="none" w:sz="0" w:space="0" w:color="auto"/>
                          </w:divBdr>
                          <w:divsChild>
                            <w:div w:id="13635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76361">
                  <w:marLeft w:val="0"/>
                  <w:marRight w:val="0"/>
                  <w:marTop w:val="0"/>
                  <w:marBottom w:val="0"/>
                  <w:divBdr>
                    <w:top w:val="none" w:sz="0" w:space="0" w:color="auto"/>
                    <w:left w:val="none" w:sz="0" w:space="0" w:color="auto"/>
                    <w:bottom w:val="none" w:sz="0" w:space="0" w:color="auto"/>
                    <w:right w:val="none" w:sz="0" w:space="0" w:color="auto"/>
                  </w:divBdr>
                </w:div>
                <w:div w:id="2123261197">
                  <w:marLeft w:val="0"/>
                  <w:marRight w:val="0"/>
                  <w:marTop w:val="0"/>
                  <w:marBottom w:val="0"/>
                  <w:divBdr>
                    <w:top w:val="none" w:sz="0" w:space="0" w:color="auto"/>
                    <w:left w:val="none" w:sz="0" w:space="0" w:color="auto"/>
                    <w:bottom w:val="none" w:sz="0" w:space="0" w:color="auto"/>
                    <w:right w:val="none" w:sz="0" w:space="0" w:color="auto"/>
                  </w:divBdr>
                </w:div>
              </w:divsChild>
            </w:div>
            <w:div w:id="1999843595">
              <w:marLeft w:val="0"/>
              <w:marRight w:val="0"/>
              <w:marTop w:val="0"/>
              <w:marBottom w:val="0"/>
              <w:divBdr>
                <w:top w:val="none" w:sz="0" w:space="0" w:color="auto"/>
                <w:left w:val="none" w:sz="0" w:space="0" w:color="auto"/>
                <w:bottom w:val="none" w:sz="0" w:space="0" w:color="auto"/>
                <w:right w:val="none" w:sz="0" w:space="0" w:color="auto"/>
              </w:divBdr>
              <w:divsChild>
                <w:div w:id="1337345179">
                  <w:marLeft w:val="240"/>
                  <w:marRight w:val="0"/>
                  <w:marTop w:val="0"/>
                  <w:marBottom w:val="0"/>
                  <w:divBdr>
                    <w:top w:val="none" w:sz="0" w:space="0" w:color="auto"/>
                    <w:left w:val="none" w:sz="0" w:space="0" w:color="auto"/>
                    <w:bottom w:val="none" w:sz="0" w:space="0" w:color="auto"/>
                    <w:right w:val="none" w:sz="0" w:space="0" w:color="auto"/>
                  </w:divBdr>
                  <w:divsChild>
                    <w:div w:id="30302227">
                      <w:marLeft w:val="0"/>
                      <w:marRight w:val="0"/>
                      <w:marTop w:val="0"/>
                      <w:marBottom w:val="0"/>
                      <w:divBdr>
                        <w:top w:val="none" w:sz="0" w:space="0" w:color="auto"/>
                        <w:left w:val="none" w:sz="0" w:space="0" w:color="auto"/>
                        <w:bottom w:val="none" w:sz="0" w:space="0" w:color="auto"/>
                        <w:right w:val="none" w:sz="0" w:space="0" w:color="auto"/>
                      </w:divBdr>
                      <w:divsChild>
                        <w:div w:id="835457428">
                          <w:marLeft w:val="240"/>
                          <w:marRight w:val="0"/>
                          <w:marTop w:val="0"/>
                          <w:marBottom w:val="0"/>
                          <w:divBdr>
                            <w:top w:val="none" w:sz="0" w:space="0" w:color="auto"/>
                            <w:left w:val="none" w:sz="0" w:space="0" w:color="auto"/>
                            <w:bottom w:val="none" w:sz="0" w:space="0" w:color="auto"/>
                            <w:right w:val="none" w:sz="0" w:space="0" w:color="auto"/>
                          </w:divBdr>
                          <w:divsChild>
                            <w:div w:id="397941900">
                              <w:marLeft w:val="0"/>
                              <w:marRight w:val="0"/>
                              <w:marTop w:val="0"/>
                              <w:marBottom w:val="0"/>
                              <w:divBdr>
                                <w:top w:val="none" w:sz="0" w:space="0" w:color="auto"/>
                                <w:left w:val="none" w:sz="0" w:space="0" w:color="auto"/>
                                <w:bottom w:val="none" w:sz="0" w:space="0" w:color="auto"/>
                                <w:right w:val="none" w:sz="0" w:space="0" w:color="auto"/>
                              </w:divBdr>
                              <w:divsChild>
                                <w:div w:id="1229193224">
                                  <w:marLeft w:val="0"/>
                                  <w:marRight w:val="0"/>
                                  <w:marTop w:val="0"/>
                                  <w:marBottom w:val="0"/>
                                  <w:divBdr>
                                    <w:top w:val="none" w:sz="0" w:space="0" w:color="auto"/>
                                    <w:left w:val="none" w:sz="0" w:space="0" w:color="auto"/>
                                    <w:bottom w:val="none" w:sz="0" w:space="0" w:color="auto"/>
                                    <w:right w:val="none" w:sz="0" w:space="0" w:color="auto"/>
                                  </w:divBdr>
                                </w:div>
                                <w:div w:id="1620259781">
                                  <w:marLeft w:val="0"/>
                                  <w:marRight w:val="0"/>
                                  <w:marTop w:val="0"/>
                                  <w:marBottom w:val="0"/>
                                  <w:divBdr>
                                    <w:top w:val="none" w:sz="0" w:space="0" w:color="auto"/>
                                    <w:left w:val="none" w:sz="0" w:space="0" w:color="auto"/>
                                    <w:bottom w:val="none" w:sz="0" w:space="0" w:color="auto"/>
                                    <w:right w:val="none" w:sz="0" w:space="0" w:color="auto"/>
                                  </w:divBdr>
                                </w:div>
                                <w:div w:id="2050641708">
                                  <w:marLeft w:val="240"/>
                                  <w:marRight w:val="0"/>
                                  <w:marTop w:val="0"/>
                                  <w:marBottom w:val="0"/>
                                  <w:divBdr>
                                    <w:top w:val="none" w:sz="0" w:space="0" w:color="auto"/>
                                    <w:left w:val="none" w:sz="0" w:space="0" w:color="auto"/>
                                    <w:bottom w:val="none" w:sz="0" w:space="0" w:color="auto"/>
                                    <w:right w:val="none" w:sz="0" w:space="0" w:color="auto"/>
                                  </w:divBdr>
                                  <w:divsChild>
                                    <w:div w:id="1547066187">
                                      <w:marLeft w:val="0"/>
                                      <w:marRight w:val="0"/>
                                      <w:marTop w:val="0"/>
                                      <w:marBottom w:val="0"/>
                                      <w:divBdr>
                                        <w:top w:val="none" w:sz="0" w:space="0" w:color="auto"/>
                                        <w:left w:val="none" w:sz="0" w:space="0" w:color="auto"/>
                                        <w:bottom w:val="none" w:sz="0" w:space="0" w:color="auto"/>
                                        <w:right w:val="none" w:sz="0" w:space="0" w:color="auto"/>
                                      </w:divBdr>
                                      <w:divsChild>
                                        <w:div w:id="61106776">
                                          <w:marLeft w:val="240"/>
                                          <w:marRight w:val="0"/>
                                          <w:marTop w:val="0"/>
                                          <w:marBottom w:val="0"/>
                                          <w:divBdr>
                                            <w:top w:val="none" w:sz="0" w:space="0" w:color="auto"/>
                                            <w:left w:val="none" w:sz="0" w:space="0" w:color="auto"/>
                                            <w:bottom w:val="none" w:sz="0" w:space="0" w:color="auto"/>
                                            <w:right w:val="none" w:sz="0" w:space="0" w:color="auto"/>
                                          </w:divBdr>
                                          <w:divsChild>
                                            <w:div w:id="1034235544">
                                              <w:marLeft w:val="0"/>
                                              <w:marRight w:val="0"/>
                                              <w:marTop w:val="0"/>
                                              <w:marBottom w:val="0"/>
                                              <w:divBdr>
                                                <w:top w:val="none" w:sz="0" w:space="0" w:color="auto"/>
                                                <w:left w:val="none" w:sz="0" w:space="0" w:color="auto"/>
                                                <w:bottom w:val="none" w:sz="0" w:space="0" w:color="auto"/>
                                                <w:right w:val="none" w:sz="0" w:space="0" w:color="auto"/>
                                              </w:divBdr>
                                            </w:div>
                                          </w:divsChild>
                                        </w:div>
                                        <w:div w:id="1115829006">
                                          <w:marLeft w:val="0"/>
                                          <w:marRight w:val="0"/>
                                          <w:marTop w:val="0"/>
                                          <w:marBottom w:val="0"/>
                                          <w:divBdr>
                                            <w:top w:val="none" w:sz="0" w:space="0" w:color="auto"/>
                                            <w:left w:val="none" w:sz="0" w:space="0" w:color="auto"/>
                                            <w:bottom w:val="none" w:sz="0" w:space="0" w:color="auto"/>
                                            <w:right w:val="none" w:sz="0" w:space="0" w:color="auto"/>
                                          </w:divBdr>
                                        </w:div>
                                        <w:div w:id="181803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21209">
                              <w:marLeft w:val="0"/>
                              <w:marRight w:val="0"/>
                              <w:marTop w:val="0"/>
                              <w:marBottom w:val="0"/>
                              <w:divBdr>
                                <w:top w:val="none" w:sz="0" w:space="0" w:color="auto"/>
                                <w:left w:val="none" w:sz="0" w:space="0" w:color="auto"/>
                                <w:bottom w:val="none" w:sz="0" w:space="0" w:color="auto"/>
                                <w:right w:val="none" w:sz="0" w:space="0" w:color="auto"/>
                              </w:divBdr>
                              <w:divsChild>
                                <w:div w:id="803080309">
                                  <w:marLeft w:val="0"/>
                                  <w:marRight w:val="0"/>
                                  <w:marTop w:val="0"/>
                                  <w:marBottom w:val="0"/>
                                  <w:divBdr>
                                    <w:top w:val="none" w:sz="0" w:space="0" w:color="auto"/>
                                    <w:left w:val="none" w:sz="0" w:space="0" w:color="auto"/>
                                    <w:bottom w:val="none" w:sz="0" w:space="0" w:color="auto"/>
                                    <w:right w:val="none" w:sz="0" w:space="0" w:color="auto"/>
                                  </w:divBdr>
                                </w:div>
                                <w:div w:id="869298383">
                                  <w:marLeft w:val="240"/>
                                  <w:marRight w:val="0"/>
                                  <w:marTop w:val="0"/>
                                  <w:marBottom w:val="0"/>
                                  <w:divBdr>
                                    <w:top w:val="none" w:sz="0" w:space="0" w:color="auto"/>
                                    <w:left w:val="none" w:sz="0" w:space="0" w:color="auto"/>
                                    <w:bottom w:val="none" w:sz="0" w:space="0" w:color="auto"/>
                                    <w:right w:val="none" w:sz="0" w:space="0" w:color="auto"/>
                                  </w:divBdr>
                                  <w:divsChild>
                                    <w:div w:id="1431202228">
                                      <w:marLeft w:val="0"/>
                                      <w:marRight w:val="0"/>
                                      <w:marTop w:val="0"/>
                                      <w:marBottom w:val="0"/>
                                      <w:divBdr>
                                        <w:top w:val="none" w:sz="0" w:space="0" w:color="auto"/>
                                        <w:left w:val="none" w:sz="0" w:space="0" w:color="auto"/>
                                        <w:bottom w:val="none" w:sz="0" w:space="0" w:color="auto"/>
                                        <w:right w:val="none" w:sz="0" w:space="0" w:color="auto"/>
                                      </w:divBdr>
                                      <w:divsChild>
                                        <w:div w:id="37051872">
                                          <w:marLeft w:val="0"/>
                                          <w:marRight w:val="0"/>
                                          <w:marTop w:val="0"/>
                                          <w:marBottom w:val="0"/>
                                          <w:divBdr>
                                            <w:top w:val="none" w:sz="0" w:space="0" w:color="auto"/>
                                            <w:left w:val="none" w:sz="0" w:space="0" w:color="auto"/>
                                            <w:bottom w:val="none" w:sz="0" w:space="0" w:color="auto"/>
                                            <w:right w:val="none" w:sz="0" w:space="0" w:color="auto"/>
                                          </w:divBdr>
                                        </w:div>
                                        <w:div w:id="224492904">
                                          <w:marLeft w:val="240"/>
                                          <w:marRight w:val="0"/>
                                          <w:marTop w:val="0"/>
                                          <w:marBottom w:val="0"/>
                                          <w:divBdr>
                                            <w:top w:val="none" w:sz="0" w:space="0" w:color="auto"/>
                                            <w:left w:val="none" w:sz="0" w:space="0" w:color="auto"/>
                                            <w:bottom w:val="none" w:sz="0" w:space="0" w:color="auto"/>
                                            <w:right w:val="none" w:sz="0" w:space="0" w:color="auto"/>
                                          </w:divBdr>
                                          <w:divsChild>
                                            <w:div w:id="53743277">
                                              <w:marLeft w:val="0"/>
                                              <w:marRight w:val="0"/>
                                              <w:marTop w:val="0"/>
                                              <w:marBottom w:val="0"/>
                                              <w:divBdr>
                                                <w:top w:val="none" w:sz="0" w:space="0" w:color="auto"/>
                                                <w:left w:val="none" w:sz="0" w:space="0" w:color="auto"/>
                                                <w:bottom w:val="none" w:sz="0" w:space="0" w:color="auto"/>
                                                <w:right w:val="none" w:sz="0" w:space="0" w:color="auto"/>
                                              </w:divBdr>
                                            </w:div>
                                          </w:divsChild>
                                        </w:div>
                                        <w:div w:id="8303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8011">
                                  <w:marLeft w:val="0"/>
                                  <w:marRight w:val="0"/>
                                  <w:marTop w:val="0"/>
                                  <w:marBottom w:val="0"/>
                                  <w:divBdr>
                                    <w:top w:val="none" w:sz="0" w:space="0" w:color="auto"/>
                                    <w:left w:val="none" w:sz="0" w:space="0" w:color="auto"/>
                                    <w:bottom w:val="none" w:sz="0" w:space="0" w:color="auto"/>
                                    <w:right w:val="none" w:sz="0" w:space="0" w:color="auto"/>
                                  </w:divBdr>
                                </w:div>
                              </w:divsChild>
                            </w:div>
                            <w:div w:id="972294339">
                              <w:marLeft w:val="0"/>
                              <w:marRight w:val="0"/>
                              <w:marTop w:val="0"/>
                              <w:marBottom w:val="0"/>
                              <w:divBdr>
                                <w:top w:val="none" w:sz="0" w:space="0" w:color="auto"/>
                                <w:left w:val="none" w:sz="0" w:space="0" w:color="auto"/>
                                <w:bottom w:val="none" w:sz="0" w:space="0" w:color="auto"/>
                                <w:right w:val="none" w:sz="0" w:space="0" w:color="auto"/>
                              </w:divBdr>
                              <w:divsChild>
                                <w:div w:id="576087769">
                                  <w:marLeft w:val="0"/>
                                  <w:marRight w:val="0"/>
                                  <w:marTop w:val="0"/>
                                  <w:marBottom w:val="0"/>
                                  <w:divBdr>
                                    <w:top w:val="none" w:sz="0" w:space="0" w:color="auto"/>
                                    <w:left w:val="none" w:sz="0" w:space="0" w:color="auto"/>
                                    <w:bottom w:val="none" w:sz="0" w:space="0" w:color="auto"/>
                                    <w:right w:val="none" w:sz="0" w:space="0" w:color="auto"/>
                                  </w:divBdr>
                                </w:div>
                                <w:div w:id="966859155">
                                  <w:marLeft w:val="0"/>
                                  <w:marRight w:val="0"/>
                                  <w:marTop w:val="0"/>
                                  <w:marBottom w:val="0"/>
                                  <w:divBdr>
                                    <w:top w:val="none" w:sz="0" w:space="0" w:color="auto"/>
                                    <w:left w:val="none" w:sz="0" w:space="0" w:color="auto"/>
                                    <w:bottom w:val="none" w:sz="0" w:space="0" w:color="auto"/>
                                    <w:right w:val="none" w:sz="0" w:space="0" w:color="auto"/>
                                  </w:divBdr>
                                </w:div>
                                <w:div w:id="2113472237">
                                  <w:marLeft w:val="240"/>
                                  <w:marRight w:val="0"/>
                                  <w:marTop w:val="0"/>
                                  <w:marBottom w:val="0"/>
                                  <w:divBdr>
                                    <w:top w:val="none" w:sz="0" w:space="0" w:color="auto"/>
                                    <w:left w:val="none" w:sz="0" w:space="0" w:color="auto"/>
                                    <w:bottom w:val="none" w:sz="0" w:space="0" w:color="auto"/>
                                    <w:right w:val="none" w:sz="0" w:space="0" w:color="auto"/>
                                  </w:divBdr>
                                  <w:divsChild>
                                    <w:div w:id="502745507">
                                      <w:marLeft w:val="0"/>
                                      <w:marRight w:val="0"/>
                                      <w:marTop w:val="0"/>
                                      <w:marBottom w:val="0"/>
                                      <w:divBdr>
                                        <w:top w:val="none" w:sz="0" w:space="0" w:color="auto"/>
                                        <w:left w:val="none" w:sz="0" w:space="0" w:color="auto"/>
                                        <w:bottom w:val="none" w:sz="0" w:space="0" w:color="auto"/>
                                        <w:right w:val="none" w:sz="0" w:space="0" w:color="auto"/>
                                      </w:divBdr>
                                      <w:divsChild>
                                        <w:div w:id="767237605">
                                          <w:marLeft w:val="0"/>
                                          <w:marRight w:val="0"/>
                                          <w:marTop w:val="0"/>
                                          <w:marBottom w:val="0"/>
                                          <w:divBdr>
                                            <w:top w:val="none" w:sz="0" w:space="0" w:color="auto"/>
                                            <w:left w:val="none" w:sz="0" w:space="0" w:color="auto"/>
                                            <w:bottom w:val="none" w:sz="0" w:space="0" w:color="auto"/>
                                            <w:right w:val="none" w:sz="0" w:space="0" w:color="auto"/>
                                          </w:divBdr>
                                        </w:div>
                                        <w:div w:id="946930215">
                                          <w:marLeft w:val="0"/>
                                          <w:marRight w:val="0"/>
                                          <w:marTop w:val="0"/>
                                          <w:marBottom w:val="0"/>
                                          <w:divBdr>
                                            <w:top w:val="none" w:sz="0" w:space="0" w:color="auto"/>
                                            <w:left w:val="none" w:sz="0" w:space="0" w:color="auto"/>
                                            <w:bottom w:val="none" w:sz="0" w:space="0" w:color="auto"/>
                                            <w:right w:val="none" w:sz="0" w:space="0" w:color="auto"/>
                                          </w:divBdr>
                                        </w:div>
                                        <w:div w:id="1049106615">
                                          <w:marLeft w:val="240"/>
                                          <w:marRight w:val="0"/>
                                          <w:marTop w:val="0"/>
                                          <w:marBottom w:val="0"/>
                                          <w:divBdr>
                                            <w:top w:val="none" w:sz="0" w:space="0" w:color="auto"/>
                                            <w:left w:val="none" w:sz="0" w:space="0" w:color="auto"/>
                                            <w:bottom w:val="none" w:sz="0" w:space="0" w:color="auto"/>
                                            <w:right w:val="none" w:sz="0" w:space="0" w:color="auto"/>
                                          </w:divBdr>
                                          <w:divsChild>
                                            <w:div w:id="184538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043817">
                              <w:marLeft w:val="0"/>
                              <w:marRight w:val="0"/>
                              <w:marTop w:val="0"/>
                              <w:marBottom w:val="0"/>
                              <w:divBdr>
                                <w:top w:val="none" w:sz="0" w:space="0" w:color="auto"/>
                                <w:left w:val="none" w:sz="0" w:space="0" w:color="auto"/>
                                <w:bottom w:val="none" w:sz="0" w:space="0" w:color="auto"/>
                                <w:right w:val="none" w:sz="0" w:space="0" w:color="auto"/>
                              </w:divBdr>
                              <w:divsChild>
                                <w:div w:id="295068262">
                                  <w:marLeft w:val="0"/>
                                  <w:marRight w:val="0"/>
                                  <w:marTop w:val="0"/>
                                  <w:marBottom w:val="0"/>
                                  <w:divBdr>
                                    <w:top w:val="none" w:sz="0" w:space="0" w:color="auto"/>
                                    <w:left w:val="none" w:sz="0" w:space="0" w:color="auto"/>
                                    <w:bottom w:val="none" w:sz="0" w:space="0" w:color="auto"/>
                                    <w:right w:val="none" w:sz="0" w:space="0" w:color="auto"/>
                                  </w:divBdr>
                                </w:div>
                                <w:div w:id="1034499978">
                                  <w:marLeft w:val="0"/>
                                  <w:marRight w:val="0"/>
                                  <w:marTop w:val="0"/>
                                  <w:marBottom w:val="0"/>
                                  <w:divBdr>
                                    <w:top w:val="none" w:sz="0" w:space="0" w:color="auto"/>
                                    <w:left w:val="none" w:sz="0" w:space="0" w:color="auto"/>
                                    <w:bottom w:val="none" w:sz="0" w:space="0" w:color="auto"/>
                                    <w:right w:val="none" w:sz="0" w:space="0" w:color="auto"/>
                                  </w:divBdr>
                                </w:div>
                                <w:div w:id="1493180867">
                                  <w:marLeft w:val="240"/>
                                  <w:marRight w:val="0"/>
                                  <w:marTop w:val="0"/>
                                  <w:marBottom w:val="0"/>
                                  <w:divBdr>
                                    <w:top w:val="none" w:sz="0" w:space="0" w:color="auto"/>
                                    <w:left w:val="none" w:sz="0" w:space="0" w:color="auto"/>
                                    <w:bottom w:val="none" w:sz="0" w:space="0" w:color="auto"/>
                                    <w:right w:val="none" w:sz="0" w:space="0" w:color="auto"/>
                                  </w:divBdr>
                                  <w:divsChild>
                                    <w:div w:id="1644507825">
                                      <w:marLeft w:val="0"/>
                                      <w:marRight w:val="0"/>
                                      <w:marTop w:val="0"/>
                                      <w:marBottom w:val="0"/>
                                      <w:divBdr>
                                        <w:top w:val="none" w:sz="0" w:space="0" w:color="auto"/>
                                        <w:left w:val="none" w:sz="0" w:space="0" w:color="auto"/>
                                        <w:bottom w:val="none" w:sz="0" w:space="0" w:color="auto"/>
                                        <w:right w:val="none" w:sz="0" w:space="0" w:color="auto"/>
                                      </w:divBdr>
                                      <w:divsChild>
                                        <w:div w:id="611281438">
                                          <w:marLeft w:val="240"/>
                                          <w:marRight w:val="0"/>
                                          <w:marTop w:val="0"/>
                                          <w:marBottom w:val="0"/>
                                          <w:divBdr>
                                            <w:top w:val="none" w:sz="0" w:space="0" w:color="auto"/>
                                            <w:left w:val="none" w:sz="0" w:space="0" w:color="auto"/>
                                            <w:bottom w:val="none" w:sz="0" w:space="0" w:color="auto"/>
                                            <w:right w:val="none" w:sz="0" w:space="0" w:color="auto"/>
                                          </w:divBdr>
                                          <w:divsChild>
                                            <w:div w:id="1998263382">
                                              <w:marLeft w:val="0"/>
                                              <w:marRight w:val="0"/>
                                              <w:marTop w:val="0"/>
                                              <w:marBottom w:val="0"/>
                                              <w:divBdr>
                                                <w:top w:val="none" w:sz="0" w:space="0" w:color="auto"/>
                                                <w:left w:val="none" w:sz="0" w:space="0" w:color="auto"/>
                                                <w:bottom w:val="none" w:sz="0" w:space="0" w:color="auto"/>
                                                <w:right w:val="none" w:sz="0" w:space="0" w:color="auto"/>
                                              </w:divBdr>
                                            </w:div>
                                          </w:divsChild>
                                        </w:div>
                                        <w:div w:id="795752865">
                                          <w:marLeft w:val="0"/>
                                          <w:marRight w:val="0"/>
                                          <w:marTop w:val="0"/>
                                          <w:marBottom w:val="0"/>
                                          <w:divBdr>
                                            <w:top w:val="none" w:sz="0" w:space="0" w:color="auto"/>
                                            <w:left w:val="none" w:sz="0" w:space="0" w:color="auto"/>
                                            <w:bottom w:val="none" w:sz="0" w:space="0" w:color="auto"/>
                                            <w:right w:val="none" w:sz="0" w:space="0" w:color="auto"/>
                                          </w:divBdr>
                                        </w:div>
                                        <w:div w:id="21031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24097">
                              <w:marLeft w:val="0"/>
                              <w:marRight w:val="0"/>
                              <w:marTop w:val="0"/>
                              <w:marBottom w:val="0"/>
                              <w:divBdr>
                                <w:top w:val="none" w:sz="0" w:space="0" w:color="auto"/>
                                <w:left w:val="none" w:sz="0" w:space="0" w:color="auto"/>
                                <w:bottom w:val="none" w:sz="0" w:space="0" w:color="auto"/>
                                <w:right w:val="none" w:sz="0" w:space="0" w:color="auto"/>
                              </w:divBdr>
                              <w:divsChild>
                                <w:div w:id="277299276">
                                  <w:marLeft w:val="0"/>
                                  <w:marRight w:val="0"/>
                                  <w:marTop w:val="0"/>
                                  <w:marBottom w:val="0"/>
                                  <w:divBdr>
                                    <w:top w:val="none" w:sz="0" w:space="0" w:color="auto"/>
                                    <w:left w:val="none" w:sz="0" w:space="0" w:color="auto"/>
                                    <w:bottom w:val="none" w:sz="0" w:space="0" w:color="auto"/>
                                    <w:right w:val="none" w:sz="0" w:space="0" w:color="auto"/>
                                  </w:divBdr>
                                </w:div>
                                <w:div w:id="737896699">
                                  <w:marLeft w:val="240"/>
                                  <w:marRight w:val="0"/>
                                  <w:marTop w:val="0"/>
                                  <w:marBottom w:val="0"/>
                                  <w:divBdr>
                                    <w:top w:val="none" w:sz="0" w:space="0" w:color="auto"/>
                                    <w:left w:val="none" w:sz="0" w:space="0" w:color="auto"/>
                                    <w:bottom w:val="none" w:sz="0" w:space="0" w:color="auto"/>
                                    <w:right w:val="none" w:sz="0" w:space="0" w:color="auto"/>
                                  </w:divBdr>
                                  <w:divsChild>
                                    <w:div w:id="1576084640">
                                      <w:marLeft w:val="0"/>
                                      <w:marRight w:val="0"/>
                                      <w:marTop w:val="0"/>
                                      <w:marBottom w:val="0"/>
                                      <w:divBdr>
                                        <w:top w:val="none" w:sz="0" w:space="0" w:color="auto"/>
                                        <w:left w:val="none" w:sz="0" w:space="0" w:color="auto"/>
                                        <w:bottom w:val="none" w:sz="0" w:space="0" w:color="auto"/>
                                        <w:right w:val="none" w:sz="0" w:space="0" w:color="auto"/>
                                      </w:divBdr>
                                      <w:divsChild>
                                        <w:div w:id="203490349">
                                          <w:marLeft w:val="0"/>
                                          <w:marRight w:val="0"/>
                                          <w:marTop w:val="0"/>
                                          <w:marBottom w:val="0"/>
                                          <w:divBdr>
                                            <w:top w:val="none" w:sz="0" w:space="0" w:color="auto"/>
                                            <w:left w:val="none" w:sz="0" w:space="0" w:color="auto"/>
                                            <w:bottom w:val="none" w:sz="0" w:space="0" w:color="auto"/>
                                            <w:right w:val="none" w:sz="0" w:space="0" w:color="auto"/>
                                          </w:divBdr>
                                        </w:div>
                                        <w:div w:id="1052536235">
                                          <w:marLeft w:val="0"/>
                                          <w:marRight w:val="0"/>
                                          <w:marTop w:val="0"/>
                                          <w:marBottom w:val="0"/>
                                          <w:divBdr>
                                            <w:top w:val="none" w:sz="0" w:space="0" w:color="auto"/>
                                            <w:left w:val="none" w:sz="0" w:space="0" w:color="auto"/>
                                            <w:bottom w:val="none" w:sz="0" w:space="0" w:color="auto"/>
                                            <w:right w:val="none" w:sz="0" w:space="0" w:color="auto"/>
                                          </w:divBdr>
                                        </w:div>
                                        <w:div w:id="1789471588">
                                          <w:marLeft w:val="240"/>
                                          <w:marRight w:val="0"/>
                                          <w:marTop w:val="0"/>
                                          <w:marBottom w:val="0"/>
                                          <w:divBdr>
                                            <w:top w:val="none" w:sz="0" w:space="0" w:color="auto"/>
                                            <w:left w:val="none" w:sz="0" w:space="0" w:color="auto"/>
                                            <w:bottom w:val="none" w:sz="0" w:space="0" w:color="auto"/>
                                            <w:right w:val="none" w:sz="0" w:space="0" w:color="auto"/>
                                          </w:divBdr>
                                          <w:divsChild>
                                            <w:div w:id="11939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474709">
                                  <w:marLeft w:val="0"/>
                                  <w:marRight w:val="0"/>
                                  <w:marTop w:val="0"/>
                                  <w:marBottom w:val="0"/>
                                  <w:divBdr>
                                    <w:top w:val="none" w:sz="0" w:space="0" w:color="auto"/>
                                    <w:left w:val="none" w:sz="0" w:space="0" w:color="auto"/>
                                    <w:bottom w:val="none" w:sz="0" w:space="0" w:color="auto"/>
                                    <w:right w:val="none" w:sz="0" w:space="0" w:color="auto"/>
                                  </w:divBdr>
                                </w:div>
                              </w:divsChild>
                            </w:div>
                            <w:div w:id="1132282426">
                              <w:marLeft w:val="0"/>
                              <w:marRight w:val="0"/>
                              <w:marTop w:val="0"/>
                              <w:marBottom w:val="0"/>
                              <w:divBdr>
                                <w:top w:val="none" w:sz="0" w:space="0" w:color="auto"/>
                                <w:left w:val="none" w:sz="0" w:space="0" w:color="auto"/>
                                <w:bottom w:val="none" w:sz="0" w:space="0" w:color="auto"/>
                                <w:right w:val="none" w:sz="0" w:space="0" w:color="auto"/>
                              </w:divBdr>
                              <w:divsChild>
                                <w:div w:id="68819965">
                                  <w:marLeft w:val="0"/>
                                  <w:marRight w:val="0"/>
                                  <w:marTop w:val="0"/>
                                  <w:marBottom w:val="0"/>
                                  <w:divBdr>
                                    <w:top w:val="none" w:sz="0" w:space="0" w:color="auto"/>
                                    <w:left w:val="none" w:sz="0" w:space="0" w:color="auto"/>
                                    <w:bottom w:val="none" w:sz="0" w:space="0" w:color="auto"/>
                                    <w:right w:val="none" w:sz="0" w:space="0" w:color="auto"/>
                                  </w:divBdr>
                                </w:div>
                                <w:div w:id="1400591542">
                                  <w:marLeft w:val="0"/>
                                  <w:marRight w:val="0"/>
                                  <w:marTop w:val="0"/>
                                  <w:marBottom w:val="0"/>
                                  <w:divBdr>
                                    <w:top w:val="none" w:sz="0" w:space="0" w:color="auto"/>
                                    <w:left w:val="none" w:sz="0" w:space="0" w:color="auto"/>
                                    <w:bottom w:val="none" w:sz="0" w:space="0" w:color="auto"/>
                                    <w:right w:val="none" w:sz="0" w:space="0" w:color="auto"/>
                                  </w:divBdr>
                                </w:div>
                                <w:div w:id="1527788137">
                                  <w:marLeft w:val="240"/>
                                  <w:marRight w:val="0"/>
                                  <w:marTop w:val="0"/>
                                  <w:marBottom w:val="0"/>
                                  <w:divBdr>
                                    <w:top w:val="none" w:sz="0" w:space="0" w:color="auto"/>
                                    <w:left w:val="none" w:sz="0" w:space="0" w:color="auto"/>
                                    <w:bottom w:val="none" w:sz="0" w:space="0" w:color="auto"/>
                                    <w:right w:val="none" w:sz="0" w:space="0" w:color="auto"/>
                                  </w:divBdr>
                                  <w:divsChild>
                                    <w:div w:id="1686127219">
                                      <w:marLeft w:val="0"/>
                                      <w:marRight w:val="0"/>
                                      <w:marTop w:val="0"/>
                                      <w:marBottom w:val="0"/>
                                      <w:divBdr>
                                        <w:top w:val="none" w:sz="0" w:space="0" w:color="auto"/>
                                        <w:left w:val="none" w:sz="0" w:space="0" w:color="auto"/>
                                        <w:bottom w:val="none" w:sz="0" w:space="0" w:color="auto"/>
                                        <w:right w:val="none" w:sz="0" w:space="0" w:color="auto"/>
                                      </w:divBdr>
                                      <w:divsChild>
                                        <w:div w:id="141893984">
                                          <w:marLeft w:val="0"/>
                                          <w:marRight w:val="0"/>
                                          <w:marTop w:val="0"/>
                                          <w:marBottom w:val="0"/>
                                          <w:divBdr>
                                            <w:top w:val="none" w:sz="0" w:space="0" w:color="auto"/>
                                            <w:left w:val="none" w:sz="0" w:space="0" w:color="auto"/>
                                            <w:bottom w:val="none" w:sz="0" w:space="0" w:color="auto"/>
                                            <w:right w:val="none" w:sz="0" w:space="0" w:color="auto"/>
                                          </w:divBdr>
                                        </w:div>
                                        <w:div w:id="678040644">
                                          <w:marLeft w:val="240"/>
                                          <w:marRight w:val="0"/>
                                          <w:marTop w:val="0"/>
                                          <w:marBottom w:val="0"/>
                                          <w:divBdr>
                                            <w:top w:val="none" w:sz="0" w:space="0" w:color="auto"/>
                                            <w:left w:val="none" w:sz="0" w:space="0" w:color="auto"/>
                                            <w:bottom w:val="none" w:sz="0" w:space="0" w:color="auto"/>
                                            <w:right w:val="none" w:sz="0" w:space="0" w:color="auto"/>
                                          </w:divBdr>
                                          <w:divsChild>
                                            <w:div w:id="1087582142">
                                              <w:marLeft w:val="0"/>
                                              <w:marRight w:val="0"/>
                                              <w:marTop w:val="0"/>
                                              <w:marBottom w:val="0"/>
                                              <w:divBdr>
                                                <w:top w:val="none" w:sz="0" w:space="0" w:color="auto"/>
                                                <w:left w:val="none" w:sz="0" w:space="0" w:color="auto"/>
                                                <w:bottom w:val="none" w:sz="0" w:space="0" w:color="auto"/>
                                                <w:right w:val="none" w:sz="0" w:space="0" w:color="auto"/>
                                              </w:divBdr>
                                            </w:div>
                                          </w:divsChild>
                                        </w:div>
                                        <w:div w:id="15486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770213">
                              <w:marLeft w:val="0"/>
                              <w:marRight w:val="0"/>
                              <w:marTop w:val="0"/>
                              <w:marBottom w:val="0"/>
                              <w:divBdr>
                                <w:top w:val="none" w:sz="0" w:space="0" w:color="auto"/>
                                <w:left w:val="none" w:sz="0" w:space="0" w:color="auto"/>
                                <w:bottom w:val="none" w:sz="0" w:space="0" w:color="auto"/>
                                <w:right w:val="none" w:sz="0" w:space="0" w:color="auto"/>
                              </w:divBdr>
                              <w:divsChild>
                                <w:div w:id="502745118">
                                  <w:marLeft w:val="240"/>
                                  <w:marRight w:val="0"/>
                                  <w:marTop w:val="0"/>
                                  <w:marBottom w:val="0"/>
                                  <w:divBdr>
                                    <w:top w:val="none" w:sz="0" w:space="0" w:color="auto"/>
                                    <w:left w:val="none" w:sz="0" w:space="0" w:color="auto"/>
                                    <w:bottom w:val="none" w:sz="0" w:space="0" w:color="auto"/>
                                    <w:right w:val="none" w:sz="0" w:space="0" w:color="auto"/>
                                  </w:divBdr>
                                  <w:divsChild>
                                    <w:div w:id="1537280615">
                                      <w:marLeft w:val="0"/>
                                      <w:marRight w:val="0"/>
                                      <w:marTop w:val="0"/>
                                      <w:marBottom w:val="0"/>
                                      <w:divBdr>
                                        <w:top w:val="none" w:sz="0" w:space="0" w:color="auto"/>
                                        <w:left w:val="none" w:sz="0" w:space="0" w:color="auto"/>
                                        <w:bottom w:val="none" w:sz="0" w:space="0" w:color="auto"/>
                                        <w:right w:val="none" w:sz="0" w:space="0" w:color="auto"/>
                                      </w:divBdr>
                                      <w:divsChild>
                                        <w:div w:id="675767529">
                                          <w:marLeft w:val="0"/>
                                          <w:marRight w:val="0"/>
                                          <w:marTop w:val="0"/>
                                          <w:marBottom w:val="0"/>
                                          <w:divBdr>
                                            <w:top w:val="none" w:sz="0" w:space="0" w:color="auto"/>
                                            <w:left w:val="none" w:sz="0" w:space="0" w:color="auto"/>
                                            <w:bottom w:val="none" w:sz="0" w:space="0" w:color="auto"/>
                                            <w:right w:val="none" w:sz="0" w:space="0" w:color="auto"/>
                                          </w:divBdr>
                                        </w:div>
                                        <w:div w:id="1542324856">
                                          <w:marLeft w:val="0"/>
                                          <w:marRight w:val="0"/>
                                          <w:marTop w:val="0"/>
                                          <w:marBottom w:val="0"/>
                                          <w:divBdr>
                                            <w:top w:val="none" w:sz="0" w:space="0" w:color="auto"/>
                                            <w:left w:val="none" w:sz="0" w:space="0" w:color="auto"/>
                                            <w:bottom w:val="none" w:sz="0" w:space="0" w:color="auto"/>
                                            <w:right w:val="none" w:sz="0" w:space="0" w:color="auto"/>
                                          </w:divBdr>
                                        </w:div>
                                        <w:div w:id="2124568083">
                                          <w:marLeft w:val="240"/>
                                          <w:marRight w:val="0"/>
                                          <w:marTop w:val="0"/>
                                          <w:marBottom w:val="0"/>
                                          <w:divBdr>
                                            <w:top w:val="none" w:sz="0" w:space="0" w:color="auto"/>
                                            <w:left w:val="none" w:sz="0" w:space="0" w:color="auto"/>
                                            <w:bottom w:val="none" w:sz="0" w:space="0" w:color="auto"/>
                                            <w:right w:val="none" w:sz="0" w:space="0" w:color="auto"/>
                                          </w:divBdr>
                                          <w:divsChild>
                                            <w:div w:id="12234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99851">
                                  <w:marLeft w:val="0"/>
                                  <w:marRight w:val="0"/>
                                  <w:marTop w:val="0"/>
                                  <w:marBottom w:val="0"/>
                                  <w:divBdr>
                                    <w:top w:val="none" w:sz="0" w:space="0" w:color="auto"/>
                                    <w:left w:val="none" w:sz="0" w:space="0" w:color="auto"/>
                                    <w:bottom w:val="none" w:sz="0" w:space="0" w:color="auto"/>
                                    <w:right w:val="none" w:sz="0" w:space="0" w:color="auto"/>
                                  </w:divBdr>
                                </w:div>
                                <w:div w:id="1706366496">
                                  <w:marLeft w:val="0"/>
                                  <w:marRight w:val="0"/>
                                  <w:marTop w:val="0"/>
                                  <w:marBottom w:val="0"/>
                                  <w:divBdr>
                                    <w:top w:val="none" w:sz="0" w:space="0" w:color="auto"/>
                                    <w:left w:val="none" w:sz="0" w:space="0" w:color="auto"/>
                                    <w:bottom w:val="none" w:sz="0" w:space="0" w:color="auto"/>
                                    <w:right w:val="none" w:sz="0" w:space="0" w:color="auto"/>
                                  </w:divBdr>
                                </w:div>
                              </w:divsChild>
                            </w:div>
                            <w:div w:id="1212352371">
                              <w:marLeft w:val="0"/>
                              <w:marRight w:val="0"/>
                              <w:marTop w:val="0"/>
                              <w:marBottom w:val="0"/>
                              <w:divBdr>
                                <w:top w:val="none" w:sz="0" w:space="0" w:color="auto"/>
                                <w:left w:val="none" w:sz="0" w:space="0" w:color="auto"/>
                                <w:bottom w:val="none" w:sz="0" w:space="0" w:color="auto"/>
                                <w:right w:val="none" w:sz="0" w:space="0" w:color="auto"/>
                              </w:divBdr>
                              <w:divsChild>
                                <w:div w:id="840896683">
                                  <w:marLeft w:val="0"/>
                                  <w:marRight w:val="0"/>
                                  <w:marTop w:val="0"/>
                                  <w:marBottom w:val="0"/>
                                  <w:divBdr>
                                    <w:top w:val="none" w:sz="0" w:space="0" w:color="auto"/>
                                    <w:left w:val="none" w:sz="0" w:space="0" w:color="auto"/>
                                    <w:bottom w:val="none" w:sz="0" w:space="0" w:color="auto"/>
                                    <w:right w:val="none" w:sz="0" w:space="0" w:color="auto"/>
                                  </w:divBdr>
                                </w:div>
                                <w:div w:id="1230654933">
                                  <w:marLeft w:val="240"/>
                                  <w:marRight w:val="0"/>
                                  <w:marTop w:val="0"/>
                                  <w:marBottom w:val="0"/>
                                  <w:divBdr>
                                    <w:top w:val="none" w:sz="0" w:space="0" w:color="auto"/>
                                    <w:left w:val="none" w:sz="0" w:space="0" w:color="auto"/>
                                    <w:bottom w:val="none" w:sz="0" w:space="0" w:color="auto"/>
                                    <w:right w:val="none" w:sz="0" w:space="0" w:color="auto"/>
                                  </w:divBdr>
                                  <w:divsChild>
                                    <w:div w:id="232086216">
                                      <w:marLeft w:val="0"/>
                                      <w:marRight w:val="0"/>
                                      <w:marTop w:val="0"/>
                                      <w:marBottom w:val="0"/>
                                      <w:divBdr>
                                        <w:top w:val="none" w:sz="0" w:space="0" w:color="auto"/>
                                        <w:left w:val="none" w:sz="0" w:space="0" w:color="auto"/>
                                        <w:bottom w:val="none" w:sz="0" w:space="0" w:color="auto"/>
                                        <w:right w:val="none" w:sz="0" w:space="0" w:color="auto"/>
                                      </w:divBdr>
                                      <w:divsChild>
                                        <w:div w:id="562372684">
                                          <w:marLeft w:val="0"/>
                                          <w:marRight w:val="0"/>
                                          <w:marTop w:val="0"/>
                                          <w:marBottom w:val="0"/>
                                          <w:divBdr>
                                            <w:top w:val="none" w:sz="0" w:space="0" w:color="auto"/>
                                            <w:left w:val="none" w:sz="0" w:space="0" w:color="auto"/>
                                            <w:bottom w:val="none" w:sz="0" w:space="0" w:color="auto"/>
                                            <w:right w:val="none" w:sz="0" w:space="0" w:color="auto"/>
                                          </w:divBdr>
                                        </w:div>
                                        <w:div w:id="1380207051">
                                          <w:marLeft w:val="240"/>
                                          <w:marRight w:val="0"/>
                                          <w:marTop w:val="0"/>
                                          <w:marBottom w:val="0"/>
                                          <w:divBdr>
                                            <w:top w:val="none" w:sz="0" w:space="0" w:color="auto"/>
                                            <w:left w:val="none" w:sz="0" w:space="0" w:color="auto"/>
                                            <w:bottom w:val="none" w:sz="0" w:space="0" w:color="auto"/>
                                            <w:right w:val="none" w:sz="0" w:space="0" w:color="auto"/>
                                          </w:divBdr>
                                          <w:divsChild>
                                            <w:div w:id="568468638">
                                              <w:marLeft w:val="0"/>
                                              <w:marRight w:val="0"/>
                                              <w:marTop w:val="0"/>
                                              <w:marBottom w:val="0"/>
                                              <w:divBdr>
                                                <w:top w:val="none" w:sz="0" w:space="0" w:color="auto"/>
                                                <w:left w:val="none" w:sz="0" w:space="0" w:color="auto"/>
                                                <w:bottom w:val="none" w:sz="0" w:space="0" w:color="auto"/>
                                                <w:right w:val="none" w:sz="0" w:space="0" w:color="auto"/>
                                              </w:divBdr>
                                            </w:div>
                                          </w:divsChild>
                                        </w:div>
                                        <w:div w:id="193674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81557">
                                  <w:marLeft w:val="0"/>
                                  <w:marRight w:val="0"/>
                                  <w:marTop w:val="0"/>
                                  <w:marBottom w:val="0"/>
                                  <w:divBdr>
                                    <w:top w:val="none" w:sz="0" w:space="0" w:color="auto"/>
                                    <w:left w:val="none" w:sz="0" w:space="0" w:color="auto"/>
                                    <w:bottom w:val="none" w:sz="0" w:space="0" w:color="auto"/>
                                    <w:right w:val="none" w:sz="0" w:space="0" w:color="auto"/>
                                  </w:divBdr>
                                </w:div>
                              </w:divsChild>
                            </w:div>
                            <w:div w:id="1228764006">
                              <w:marLeft w:val="0"/>
                              <w:marRight w:val="0"/>
                              <w:marTop w:val="0"/>
                              <w:marBottom w:val="0"/>
                              <w:divBdr>
                                <w:top w:val="none" w:sz="0" w:space="0" w:color="auto"/>
                                <w:left w:val="none" w:sz="0" w:space="0" w:color="auto"/>
                                <w:bottom w:val="none" w:sz="0" w:space="0" w:color="auto"/>
                                <w:right w:val="none" w:sz="0" w:space="0" w:color="auto"/>
                              </w:divBdr>
                              <w:divsChild>
                                <w:div w:id="598296141">
                                  <w:marLeft w:val="240"/>
                                  <w:marRight w:val="0"/>
                                  <w:marTop w:val="0"/>
                                  <w:marBottom w:val="0"/>
                                  <w:divBdr>
                                    <w:top w:val="none" w:sz="0" w:space="0" w:color="auto"/>
                                    <w:left w:val="none" w:sz="0" w:space="0" w:color="auto"/>
                                    <w:bottom w:val="none" w:sz="0" w:space="0" w:color="auto"/>
                                    <w:right w:val="none" w:sz="0" w:space="0" w:color="auto"/>
                                  </w:divBdr>
                                  <w:divsChild>
                                    <w:div w:id="1526166967">
                                      <w:marLeft w:val="0"/>
                                      <w:marRight w:val="0"/>
                                      <w:marTop w:val="0"/>
                                      <w:marBottom w:val="0"/>
                                      <w:divBdr>
                                        <w:top w:val="none" w:sz="0" w:space="0" w:color="auto"/>
                                        <w:left w:val="none" w:sz="0" w:space="0" w:color="auto"/>
                                        <w:bottom w:val="none" w:sz="0" w:space="0" w:color="auto"/>
                                        <w:right w:val="none" w:sz="0" w:space="0" w:color="auto"/>
                                      </w:divBdr>
                                      <w:divsChild>
                                        <w:div w:id="160242308">
                                          <w:marLeft w:val="0"/>
                                          <w:marRight w:val="0"/>
                                          <w:marTop w:val="0"/>
                                          <w:marBottom w:val="0"/>
                                          <w:divBdr>
                                            <w:top w:val="none" w:sz="0" w:space="0" w:color="auto"/>
                                            <w:left w:val="none" w:sz="0" w:space="0" w:color="auto"/>
                                            <w:bottom w:val="none" w:sz="0" w:space="0" w:color="auto"/>
                                            <w:right w:val="none" w:sz="0" w:space="0" w:color="auto"/>
                                          </w:divBdr>
                                        </w:div>
                                        <w:div w:id="842629006">
                                          <w:marLeft w:val="240"/>
                                          <w:marRight w:val="0"/>
                                          <w:marTop w:val="0"/>
                                          <w:marBottom w:val="0"/>
                                          <w:divBdr>
                                            <w:top w:val="none" w:sz="0" w:space="0" w:color="auto"/>
                                            <w:left w:val="none" w:sz="0" w:space="0" w:color="auto"/>
                                            <w:bottom w:val="none" w:sz="0" w:space="0" w:color="auto"/>
                                            <w:right w:val="none" w:sz="0" w:space="0" w:color="auto"/>
                                          </w:divBdr>
                                          <w:divsChild>
                                            <w:div w:id="1254128683">
                                              <w:marLeft w:val="0"/>
                                              <w:marRight w:val="0"/>
                                              <w:marTop w:val="0"/>
                                              <w:marBottom w:val="0"/>
                                              <w:divBdr>
                                                <w:top w:val="none" w:sz="0" w:space="0" w:color="auto"/>
                                                <w:left w:val="none" w:sz="0" w:space="0" w:color="auto"/>
                                                <w:bottom w:val="none" w:sz="0" w:space="0" w:color="auto"/>
                                                <w:right w:val="none" w:sz="0" w:space="0" w:color="auto"/>
                                              </w:divBdr>
                                            </w:div>
                                          </w:divsChild>
                                        </w:div>
                                        <w:div w:id="133807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03878">
                                  <w:marLeft w:val="0"/>
                                  <w:marRight w:val="0"/>
                                  <w:marTop w:val="0"/>
                                  <w:marBottom w:val="0"/>
                                  <w:divBdr>
                                    <w:top w:val="none" w:sz="0" w:space="0" w:color="auto"/>
                                    <w:left w:val="none" w:sz="0" w:space="0" w:color="auto"/>
                                    <w:bottom w:val="none" w:sz="0" w:space="0" w:color="auto"/>
                                    <w:right w:val="none" w:sz="0" w:space="0" w:color="auto"/>
                                  </w:divBdr>
                                </w:div>
                                <w:div w:id="1064335244">
                                  <w:marLeft w:val="0"/>
                                  <w:marRight w:val="0"/>
                                  <w:marTop w:val="0"/>
                                  <w:marBottom w:val="0"/>
                                  <w:divBdr>
                                    <w:top w:val="none" w:sz="0" w:space="0" w:color="auto"/>
                                    <w:left w:val="none" w:sz="0" w:space="0" w:color="auto"/>
                                    <w:bottom w:val="none" w:sz="0" w:space="0" w:color="auto"/>
                                    <w:right w:val="none" w:sz="0" w:space="0" w:color="auto"/>
                                  </w:divBdr>
                                </w:div>
                              </w:divsChild>
                            </w:div>
                            <w:div w:id="1239173042">
                              <w:marLeft w:val="0"/>
                              <w:marRight w:val="0"/>
                              <w:marTop w:val="0"/>
                              <w:marBottom w:val="0"/>
                              <w:divBdr>
                                <w:top w:val="none" w:sz="0" w:space="0" w:color="auto"/>
                                <w:left w:val="none" w:sz="0" w:space="0" w:color="auto"/>
                                <w:bottom w:val="none" w:sz="0" w:space="0" w:color="auto"/>
                                <w:right w:val="none" w:sz="0" w:space="0" w:color="auto"/>
                              </w:divBdr>
                              <w:divsChild>
                                <w:div w:id="102581396">
                                  <w:marLeft w:val="240"/>
                                  <w:marRight w:val="0"/>
                                  <w:marTop w:val="0"/>
                                  <w:marBottom w:val="0"/>
                                  <w:divBdr>
                                    <w:top w:val="none" w:sz="0" w:space="0" w:color="auto"/>
                                    <w:left w:val="none" w:sz="0" w:space="0" w:color="auto"/>
                                    <w:bottom w:val="none" w:sz="0" w:space="0" w:color="auto"/>
                                    <w:right w:val="none" w:sz="0" w:space="0" w:color="auto"/>
                                  </w:divBdr>
                                  <w:divsChild>
                                    <w:div w:id="295725694">
                                      <w:marLeft w:val="0"/>
                                      <w:marRight w:val="0"/>
                                      <w:marTop w:val="0"/>
                                      <w:marBottom w:val="0"/>
                                      <w:divBdr>
                                        <w:top w:val="none" w:sz="0" w:space="0" w:color="auto"/>
                                        <w:left w:val="none" w:sz="0" w:space="0" w:color="auto"/>
                                        <w:bottom w:val="none" w:sz="0" w:space="0" w:color="auto"/>
                                        <w:right w:val="none" w:sz="0" w:space="0" w:color="auto"/>
                                      </w:divBdr>
                                      <w:divsChild>
                                        <w:div w:id="28721914">
                                          <w:marLeft w:val="240"/>
                                          <w:marRight w:val="0"/>
                                          <w:marTop w:val="0"/>
                                          <w:marBottom w:val="0"/>
                                          <w:divBdr>
                                            <w:top w:val="none" w:sz="0" w:space="0" w:color="auto"/>
                                            <w:left w:val="none" w:sz="0" w:space="0" w:color="auto"/>
                                            <w:bottom w:val="none" w:sz="0" w:space="0" w:color="auto"/>
                                            <w:right w:val="none" w:sz="0" w:space="0" w:color="auto"/>
                                          </w:divBdr>
                                          <w:divsChild>
                                            <w:div w:id="1151142656">
                                              <w:marLeft w:val="0"/>
                                              <w:marRight w:val="0"/>
                                              <w:marTop w:val="0"/>
                                              <w:marBottom w:val="0"/>
                                              <w:divBdr>
                                                <w:top w:val="none" w:sz="0" w:space="0" w:color="auto"/>
                                                <w:left w:val="none" w:sz="0" w:space="0" w:color="auto"/>
                                                <w:bottom w:val="none" w:sz="0" w:space="0" w:color="auto"/>
                                                <w:right w:val="none" w:sz="0" w:space="0" w:color="auto"/>
                                              </w:divBdr>
                                            </w:div>
                                          </w:divsChild>
                                        </w:div>
                                        <w:div w:id="227545291">
                                          <w:marLeft w:val="0"/>
                                          <w:marRight w:val="0"/>
                                          <w:marTop w:val="0"/>
                                          <w:marBottom w:val="0"/>
                                          <w:divBdr>
                                            <w:top w:val="none" w:sz="0" w:space="0" w:color="auto"/>
                                            <w:left w:val="none" w:sz="0" w:space="0" w:color="auto"/>
                                            <w:bottom w:val="none" w:sz="0" w:space="0" w:color="auto"/>
                                            <w:right w:val="none" w:sz="0" w:space="0" w:color="auto"/>
                                          </w:divBdr>
                                        </w:div>
                                        <w:div w:id="487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9597">
                                  <w:marLeft w:val="0"/>
                                  <w:marRight w:val="0"/>
                                  <w:marTop w:val="0"/>
                                  <w:marBottom w:val="0"/>
                                  <w:divBdr>
                                    <w:top w:val="none" w:sz="0" w:space="0" w:color="auto"/>
                                    <w:left w:val="none" w:sz="0" w:space="0" w:color="auto"/>
                                    <w:bottom w:val="none" w:sz="0" w:space="0" w:color="auto"/>
                                    <w:right w:val="none" w:sz="0" w:space="0" w:color="auto"/>
                                  </w:divBdr>
                                </w:div>
                                <w:div w:id="2146311555">
                                  <w:marLeft w:val="0"/>
                                  <w:marRight w:val="0"/>
                                  <w:marTop w:val="0"/>
                                  <w:marBottom w:val="0"/>
                                  <w:divBdr>
                                    <w:top w:val="none" w:sz="0" w:space="0" w:color="auto"/>
                                    <w:left w:val="none" w:sz="0" w:space="0" w:color="auto"/>
                                    <w:bottom w:val="none" w:sz="0" w:space="0" w:color="auto"/>
                                    <w:right w:val="none" w:sz="0" w:space="0" w:color="auto"/>
                                  </w:divBdr>
                                </w:div>
                              </w:divsChild>
                            </w:div>
                            <w:div w:id="1288505967">
                              <w:marLeft w:val="0"/>
                              <w:marRight w:val="0"/>
                              <w:marTop w:val="0"/>
                              <w:marBottom w:val="0"/>
                              <w:divBdr>
                                <w:top w:val="none" w:sz="0" w:space="0" w:color="auto"/>
                                <w:left w:val="none" w:sz="0" w:space="0" w:color="auto"/>
                                <w:bottom w:val="none" w:sz="0" w:space="0" w:color="auto"/>
                                <w:right w:val="none" w:sz="0" w:space="0" w:color="auto"/>
                              </w:divBdr>
                              <w:divsChild>
                                <w:div w:id="329139484">
                                  <w:marLeft w:val="240"/>
                                  <w:marRight w:val="0"/>
                                  <w:marTop w:val="0"/>
                                  <w:marBottom w:val="0"/>
                                  <w:divBdr>
                                    <w:top w:val="none" w:sz="0" w:space="0" w:color="auto"/>
                                    <w:left w:val="none" w:sz="0" w:space="0" w:color="auto"/>
                                    <w:bottom w:val="none" w:sz="0" w:space="0" w:color="auto"/>
                                    <w:right w:val="none" w:sz="0" w:space="0" w:color="auto"/>
                                  </w:divBdr>
                                  <w:divsChild>
                                    <w:div w:id="868688428">
                                      <w:marLeft w:val="0"/>
                                      <w:marRight w:val="0"/>
                                      <w:marTop w:val="0"/>
                                      <w:marBottom w:val="0"/>
                                      <w:divBdr>
                                        <w:top w:val="none" w:sz="0" w:space="0" w:color="auto"/>
                                        <w:left w:val="none" w:sz="0" w:space="0" w:color="auto"/>
                                        <w:bottom w:val="none" w:sz="0" w:space="0" w:color="auto"/>
                                        <w:right w:val="none" w:sz="0" w:space="0" w:color="auto"/>
                                      </w:divBdr>
                                      <w:divsChild>
                                        <w:div w:id="253515458">
                                          <w:marLeft w:val="240"/>
                                          <w:marRight w:val="0"/>
                                          <w:marTop w:val="0"/>
                                          <w:marBottom w:val="0"/>
                                          <w:divBdr>
                                            <w:top w:val="none" w:sz="0" w:space="0" w:color="auto"/>
                                            <w:left w:val="none" w:sz="0" w:space="0" w:color="auto"/>
                                            <w:bottom w:val="none" w:sz="0" w:space="0" w:color="auto"/>
                                            <w:right w:val="none" w:sz="0" w:space="0" w:color="auto"/>
                                          </w:divBdr>
                                          <w:divsChild>
                                            <w:div w:id="1960261062">
                                              <w:marLeft w:val="0"/>
                                              <w:marRight w:val="0"/>
                                              <w:marTop w:val="0"/>
                                              <w:marBottom w:val="0"/>
                                              <w:divBdr>
                                                <w:top w:val="none" w:sz="0" w:space="0" w:color="auto"/>
                                                <w:left w:val="none" w:sz="0" w:space="0" w:color="auto"/>
                                                <w:bottom w:val="none" w:sz="0" w:space="0" w:color="auto"/>
                                                <w:right w:val="none" w:sz="0" w:space="0" w:color="auto"/>
                                              </w:divBdr>
                                            </w:div>
                                          </w:divsChild>
                                        </w:div>
                                        <w:div w:id="1905332410">
                                          <w:marLeft w:val="0"/>
                                          <w:marRight w:val="0"/>
                                          <w:marTop w:val="0"/>
                                          <w:marBottom w:val="0"/>
                                          <w:divBdr>
                                            <w:top w:val="none" w:sz="0" w:space="0" w:color="auto"/>
                                            <w:left w:val="none" w:sz="0" w:space="0" w:color="auto"/>
                                            <w:bottom w:val="none" w:sz="0" w:space="0" w:color="auto"/>
                                            <w:right w:val="none" w:sz="0" w:space="0" w:color="auto"/>
                                          </w:divBdr>
                                        </w:div>
                                        <w:div w:id="208001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3338">
                                  <w:marLeft w:val="0"/>
                                  <w:marRight w:val="0"/>
                                  <w:marTop w:val="0"/>
                                  <w:marBottom w:val="0"/>
                                  <w:divBdr>
                                    <w:top w:val="none" w:sz="0" w:space="0" w:color="auto"/>
                                    <w:left w:val="none" w:sz="0" w:space="0" w:color="auto"/>
                                    <w:bottom w:val="none" w:sz="0" w:space="0" w:color="auto"/>
                                    <w:right w:val="none" w:sz="0" w:space="0" w:color="auto"/>
                                  </w:divBdr>
                                </w:div>
                                <w:div w:id="1636253936">
                                  <w:marLeft w:val="0"/>
                                  <w:marRight w:val="0"/>
                                  <w:marTop w:val="0"/>
                                  <w:marBottom w:val="0"/>
                                  <w:divBdr>
                                    <w:top w:val="none" w:sz="0" w:space="0" w:color="auto"/>
                                    <w:left w:val="none" w:sz="0" w:space="0" w:color="auto"/>
                                    <w:bottom w:val="none" w:sz="0" w:space="0" w:color="auto"/>
                                    <w:right w:val="none" w:sz="0" w:space="0" w:color="auto"/>
                                  </w:divBdr>
                                </w:div>
                              </w:divsChild>
                            </w:div>
                            <w:div w:id="1364212428">
                              <w:marLeft w:val="0"/>
                              <w:marRight w:val="0"/>
                              <w:marTop w:val="0"/>
                              <w:marBottom w:val="0"/>
                              <w:divBdr>
                                <w:top w:val="none" w:sz="0" w:space="0" w:color="auto"/>
                                <w:left w:val="none" w:sz="0" w:space="0" w:color="auto"/>
                                <w:bottom w:val="none" w:sz="0" w:space="0" w:color="auto"/>
                                <w:right w:val="none" w:sz="0" w:space="0" w:color="auto"/>
                              </w:divBdr>
                              <w:divsChild>
                                <w:div w:id="78063981">
                                  <w:marLeft w:val="0"/>
                                  <w:marRight w:val="0"/>
                                  <w:marTop w:val="0"/>
                                  <w:marBottom w:val="0"/>
                                  <w:divBdr>
                                    <w:top w:val="none" w:sz="0" w:space="0" w:color="auto"/>
                                    <w:left w:val="none" w:sz="0" w:space="0" w:color="auto"/>
                                    <w:bottom w:val="none" w:sz="0" w:space="0" w:color="auto"/>
                                    <w:right w:val="none" w:sz="0" w:space="0" w:color="auto"/>
                                  </w:divBdr>
                                </w:div>
                                <w:div w:id="1673296633">
                                  <w:marLeft w:val="0"/>
                                  <w:marRight w:val="0"/>
                                  <w:marTop w:val="0"/>
                                  <w:marBottom w:val="0"/>
                                  <w:divBdr>
                                    <w:top w:val="none" w:sz="0" w:space="0" w:color="auto"/>
                                    <w:left w:val="none" w:sz="0" w:space="0" w:color="auto"/>
                                    <w:bottom w:val="none" w:sz="0" w:space="0" w:color="auto"/>
                                    <w:right w:val="none" w:sz="0" w:space="0" w:color="auto"/>
                                  </w:divBdr>
                                </w:div>
                                <w:div w:id="1896356655">
                                  <w:marLeft w:val="240"/>
                                  <w:marRight w:val="0"/>
                                  <w:marTop w:val="0"/>
                                  <w:marBottom w:val="0"/>
                                  <w:divBdr>
                                    <w:top w:val="none" w:sz="0" w:space="0" w:color="auto"/>
                                    <w:left w:val="none" w:sz="0" w:space="0" w:color="auto"/>
                                    <w:bottom w:val="none" w:sz="0" w:space="0" w:color="auto"/>
                                    <w:right w:val="none" w:sz="0" w:space="0" w:color="auto"/>
                                  </w:divBdr>
                                  <w:divsChild>
                                    <w:div w:id="1769039669">
                                      <w:marLeft w:val="0"/>
                                      <w:marRight w:val="0"/>
                                      <w:marTop w:val="0"/>
                                      <w:marBottom w:val="0"/>
                                      <w:divBdr>
                                        <w:top w:val="none" w:sz="0" w:space="0" w:color="auto"/>
                                        <w:left w:val="none" w:sz="0" w:space="0" w:color="auto"/>
                                        <w:bottom w:val="none" w:sz="0" w:space="0" w:color="auto"/>
                                        <w:right w:val="none" w:sz="0" w:space="0" w:color="auto"/>
                                      </w:divBdr>
                                      <w:divsChild>
                                        <w:div w:id="824468366">
                                          <w:marLeft w:val="0"/>
                                          <w:marRight w:val="0"/>
                                          <w:marTop w:val="0"/>
                                          <w:marBottom w:val="0"/>
                                          <w:divBdr>
                                            <w:top w:val="none" w:sz="0" w:space="0" w:color="auto"/>
                                            <w:left w:val="none" w:sz="0" w:space="0" w:color="auto"/>
                                            <w:bottom w:val="none" w:sz="0" w:space="0" w:color="auto"/>
                                            <w:right w:val="none" w:sz="0" w:space="0" w:color="auto"/>
                                          </w:divBdr>
                                        </w:div>
                                        <w:div w:id="1154906042">
                                          <w:marLeft w:val="0"/>
                                          <w:marRight w:val="0"/>
                                          <w:marTop w:val="0"/>
                                          <w:marBottom w:val="0"/>
                                          <w:divBdr>
                                            <w:top w:val="none" w:sz="0" w:space="0" w:color="auto"/>
                                            <w:left w:val="none" w:sz="0" w:space="0" w:color="auto"/>
                                            <w:bottom w:val="none" w:sz="0" w:space="0" w:color="auto"/>
                                            <w:right w:val="none" w:sz="0" w:space="0" w:color="auto"/>
                                          </w:divBdr>
                                        </w:div>
                                        <w:div w:id="1432583575">
                                          <w:marLeft w:val="240"/>
                                          <w:marRight w:val="0"/>
                                          <w:marTop w:val="0"/>
                                          <w:marBottom w:val="0"/>
                                          <w:divBdr>
                                            <w:top w:val="none" w:sz="0" w:space="0" w:color="auto"/>
                                            <w:left w:val="none" w:sz="0" w:space="0" w:color="auto"/>
                                            <w:bottom w:val="none" w:sz="0" w:space="0" w:color="auto"/>
                                            <w:right w:val="none" w:sz="0" w:space="0" w:color="auto"/>
                                          </w:divBdr>
                                          <w:divsChild>
                                            <w:div w:id="10700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425014">
                              <w:marLeft w:val="0"/>
                              <w:marRight w:val="0"/>
                              <w:marTop w:val="0"/>
                              <w:marBottom w:val="0"/>
                              <w:divBdr>
                                <w:top w:val="none" w:sz="0" w:space="0" w:color="auto"/>
                                <w:left w:val="none" w:sz="0" w:space="0" w:color="auto"/>
                                <w:bottom w:val="none" w:sz="0" w:space="0" w:color="auto"/>
                                <w:right w:val="none" w:sz="0" w:space="0" w:color="auto"/>
                              </w:divBdr>
                              <w:divsChild>
                                <w:div w:id="301079501">
                                  <w:marLeft w:val="240"/>
                                  <w:marRight w:val="0"/>
                                  <w:marTop w:val="0"/>
                                  <w:marBottom w:val="0"/>
                                  <w:divBdr>
                                    <w:top w:val="none" w:sz="0" w:space="0" w:color="auto"/>
                                    <w:left w:val="none" w:sz="0" w:space="0" w:color="auto"/>
                                    <w:bottom w:val="none" w:sz="0" w:space="0" w:color="auto"/>
                                    <w:right w:val="none" w:sz="0" w:space="0" w:color="auto"/>
                                  </w:divBdr>
                                  <w:divsChild>
                                    <w:div w:id="1731417214">
                                      <w:marLeft w:val="0"/>
                                      <w:marRight w:val="0"/>
                                      <w:marTop w:val="0"/>
                                      <w:marBottom w:val="0"/>
                                      <w:divBdr>
                                        <w:top w:val="none" w:sz="0" w:space="0" w:color="auto"/>
                                        <w:left w:val="none" w:sz="0" w:space="0" w:color="auto"/>
                                        <w:bottom w:val="none" w:sz="0" w:space="0" w:color="auto"/>
                                        <w:right w:val="none" w:sz="0" w:space="0" w:color="auto"/>
                                      </w:divBdr>
                                      <w:divsChild>
                                        <w:div w:id="1237285329">
                                          <w:marLeft w:val="0"/>
                                          <w:marRight w:val="0"/>
                                          <w:marTop w:val="0"/>
                                          <w:marBottom w:val="0"/>
                                          <w:divBdr>
                                            <w:top w:val="none" w:sz="0" w:space="0" w:color="auto"/>
                                            <w:left w:val="none" w:sz="0" w:space="0" w:color="auto"/>
                                            <w:bottom w:val="none" w:sz="0" w:space="0" w:color="auto"/>
                                            <w:right w:val="none" w:sz="0" w:space="0" w:color="auto"/>
                                          </w:divBdr>
                                        </w:div>
                                        <w:div w:id="1760179472">
                                          <w:marLeft w:val="0"/>
                                          <w:marRight w:val="0"/>
                                          <w:marTop w:val="0"/>
                                          <w:marBottom w:val="0"/>
                                          <w:divBdr>
                                            <w:top w:val="none" w:sz="0" w:space="0" w:color="auto"/>
                                            <w:left w:val="none" w:sz="0" w:space="0" w:color="auto"/>
                                            <w:bottom w:val="none" w:sz="0" w:space="0" w:color="auto"/>
                                            <w:right w:val="none" w:sz="0" w:space="0" w:color="auto"/>
                                          </w:divBdr>
                                        </w:div>
                                        <w:div w:id="2005467575">
                                          <w:marLeft w:val="240"/>
                                          <w:marRight w:val="0"/>
                                          <w:marTop w:val="0"/>
                                          <w:marBottom w:val="0"/>
                                          <w:divBdr>
                                            <w:top w:val="none" w:sz="0" w:space="0" w:color="auto"/>
                                            <w:left w:val="none" w:sz="0" w:space="0" w:color="auto"/>
                                            <w:bottom w:val="none" w:sz="0" w:space="0" w:color="auto"/>
                                            <w:right w:val="none" w:sz="0" w:space="0" w:color="auto"/>
                                          </w:divBdr>
                                          <w:divsChild>
                                            <w:div w:id="90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28686">
                                  <w:marLeft w:val="0"/>
                                  <w:marRight w:val="0"/>
                                  <w:marTop w:val="0"/>
                                  <w:marBottom w:val="0"/>
                                  <w:divBdr>
                                    <w:top w:val="none" w:sz="0" w:space="0" w:color="auto"/>
                                    <w:left w:val="none" w:sz="0" w:space="0" w:color="auto"/>
                                    <w:bottom w:val="none" w:sz="0" w:space="0" w:color="auto"/>
                                    <w:right w:val="none" w:sz="0" w:space="0" w:color="auto"/>
                                  </w:divBdr>
                                </w:div>
                                <w:div w:id="633490807">
                                  <w:marLeft w:val="0"/>
                                  <w:marRight w:val="0"/>
                                  <w:marTop w:val="0"/>
                                  <w:marBottom w:val="0"/>
                                  <w:divBdr>
                                    <w:top w:val="none" w:sz="0" w:space="0" w:color="auto"/>
                                    <w:left w:val="none" w:sz="0" w:space="0" w:color="auto"/>
                                    <w:bottom w:val="none" w:sz="0" w:space="0" w:color="auto"/>
                                    <w:right w:val="none" w:sz="0" w:space="0" w:color="auto"/>
                                  </w:divBdr>
                                </w:div>
                              </w:divsChild>
                            </w:div>
                            <w:div w:id="1934897311">
                              <w:marLeft w:val="0"/>
                              <w:marRight w:val="0"/>
                              <w:marTop w:val="0"/>
                              <w:marBottom w:val="0"/>
                              <w:divBdr>
                                <w:top w:val="none" w:sz="0" w:space="0" w:color="auto"/>
                                <w:left w:val="none" w:sz="0" w:space="0" w:color="auto"/>
                                <w:bottom w:val="none" w:sz="0" w:space="0" w:color="auto"/>
                                <w:right w:val="none" w:sz="0" w:space="0" w:color="auto"/>
                              </w:divBdr>
                              <w:divsChild>
                                <w:div w:id="212884742">
                                  <w:marLeft w:val="240"/>
                                  <w:marRight w:val="0"/>
                                  <w:marTop w:val="0"/>
                                  <w:marBottom w:val="0"/>
                                  <w:divBdr>
                                    <w:top w:val="none" w:sz="0" w:space="0" w:color="auto"/>
                                    <w:left w:val="none" w:sz="0" w:space="0" w:color="auto"/>
                                    <w:bottom w:val="none" w:sz="0" w:space="0" w:color="auto"/>
                                    <w:right w:val="none" w:sz="0" w:space="0" w:color="auto"/>
                                  </w:divBdr>
                                  <w:divsChild>
                                    <w:div w:id="783698149">
                                      <w:marLeft w:val="0"/>
                                      <w:marRight w:val="0"/>
                                      <w:marTop w:val="0"/>
                                      <w:marBottom w:val="0"/>
                                      <w:divBdr>
                                        <w:top w:val="none" w:sz="0" w:space="0" w:color="auto"/>
                                        <w:left w:val="none" w:sz="0" w:space="0" w:color="auto"/>
                                        <w:bottom w:val="none" w:sz="0" w:space="0" w:color="auto"/>
                                        <w:right w:val="none" w:sz="0" w:space="0" w:color="auto"/>
                                      </w:divBdr>
                                      <w:divsChild>
                                        <w:div w:id="534541147">
                                          <w:marLeft w:val="0"/>
                                          <w:marRight w:val="0"/>
                                          <w:marTop w:val="0"/>
                                          <w:marBottom w:val="0"/>
                                          <w:divBdr>
                                            <w:top w:val="none" w:sz="0" w:space="0" w:color="auto"/>
                                            <w:left w:val="none" w:sz="0" w:space="0" w:color="auto"/>
                                            <w:bottom w:val="none" w:sz="0" w:space="0" w:color="auto"/>
                                            <w:right w:val="none" w:sz="0" w:space="0" w:color="auto"/>
                                          </w:divBdr>
                                        </w:div>
                                        <w:div w:id="1837913906">
                                          <w:marLeft w:val="0"/>
                                          <w:marRight w:val="0"/>
                                          <w:marTop w:val="0"/>
                                          <w:marBottom w:val="0"/>
                                          <w:divBdr>
                                            <w:top w:val="none" w:sz="0" w:space="0" w:color="auto"/>
                                            <w:left w:val="none" w:sz="0" w:space="0" w:color="auto"/>
                                            <w:bottom w:val="none" w:sz="0" w:space="0" w:color="auto"/>
                                            <w:right w:val="none" w:sz="0" w:space="0" w:color="auto"/>
                                          </w:divBdr>
                                        </w:div>
                                        <w:div w:id="2085952757">
                                          <w:marLeft w:val="240"/>
                                          <w:marRight w:val="0"/>
                                          <w:marTop w:val="0"/>
                                          <w:marBottom w:val="0"/>
                                          <w:divBdr>
                                            <w:top w:val="none" w:sz="0" w:space="0" w:color="auto"/>
                                            <w:left w:val="none" w:sz="0" w:space="0" w:color="auto"/>
                                            <w:bottom w:val="none" w:sz="0" w:space="0" w:color="auto"/>
                                            <w:right w:val="none" w:sz="0" w:space="0" w:color="auto"/>
                                          </w:divBdr>
                                          <w:divsChild>
                                            <w:div w:id="31892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459666">
                                  <w:marLeft w:val="0"/>
                                  <w:marRight w:val="0"/>
                                  <w:marTop w:val="0"/>
                                  <w:marBottom w:val="0"/>
                                  <w:divBdr>
                                    <w:top w:val="none" w:sz="0" w:space="0" w:color="auto"/>
                                    <w:left w:val="none" w:sz="0" w:space="0" w:color="auto"/>
                                    <w:bottom w:val="none" w:sz="0" w:space="0" w:color="auto"/>
                                    <w:right w:val="none" w:sz="0" w:space="0" w:color="auto"/>
                                  </w:divBdr>
                                </w:div>
                                <w:div w:id="1674070778">
                                  <w:marLeft w:val="0"/>
                                  <w:marRight w:val="0"/>
                                  <w:marTop w:val="0"/>
                                  <w:marBottom w:val="0"/>
                                  <w:divBdr>
                                    <w:top w:val="none" w:sz="0" w:space="0" w:color="auto"/>
                                    <w:left w:val="none" w:sz="0" w:space="0" w:color="auto"/>
                                    <w:bottom w:val="none" w:sz="0" w:space="0" w:color="auto"/>
                                    <w:right w:val="none" w:sz="0" w:space="0" w:color="auto"/>
                                  </w:divBdr>
                                </w:div>
                              </w:divsChild>
                            </w:div>
                            <w:div w:id="2093551593">
                              <w:marLeft w:val="0"/>
                              <w:marRight w:val="0"/>
                              <w:marTop w:val="0"/>
                              <w:marBottom w:val="0"/>
                              <w:divBdr>
                                <w:top w:val="none" w:sz="0" w:space="0" w:color="auto"/>
                                <w:left w:val="none" w:sz="0" w:space="0" w:color="auto"/>
                                <w:bottom w:val="none" w:sz="0" w:space="0" w:color="auto"/>
                                <w:right w:val="none" w:sz="0" w:space="0" w:color="auto"/>
                              </w:divBdr>
                              <w:divsChild>
                                <w:div w:id="655303585">
                                  <w:marLeft w:val="0"/>
                                  <w:marRight w:val="0"/>
                                  <w:marTop w:val="0"/>
                                  <w:marBottom w:val="0"/>
                                  <w:divBdr>
                                    <w:top w:val="none" w:sz="0" w:space="0" w:color="auto"/>
                                    <w:left w:val="none" w:sz="0" w:space="0" w:color="auto"/>
                                    <w:bottom w:val="none" w:sz="0" w:space="0" w:color="auto"/>
                                    <w:right w:val="none" w:sz="0" w:space="0" w:color="auto"/>
                                  </w:divBdr>
                                </w:div>
                                <w:div w:id="1432510607">
                                  <w:marLeft w:val="0"/>
                                  <w:marRight w:val="0"/>
                                  <w:marTop w:val="0"/>
                                  <w:marBottom w:val="0"/>
                                  <w:divBdr>
                                    <w:top w:val="none" w:sz="0" w:space="0" w:color="auto"/>
                                    <w:left w:val="none" w:sz="0" w:space="0" w:color="auto"/>
                                    <w:bottom w:val="none" w:sz="0" w:space="0" w:color="auto"/>
                                    <w:right w:val="none" w:sz="0" w:space="0" w:color="auto"/>
                                  </w:divBdr>
                                </w:div>
                                <w:div w:id="1752584906">
                                  <w:marLeft w:val="240"/>
                                  <w:marRight w:val="0"/>
                                  <w:marTop w:val="0"/>
                                  <w:marBottom w:val="0"/>
                                  <w:divBdr>
                                    <w:top w:val="none" w:sz="0" w:space="0" w:color="auto"/>
                                    <w:left w:val="none" w:sz="0" w:space="0" w:color="auto"/>
                                    <w:bottom w:val="none" w:sz="0" w:space="0" w:color="auto"/>
                                    <w:right w:val="none" w:sz="0" w:space="0" w:color="auto"/>
                                  </w:divBdr>
                                  <w:divsChild>
                                    <w:div w:id="185339334">
                                      <w:marLeft w:val="0"/>
                                      <w:marRight w:val="0"/>
                                      <w:marTop w:val="0"/>
                                      <w:marBottom w:val="0"/>
                                      <w:divBdr>
                                        <w:top w:val="none" w:sz="0" w:space="0" w:color="auto"/>
                                        <w:left w:val="none" w:sz="0" w:space="0" w:color="auto"/>
                                        <w:bottom w:val="none" w:sz="0" w:space="0" w:color="auto"/>
                                        <w:right w:val="none" w:sz="0" w:space="0" w:color="auto"/>
                                      </w:divBdr>
                                      <w:divsChild>
                                        <w:div w:id="444348030">
                                          <w:marLeft w:val="0"/>
                                          <w:marRight w:val="0"/>
                                          <w:marTop w:val="0"/>
                                          <w:marBottom w:val="0"/>
                                          <w:divBdr>
                                            <w:top w:val="none" w:sz="0" w:space="0" w:color="auto"/>
                                            <w:left w:val="none" w:sz="0" w:space="0" w:color="auto"/>
                                            <w:bottom w:val="none" w:sz="0" w:space="0" w:color="auto"/>
                                            <w:right w:val="none" w:sz="0" w:space="0" w:color="auto"/>
                                          </w:divBdr>
                                        </w:div>
                                        <w:div w:id="1728332552">
                                          <w:marLeft w:val="240"/>
                                          <w:marRight w:val="0"/>
                                          <w:marTop w:val="0"/>
                                          <w:marBottom w:val="0"/>
                                          <w:divBdr>
                                            <w:top w:val="none" w:sz="0" w:space="0" w:color="auto"/>
                                            <w:left w:val="none" w:sz="0" w:space="0" w:color="auto"/>
                                            <w:bottom w:val="none" w:sz="0" w:space="0" w:color="auto"/>
                                            <w:right w:val="none" w:sz="0" w:space="0" w:color="auto"/>
                                          </w:divBdr>
                                          <w:divsChild>
                                            <w:div w:id="60713500">
                                              <w:marLeft w:val="0"/>
                                              <w:marRight w:val="0"/>
                                              <w:marTop w:val="0"/>
                                              <w:marBottom w:val="0"/>
                                              <w:divBdr>
                                                <w:top w:val="none" w:sz="0" w:space="0" w:color="auto"/>
                                                <w:left w:val="none" w:sz="0" w:space="0" w:color="auto"/>
                                                <w:bottom w:val="none" w:sz="0" w:space="0" w:color="auto"/>
                                                <w:right w:val="none" w:sz="0" w:space="0" w:color="auto"/>
                                              </w:divBdr>
                                            </w:div>
                                          </w:divsChild>
                                        </w:div>
                                        <w:div w:id="194511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55022">
                          <w:marLeft w:val="0"/>
                          <w:marRight w:val="0"/>
                          <w:marTop w:val="0"/>
                          <w:marBottom w:val="0"/>
                          <w:divBdr>
                            <w:top w:val="none" w:sz="0" w:space="0" w:color="auto"/>
                            <w:left w:val="none" w:sz="0" w:space="0" w:color="auto"/>
                            <w:bottom w:val="none" w:sz="0" w:space="0" w:color="auto"/>
                            <w:right w:val="none" w:sz="0" w:space="0" w:color="auto"/>
                          </w:divBdr>
                        </w:div>
                        <w:div w:id="21007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09776">
                  <w:marLeft w:val="0"/>
                  <w:marRight w:val="0"/>
                  <w:marTop w:val="0"/>
                  <w:marBottom w:val="0"/>
                  <w:divBdr>
                    <w:top w:val="none" w:sz="0" w:space="0" w:color="auto"/>
                    <w:left w:val="none" w:sz="0" w:space="0" w:color="auto"/>
                    <w:bottom w:val="none" w:sz="0" w:space="0" w:color="auto"/>
                    <w:right w:val="none" w:sz="0" w:space="0" w:color="auto"/>
                  </w:divBdr>
                </w:div>
                <w:div w:id="20337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015">
          <w:marLeft w:val="0"/>
          <w:marRight w:val="0"/>
          <w:marTop w:val="0"/>
          <w:marBottom w:val="0"/>
          <w:divBdr>
            <w:top w:val="none" w:sz="0" w:space="0" w:color="auto"/>
            <w:left w:val="none" w:sz="0" w:space="0" w:color="auto"/>
            <w:bottom w:val="none" w:sz="0" w:space="0" w:color="auto"/>
            <w:right w:val="none" w:sz="0" w:space="0" w:color="auto"/>
          </w:divBdr>
        </w:div>
      </w:divsChild>
    </w:div>
    <w:div w:id="440607062">
      <w:bodyDiv w:val="1"/>
      <w:marLeft w:val="0"/>
      <w:marRight w:val="0"/>
      <w:marTop w:val="0"/>
      <w:marBottom w:val="0"/>
      <w:divBdr>
        <w:top w:val="none" w:sz="0" w:space="0" w:color="auto"/>
        <w:left w:val="none" w:sz="0" w:space="0" w:color="auto"/>
        <w:bottom w:val="none" w:sz="0" w:space="0" w:color="auto"/>
        <w:right w:val="none" w:sz="0" w:space="0" w:color="auto"/>
      </w:divBdr>
    </w:div>
    <w:div w:id="464276400">
      <w:bodyDiv w:val="1"/>
      <w:marLeft w:val="0"/>
      <w:marRight w:val="0"/>
      <w:marTop w:val="0"/>
      <w:marBottom w:val="0"/>
      <w:divBdr>
        <w:top w:val="none" w:sz="0" w:space="0" w:color="auto"/>
        <w:left w:val="none" w:sz="0" w:space="0" w:color="auto"/>
        <w:bottom w:val="none" w:sz="0" w:space="0" w:color="auto"/>
        <w:right w:val="none" w:sz="0" w:space="0" w:color="auto"/>
      </w:divBdr>
      <w:divsChild>
        <w:div w:id="361981804">
          <w:marLeft w:val="0"/>
          <w:marRight w:val="0"/>
          <w:marTop w:val="0"/>
          <w:marBottom w:val="0"/>
          <w:divBdr>
            <w:top w:val="none" w:sz="0" w:space="0" w:color="auto"/>
            <w:left w:val="none" w:sz="0" w:space="0" w:color="auto"/>
            <w:bottom w:val="none" w:sz="0" w:space="0" w:color="auto"/>
            <w:right w:val="none" w:sz="0" w:space="0" w:color="auto"/>
          </w:divBdr>
          <w:divsChild>
            <w:div w:id="500893170">
              <w:marLeft w:val="0"/>
              <w:marRight w:val="0"/>
              <w:marTop w:val="0"/>
              <w:marBottom w:val="0"/>
              <w:divBdr>
                <w:top w:val="none" w:sz="0" w:space="0" w:color="auto"/>
                <w:left w:val="none" w:sz="0" w:space="0" w:color="auto"/>
                <w:bottom w:val="none" w:sz="0" w:space="0" w:color="auto"/>
                <w:right w:val="none" w:sz="0" w:space="0" w:color="auto"/>
              </w:divBdr>
            </w:div>
            <w:div w:id="1626428263">
              <w:marLeft w:val="0"/>
              <w:marRight w:val="0"/>
              <w:marTop w:val="0"/>
              <w:marBottom w:val="0"/>
              <w:divBdr>
                <w:top w:val="none" w:sz="0" w:space="0" w:color="auto"/>
                <w:left w:val="none" w:sz="0" w:space="0" w:color="auto"/>
                <w:bottom w:val="none" w:sz="0" w:space="0" w:color="auto"/>
                <w:right w:val="none" w:sz="0" w:space="0" w:color="auto"/>
              </w:divBdr>
            </w:div>
            <w:div w:id="1680547146">
              <w:marLeft w:val="240"/>
              <w:marRight w:val="0"/>
              <w:marTop w:val="0"/>
              <w:marBottom w:val="0"/>
              <w:divBdr>
                <w:top w:val="none" w:sz="0" w:space="0" w:color="auto"/>
                <w:left w:val="none" w:sz="0" w:space="0" w:color="auto"/>
                <w:bottom w:val="none" w:sz="0" w:space="0" w:color="auto"/>
                <w:right w:val="none" w:sz="0" w:space="0" w:color="auto"/>
              </w:divBdr>
              <w:divsChild>
                <w:div w:id="629436490">
                  <w:marLeft w:val="0"/>
                  <w:marRight w:val="0"/>
                  <w:marTop w:val="0"/>
                  <w:marBottom w:val="0"/>
                  <w:divBdr>
                    <w:top w:val="none" w:sz="0" w:space="0" w:color="auto"/>
                    <w:left w:val="none" w:sz="0" w:space="0" w:color="auto"/>
                    <w:bottom w:val="none" w:sz="0" w:space="0" w:color="auto"/>
                    <w:right w:val="none" w:sz="0" w:space="0" w:color="auto"/>
                  </w:divBdr>
                  <w:divsChild>
                    <w:div w:id="503981191">
                      <w:marLeft w:val="240"/>
                      <w:marRight w:val="0"/>
                      <w:marTop w:val="0"/>
                      <w:marBottom w:val="0"/>
                      <w:divBdr>
                        <w:top w:val="none" w:sz="0" w:space="0" w:color="auto"/>
                        <w:left w:val="none" w:sz="0" w:space="0" w:color="auto"/>
                        <w:bottom w:val="none" w:sz="0" w:space="0" w:color="auto"/>
                        <w:right w:val="none" w:sz="0" w:space="0" w:color="auto"/>
                      </w:divBdr>
                      <w:divsChild>
                        <w:div w:id="419104489">
                          <w:marLeft w:val="0"/>
                          <w:marRight w:val="0"/>
                          <w:marTop w:val="0"/>
                          <w:marBottom w:val="0"/>
                          <w:divBdr>
                            <w:top w:val="none" w:sz="0" w:space="0" w:color="auto"/>
                            <w:left w:val="none" w:sz="0" w:space="0" w:color="auto"/>
                            <w:bottom w:val="none" w:sz="0" w:space="0" w:color="auto"/>
                            <w:right w:val="none" w:sz="0" w:space="0" w:color="auto"/>
                          </w:divBdr>
                        </w:div>
                      </w:divsChild>
                    </w:div>
                    <w:div w:id="908928794">
                      <w:marLeft w:val="0"/>
                      <w:marRight w:val="0"/>
                      <w:marTop w:val="0"/>
                      <w:marBottom w:val="0"/>
                      <w:divBdr>
                        <w:top w:val="none" w:sz="0" w:space="0" w:color="auto"/>
                        <w:left w:val="none" w:sz="0" w:space="0" w:color="auto"/>
                        <w:bottom w:val="none" w:sz="0" w:space="0" w:color="auto"/>
                        <w:right w:val="none" w:sz="0" w:space="0" w:color="auto"/>
                      </w:divBdr>
                    </w:div>
                    <w:div w:id="13250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22348">
          <w:marLeft w:val="0"/>
          <w:marRight w:val="0"/>
          <w:marTop w:val="0"/>
          <w:marBottom w:val="0"/>
          <w:divBdr>
            <w:top w:val="none" w:sz="0" w:space="0" w:color="auto"/>
            <w:left w:val="none" w:sz="0" w:space="0" w:color="auto"/>
            <w:bottom w:val="none" w:sz="0" w:space="0" w:color="auto"/>
            <w:right w:val="none" w:sz="0" w:space="0" w:color="auto"/>
          </w:divBdr>
          <w:divsChild>
            <w:div w:id="742799332">
              <w:marLeft w:val="0"/>
              <w:marRight w:val="0"/>
              <w:marTop w:val="0"/>
              <w:marBottom w:val="0"/>
              <w:divBdr>
                <w:top w:val="none" w:sz="0" w:space="0" w:color="auto"/>
                <w:left w:val="none" w:sz="0" w:space="0" w:color="auto"/>
                <w:bottom w:val="none" w:sz="0" w:space="0" w:color="auto"/>
                <w:right w:val="none" w:sz="0" w:space="0" w:color="auto"/>
              </w:divBdr>
            </w:div>
            <w:div w:id="1057783141">
              <w:marLeft w:val="240"/>
              <w:marRight w:val="0"/>
              <w:marTop w:val="0"/>
              <w:marBottom w:val="0"/>
              <w:divBdr>
                <w:top w:val="none" w:sz="0" w:space="0" w:color="auto"/>
                <w:left w:val="none" w:sz="0" w:space="0" w:color="auto"/>
                <w:bottom w:val="none" w:sz="0" w:space="0" w:color="auto"/>
                <w:right w:val="none" w:sz="0" w:space="0" w:color="auto"/>
              </w:divBdr>
              <w:divsChild>
                <w:div w:id="257712934">
                  <w:marLeft w:val="0"/>
                  <w:marRight w:val="0"/>
                  <w:marTop w:val="0"/>
                  <w:marBottom w:val="0"/>
                  <w:divBdr>
                    <w:top w:val="none" w:sz="0" w:space="0" w:color="auto"/>
                    <w:left w:val="none" w:sz="0" w:space="0" w:color="auto"/>
                    <w:bottom w:val="none" w:sz="0" w:space="0" w:color="auto"/>
                    <w:right w:val="none" w:sz="0" w:space="0" w:color="auto"/>
                  </w:divBdr>
                  <w:divsChild>
                    <w:div w:id="137455944">
                      <w:marLeft w:val="0"/>
                      <w:marRight w:val="0"/>
                      <w:marTop w:val="0"/>
                      <w:marBottom w:val="0"/>
                      <w:divBdr>
                        <w:top w:val="none" w:sz="0" w:space="0" w:color="auto"/>
                        <w:left w:val="none" w:sz="0" w:space="0" w:color="auto"/>
                        <w:bottom w:val="none" w:sz="0" w:space="0" w:color="auto"/>
                        <w:right w:val="none" w:sz="0" w:space="0" w:color="auto"/>
                      </w:divBdr>
                    </w:div>
                    <w:div w:id="154492835">
                      <w:marLeft w:val="0"/>
                      <w:marRight w:val="0"/>
                      <w:marTop w:val="0"/>
                      <w:marBottom w:val="0"/>
                      <w:divBdr>
                        <w:top w:val="none" w:sz="0" w:space="0" w:color="auto"/>
                        <w:left w:val="none" w:sz="0" w:space="0" w:color="auto"/>
                        <w:bottom w:val="none" w:sz="0" w:space="0" w:color="auto"/>
                        <w:right w:val="none" w:sz="0" w:space="0" w:color="auto"/>
                      </w:divBdr>
                    </w:div>
                    <w:div w:id="1538204041">
                      <w:marLeft w:val="240"/>
                      <w:marRight w:val="0"/>
                      <w:marTop w:val="0"/>
                      <w:marBottom w:val="0"/>
                      <w:divBdr>
                        <w:top w:val="none" w:sz="0" w:space="0" w:color="auto"/>
                        <w:left w:val="none" w:sz="0" w:space="0" w:color="auto"/>
                        <w:bottom w:val="none" w:sz="0" w:space="0" w:color="auto"/>
                        <w:right w:val="none" w:sz="0" w:space="0" w:color="auto"/>
                      </w:divBdr>
                      <w:divsChild>
                        <w:div w:id="61568224">
                          <w:marLeft w:val="0"/>
                          <w:marRight w:val="0"/>
                          <w:marTop w:val="0"/>
                          <w:marBottom w:val="0"/>
                          <w:divBdr>
                            <w:top w:val="none" w:sz="0" w:space="0" w:color="auto"/>
                            <w:left w:val="none" w:sz="0" w:space="0" w:color="auto"/>
                            <w:bottom w:val="none" w:sz="0" w:space="0" w:color="auto"/>
                            <w:right w:val="none" w:sz="0" w:space="0" w:color="auto"/>
                          </w:divBdr>
                          <w:divsChild>
                            <w:div w:id="635261832">
                              <w:marLeft w:val="0"/>
                              <w:marRight w:val="0"/>
                              <w:marTop w:val="0"/>
                              <w:marBottom w:val="0"/>
                              <w:divBdr>
                                <w:top w:val="none" w:sz="0" w:space="0" w:color="auto"/>
                                <w:left w:val="none" w:sz="0" w:space="0" w:color="auto"/>
                                <w:bottom w:val="none" w:sz="0" w:space="0" w:color="auto"/>
                                <w:right w:val="none" w:sz="0" w:space="0" w:color="auto"/>
                              </w:divBdr>
                            </w:div>
                            <w:div w:id="1586184863">
                              <w:marLeft w:val="240"/>
                              <w:marRight w:val="0"/>
                              <w:marTop w:val="0"/>
                              <w:marBottom w:val="0"/>
                              <w:divBdr>
                                <w:top w:val="none" w:sz="0" w:space="0" w:color="auto"/>
                                <w:left w:val="none" w:sz="0" w:space="0" w:color="auto"/>
                                <w:bottom w:val="none" w:sz="0" w:space="0" w:color="auto"/>
                                <w:right w:val="none" w:sz="0" w:space="0" w:color="auto"/>
                              </w:divBdr>
                              <w:divsChild>
                                <w:div w:id="332075645">
                                  <w:marLeft w:val="0"/>
                                  <w:marRight w:val="0"/>
                                  <w:marTop w:val="0"/>
                                  <w:marBottom w:val="0"/>
                                  <w:divBdr>
                                    <w:top w:val="none" w:sz="0" w:space="0" w:color="auto"/>
                                    <w:left w:val="none" w:sz="0" w:space="0" w:color="auto"/>
                                    <w:bottom w:val="none" w:sz="0" w:space="0" w:color="auto"/>
                                    <w:right w:val="none" w:sz="0" w:space="0" w:color="auto"/>
                                  </w:divBdr>
                                  <w:divsChild>
                                    <w:div w:id="131757545">
                                      <w:marLeft w:val="0"/>
                                      <w:marRight w:val="0"/>
                                      <w:marTop w:val="0"/>
                                      <w:marBottom w:val="0"/>
                                      <w:divBdr>
                                        <w:top w:val="none" w:sz="0" w:space="0" w:color="auto"/>
                                        <w:left w:val="none" w:sz="0" w:space="0" w:color="auto"/>
                                        <w:bottom w:val="none" w:sz="0" w:space="0" w:color="auto"/>
                                        <w:right w:val="none" w:sz="0" w:space="0" w:color="auto"/>
                                      </w:divBdr>
                                    </w:div>
                                    <w:div w:id="929116743">
                                      <w:marLeft w:val="0"/>
                                      <w:marRight w:val="0"/>
                                      <w:marTop w:val="0"/>
                                      <w:marBottom w:val="0"/>
                                      <w:divBdr>
                                        <w:top w:val="none" w:sz="0" w:space="0" w:color="auto"/>
                                        <w:left w:val="none" w:sz="0" w:space="0" w:color="auto"/>
                                        <w:bottom w:val="none" w:sz="0" w:space="0" w:color="auto"/>
                                        <w:right w:val="none" w:sz="0" w:space="0" w:color="auto"/>
                                      </w:divBdr>
                                    </w:div>
                                    <w:div w:id="987705921">
                                      <w:marLeft w:val="240"/>
                                      <w:marRight w:val="0"/>
                                      <w:marTop w:val="0"/>
                                      <w:marBottom w:val="0"/>
                                      <w:divBdr>
                                        <w:top w:val="none" w:sz="0" w:space="0" w:color="auto"/>
                                        <w:left w:val="none" w:sz="0" w:space="0" w:color="auto"/>
                                        <w:bottom w:val="none" w:sz="0" w:space="0" w:color="auto"/>
                                        <w:right w:val="none" w:sz="0" w:space="0" w:color="auto"/>
                                      </w:divBdr>
                                      <w:divsChild>
                                        <w:div w:id="13936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57545">
                              <w:marLeft w:val="0"/>
                              <w:marRight w:val="0"/>
                              <w:marTop w:val="0"/>
                              <w:marBottom w:val="0"/>
                              <w:divBdr>
                                <w:top w:val="none" w:sz="0" w:space="0" w:color="auto"/>
                                <w:left w:val="none" w:sz="0" w:space="0" w:color="auto"/>
                                <w:bottom w:val="none" w:sz="0" w:space="0" w:color="auto"/>
                                <w:right w:val="none" w:sz="0" w:space="0" w:color="auto"/>
                              </w:divBdr>
                            </w:div>
                          </w:divsChild>
                        </w:div>
                        <w:div w:id="362098198">
                          <w:marLeft w:val="0"/>
                          <w:marRight w:val="0"/>
                          <w:marTop w:val="0"/>
                          <w:marBottom w:val="0"/>
                          <w:divBdr>
                            <w:top w:val="none" w:sz="0" w:space="0" w:color="auto"/>
                            <w:left w:val="none" w:sz="0" w:space="0" w:color="auto"/>
                            <w:bottom w:val="none" w:sz="0" w:space="0" w:color="auto"/>
                            <w:right w:val="none" w:sz="0" w:space="0" w:color="auto"/>
                          </w:divBdr>
                          <w:divsChild>
                            <w:div w:id="1187596159">
                              <w:marLeft w:val="240"/>
                              <w:marRight w:val="0"/>
                              <w:marTop w:val="0"/>
                              <w:marBottom w:val="0"/>
                              <w:divBdr>
                                <w:top w:val="none" w:sz="0" w:space="0" w:color="auto"/>
                                <w:left w:val="none" w:sz="0" w:space="0" w:color="auto"/>
                                <w:bottom w:val="none" w:sz="0" w:space="0" w:color="auto"/>
                                <w:right w:val="none" w:sz="0" w:space="0" w:color="auto"/>
                              </w:divBdr>
                              <w:divsChild>
                                <w:div w:id="1324316205">
                                  <w:marLeft w:val="0"/>
                                  <w:marRight w:val="0"/>
                                  <w:marTop w:val="0"/>
                                  <w:marBottom w:val="0"/>
                                  <w:divBdr>
                                    <w:top w:val="none" w:sz="0" w:space="0" w:color="auto"/>
                                    <w:left w:val="none" w:sz="0" w:space="0" w:color="auto"/>
                                    <w:bottom w:val="none" w:sz="0" w:space="0" w:color="auto"/>
                                    <w:right w:val="none" w:sz="0" w:space="0" w:color="auto"/>
                                  </w:divBdr>
                                  <w:divsChild>
                                    <w:div w:id="357897502">
                                      <w:marLeft w:val="240"/>
                                      <w:marRight w:val="0"/>
                                      <w:marTop w:val="0"/>
                                      <w:marBottom w:val="0"/>
                                      <w:divBdr>
                                        <w:top w:val="none" w:sz="0" w:space="0" w:color="auto"/>
                                        <w:left w:val="none" w:sz="0" w:space="0" w:color="auto"/>
                                        <w:bottom w:val="none" w:sz="0" w:space="0" w:color="auto"/>
                                        <w:right w:val="none" w:sz="0" w:space="0" w:color="auto"/>
                                      </w:divBdr>
                                      <w:divsChild>
                                        <w:div w:id="57679231">
                                          <w:marLeft w:val="0"/>
                                          <w:marRight w:val="0"/>
                                          <w:marTop w:val="0"/>
                                          <w:marBottom w:val="0"/>
                                          <w:divBdr>
                                            <w:top w:val="none" w:sz="0" w:space="0" w:color="auto"/>
                                            <w:left w:val="none" w:sz="0" w:space="0" w:color="auto"/>
                                            <w:bottom w:val="none" w:sz="0" w:space="0" w:color="auto"/>
                                            <w:right w:val="none" w:sz="0" w:space="0" w:color="auto"/>
                                          </w:divBdr>
                                        </w:div>
                                      </w:divsChild>
                                    </w:div>
                                    <w:div w:id="806899444">
                                      <w:marLeft w:val="0"/>
                                      <w:marRight w:val="0"/>
                                      <w:marTop w:val="0"/>
                                      <w:marBottom w:val="0"/>
                                      <w:divBdr>
                                        <w:top w:val="none" w:sz="0" w:space="0" w:color="auto"/>
                                        <w:left w:val="none" w:sz="0" w:space="0" w:color="auto"/>
                                        <w:bottom w:val="none" w:sz="0" w:space="0" w:color="auto"/>
                                        <w:right w:val="none" w:sz="0" w:space="0" w:color="auto"/>
                                      </w:divBdr>
                                    </w:div>
                                    <w:div w:id="8398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45688">
                              <w:marLeft w:val="0"/>
                              <w:marRight w:val="0"/>
                              <w:marTop w:val="0"/>
                              <w:marBottom w:val="0"/>
                              <w:divBdr>
                                <w:top w:val="none" w:sz="0" w:space="0" w:color="auto"/>
                                <w:left w:val="none" w:sz="0" w:space="0" w:color="auto"/>
                                <w:bottom w:val="none" w:sz="0" w:space="0" w:color="auto"/>
                                <w:right w:val="none" w:sz="0" w:space="0" w:color="auto"/>
                              </w:divBdr>
                            </w:div>
                            <w:div w:id="2092117249">
                              <w:marLeft w:val="0"/>
                              <w:marRight w:val="0"/>
                              <w:marTop w:val="0"/>
                              <w:marBottom w:val="0"/>
                              <w:divBdr>
                                <w:top w:val="none" w:sz="0" w:space="0" w:color="auto"/>
                                <w:left w:val="none" w:sz="0" w:space="0" w:color="auto"/>
                                <w:bottom w:val="none" w:sz="0" w:space="0" w:color="auto"/>
                                <w:right w:val="none" w:sz="0" w:space="0" w:color="auto"/>
                              </w:divBdr>
                            </w:div>
                          </w:divsChild>
                        </w:div>
                        <w:div w:id="505752014">
                          <w:marLeft w:val="0"/>
                          <w:marRight w:val="0"/>
                          <w:marTop w:val="0"/>
                          <w:marBottom w:val="0"/>
                          <w:divBdr>
                            <w:top w:val="none" w:sz="0" w:space="0" w:color="auto"/>
                            <w:left w:val="none" w:sz="0" w:space="0" w:color="auto"/>
                            <w:bottom w:val="none" w:sz="0" w:space="0" w:color="auto"/>
                            <w:right w:val="none" w:sz="0" w:space="0" w:color="auto"/>
                          </w:divBdr>
                          <w:divsChild>
                            <w:div w:id="820773343">
                              <w:marLeft w:val="240"/>
                              <w:marRight w:val="0"/>
                              <w:marTop w:val="0"/>
                              <w:marBottom w:val="0"/>
                              <w:divBdr>
                                <w:top w:val="none" w:sz="0" w:space="0" w:color="auto"/>
                                <w:left w:val="none" w:sz="0" w:space="0" w:color="auto"/>
                                <w:bottom w:val="none" w:sz="0" w:space="0" w:color="auto"/>
                                <w:right w:val="none" w:sz="0" w:space="0" w:color="auto"/>
                              </w:divBdr>
                              <w:divsChild>
                                <w:div w:id="194392863">
                                  <w:marLeft w:val="0"/>
                                  <w:marRight w:val="0"/>
                                  <w:marTop w:val="0"/>
                                  <w:marBottom w:val="0"/>
                                  <w:divBdr>
                                    <w:top w:val="none" w:sz="0" w:space="0" w:color="auto"/>
                                    <w:left w:val="none" w:sz="0" w:space="0" w:color="auto"/>
                                    <w:bottom w:val="none" w:sz="0" w:space="0" w:color="auto"/>
                                    <w:right w:val="none" w:sz="0" w:space="0" w:color="auto"/>
                                  </w:divBdr>
                                  <w:divsChild>
                                    <w:div w:id="393939685">
                                      <w:marLeft w:val="0"/>
                                      <w:marRight w:val="0"/>
                                      <w:marTop w:val="0"/>
                                      <w:marBottom w:val="0"/>
                                      <w:divBdr>
                                        <w:top w:val="none" w:sz="0" w:space="0" w:color="auto"/>
                                        <w:left w:val="none" w:sz="0" w:space="0" w:color="auto"/>
                                        <w:bottom w:val="none" w:sz="0" w:space="0" w:color="auto"/>
                                        <w:right w:val="none" w:sz="0" w:space="0" w:color="auto"/>
                                      </w:divBdr>
                                    </w:div>
                                    <w:div w:id="1417358222">
                                      <w:marLeft w:val="240"/>
                                      <w:marRight w:val="0"/>
                                      <w:marTop w:val="0"/>
                                      <w:marBottom w:val="0"/>
                                      <w:divBdr>
                                        <w:top w:val="none" w:sz="0" w:space="0" w:color="auto"/>
                                        <w:left w:val="none" w:sz="0" w:space="0" w:color="auto"/>
                                        <w:bottom w:val="none" w:sz="0" w:space="0" w:color="auto"/>
                                        <w:right w:val="none" w:sz="0" w:space="0" w:color="auto"/>
                                      </w:divBdr>
                                      <w:divsChild>
                                        <w:div w:id="107940770">
                                          <w:marLeft w:val="0"/>
                                          <w:marRight w:val="0"/>
                                          <w:marTop w:val="0"/>
                                          <w:marBottom w:val="0"/>
                                          <w:divBdr>
                                            <w:top w:val="none" w:sz="0" w:space="0" w:color="auto"/>
                                            <w:left w:val="none" w:sz="0" w:space="0" w:color="auto"/>
                                            <w:bottom w:val="none" w:sz="0" w:space="0" w:color="auto"/>
                                            <w:right w:val="none" w:sz="0" w:space="0" w:color="auto"/>
                                          </w:divBdr>
                                        </w:div>
                                      </w:divsChild>
                                    </w:div>
                                    <w:div w:id="213393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156412">
                              <w:marLeft w:val="0"/>
                              <w:marRight w:val="0"/>
                              <w:marTop w:val="0"/>
                              <w:marBottom w:val="0"/>
                              <w:divBdr>
                                <w:top w:val="none" w:sz="0" w:space="0" w:color="auto"/>
                                <w:left w:val="none" w:sz="0" w:space="0" w:color="auto"/>
                                <w:bottom w:val="none" w:sz="0" w:space="0" w:color="auto"/>
                                <w:right w:val="none" w:sz="0" w:space="0" w:color="auto"/>
                              </w:divBdr>
                            </w:div>
                            <w:div w:id="1946762175">
                              <w:marLeft w:val="0"/>
                              <w:marRight w:val="0"/>
                              <w:marTop w:val="0"/>
                              <w:marBottom w:val="0"/>
                              <w:divBdr>
                                <w:top w:val="none" w:sz="0" w:space="0" w:color="auto"/>
                                <w:left w:val="none" w:sz="0" w:space="0" w:color="auto"/>
                                <w:bottom w:val="none" w:sz="0" w:space="0" w:color="auto"/>
                                <w:right w:val="none" w:sz="0" w:space="0" w:color="auto"/>
                              </w:divBdr>
                            </w:div>
                          </w:divsChild>
                        </w:div>
                        <w:div w:id="533270760">
                          <w:marLeft w:val="0"/>
                          <w:marRight w:val="0"/>
                          <w:marTop w:val="0"/>
                          <w:marBottom w:val="0"/>
                          <w:divBdr>
                            <w:top w:val="none" w:sz="0" w:space="0" w:color="auto"/>
                            <w:left w:val="none" w:sz="0" w:space="0" w:color="auto"/>
                            <w:bottom w:val="none" w:sz="0" w:space="0" w:color="auto"/>
                            <w:right w:val="none" w:sz="0" w:space="0" w:color="auto"/>
                          </w:divBdr>
                          <w:divsChild>
                            <w:div w:id="1558663088">
                              <w:marLeft w:val="0"/>
                              <w:marRight w:val="0"/>
                              <w:marTop w:val="0"/>
                              <w:marBottom w:val="0"/>
                              <w:divBdr>
                                <w:top w:val="none" w:sz="0" w:space="0" w:color="auto"/>
                                <w:left w:val="none" w:sz="0" w:space="0" w:color="auto"/>
                                <w:bottom w:val="none" w:sz="0" w:space="0" w:color="auto"/>
                                <w:right w:val="none" w:sz="0" w:space="0" w:color="auto"/>
                              </w:divBdr>
                            </w:div>
                            <w:div w:id="1651714302">
                              <w:marLeft w:val="0"/>
                              <w:marRight w:val="0"/>
                              <w:marTop w:val="0"/>
                              <w:marBottom w:val="0"/>
                              <w:divBdr>
                                <w:top w:val="none" w:sz="0" w:space="0" w:color="auto"/>
                                <w:left w:val="none" w:sz="0" w:space="0" w:color="auto"/>
                                <w:bottom w:val="none" w:sz="0" w:space="0" w:color="auto"/>
                                <w:right w:val="none" w:sz="0" w:space="0" w:color="auto"/>
                              </w:divBdr>
                            </w:div>
                            <w:div w:id="1700885885">
                              <w:marLeft w:val="240"/>
                              <w:marRight w:val="0"/>
                              <w:marTop w:val="0"/>
                              <w:marBottom w:val="0"/>
                              <w:divBdr>
                                <w:top w:val="none" w:sz="0" w:space="0" w:color="auto"/>
                                <w:left w:val="none" w:sz="0" w:space="0" w:color="auto"/>
                                <w:bottom w:val="none" w:sz="0" w:space="0" w:color="auto"/>
                                <w:right w:val="none" w:sz="0" w:space="0" w:color="auto"/>
                              </w:divBdr>
                              <w:divsChild>
                                <w:div w:id="822041829">
                                  <w:marLeft w:val="0"/>
                                  <w:marRight w:val="0"/>
                                  <w:marTop w:val="0"/>
                                  <w:marBottom w:val="0"/>
                                  <w:divBdr>
                                    <w:top w:val="none" w:sz="0" w:space="0" w:color="auto"/>
                                    <w:left w:val="none" w:sz="0" w:space="0" w:color="auto"/>
                                    <w:bottom w:val="none" w:sz="0" w:space="0" w:color="auto"/>
                                    <w:right w:val="none" w:sz="0" w:space="0" w:color="auto"/>
                                  </w:divBdr>
                                  <w:divsChild>
                                    <w:div w:id="487988045">
                                      <w:marLeft w:val="0"/>
                                      <w:marRight w:val="0"/>
                                      <w:marTop w:val="0"/>
                                      <w:marBottom w:val="0"/>
                                      <w:divBdr>
                                        <w:top w:val="none" w:sz="0" w:space="0" w:color="auto"/>
                                        <w:left w:val="none" w:sz="0" w:space="0" w:color="auto"/>
                                        <w:bottom w:val="none" w:sz="0" w:space="0" w:color="auto"/>
                                        <w:right w:val="none" w:sz="0" w:space="0" w:color="auto"/>
                                      </w:divBdr>
                                    </w:div>
                                    <w:div w:id="560990770">
                                      <w:marLeft w:val="0"/>
                                      <w:marRight w:val="0"/>
                                      <w:marTop w:val="0"/>
                                      <w:marBottom w:val="0"/>
                                      <w:divBdr>
                                        <w:top w:val="none" w:sz="0" w:space="0" w:color="auto"/>
                                        <w:left w:val="none" w:sz="0" w:space="0" w:color="auto"/>
                                        <w:bottom w:val="none" w:sz="0" w:space="0" w:color="auto"/>
                                        <w:right w:val="none" w:sz="0" w:space="0" w:color="auto"/>
                                      </w:divBdr>
                                    </w:div>
                                    <w:div w:id="1812748925">
                                      <w:marLeft w:val="240"/>
                                      <w:marRight w:val="0"/>
                                      <w:marTop w:val="0"/>
                                      <w:marBottom w:val="0"/>
                                      <w:divBdr>
                                        <w:top w:val="none" w:sz="0" w:space="0" w:color="auto"/>
                                        <w:left w:val="none" w:sz="0" w:space="0" w:color="auto"/>
                                        <w:bottom w:val="none" w:sz="0" w:space="0" w:color="auto"/>
                                        <w:right w:val="none" w:sz="0" w:space="0" w:color="auto"/>
                                      </w:divBdr>
                                      <w:divsChild>
                                        <w:div w:id="17907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204125">
                          <w:marLeft w:val="0"/>
                          <w:marRight w:val="0"/>
                          <w:marTop w:val="0"/>
                          <w:marBottom w:val="0"/>
                          <w:divBdr>
                            <w:top w:val="none" w:sz="0" w:space="0" w:color="auto"/>
                            <w:left w:val="none" w:sz="0" w:space="0" w:color="auto"/>
                            <w:bottom w:val="none" w:sz="0" w:space="0" w:color="auto"/>
                            <w:right w:val="none" w:sz="0" w:space="0" w:color="auto"/>
                          </w:divBdr>
                          <w:divsChild>
                            <w:div w:id="173542875">
                              <w:marLeft w:val="0"/>
                              <w:marRight w:val="0"/>
                              <w:marTop w:val="0"/>
                              <w:marBottom w:val="0"/>
                              <w:divBdr>
                                <w:top w:val="none" w:sz="0" w:space="0" w:color="auto"/>
                                <w:left w:val="none" w:sz="0" w:space="0" w:color="auto"/>
                                <w:bottom w:val="none" w:sz="0" w:space="0" w:color="auto"/>
                                <w:right w:val="none" w:sz="0" w:space="0" w:color="auto"/>
                              </w:divBdr>
                            </w:div>
                            <w:div w:id="783689595">
                              <w:marLeft w:val="0"/>
                              <w:marRight w:val="0"/>
                              <w:marTop w:val="0"/>
                              <w:marBottom w:val="0"/>
                              <w:divBdr>
                                <w:top w:val="none" w:sz="0" w:space="0" w:color="auto"/>
                                <w:left w:val="none" w:sz="0" w:space="0" w:color="auto"/>
                                <w:bottom w:val="none" w:sz="0" w:space="0" w:color="auto"/>
                                <w:right w:val="none" w:sz="0" w:space="0" w:color="auto"/>
                              </w:divBdr>
                            </w:div>
                            <w:div w:id="1913738314">
                              <w:marLeft w:val="240"/>
                              <w:marRight w:val="0"/>
                              <w:marTop w:val="0"/>
                              <w:marBottom w:val="0"/>
                              <w:divBdr>
                                <w:top w:val="none" w:sz="0" w:space="0" w:color="auto"/>
                                <w:left w:val="none" w:sz="0" w:space="0" w:color="auto"/>
                                <w:bottom w:val="none" w:sz="0" w:space="0" w:color="auto"/>
                                <w:right w:val="none" w:sz="0" w:space="0" w:color="auto"/>
                              </w:divBdr>
                              <w:divsChild>
                                <w:div w:id="974335999">
                                  <w:marLeft w:val="0"/>
                                  <w:marRight w:val="0"/>
                                  <w:marTop w:val="0"/>
                                  <w:marBottom w:val="0"/>
                                  <w:divBdr>
                                    <w:top w:val="none" w:sz="0" w:space="0" w:color="auto"/>
                                    <w:left w:val="none" w:sz="0" w:space="0" w:color="auto"/>
                                    <w:bottom w:val="none" w:sz="0" w:space="0" w:color="auto"/>
                                    <w:right w:val="none" w:sz="0" w:space="0" w:color="auto"/>
                                  </w:divBdr>
                                  <w:divsChild>
                                    <w:div w:id="630403353">
                                      <w:marLeft w:val="0"/>
                                      <w:marRight w:val="0"/>
                                      <w:marTop w:val="0"/>
                                      <w:marBottom w:val="0"/>
                                      <w:divBdr>
                                        <w:top w:val="none" w:sz="0" w:space="0" w:color="auto"/>
                                        <w:left w:val="none" w:sz="0" w:space="0" w:color="auto"/>
                                        <w:bottom w:val="none" w:sz="0" w:space="0" w:color="auto"/>
                                        <w:right w:val="none" w:sz="0" w:space="0" w:color="auto"/>
                                      </w:divBdr>
                                    </w:div>
                                    <w:div w:id="987904179">
                                      <w:marLeft w:val="240"/>
                                      <w:marRight w:val="0"/>
                                      <w:marTop w:val="0"/>
                                      <w:marBottom w:val="0"/>
                                      <w:divBdr>
                                        <w:top w:val="none" w:sz="0" w:space="0" w:color="auto"/>
                                        <w:left w:val="none" w:sz="0" w:space="0" w:color="auto"/>
                                        <w:bottom w:val="none" w:sz="0" w:space="0" w:color="auto"/>
                                        <w:right w:val="none" w:sz="0" w:space="0" w:color="auto"/>
                                      </w:divBdr>
                                      <w:divsChild>
                                        <w:div w:id="536240406">
                                          <w:marLeft w:val="0"/>
                                          <w:marRight w:val="0"/>
                                          <w:marTop w:val="0"/>
                                          <w:marBottom w:val="0"/>
                                          <w:divBdr>
                                            <w:top w:val="none" w:sz="0" w:space="0" w:color="auto"/>
                                            <w:left w:val="none" w:sz="0" w:space="0" w:color="auto"/>
                                            <w:bottom w:val="none" w:sz="0" w:space="0" w:color="auto"/>
                                            <w:right w:val="none" w:sz="0" w:space="0" w:color="auto"/>
                                          </w:divBdr>
                                        </w:div>
                                      </w:divsChild>
                                    </w:div>
                                    <w:div w:id="128446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76157">
                          <w:marLeft w:val="0"/>
                          <w:marRight w:val="0"/>
                          <w:marTop w:val="0"/>
                          <w:marBottom w:val="0"/>
                          <w:divBdr>
                            <w:top w:val="none" w:sz="0" w:space="0" w:color="auto"/>
                            <w:left w:val="none" w:sz="0" w:space="0" w:color="auto"/>
                            <w:bottom w:val="none" w:sz="0" w:space="0" w:color="auto"/>
                            <w:right w:val="none" w:sz="0" w:space="0" w:color="auto"/>
                          </w:divBdr>
                          <w:divsChild>
                            <w:div w:id="164825140">
                              <w:marLeft w:val="240"/>
                              <w:marRight w:val="0"/>
                              <w:marTop w:val="0"/>
                              <w:marBottom w:val="0"/>
                              <w:divBdr>
                                <w:top w:val="none" w:sz="0" w:space="0" w:color="auto"/>
                                <w:left w:val="none" w:sz="0" w:space="0" w:color="auto"/>
                                <w:bottom w:val="none" w:sz="0" w:space="0" w:color="auto"/>
                                <w:right w:val="none" w:sz="0" w:space="0" w:color="auto"/>
                              </w:divBdr>
                              <w:divsChild>
                                <w:div w:id="711879971">
                                  <w:marLeft w:val="0"/>
                                  <w:marRight w:val="0"/>
                                  <w:marTop w:val="0"/>
                                  <w:marBottom w:val="0"/>
                                  <w:divBdr>
                                    <w:top w:val="none" w:sz="0" w:space="0" w:color="auto"/>
                                    <w:left w:val="none" w:sz="0" w:space="0" w:color="auto"/>
                                    <w:bottom w:val="none" w:sz="0" w:space="0" w:color="auto"/>
                                    <w:right w:val="none" w:sz="0" w:space="0" w:color="auto"/>
                                  </w:divBdr>
                                  <w:divsChild>
                                    <w:div w:id="333384967">
                                      <w:marLeft w:val="240"/>
                                      <w:marRight w:val="0"/>
                                      <w:marTop w:val="0"/>
                                      <w:marBottom w:val="0"/>
                                      <w:divBdr>
                                        <w:top w:val="none" w:sz="0" w:space="0" w:color="auto"/>
                                        <w:left w:val="none" w:sz="0" w:space="0" w:color="auto"/>
                                        <w:bottom w:val="none" w:sz="0" w:space="0" w:color="auto"/>
                                        <w:right w:val="none" w:sz="0" w:space="0" w:color="auto"/>
                                      </w:divBdr>
                                      <w:divsChild>
                                        <w:div w:id="1146776294">
                                          <w:marLeft w:val="0"/>
                                          <w:marRight w:val="0"/>
                                          <w:marTop w:val="0"/>
                                          <w:marBottom w:val="0"/>
                                          <w:divBdr>
                                            <w:top w:val="none" w:sz="0" w:space="0" w:color="auto"/>
                                            <w:left w:val="none" w:sz="0" w:space="0" w:color="auto"/>
                                            <w:bottom w:val="none" w:sz="0" w:space="0" w:color="auto"/>
                                            <w:right w:val="none" w:sz="0" w:space="0" w:color="auto"/>
                                          </w:divBdr>
                                        </w:div>
                                      </w:divsChild>
                                    </w:div>
                                    <w:div w:id="934627822">
                                      <w:marLeft w:val="0"/>
                                      <w:marRight w:val="0"/>
                                      <w:marTop w:val="0"/>
                                      <w:marBottom w:val="0"/>
                                      <w:divBdr>
                                        <w:top w:val="none" w:sz="0" w:space="0" w:color="auto"/>
                                        <w:left w:val="none" w:sz="0" w:space="0" w:color="auto"/>
                                        <w:bottom w:val="none" w:sz="0" w:space="0" w:color="auto"/>
                                        <w:right w:val="none" w:sz="0" w:space="0" w:color="auto"/>
                                      </w:divBdr>
                                    </w:div>
                                    <w:div w:id="116197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1802">
                              <w:marLeft w:val="0"/>
                              <w:marRight w:val="0"/>
                              <w:marTop w:val="0"/>
                              <w:marBottom w:val="0"/>
                              <w:divBdr>
                                <w:top w:val="none" w:sz="0" w:space="0" w:color="auto"/>
                                <w:left w:val="none" w:sz="0" w:space="0" w:color="auto"/>
                                <w:bottom w:val="none" w:sz="0" w:space="0" w:color="auto"/>
                                <w:right w:val="none" w:sz="0" w:space="0" w:color="auto"/>
                              </w:divBdr>
                            </w:div>
                            <w:div w:id="831871397">
                              <w:marLeft w:val="0"/>
                              <w:marRight w:val="0"/>
                              <w:marTop w:val="0"/>
                              <w:marBottom w:val="0"/>
                              <w:divBdr>
                                <w:top w:val="none" w:sz="0" w:space="0" w:color="auto"/>
                                <w:left w:val="none" w:sz="0" w:space="0" w:color="auto"/>
                                <w:bottom w:val="none" w:sz="0" w:space="0" w:color="auto"/>
                                <w:right w:val="none" w:sz="0" w:space="0" w:color="auto"/>
                              </w:divBdr>
                            </w:div>
                          </w:divsChild>
                        </w:div>
                        <w:div w:id="820658729">
                          <w:marLeft w:val="0"/>
                          <w:marRight w:val="0"/>
                          <w:marTop w:val="0"/>
                          <w:marBottom w:val="0"/>
                          <w:divBdr>
                            <w:top w:val="none" w:sz="0" w:space="0" w:color="auto"/>
                            <w:left w:val="none" w:sz="0" w:space="0" w:color="auto"/>
                            <w:bottom w:val="none" w:sz="0" w:space="0" w:color="auto"/>
                            <w:right w:val="none" w:sz="0" w:space="0" w:color="auto"/>
                          </w:divBdr>
                          <w:divsChild>
                            <w:div w:id="444155343">
                              <w:marLeft w:val="0"/>
                              <w:marRight w:val="0"/>
                              <w:marTop w:val="0"/>
                              <w:marBottom w:val="0"/>
                              <w:divBdr>
                                <w:top w:val="none" w:sz="0" w:space="0" w:color="auto"/>
                                <w:left w:val="none" w:sz="0" w:space="0" w:color="auto"/>
                                <w:bottom w:val="none" w:sz="0" w:space="0" w:color="auto"/>
                                <w:right w:val="none" w:sz="0" w:space="0" w:color="auto"/>
                              </w:divBdr>
                            </w:div>
                            <w:div w:id="578515243">
                              <w:marLeft w:val="0"/>
                              <w:marRight w:val="0"/>
                              <w:marTop w:val="0"/>
                              <w:marBottom w:val="0"/>
                              <w:divBdr>
                                <w:top w:val="none" w:sz="0" w:space="0" w:color="auto"/>
                                <w:left w:val="none" w:sz="0" w:space="0" w:color="auto"/>
                                <w:bottom w:val="none" w:sz="0" w:space="0" w:color="auto"/>
                                <w:right w:val="none" w:sz="0" w:space="0" w:color="auto"/>
                              </w:divBdr>
                            </w:div>
                            <w:div w:id="1502430153">
                              <w:marLeft w:val="240"/>
                              <w:marRight w:val="0"/>
                              <w:marTop w:val="0"/>
                              <w:marBottom w:val="0"/>
                              <w:divBdr>
                                <w:top w:val="none" w:sz="0" w:space="0" w:color="auto"/>
                                <w:left w:val="none" w:sz="0" w:space="0" w:color="auto"/>
                                <w:bottom w:val="none" w:sz="0" w:space="0" w:color="auto"/>
                                <w:right w:val="none" w:sz="0" w:space="0" w:color="auto"/>
                              </w:divBdr>
                              <w:divsChild>
                                <w:div w:id="1260334145">
                                  <w:marLeft w:val="0"/>
                                  <w:marRight w:val="0"/>
                                  <w:marTop w:val="0"/>
                                  <w:marBottom w:val="0"/>
                                  <w:divBdr>
                                    <w:top w:val="none" w:sz="0" w:space="0" w:color="auto"/>
                                    <w:left w:val="none" w:sz="0" w:space="0" w:color="auto"/>
                                    <w:bottom w:val="none" w:sz="0" w:space="0" w:color="auto"/>
                                    <w:right w:val="none" w:sz="0" w:space="0" w:color="auto"/>
                                  </w:divBdr>
                                  <w:divsChild>
                                    <w:div w:id="611934583">
                                      <w:marLeft w:val="0"/>
                                      <w:marRight w:val="0"/>
                                      <w:marTop w:val="0"/>
                                      <w:marBottom w:val="0"/>
                                      <w:divBdr>
                                        <w:top w:val="none" w:sz="0" w:space="0" w:color="auto"/>
                                        <w:left w:val="none" w:sz="0" w:space="0" w:color="auto"/>
                                        <w:bottom w:val="none" w:sz="0" w:space="0" w:color="auto"/>
                                        <w:right w:val="none" w:sz="0" w:space="0" w:color="auto"/>
                                      </w:divBdr>
                                    </w:div>
                                    <w:div w:id="1392146359">
                                      <w:marLeft w:val="0"/>
                                      <w:marRight w:val="0"/>
                                      <w:marTop w:val="0"/>
                                      <w:marBottom w:val="0"/>
                                      <w:divBdr>
                                        <w:top w:val="none" w:sz="0" w:space="0" w:color="auto"/>
                                        <w:left w:val="none" w:sz="0" w:space="0" w:color="auto"/>
                                        <w:bottom w:val="none" w:sz="0" w:space="0" w:color="auto"/>
                                        <w:right w:val="none" w:sz="0" w:space="0" w:color="auto"/>
                                      </w:divBdr>
                                    </w:div>
                                    <w:div w:id="1739326059">
                                      <w:marLeft w:val="240"/>
                                      <w:marRight w:val="0"/>
                                      <w:marTop w:val="0"/>
                                      <w:marBottom w:val="0"/>
                                      <w:divBdr>
                                        <w:top w:val="none" w:sz="0" w:space="0" w:color="auto"/>
                                        <w:left w:val="none" w:sz="0" w:space="0" w:color="auto"/>
                                        <w:bottom w:val="none" w:sz="0" w:space="0" w:color="auto"/>
                                        <w:right w:val="none" w:sz="0" w:space="0" w:color="auto"/>
                                      </w:divBdr>
                                      <w:divsChild>
                                        <w:div w:id="8375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362450">
                          <w:marLeft w:val="0"/>
                          <w:marRight w:val="0"/>
                          <w:marTop w:val="0"/>
                          <w:marBottom w:val="0"/>
                          <w:divBdr>
                            <w:top w:val="none" w:sz="0" w:space="0" w:color="auto"/>
                            <w:left w:val="none" w:sz="0" w:space="0" w:color="auto"/>
                            <w:bottom w:val="none" w:sz="0" w:space="0" w:color="auto"/>
                            <w:right w:val="none" w:sz="0" w:space="0" w:color="auto"/>
                          </w:divBdr>
                          <w:divsChild>
                            <w:div w:id="272709787">
                              <w:marLeft w:val="0"/>
                              <w:marRight w:val="0"/>
                              <w:marTop w:val="0"/>
                              <w:marBottom w:val="0"/>
                              <w:divBdr>
                                <w:top w:val="none" w:sz="0" w:space="0" w:color="auto"/>
                                <w:left w:val="none" w:sz="0" w:space="0" w:color="auto"/>
                                <w:bottom w:val="none" w:sz="0" w:space="0" w:color="auto"/>
                                <w:right w:val="none" w:sz="0" w:space="0" w:color="auto"/>
                              </w:divBdr>
                            </w:div>
                            <w:div w:id="902910409">
                              <w:marLeft w:val="0"/>
                              <w:marRight w:val="0"/>
                              <w:marTop w:val="0"/>
                              <w:marBottom w:val="0"/>
                              <w:divBdr>
                                <w:top w:val="none" w:sz="0" w:space="0" w:color="auto"/>
                                <w:left w:val="none" w:sz="0" w:space="0" w:color="auto"/>
                                <w:bottom w:val="none" w:sz="0" w:space="0" w:color="auto"/>
                                <w:right w:val="none" w:sz="0" w:space="0" w:color="auto"/>
                              </w:divBdr>
                            </w:div>
                            <w:div w:id="1072241090">
                              <w:marLeft w:val="240"/>
                              <w:marRight w:val="0"/>
                              <w:marTop w:val="0"/>
                              <w:marBottom w:val="0"/>
                              <w:divBdr>
                                <w:top w:val="none" w:sz="0" w:space="0" w:color="auto"/>
                                <w:left w:val="none" w:sz="0" w:space="0" w:color="auto"/>
                                <w:bottom w:val="none" w:sz="0" w:space="0" w:color="auto"/>
                                <w:right w:val="none" w:sz="0" w:space="0" w:color="auto"/>
                              </w:divBdr>
                              <w:divsChild>
                                <w:div w:id="1107382329">
                                  <w:marLeft w:val="0"/>
                                  <w:marRight w:val="0"/>
                                  <w:marTop w:val="0"/>
                                  <w:marBottom w:val="0"/>
                                  <w:divBdr>
                                    <w:top w:val="none" w:sz="0" w:space="0" w:color="auto"/>
                                    <w:left w:val="none" w:sz="0" w:space="0" w:color="auto"/>
                                    <w:bottom w:val="none" w:sz="0" w:space="0" w:color="auto"/>
                                    <w:right w:val="none" w:sz="0" w:space="0" w:color="auto"/>
                                  </w:divBdr>
                                  <w:divsChild>
                                    <w:div w:id="827945626">
                                      <w:marLeft w:val="0"/>
                                      <w:marRight w:val="0"/>
                                      <w:marTop w:val="0"/>
                                      <w:marBottom w:val="0"/>
                                      <w:divBdr>
                                        <w:top w:val="none" w:sz="0" w:space="0" w:color="auto"/>
                                        <w:left w:val="none" w:sz="0" w:space="0" w:color="auto"/>
                                        <w:bottom w:val="none" w:sz="0" w:space="0" w:color="auto"/>
                                        <w:right w:val="none" w:sz="0" w:space="0" w:color="auto"/>
                                      </w:divBdr>
                                    </w:div>
                                    <w:div w:id="1318610232">
                                      <w:marLeft w:val="0"/>
                                      <w:marRight w:val="0"/>
                                      <w:marTop w:val="0"/>
                                      <w:marBottom w:val="0"/>
                                      <w:divBdr>
                                        <w:top w:val="none" w:sz="0" w:space="0" w:color="auto"/>
                                        <w:left w:val="none" w:sz="0" w:space="0" w:color="auto"/>
                                        <w:bottom w:val="none" w:sz="0" w:space="0" w:color="auto"/>
                                        <w:right w:val="none" w:sz="0" w:space="0" w:color="auto"/>
                                      </w:divBdr>
                                    </w:div>
                                    <w:div w:id="1964536475">
                                      <w:marLeft w:val="240"/>
                                      <w:marRight w:val="0"/>
                                      <w:marTop w:val="0"/>
                                      <w:marBottom w:val="0"/>
                                      <w:divBdr>
                                        <w:top w:val="none" w:sz="0" w:space="0" w:color="auto"/>
                                        <w:left w:val="none" w:sz="0" w:space="0" w:color="auto"/>
                                        <w:bottom w:val="none" w:sz="0" w:space="0" w:color="auto"/>
                                        <w:right w:val="none" w:sz="0" w:space="0" w:color="auto"/>
                                      </w:divBdr>
                                      <w:divsChild>
                                        <w:div w:id="67503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916546">
                          <w:marLeft w:val="0"/>
                          <w:marRight w:val="0"/>
                          <w:marTop w:val="0"/>
                          <w:marBottom w:val="0"/>
                          <w:divBdr>
                            <w:top w:val="none" w:sz="0" w:space="0" w:color="auto"/>
                            <w:left w:val="none" w:sz="0" w:space="0" w:color="auto"/>
                            <w:bottom w:val="none" w:sz="0" w:space="0" w:color="auto"/>
                            <w:right w:val="none" w:sz="0" w:space="0" w:color="auto"/>
                          </w:divBdr>
                          <w:divsChild>
                            <w:div w:id="366176164">
                              <w:marLeft w:val="0"/>
                              <w:marRight w:val="0"/>
                              <w:marTop w:val="0"/>
                              <w:marBottom w:val="0"/>
                              <w:divBdr>
                                <w:top w:val="none" w:sz="0" w:space="0" w:color="auto"/>
                                <w:left w:val="none" w:sz="0" w:space="0" w:color="auto"/>
                                <w:bottom w:val="none" w:sz="0" w:space="0" w:color="auto"/>
                                <w:right w:val="none" w:sz="0" w:space="0" w:color="auto"/>
                              </w:divBdr>
                            </w:div>
                            <w:div w:id="420681276">
                              <w:marLeft w:val="240"/>
                              <w:marRight w:val="0"/>
                              <w:marTop w:val="0"/>
                              <w:marBottom w:val="0"/>
                              <w:divBdr>
                                <w:top w:val="none" w:sz="0" w:space="0" w:color="auto"/>
                                <w:left w:val="none" w:sz="0" w:space="0" w:color="auto"/>
                                <w:bottom w:val="none" w:sz="0" w:space="0" w:color="auto"/>
                                <w:right w:val="none" w:sz="0" w:space="0" w:color="auto"/>
                              </w:divBdr>
                              <w:divsChild>
                                <w:div w:id="190001039">
                                  <w:marLeft w:val="0"/>
                                  <w:marRight w:val="0"/>
                                  <w:marTop w:val="0"/>
                                  <w:marBottom w:val="0"/>
                                  <w:divBdr>
                                    <w:top w:val="none" w:sz="0" w:space="0" w:color="auto"/>
                                    <w:left w:val="none" w:sz="0" w:space="0" w:color="auto"/>
                                    <w:bottom w:val="none" w:sz="0" w:space="0" w:color="auto"/>
                                    <w:right w:val="none" w:sz="0" w:space="0" w:color="auto"/>
                                  </w:divBdr>
                                  <w:divsChild>
                                    <w:div w:id="458764997">
                                      <w:marLeft w:val="240"/>
                                      <w:marRight w:val="0"/>
                                      <w:marTop w:val="0"/>
                                      <w:marBottom w:val="0"/>
                                      <w:divBdr>
                                        <w:top w:val="none" w:sz="0" w:space="0" w:color="auto"/>
                                        <w:left w:val="none" w:sz="0" w:space="0" w:color="auto"/>
                                        <w:bottom w:val="none" w:sz="0" w:space="0" w:color="auto"/>
                                        <w:right w:val="none" w:sz="0" w:space="0" w:color="auto"/>
                                      </w:divBdr>
                                      <w:divsChild>
                                        <w:div w:id="692658973">
                                          <w:marLeft w:val="0"/>
                                          <w:marRight w:val="0"/>
                                          <w:marTop w:val="0"/>
                                          <w:marBottom w:val="0"/>
                                          <w:divBdr>
                                            <w:top w:val="none" w:sz="0" w:space="0" w:color="auto"/>
                                            <w:left w:val="none" w:sz="0" w:space="0" w:color="auto"/>
                                            <w:bottom w:val="none" w:sz="0" w:space="0" w:color="auto"/>
                                            <w:right w:val="none" w:sz="0" w:space="0" w:color="auto"/>
                                          </w:divBdr>
                                        </w:div>
                                      </w:divsChild>
                                    </w:div>
                                    <w:div w:id="714355610">
                                      <w:marLeft w:val="0"/>
                                      <w:marRight w:val="0"/>
                                      <w:marTop w:val="0"/>
                                      <w:marBottom w:val="0"/>
                                      <w:divBdr>
                                        <w:top w:val="none" w:sz="0" w:space="0" w:color="auto"/>
                                        <w:left w:val="none" w:sz="0" w:space="0" w:color="auto"/>
                                        <w:bottom w:val="none" w:sz="0" w:space="0" w:color="auto"/>
                                        <w:right w:val="none" w:sz="0" w:space="0" w:color="auto"/>
                                      </w:divBdr>
                                    </w:div>
                                    <w:div w:id="122480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90694">
                              <w:marLeft w:val="0"/>
                              <w:marRight w:val="0"/>
                              <w:marTop w:val="0"/>
                              <w:marBottom w:val="0"/>
                              <w:divBdr>
                                <w:top w:val="none" w:sz="0" w:space="0" w:color="auto"/>
                                <w:left w:val="none" w:sz="0" w:space="0" w:color="auto"/>
                                <w:bottom w:val="none" w:sz="0" w:space="0" w:color="auto"/>
                                <w:right w:val="none" w:sz="0" w:space="0" w:color="auto"/>
                              </w:divBdr>
                            </w:div>
                          </w:divsChild>
                        </w:div>
                        <w:div w:id="1209030065">
                          <w:marLeft w:val="0"/>
                          <w:marRight w:val="0"/>
                          <w:marTop w:val="0"/>
                          <w:marBottom w:val="0"/>
                          <w:divBdr>
                            <w:top w:val="none" w:sz="0" w:space="0" w:color="auto"/>
                            <w:left w:val="none" w:sz="0" w:space="0" w:color="auto"/>
                            <w:bottom w:val="none" w:sz="0" w:space="0" w:color="auto"/>
                            <w:right w:val="none" w:sz="0" w:space="0" w:color="auto"/>
                          </w:divBdr>
                          <w:divsChild>
                            <w:div w:id="36394175">
                              <w:marLeft w:val="0"/>
                              <w:marRight w:val="0"/>
                              <w:marTop w:val="0"/>
                              <w:marBottom w:val="0"/>
                              <w:divBdr>
                                <w:top w:val="none" w:sz="0" w:space="0" w:color="auto"/>
                                <w:left w:val="none" w:sz="0" w:space="0" w:color="auto"/>
                                <w:bottom w:val="none" w:sz="0" w:space="0" w:color="auto"/>
                                <w:right w:val="none" w:sz="0" w:space="0" w:color="auto"/>
                              </w:divBdr>
                            </w:div>
                            <w:div w:id="337197593">
                              <w:marLeft w:val="0"/>
                              <w:marRight w:val="0"/>
                              <w:marTop w:val="0"/>
                              <w:marBottom w:val="0"/>
                              <w:divBdr>
                                <w:top w:val="none" w:sz="0" w:space="0" w:color="auto"/>
                                <w:left w:val="none" w:sz="0" w:space="0" w:color="auto"/>
                                <w:bottom w:val="none" w:sz="0" w:space="0" w:color="auto"/>
                                <w:right w:val="none" w:sz="0" w:space="0" w:color="auto"/>
                              </w:divBdr>
                            </w:div>
                            <w:div w:id="1271474125">
                              <w:marLeft w:val="240"/>
                              <w:marRight w:val="0"/>
                              <w:marTop w:val="0"/>
                              <w:marBottom w:val="0"/>
                              <w:divBdr>
                                <w:top w:val="none" w:sz="0" w:space="0" w:color="auto"/>
                                <w:left w:val="none" w:sz="0" w:space="0" w:color="auto"/>
                                <w:bottom w:val="none" w:sz="0" w:space="0" w:color="auto"/>
                                <w:right w:val="none" w:sz="0" w:space="0" w:color="auto"/>
                              </w:divBdr>
                              <w:divsChild>
                                <w:div w:id="1070494713">
                                  <w:marLeft w:val="0"/>
                                  <w:marRight w:val="0"/>
                                  <w:marTop w:val="0"/>
                                  <w:marBottom w:val="0"/>
                                  <w:divBdr>
                                    <w:top w:val="none" w:sz="0" w:space="0" w:color="auto"/>
                                    <w:left w:val="none" w:sz="0" w:space="0" w:color="auto"/>
                                    <w:bottom w:val="none" w:sz="0" w:space="0" w:color="auto"/>
                                    <w:right w:val="none" w:sz="0" w:space="0" w:color="auto"/>
                                  </w:divBdr>
                                  <w:divsChild>
                                    <w:div w:id="1507403891">
                                      <w:marLeft w:val="240"/>
                                      <w:marRight w:val="0"/>
                                      <w:marTop w:val="0"/>
                                      <w:marBottom w:val="0"/>
                                      <w:divBdr>
                                        <w:top w:val="none" w:sz="0" w:space="0" w:color="auto"/>
                                        <w:left w:val="none" w:sz="0" w:space="0" w:color="auto"/>
                                        <w:bottom w:val="none" w:sz="0" w:space="0" w:color="auto"/>
                                        <w:right w:val="none" w:sz="0" w:space="0" w:color="auto"/>
                                      </w:divBdr>
                                      <w:divsChild>
                                        <w:div w:id="1992907111">
                                          <w:marLeft w:val="0"/>
                                          <w:marRight w:val="0"/>
                                          <w:marTop w:val="0"/>
                                          <w:marBottom w:val="0"/>
                                          <w:divBdr>
                                            <w:top w:val="none" w:sz="0" w:space="0" w:color="auto"/>
                                            <w:left w:val="none" w:sz="0" w:space="0" w:color="auto"/>
                                            <w:bottom w:val="none" w:sz="0" w:space="0" w:color="auto"/>
                                            <w:right w:val="none" w:sz="0" w:space="0" w:color="auto"/>
                                          </w:divBdr>
                                        </w:div>
                                      </w:divsChild>
                                    </w:div>
                                    <w:div w:id="1507940615">
                                      <w:marLeft w:val="0"/>
                                      <w:marRight w:val="0"/>
                                      <w:marTop w:val="0"/>
                                      <w:marBottom w:val="0"/>
                                      <w:divBdr>
                                        <w:top w:val="none" w:sz="0" w:space="0" w:color="auto"/>
                                        <w:left w:val="none" w:sz="0" w:space="0" w:color="auto"/>
                                        <w:bottom w:val="none" w:sz="0" w:space="0" w:color="auto"/>
                                        <w:right w:val="none" w:sz="0" w:space="0" w:color="auto"/>
                                      </w:divBdr>
                                    </w:div>
                                    <w:div w:id="17518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520036">
                          <w:marLeft w:val="0"/>
                          <w:marRight w:val="0"/>
                          <w:marTop w:val="0"/>
                          <w:marBottom w:val="0"/>
                          <w:divBdr>
                            <w:top w:val="none" w:sz="0" w:space="0" w:color="auto"/>
                            <w:left w:val="none" w:sz="0" w:space="0" w:color="auto"/>
                            <w:bottom w:val="none" w:sz="0" w:space="0" w:color="auto"/>
                            <w:right w:val="none" w:sz="0" w:space="0" w:color="auto"/>
                          </w:divBdr>
                          <w:divsChild>
                            <w:div w:id="212817696">
                              <w:marLeft w:val="0"/>
                              <w:marRight w:val="0"/>
                              <w:marTop w:val="0"/>
                              <w:marBottom w:val="0"/>
                              <w:divBdr>
                                <w:top w:val="none" w:sz="0" w:space="0" w:color="auto"/>
                                <w:left w:val="none" w:sz="0" w:space="0" w:color="auto"/>
                                <w:bottom w:val="none" w:sz="0" w:space="0" w:color="auto"/>
                                <w:right w:val="none" w:sz="0" w:space="0" w:color="auto"/>
                              </w:divBdr>
                            </w:div>
                            <w:div w:id="1271429968">
                              <w:marLeft w:val="240"/>
                              <w:marRight w:val="0"/>
                              <w:marTop w:val="0"/>
                              <w:marBottom w:val="0"/>
                              <w:divBdr>
                                <w:top w:val="none" w:sz="0" w:space="0" w:color="auto"/>
                                <w:left w:val="none" w:sz="0" w:space="0" w:color="auto"/>
                                <w:bottom w:val="none" w:sz="0" w:space="0" w:color="auto"/>
                                <w:right w:val="none" w:sz="0" w:space="0" w:color="auto"/>
                              </w:divBdr>
                              <w:divsChild>
                                <w:div w:id="1386369368">
                                  <w:marLeft w:val="0"/>
                                  <w:marRight w:val="0"/>
                                  <w:marTop w:val="0"/>
                                  <w:marBottom w:val="0"/>
                                  <w:divBdr>
                                    <w:top w:val="none" w:sz="0" w:space="0" w:color="auto"/>
                                    <w:left w:val="none" w:sz="0" w:space="0" w:color="auto"/>
                                    <w:bottom w:val="none" w:sz="0" w:space="0" w:color="auto"/>
                                    <w:right w:val="none" w:sz="0" w:space="0" w:color="auto"/>
                                  </w:divBdr>
                                  <w:divsChild>
                                    <w:div w:id="30962421">
                                      <w:marLeft w:val="0"/>
                                      <w:marRight w:val="0"/>
                                      <w:marTop w:val="0"/>
                                      <w:marBottom w:val="0"/>
                                      <w:divBdr>
                                        <w:top w:val="none" w:sz="0" w:space="0" w:color="auto"/>
                                        <w:left w:val="none" w:sz="0" w:space="0" w:color="auto"/>
                                        <w:bottom w:val="none" w:sz="0" w:space="0" w:color="auto"/>
                                        <w:right w:val="none" w:sz="0" w:space="0" w:color="auto"/>
                                      </w:divBdr>
                                    </w:div>
                                    <w:div w:id="252781281">
                                      <w:marLeft w:val="0"/>
                                      <w:marRight w:val="0"/>
                                      <w:marTop w:val="0"/>
                                      <w:marBottom w:val="0"/>
                                      <w:divBdr>
                                        <w:top w:val="none" w:sz="0" w:space="0" w:color="auto"/>
                                        <w:left w:val="none" w:sz="0" w:space="0" w:color="auto"/>
                                        <w:bottom w:val="none" w:sz="0" w:space="0" w:color="auto"/>
                                        <w:right w:val="none" w:sz="0" w:space="0" w:color="auto"/>
                                      </w:divBdr>
                                    </w:div>
                                    <w:div w:id="1410348046">
                                      <w:marLeft w:val="240"/>
                                      <w:marRight w:val="0"/>
                                      <w:marTop w:val="0"/>
                                      <w:marBottom w:val="0"/>
                                      <w:divBdr>
                                        <w:top w:val="none" w:sz="0" w:space="0" w:color="auto"/>
                                        <w:left w:val="none" w:sz="0" w:space="0" w:color="auto"/>
                                        <w:bottom w:val="none" w:sz="0" w:space="0" w:color="auto"/>
                                        <w:right w:val="none" w:sz="0" w:space="0" w:color="auto"/>
                                      </w:divBdr>
                                      <w:divsChild>
                                        <w:div w:id="91982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61069">
                              <w:marLeft w:val="0"/>
                              <w:marRight w:val="0"/>
                              <w:marTop w:val="0"/>
                              <w:marBottom w:val="0"/>
                              <w:divBdr>
                                <w:top w:val="none" w:sz="0" w:space="0" w:color="auto"/>
                                <w:left w:val="none" w:sz="0" w:space="0" w:color="auto"/>
                                <w:bottom w:val="none" w:sz="0" w:space="0" w:color="auto"/>
                                <w:right w:val="none" w:sz="0" w:space="0" w:color="auto"/>
                              </w:divBdr>
                            </w:div>
                          </w:divsChild>
                        </w:div>
                        <w:div w:id="1664965685">
                          <w:marLeft w:val="0"/>
                          <w:marRight w:val="0"/>
                          <w:marTop w:val="0"/>
                          <w:marBottom w:val="0"/>
                          <w:divBdr>
                            <w:top w:val="none" w:sz="0" w:space="0" w:color="auto"/>
                            <w:left w:val="none" w:sz="0" w:space="0" w:color="auto"/>
                            <w:bottom w:val="none" w:sz="0" w:space="0" w:color="auto"/>
                            <w:right w:val="none" w:sz="0" w:space="0" w:color="auto"/>
                          </w:divBdr>
                          <w:divsChild>
                            <w:div w:id="282421895">
                              <w:marLeft w:val="0"/>
                              <w:marRight w:val="0"/>
                              <w:marTop w:val="0"/>
                              <w:marBottom w:val="0"/>
                              <w:divBdr>
                                <w:top w:val="none" w:sz="0" w:space="0" w:color="auto"/>
                                <w:left w:val="none" w:sz="0" w:space="0" w:color="auto"/>
                                <w:bottom w:val="none" w:sz="0" w:space="0" w:color="auto"/>
                                <w:right w:val="none" w:sz="0" w:space="0" w:color="auto"/>
                              </w:divBdr>
                            </w:div>
                            <w:div w:id="1136291554">
                              <w:marLeft w:val="0"/>
                              <w:marRight w:val="0"/>
                              <w:marTop w:val="0"/>
                              <w:marBottom w:val="0"/>
                              <w:divBdr>
                                <w:top w:val="none" w:sz="0" w:space="0" w:color="auto"/>
                                <w:left w:val="none" w:sz="0" w:space="0" w:color="auto"/>
                                <w:bottom w:val="none" w:sz="0" w:space="0" w:color="auto"/>
                                <w:right w:val="none" w:sz="0" w:space="0" w:color="auto"/>
                              </w:divBdr>
                            </w:div>
                            <w:div w:id="1942644473">
                              <w:marLeft w:val="240"/>
                              <w:marRight w:val="0"/>
                              <w:marTop w:val="0"/>
                              <w:marBottom w:val="0"/>
                              <w:divBdr>
                                <w:top w:val="none" w:sz="0" w:space="0" w:color="auto"/>
                                <w:left w:val="none" w:sz="0" w:space="0" w:color="auto"/>
                                <w:bottom w:val="none" w:sz="0" w:space="0" w:color="auto"/>
                                <w:right w:val="none" w:sz="0" w:space="0" w:color="auto"/>
                              </w:divBdr>
                              <w:divsChild>
                                <w:div w:id="549339847">
                                  <w:marLeft w:val="0"/>
                                  <w:marRight w:val="0"/>
                                  <w:marTop w:val="0"/>
                                  <w:marBottom w:val="0"/>
                                  <w:divBdr>
                                    <w:top w:val="none" w:sz="0" w:space="0" w:color="auto"/>
                                    <w:left w:val="none" w:sz="0" w:space="0" w:color="auto"/>
                                    <w:bottom w:val="none" w:sz="0" w:space="0" w:color="auto"/>
                                    <w:right w:val="none" w:sz="0" w:space="0" w:color="auto"/>
                                  </w:divBdr>
                                  <w:divsChild>
                                    <w:div w:id="465968768">
                                      <w:marLeft w:val="0"/>
                                      <w:marRight w:val="0"/>
                                      <w:marTop w:val="0"/>
                                      <w:marBottom w:val="0"/>
                                      <w:divBdr>
                                        <w:top w:val="none" w:sz="0" w:space="0" w:color="auto"/>
                                        <w:left w:val="none" w:sz="0" w:space="0" w:color="auto"/>
                                        <w:bottom w:val="none" w:sz="0" w:space="0" w:color="auto"/>
                                        <w:right w:val="none" w:sz="0" w:space="0" w:color="auto"/>
                                      </w:divBdr>
                                    </w:div>
                                    <w:div w:id="1075586134">
                                      <w:marLeft w:val="240"/>
                                      <w:marRight w:val="0"/>
                                      <w:marTop w:val="0"/>
                                      <w:marBottom w:val="0"/>
                                      <w:divBdr>
                                        <w:top w:val="none" w:sz="0" w:space="0" w:color="auto"/>
                                        <w:left w:val="none" w:sz="0" w:space="0" w:color="auto"/>
                                        <w:bottom w:val="none" w:sz="0" w:space="0" w:color="auto"/>
                                        <w:right w:val="none" w:sz="0" w:space="0" w:color="auto"/>
                                      </w:divBdr>
                                      <w:divsChild>
                                        <w:div w:id="1585842435">
                                          <w:marLeft w:val="0"/>
                                          <w:marRight w:val="0"/>
                                          <w:marTop w:val="0"/>
                                          <w:marBottom w:val="0"/>
                                          <w:divBdr>
                                            <w:top w:val="none" w:sz="0" w:space="0" w:color="auto"/>
                                            <w:left w:val="none" w:sz="0" w:space="0" w:color="auto"/>
                                            <w:bottom w:val="none" w:sz="0" w:space="0" w:color="auto"/>
                                            <w:right w:val="none" w:sz="0" w:space="0" w:color="auto"/>
                                          </w:divBdr>
                                        </w:div>
                                      </w:divsChild>
                                    </w:div>
                                    <w:div w:id="205117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67729">
                          <w:marLeft w:val="0"/>
                          <w:marRight w:val="0"/>
                          <w:marTop w:val="0"/>
                          <w:marBottom w:val="0"/>
                          <w:divBdr>
                            <w:top w:val="none" w:sz="0" w:space="0" w:color="auto"/>
                            <w:left w:val="none" w:sz="0" w:space="0" w:color="auto"/>
                            <w:bottom w:val="none" w:sz="0" w:space="0" w:color="auto"/>
                            <w:right w:val="none" w:sz="0" w:space="0" w:color="auto"/>
                          </w:divBdr>
                          <w:divsChild>
                            <w:div w:id="287703151">
                              <w:marLeft w:val="0"/>
                              <w:marRight w:val="0"/>
                              <w:marTop w:val="0"/>
                              <w:marBottom w:val="0"/>
                              <w:divBdr>
                                <w:top w:val="none" w:sz="0" w:space="0" w:color="auto"/>
                                <w:left w:val="none" w:sz="0" w:space="0" w:color="auto"/>
                                <w:bottom w:val="none" w:sz="0" w:space="0" w:color="auto"/>
                                <w:right w:val="none" w:sz="0" w:space="0" w:color="auto"/>
                              </w:divBdr>
                            </w:div>
                            <w:div w:id="648753021">
                              <w:marLeft w:val="0"/>
                              <w:marRight w:val="0"/>
                              <w:marTop w:val="0"/>
                              <w:marBottom w:val="0"/>
                              <w:divBdr>
                                <w:top w:val="none" w:sz="0" w:space="0" w:color="auto"/>
                                <w:left w:val="none" w:sz="0" w:space="0" w:color="auto"/>
                                <w:bottom w:val="none" w:sz="0" w:space="0" w:color="auto"/>
                                <w:right w:val="none" w:sz="0" w:space="0" w:color="auto"/>
                              </w:divBdr>
                            </w:div>
                            <w:div w:id="1298678589">
                              <w:marLeft w:val="240"/>
                              <w:marRight w:val="0"/>
                              <w:marTop w:val="0"/>
                              <w:marBottom w:val="0"/>
                              <w:divBdr>
                                <w:top w:val="none" w:sz="0" w:space="0" w:color="auto"/>
                                <w:left w:val="none" w:sz="0" w:space="0" w:color="auto"/>
                                <w:bottom w:val="none" w:sz="0" w:space="0" w:color="auto"/>
                                <w:right w:val="none" w:sz="0" w:space="0" w:color="auto"/>
                              </w:divBdr>
                              <w:divsChild>
                                <w:div w:id="252739024">
                                  <w:marLeft w:val="0"/>
                                  <w:marRight w:val="0"/>
                                  <w:marTop w:val="0"/>
                                  <w:marBottom w:val="0"/>
                                  <w:divBdr>
                                    <w:top w:val="none" w:sz="0" w:space="0" w:color="auto"/>
                                    <w:left w:val="none" w:sz="0" w:space="0" w:color="auto"/>
                                    <w:bottom w:val="none" w:sz="0" w:space="0" w:color="auto"/>
                                    <w:right w:val="none" w:sz="0" w:space="0" w:color="auto"/>
                                  </w:divBdr>
                                  <w:divsChild>
                                    <w:div w:id="319389670">
                                      <w:marLeft w:val="240"/>
                                      <w:marRight w:val="0"/>
                                      <w:marTop w:val="0"/>
                                      <w:marBottom w:val="0"/>
                                      <w:divBdr>
                                        <w:top w:val="none" w:sz="0" w:space="0" w:color="auto"/>
                                        <w:left w:val="none" w:sz="0" w:space="0" w:color="auto"/>
                                        <w:bottom w:val="none" w:sz="0" w:space="0" w:color="auto"/>
                                        <w:right w:val="none" w:sz="0" w:space="0" w:color="auto"/>
                                      </w:divBdr>
                                      <w:divsChild>
                                        <w:div w:id="669254330">
                                          <w:marLeft w:val="0"/>
                                          <w:marRight w:val="0"/>
                                          <w:marTop w:val="0"/>
                                          <w:marBottom w:val="0"/>
                                          <w:divBdr>
                                            <w:top w:val="none" w:sz="0" w:space="0" w:color="auto"/>
                                            <w:left w:val="none" w:sz="0" w:space="0" w:color="auto"/>
                                            <w:bottom w:val="none" w:sz="0" w:space="0" w:color="auto"/>
                                            <w:right w:val="none" w:sz="0" w:space="0" w:color="auto"/>
                                          </w:divBdr>
                                        </w:div>
                                      </w:divsChild>
                                    </w:div>
                                    <w:div w:id="445972958">
                                      <w:marLeft w:val="0"/>
                                      <w:marRight w:val="0"/>
                                      <w:marTop w:val="0"/>
                                      <w:marBottom w:val="0"/>
                                      <w:divBdr>
                                        <w:top w:val="none" w:sz="0" w:space="0" w:color="auto"/>
                                        <w:left w:val="none" w:sz="0" w:space="0" w:color="auto"/>
                                        <w:bottom w:val="none" w:sz="0" w:space="0" w:color="auto"/>
                                        <w:right w:val="none" w:sz="0" w:space="0" w:color="auto"/>
                                      </w:divBdr>
                                    </w:div>
                                    <w:div w:id="147039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967817">
                          <w:marLeft w:val="0"/>
                          <w:marRight w:val="0"/>
                          <w:marTop w:val="0"/>
                          <w:marBottom w:val="0"/>
                          <w:divBdr>
                            <w:top w:val="none" w:sz="0" w:space="0" w:color="auto"/>
                            <w:left w:val="none" w:sz="0" w:space="0" w:color="auto"/>
                            <w:bottom w:val="none" w:sz="0" w:space="0" w:color="auto"/>
                            <w:right w:val="none" w:sz="0" w:space="0" w:color="auto"/>
                          </w:divBdr>
                          <w:divsChild>
                            <w:div w:id="1237282119">
                              <w:marLeft w:val="0"/>
                              <w:marRight w:val="0"/>
                              <w:marTop w:val="0"/>
                              <w:marBottom w:val="0"/>
                              <w:divBdr>
                                <w:top w:val="none" w:sz="0" w:space="0" w:color="auto"/>
                                <w:left w:val="none" w:sz="0" w:space="0" w:color="auto"/>
                                <w:bottom w:val="none" w:sz="0" w:space="0" w:color="auto"/>
                                <w:right w:val="none" w:sz="0" w:space="0" w:color="auto"/>
                              </w:divBdr>
                            </w:div>
                            <w:div w:id="1863519816">
                              <w:marLeft w:val="240"/>
                              <w:marRight w:val="0"/>
                              <w:marTop w:val="0"/>
                              <w:marBottom w:val="0"/>
                              <w:divBdr>
                                <w:top w:val="none" w:sz="0" w:space="0" w:color="auto"/>
                                <w:left w:val="none" w:sz="0" w:space="0" w:color="auto"/>
                                <w:bottom w:val="none" w:sz="0" w:space="0" w:color="auto"/>
                                <w:right w:val="none" w:sz="0" w:space="0" w:color="auto"/>
                              </w:divBdr>
                              <w:divsChild>
                                <w:div w:id="926764430">
                                  <w:marLeft w:val="0"/>
                                  <w:marRight w:val="0"/>
                                  <w:marTop w:val="0"/>
                                  <w:marBottom w:val="0"/>
                                  <w:divBdr>
                                    <w:top w:val="none" w:sz="0" w:space="0" w:color="auto"/>
                                    <w:left w:val="none" w:sz="0" w:space="0" w:color="auto"/>
                                    <w:bottom w:val="none" w:sz="0" w:space="0" w:color="auto"/>
                                    <w:right w:val="none" w:sz="0" w:space="0" w:color="auto"/>
                                  </w:divBdr>
                                  <w:divsChild>
                                    <w:div w:id="477310566">
                                      <w:marLeft w:val="240"/>
                                      <w:marRight w:val="0"/>
                                      <w:marTop w:val="0"/>
                                      <w:marBottom w:val="0"/>
                                      <w:divBdr>
                                        <w:top w:val="none" w:sz="0" w:space="0" w:color="auto"/>
                                        <w:left w:val="none" w:sz="0" w:space="0" w:color="auto"/>
                                        <w:bottom w:val="none" w:sz="0" w:space="0" w:color="auto"/>
                                        <w:right w:val="none" w:sz="0" w:space="0" w:color="auto"/>
                                      </w:divBdr>
                                      <w:divsChild>
                                        <w:div w:id="583488699">
                                          <w:marLeft w:val="0"/>
                                          <w:marRight w:val="0"/>
                                          <w:marTop w:val="0"/>
                                          <w:marBottom w:val="0"/>
                                          <w:divBdr>
                                            <w:top w:val="none" w:sz="0" w:space="0" w:color="auto"/>
                                            <w:left w:val="none" w:sz="0" w:space="0" w:color="auto"/>
                                            <w:bottom w:val="none" w:sz="0" w:space="0" w:color="auto"/>
                                            <w:right w:val="none" w:sz="0" w:space="0" w:color="auto"/>
                                          </w:divBdr>
                                        </w:div>
                                      </w:divsChild>
                                    </w:div>
                                    <w:div w:id="568224650">
                                      <w:marLeft w:val="0"/>
                                      <w:marRight w:val="0"/>
                                      <w:marTop w:val="0"/>
                                      <w:marBottom w:val="0"/>
                                      <w:divBdr>
                                        <w:top w:val="none" w:sz="0" w:space="0" w:color="auto"/>
                                        <w:left w:val="none" w:sz="0" w:space="0" w:color="auto"/>
                                        <w:bottom w:val="none" w:sz="0" w:space="0" w:color="auto"/>
                                        <w:right w:val="none" w:sz="0" w:space="0" w:color="auto"/>
                                      </w:divBdr>
                                    </w:div>
                                    <w:div w:id="196418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25340">
                              <w:marLeft w:val="0"/>
                              <w:marRight w:val="0"/>
                              <w:marTop w:val="0"/>
                              <w:marBottom w:val="0"/>
                              <w:divBdr>
                                <w:top w:val="none" w:sz="0" w:space="0" w:color="auto"/>
                                <w:left w:val="none" w:sz="0" w:space="0" w:color="auto"/>
                                <w:bottom w:val="none" w:sz="0" w:space="0" w:color="auto"/>
                                <w:right w:val="none" w:sz="0" w:space="0" w:color="auto"/>
                              </w:divBdr>
                            </w:div>
                          </w:divsChild>
                        </w:div>
                        <w:div w:id="2129199711">
                          <w:marLeft w:val="0"/>
                          <w:marRight w:val="0"/>
                          <w:marTop w:val="0"/>
                          <w:marBottom w:val="0"/>
                          <w:divBdr>
                            <w:top w:val="none" w:sz="0" w:space="0" w:color="auto"/>
                            <w:left w:val="none" w:sz="0" w:space="0" w:color="auto"/>
                            <w:bottom w:val="none" w:sz="0" w:space="0" w:color="auto"/>
                            <w:right w:val="none" w:sz="0" w:space="0" w:color="auto"/>
                          </w:divBdr>
                          <w:divsChild>
                            <w:div w:id="674650744">
                              <w:marLeft w:val="0"/>
                              <w:marRight w:val="0"/>
                              <w:marTop w:val="0"/>
                              <w:marBottom w:val="0"/>
                              <w:divBdr>
                                <w:top w:val="none" w:sz="0" w:space="0" w:color="auto"/>
                                <w:left w:val="none" w:sz="0" w:space="0" w:color="auto"/>
                                <w:bottom w:val="none" w:sz="0" w:space="0" w:color="auto"/>
                                <w:right w:val="none" w:sz="0" w:space="0" w:color="auto"/>
                              </w:divBdr>
                            </w:div>
                            <w:div w:id="1201895328">
                              <w:marLeft w:val="240"/>
                              <w:marRight w:val="0"/>
                              <w:marTop w:val="0"/>
                              <w:marBottom w:val="0"/>
                              <w:divBdr>
                                <w:top w:val="none" w:sz="0" w:space="0" w:color="auto"/>
                                <w:left w:val="none" w:sz="0" w:space="0" w:color="auto"/>
                                <w:bottom w:val="none" w:sz="0" w:space="0" w:color="auto"/>
                                <w:right w:val="none" w:sz="0" w:space="0" w:color="auto"/>
                              </w:divBdr>
                              <w:divsChild>
                                <w:div w:id="841820565">
                                  <w:marLeft w:val="0"/>
                                  <w:marRight w:val="0"/>
                                  <w:marTop w:val="0"/>
                                  <w:marBottom w:val="0"/>
                                  <w:divBdr>
                                    <w:top w:val="none" w:sz="0" w:space="0" w:color="auto"/>
                                    <w:left w:val="none" w:sz="0" w:space="0" w:color="auto"/>
                                    <w:bottom w:val="none" w:sz="0" w:space="0" w:color="auto"/>
                                    <w:right w:val="none" w:sz="0" w:space="0" w:color="auto"/>
                                  </w:divBdr>
                                  <w:divsChild>
                                    <w:div w:id="333799389">
                                      <w:marLeft w:val="240"/>
                                      <w:marRight w:val="0"/>
                                      <w:marTop w:val="0"/>
                                      <w:marBottom w:val="0"/>
                                      <w:divBdr>
                                        <w:top w:val="none" w:sz="0" w:space="0" w:color="auto"/>
                                        <w:left w:val="none" w:sz="0" w:space="0" w:color="auto"/>
                                        <w:bottom w:val="none" w:sz="0" w:space="0" w:color="auto"/>
                                        <w:right w:val="none" w:sz="0" w:space="0" w:color="auto"/>
                                      </w:divBdr>
                                      <w:divsChild>
                                        <w:div w:id="2056276244">
                                          <w:marLeft w:val="0"/>
                                          <w:marRight w:val="0"/>
                                          <w:marTop w:val="0"/>
                                          <w:marBottom w:val="0"/>
                                          <w:divBdr>
                                            <w:top w:val="none" w:sz="0" w:space="0" w:color="auto"/>
                                            <w:left w:val="none" w:sz="0" w:space="0" w:color="auto"/>
                                            <w:bottom w:val="none" w:sz="0" w:space="0" w:color="auto"/>
                                            <w:right w:val="none" w:sz="0" w:space="0" w:color="auto"/>
                                          </w:divBdr>
                                        </w:div>
                                      </w:divsChild>
                                    </w:div>
                                    <w:div w:id="1080055175">
                                      <w:marLeft w:val="0"/>
                                      <w:marRight w:val="0"/>
                                      <w:marTop w:val="0"/>
                                      <w:marBottom w:val="0"/>
                                      <w:divBdr>
                                        <w:top w:val="none" w:sz="0" w:space="0" w:color="auto"/>
                                        <w:left w:val="none" w:sz="0" w:space="0" w:color="auto"/>
                                        <w:bottom w:val="none" w:sz="0" w:space="0" w:color="auto"/>
                                        <w:right w:val="none" w:sz="0" w:space="0" w:color="auto"/>
                                      </w:divBdr>
                                    </w:div>
                                    <w:div w:id="10878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9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0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76784">
      <w:bodyDiv w:val="1"/>
      <w:marLeft w:val="0"/>
      <w:marRight w:val="0"/>
      <w:marTop w:val="0"/>
      <w:marBottom w:val="0"/>
      <w:divBdr>
        <w:top w:val="none" w:sz="0" w:space="0" w:color="auto"/>
        <w:left w:val="none" w:sz="0" w:space="0" w:color="auto"/>
        <w:bottom w:val="none" w:sz="0" w:space="0" w:color="auto"/>
        <w:right w:val="none" w:sz="0" w:space="0" w:color="auto"/>
      </w:divBdr>
    </w:div>
    <w:div w:id="616450046">
      <w:bodyDiv w:val="1"/>
      <w:marLeft w:val="0"/>
      <w:marRight w:val="0"/>
      <w:marTop w:val="0"/>
      <w:marBottom w:val="0"/>
      <w:divBdr>
        <w:top w:val="none" w:sz="0" w:space="0" w:color="auto"/>
        <w:left w:val="none" w:sz="0" w:space="0" w:color="auto"/>
        <w:bottom w:val="none" w:sz="0" w:space="0" w:color="auto"/>
        <w:right w:val="none" w:sz="0" w:space="0" w:color="auto"/>
      </w:divBdr>
    </w:div>
    <w:div w:id="677079383">
      <w:bodyDiv w:val="1"/>
      <w:marLeft w:val="0"/>
      <w:marRight w:val="0"/>
      <w:marTop w:val="0"/>
      <w:marBottom w:val="0"/>
      <w:divBdr>
        <w:top w:val="none" w:sz="0" w:space="0" w:color="auto"/>
        <w:left w:val="none" w:sz="0" w:space="0" w:color="auto"/>
        <w:bottom w:val="none" w:sz="0" w:space="0" w:color="auto"/>
        <w:right w:val="none" w:sz="0" w:space="0" w:color="auto"/>
      </w:divBdr>
    </w:div>
    <w:div w:id="812868172">
      <w:bodyDiv w:val="1"/>
      <w:marLeft w:val="0"/>
      <w:marRight w:val="0"/>
      <w:marTop w:val="0"/>
      <w:marBottom w:val="0"/>
      <w:divBdr>
        <w:top w:val="none" w:sz="0" w:space="0" w:color="auto"/>
        <w:left w:val="none" w:sz="0" w:space="0" w:color="auto"/>
        <w:bottom w:val="none" w:sz="0" w:space="0" w:color="auto"/>
        <w:right w:val="none" w:sz="0" w:space="0" w:color="auto"/>
      </w:divBdr>
    </w:div>
    <w:div w:id="821117760">
      <w:bodyDiv w:val="1"/>
      <w:marLeft w:val="0"/>
      <w:marRight w:val="0"/>
      <w:marTop w:val="0"/>
      <w:marBottom w:val="0"/>
      <w:divBdr>
        <w:top w:val="none" w:sz="0" w:space="0" w:color="auto"/>
        <w:left w:val="none" w:sz="0" w:space="0" w:color="auto"/>
        <w:bottom w:val="none" w:sz="0" w:space="0" w:color="auto"/>
        <w:right w:val="none" w:sz="0" w:space="0" w:color="auto"/>
      </w:divBdr>
    </w:div>
    <w:div w:id="854878390">
      <w:bodyDiv w:val="1"/>
      <w:marLeft w:val="0"/>
      <w:marRight w:val="0"/>
      <w:marTop w:val="0"/>
      <w:marBottom w:val="0"/>
      <w:divBdr>
        <w:top w:val="none" w:sz="0" w:space="0" w:color="auto"/>
        <w:left w:val="none" w:sz="0" w:space="0" w:color="auto"/>
        <w:bottom w:val="none" w:sz="0" w:space="0" w:color="auto"/>
        <w:right w:val="none" w:sz="0" w:space="0" w:color="auto"/>
      </w:divBdr>
    </w:div>
    <w:div w:id="866068393">
      <w:bodyDiv w:val="1"/>
      <w:marLeft w:val="0"/>
      <w:marRight w:val="0"/>
      <w:marTop w:val="0"/>
      <w:marBottom w:val="0"/>
      <w:divBdr>
        <w:top w:val="none" w:sz="0" w:space="0" w:color="auto"/>
        <w:left w:val="none" w:sz="0" w:space="0" w:color="auto"/>
        <w:bottom w:val="none" w:sz="0" w:space="0" w:color="auto"/>
        <w:right w:val="none" w:sz="0" w:space="0" w:color="auto"/>
      </w:divBdr>
    </w:div>
    <w:div w:id="897857900">
      <w:bodyDiv w:val="1"/>
      <w:marLeft w:val="0"/>
      <w:marRight w:val="0"/>
      <w:marTop w:val="0"/>
      <w:marBottom w:val="0"/>
      <w:divBdr>
        <w:top w:val="none" w:sz="0" w:space="0" w:color="auto"/>
        <w:left w:val="none" w:sz="0" w:space="0" w:color="auto"/>
        <w:bottom w:val="none" w:sz="0" w:space="0" w:color="auto"/>
        <w:right w:val="none" w:sz="0" w:space="0" w:color="auto"/>
      </w:divBdr>
      <w:divsChild>
        <w:div w:id="1399287225">
          <w:marLeft w:val="240"/>
          <w:marRight w:val="0"/>
          <w:marTop w:val="0"/>
          <w:marBottom w:val="0"/>
          <w:divBdr>
            <w:top w:val="none" w:sz="0" w:space="0" w:color="auto"/>
            <w:left w:val="none" w:sz="0" w:space="0" w:color="auto"/>
            <w:bottom w:val="none" w:sz="0" w:space="0" w:color="auto"/>
            <w:right w:val="none" w:sz="0" w:space="0" w:color="auto"/>
          </w:divBdr>
          <w:divsChild>
            <w:div w:id="796460164">
              <w:marLeft w:val="0"/>
              <w:marRight w:val="0"/>
              <w:marTop w:val="0"/>
              <w:marBottom w:val="0"/>
              <w:divBdr>
                <w:top w:val="none" w:sz="0" w:space="0" w:color="auto"/>
                <w:left w:val="none" w:sz="0" w:space="0" w:color="auto"/>
                <w:bottom w:val="none" w:sz="0" w:space="0" w:color="auto"/>
                <w:right w:val="none" w:sz="0" w:space="0" w:color="auto"/>
              </w:divBdr>
              <w:divsChild>
                <w:div w:id="925378137">
                  <w:marLeft w:val="240"/>
                  <w:marRight w:val="0"/>
                  <w:marTop w:val="0"/>
                  <w:marBottom w:val="0"/>
                  <w:divBdr>
                    <w:top w:val="none" w:sz="0" w:space="0" w:color="auto"/>
                    <w:left w:val="none" w:sz="0" w:space="0" w:color="auto"/>
                    <w:bottom w:val="none" w:sz="0" w:space="0" w:color="auto"/>
                    <w:right w:val="none" w:sz="0" w:space="0" w:color="auto"/>
                  </w:divBdr>
                  <w:divsChild>
                    <w:div w:id="2010014505">
                      <w:marLeft w:val="0"/>
                      <w:marRight w:val="0"/>
                      <w:marTop w:val="0"/>
                      <w:marBottom w:val="0"/>
                      <w:divBdr>
                        <w:top w:val="none" w:sz="0" w:space="0" w:color="auto"/>
                        <w:left w:val="none" w:sz="0" w:space="0" w:color="auto"/>
                        <w:bottom w:val="none" w:sz="0" w:space="0" w:color="auto"/>
                        <w:right w:val="none" w:sz="0" w:space="0" w:color="auto"/>
                      </w:divBdr>
                      <w:divsChild>
                        <w:div w:id="284849156">
                          <w:marLeft w:val="0"/>
                          <w:marRight w:val="0"/>
                          <w:marTop w:val="0"/>
                          <w:marBottom w:val="0"/>
                          <w:divBdr>
                            <w:top w:val="none" w:sz="0" w:space="0" w:color="auto"/>
                            <w:left w:val="none" w:sz="0" w:space="0" w:color="auto"/>
                            <w:bottom w:val="none" w:sz="0" w:space="0" w:color="auto"/>
                            <w:right w:val="none" w:sz="0" w:space="0" w:color="auto"/>
                          </w:divBdr>
                        </w:div>
                        <w:div w:id="661201723">
                          <w:marLeft w:val="240"/>
                          <w:marRight w:val="0"/>
                          <w:marTop w:val="0"/>
                          <w:marBottom w:val="0"/>
                          <w:divBdr>
                            <w:top w:val="none" w:sz="0" w:space="0" w:color="auto"/>
                            <w:left w:val="none" w:sz="0" w:space="0" w:color="auto"/>
                            <w:bottom w:val="none" w:sz="0" w:space="0" w:color="auto"/>
                            <w:right w:val="none" w:sz="0" w:space="0" w:color="auto"/>
                          </w:divBdr>
                          <w:divsChild>
                            <w:div w:id="373701228">
                              <w:marLeft w:val="0"/>
                              <w:marRight w:val="0"/>
                              <w:marTop w:val="0"/>
                              <w:marBottom w:val="0"/>
                              <w:divBdr>
                                <w:top w:val="none" w:sz="0" w:space="0" w:color="auto"/>
                                <w:left w:val="none" w:sz="0" w:space="0" w:color="auto"/>
                                <w:bottom w:val="none" w:sz="0" w:space="0" w:color="auto"/>
                                <w:right w:val="none" w:sz="0" w:space="0" w:color="auto"/>
                              </w:divBdr>
                              <w:divsChild>
                                <w:div w:id="1059014720">
                                  <w:marLeft w:val="240"/>
                                  <w:marRight w:val="0"/>
                                  <w:marTop w:val="0"/>
                                  <w:marBottom w:val="0"/>
                                  <w:divBdr>
                                    <w:top w:val="none" w:sz="0" w:space="0" w:color="auto"/>
                                    <w:left w:val="none" w:sz="0" w:space="0" w:color="auto"/>
                                    <w:bottom w:val="none" w:sz="0" w:space="0" w:color="auto"/>
                                    <w:right w:val="none" w:sz="0" w:space="0" w:color="auto"/>
                                  </w:divBdr>
                                  <w:divsChild>
                                    <w:div w:id="1482844783">
                                      <w:marLeft w:val="0"/>
                                      <w:marRight w:val="0"/>
                                      <w:marTop w:val="0"/>
                                      <w:marBottom w:val="0"/>
                                      <w:divBdr>
                                        <w:top w:val="none" w:sz="0" w:space="0" w:color="auto"/>
                                        <w:left w:val="none" w:sz="0" w:space="0" w:color="auto"/>
                                        <w:bottom w:val="none" w:sz="0" w:space="0" w:color="auto"/>
                                        <w:right w:val="none" w:sz="0" w:space="0" w:color="auto"/>
                                      </w:divBdr>
                                      <w:divsChild>
                                        <w:div w:id="137377933">
                                          <w:marLeft w:val="0"/>
                                          <w:marRight w:val="0"/>
                                          <w:marTop w:val="0"/>
                                          <w:marBottom w:val="0"/>
                                          <w:divBdr>
                                            <w:top w:val="none" w:sz="0" w:space="0" w:color="auto"/>
                                            <w:left w:val="none" w:sz="0" w:space="0" w:color="auto"/>
                                            <w:bottom w:val="none" w:sz="0" w:space="0" w:color="auto"/>
                                            <w:right w:val="none" w:sz="0" w:space="0" w:color="auto"/>
                                          </w:divBdr>
                                        </w:div>
                                        <w:div w:id="678430496">
                                          <w:marLeft w:val="240"/>
                                          <w:marRight w:val="0"/>
                                          <w:marTop w:val="0"/>
                                          <w:marBottom w:val="0"/>
                                          <w:divBdr>
                                            <w:top w:val="none" w:sz="0" w:space="0" w:color="auto"/>
                                            <w:left w:val="none" w:sz="0" w:space="0" w:color="auto"/>
                                            <w:bottom w:val="none" w:sz="0" w:space="0" w:color="auto"/>
                                            <w:right w:val="none" w:sz="0" w:space="0" w:color="auto"/>
                                          </w:divBdr>
                                          <w:divsChild>
                                            <w:div w:id="35324722">
                                              <w:marLeft w:val="0"/>
                                              <w:marRight w:val="0"/>
                                              <w:marTop w:val="0"/>
                                              <w:marBottom w:val="0"/>
                                              <w:divBdr>
                                                <w:top w:val="none" w:sz="0" w:space="0" w:color="auto"/>
                                                <w:left w:val="none" w:sz="0" w:space="0" w:color="auto"/>
                                                <w:bottom w:val="none" w:sz="0" w:space="0" w:color="auto"/>
                                                <w:right w:val="none" w:sz="0" w:space="0" w:color="auto"/>
                                              </w:divBdr>
                                            </w:div>
                                          </w:divsChild>
                                        </w:div>
                                        <w:div w:id="177983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864157">
                                  <w:marLeft w:val="0"/>
                                  <w:marRight w:val="0"/>
                                  <w:marTop w:val="0"/>
                                  <w:marBottom w:val="0"/>
                                  <w:divBdr>
                                    <w:top w:val="none" w:sz="0" w:space="0" w:color="auto"/>
                                    <w:left w:val="none" w:sz="0" w:space="0" w:color="auto"/>
                                    <w:bottom w:val="none" w:sz="0" w:space="0" w:color="auto"/>
                                    <w:right w:val="none" w:sz="0" w:space="0" w:color="auto"/>
                                  </w:divBdr>
                                </w:div>
                                <w:div w:id="1605529712">
                                  <w:marLeft w:val="0"/>
                                  <w:marRight w:val="0"/>
                                  <w:marTop w:val="0"/>
                                  <w:marBottom w:val="0"/>
                                  <w:divBdr>
                                    <w:top w:val="none" w:sz="0" w:space="0" w:color="auto"/>
                                    <w:left w:val="none" w:sz="0" w:space="0" w:color="auto"/>
                                    <w:bottom w:val="none" w:sz="0" w:space="0" w:color="auto"/>
                                    <w:right w:val="none" w:sz="0" w:space="0" w:color="auto"/>
                                  </w:divBdr>
                                </w:div>
                              </w:divsChild>
                            </w:div>
                            <w:div w:id="468672626">
                              <w:marLeft w:val="0"/>
                              <w:marRight w:val="0"/>
                              <w:marTop w:val="0"/>
                              <w:marBottom w:val="0"/>
                              <w:divBdr>
                                <w:top w:val="none" w:sz="0" w:space="0" w:color="auto"/>
                                <w:left w:val="none" w:sz="0" w:space="0" w:color="auto"/>
                                <w:bottom w:val="none" w:sz="0" w:space="0" w:color="auto"/>
                                <w:right w:val="none" w:sz="0" w:space="0" w:color="auto"/>
                              </w:divBdr>
                              <w:divsChild>
                                <w:div w:id="1084452885">
                                  <w:marLeft w:val="240"/>
                                  <w:marRight w:val="0"/>
                                  <w:marTop w:val="0"/>
                                  <w:marBottom w:val="0"/>
                                  <w:divBdr>
                                    <w:top w:val="none" w:sz="0" w:space="0" w:color="auto"/>
                                    <w:left w:val="none" w:sz="0" w:space="0" w:color="auto"/>
                                    <w:bottom w:val="none" w:sz="0" w:space="0" w:color="auto"/>
                                    <w:right w:val="none" w:sz="0" w:space="0" w:color="auto"/>
                                  </w:divBdr>
                                  <w:divsChild>
                                    <w:div w:id="515578033">
                                      <w:marLeft w:val="0"/>
                                      <w:marRight w:val="0"/>
                                      <w:marTop w:val="0"/>
                                      <w:marBottom w:val="0"/>
                                      <w:divBdr>
                                        <w:top w:val="none" w:sz="0" w:space="0" w:color="auto"/>
                                        <w:left w:val="none" w:sz="0" w:space="0" w:color="auto"/>
                                        <w:bottom w:val="none" w:sz="0" w:space="0" w:color="auto"/>
                                        <w:right w:val="none" w:sz="0" w:space="0" w:color="auto"/>
                                      </w:divBdr>
                                      <w:divsChild>
                                        <w:div w:id="67190476">
                                          <w:marLeft w:val="0"/>
                                          <w:marRight w:val="0"/>
                                          <w:marTop w:val="0"/>
                                          <w:marBottom w:val="0"/>
                                          <w:divBdr>
                                            <w:top w:val="none" w:sz="0" w:space="0" w:color="auto"/>
                                            <w:left w:val="none" w:sz="0" w:space="0" w:color="auto"/>
                                            <w:bottom w:val="none" w:sz="0" w:space="0" w:color="auto"/>
                                            <w:right w:val="none" w:sz="0" w:space="0" w:color="auto"/>
                                          </w:divBdr>
                                        </w:div>
                                        <w:div w:id="941692046">
                                          <w:marLeft w:val="0"/>
                                          <w:marRight w:val="0"/>
                                          <w:marTop w:val="0"/>
                                          <w:marBottom w:val="0"/>
                                          <w:divBdr>
                                            <w:top w:val="none" w:sz="0" w:space="0" w:color="auto"/>
                                            <w:left w:val="none" w:sz="0" w:space="0" w:color="auto"/>
                                            <w:bottom w:val="none" w:sz="0" w:space="0" w:color="auto"/>
                                            <w:right w:val="none" w:sz="0" w:space="0" w:color="auto"/>
                                          </w:divBdr>
                                        </w:div>
                                        <w:div w:id="1028026971">
                                          <w:marLeft w:val="240"/>
                                          <w:marRight w:val="0"/>
                                          <w:marTop w:val="0"/>
                                          <w:marBottom w:val="0"/>
                                          <w:divBdr>
                                            <w:top w:val="none" w:sz="0" w:space="0" w:color="auto"/>
                                            <w:left w:val="none" w:sz="0" w:space="0" w:color="auto"/>
                                            <w:bottom w:val="none" w:sz="0" w:space="0" w:color="auto"/>
                                            <w:right w:val="none" w:sz="0" w:space="0" w:color="auto"/>
                                          </w:divBdr>
                                          <w:divsChild>
                                            <w:div w:id="86213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201070">
                                  <w:marLeft w:val="0"/>
                                  <w:marRight w:val="0"/>
                                  <w:marTop w:val="0"/>
                                  <w:marBottom w:val="0"/>
                                  <w:divBdr>
                                    <w:top w:val="none" w:sz="0" w:space="0" w:color="auto"/>
                                    <w:left w:val="none" w:sz="0" w:space="0" w:color="auto"/>
                                    <w:bottom w:val="none" w:sz="0" w:space="0" w:color="auto"/>
                                    <w:right w:val="none" w:sz="0" w:space="0" w:color="auto"/>
                                  </w:divBdr>
                                </w:div>
                                <w:div w:id="1934703641">
                                  <w:marLeft w:val="0"/>
                                  <w:marRight w:val="0"/>
                                  <w:marTop w:val="0"/>
                                  <w:marBottom w:val="0"/>
                                  <w:divBdr>
                                    <w:top w:val="none" w:sz="0" w:space="0" w:color="auto"/>
                                    <w:left w:val="none" w:sz="0" w:space="0" w:color="auto"/>
                                    <w:bottom w:val="none" w:sz="0" w:space="0" w:color="auto"/>
                                    <w:right w:val="none" w:sz="0" w:space="0" w:color="auto"/>
                                  </w:divBdr>
                                </w:div>
                              </w:divsChild>
                            </w:div>
                            <w:div w:id="516770208">
                              <w:marLeft w:val="0"/>
                              <w:marRight w:val="0"/>
                              <w:marTop w:val="0"/>
                              <w:marBottom w:val="0"/>
                              <w:divBdr>
                                <w:top w:val="none" w:sz="0" w:space="0" w:color="auto"/>
                                <w:left w:val="none" w:sz="0" w:space="0" w:color="auto"/>
                                <w:bottom w:val="none" w:sz="0" w:space="0" w:color="auto"/>
                                <w:right w:val="none" w:sz="0" w:space="0" w:color="auto"/>
                              </w:divBdr>
                              <w:divsChild>
                                <w:div w:id="51467481">
                                  <w:marLeft w:val="0"/>
                                  <w:marRight w:val="0"/>
                                  <w:marTop w:val="0"/>
                                  <w:marBottom w:val="0"/>
                                  <w:divBdr>
                                    <w:top w:val="none" w:sz="0" w:space="0" w:color="auto"/>
                                    <w:left w:val="none" w:sz="0" w:space="0" w:color="auto"/>
                                    <w:bottom w:val="none" w:sz="0" w:space="0" w:color="auto"/>
                                    <w:right w:val="none" w:sz="0" w:space="0" w:color="auto"/>
                                  </w:divBdr>
                                </w:div>
                                <w:div w:id="272595676">
                                  <w:marLeft w:val="240"/>
                                  <w:marRight w:val="0"/>
                                  <w:marTop w:val="0"/>
                                  <w:marBottom w:val="0"/>
                                  <w:divBdr>
                                    <w:top w:val="none" w:sz="0" w:space="0" w:color="auto"/>
                                    <w:left w:val="none" w:sz="0" w:space="0" w:color="auto"/>
                                    <w:bottom w:val="none" w:sz="0" w:space="0" w:color="auto"/>
                                    <w:right w:val="none" w:sz="0" w:space="0" w:color="auto"/>
                                  </w:divBdr>
                                  <w:divsChild>
                                    <w:div w:id="1987930960">
                                      <w:marLeft w:val="0"/>
                                      <w:marRight w:val="0"/>
                                      <w:marTop w:val="0"/>
                                      <w:marBottom w:val="0"/>
                                      <w:divBdr>
                                        <w:top w:val="none" w:sz="0" w:space="0" w:color="auto"/>
                                        <w:left w:val="none" w:sz="0" w:space="0" w:color="auto"/>
                                        <w:bottom w:val="none" w:sz="0" w:space="0" w:color="auto"/>
                                        <w:right w:val="none" w:sz="0" w:space="0" w:color="auto"/>
                                      </w:divBdr>
                                      <w:divsChild>
                                        <w:div w:id="243343952">
                                          <w:marLeft w:val="0"/>
                                          <w:marRight w:val="0"/>
                                          <w:marTop w:val="0"/>
                                          <w:marBottom w:val="0"/>
                                          <w:divBdr>
                                            <w:top w:val="none" w:sz="0" w:space="0" w:color="auto"/>
                                            <w:left w:val="none" w:sz="0" w:space="0" w:color="auto"/>
                                            <w:bottom w:val="none" w:sz="0" w:space="0" w:color="auto"/>
                                            <w:right w:val="none" w:sz="0" w:space="0" w:color="auto"/>
                                          </w:divBdr>
                                        </w:div>
                                        <w:div w:id="533232259">
                                          <w:marLeft w:val="0"/>
                                          <w:marRight w:val="0"/>
                                          <w:marTop w:val="0"/>
                                          <w:marBottom w:val="0"/>
                                          <w:divBdr>
                                            <w:top w:val="none" w:sz="0" w:space="0" w:color="auto"/>
                                            <w:left w:val="none" w:sz="0" w:space="0" w:color="auto"/>
                                            <w:bottom w:val="none" w:sz="0" w:space="0" w:color="auto"/>
                                            <w:right w:val="none" w:sz="0" w:space="0" w:color="auto"/>
                                          </w:divBdr>
                                        </w:div>
                                        <w:div w:id="2074307468">
                                          <w:marLeft w:val="240"/>
                                          <w:marRight w:val="0"/>
                                          <w:marTop w:val="0"/>
                                          <w:marBottom w:val="0"/>
                                          <w:divBdr>
                                            <w:top w:val="none" w:sz="0" w:space="0" w:color="auto"/>
                                            <w:left w:val="none" w:sz="0" w:space="0" w:color="auto"/>
                                            <w:bottom w:val="none" w:sz="0" w:space="0" w:color="auto"/>
                                            <w:right w:val="none" w:sz="0" w:space="0" w:color="auto"/>
                                          </w:divBdr>
                                          <w:divsChild>
                                            <w:div w:id="81634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0369">
                                  <w:marLeft w:val="0"/>
                                  <w:marRight w:val="0"/>
                                  <w:marTop w:val="0"/>
                                  <w:marBottom w:val="0"/>
                                  <w:divBdr>
                                    <w:top w:val="none" w:sz="0" w:space="0" w:color="auto"/>
                                    <w:left w:val="none" w:sz="0" w:space="0" w:color="auto"/>
                                    <w:bottom w:val="none" w:sz="0" w:space="0" w:color="auto"/>
                                    <w:right w:val="none" w:sz="0" w:space="0" w:color="auto"/>
                                  </w:divBdr>
                                </w:div>
                              </w:divsChild>
                            </w:div>
                            <w:div w:id="617562553">
                              <w:marLeft w:val="0"/>
                              <w:marRight w:val="0"/>
                              <w:marTop w:val="0"/>
                              <w:marBottom w:val="0"/>
                              <w:divBdr>
                                <w:top w:val="none" w:sz="0" w:space="0" w:color="auto"/>
                                <w:left w:val="none" w:sz="0" w:space="0" w:color="auto"/>
                                <w:bottom w:val="none" w:sz="0" w:space="0" w:color="auto"/>
                                <w:right w:val="none" w:sz="0" w:space="0" w:color="auto"/>
                              </w:divBdr>
                              <w:divsChild>
                                <w:div w:id="1421215809">
                                  <w:marLeft w:val="0"/>
                                  <w:marRight w:val="0"/>
                                  <w:marTop w:val="0"/>
                                  <w:marBottom w:val="0"/>
                                  <w:divBdr>
                                    <w:top w:val="none" w:sz="0" w:space="0" w:color="auto"/>
                                    <w:left w:val="none" w:sz="0" w:space="0" w:color="auto"/>
                                    <w:bottom w:val="none" w:sz="0" w:space="0" w:color="auto"/>
                                    <w:right w:val="none" w:sz="0" w:space="0" w:color="auto"/>
                                  </w:divBdr>
                                </w:div>
                                <w:div w:id="1653868036">
                                  <w:marLeft w:val="240"/>
                                  <w:marRight w:val="0"/>
                                  <w:marTop w:val="0"/>
                                  <w:marBottom w:val="0"/>
                                  <w:divBdr>
                                    <w:top w:val="none" w:sz="0" w:space="0" w:color="auto"/>
                                    <w:left w:val="none" w:sz="0" w:space="0" w:color="auto"/>
                                    <w:bottom w:val="none" w:sz="0" w:space="0" w:color="auto"/>
                                    <w:right w:val="none" w:sz="0" w:space="0" w:color="auto"/>
                                  </w:divBdr>
                                  <w:divsChild>
                                    <w:div w:id="1377775989">
                                      <w:marLeft w:val="0"/>
                                      <w:marRight w:val="0"/>
                                      <w:marTop w:val="0"/>
                                      <w:marBottom w:val="0"/>
                                      <w:divBdr>
                                        <w:top w:val="none" w:sz="0" w:space="0" w:color="auto"/>
                                        <w:left w:val="none" w:sz="0" w:space="0" w:color="auto"/>
                                        <w:bottom w:val="none" w:sz="0" w:space="0" w:color="auto"/>
                                        <w:right w:val="none" w:sz="0" w:space="0" w:color="auto"/>
                                      </w:divBdr>
                                      <w:divsChild>
                                        <w:div w:id="662011509">
                                          <w:marLeft w:val="0"/>
                                          <w:marRight w:val="0"/>
                                          <w:marTop w:val="0"/>
                                          <w:marBottom w:val="0"/>
                                          <w:divBdr>
                                            <w:top w:val="none" w:sz="0" w:space="0" w:color="auto"/>
                                            <w:left w:val="none" w:sz="0" w:space="0" w:color="auto"/>
                                            <w:bottom w:val="none" w:sz="0" w:space="0" w:color="auto"/>
                                            <w:right w:val="none" w:sz="0" w:space="0" w:color="auto"/>
                                          </w:divBdr>
                                        </w:div>
                                        <w:div w:id="1562250199">
                                          <w:marLeft w:val="0"/>
                                          <w:marRight w:val="0"/>
                                          <w:marTop w:val="0"/>
                                          <w:marBottom w:val="0"/>
                                          <w:divBdr>
                                            <w:top w:val="none" w:sz="0" w:space="0" w:color="auto"/>
                                            <w:left w:val="none" w:sz="0" w:space="0" w:color="auto"/>
                                            <w:bottom w:val="none" w:sz="0" w:space="0" w:color="auto"/>
                                            <w:right w:val="none" w:sz="0" w:space="0" w:color="auto"/>
                                          </w:divBdr>
                                        </w:div>
                                        <w:div w:id="2105035467">
                                          <w:marLeft w:val="240"/>
                                          <w:marRight w:val="0"/>
                                          <w:marTop w:val="0"/>
                                          <w:marBottom w:val="0"/>
                                          <w:divBdr>
                                            <w:top w:val="none" w:sz="0" w:space="0" w:color="auto"/>
                                            <w:left w:val="none" w:sz="0" w:space="0" w:color="auto"/>
                                            <w:bottom w:val="none" w:sz="0" w:space="0" w:color="auto"/>
                                            <w:right w:val="none" w:sz="0" w:space="0" w:color="auto"/>
                                          </w:divBdr>
                                          <w:divsChild>
                                            <w:div w:id="18378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02393">
                                  <w:marLeft w:val="0"/>
                                  <w:marRight w:val="0"/>
                                  <w:marTop w:val="0"/>
                                  <w:marBottom w:val="0"/>
                                  <w:divBdr>
                                    <w:top w:val="none" w:sz="0" w:space="0" w:color="auto"/>
                                    <w:left w:val="none" w:sz="0" w:space="0" w:color="auto"/>
                                    <w:bottom w:val="none" w:sz="0" w:space="0" w:color="auto"/>
                                    <w:right w:val="none" w:sz="0" w:space="0" w:color="auto"/>
                                  </w:divBdr>
                                </w:div>
                              </w:divsChild>
                            </w:div>
                            <w:div w:id="636029722">
                              <w:marLeft w:val="0"/>
                              <w:marRight w:val="0"/>
                              <w:marTop w:val="0"/>
                              <w:marBottom w:val="0"/>
                              <w:divBdr>
                                <w:top w:val="none" w:sz="0" w:space="0" w:color="auto"/>
                                <w:left w:val="none" w:sz="0" w:space="0" w:color="auto"/>
                                <w:bottom w:val="none" w:sz="0" w:space="0" w:color="auto"/>
                                <w:right w:val="none" w:sz="0" w:space="0" w:color="auto"/>
                              </w:divBdr>
                              <w:divsChild>
                                <w:div w:id="854882039">
                                  <w:marLeft w:val="0"/>
                                  <w:marRight w:val="0"/>
                                  <w:marTop w:val="0"/>
                                  <w:marBottom w:val="0"/>
                                  <w:divBdr>
                                    <w:top w:val="none" w:sz="0" w:space="0" w:color="auto"/>
                                    <w:left w:val="none" w:sz="0" w:space="0" w:color="auto"/>
                                    <w:bottom w:val="none" w:sz="0" w:space="0" w:color="auto"/>
                                    <w:right w:val="none" w:sz="0" w:space="0" w:color="auto"/>
                                  </w:divBdr>
                                </w:div>
                                <w:div w:id="871847193">
                                  <w:marLeft w:val="240"/>
                                  <w:marRight w:val="0"/>
                                  <w:marTop w:val="0"/>
                                  <w:marBottom w:val="0"/>
                                  <w:divBdr>
                                    <w:top w:val="none" w:sz="0" w:space="0" w:color="auto"/>
                                    <w:left w:val="none" w:sz="0" w:space="0" w:color="auto"/>
                                    <w:bottom w:val="none" w:sz="0" w:space="0" w:color="auto"/>
                                    <w:right w:val="none" w:sz="0" w:space="0" w:color="auto"/>
                                  </w:divBdr>
                                  <w:divsChild>
                                    <w:div w:id="1056586447">
                                      <w:marLeft w:val="0"/>
                                      <w:marRight w:val="0"/>
                                      <w:marTop w:val="0"/>
                                      <w:marBottom w:val="0"/>
                                      <w:divBdr>
                                        <w:top w:val="none" w:sz="0" w:space="0" w:color="auto"/>
                                        <w:left w:val="none" w:sz="0" w:space="0" w:color="auto"/>
                                        <w:bottom w:val="none" w:sz="0" w:space="0" w:color="auto"/>
                                        <w:right w:val="none" w:sz="0" w:space="0" w:color="auto"/>
                                      </w:divBdr>
                                      <w:divsChild>
                                        <w:div w:id="117261216">
                                          <w:marLeft w:val="240"/>
                                          <w:marRight w:val="0"/>
                                          <w:marTop w:val="0"/>
                                          <w:marBottom w:val="0"/>
                                          <w:divBdr>
                                            <w:top w:val="none" w:sz="0" w:space="0" w:color="auto"/>
                                            <w:left w:val="none" w:sz="0" w:space="0" w:color="auto"/>
                                            <w:bottom w:val="none" w:sz="0" w:space="0" w:color="auto"/>
                                            <w:right w:val="none" w:sz="0" w:space="0" w:color="auto"/>
                                          </w:divBdr>
                                          <w:divsChild>
                                            <w:div w:id="749615371">
                                              <w:marLeft w:val="0"/>
                                              <w:marRight w:val="0"/>
                                              <w:marTop w:val="0"/>
                                              <w:marBottom w:val="0"/>
                                              <w:divBdr>
                                                <w:top w:val="none" w:sz="0" w:space="0" w:color="auto"/>
                                                <w:left w:val="none" w:sz="0" w:space="0" w:color="auto"/>
                                                <w:bottom w:val="none" w:sz="0" w:space="0" w:color="auto"/>
                                                <w:right w:val="none" w:sz="0" w:space="0" w:color="auto"/>
                                              </w:divBdr>
                                            </w:div>
                                          </w:divsChild>
                                        </w:div>
                                        <w:div w:id="143010747">
                                          <w:marLeft w:val="0"/>
                                          <w:marRight w:val="0"/>
                                          <w:marTop w:val="0"/>
                                          <w:marBottom w:val="0"/>
                                          <w:divBdr>
                                            <w:top w:val="none" w:sz="0" w:space="0" w:color="auto"/>
                                            <w:left w:val="none" w:sz="0" w:space="0" w:color="auto"/>
                                            <w:bottom w:val="none" w:sz="0" w:space="0" w:color="auto"/>
                                            <w:right w:val="none" w:sz="0" w:space="0" w:color="auto"/>
                                          </w:divBdr>
                                        </w:div>
                                        <w:div w:id="155512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0765">
                                  <w:marLeft w:val="0"/>
                                  <w:marRight w:val="0"/>
                                  <w:marTop w:val="0"/>
                                  <w:marBottom w:val="0"/>
                                  <w:divBdr>
                                    <w:top w:val="none" w:sz="0" w:space="0" w:color="auto"/>
                                    <w:left w:val="none" w:sz="0" w:space="0" w:color="auto"/>
                                    <w:bottom w:val="none" w:sz="0" w:space="0" w:color="auto"/>
                                    <w:right w:val="none" w:sz="0" w:space="0" w:color="auto"/>
                                  </w:divBdr>
                                </w:div>
                              </w:divsChild>
                            </w:div>
                            <w:div w:id="692417745">
                              <w:marLeft w:val="0"/>
                              <w:marRight w:val="0"/>
                              <w:marTop w:val="0"/>
                              <w:marBottom w:val="0"/>
                              <w:divBdr>
                                <w:top w:val="none" w:sz="0" w:space="0" w:color="auto"/>
                                <w:left w:val="none" w:sz="0" w:space="0" w:color="auto"/>
                                <w:bottom w:val="none" w:sz="0" w:space="0" w:color="auto"/>
                                <w:right w:val="none" w:sz="0" w:space="0" w:color="auto"/>
                              </w:divBdr>
                              <w:divsChild>
                                <w:div w:id="62528685">
                                  <w:marLeft w:val="0"/>
                                  <w:marRight w:val="0"/>
                                  <w:marTop w:val="0"/>
                                  <w:marBottom w:val="0"/>
                                  <w:divBdr>
                                    <w:top w:val="none" w:sz="0" w:space="0" w:color="auto"/>
                                    <w:left w:val="none" w:sz="0" w:space="0" w:color="auto"/>
                                    <w:bottom w:val="none" w:sz="0" w:space="0" w:color="auto"/>
                                    <w:right w:val="none" w:sz="0" w:space="0" w:color="auto"/>
                                  </w:divBdr>
                                </w:div>
                                <w:div w:id="1635452405">
                                  <w:marLeft w:val="240"/>
                                  <w:marRight w:val="0"/>
                                  <w:marTop w:val="0"/>
                                  <w:marBottom w:val="0"/>
                                  <w:divBdr>
                                    <w:top w:val="none" w:sz="0" w:space="0" w:color="auto"/>
                                    <w:left w:val="none" w:sz="0" w:space="0" w:color="auto"/>
                                    <w:bottom w:val="none" w:sz="0" w:space="0" w:color="auto"/>
                                    <w:right w:val="none" w:sz="0" w:space="0" w:color="auto"/>
                                  </w:divBdr>
                                  <w:divsChild>
                                    <w:div w:id="1021586674">
                                      <w:marLeft w:val="0"/>
                                      <w:marRight w:val="0"/>
                                      <w:marTop w:val="0"/>
                                      <w:marBottom w:val="0"/>
                                      <w:divBdr>
                                        <w:top w:val="none" w:sz="0" w:space="0" w:color="auto"/>
                                        <w:left w:val="none" w:sz="0" w:space="0" w:color="auto"/>
                                        <w:bottom w:val="none" w:sz="0" w:space="0" w:color="auto"/>
                                        <w:right w:val="none" w:sz="0" w:space="0" w:color="auto"/>
                                      </w:divBdr>
                                      <w:divsChild>
                                        <w:div w:id="63963792">
                                          <w:marLeft w:val="0"/>
                                          <w:marRight w:val="0"/>
                                          <w:marTop w:val="0"/>
                                          <w:marBottom w:val="0"/>
                                          <w:divBdr>
                                            <w:top w:val="none" w:sz="0" w:space="0" w:color="auto"/>
                                            <w:left w:val="none" w:sz="0" w:space="0" w:color="auto"/>
                                            <w:bottom w:val="none" w:sz="0" w:space="0" w:color="auto"/>
                                            <w:right w:val="none" w:sz="0" w:space="0" w:color="auto"/>
                                          </w:divBdr>
                                        </w:div>
                                        <w:div w:id="1412656785">
                                          <w:marLeft w:val="240"/>
                                          <w:marRight w:val="0"/>
                                          <w:marTop w:val="0"/>
                                          <w:marBottom w:val="0"/>
                                          <w:divBdr>
                                            <w:top w:val="none" w:sz="0" w:space="0" w:color="auto"/>
                                            <w:left w:val="none" w:sz="0" w:space="0" w:color="auto"/>
                                            <w:bottom w:val="none" w:sz="0" w:space="0" w:color="auto"/>
                                            <w:right w:val="none" w:sz="0" w:space="0" w:color="auto"/>
                                          </w:divBdr>
                                          <w:divsChild>
                                            <w:div w:id="1562866081">
                                              <w:marLeft w:val="0"/>
                                              <w:marRight w:val="0"/>
                                              <w:marTop w:val="0"/>
                                              <w:marBottom w:val="0"/>
                                              <w:divBdr>
                                                <w:top w:val="none" w:sz="0" w:space="0" w:color="auto"/>
                                                <w:left w:val="none" w:sz="0" w:space="0" w:color="auto"/>
                                                <w:bottom w:val="none" w:sz="0" w:space="0" w:color="auto"/>
                                                <w:right w:val="none" w:sz="0" w:space="0" w:color="auto"/>
                                              </w:divBdr>
                                            </w:div>
                                          </w:divsChild>
                                        </w:div>
                                        <w:div w:id="148480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78458">
                                  <w:marLeft w:val="0"/>
                                  <w:marRight w:val="0"/>
                                  <w:marTop w:val="0"/>
                                  <w:marBottom w:val="0"/>
                                  <w:divBdr>
                                    <w:top w:val="none" w:sz="0" w:space="0" w:color="auto"/>
                                    <w:left w:val="none" w:sz="0" w:space="0" w:color="auto"/>
                                    <w:bottom w:val="none" w:sz="0" w:space="0" w:color="auto"/>
                                    <w:right w:val="none" w:sz="0" w:space="0" w:color="auto"/>
                                  </w:divBdr>
                                </w:div>
                              </w:divsChild>
                            </w:div>
                            <w:div w:id="945040683">
                              <w:marLeft w:val="0"/>
                              <w:marRight w:val="0"/>
                              <w:marTop w:val="0"/>
                              <w:marBottom w:val="0"/>
                              <w:divBdr>
                                <w:top w:val="none" w:sz="0" w:space="0" w:color="auto"/>
                                <w:left w:val="none" w:sz="0" w:space="0" w:color="auto"/>
                                <w:bottom w:val="none" w:sz="0" w:space="0" w:color="auto"/>
                                <w:right w:val="none" w:sz="0" w:space="0" w:color="auto"/>
                              </w:divBdr>
                              <w:divsChild>
                                <w:div w:id="239755085">
                                  <w:marLeft w:val="240"/>
                                  <w:marRight w:val="0"/>
                                  <w:marTop w:val="0"/>
                                  <w:marBottom w:val="0"/>
                                  <w:divBdr>
                                    <w:top w:val="none" w:sz="0" w:space="0" w:color="auto"/>
                                    <w:left w:val="none" w:sz="0" w:space="0" w:color="auto"/>
                                    <w:bottom w:val="none" w:sz="0" w:space="0" w:color="auto"/>
                                    <w:right w:val="none" w:sz="0" w:space="0" w:color="auto"/>
                                  </w:divBdr>
                                  <w:divsChild>
                                    <w:div w:id="1258831823">
                                      <w:marLeft w:val="0"/>
                                      <w:marRight w:val="0"/>
                                      <w:marTop w:val="0"/>
                                      <w:marBottom w:val="0"/>
                                      <w:divBdr>
                                        <w:top w:val="none" w:sz="0" w:space="0" w:color="auto"/>
                                        <w:left w:val="none" w:sz="0" w:space="0" w:color="auto"/>
                                        <w:bottom w:val="none" w:sz="0" w:space="0" w:color="auto"/>
                                        <w:right w:val="none" w:sz="0" w:space="0" w:color="auto"/>
                                      </w:divBdr>
                                      <w:divsChild>
                                        <w:div w:id="1167208797">
                                          <w:marLeft w:val="240"/>
                                          <w:marRight w:val="0"/>
                                          <w:marTop w:val="0"/>
                                          <w:marBottom w:val="0"/>
                                          <w:divBdr>
                                            <w:top w:val="none" w:sz="0" w:space="0" w:color="auto"/>
                                            <w:left w:val="none" w:sz="0" w:space="0" w:color="auto"/>
                                            <w:bottom w:val="none" w:sz="0" w:space="0" w:color="auto"/>
                                            <w:right w:val="none" w:sz="0" w:space="0" w:color="auto"/>
                                          </w:divBdr>
                                          <w:divsChild>
                                            <w:div w:id="165481324">
                                              <w:marLeft w:val="0"/>
                                              <w:marRight w:val="0"/>
                                              <w:marTop w:val="0"/>
                                              <w:marBottom w:val="0"/>
                                              <w:divBdr>
                                                <w:top w:val="none" w:sz="0" w:space="0" w:color="auto"/>
                                                <w:left w:val="none" w:sz="0" w:space="0" w:color="auto"/>
                                                <w:bottom w:val="none" w:sz="0" w:space="0" w:color="auto"/>
                                                <w:right w:val="none" w:sz="0" w:space="0" w:color="auto"/>
                                              </w:divBdr>
                                            </w:div>
                                          </w:divsChild>
                                        </w:div>
                                        <w:div w:id="1198006174">
                                          <w:marLeft w:val="0"/>
                                          <w:marRight w:val="0"/>
                                          <w:marTop w:val="0"/>
                                          <w:marBottom w:val="0"/>
                                          <w:divBdr>
                                            <w:top w:val="none" w:sz="0" w:space="0" w:color="auto"/>
                                            <w:left w:val="none" w:sz="0" w:space="0" w:color="auto"/>
                                            <w:bottom w:val="none" w:sz="0" w:space="0" w:color="auto"/>
                                            <w:right w:val="none" w:sz="0" w:space="0" w:color="auto"/>
                                          </w:divBdr>
                                        </w:div>
                                        <w:div w:id="16521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57654">
                                  <w:marLeft w:val="0"/>
                                  <w:marRight w:val="0"/>
                                  <w:marTop w:val="0"/>
                                  <w:marBottom w:val="0"/>
                                  <w:divBdr>
                                    <w:top w:val="none" w:sz="0" w:space="0" w:color="auto"/>
                                    <w:left w:val="none" w:sz="0" w:space="0" w:color="auto"/>
                                    <w:bottom w:val="none" w:sz="0" w:space="0" w:color="auto"/>
                                    <w:right w:val="none" w:sz="0" w:space="0" w:color="auto"/>
                                  </w:divBdr>
                                </w:div>
                                <w:div w:id="1757510656">
                                  <w:marLeft w:val="0"/>
                                  <w:marRight w:val="0"/>
                                  <w:marTop w:val="0"/>
                                  <w:marBottom w:val="0"/>
                                  <w:divBdr>
                                    <w:top w:val="none" w:sz="0" w:space="0" w:color="auto"/>
                                    <w:left w:val="none" w:sz="0" w:space="0" w:color="auto"/>
                                    <w:bottom w:val="none" w:sz="0" w:space="0" w:color="auto"/>
                                    <w:right w:val="none" w:sz="0" w:space="0" w:color="auto"/>
                                  </w:divBdr>
                                </w:div>
                              </w:divsChild>
                            </w:div>
                            <w:div w:id="1048802435">
                              <w:marLeft w:val="0"/>
                              <w:marRight w:val="0"/>
                              <w:marTop w:val="0"/>
                              <w:marBottom w:val="0"/>
                              <w:divBdr>
                                <w:top w:val="none" w:sz="0" w:space="0" w:color="auto"/>
                                <w:left w:val="none" w:sz="0" w:space="0" w:color="auto"/>
                                <w:bottom w:val="none" w:sz="0" w:space="0" w:color="auto"/>
                                <w:right w:val="none" w:sz="0" w:space="0" w:color="auto"/>
                              </w:divBdr>
                              <w:divsChild>
                                <w:div w:id="591209473">
                                  <w:marLeft w:val="0"/>
                                  <w:marRight w:val="0"/>
                                  <w:marTop w:val="0"/>
                                  <w:marBottom w:val="0"/>
                                  <w:divBdr>
                                    <w:top w:val="none" w:sz="0" w:space="0" w:color="auto"/>
                                    <w:left w:val="none" w:sz="0" w:space="0" w:color="auto"/>
                                    <w:bottom w:val="none" w:sz="0" w:space="0" w:color="auto"/>
                                    <w:right w:val="none" w:sz="0" w:space="0" w:color="auto"/>
                                  </w:divBdr>
                                </w:div>
                                <w:div w:id="595598758">
                                  <w:marLeft w:val="0"/>
                                  <w:marRight w:val="0"/>
                                  <w:marTop w:val="0"/>
                                  <w:marBottom w:val="0"/>
                                  <w:divBdr>
                                    <w:top w:val="none" w:sz="0" w:space="0" w:color="auto"/>
                                    <w:left w:val="none" w:sz="0" w:space="0" w:color="auto"/>
                                    <w:bottom w:val="none" w:sz="0" w:space="0" w:color="auto"/>
                                    <w:right w:val="none" w:sz="0" w:space="0" w:color="auto"/>
                                  </w:divBdr>
                                </w:div>
                                <w:div w:id="1301299646">
                                  <w:marLeft w:val="240"/>
                                  <w:marRight w:val="0"/>
                                  <w:marTop w:val="0"/>
                                  <w:marBottom w:val="0"/>
                                  <w:divBdr>
                                    <w:top w:val="none" w:sz="0" w:space="0" w:color="auto"/>
                                    <w:left w:val="none" w:sz="0" w:space="0" w:color="auto"/>
                                    <w:bottom w:val="none" w:sz="0" w:space="0" w:color="auto"/>
                                    <w:right w:val="none" w:sz="0" w:space="0" w:color="auto"/>
                                  </w:divBdr>
                                  <w:divsChild>
                                    <w:div w:id="891963439">
                                      <w:marLeft w:val="0"/>
                                      <w:marRight w:val="0"/>
                                      <w:marTop w:val="0"/>
                                      <w:marBottom w:val="0"/>
                                      <w:divBdr>
                                        <w:top w:val="none" w:sz="0" w:space="0" w:color="auto"/>
                                        <w:left w:val="none" w:sz="0" w:space="0" w:color="auto"/>
                                        <w:bottom w:val="none" w:sz="0" w:space="0" w:color="auto"/>
                                        <w:right w:val="none" w:sz="0" w:space="0" w:color="auto"/>
                                      </w:divBdr>
                                      <w:divsChild>
                                        <w:div w:id="426583417">
                                          <w:marLeft w:val="0"/>
                                          <w:marRight w:val="0"/>
                                          <w:marTop w:val="0"/>
                                          <w:marBottom w:val="0"/>
                                          <w:divBdr>
                                            <w:top w:val="none" w:sz="0" w:space="0" w:color="auto"/>
                                            <w:left w:val="none" w:sz="0" w:space="0" w:color="auto"/>
                                            <w:bottom w:val="none" w:sz="0" w:space="0" w:color="auto"/>
                                            <w:right w:val="none" w:sz="0" w:space="0" w:color="auto"/>
                                          </w:divBdr>
                                        </w:div>
                                        <w:div w:id="1086338646">
                                          <w:marLeft w:val="240"/>
                                          <w:marRight w:val="0"/>
                                          <w:marTop w:val="0"/>
                                          <w:marBottom w:val="0"/>
                                          <w:divBdr>
                                            <w:top w:val="none" w:sz="0" w:space="0" w:color="auto"/>
                                            <w:left w:val="none" w:sz="0" w:space="0" w:color="auto"/>
                                            <w:bottom w:val="none" w:sz="0" w:space="0" w:color="auto"/>
                                            <w:right w:val="none" w:sz="0" w:space="0" w:color="auto"/>
                                          </w:divBdr>
                                          <w:divsChild>
                                            <w:div w:id="104623477">
                                              <w:marLeft w:val="0"/>
                                              <w:marRight w:val="0"/>
                                              <w:marTop w:val="0"/>
                                              <w:marBottom w:val="0"/>
                                              <w:divBdr>
                                                <w:top w:val="none" w:sz="0" w:space="0" w:color="auto"/>
                                                <w:left w:val="none" w:sz="0" w:space="0" w:color="auto"/>
                                                <w:bottom w:val="none" w:sz="0" w:space="0" w:color="auto"/>
                                                <w:right w:val="none" w:sz="0" w:space="0" w:color="auto"/>
                                              </w:divBdr>
                                            </w:div>
                                          </w:divsChild>
                                        </w:div>
                                        <w:div w:id="175624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34655">
                              <w:marLeft w:val="0"/>
                              <w:marRight w:val="0"/>
                              <w:marTop w:val="0"/>
                              <w:marBottom w:val="0"/>
                              <w:divBdr>
                                <w:top w:val="none" w:sz="0" w:space="0" w:color="auto"/>
                                <w:left w:val="none" w:sz="0" w:space="0" w:color="auto"/>
                                <w:bottom w:val="none" w:sz="0" w:space="0" w:color="auto"/>
                                <w:right w:val="none" w:sz="0" w:space="0" w:color="auto"/>
                              </w:divBdr>
                              <w:divsChild>
                                <w:div w:id="411900425">
                                  <w:marLeft w:val="0"/>
                                  <w:marRight w:val="0"/>
                                  <w:marTop w:val="0"/>
                                  <w:marBottom w:val="0"/>
                                  <w:divBdr>
                                    <w:top w:val="none" w:sz="0" w:space="0" w:color="auto"/>
                                    <w:left w:val="none" w:sz="0" w:space="0" w:color="auto"/>
                                    <w:bottom w:val="none" w:sz="0" w:space="0" w:color="auto"/>
                                    <w:right w:val="none" w:sz="0" w:space="0" w:color="auto"/>
                                  </w:divBdr>
                                </w:div>
                                <w:div w:id="1040978779">
                                  <w:marLeft w:val="240"/>
                                  <w:marRight w:val="0"/>
                                  <w:marTop w:val="0"/>
                                  <w:marBottom w:val="0"/>
                                  <w:divBdr>
                                    <w:top w:val="none" w:sz="0" w:space="0" w:color="auto"/>
                                    <w:left w:val="none" w:sz="0" w:space="0" w:color="auto"/>
                                    <w:bottom w:val="none" w:sz="0" w:space="0" w:color="auto"/>
                                    <w:right w:val="none" w:sz="0" w:space="0" w:color="auto"/>
                                  </w:divBdr>
                                  <w:divsChild>
                                    <w:div w:id="156187120">
                                      <w:marLeft w:val="0"/>
                                      <w:marRight w:val="0"/>
                                      <w:marTop w:val="0"/>
                                      <w:marBottom w:val="0"/>
                                      <w:divBdr>
                                        <w:top w:val="none" w:sz="0" w:space="0" w:color="auto"/>
                                        <w:left w:val="none" w:sz="0" w:space="0" w:color="auto"/>
                                        <w:bottom w:val="none" w:sz="0" w:space="0" w:color="auto"/>
                                        <w:right w:val="none" w:sz="0" w:space="0" w:color="auto"/>
                                      </w:divBdr>
                                      <w:divsChild>
                                        <w:div w:id="356396793">
                                          <w:marLeft w:val="0"/>
                                          <w:marRight w:val="0"/>
                                          <w:marTop w:val="0"/>
                                          <w:marBottom w:val="0"/>
                                          <w:divBdr>
                                            <w:top w:val="none" w:sz="0" w:space="0" w:color="auto"/>
                                            <w:left w:val="none" w:sz="0" w:space="0" w:color="auto"/>
                                            <w:bottom w:val="none" w:sz="0" w:space="0" w:color="auto"/>
                                            <w:right w:val="none" w:sz="0" w:space="0" w:color="auto"/>
                                          </w:divBdr>
                                        </w:div>
                                        <w:div w:id="657345724">
                                          <w:marLeft w:val="0"/>
                                          <w:marRight w:val="0"/>
                                          <w:marTop w:val="0"/>
                                          <w:marBottom w:val="0"/>
                                          <w:divBdr>
                                            <w:top w:val="none" w:sz="0" w:space="0" w:color="auto"/>
                                            <w:left w:val="none" w:sz="0" w:space="0" w:color="auto"/>
                                            <w:bottom w:val="none" w:sz="0" w:space="0" w:color="auto"/>
                                            <w:right w:val="none" w:sz="0" w:space="0" w:color="auto"/>
                                          </w:divBdr>
                                        </w:div>
                                        <w:div w:id="1865167929">
                                          <w:marLeft w:val="240"/>
                                          <w:marRight w:val="0"/>
                                          <w:marTop w:val="0"/>
                                          <w:marBottom w:val="0"/>
                                          <w:divBdr>
                                            <w:top w:val="none" w:sz="0" w:space="0" w:color="auto"/>
                                            <w:left w:val="none" w:sz="0" w:space="0" w:color="auto"/>
                                            <w:bottom w:val="none" w:sz="0" w:space="0" w:color="auto"/>
                                            <w:right w:val="none" w:sz="0" w:space="0" w:color="auto"/>
                                          </w:divBdr>
                                          <w:divsChild>
                                            <w:div w:id="169241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0313">
                                  <w:marLeft w:val="0"/>
                                  <w:marRight w:val="0"/>
                                  <w:marTop w:val="0"/>
                                  <w:marBottom w:val="0"/>
                                  <w:divBdr>
                                    <w:top w:val="none" w:sz="0" w:space="0" w:color="auto"/>
                                    <w:left w:val="none" w:sz="0" w:space="0" w:color="auto"/>
                                    <w:bottom w:val="none" w:sz="0" w:space="0" w:color="auto"/>
                                    <w:right w:val="none" w:sz="0" w:space="0" w:color="auto"/>
                                  </w:divBdr>
                                </w:div>
                              </w:divsChild>
                            </w:div>
                            <w:div w:id="1362516935">
                              <w:marLeft w:val="0"/>
                              <w:marRight w:val="0"/>
                              <w:marTop w:val="0"/>
                              <w:marBottom w:val="0"/>
                              <w:divBdr>
                                <w:top w:val="none" w:sz="0" w:space="0" w:color="auto"/>
                                <w:left w:val="none" w:sz="0" w:space="0" w:color="auto"/>
                                <w:bottom w:val="none" w:sz="0" w:space="0" w:color="auto"/>
                                <w:right w:val="none" w:sz="0" w:space="0" w:color="auto"/>
                              </w:divBdr>
                              <w:divsChild>
                                <w:div w:id="401146765">
                                  <w:marLeft w:val="240"/>
                                  <w:marRight w:val="0"/>
                                  <w:marTop w:val="0"/>
                                  <w:marBottom w:val="0"/>
                                  <w:divBdr>
                                    <w:top w:val="none" w:sz="0" w:space="0" w:color="auto"/>
                                    <w:left w:val="none" w:sz="0" w:space="0" w:color="auto"/>
                                    <w:bottom w:val="none" w:sz="0" w:space="0" w:color="auto"/>
                                    <w:right w:val="none" w:sz="0" w:space="0" w:color="auto"/>
                                  </w:divBdr>
                                  <w:divsChild>
                                    <w:div w:id="683169251">
                                      <w:marLeft w:val="0"/>
                                      <w:marRight w:val="0"/>
                                      <w:marTop w:val="0"/>
                                      <w:marBottom w:val="0"/>
                                      <w:divBdr>
                                        <w:top w:val="none" w:sz="0" w:space="0" w:color="auto"/>
                                        <w:left w:val="none" w:sz="0" w:space="0" w:color="auto"/>
                                        <w:bottom w:val="none" w:sz="0" w:space="0" w:color="auto"/>
                                        <w:right w:val="none" w:sz="0" w:space="0" w:color="auto"/>
                                      </w:divBdr>
                                      <w:divsChild>
                                        <w:div w:id="1023943250">
                                          <w:marLeft w:val="0"/>
                                          <w:marRight w:val="0"/>
                                          <w:marTop w:val="0"/>
                                          <w:marBottom w:val="0"/>
                                          <w:divBdr>
                                            <w:top w:val="none" w:sz="0" w:space="0" w:color="auto"/>
                                            <w:left w:val="none" w:sz="0" w:space="0" w:color="auto"/>
                                            <w:bottom w:val="none" w:sz="0" w:space="0" w:color="auto"/>
                                            <w:right w:val="none" w:sz="0" w:space="0" w:color="auto"/>
                                          </w:divBdr>
                                        </w:div>
                                        <w:div w:id="1130783445">
                                          <w:marLeft w:val="0"/>
                                          <w:marRight w:val="0"/>
                                          <w:marTop w:val="0"/>
                                          <w:marBottom w:val="0"/>
                                          <w:divBdr>
                                            <w:top w:val="none" w:sz="0" w:space="0" w:color="auto"/>
                                            <w:left w:val="none" w:sz="0" w:space="0" w:color="auto"/>
                                            <w:bottom w:val="none" w:sz="0" w:space="0" w:color="auto"/>
                                            <w:right w:val="none" w:sz="0" w:space="0" w:color="auto"/>
                                          </w:divBdr>
                                        </w:div>
                                        <w:div w:id="1605922875">
                                          <w:marLeft w:val="240"/>
                                          <w:marRight w:val="0"/>
                                          <w:marTop w:val="0"/>
                                          <w:marBottom w:val="0"/>
                                          <w:divBdr>
                                            <w:top w:val="none" w:sz="0" w:space="0" w:color="auto"/>
                                            <w:left w:val="none" w:sz="0" w:space="0" w:color="auto"/>
                                            <w:bottom w:val="none" w:sz="0" w:space="0" w:color="auto"/>
                                            <w:right w:val="none" w:sz="0" w:space="0" w:color="auto"/>
                                          </w:divBdr>
                                          <w:divsChild>
                                            <w:div w:id="44855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451642">
                                  <w:marLeft w:val="0"/>
                                  <w:marRight w:val="0"/>
                                  <w:marTop w:val="0"/>
                                  <w:marBottom w:val="0"/>
                                  <w:divBdr>
                                    <w:top w:val="none" w:sz="0" w:space="0" w:color="auto"/>
                                    <w:left w:val="none" w:sz="0" w:space="0" w:color="auto"/>
                                    <w:bottom w:val="none" w:sz="0" w:space="0" w:color="auto"/>
                                    <w:right w:val="none" w:sz="0" w:space="0" w:color="auto"/>
                                  </w:divBdr>
                                </w:div>
                                <w:div w:id="1624340000">
                                  <w:marLeft w:val="0"/>
                                  <w:marRight w:val="0"/>
                                  <w:marTop w:val="0"/>
                                  <w:marBottom w:val="0"/>
                                  <w:divBdr>
                                    <w:top w:val="none" w:sz="0" w:space="0" w:color="auto"/>
                                    <w:left w:val="none" w:sz="0" w:space="0" w:color="auto"/>
                                    <w:bottom w:val="none" w:sz="0" w:space="0" w:color="auto"/>
                                    <w:right w:val="none" w:sz="0" w:space="0" w:color="auto"/>
                                  </w:divBdr>
                                </w:div>
                              </w:divsChild>
                            </w:div>
                            <w:div w:id="1721519338">
                              <w:marLeft w:val="0"/>
                              <w:marRight w:val="0"/>
                              <w:marTop w:val="0"/>
                              <w:marBottom w:val="0"/>
                              <w:divBdr>
                                <w:top w:val="none" w:sz="0" w:space="0" w:color="auto"/>
                                <w:left w:val="none" w:sz="0" w:space="0" w:color="auto"/>
                                <w:bottom w:val="none" w:sz="0" w:space="0" w:color="auto"/>
                                <w:right w:val="none" w:sz="0" w:space="0" w:color="auto"/>
                              </w:divBdr>
                              <w:divsChild>
                                <w:div w:id="475298607">
                                  <w:marLeft w:val="240"/>
                                  <w:marRight w:val="0"/>
                                  <w:marTop w:val="0"/>
                                  <w:marBottom w:val="0"/>
                                  <w:divBdr>
                                    <w:top w:val="none" w:sz="0" w:space="0" w:color="auto"/>
                                    <w:left w:val="none" w:sz="0" w:space="0" w:color="auto"/>
                                    <w:bottom w:val="none" w:sz="0" w:space="0" w:color="auto"/>
                                    <w:right w:val="none" w:sz="0" w:space="0" w:color="auto"/>
                                  </w:divBdr>
                                  <w:divsChild>
                                    <w:div w:id="1994261602">
                                      <w:marLeft w:val="0"/>
                                      <w:marRight w:val="0"/>
                                      <w:marTop w:val="0"/>
                                      <w:marBottom w:val="0"/>
                                      <w:divBdr>
                                        <w:top w:val="none" w:sz="0" w:space="0" w:color="auto"/>
                                        <w:left w:val="none" w:sz="0" w:space="0" w:color="auto"/>
                                        <w:bottom w:val="none" w:sz="0" w:space="0" w:color="auto"/>
                                        <w:right w:val="none" w:sz="0" w:space="0" w:color="auto"/>
                                      </w:divBdr>
                                      <w:divsChild>
                                        <w:div w:id="83262856">
                                          <w:marLeft w:val="0"/>
                                          <w:marRight w:val="0"/>
                                          <w:marTop w:val="0"/>
                                          <w:marBottom w:val="0"/>
                                          <w:divBdr>
                                            <w:top w:val="none" w:sz="0" w:space="0" w:color="auto"/>
                                            <w:left w:val="none" w:sz="0" w:space="0" w:color="auto"/>
                                            <w:bottom w:val="none" w:sz="0" w:space="0" w:color="auto"/>
                                            <w:right w:val="none" w:sz="0" w:space="0" w:color="auto"/>
                                          </w:divBdr>
                                        </w:div>
                                        <w:div w:id="404108164">
                                          <w:marLeft w:val="0"/>
                                          <w:marRight w:val="0"/>
                                          <w:marTop w:val="0"/>
                                          <w:marBottom w:val="0"/>
                                          <w:divBdr>
                                            <w:top w:val="none" w:sz="0" w:space="0" w:color="auto"/>
                                            <w:left w:val="none" w:sz="0" w:space="0" w:color="auto"/>
                                            <w:bottom w:val="none" w:sz="0" w:space="0" w:color="auto"/>
                                            <w:right w:val="none" w:sz="0" w:space="0" w:color="auto"/>
                                          </w:divBdr>
                                        </w:div>
                                        <w:div w:id="832065372">
                                          <w:marLeft w:val="240"/>
                                          <w:marRight w:val="0"/>
                                          <w:marTop w:val="0"/>
                                          <w:marBottom w:val="0"/>
                                          <w:divBdr>
                                            <w:top w:val="none" w:sz="0" w:space="0" w:color="auto"/>
                                            <w:left w:val="none" w:sz="0" w:space="0" w:color="auto"/>
                                            <w:bottom w:val="none" w:sz="0" w:space="0" w:color="auto"/>
                                            <w:right w:val="none" w:sz="0" w:space="0" w:color="auto"/>
                                          </w:divBdr>
                                          <w:divsChild>
                                            <w:div w:id="1649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858107">
                                  <w:marLeft w:val="0"/>
                                  <w:marRight w:val="0"/>
                                  <w:marTop w:val="0"/>
                                  <w:marBottom w:val="0"/>
                                  <w:divBdr>
                                    <w:top w:val="none" w:sz="0" w:space="0" w:color="auto"/>
                                    <w:left w:val="none" w:sz="0" w:space="0" w:color="auto"/>
                                    <w:bottom w:val="none" w:sz="0" w:space="0" w:color="auto"/>
                                    <w:right w:val="none" w:sz="0" w:space="0" w:color="auto"/>
                                  </w:divBdr>
                                </w:div>
                                <w:div w:id="1814986016">
                                  <w:marLeft w:val="0"/>
                                  <w:marRight w:val="0"/>
                                  <w:marTop w:val="0"/>
                                  <w:marBottom w:val="0"/>
                                  <w:divBdr>
                                    <w:top w:val="none" w:sz="0" w:space="0" w:color="auto"/>
                                    <w:left w:val="none" w:sz="0" w:space="0" w:color="auto"/>
                                    <w:bottom w:val="none" w:sz="0" w:space="0" w:color="auto"/>
                                    <w:right w:val="none" w:sz="0" w:space="0" w:color="auto"/>
                                  </w:divBdr>
                                </w:div>
                              </w:divsChild>
                            </w:div>
                            <w:div w:id="1726177420">
                              <w:marLeft w:val="0"/>
                              <w:marRight w:val="0"/>
                              <w:marTop w:val="0"/>
                              <w:marBottom w:val="0"/>
                              <w:divBdr>
                                <w:top w:val="none" w:sz="0" w:space="0" w:color="auto"/>
                                <w:left w:val="none" w:sz="0" w:space="0" w:color="auto"/>
                                <w:bottom w:val="none" w:sz="0" w:space="0" w:color="auto"/>
                                <w:right w:val="none" w:sz="0" w:space="0" w:color="auto"/>
                              </w:divBdr>
                              <w:divsChild>
                                <w:div w:id="681399490">
                                  <w:marLeft w:val="0"/>
                                  <w:marRight w:val="0"/>
                                  <w:marTop w:val="0"/>
                                  <w:marBottom w:val="0"/>
                                  <w:divBdr>
                                    <w:top w:val="none" w:sz="0" w:space="0" w:color="auto"/>
                                    <w:left w:val="none" w:sz="0" w:space="0" w:color="auto"/>
                                    <w:bottom w:val="none" w:sz="0" w:space="0" w:color="auto"/>
                                    <w:right w:val="none" w:sz="0" w:space="0" w:color="auto"/>
                                  </w:divBdr>
                                </w:div>
                                <w:div w:id="1143884548">
                                  <w:marLeft w:val="0"/>
                                  <w:marRight w:val="0"/>
                                  <w:marTop w:val="0"/>
                                  <w:marBottom w:val="0"/>
                                  <w:divBdr>
                                    <w:top w:val="none" w:sz="0" w:space="0" w:color="auto"/>
                                    <w:left w:val="none" w:sz="0" w:space="0" w:color="auto"/>
                                    <w:bottom w:val="none" w:sz="0" w:space="0" w:color="auto"/>
                                    <w:right w:val="none" w:sz="0" w:space="0" w:color="auto"/>
                                  </w:divBdr>
                                </w:div>
                                <w:div w:id="1289387749">
                                  <w:marLeft w:val="240"/>
                                  <w:marRight w:val="0"/>
                                  <w:marTop w:val="0"/>
                                  <w:marBottom w:val="0"/>
                                  <w:divBdr>
                                    <w:top w:val="none" w:sz="0" w:space="0" w:color="auto"/>
                                    <w:left w:val="none" w:sz="0" w:space="0" w:color="auto"/>
                                    <w:bottom w:val="none" w:sz="0" w:space="0" w:color="auto"/>
                                    <w:right w:val="none" w:sz="0" w:space="0" w:color="auto"/>
                                  </w:divBdr>
                                  <w:divsChild>
                                    <w:div w:id="162864836">
                                      <w:marLeft w:val="0"/>
                                      <w:marRight w:val="0"/>
                                      <w:marTop w:val="0"/>
                                      <w:marBottom w:val="0"/>
                                      <w:divBdr>
                                        <w:top w:val="none" w:sz="0" w:space="0" w:color="auto"/>
                                        <w:left w:val="none" w:sz="0" w:space="0" w:color="auto"/>
                                        <w:bottom w:val="none" w:sz="0" w:space="0" w:color="auto"/>
                                        <w:right w:val="none" w:sz="0" w:space="0" w:color="auto"/>
                                      </w:divBdr>
                                      <w:divsChild>
                                        <w:div w:id="770123996">
                                          <w:marLeft w:val="0"/>
                                          <w:marRight w:val="0"/>
                                          <w:marTop w:val="0"/>
                                          <w:marBottom w:val="0"/>
                                          <w:divBdr>
                                            <w:top w:val="none" w:sz="0" w:space="0" w:color="auto"/>
                                            <w:left w:val="none" w:sz="0" w:space="0" w:color="auto"/>
                                            <w:bottom w:val="none" w:sz="0" w:space="0" w:color="auto"/>
                                            <w:right w:val="none" w:sz="0" w:space="0" w:color="auto"/>
                                          </w:divBdr>
                                        </w:div>
                                        <w:div w:id="1212425453">
                                          <w:marLeft w:val="0"/>
                                          <w:marRight w:val="0"/>
                                          <w:marTop w:val="0"/>
                                          <w:marBottom w:val="0"/>
                                          <w:divBdr>
                                            <w:top w:val="none" w:sz="0" w:space="0" w:color="auto"/>
                                            <w:left w:val="none" w:sz="0" w:space="0" w:color="auto"/>
                                            <w:bottom w:val="none" w:sz="0" w:space="0" w:color="auto"/>
                                            <w:right w:val="none" w:sz="0" w:space="0" w:color="auto"/>
                                          </w:divBdr>
                                        </w:div>
                                        <w:div w:id="2035382305">
                                          <w:marLeft w:val="240"/>
                                          <w:marRight w:val="0"/>
                                          <w:marTop w:val="0"/>
                                          <w:marBottom w:val="0"/>
                                          <w:divBdr>
                                            <w:top w:val="none" w:sz="0" w:space="0" w:color="auto"/>
                                            <w:left w:val="none" w:sz="0" w:space="0" w:color="auto"/>
                                            <w:bottom w:val="none" w:sz="0" w:space="0" w:color="auto"/>
                                            <w:right w:val="none" w:sz="0" w:space="0" w:color="auto"/>
                                          </w:divBdr>
                                          <w:divsChild>
                                            <w:div w:id="54075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765023">
                              <w:marLeft w:val="0"/>
                              <w:marRight w:val="0"/>
                              <w:marTop w:val="0"/>
                              <w:marBottom w:val="0"/>
                              <w:divBdr>
                                <w:top w:val="none" w:sz="0" w:space="0" w:color="auto"/>
                                <w:left w:val="none" w:sz="0" w:space="0" w:color="auto"/>
                                <w:bottom w:val="none" w:sz="0" w:space="0" w:color="auto"/>
                                <w:right w:val="none" w:sz="0" w:space="0" w:color="auto"/>
                              </w:divBdr>
                              <w:divsChild>
                                <w:div w:id="163475903">
                                  <w:marLeft w:val="240"/>
                                  <w:marRight w:val="0"/>
                                  <w:marTop w:val="0"/>
                                  <w:marBottom w:val="0"/>
                                  <w:divBdr>
                                    <w:top w:val="none" w:sz="0" w:space="0" w:color="auto"/>
                                    <w:left w:val="none" w:sz="0" w:space="0" w:color="auto"/>
                                    <w:bottom w:val="none" w:sz="0" w:space="0" w:color="auto"/>
                                    <w:right w:val="none" w:sz="0" w:space="0" w:color="auto"/>
                                  </w:divBdr>
                                  <w:divsChild>
                                    <w:div w:id="1521318767">
                                      <w:marLeft w:val="0"/>
                                      <w:marRight w:val="0"/>
                                      <w:marTop w:val="0"/>
                                      <w:marBottom w:val="0"/>
                                      <w:divBdr>
                                        <w:top w:val="none" w:sz="0" w:space="0" w:color="auto"/>
                                        <w:left w:val="none" w:sz="0" w:space="0" w:color="auto"/>
                                        <w:bottom w:val="none" w:sz="0" w:space="0" w:color="auto"/>
                                        <w:right w:val="none" w:sz="0" w:space="0" w:color="auto"/>
                                      </w:divBdr>
                                      <w:divsChild>
                                        <w:div w:id="1076168778">
                                          <w:marLeft w:val="0"/>
                                          <w:marRight w:val="0"/>
                                          <w:marTop w:val="0"/>
                                          <w:marBottom w:val="0"/>
                                          <w:divBdr>
                                            <w:top w:val="none" w:sz="0" w:space="0" w:color="auto"/>
                                            <w:left w:val="none" w:sz="0" w:space="0" w:color="auto"/>
                                            <w:bottom w:val="none" w:sz="0" w:space="0" w:color="auto"/>
                                            <w:right w:val="none" w:sz="0" w:space="0" w:color="auto"/>
                                          </w:divBdr>
                                        </w:div>
                                        <w:div w:id="1702779065">
                                          <w:marLeft w:val="0"/>
                                          <w:marRight w:val="0"/>
                                          <w:marTop w:val="0"/>
                                          <w:marBottom w:val="0"/>
                                          <w:divBdr>
                                            <w:top w:val="none" w:sz="0" w:space="0" w:color="auto"/>
                                            <w:left w:val="none" w:sz="0" w:space="0" w:color="auto"/>
                                            <w:bottom w:val="none" w:sz="0" w:space="0" w:color="auto"/>
                                            <w:right w:val="none" w:sz="0" w:space="0" w:color="auto"/>
                                          </w:divBdr>
                                        </w:div>
                                        <w:div w:id="1977951581">
                                          <w:marLeft w:val="240"/>
                                          <w:marRight w:val="0"/>
                                          <w:marTop w:val="0"/>
                                          <w:marBottom w:val="0"/>
                                          <w:divBdr>
                                            <w:top w:val="none" w:sz="0" w:space="0" w:color="auto"/>
                                            <w:left w:val="none" w:sz="0" w:space="0" w:color="auto"/>
                                            <w:bottom w:val="none" w:sz="0" w:space="0" w:color="auto"/>
                                            <w:right w:val="none" w:sz="0" w:space="0" w:color="auto"/>
                                          </w:divBdr>
                                          <w:divsChild>
                                            <w:div w:id="212592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3452">
                                  <w:marLeft w:val="0"/>
                                  <w:marRight w:val="0"/>
                                  <w:marTop w:val="0"/>
                                  <w:marBottom w:val="0"/>
                                  <w:divBdr>
                                    <w:top w:val="none" w:sz="0" w:space="0" w:color="auto"/>
                                    <w:left w:val="none" w:sz="0" w:space="0" w:color="auto"/>
                                    <w:bottom w:val="none" w:sz="0" w:space="0" w:color="auto"/>
                                    <w:right w:val="none" w:sz="0" w:space="0" w:color="auto"/>
                                  </w:divBdr>
                                </w:div>
                                <w:div w:id="1846700995">
                                  <w:marLeft w:val="0"/>
                                  <w:marRight w:val="0"/>
                                  <w:marTop w:val="0"/>
                                  <w:marBottom w:val="0"/>
                                  <w:divBdr>
                                    <w:top w:val="none" w:sz="0" w:space="0" w:color="auto"/>
                                    <w:left w:val="none" w:sz="0" w:space="0" w:color="auto"/>
                                    <w:bottom w:val="none" w:sz="0" w:space="0" w:color="auto"/>
                                    <w:right w:val="none" w:sz="0" w:space="0" w:color="auto"/>
                                  </w:divBdr>
                                </w:div>
                              </w:divsChild>
                            </w:div>
                            <w:div w:id="2097093242">
                              <w:marLeft w:val="0"/>
                              <w:marRight w:val="0"/>
                              <w:marTop w:val="0"/>
                              <w:marBottom w:val="0"/>
                              <w:divBdr>
                                <w:top w:val="none" w:sz="0" w:space="0" w:color="auto"/>
                                <w:left w:val="none" w:sz="0" w:space="0" w:color="auto"/>
                                <w:bottom w:val="none" w:sz="0" w:space="0" w:color="auto"/>
                                <w:right w:val="none" w:sz="0" w:space="0" w:color="auto"/>
                              </w:divBdr>
                              <w:divsChild>
                                <w:div w:id="588386905">
                                  <w:marLeft w:val="0"/>
                                  <w:marRight w:val="0"/>
                                  <w:marTop w:val="0"/>
                                  <w:marBottom w:val="0"/>
                                  <w:divBdr>
                                    <w:top w:val="none" w:sz="0" w:space="0" w:color="auto"/>
                                    <w:left w:val="none" w:sz="0" w:space="0" w:color="auto"/>
                                    <w:bottom w:val="none" w:sz="0" w:space="0" w:color="auto"/>
                                    <w:right w:val="none" w:sz="0" w:space="0" w:color="auto"/>
                                  </w:divBdr>
                                </w:div>
                                <w:div w:id="601573685">
                                  <w:marLeft w:val="240"/>
                                  <w:marRight w:val="0"/>
                                  <w:marTop w:val="0"/>
                                  <w:marBottom w:val="0"/>
                                  <w:divBdr>
                                    <w:top w:val="none" w:sz="0" w:space="0" w:color="auto"/>
                                    <w:left w:val="none" w:sz="0" w:space="0" w:color="auto"/>
                                    <w:bottom w:val="none" w:sz="0" w:space="0" w:color="auto"/>
                                    <w:right w:val="none" w:sz="0" w:space="0" w:color="auto"/>
                                  </w:divBdr>
                                  <w:divsChild>
                                    <w:div w:id="360323498">
                                      <w:marLeft w:val="0"/>
                                      <w:marRight w:val="0"/>
                                      <w:marTop w:val="0"/>
                                      <w:marBottom w:val="0"/>
                                      <w:divBdr>
                                        <w:top w:val="none" w:sz="0" w:space="0" w:color="auto"/>
                                        <w:left w:val="none" w:sz="0" w:space="0" w:color="auto"/>
                                        <w:bottom w:val="none" w:sz="0" w:space="0" w:color="auto"/>
                                        <w:right w:val="none" w:sz="0" w:space="0" w:color="auto"/>
                                      </w:divBdr>
                                      <w:divsChild>
                                        <w:div w:id="522669543">
                                          <w:marLeft w:val="240"/>
                                          <w:marRight w:val="0"/>
                                          <w:marTop w:val="0"/>
                                          <w:marBottom w:val="0"/>
                                          <w:divBdr>
                                            <w:top w:val="none" w:sz="0" w:space="0" w:color="auto"/>
                                            <w:left w:val="none" w:sz="0" w:space="0" w:color="auto"/>
                                            <w:bottom w:val="none" w:sz="0" w:space="0" w:color="auto"/>
                                            <w:right w:val="none" w:sz="0" w:space="0" w:color="auto"/>
                                          </w:divBdr>
                                          <w:divsChild>
                                            <w:div w:id="2008707721">
                                              <w:marLeft w:val="0"/>
                                              <w:marRight w:val="0"/>
                                              <w:marTop w:val="0"/>
                                              <w:marBottom w:val="0"/>
                                              <w:divBdr>
                                                <w:top w:val="none" w:sz="0" w:space="0" w:color="auto"/>
                                                <w:left w:val="none" w:sz="0" w:space="0" w:color="auto"/>
                                                <w:bottom w:val="none" w:sz="0" w:space="0" w:color="auto"/>
                                                <w:right w:val="none" w:sz="0" w:space="0" w:color="auto"/>
                                              </w:divBdr>
                                            </w:div>
                                          </w:divsChild>
                                        </w:div>
                                        <w:div w:id="807166740">
                                          <w:marLeft w:val="0"/>
                                          <w:marRight w:val="0"/>
                                          <w:marTop w:val="0"/>
                                          <w:marBottom w:val="0"/>
                                          <w:divBdr>
                                            <w:top w:val="none" w:sz="0" w:space="0" w:color="auto"/>
                                            <w:left w:val="none" w:sz="0" w:space="0" w:color="auto"/>
                                            <w:bottom w:val="none" w:sz="0" w:space="0" w:color="auto"/>
                                            <w:right w:val="none" w:sz="0" w:space="0" w:color="auto"/>
                                          </w:divBdr>
                                        </w:div>
                                        <w:div w:id="16672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5816">
                                  <w:marLeft w:val="0"/>
                                  <w:marRight w:val="0"/>
                                  <w:marTop w:val="0"/>
                                  <w:marBottom w:val="0"/>
                                  <w:divBdr>
                                    <w:top w:val="none" w:sz="0" w:space="0" w:color="auto"/>
                                    <w:left w:val="none" w:sz="0" w:space="0" w:color="auto"/>
                                    <w:bottom w:val="none" w:sz="0" w:space="0" w:color="auto"/>
                                    <w:right w:val="none" w:sz="0" w:space="0" w:color="auto"/>
                                  </w:divBdr>
                                </w:div>
                              </w:divsChild>
                            </w:div>
                            <w:div w:id="2121414857">
                              <w:marLeft w:val="0"/>
                              <w:marRight w:val="0"/>
                              <w:marTop w:val="0"/>
                              <w:marBottom w:val="0"/>
                              <w:divBdr>
                                <w:top w:val="none" w:sz="0" w:space="0" w:color="auto"/>
                                <w:left w:val="none" w:sz="0" w:space="0" w:color="auto"/>
                                <w:bottom w:val="none" w:sz="0" w:space="0" w:color="auto"/>
                                <w:right w:val="none" w:sz="0" w:space="0" w:color="auto"/>
                              </w:divBdr>
                              <w:divsChild>
                                <w:div w:id="825171636">
                                  <w:marLeft w:val="0"/>
                                  <w:marRight w:val="0"/>
                                  <w:marTop w:val="0"/>
                                  <w:marBottom w:val="0"/>
                                  <w:divBdr>
                                    <w:top w:val="none" w:sz="0" w:space="0" w:color="auto"/>
                                    <w:left w:val="none" w:sz="0" w:space="0" w:color="auto"/>
                                    <w:bottom w:val="none" w:sz="0" w:space="0" w:color="auto"/>
                                    <w:right w:val="none" w:sz="0" w:space="0" w:color="auto"/>
                                  </w:divBdr>
                                </w:div>
                                <w:div w:id="1626696674">
                                  <w:marLeft w:val="0"/>
                                  <w:marRight w:val="0"/>
                                  <w:marTop w:val="0"/>
                                  <w:marBottom w:val="0"/>
                                  <w:divBdr>
                                    <w:top w:val="none" w:sz="0" w:space="0" w:color="auto"/>
                                    <w:left w:val="none" w:sz="0" w:space="0" w:color="auto"/>
                                    <w:bottom w:val="none" w:sz="0" w:space="0" w:color="auto"/>
                                    <w:right w:val="none" w:sz="0" w:space="0" w:color="auto"/>
                                  </w:divBdr>
                                </w:div>
                                <w:div w:id="1727146598">
                                  <w:marLeft w:val="240"/>
                                  <w:marRight w:val="0"/>
                                  <w:marTop w:val="0"/>
                                  <w:marBottom w:val="0"/>
                                  <w:divBdr>
                                    <w:top w:val="none" w:sz="0" w:space="0" w:color="auto"/>
                                    <w:left w:val="none" w:sz="0" w:space="0" w:color="auto"/>
                                    <w:bottom w:val="none" w:sz="0" w:space="0" w:color="auto"/>
                                    <w:right w:val="none" w:sz="0" w:space="0" w:color="auto"/>
                                  </w:divBdr>
                                  <w:divsChild>
                                    <w:div w:id="244652513">
                                      <w:marLeft w:val="0"/>
                                      <w:marRight w:val="0"/>
                                      <w:marTop w:val="0"/>
                                      <w:marBottom w:val="0"/>
                                      <w:divBdr>
                                        <w:top w:val="none" w:sz="0" w:space="0" w:color="auto"/>
                                        <w:left w:val="none" w:sz="0" w:space="0" w:color="auto"/>
                                        <w:bottom w:val="none" w:sz="0" w:space="0" w:color="auto"/>
                                        <w:right w:val="none" w:sz="0" w:space="0" w:color="auto"/>
                                      </w:divBdr>
                                      <w:divsChild>
                                        <w:div w:id="1105464685">
                                          <w:marLeft w:val="0"/>
                                          <w:marRight w:val="0"/>
                                          <w:marTop w:val="0"/>
                                          <w:marBottom w:val="0"/>
                                          <w:divBdr>
                                            <w:top w:val="none" w:sz="0" w:space="0" w:color="auto"/>
                                            <w:left w:val="none" w:sz="0" w:space="0" w:color="auto"/>
                                            <w:bottom w:val="none" w:sz="0" w:space="0" w:color="auto"/>
                                            <w:right w:val="none" w:sz="0" w:space="0" w:color="auto"/>
                                          </w:divBdr>
                                        </w:div>
                                        <w:div w:id="1667397609">
                                          <w:marLeft w:val="240"/>
                                          <w:marRight w:val="0"/>
                                          <w:marTop w:val="0"/>
                                          <w:marBottom w:val="0"/>
                                          <w:divBdr>
                                            <w:top w:val="none" w:sz="0" w:space="0" w:color="auto"/>
                                            <w:left w:val="none" w:sz="0" w:space="0" w:color="auto"/>
                                            <w:bottom w:val="none" w:sz="0" w:space="0" w:color="auto"/>
                                            <w:right w:val="none" w:sz="0" w:space="0" w:color="auto"/>
                                          </w:divBdr>
                                          <w:divsChild>
                                            <w:div w:id="2039621157">
                                              <w:marLeft w:val="0"/>
                                              <w:marRight w:val="0"/>
                                              <w:marTop w:val="0"/>
                                              <w:marBottom w:val="0"/>
                                              <w:divBdr>
                                                <w:top w:val="none" w:sz="0" w:space="0" w:color="auto"/>
                                                <w:left w:val="none" w:sz="0" w:space="0" w:color="auto"/>
                                                <w:bottom w:val="none" w:sz="0" w:space="0" w:color="auto"/>
                                                <w:right w:val="none" w:sz="0" w:space="0" w:color="auto"/>
                                              </w:divBdr>
                                            </w:div>
                                          </w:divsChild>
                                        </w:div>
                                        <w:div w:id="20028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39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96989">
                  <w:marLeft w:val="0"/>
                  <w:marRight w:val="0"/>
                  <w:marTop w:val="0"/>
                  <w:marBottom w:val="0"/>
                  <w:divBdr>
                    <w:top w:val="none" w:sz="0" w:space="0" w:color="auto"/>
                    <w:left w:val="none" w:sz="0" w:space="0" w:color="auto"/>
                    <w:bottom w:val="none" w:sz="0" w:space="0" w:color="auto"/>
                    <w:right w:val="none" w:sz="0" w:space="0" w:color="auto"/>
                  </w:divBdr>
                </w:div>
                <w:div w:id="1134056692">
                  <w:marLeft w:val="0"/>
                  <w:marRight w:val="0"/>
                  <w:marTop w:val="0"/>
                  <w:marBottom w:val="0"/>
                  <w:divBdr>
                    <w:top w:val="none" w:sz="0" w:space="0" w:color="auto"/>
                    <w:left w:val="none" w:sz="0" w:space="0" w:color="auto"/>
                    <w:bottom w:val="none" w:sz="0" w:space="0" w:color="auto"/>
                    <w:right w:val="none" w:sz="0" w:space="0" w:color="auto"/>
                  </w:divBdr>
                </w:div>
              </w:divsChild>
            </w:div>
            <w:div w:id="1530601833">
              <w:marLeft w:val="0"/>
              <w:marRight w:val="0"/>
              <w:marTop w:val="0"/>
              <w:marBottom w:val="0"/>
              <w:divBdr>
                <w:top w:val="none" w:sz="0" w:space="0" w:color="auto"/>
                <w:left w:val="none" w:sz="0" w:space="0" w:color="auto"/>
                <w:bottom w:val="none" w:sz="0" w:space="0" w:color="auto"/>
                <w:right w:val="none" w:sz="0" w:space="0" w:color="auto"/>
              </w:divBdr>
              <w:divsChild>
                <w:div w:id="89593937">
                  <w:marLeft w:val="0"/>
                  <w:marRight w:val="0"/>
                  <w:marTop w:val="0"/>
                  <w:marBottom w:val="0"/>
                  <w:divBdr>
                    <w:top w:val="none" w:sz="0" w:space="0" w:color="auto"/>
                    <w:left w:val="none" w:sz="0" w:space="0" w:color="auto"/>
                    <w:bottom w:val="none" w:sz="0" w:space="0" w:color="auto"/>
                    <w:right w:val="none" w:sz="0" w:space="0" w:color="auto"/>
                  </w:divBdr>
                </w:div>
                <w:div w:id="1648777269">
                  <w:marLeft w:val="240"/>
                  <w:marRight w:val="0"/>
                  <w:marTop w:val="0"/>
                  <w:marBottom w:val="0"/>
                  <w:divBdr>
                    <w:top w:val="none" w:sz="0" w:space="0" w:color="auto"/>
                    <w:left w:val="none" w:sz="0" w:space="0" w:color="auto"/>
                    <w:bottom w:val="none" w:sz="0" w:space="0" w:color="auto"/>
                    <w:right w:val="none" w:sz="0" w:space="0" w:color="auto"/>
                  </w:divBdr>
                  <w:divsChild>
                    <w:div w:id="734164672">
                      <w:marLeft w:val="0"/>
                      <w:marRight w:val="0"/>
                      <w:marTop w:val="0"/>
                      <w:marBottom w:val="0"/>
                      <w:divBdr>
                        <w:top w:val="none" w:sz="0" w:space="0" w:color="auto"/>
                        <w:left w:val="none" w:sz="0" w:space="0" w:color="auto"/>
                        <w:bottom w:val="none" w:sz="0" w:space="0" w:color="auto"/>
                        <w:right w:val="none" w:sz="0" w:space="0" w:color="auto"/>
                      </w:divBdr>
                      <w:divsChild>
                        <w:div w:id="515194819">
                          <w:marLeft w:val="0"/>
                          <w:marRight w:val="0"/>
                          <w:marTop w:val="0"/>
                          <w:marBottom w:val="0"/>
                          <w:divBdr>
                            <w:top w:val="none" w:sz="0" w:space="0" w:color="auto"/>
                            <w:left w:val="none" w:sz="0" w:space="0" w:color="auto"/>
                            <w:bottom w:val="none" w:sz="0" w:space="0" w:color="auto"/>
                            <w:right w:val="none" w:sz="0" w:space="0" w:color="auto"/>
                          </w:divBdr>
                        </w:div>
                        <w:div w:id="1219896010">
                          <w:marLeft w:val="240"/>
                          <w:marRight w:val="0"/>
                          <w:marTop w:val="0"/>
                          <w:marBottom w:val="0"/>
                          <w:divBdr>
                            <w:top w:val="none" w:sz="0" w:space="0" w:color="auto"/>
                            <w:left w:val="none" w:sz="0" w:space="0" w:color="auto"/>
                            <w:bottom w:val="none" w:sz="0" w:space="0" w:color="auto"/>
                            <w:right w:val="none" w:sz="0" w:space="0" w:color="auto"/>
                          </w:divBdr>
                          <w:divsChild>
                            <w:div w:id="1076786233">
                              <w:marLeft w:val="0"/>
                              <w:marRight w:val="0"/>
                              <w:marTop w:val="0"/>
                              <w:marBottom w:val="0"/>
                              <w:divBdr>
                                <w:top w:val="none" w:sz="0" w:space="0" w:color="auto"/>
                                <w:left w:val="none" w:sz="0" w:space="0" w:color="auto"/>
                                <w:bottom w:val="none" w:sz="0" w:space="0" w:color="auto"/>
                                <w:right w:val="none" w:sz="0" w:space="0" w:color="auto"/>
                              </w:divBdr>
                            </w:div>
                          </w:divsChild>
                        </w:div>
                        <w:div w:id="18708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0568">
          <w:marLeft w:val="0"/>
          <w:marRight w:val="0"/>
          <w:marTop w:val="0"/>
          <w:marBottom w:val="0"/>
          <w:divBdr>
            <w:top w:val="none" w:sz="0" w:space="0" w:color="auto"/>
            <w:left w:val="none" w:sz="0" w:space="0" w:color="auto"/>
            <w:bottom w:val="none" w:sz="0" w:space="0" w:color="auto"/>
            <w:right w:val="none" w:sz="0" w:space="0" w:color="auto"/>
          </w:divBdr>
        </w:div>
      </w:divsChild>
    </w:div>
    <w:div w:id="910234289">
      <w:bodyDiv w:val="1"/>
      <w:marLeft w:val="0"/>
      <w:marRight w:val="0"/>
      <w:marTop w:val="0"/>
      <w:marBottom w:val="0"/>
      <w:divBdr>
        <w:top w:val="none" w:sz="0" w:space="0" w:color="auto"/>
        <w:left w:val="none" w:sz="0" w:space="0" w:color="auto"/>
        <w:bottom w:val="none" w:sz="0" w:space="0" w:color="auto"/>
        <w:right w:val="none" w:sz="0" w:space="0" w:color="auto"/>
      </w:divBdr>
    </w:div>
    <w:div w:id="959146519">
      <w:bodyDiv w:val="1"/>
      <w:marLeft w:val="0"/>
      <w:marRight w:val="0"/>
      <w:marTop w:val="0"/>
      <w:marBottom w:val="0"/>
      <w:divBdr>
        <w:top w:val="none" w:sz="0" w:space="0" w:color="auto"/>
        <w:left w:val="none" w:sz="0" w:space="0" w:color="auto"/>
        <w:bottom w:val="none" w:sz="0" w:space="0" w:color="auto"/>
        <w:right w:val="none" w:sz="0" w:space="0" w:color="auto"/>
      </w:divBdr>
    </w:div>
    <w:div w:id="1004162619">
      <w:bodyDiv w:val="1"/>
      <w:marLeft w:val="0"/>
      <w:marRight w:val="0"/>
      <w:marTop w:val="0"/>
      <w:marBottom w:val="0"/>
      <w:divBdr>
        <w:top w:val="none" w:sz="0" w:space="0" w:color="auto"/>
        <w:left w:val="none" w:sz="0" w:space="0" w:color="auto"/>
        <w:bottom w:val="none" w:sz="0" w:space="0" w:color="auto"/>
        <w:right w:val="none" w:sz="0" w:space="0" w:color="auto"/>
      </w:divBdr>
    </w:div>
    <w:div w:id="1018969521">
      <w:bodyDiv w:val="1"/>
      <w:marLeft w:val="0"/>
      <w:marRight w:val="0"/>
      <w:marTop w:val="0"/>
      <w:marBottom w:val="0"/>
      <w:divBdr>
        <w:top w:val="none" w:sz="0" w:space="0" w:color="auto"/>
        <w:left w:val="none" w:sz="0" w:space="0" w:color="auto"/>
        <w:bottom w:val="none" w:sz="0" w:space="0" w:color="auto"/>
        <w:right w:val="none" w:sz="0" w:space="0" w:color="auto"/>
      </w:divBdr>
    </w:div>
    <w:div w:id="1019311801">
      <w:bodyDiv w:val="1"/>
      <w:marLeft w:val="0"/>
      <w:marRight w:val="0"/>
      <w:marTop w:val="0"/>
      <w:marBottom w:val="0"/>
      <w:divBdr>
        <w:top w:val="none" w:sz="0" w:space="0" w:color="auto"/>
        <w:left w:val="none" w:sz="0" w:space="0" w:color="auto"/>
        <w:bottom w:val="none" w:sz="0" w:space="0" w:color="auto"/>
        <w:right w:val="none" w:sz="0" w:space="0" w:color="auto"/>
      </w:divBdr>
    </w:div>
    <w:div w:id="1085492158">
      <w:bodyDiv w:val="1"/>
      <w:marLeft w:val="0"/>
      <w:marRight w:val="0"/>
      <w:marTop w:val="0"/>
      <w:marBottom w:val="0"/>
      <w:divBdr>
        <w:top w:val="none" w:sz="0" w:space="0" w:color="auto"/>
        <w:left w:val="none" w:sz="0" w:space="0" w:color="auto"/>
        <w:bottom w:val="none" w:sz="0" w:space="0" w:color="auto"/>
        <w:right w:val="none" w:sz="0" w:space="0" w:color="auto"/>
      </w:divBdr>
      <w:divsChild>
        <w:div w:id="888684681">
          <w:marLeft w:val="240"/>
          <w:marRight w:val="0"/>
          <w:marTop w:val="0"/>
          <w:marBottom w:val="0"/>
          <w:divBdr>
            <w:top w:val="none" w:sz="0" w:space="0" w:color="auto"/>
            <w:left w:val="none" w:sz="0" w:space="0" w:color="auto"/>
            <w:bottom w:val="none" w:sz="0" w:space="0" w:color="auto"/>
            <w:right w:val="none" w:sz="0" w:space="0" w:color="auto"/>
          </w:divBdr>
          <w:divsChild>
            <w:div w:id="18549486">
              <w:marLeft w:val="0"/>
              <w:marRight w:val="0"/>
              <w:marTop w:val="0"/>
              <w:marBottom w:val="0"/>
              <w:divBdr>
                <w:top w:val="none" w:sz="0" w:space="0" w:color="auto"/>
                <w:left w:val="none" w:sz="0" w:space="0" w:color="auto"/>
                <w:bottom w:val="none" w:sz="0" w:space="0" w:color="auto"/>
                <w:right w:val="none" w:sz="0" w:space="0" w:color="auto"/>
              </w:divBdr>
              <w:divsChild>
                <w:div w:id="246623574">
                  <w:marLeft w:val="0"/>
                  <w:marRight w:val="0"/>
                  <w:marTop w:val="0"/>
                  <w:marBottom w:val="0"/>
                  <w:divBdr>
                    <w:top w:val="none" w:sz="0" w:space="0" w:color="auto"/>
                    <w:left w:val="none" w:sz="0" w:space="0" w:color="auto"/>
                    <w:bottom w:val="none" w:sz="0" w:space="0" w:color="auto"/>
                    <w:right w:val="none" w:sz="0" w:space="0" w:color="auto"/>
                  </w:divBdr>
                </w:div>
                <w:div w:id="843667716">
                  <w:marLeft w:val="0"/>
                  <w:marRight w:val="0"/>
                  <w:marTop w:val="0"/>
                  <w:marBottom w:val="0"/>
                  <w:divBdr>
                    <w:top w:val="none" w:sz="0" w:space="0" w:color="auto"/>
                    <w:left w:val="none" w:sz="0" w:space="0" w:color="auto"/>
                    <w:bottom w:val="none" w:sz="0" w:space="0" w:color="auto"/>
                    <w:right w:val="none" w:sz="0" w:space="0" w:color="auto"/>
                  </w:divBdr>
                </w:div>
                <w:div w:id="1570575266">
                  <w:marLeft w:val="240"/>
                  <w:marRight w:val="0"/>
                  <w:marTop w:val="0"/>
                  <w:marBottom w:val="0"/>
                  <w:divBdr>
                    <w:top w:val="none" w:sz="0" w:space="0" w:color="auto"/>
                    <w:left w:val="none" w:sz="0" w:space="0" w:color="auto"/>
                    <w:bottom w:val="none" w:sz="0" w:space="0" w:color="auto"/>
                    <w:right w:val="none" w:sz="0" w:space="0" w:color="auto"/>
                  </w:divBdr>
                  <w:divsChild>
                    <w:div w:id="1301300171">
                      <w:marLeft w:val="0"/>
                      <w:marRight w:val="0"/>
                      <w:marTop w:val="0"/>
                      <w:marBottom w:val="0"/>
                      <w:divBdr>
                        <w:top w:val="none" w:sz="0" w:space="0" w:color="auto"/>
                        <w:left w:val="none" w:sz="0" w:space="0" w:color="auto"/>
                        <w:bottom w:val="none" w:sz="0" w:space="0" w:color="auto"/>
                        <w:right w:val="none" w:sz="0" w:space="0" w:color="auto"/>
                      </w:divBdr>
                      <w:divsChild>
                        <w:div w:id="353383783">
                          <w:marLeft w:val="0"/>
                          <w:marRight w:val="0"/>
                          <w:marTop w:val="0"/>
                          <w:marBottom w:val="0"/>
                          <w:divBdr>
                            <w:top w:val="none" w:sz="0" w:space="0" w:color="auto"/>
                            <w:left w:val="none" w:sz="0" w:space="0" w:color="auto"/>
                            <w:bottom w:val="none" w:sz="0" w:space="0" w:color="auto"/>
                            <w:right w:val="none" w:sz="0" w:space="0" w:color="auto"/>
                          </w:divBdr>
                        </w:div>
                        <w:div w:id="907232778">
                          <w:marLeft w:val="240"/>
                          <w:marRight w:val="0"/>
                          <w:marTop w:val="0"/>
                          <w:marBottom w:val="0"/>
                          <w:divBdr>
                            <w:top w:val="none" w:sz="0" w:space="0" w:color="auto"/>
                            <w:left w:val="none" w:sz="0" w:space="0" w:color="auto"/>
                            <w:bottom w:val="none" w:sz="0" w:space="0" w:color="auto"/>
                            <w:right w:val="none" w:sz="0" w:space="0" w:color="auto"/>
                          </w:divBdr>
                          <w:divsChild>
                            <w:div w:id="1321346659">
                              <w:marLeft w:val="0"/>
                              <w:marRight w:val="0"/>
                              <w:marTop w:val="0"/>
                              <w:marBottom w:val="0"/>
                              <w:divBdr>
                                <w:top w:val="none" w:sz="0" w:space="0" w:color="auto"/>
                                <w:left w:val="none" w:sz="0" w:space="0" w:color="auto"/>
                                <w:bottom w:val="none" w:sz="0" w:space="0" w:color="auto"/>
                                <w:right w:val="none" w:sz="0" w:space="0" w:color="auto"/>
                              </w:divBdr>
                            </w:div>
                          </w:divsChild>
                        </w:div>
                        <w:div w:id="155053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8207">
              <w:marLeft w:val="0"/>
              <w:marRight w:val="0"/>
              <w:marTop w:val="0"/>
              <w:marBottom w:val="0"/>
              <w:divBdr>
                <w:top w:val="none" w:sz="0" w:space="0" w:color="auto"/>
                <w:left w:val="none" w:sz="0" w:space="0" w:color="auto"/>
                <w:bottom w:val="none" w:sz="0" w:space="0" w:color="auto"/>
                <w:right w:val="none" w:sz="0" w:space="0" w:color="auto"/>
              </w:divBdr>
              <w:divsChild>
                <w:div w:id="74743426">
                  <w:marLeft w:val="240"/>
                  <w:marRight w:val="0"/>
                  <w:marTop w:val="0"/>
                  <w:marBottom w:val="0"/>
                  <w:divBdr>
                    <w:top w:val="none" w:sz="0" w:space="0" w:color="auto"/>
                    <w:left w:val="none" w:sz="0" w:space="0" w:color="auto"/>
                    <w:bottom w:val="none" w:sz="0" w:space="0" w:color="auto"/>
                    <w:right w:val="none" w:sz="0" w:space="0" w:color="auto"/>
                  </w:divBdr>
                  <w:divsChild>
                    <w:div w:id="268245251">
                      <w:marLeft w:val="0"/>
                      <w:marRight w:val="0"/>
                      <w:marTop w:val="0"/>
                      <w:marBottom w:val="0"/>
                      <w:divBdr>
                        <w:top w:val="none" w:sz="0" w:space="0" w:color="auto"/>
                        <w:left w:val="none" w:sz="0" w:space="0" w:color="auto"/>
                        <w:bottom w:val="none" w:sz="0" w:space="0" w:color="auto"/>
                        <w:right w:val="none" w:sz="0" w:space="0" w:color="auto"/>
                      </w:divBdr>
                      <w:divsChild>
                        <w:div w:id="1023482730">
                          <w:marLeft w:val="240"/>
                          <w:marRight w:val="0"/>
                          <w:marTop w:val="0"/>
                          <w:marBottom w:val="0"/>
                          <w:divBdr>
                            <w:top w:val="none" w:sz="0" w:space="0" w:color="auto"/>
                            <w:left w:val="none" w:sz="0" w:space="0" w:color="auto"/>
                            <w:bottom w:val="none" w:sz="0" w:space="0" w:color="auto"/>
                            <w:right w:val="none" w:sz="0" w:space="0" w:color="auto"/>
                          </w:divBdr>
                          <w:divsChild>
                            <w:div w:id="700516934">
                              <w:marLeft w:val="0"/>
                              <w:marRight w:val="0"/>
                              <w:marTop w:val="0"/>
                              <w:marBottom w:val="0"/>
                              <w:divBdr>
                                <w:top w:val="none" w:sz="0" w:space="0" w:color="auto"/>
                                <w:left w:val="none" w:sz="0" w:space="0" w:color="auto"/>
                                <w:bottom w:val="none" w:sz="0" w:space="0" w:color="auto"/>
                                <w:right w:val="none" w:sz="0" w:space="0" w:color="auto"/>
                              </w:divBdr>
                            </w:div>
                          </w:divsChild>
                        </w:div>
                        <w:div w:id="1071386796">
                          <w:marLeft w:val="0"/>
                          <w:marRight w:val="0"/>
                          <w:marTop w:val="0"/>
                          <w:marBottom w:val="0"/>
                          <w:divBdr>
                            <w:top w:val="none" w:sz="0" w:space="0" w:color="auto"/>
                            <w:left w:val="none" w:sz="0" w:space="0" w:color="auto"/>
                            <w:bottom w:val="none" w:sz="0" w:space="0" w:color="auto"/>
                            <w:right w:val="none" w:sz="0" w:space="0" w:color="auto"/>
                          </w:divBdr>
                        </w:div>
                        <w:div w:id="114951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13319">
                  <w:marLeft w:val="0"/>
                  <w:marRight w:val="0"/>
                  <w:marTop w:val="0"/>
                  <w:marBottom w:val="0"/>
                  <w:divBdr>
                    <w:top w:val="none" w:sz="0" w:space="0" w:color="auto"/>
                    <w:left w:val="none" w:sz="0" w:space="0" w:color="auto"/>
                    <w:bottom w:val="none" w:sz="0" w:space="0" w:color="auto"/>
                    <w:right w:val="none" w:sz="0" w:space="0" w:color="auto"/>
                  </w:divBdr>
                </w:div>
                <w:div w:id="1685400811">
                  <w:marLeft w:val="0"/>
                  <w:marRight w:val="0"/>
                  <w:marTop w:val="0"/>
                  <w:marBottom w:val="0"/>
                  <w:divBdr>
                    <w:top w:val="none" w:sz="0" w:space="0" w:color="auto"/>
                    <w:left w:val="none" w:sz="0" w:space="0" w:color="auto"/>
                    <w:bottom w:val="none" w:sz="0" w:space="0" w:color="auto"/>
                    <w:right w:val="none" w:sz="0" w:space="0" w:color="auto"/>
                  </w:divBdr>
                </w:div>
              </w:divsChild>
            </w:div>
            <w:div w:id="238834585">
              <w:marLeft w:val="0"/>
              <w:marRight w:val="0"/>
              <w:marTop w:val="0"/>
              <w:marBottom w:val="0"/>
              <w:divBdr>
                <w:top w:val="none" w:sz="0" w:space="0" w:color="auto"/>
                <w:left w:val="none" w:sz="0" w:space="0" w:color="auto"/>
                <w:bottom w:val="none" w:sz="0" w:space="0" w:color="auto"/>
                <w:right w:val="none" w:sz="0" w:space="0" w:color="auto"/>
              </w:divBdr>
              <w:divsChild>
                <w:div w:id="341863322">
                  <w:marLeft w:val="0"/>
                  <w:marRight w:val="0"/>
                  <w:marTop w:val="0"/>
                  <w:marBottom w:val="0"/>
                  <w:divBdr>
                    <w:top w:val="none" w:sz="0" w:space="0" w:color="auto"/>
                    <w:left w:val="none" w:sz="0" w:space="0" w:color="auto"/>
                    <w:bottom w:val="none" w:sz="0" w:space="0" w:color="auto"/>
                    <w:right w:val="none" w:sz="0" w:space="0" w:color="auto"/>
                  </w:divBdr>
                </w:div>
                <w:div w:id="345058007">
                  <w:marLeft w:val="0"/>
                  <w:marRight w:val="0"/>
                  <w:marTop w:val="0"/>
                  <w:marBottom w:val="0"/>
                  <w:divBdr>
                    <w:top w:val="none" w:sz="0" w:space="0" w:color="auto"/>
                    <w:left w:val="none" w:sz="0" w:space="0" w:color="auto"/>
                    <w:bottom w:val="none" w:sz="0" w:space="0" w:color="auto"/>
                    <w:right w:val="none" w:sz="0" w:space="0" w:color="auto"/>
                  </w:divBdr>
                </w:div>
                <w:div w:id="452558200">
                  <w:marLeft w:val="240"/>
                  <w:marRight w:val="0"/>
                  <w:marTop w:val="0"/>
                  <w:marBottom w:val="0"/>
                  <w:divBdr>
                    <w:top w:val="none" w:sz="0" w:space="0" w:color="auto"/>
                    <w:left w:val="none" w:sz="0" w:space="0" w:color="auto"/>
                    <w:bottom w:val="none" w:sz="0" w:space="0" w:color="auto"/>
                    <w:right w:val="none" w:sz="0" w:space="0" w:color="auto"/>
                  </w:divBdr>
                  <w:divsChild>
                    <w:div w:id="409541801">
                      <w:marLeft w:val="0"/>
                      <w:marRight w:val="0"/>
                      <w:marTop w:val="0"/>
                      <w:marBottom w:val="0"/>
                      <w:divBdr>
                        <w:top w:val="none" w:sz="0" w:space="0" w:color="auto"/>
                        <w:left w:val="none" w:sz="0" w:space="0" w:color="auto"/>
                        <w:bottom w:val="none" w:sz="0" w:space="0" w:color="auto"/>
                        <w:right w:val="none" w:sz="0" w:space="0" w:color="auto"/>
                      </w:divBdr>
                      <w:divsChild>
                        <w:div w:id="25450871">
                          <w:marLeft w:val="240"/>
                          <w:marRight w:val="0"/>
                          <w:marTop w:val="0"/>
                          <w:marBottom w:val="0"/>
                          <w:divBdr>
                            <w:top w:val="none" w:sz="0" w:space="0" w:color="auto"/>
                            <w:left w:val="none" w:sz="0" w:space="0" w:color="auto"/>
                            <w:bottom w:val="none" w:sz="0" w:space="0" w:color="auto"/>
                            <w:right w:val="none" w:sz="0" w:space="0" w:color="auto"/>
                          </w:divBdr>
                          <w:divsChild>
                            <w:div w:id="772014390">
                              <w:marLeft w:val="0"/>
                              <w:marRight w:val="0"/>
                              <w:marTop w:val="0"/>
                              <w:marBottom w:val="0"/>
                              <w:divBdr>
                                <w:top w:val="none" w:sz="0" w:space="0" w:color="auto"/>
                                <w:left w:val="none" w:sz="0" w:space="0" w:color="auto"/>
                                <w:bottom w:val="none" w:sz="0" w:space="0" w:color="auto"/>
                                <w:right w:val="none" w:sz="0" w:space="0" w:color="auto"/>
                              </w:divBdr>
                            </w:div>
                          </w:divsChild>
                        </w:div>
                        <w:div w:id="342047793">
                          <w:marLeft w:val="0"/>
                          <w:marRight w:val="0"/>
                          <w:marTop w:val="0"/>
                          <w:marBottom w:val="0"/>
                          <w:divBdr>
                            <w:top w:val="none" w:sz="0" w:space="0" w:color="auto"/>
                            <w:left w:val="none" w:sz="0" w:space="0" w:color="auto"/>
                            <w:bottom w:val="none" w:sz="0" w:space="0" w:color="auto"/>
                            <w:right w:val="none" w:sz="0" w:space="0" w:color="auto"/>
                          </w:divBdr>
                        </w:div>
                        <w:div w:id="14830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87622">
              <w:marLeft w:val="0"/>
              <w:marRight w:val="0"/>
              <w:marTop w:val="0"/>
              <w:marBottom w:val="0"/>
              <w:divBdr>
                <w:top w:val="none" w:sz="0" w:space="0" w:color="auto"/>
                <w:left w:val="none" w:sz="0" w:space="0" w:color="auto"/>
                <w:bottom w:val="none" w:sz="0" w:space="0" w:color="auto"/>
                <w:right w:val="none" w:sz="0" w:space="0" w:color="auto"/>
              </w:divBdr>
              <w:divsChild>
                <w:div w:id="149174603">
                  <w:marLeft w:val="0"/>
                  <w:marRight w:val="0"/>
                  <w:marTop w:val="0"/>
                  <w:marBottom w:val="0"/>
                  <w:divBdr>
                    <w:top w:val="none" w:sz="0" w:space="0" w:color="auto"/>
                    <w:left w:val="none" w:sz="0" w:space="0" w:color="auto"/>
                    <w:bottom w:val="none" w:sz="0" w:space="0" w:color="auto"/>
                    <w:right w:val="none" w:sz="0" w:space="0" w:color="auto"/>
                  </w:divBdr>
                </w:div>
                <w:div w:id="667563675">
                  <w:marLeft w:val="0"/>
                  <w:marRight w:val="0"/>
                  <w:marTop w:val="0"/>
                  <w:marBottom w:val="0"/>
                  <w:divBdr>
                    <w:top w:val="none" w:sz="0" w:space="0" w:color="auto"/>
                    <w:left w:val="none" w:sz="0" w:space="0" w:color="auto"/>
                    <w:bottom w:val="none" w:sz="0" w:space="0" w:color="auto"/>
                    <w:right w:val="none" w:sz="0" w:space="0" w:color="auto"/>
                  </w:divBdr>
                </w:div>
                <w:div w:id="2128890285">
                  <w:marLeft w:val="240"/>
                  <w:marRight w:val="0"/>
                  <w:marTop w:val="0"/>
                  <w:marBottom w:val="0"/>
                  <w:divBdr>
                    <w:top w:val="none" w:sz="0" w:space="0" w:color="auto"/>
                    <w:left w:val="none" w:sz="0" w:space="0" w:color="auto"/>
                    <w:bottom w:val="none" w:sz="0" w:space="0" w:color="auto"/>
                    <w:right w:val="none" w:sz="0" w:space="0" w:color="auto"/>
                  </w:divBdr>
                  <w:divsChild>
                    <w:div w:id="415054622">
                      <w:marLeft w:val="0"/>
                      <w:marRight w:val="0"/>
                      <w:marTop w:val="0"/>
                      <w:marBottom w:val="0"/>
                      <w:divBdr>
                        <w:top w:val="none" w:sz="0" w:space="0" w:color="auto"/>
                        <w:left w:val="none" w:sz="0" w:space="0" w:color="auto"/>
                        <w:bottom w:val="none" w:sz="0" w:space="0" w:color="auto"/>
                        <w:right w:val="none" w:sz="0" w:space="0" w:color="auto"/>
                      </w:divBdr>
                      <w:divsChild>
                        <w:div w:id="321935897">
                          <w:marLeft w:val="0"/>
                          <w:marRight w:val="0"/>
                          <w:marTop w:val="0"/>
                          <w:marBottom w:val="0"/>
                          <w:divBdr>
                            <w:top w:val="none" w:sz="0" w:space="0" w:color="auto"/>
                            <w:left w:val="none" w:sz="0" w:space="0" w:color="auto"/>
                            <w:bottom w:val="none" w:sz="0" w:space="0" w:color="auto"/>
                            <w:right w:val="none" w:sz="0" w:space="0" w:color="auto"/>
                          </w:divBdr>
                        </w:div>
                        <w:div w:id="1397166879">
                          <w:marLeft w:val="240"/>
                          <w:marRight w:val="0"/>
                          <w:marTop w:val="0"/>
                          <w:marBottom w:val="0"/>
                          <w:divBdr>
                            <w:top w:val="none" w:sz="0" w:space="0" w:color="auto"/>
                            <w:left w:val="none" w:sz="0" w:space="0" w:color="auto"/>
                            <w:bottom w:val="none" w:sz="0" w:space="0" w:color="auto"/>
                            <w:right w:val="none" w:sz="0" w:space="0" w:color="auto"/>
                          </w:divBdr>
                          <w:divsChild>
                            <w:div w:id="177087747">
                              <w:marLeft w:val="0"/>
                              <w:marRight w:val="0"/>
                              <w:marTop w:val="0"/>
                              <w:marBottom w:val="0"/>
                              <w:divBdr>
                                <w:top w:val="none" w:sz="0" w:space="0" w:color="auto"/>
                                <w:left w:val="none" w:sz="0" w:space="0" w:color="auto"/>
                                <w:bottom w:val="none" w:sz="0" w:space="0" w:color="auto"/>
                                <w:right w:val="none" w:sz="0" w:space="0" w:color="auto"/>
                              </w:divBdr>
                              <w:divsChild>
                                <w:div w:id="328561670">
                                  <w:marLeft w:val="0"/>
                                  <w:marRight w:val="0"/>
                                  <w:marTop w:val="0"/>
                                  <w:marBottom w:val="0"/>
                                  <w:divBdr>
                                    <w:top w:val="none" w:sz="0" w:space="0" w:color="auto"/>
                                    <w:left w:val="none" w:sz="0" w:space="0" w:color="auto"/>
                                    <w:bottom w:val="none" w:sz="0" w:space="0" w:color="auto"/>
                                    <w:right w:val="none" w:sz="0" w:space="0" w:color="auto"/>
                                  </w:divBdr>
                                </w:div>
                                <w:div w:id="1041368494">
                                  <w:marLeft w:val="240"/>
                                  <w:marRight w:val="0"/>
                                  <w:marTop w:val="0"/>
                                  <w:marBottom w:val="0"/>
                                  <w:divBdr>
                                    <w:top w:val="none" w:sz="0" w:space="0" w:color="auto"/>
                                    <w:left w:val="none" w:sz="0" w:space="0" w:color="auto"/>
                                    <w:bottom w:val="none" w:sz="0" w:space="0" w:color="auto"/>
                                    <w:right w:val="none" w:sz="0" w:space="0" w:color="auto"/>
                                  </w:divBdr>
                                  <w:divsChild>
                                    <w:div w:id="426930422">
                                      <w:marLeft w:val="0"/>
                                      <w:marRight w:val="0"/>
                                      <w:marTop w:val="0"/>
                                      <w:marBottom w:val="0"/>
                                      <w:divBdr>
                                        <w:top w:val="none" w:sz="0" w:space="0" w:color="auto"/>
                                        <w:left w:val="none" w:sz="0" w:space="0" w:color="auto"/>
                                        <w:bottom w:val="none" w:sz="0" w:space="0" w:color="auto"/>
                                        <w:right w:val="none" w:sz="0" w:space="0" w:color="auto"/>
                                      </w:divBdr>
                                      <w:divsChild>
                                        <w:div w:id="924269421">
                                          <w:marLeft w:val="0"/>
                                          <w:marRight w:val="0"/>
                                          <w:marTop w:val="0"/>
                                          <w:marBottom w:val="0"/>
                                          <w:divBdr>
                                            <w:top w:val="none" w:sz="0" w:space="0" w:color="auto"/>
                                            <w:left w:val="none" w:sz="0" w:space="0" w:color="auto"/>
                                            <w:bottom w:val="none" w:sz="0" w:space="0" w:color="auto"/>
                                            <w:right w:val="none" w:sz="0" w:space="0" w:color="auto"/>
                                          </w:divBdr>
                                        </w:div>
                                        <w:div w:id="1826625501">
                                          <w:marLeft w:val="240"/>
                                          <w:marRight w:val="0"/>
                                          <w:marTop w:val="0"/>
                                          <w:marBottom w:val="0"/>
                                          <w:divBdr>
                                            <w:top w:val="none" w:sz="0" w:space="0" w:color="auto"/>
                                            <w:left w:val="none" w:sz="0" w:space="0" w:color="auto"/>
                                            <w:bottom w:val="none" w:sz="0" w:space="0" w:color="auto"/>
                                            <w:right w:val="none" w:sz="0" w:space="0" w:color="auto"/>
                                          </w:divBdr>
                                          <w:divsChild>
                                            <w:div w:id="1808743494">
                                              <w:marLeft w:val="0"/>
                                              <w:marRight w:val="0"/>
                                              <w:marTop w:val="0"/>
                                              <w:marBottom w:val="0"/>
                                              <w:divBdr>
                                                <w:top w:val="none" w:sz="0" w:space="0" w:color="auto"/>
                                                <w:left w:val="none" w:sz="0" w:space="0" w:color="auto"/>
                                                <w:bottom w:val="none" w:sz="0" w:space="0" w:color="auto"/>
                                                <w:right w:val="none" w:sz="0" w:space="0" w:color="auto"/>
                                              </w:divBdr>
                                            </w:div>
                                          </w:divsChild>
                                        </w:div>
                                        <w:div w:id="204756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79364">
                                  <w:marLeft w:val="0"/>
                                  <w:marRight w:val="0"/>
                                  <w:marTop w:val="0"/>
                                  <w:marBottom w:val="0"/>
                                  <w:divBdr>
                                    <w:top w:val="none" w:sz="0" w:space="0" w:color="auto"/>
                                    <w:left w:val="none" w:sz="0" w:space="0" w:color="auto"/>
                                    <w:bottom w:val="none" w:sz="0" w:space="0" w:color="auto"/>
                                    <w:right w:val="none" w:sz="0" w:space="0" w:color="auto"/>
                                  </w:divBdr>
                                </w:div>
                              </w:divsChild>
                            </w:div>
                            <w:div w:id="217476035">
                              <w:marLeft w:val="0"/>
                              <w:marRight w:val="0"/>
                              <w:marTop w:val="0"/>
                              <w:marBottom w:val="0"/>
                              <w:divBdr>
                                <w:top w:val="none" w:sz="0" w:space="0" w:color="auto"/>
                                <w:left w:val="none" w:sz="0" w:space="0" w:color="auto"/>
                                <w:bottom w:val="none" w:sz="0" w:space="0" w:color="auto"/>
                                <w:right w:val="none" w:sz="0" w:space="0" w:color="auto"/>
                              </w:divBdr>
                              <w:divsChild>
                                <w:div w:id="773868529">
                                  <w:marLeft w:val="0"/>
                                  <w:marRight w:val="0"/>
                                  <w:marTop w:val="0"/>
                                  <w:marBottom w:val="0"/>
                                  <w:divBdr>
                                    <w:top w:val="none" w:sz="0" w:space="0" w:color="auto"/>
                                    <w:left w:val="none" w:sz="0" w:space="0" w:color="auto"/>
                                    <w:bottom w:val="none" w:sz="0" w:space="0" w:color="auto"/>
                                    <w:right w:val="none" w:sz="0" w:space="0" w:color="auto"/>
                                  </w:divBdr>
                                </w:div>
                                <w:div w:id="1278560059">
                                  <w:marLeft w:val="0"/>
                                  <w:marRight w:val="0"/>
                                  <w:marTop w:val="0"/>
                                  <w:marBottom w:val="0"/>
                                  <w:divBdr>
                                    <w:top w:val="none" w:sz="0" w:space="0" w:color="auto"/>
                                    <w:left w:val="none" w:sz="0" w:space="0" w:color="auto"/>
                                    <w:bottom w:val="none" w:sz="0" w:space="0" w:color="auto"/>
                                    <w:right w:val="none" w:sz="0" w:space="0" w:color="auto"/>
                                  </w:divBdr>
                                </w:div>
                                <w:div w:id="1972861068">
                                  <w:marLeft w:val="240"/>
                                  <w:marRight w:val="0"/>
                                  <w:marTop w:val="0"/>
                                  <w:marBottom w:val="0"/>
                                  <w:divBdr>
                                    <w:top w:val="none" w:sz="0" w:space="0" w:color="auto"/>
                                    <w:left w:val="none" w:sz="0" w:space="0" w:color="auto"/>
                                    <w:bottom w:val="none" w:sz="0" w:space="0" w:color="auto"/>
                                    <w:right w:val="none" w:sz="0" w:space="0" w:color="auto"/>
                                  </w:divBdr>
                                  <w:divsChild>
                                    <w:div w:id="560138701">
                                      <w:marLeft w:val="0"/>
                                      <w:marRight w:val="0"/>
                                      <w:marTop w:val="0"/>
                                      <w:marBottom w:val="0"/>
                                      <w:divBdr>
                                        <w:top w:val="none" w:sz="0" w:space="0" w:color="auto"/>
                                        <w:left w:val="none" w:sz="0" w:space="0" w:color="auto"/>
                                        <w:bottom w:val="none" w:sz="0" w:space="0" w:color="auto"/>
                                        <w:right w:val="none" w:sz="0" w:space="0" w:color="auto"/>
                                      </w:divBdr>
                                      <w:divsChild>
                                        <w:div w:id="242371490">
                                          <w:marLeft w:val="0"/>
                                          <w:marRight w:val="0"/>
                                          <w:marTop w:val="0"/>
                                          <w:marBottom w:val="0"/>
                                          <w:divBdr>
                                            <w:top w:val="none" w:sz="0" w:space="0" w:color="auto"/>
                                            <w:left w:val="none" w:sz="0" w:space="0" w:color="auto"/>
                                            <w:bottom w:val="none" w:sz="0" w:space="0" w:color="auto"/>
                                            <w:right w:val="none" w:sz="0" w:space="0" w:color="auto"/>
                                          </w:divBdr>
                                        </w:div>
                                        <w:div w:id="1048922209">
                                          <w:marLeft w:val="0"/>
                                          <w:marRight w:val="0"/>
                                          <w:marTop w:val="0"/>
                                          <w:marBottom w:val="0"/>
                                          <w:divBdr>
                                            <w:top w:val="none" w:sz="0" w:space="0" w:color="auto"/>
                                            <w:left w:val="none" w:sz="0" w:space="0" w:color="auto"/>
                                            <w:bottom w:val="none" w:sz="0" w:space="0" w:color="auto"/>
                                            <w:right w:val="none" w:sz="0" w:space="0" w:color="auto"/>
                                          </w:divBdr>
                                        </w:div>
                                        <w:div w:id="2037657894">
                                          <w:marLeft w:val="240"/>
                                          <w:marRight w:val="0"/>
                                          <w:marTop w:val="0"/>
                                          <w:marBottom w:val="0"/>
                                          <w:divBdr>
                                            <w:top w:val="none" w:sz="0" w:space="0" w:color="auto"/>
                                            <w:left w:val="none" w:sz="0" w:space="0" w:color="auto"/>
                                            <w:bottom w:val="none" w:sz="0" w:space="0" w:color="auto"/>
                                            <w:right w:val="none" w:sz="0" w:space="0" w:color="auto"/>
                                          </w:divBdr>
                                          <w:divsChild>
                                            <w:div w:id="154313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903981">
                              <w:marLeft w:val="0"/>
                              <w:marRight w:val="0"/>
                              <w:marTop w:val="0"/>
                              <w:marBottom w:val="0"/>
                              <w:divBdr>
                                <w:top w:val="none" w:sz="0" w:space="0" w:color="auto"/>
                                <w:left w:val="none" w:sz="0" w:space="0" w:color="auto"/>
                                <w:bottom w:val="none" w:sz="0" w:space="0" w:color="auto"/>
                                <w:right w:val="none" w:sz="0" w:space="0" w:color="auto"/>
                              </w:divBdr>
                              <w:divsChild>
                                <w:div w:id="353120134">
                                  <w:marLeft w:val="0"/>
                                  <w:marRight w:val="0"/>
                                  <w:marTop w:val="0"/>
                                  <w:marBottom w:val="0"/>
                                  <w:divBdr>
                                    <w:top w:val="none" w:sz="0" w:space="0" w:color="auto"/>
                                    <w:left w:val="none" w:sz="0" w:space="0" w:color="auto"/>
                                    <w:bottom w:val="none" w:sz="0" w:space="0" w:color="auto"/>
                                    <w:right w:val="none" w:sz="0" w:space="0" w:color="auto"/>
                                  </w:divBdr>
                                </w:div>
                                <w:div w:id="814221842">
                                  <w:marLeft w:val="240"/>
                                  <w:marRight w:val="0"/>
                                  <w:marTop w:val="0"/>
                                  <w:marBottom w:val="0"/>
                                  <w:divBdr>
                                    <w:top w:val="none" w:sz="0" w:space="0" w:color="auto"/>
                                    <w:left w:val="none" w:sz="0" w:space="0" w:color="auto"/>
                                    <w:bottom w:val="none" w:sz="0" w:space="0" w:color="auto"/>
                                    <w:right w:val="none" w:sz="0" w:space="0" w:color="auto"/>
                                  </w:divBdr>
                                  <w:divsChild>
                                    <w:div w:id="1412385245">
                                      <w:marLeft w:val="0"/>
                                      <w:marRight w:val="0"/>
                                      <w:marTop w:val="0"/>
                                      <w:marBottom w:val="0"/>
                                      <w:divBdr>
                                        <w:top w:val="none" w:sz="0" w:space="0" w:color="auto"/>
                                        <w:left w:val="none" w:sz="0" w:space="0" w:color="auto"/>
                                        <w:bottom w:val="none" w:sz="0" w:space="0" w:color="auto"/>
                                        <w:right w:val="none" w:sz="0" w:space="0" w:color="auto"/>
                                      </w:divBdr>
                                      <w:divsChild>
                                        <w:div w:id="443770789">
                                          <w:marLeft w:val="0"/>
                                          <w:marRight w:val="0"/>
                                          <w:marTop w:val="0"/>
                                          <w:marBottom w:val="0"/>
                                          <w:divBdr>
                                            <w:top w:val="none" w:sz="0" w:space="0" w:color="auto"/>
                                            <w:left w:val="none" w:sz="0" w:space="0" w:color="auto"/>
                                            <w:bottom w:val="none" w:sz="0" w:space="0" w:color="auto"/>
                                            <w:right w:val="none" w:sz="0" w:space="0" w:color="auto"/>
                                          </w:divBdr>
                                        </w:div>
                                        <w:div w:id="954751586">
                                          <w:marLeft w:val="0"/>
                                          <w:marRight w:val="0"/>
                                          <w:marTop w:val="0"/>
                                          <w:marBottom w:val="0"/>
                                          <w:divBdr>
                                            <w:top w:val="none" w:sz="0" w:space="0" w:color="auto"/>
                                            <w:left w:val="none" w:sz="0" w:space="0" w:color="auto"/>
                                            <w:bottom w:val="none" w:sz="0" w:space="0" w:color="auto"/>
                                            <w:right w:val="none" w:sz="0" w:space="0" w:color="auto"/>
                                          </w:divBdr>
                                        </w:div>
                                        <w:div w:id="1398437794">
                                          <w:marLeft w:val="240"/>
                                          <w:marRight w:val="0"/>
                                          <w:marTop w:val="0"/>
                                          <w:marBottom w:val="0"/>
                                          <w:divBdr>
                                            <w:top w:val="none" w:sz="0" w:space="0" w:color="auto"/>
                                            <w:left w:val="none" w:sz="0" w:space="0" w:color="auto"/>
                                            <w:bottom w:val="none" w:sz="0" w:space="0" w:color="auto"/>
                                            <w:right w:val="none" w:sz="0" w:space="0" w:color="auto"/>
                                          </w:divBdr>
                                          <w:divsChild>
                                            <w:div w:id="195555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08306">
                                  <w:marLeft w:val="0"/>
                                  <w:marRight w:val="0"/>
                                  <w:marTop w:val="0"/>
                                  <w:marBottom w:val="0"/>
                                  <w:divBdr>
                                    <w:top w:val="none" w:sz="0" w:space="0" w:color="auto"/>
                                    <w:left w:val="none" w:sz="0" w:space="0" w:color="auto"/>
                                    <w:bottom w:val="none" w:sz="0" w:space="0" w:color="auto"/>
                                    <w:right w:val="none" w:sz="0" w:space="0" w:color="auto"/>
                                  </w:divBdr>
                                </w:div>
                              </w:divsChild>
                            </w:div>
                            <w:div w:id="348918859">
                              <w:marLeft w:val="0"/>
                              <w:marRight w:val="0"/>
                              <w:marTop w:val="0"/>
                              <w:marBottom w:val="0"/>
                              <w:divBdr>
                                <w:top w:val="none" w:sz="0" w:space="0" w:color="auto"/>
                                <w:left w:val="none" w:sz="0" w:space="0" w:color="auto"/>
                                <w:bottom w:val="none" w:sz="0" w:space="0" w:color="auto"/>
                                <w:right w:val="none" w:sz="0" w:space="0" w:color="auto"/>
                              </w:divBdr>
                              <w:divsChild>
                                <w:div w:id="147985888">
                                  <w:marLeft w:val="240"/>
                                  <w:marRight w:val="0"/>
                                  <w:marTop w:val="0"/>
                                  <w:marBottom w:val="0"/>
                                  <w:divBdr>
                                    <w:top w:val="none" w:sz="0" w:space="0" w:color="auto"/>
                                    <w:left w:val="none" w:sz="0" w:space="0" w:color="auto"/>
                                    <w:bottom w:val="none" w:sz="0" w:space="0" w:color="auto"/>
                                    <w:right w:val="none" w:sz="0" w:space="0" w:color="auto"/>
                                  </w:divBdr>
                                  <w:divsChild>
                                    <w:div w:id="687826775">
                                      <w:marLeft w:val="0"/>
                                      <w:marRight w:val="0"/>
                                      <w:marTop w:val="0"/>
                                      <w:marBottom w:val="0"/>
                                      <w:divBdr>
                                        <w:top w:val="none" w:sz="0" w:space="0" w:color="auto"/>
                                        <w:left w:val="none" w:sz="0" w:space="0" w:color="auto"/>
                                        <w:bottom w:val="none" w:sz="0" w:space="0" w:color="auto"/>
                                        <w:right w:val="none" w:sz="0" w:space="0" w:color="auto"/>
                                      </w:divBdr>
                                      <w:divsChild>
                                        <w:div w:id="207108842">
                                          <w:marLeft w:val="240"/>
                                          <w:marRight w:val="0"/>
                                          <w:marTop w:val="0"/>
                                          <w:marBottom w:val="0"/>
                                          <w:divBdr>
                                            <w:top w:val="none" w:sz="0" w:space="0" w:color="auto"/>
                                            <w:left w:val="none" w:sz="0" w:space="0" w:color="auto"/>
                                            <w:bottom w:val="none" w:sz="0" w:space="0" w:color="auto"/>
                                            <w:right w:val="none" w:sz="0" w:space="0" w:color="auto"/>
                                          </w:divBdr>
                                          <w:divsChild>
                                            <w:div w:id="2040088171">
                                              <w:marLeft w:val="0"/>
                                              <w:marRight w:val="0"/>
                                              <w:marTop w:val="0"/>
                                              <w:marBottom w:val="0"/>
                                              <w:divBdr>
                                                <w:top w:val="none" w:sz="0" w:space="0" w:color="auto"/>
                                                <w:left w:val="none" w:sz="0" w:space="0" w:color="auto"/>
                                                <w:bottom w:val="none" w:sz="0" w:space="0" w:color="auto"/>
                                                <w:right w:val="none" w:sz="0" w:space="0" w:color="auto"/>
                                              </w:divBdr>
                                            </w:div>
                                          </w:divsChild>
                                        </w:div>
                                        <w:div w:id="694498734">
                                          <w:marLeft w:val="0"/>
                                          <w:marRight w:val="0"/>
                                          <w:marTop w:val="0"/>
                                          <w:marBottom w:val="0"/>
                                          <w:divBdr>
                                            <w:top w:val="none" w:sz="0" w:space="0" w:color="auto"/>
                                            <w:left w:val="none" w:sz="0" w:space="0" w:color="auto"/>
                                            <w:bottom w:val="none" w:sz="0" w:space="0" w:color="auto"/>
                                            <w:right w:val="none" w:sz="0" w:space="0" w:color="auto"/>
                                          </w:divBdr>
                                        </w:div>
                                        <w:div w:id="132369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90338">
                                  <w:marLeft w:val="0"/>
                                  <w:marRight w:val="0"/>
                                  <w:marTop w:val="0"/>
                                  <w:marBottom w:val="0"/>
                                  <w:divBdr>
                                    <w:top w:val="none" w:sz="0" w:space="0" w:color="auto"/>
                                    <w:left w:val="none" w:sz="0" w:space="0" w:color="auto"/>
                                    <w:bottom w:val="none" w:sz="0" w:space="0" w:color="auto"/>
                                    <w:right w:val="none" w:sz="0" w:space="0" w:color="auto"/>
                                  </w:divBdr>
                                </w:div>
                                <w:div w:id="1402412385">
                                  <w:marLeft w:val="0"/>
                                  <w:marRight w:val="0"/>
                                  <w:marTop w:val="0"/>
                                  <w:marBottom w:val="0"/>
                                  <w:divBdr>
                                    <w:top w:val="none" w:sz="0" w:space="0" w:color="auto"/>
                                    <w:left w:val="none" w:sz="0" w:space="0" w:color="auto"/>
                                    <w:bottom w:val="none" w:sz="0" w:space="0" w:color="auto"/>
                                    <w:right w:val="none" w:sz="0" w:space="0" w:color="auto"/>
                                  </w:divBdr>
                                </w:div>
                              </w:divsChild>
                            </w:div>
                            <w:div w:id="359168107">
                              <w:marLeft w:val="0"/>
                              <w:marRight w:val="0"/>
                              <w:marTop w:val="0"/>
                              <w:marBottom w:val="0"/>
                              <w:divBdr>
                                <w:top w:val="none" w:sz="0" w:space="0" w:color="auto"/>
                                <w:left w:val="none" w:sz="0" w:space="0" w:color="auto"/>
                                <w:bottom w:val="none" w:sz="0" w:space="0" w:color="auto"/>
                                <w:right w:val="none" w:sz="0" w:space="0" w:color="auto"/>
                              </w:divBdr>
                              <w:divsChild>
                                <w:div w:id="969438932">
                                  <w:marLeft w:val="0"/>
                                  <w:marRight w:val="0"/>
                                  <w:marTop w:val="0"/>
                                  <w:marBottom w:val="0"/>
                                  <w:divBdr>
                                    <w:top w:val="none" w:sz="0" w:space="0" w:color="auto"/>
                                    <w:left w:val="none" w:sz="0" w:space="0" w:color="auto"/>
                                    <w:bottom w:val="none" w:sz="0" w:space="0" w:color="auto"/>
                                    <w:right w:val="none" w:sz="0" w:space="0" w:color="auto"/>
                                  </w:divBdr>
                                </w:div>
                                <w:div w:id="1078937369">
                                  <w:marLeft w:val="0"/>
                                  <w:marRight w:val="0"/>
                                  <w:marTop w:val="0"/>
                                  <w:marBottom w:val="0"/>
                                  <w:divBdr>
                                    <w:top w:val="none" w:sz="0" w:space="0" w:color="auto"/>
                                    <w:left w:val="none" w:sz="0" w:space="0" w:color="auto"/>
                                    <w:bottom w:val="none" w:sz="0" w:space="0" w:color="auto"/>
                                    <w:right w:val="none" w:sz="0" w:space="0" w:color="auto"/>
                                  </w:divBdr>
                                </w:div>
                                <w:div w:id="1362978261">
                                  <w:marLeft w:val="240"/>
                                  <w:marRight w:val="0"/>
                                  <w:marTop w:val="0"/>
                                  <w:marBottom w:val="0"/>
                                  <w:divBdr>
                                    <w:top w:val="none" w:sz="0" w:space="0" w:color="auto"/>
                                    <w:left w:val="none" w:sz="0" w:space="0" w:color="auto"/>
                                    <w:bottom w:val="none" w:sz="0" w:space="0" w:color="auto"/>
                                    <w:right w:val="none" w:sz="0" w:space="0" w:color="auto"/>
                                  </w:divBdr>
                                  <w:divsChild>
                                    <w:div w:id="1691712516">
                                      <w:marLeft w:val="0"/>
                                      <w:marRight w:val="0"/>
                                      <w:marTop w:val="0"/>
                                      <w:marBottom w:val="0"/>
                                      <w:divBdr>
                                        <w:top w:val="none" w:sz="0" w:space="0" w:color="auto"/>
                                        <w:left w:val="none" w:sz="0" w:space="0" w:color="auto"/>
                                        <w:bottom w:val="none" w:sz="0" w:space="0" w:color="auto"/>
                                        <w:right w:val="none" w:sz="0" w:space="0" w:color="auto"/>
                                      </w:divBdr>
                                      <w:divsChild>
                                        <w:div w:id="633490667">
                                          <w:marLeft w:val="240"/>
                                          <w:marRight w:val="0"/>
                                          <w:marTop w:val="0"/>
                                          <w:marBottom w:val="0"/>
                                          <w:divBdr>
                                            <w:top w:val="none" w:sz="0" w:space="0" w:color="auto"/>
                                            <w:left w:val="none" w:sz="0" w:space="0" w:color="auto"/>
                                            <w:bottom w:val="none" w:sz="0" w:space="0" w:color="auto"/>
                                            <w:right w:val="none" w:sz="0" w:space="0" w:color="auto"/>
                                          </w:divBdr>
                                          <w:divsChild>
                                            <w:div w:id="1435637742">
                                              <w:marLeft w:val="0"/>
                                              <w:marRight w:val="0"/>
                                              <w:marTop w:val="0"/>
                                              <w:marBottom w:val="0"/>
                                              <w:divBdr>
                                                <w:top w:val="none" w:sz="0" w:space="0" w:color="auto"/>
                                                <w:left w:val="none" w:sz="0" w:space="0" w:color="auto"/>
                                                <w:bottom w:val="none" w:sz="0" w:space="0" w:color="auto"/>
                                                <w:right w:val="none" w:sz="0" w:space="0" w:color="auto"/>
                                              </w:divBdr>
                                            </w:div>
                                          </w:divsChild>
                                        </w:div>
                                        <w:div w:id="1449928592">
                                          <w:marLeft w:val="0"/>
                                          <w:marRight w:val="0"/>
                                          <w:marTop w:val="0"/>
                                          <w:marBottom w:val="0"/>
                                          <w:divBdr>
                                            <w:top w:val="none" w:sz="0" w:space="0" w:color="auto"/>
                                            <w:left w:val="none" w:sz="0" w:space="0" w:color="auto"/>
                                            <w:bottom w:val="none" w:sz="0" w:space="0" w:color="auto"/>
                                            <w:right w:val="none" w:sz="0" w:space="0" w:color="auto"/>
                                          </w:divBdr>
                                        </w:div>
                                        <w:div w:id="16201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1893">
                              <w:marLeft w:val="0"/>
                              <w:marRight w:val="0"/>
                              <w:marTop w:val="0"/>
                              <w:marBottom w:val="0"/>
                              <w:divBdr>
                                <w:top w:val="none" w:sz="0" w:space="0" w:color="auto"/>
                                <w:left w:val="none" w:sz="0" w:space="0" w:color="auto"/>
                                <w:bottom w:val="none" w:sz="0" w:space="0" w:color="auto"/>
                                <w:right w:val="none" w:sz="0" w:space="0" w:color="auto"/>
                              </w:divBdr>
                              <w:divsChild>
                                <w:div w:id="1506557653">
                                  <w:marLeft w:val="0"/>
                                  <w:marRight w:val="0"/>
                                  <w:marTop w:val="0"/>
                                  <w:marBottom w:val="0"/>
                                  <w:divBdr>
                                    <w:top w:val="none" w:sz="0" w:space="0" w:color="auto"/>
                                    <w:left w:val="none" w:sz="0" w:space="0" w:color="auto"/>
                                    <w:bottom w:val="none" w:sz="0" w:space="0" w:color="auto"/>
                                    <w:right w:val="none" w:sz="0" w:space="0" w:color="auto"/>
                                  </w:divBdr>
                                </w:div>
                                <w:div w:id="1965043501">
                                  <w:marLeft w:val="240"/>
                                  <w:marRight w:val="0"/>
                                  <w:marTop w:val="0"/>
                                  <w:marBottom w:val="0"/>
                                  <w:divBdr>
                                    <w:top w:val="none" w:sz="0" w:space="0" w:color="auto"/>
                                    <w:left w:val="none" w:sz="0" w:space="0" w:color="auto"/>
                                    <w:bottom w:val="none" w:sz="0" w:space="0" w:color="auto"/>
                                    <w:right w:val="none" w:sz="0" w:space="0" w:color="auto"/>
                                  </w:divBdr>
                                  <w:divsChild>
                                    <w:div w:id="720136916">
                                      <w:marLeft w:val="0"/>
                                      <w:marRight w:val="0"/>
                                      <w:marTop w:val="0"/>
                                      <w:marBottom w:val="0"/>
                                      <w:divBdr>
                                        <w:top w:val="none" w:sz="0" w:space="0" w:color="auto"/>
                                        <w:left w:val="none" w:sz="0" w:space="0" w:color="auto"/>
                                        <w:bottom w:val="none" w:sz="0" w:space="0" w:color="auto"/>
                                        <w:right w:val="none" w:sz="0" w:space="0" w:color="auto"/>
                                      </w:divBdr>
                                      <w:divsChild>
                                        <w:div w:id="228156387">
                                          <w:marLeft w:val="0"/>
                                          <w:marRight w:val="0"/>
                                          <w:marTop w:val="0"/>
                                          <w:marBottom w:val="0"/>
                                          <w:divBdr>
                                            <w:top w:val="none" w:sz="0" w:space="0" w:color="auto"/>
                                            <w:left w:val="none" w:sz="0" w:space="0" w:color="auto"/>
                                            <w:bottom w:val="none" w:sz="0" w:space="0" w:color="auto"/>
                                            <w:right w:val="none" w:sz="0" w:space="0" w:color="auto"/>
                                          </w:divBdr>
                                        </w:div>
                                        <w:div w:id="675036365">
                                          <w:marLeft w:val="0"/>
                                          <w:marRight w:val="0"/>
                                          <w:marTop w:val="0"/>
                                          <w:marBottom w:val="0"/>
                                          <w:divBdr>
                                            <w:top w:val="none" w:sz="0" w:space="0" w:color="auto"/>
                                            <w:left w:val="none" w:sz="0" w:space="0" w:color="auto"/>
                                            <w:bottom w:val="none" w:sz="0" w:space="0" w:color="auto"/>
                                            <w:right w:val="none" w:sz="0" w:space="0" w:color="auto"/>
                                          </w:divBdr>
                                        </w:div>
                                        <w:div w:id="1191794582">
                                          <w:marLeft w:val="240"/>
                                          <w:marRight w:val="0"/>
                                          <w:marTop w:val="0"/>
                                          <w:marBottom w:val="0"/>
                                          <w:divBdr>
                                            <w:top w:val="none" w:sz="0" w:space="0" w:color="auto"/>
                                            <w:left w:val="none" w:sz="0" w:space="0" w:color="auto"/>
                                            <w:bottom w:val="none" w:sz="0" w:space="0" w:color="auto"/>
                                            <w:right w:val="none" w:sz="0" w:space="0" w:color="auto"/>
                                          </w:divBdr>
                                          <w:divsChild>
                                            <w:div w:id="48340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384193">
                                  <w:marLeft w:val="0"/>
                                  <w:marRight w:val="0"/>
                                  <w:marTop w:val="0"/>
                                  <w:marBottom w:val="0"/>
                                  <w:divBdr>
                                    <w:top w:val="none" w:sz="0" w:space="0" w:color="auto"/>
                                    <w:left w:val="none" w:sz="0" w:space="0" w:color="auto"/>
                                    <w:bottom w:val="none" w:sz="0" w:space="0" w:color="auto"/>
                                    <w:right w:val="none" w:sz="0" w:space="0" w:color="auto"/>
                                  </w:divBdr>
                                </w:div>
                              </w:divsChild>
                            </w:div>
                            <w:div w:id="628323347">
                              <w:marLeft w:val="0"/>
                              <w:marRight w:val="0"/>
                              <w:marTop w:val="0"/>
                              <w:marBottom w:val="0"/>
                              <w:divBdr>
                                <w:top w:val="none" w:sz="0" w:space="0" w:color="auto"/>
                                <w:left w:val="none" w:sz="0" w:space="0" w:color="auto"/>
                                <w:bottom w:val="none" w:sz="0" w:space="0" w:color="auto"/>
                                <w:right w:val="none" w:sz="0" w:space="0" w:color="auto"/>
                              </w:divBdr>
                              <w:divsChild>
                                <w:div w:id="837115497">
                                  <w:marLeft w:val="240"/>
                                  <w:marRight w:val="0"/>
                                  <w:marTop w:val="0"/>
                                  <w:marBottom w:val="0"/>
                                  <w:divBdr>
                                    <w:top w:val="none" w:sz="0" w:space="0" w:color="auto"/>
                                    <w:left w:val="none" w:sz="0" w:space="0" w:color="auto"/>
                                    <w:bottom w:val="none" w:sz="0" w:space="0" w:color="auto"/>
                                    <w:right w:val="none" w:sz="0" w:space="0" w:color="auto"/>
                                  </w:divBdr>
                                  <w:divsChild>
                                    <w:div w:id="756369668">
                                      <w:marLeft w:val="0"/>
                                      <w:marRight w:val="0"/>
                                      <w:marTop w:val="0"/>
                                      <w:marBottom w:val="0"/>
                                      <w:divBdr>
                                        <w:top w:val="none" w:sz="0" w:space="0" w:color="auto"/>
                                        <w:left w:val="none" w:sz="0" w:space="0" w:color="auto"/>
                                        <w:bottom w:val="none" w:sz="0" w:space="0" w:color="auto"/>
                                        <w:right w:val="none" w:sz="0" w:space="0" w:color="auto"/>
                                      </w:divBdr>
                                      <w:divsChild>
                                        <w:div w:id="1471551365">
                                          <w:marLeft w:val="240"/>
                                          <w:marRight w:val="0"/>
                                          <w:marTop w:val="0"/>
                                          <w:marBottom w:val="0"/>
                                          <w:divBdr>
                                            <w:top w:val="none" w:sz="0" w:space="0" w:color="auto"/>
                                            <w:left w:val="none" w:sz="0" w:space="0" w:color="auto"/>
                                            <w:bottom w:val="none" w:sz="0" w:space="0" w:color="auto"/>
                                            <w:right w:val="none" w:sz="0" w:space="0" w:color="auto"/>
                                          </w:divBdr>
                                          <w:divsChild>
                                            <w:div w:id="1913466258">
                                              <w:marLeft w:val="0"/>
                                              <w:marRight w:val="0"/>
                                              <w:marTop w:val="0"/>
                                              <w:marBottom w:val="0"/>
                                              <w:divBdr>
                                                <w:top w:val="none" w:sz="0" w:space="0" w:color="auto"/>
                                                <w:left w:val="none" w:sz="0" w:space="0" w:color="auto"/>
                                                <w:bottom w:val="none" w:sz="0" w:space="0" w:color="auto"/>
                                                <w:right w:val="none" w:sz="0" w:space="0" w:color="auto"/>
                                              </w:divBdr>
                                            </w:div>
                                          </w:divsChild>
                                        </w:div>
                                        <w:div w:id="1516185354">
                                          <w:marLeft w:val="0"/>
                                          <w:marRight w:val="0"/>
                                          <w:marTop w:val="0"/>
                                          <w:marBottom w:val="0"/>
                                          <w:divBdr>
                                            <w:top w:val="none" w:sz="0" w:space="0" w:color="auto"/>
                                            <w:left w:val="none" w:sz="0" w:space="0" w:color="auto"/>
                                            <w:bottom w:val="none" w:sz="0" w:space="0" w:color="auto"/>
                                            <w:right w:val="none" w:sz="0" w:space="0" w:color="auto"/>
                                          </w:divBdr>
                                        </w:div>
                                        <w:div w:id="18662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744411">
                                  <w:marLeft w:val="0"/>
                                  <w:marRight w:val="0"/>
                                  <w:marTop w:val="0"/>
                                  <w:marBottom w:val="0"/>
                                  <w:divBdr>
                                    <w:top w:val="none" w:sz="0" w:space="0" w:color="auto"/>
                                    <w:left w:val="none" w:sz="0" w:space="0" w:color="auto"/>
                                    <w:bottom w:val="none" w:sz="0" w:space="0" w:color="auto"/>
                                    <w:right w:val="none" w:sz="0" w:space="0" w:color="auto"/>
                                  </w:divBdr>
                                </w:div>
                                <w:div w:id="2055035124">
                                  <w:marLeft w:val="0"/>
                                  <w:marRight w:val="0"/>
                                  <w:marTop w:val="0"/>
                                  <w:marBottom w:val="0"/>
                                  <w:divBdr>
                                    <w:top w:val="none" w:sz="0" w:space="0" w:color="auto"/>
                                    <w:left w:val="none" w:sz="0" w:space="0" w:color="auto"/>
                                    <w:bottom w:val="none" w:sz="0" w:space="0" w:color="auto"/>
                                    <w:right w:val="none" w:sz="0" w:space="0" w:color="auto"/>
                                  </w:divBdr>
                                </w:div>
                              </w:divsChild>
                            </w:div>
                            <w:div w:id="669061908">
                              <w:marLeft w:val="0"/>
                              <w:marRight w:val="0"/>
                              <w:marTop w:val="0"/>
                              <w:marBottom w:val="0"/>
                              <w:divBdr>
                                <w:top w:val="none" w:sz="0" w:space="0" w:color="auto"/>
                                <w:left w:val="none" w:sz="0" w:space="0" w:color="auto"/>
                                <w:bottom w:val="none" w:sz="0" w:space="0" w:color="auto"/>
                                <w:right w:val="none" w:sz="0" w:space="0" w:color="auto"/>
                              </w:divBdr>
                              <w:divsChild>
                                <w:div w:id="855464030">
                                  <w:marLeft w:val="0"/>
                                  <w:marRight w:val="0"/>
                                  <w:marTop w:val="0"/>
                                  <w:marBottom w:val="0"/>
                                  <w:divBdr>
                                    <w:top w:val="none" w:sz="0" w:space="0" w:color="auto"/>
                                    <w:left w:val="none" w:sz="0" w:space="0" w:color="auto"/>
                                    <w:bottom w:val="none" w:sz="0" w:space="0" w:color="auto"/>
                                    <w:right w:val="none" w:sz="0" w:space="0" w:color="auto"/>
                                  </w:divBdr>
                                </w:div>
                                <w:div w:id="855850483">
                                  <w:marLeft w:val="0"/>
                                  <w:marRight w:val="0"/>
                                  <w:marTop w:val="0"/>
                                  <w:marBottom w:val="0"/>
                                  <w:divBdr>
                                    <w:top w:val="none" w:sz="0" w:space="0" w:color="auto"/>
                                    <w:left w:val="none" w:sz="0" w:space="0" w:color="auto"/>
                                    <w:bottom w:val="none" w:sz="0" w:space="0" w:color="auto"/>
                                    <w:right w:val="none" w:sz="0" w:space="0" w:color="auto"/>
                                  </w:divBdr>
                                </w:div>
                                <w:div w:id="2051303316">
                                  <w:marLeft w:val="240"/>
                                  <w:marRight w:val="0"/>
                                  <w:marTop w:val="0"/>
                                  <w:marBottom w:val="0"/>
                                  <w:divBdr>
                                    <w:top w:val="none" w:sz="0" w:space="0" w:color="auto"/>
                                    <w:left w:val="none" w:sz="0" w:space="0" w:color="auto"/>
                                    <w:bottom w:val="none" w:sz="0" w:space="0" w:color="auto"/>
                                    <w:right w:val="none" w:sz="0" w:space="0" w:color="auto"/>
                                  </w:divBdr>
                                  <w:divsChild>
                                    <w:div w:id="627320487">
                                      <w:marLeft w:val="0"/>
                                      <w:marRight w:val="0"/>
                                      <w:marTop w:val="0"/>
                                      <w:marBottom w:val="0"/>
                                      <w:divBdr>
                                        <w:top w:val="none" w:sz="0" w:space="0" w:color="auto"/>
                                        <w:left w:val="none" w:sz="0" w:space="0" w:color="auto"/>
                                        <w:bottom w:val="none" w:sz="0" w:space="0" w:color="auto"/>
                                        <w:right w:val="none" w:sz="0" w:space="0" w:color="auto"/>
                                      </w:divBdr>
                                      <w:divsChild>
                                        <w:div w:id="1060976669">
                                          <w:marLeft w:val="0"/>
                                          <w:marRight w:val="0"/>
                                          <w:marTop w:val="0"/>
                                          <w:marBottom w:val="0"/>
                                          <w:divBdr>
                                            <w:top w:val="none" w:sz="0" w:space="0" w:color="auto"/>
                                            <w:left w:val="none" w:sz="0" w:space="0" w:color="auto"/>
                                            <w:bottom w:val="none" w:sz="0" w:space="0" w:color="auto"/>
                                            <w:right w:val="none" w:sz="0" w:space="0" w:color="auto"/>
                                          </w:divBdr>
                                        </w:div>
                                        <w:div w:id="1492745958">
                                          <w:marLeft w:val="240"/>
                                          <w:marRight w:val="0"/>
                                          <w:marTop w:val="0"/>
                                          <w:marBottom w:val="0"/>
                                          <w:divBdr>
                                            <w:top w:val="none" w:sz="0" w:space="0" w:color="auto"/>
                                            <w:left w:val="none" w:sz="0" w:space="0" w:color="auto"/>
                                            <w:bottom w:val="none" w:sz="0" w:space="0" w:color="auto"/>
                                            <w:right w:val="none" w:sz="0" w:space="0" w:color="auto"/>
                                          </w:divBdr>
                                          <w:divsChild>
                                            <w:div w:id="1066607137">
                                              <w:marLeft w:val="0"/>
                                              <w:marRight w:val="0"/>
                                              <w:marTop w:val="0"/>
                                              <w:marBottom w:val="0"/>
                                              <w:divBdr>
                                                <w:top w:val="none" w:sz="0" w:space="0" w:color="auto"/>
                                                <w:left w:val="none" w:sz="0" w:space="0" w:color="auto"/>
                                                <w:bottom w:val="none" w:sz="0" w:space="0" w:color="auto"/>
                                                <w:right w:val="none" w:sz="0" w:space="0" w:color="auto"/>
                                              </w:divBdr>
                                            </w:div>
                                          </w:divsChild>
                                        </w:div>
                                        <w:div w:id="168901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9761">
                              <w:marLeft w:val="0"/>
                              <w:marRight w:val="0"/>
                              <w:marTop w:val="0"/>
                              <w:marBottom w:val="0"/>
                              <w:divBdr>
                                <w:top w:val="none" w:sz="0" w:space="0" w:color="auto"/>
                                <w:left w:val="none" w:sz="0" w:space="0" w:color="auto"/>
                                <w:bottom w:val="none" w:sz="0" w:space="0" w:color="auto"/>
                                <w:right w:val="none" w:sz="0" w:space="0" w:color="auto"/>
                              </w:divBdr>
                              <w:divsChild>
                                <w:div w:id="1181045350">
                                  <w:marLeft w:val="0"/>
                                  <w:marRight w:val="0"/>
                                  <w:marTop w:val="0"/>
                                  <w:marBottom w:val="0"/>
                                  <w:divBdr>
                                    <w:top w:val="none" w:sz="0" w:space="0" w:color="auto"/>
                                    <w:left w:val="none" w:sz="0" w:space="0" w:color="auto"/>
                                    <w:bottom w:val="none" w:sz="0" w:space="0" w:color="auto"/>
                                    <w:right w:val="none" w:sz="0" w:space="0" w:color="auto"/>
                                  </w:divBdr>
                                </w:div>
                                <w:div w:id="1397510607">
                                  <w:marLeft w:val="0"/>
                                  <w:marRight w:val="0"/>
                                  <w:marTop w:val="0"/>
                                  <w:marBottom w:val="0"/>
                                  <w:divBdr>
                                    <w:top w:val="none" w:sz="0" w:space="0" w:color="auto"/>
                                    <w:left w:val="none" w:sz="0" w:space="0" w:color="auto"/>
                                    <w:bottom w:val="none" w:sz="0" w:space="0" w:color="auto"/>
                                    <w:right w:val="none" w:sz="0" w:space="0" w:color="auto"/>
                                  </w:divBdr>
                                </w:div>
                                <w:div w:id="2116093257">
                                  <w:marLeft w:val="240"/>
                                  <w:marRight w:val="0"/>
                                  <w:marTop w:val="0"/>
                                  <w:marBottom w:val="0"/>
                                  <w:divBdr>
                                    <w:top w:val="none" w:sz="0" w:space="0" w:color="auto"/>
                                    <w:left w:val="none" w:sz="0" w:space="0" w:color="auto"/>
                                    <w:bottom w:val="none" w:sz="0" w:space="0" w:color="auto"/>
                                    <w:right w:val="none" w:sz="0" w:space="0" w:color="auto"/>
                                  </w:divBdr>
                                  <w:divsChild>
                                    <w:div w:id="1544832802">
                                      <w:marLeft w:val="0"/>
                                      <w:marRight w:val="0"/>
                                      <w:marTop w:val="0"/>
                                      <w:marBottom w:val="0"/>
                                      <w:divBdr>
                                        <w:top w:val="none" w:sz="0" w:space="0" w:color="auto"/>
                                        <w:left w:val="none" w:sz="0" w:space="0" w:color="auto"/>
                                        <w:bottom w:val="none" w:sz="0" w:space="0" w:color="auto"/>
                                        <w:right w:val="none" w:sz="0" w:space="0" w:color="auto"/>
                                      </w:divBdr>
                                      <w:divsChild>
                                        <w:div w:id="478158809">
                                          <w:marLeft w:val="0"/>
                                          <w:marRight w:val="0"/>
                                          <w:marTop w:val="0"/>
                                          <w:marBottom w:val="0"/>
                                          <w:divBdr>
                                            <w:top w:val="none" w:sz="0" w:space="0" w:color="auto"/>
                                            <w:left w:val="none" w:sz="0" w:space="0" w:color="auto"/>
                                            <w:bottom w:val="none" w:sz="0" w:space="0" w:color="auto"/>
                                            <w:right w:val="none" w:sz="0" w:space="0" w:color="auto"/>
                                          </w:divBdr>
                                        </w:div>
                                        <w:div w:id="994533058">
                                          <w:marLeft w:val="0"/>
                                          <w:marRight w:val="0"/>
                                          <w:marTop w:val="0"/>
                                          <w:marBottom w:val="0"/>
                                          <w:divBdr>
                                            <w:top w:val="none" w:sz="0" w:space="0" w:color="auto"/>
                                            <w:left w:val="none" w:sz="0" w:space="0" w:color="auto"/>
                                            <w:bottom w:val="none" w:sz="0" w:space="0" w:color="auto"/>
                                            <w:right w:val="none" w:sz="0" w:space="0" w:color="auto"/>
                                          </w:divBdr>
                                        </w:div>
                                        <w:div w:id="1235436527">
                                          <w:marLeft w:val="240"/>
                                          <w:marRight w:val="0"/>
                                          <w:marTop w:val="0"/>
                                          <w:marBottom w:val="0"/>
                                          <w:divBdr>
                                            <w:top w:val="none" w:sz="0" w:space="0" w:color="auto"/>
                                            <w:left w:val="none" w:sz="0" w:space="0" w:color="auto"/>
                                            <w:bottom w:val="none" w:sz="0" w:space="0" w:color="auto"/>
                                            <w:right w:val="none" w:sz="0" w:space="0" w:color="auto"/>
                                          </w:divBdr>
                                          <w:divsChild>
                                            <w:div w:id="161015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461401">
                              <w:marLeft w:val="0"/>
                              <w:marRight w:val="0"/>
                              <w:marTop w:val="0"/>
                              <w:marBottom w:val="0"/>
                              <w:divBdr>
                                <w:top w:val="none" w:sz="0" w:space="0" w:color="auto"/>
                                <w:left w:val="none" w:sz="0" w:space="0" w:color="auto"/>
                                <w:bottom w:val="none" w:sz="0" w:space="0" w:color="auto"/>
                                <w:right w:val="none" w:sz="0" w:space="0" w:color="auto"/>
                              </w:divBdr>
                              <w:divsChild>
                                <w:div w:id="818569251">
                                  <w:marLeft w:val="0"/>
                                  <w:marRight w:val="0"/>
                                  <w:marTop w:val="0"/>
                                  <w:marBottom w:val="0"/>
                                  <w:divBdr>
                                    <w:top w:val="none" w:sz="0" w:space="0" w:color="auto"/>
                                    <w:left w:val="none" w:sz="0" w:space="0" w:color="auto"/>
                                    <w:bottom w:val="none" w:sz="0" w:space="0" w:color="auto"/>
                                    <w:right w:val="none" w:sz="0" w:space="0" w:color="auto"/>
                                  </w:divBdr>
                                </w:div>
                                <w:div w:id="1343557294">
                                  <w:marLeft w:val="0"/>
                                  <w:marRight w:val="0"/>
                                  <w:marTop w:val="0"/>
                                  <w:marBottom w:val="0"/>
                                  <w:divBdr>
                                    <w:top w:val="none" w:sz="0" w:space="0" w:color="auto"/>
                                    <w:left w:val="none" w:sz="0" w:space="0" w:color="auto"/>
                                    <w:bottom w:val="none" w:sz="0" w:space="0" w:color="auto"/>
                                    <w:right w:val="none" w:sz="0" w:space="0" w:color="auto"/>
                                  </w:divBdr>
                                </w:div>
                                <w:div w:id="1674602085">
                                  <w:marLeft w:val="240"/>
                                  <w:marRight w:val="0"/>
                                  <w:marTop w:val="0"/>
                                  <w:marBottom w:val="0"/>
                                  <w:divBdr>
                                    <w:top w:val="none" w:sz="0" w:space="0" w:color="auto"/>
                                    <w:left w:val="none" w:sz="0" w:space="0" w:color="auto"/>
                                    <w:bottom w:val="none" w:sz="0" w:space="0" w:color="auto"/>
                                    <w:right w:val="none" w:sz="0" w:space="0" w:color="auto"/>
                                  </w:divBdr>
                                  <w:divsChild>
                                    <w:div w:id="1134953214">
                                      <w:marLeft w:val="0"/>
                                      <w:marRight w:val="0"/>
                                      <w:marTop w:val="0"/>
                                      <w:marBottom w:val="0"/>
                                      <w:divBdr>
                                        <w:top w:val="none" w:sz="0" w:space="0" w:color="auto"/>
                                        <w:left w:val="none" w:sz="0" w:space="0" w:color="auto"/>
                                        <w:bottom w:val="none" w:sz="0" w:space="0" w:color="auto"/>
                                        <w:right w:val="none" w:sz="0" w:space="0" w:color="auto"/>
                                      </w:divBdr>
                                      <w:divsChild>
                                        <w:div w:id="435488796">
                                          <w:marLeft w:val="240"/>
                                          <w:marRight w:val="0"/>
                                          <w:marTop w:val="0"/>
                                          <w:marBottom w:val="0"/>
                                          <w:divBdr>
                                            <w:top w:val="none" w:sz="0" w:space="0" w:color="auto"/>
                                            <w:left w:val="none" w:sz="0" w:space="0" w:color="auto"/>
                                            <w:bottom w:val="none" w:sz="0" w:space="0" w:color="auto"/>
                                            <w:right w:val="none" w:sz="0" w:space="0" w:color="auto"/>
                                          </w:divBdr>
                                          <w:divsChild>
                                            <w:div w:id="598410928">
                                              <w:marLeft w:val="0"/>
                                              <w:marRight w:val="0"/>
                                              <w:marTop w:val="0"/>
                                              <w:marBottom w:val="0"/>
                                              <w:divBdr>
                                                <w:top w:val="none" w:sz="0" w:space="0" w:color="auto"/>
                                                <w:left w:val="none" w:sz="0" w:space="0" w:color="auto"/>
                                                <w:bottom w:val="none" w:sz="0" w:space="0" w:color="auto"/>
                                                <w:right w:val="none" w:sz="0" w:space="0" w:color="auto"/>
                                              </w:divBdr>
                                            </w:div>
                                          </w:divsChild>
                                        </w:div>
                                        <w:div w:id="816144309">
                                          <w:marLeft w:val="0"/>
                                          <w:marRight w:val="0"/>
                                          <w:marTop w:val="0"/>
                                          <w:marBottom w:val="0"/>
                                          <w:divBdr>
                                            <w:top w:val="none" w:sz="0" w:space="0" w:color="auto"/>
                                            <w:left w:val="none" w:sz="0" w:space="0" w:color="auto"/>
                                            <w:bottom w:val="none" w:sz="0" w:space="0" w:color="auto"/>
                                            <w:right w:val="none" w:sz="0" w:space="0" w:color="auto"/>
                                          </w:divBdr>
                                        </w:div>
                                        <w:div w:id="12051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201376">
                              <w:marLeft w:val="0"/>
                              <w:marRight w:val="0"/>
                              <w:marTop w:val="0"/>
                              <w:marBottom w:val="0"/>
                              <w:divBdr>
                                <w:top w:val="none" w:sz="0" w:space="0" w:color="auto"/>
                                <w:left w:val="none" w:sz="0" w:space="0" w:color="auto"/>
                                <w:bottom w:val="none" w:sz="0" w:space="0" w:color="auto"/>
                                <w:right w:val="none" w:sz="0" w:space="0" w:color="auto"/>
                              </w:divBdr>
                              <w:divsChild>
                                <w:div w:id="375351918">
                                  <w:marLeft w:val="240"/>
                                  <w:marRight w:val="0"/>
                                  <w:marTop w:val="0"/>
                                  <w:marBottom w:val="0"/>
                                  <w:divBdr>
                                    <w:top w:val="none" w:sz="0" w:space="0" w:color="auto"/>
                                    <w:left w:val="none" w:sz="0" w:space="0" w:color="auto"/>
                                    <w:bottom w:val="none" w:sz="0" w:space="0" w:color="auto"/>
                                    <w:right w:val="none" w:sz="0" w:space="0" w:color="auto"/>
                                  </w:divBdr>
                                  <w:divsChild>
                                    <w:div w:id="656959786">
                                      <w:marLeft w:val="0"/>
                                      <w:marRight w:val="0"/>
                                      <w:marTop w:val="0"/>
                                      <w:marBottom w:val="0"/>
                                      <w:divBdr>
                                        <w:top w:val="none" w:sz="0" w:space="0" w:color="auto"/>
                                        <w:left w:val="none" w:sz="0" w:space="0" w:color="auto"/>
                                        <w:bottom w:val="none" w:sz="0" w:space="0" w:color="auto"/>
                                        <w:right w:val="none" w:sz="0" w:space="0" w:color="auto"/>
                                      </w:divBdr>
                                      <w:divsChild>
                                        <w:div w:id="986400620">
                                          <w:marLeft w:val="0"/>
                                          <w:marRight w:val="0"/>
                                          <w:marTop w:val="0"/>
                                          <w:marBottom w:val="0"/>
                                          <w:divBdr>
                                            <w:top w:val="none" w:sz="0" w:space="0" w:color="auto"/>
                                            <w:left w:val="none" w:sz="0" w:space="0" w:color="auto"/>
                                            <w:bottom w:val="none" w:sz="0" w:space="0" w:color="auto"/>
                                            <w:right w:val="none" w:sz="0" w:space="0" w:color="auto"/>
                                          </w:divBdr>
                                        </w:div>
                                        <w:div w:id="1397900884">
                                          <w:marLeft w:val="0"/>
                                          <w:marRight w:val="0"/>
                                          <w:marTop w:val="0"/>
                                          <w:marBottom w:val="0"/>
                                          <w:divBdr>
                                            <w:top w:val="none" w:sz="0" w:space="0" w:color="auto"/>
                                            <w:left w:val="none" w:sz="0" w:space="0" w:color="auto"/>
                                            <w:bottom w:val="none" w:sz="0" w:space="0" w:color="auto"/>
                                            <w:right w:val="none" w:sz="0" w:space="0" w:color="auto"/>
                                          </w:divBdr>
                                        </w:div>
                                        <w:div w:id="2075198823">
                                          <w:marLeft w:val="240"/>
                                          <w:marRight w:val="0"/>
                                          <w:marTop w:val="0"/>
                                          <w:marBottom w:val="0"/>
                                          <w:divBdr>
                                            <w:top w:val="none" w:sz="0" w:space="0" w:color="auto"/>
                                            <w:left w:val="none" w:sz="0" w:space="0" w:color="auto"/>
                                            <w:bottom w:val="none" w:sz="0" w:space="0" w:color="auto"/>
                                            <w:right w:val="none" w:sz="0" w:space="0" w:color="auto"/>
                                          </w:divBdr>
                                          <w:divsChild>
                                            <w:div w:id="8691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16909">
                                  <w:marLeft w:val="0"/>
                                  <w:marRight w:val="0"/>
                                  <w:marTop w:val="0"/>
                                  <w:marBottom w:val="0"/>
                                  <w:divBdr>
                                    <w:top w:val="none" w:sz="0" w:space="0" w:color="auto"/>
                                    <w:left w:val="none" w:sz="0" w:space="0" w:color="auto"/>
                                    <w:bottom w:val="none" w:sz="0" w:space="0" w:color="auto"/>
                                    <w:right w:val="none" w:sz="0" w:space="0" w:color="auto"/>
                                  </w:divBdr>
                                </w:div>
                                <w:div w:id="1273242749">
                                  <w:marLeft w:val="0"/>
                                  <w:marRight w:val="0"/>
                                  <w:marTop w:val="0"/>
                                  <w:marBottom w:val="0"/>
                                  <w:divBdr>
                                    <w:top w:val="none" w:sz="0" w:space="0" w:color="auto"/>
                                    <w:left w:val="none" w:sz="0" w:space="0" w:color="auto"/>
                                    <w:bottom w:val="none" w:sz="0" w:space="0" w:color="auto"/>
                                    <w:right w:val="none" w:sz="0" w:space="0" w:color="auto"/>
                                  </w:divBdr>
                                </w:div>
                              </w:divsChild>
                            </w:div>
                            <w:div w:id="1732650712">
                              <w:marLeft w:val="0"/>
                              <w:marRight w:val="0"/>
                              <w:marTop w:val="0"/>
                              <w:marBottom w:val="0"/>
                              <w:divBdr>
                                <w:top w:val="none" w:sz="0" w:space="0" w:color="auto"/>
                                <w:left w:val="none" w:sz="0" w:space="0" w:color="auto"/>
                                <w:bottom w:val="none" w:sz="0" w:space="0" w:color="auto"/>
                                <w:right w:val="none" w:sz="0" w:space="0" w:color="auto"/>
                              </w:divBdr>
                              <w:divsChild>
                                <w:div w:id="1158808055">
                                  <w:marLeft w:val="0"/>
                                  <w:marRight w:val="0"/>
                                  <w:marTop w:val="0"/>
                                  <w:marBottom w:val="0"/>
                                  <w:divBdr>
                                    <w:top w:val="none" w:sz="0" w:space="0" w:color="auto"/>
                                    <w:left w:val="none" w:sz="0" w:space="0" w:color="auto"/>
                                    <w:bottom w:val="none" w:sz="0" w:space="0" w:color="auto"/>
                                    <w:right w:val="none" w:sz="0" w:space="0" w:color="auto"/>
                                  </w:divBdr>
                                </w:div>
                                <w:div w:id="1222716623">
                                  <w:marLeft w:val="0"/>
                                  <w:marRight w:val="0"/>
                                  <w:marTop w:val="0"/>
                                  <w:marBottom w:val="0"/>
                                  <w:divBdr>
                                    <w:top w:val="none" w:sz="0" w:space="0" w:color="auto"/>
                                    <w:left w:val="none" w:sz="0" w:space="0" w:color="auto"/>
                                    <w:bottom w:val="none" w:sz="0" w:space="0" w:color="auto"/>
                                    <w:right w:val="none" w:sz="0" w:space="0" w:color="auto"/>
                                  </w:divBdr>
                                </w:div>
                                <w:div w:id="1265922221">
                                  <w:marLeft w:val="240"/>
                                  <w:marRight w:val="0"/>
                                  <w:marTop w:val="0"/>
                                  <w:marBottom w:val="0"/>
                                  <w:divBdr>
                                    <w:top w:val="none" w:sz="0" w:space="0" w:color="auto"/>
                                    <w:left w:val="none" w:sz="0" w:space="0" w:color="auto"/>
                                    <w:bottom w:val="none" w:sz="0" w:space="0" w:color="auto"/>
                                    <w:right w:val="none" w:sz="0" w:space="0" w:color="auto"/>
                                  </w:divBdr>
                                  <w:divsChild>
                                    <w:div w:id="842671966">
                                      <w:marLeft w:val="0"/>
                                      <w:marRight w:val="0"/>
                                      <w:marTop w:val="0"/>
                                      <w:marBottom w:val="0"/>
                                      <w:divBdr>
                                        <w:top w:val="none" w:sz="0" w:space="0" w:color="auto"/>
                                        <w:left w:val="none" w:sz="0" w:space="0" w:color="auto"/>
                                        <w:bottom w:val="none" w:sz="0" w:space="0" w:color="auto"/>
                                        <w:right w:val="none" w:sz="0" w:space="0" w:color="auto"/>
                                      </w:divBdr>
                                      <w:divsChild>
                                        <w:div w:id="386537056">
                                          <w:marLeft w:val="0"/>
                                          <w:marRight w:val="0"/>
                                          <w:marTop w:val="0"/>
                                          <w:marBottom w:val="0"/>
                                          <w:divBdr>
                                            <w:top w:val="none" w:sz="0" w:space="0" w:color="auto"/>
                                            <w:left w:val="none" w:sz="0" w:space="0" w:color="auto"/>
                                            <w:bottom w:val="none" w:sz="0" w:space="0" w:color="auto"/>
                                            <w:right w:val="none" w:sz="0" w:space="0" w:color="auto"/>
                                          </w:divBdr>
                                        </w:div>
                                        <w:div w:id="1279029389">
                                          <w:marLeft w:val="240"/>
                                          <w:marRight w:val="0"/>
                                          <w:marTop w:val="0"/>
                                          <w:marBottom w:val="0"/>
                                          <w:divBdr>
                                            <w:top w:val="none" w:sz="0" w:space="0" w:color="auto"/>
                                            <w:left w:val="none" w:sz="0" w:space="0" w:color="auto"/>
                                            <w:bottom w:val="none" w:sz="0" w:space="0" w:color="auto"/>
                                            <w:right w:val="none" w:sz="0" w:space="0" w:color="auto"/>
                                          </w:divBdr>
                                          <w:divsChild>
                                            <w:div w:id="8725328">
                                              <w:marLeft w:val="0"/>
                                              <w:marRight w:val="0"/>
                                              <w:marTop w:val="0"/>
                                              <w:marBottom w:val="0"/>
                                              <w:divBdr>
                                                <w:top w:val="none" w:sz="0" w:space="0" w:color="auto"/>
                                                <w:left w:val="none" w:sz="0" w:space="0" w:color="auto"/>
                                                <w:bottom w:val="none" w:sz="0" w:space="0" w:color="auto"/>
                                                <w:right w:val="none" w:sz="0" w:space="0" w:color="auto"/>
                                              </w:divBdr>
                                            </w:div>
                                          </w:divsChild>
                                        </w:div>
                                        <w:div w:id="183595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202763">
                              <w:marLeft w:val="0"/>
                              <w:marRight w:val="0"/>
                              <w:marTop w:val="0"/>
                              <w:marBottom w:val="0"/>
                              <w:divBdr>
                                <w:top w:val="none" w:sz="0" w:space="0" w:color="auto"/>
                                <w:left w:val="none" w:sz="0" w:space="0" w:color="auto"/>
                                <w:bottom w:val="none" w:sz="0" w:space="0" w:color="auto"/>
                                <w:right w:val="none" w:sz="0" w:space="0" w:color="auto"/>
                              </w:divBdr>
                              <w:divsChild>
                                <w:div w:id="9526251">
                                  <w:marLeft w:val="0"/>
                                  <w:marRight w:val="0"/>
                                  <w:marTop w:val="0"/>
                                  <w:marBottom w:val="0"/>
                                  <w:divBdr>
                                    <w:top w:val="none" w:sz="0" w:space="0" w:color="auto"/>
                                    <w:left w:val="none" w:sz="0" w:space="0" w:color="auto"/>
                                    <w:bottom w:val="none" w:sz="0" w:space="0" w:color="auto"/>
                                    <w:right w:val="none" w:sz="0" w:space="0" w:color="auto"/>
                                  </w:divBdr>
                                </w:div>
                                <w:div w:id="23219819">
                                  <w:marLeft w:val="240"/>
                                  <w:marRight w:val="0"/>
                                  <w:marTop w:val="0"/>
                                  <w:marBottom w:val="0"/>
                                  <w:divBdr>
                                    <w:top w:val="none" w:sz="0" w:space="0" w:color="auto"/>
                                    <w:left w:val="none" w:sz="0" w:space="0" w:color="auto"/>
                                    <w:bottom w:val="none" w:sz="0" w:space="0" w:color="auto"/>
                                    <w:right w:val="none" w:sz="0" w:space="0" w:color="auto"/>
                                  </w:divBdr>
                                  <w:divsChild>
                                    <w:div w:id="1139884287">
                                      <w:marLeft w:val="0"/>
                                      <w:marRight w:val="0"/>
                                      <w:marTop w:val="0"/>
                                      <w:marBottom w:val="0"/>
                                      <w:divBdr>
                                        <w:top w:val="none" w:sz="0" w:space="0" w:color="auto"/>
                                        <w:left w:val="none" w:sz="0" w:space="0" w:color="auto"/>
                                        <w:bottom w:val="none" w:sz="0" w:space="0" w:color="auto"/>
                                        <w:right w:val="none" w:sz="0" w:space="0" w:color="auto"/>
                                      </w:divBdr>
                                      <w:divsChild>
                                        <w:div w:id="999693119">
                                          <w:marLeft w:val="0"/>
                                          <w:marRight w:val="0"/>
                                          <w:marTop w:val="0"/>
                                          <w:marBottom w:val="0"/>
                                          <w:divBdr>
                                            <w:top w:val="none" w:sz="0" w:space="0" w:color="auto"/>
                                            <w:left w:val="none" w:sz="0" w:space="0" w:color="auto"/>
                                            <w:bottom w:val="none" w:sz="0" w:space="0" w:color="auto"/>
                                            <w:right w:val="none" w:sz="0" w:space="0" w:color="auto"/>
                                          </w:divBdr>
                                        </w:div>
                                        <w:div w:id="1102652648">
                                          <w:marLeft w:val="0"/>
                                          <w:marRight w:val="0"/>
                                          <w:marTop w:val="0"/>
                                          <w:marBottom w:val="0"/>
                                          <w:divBdr>
                                            <w:top w:val="none" w:sz="0" w:space="0" w:color="auto"/>
                                            <w:left w:val="none" w:sz="0" w:space="0" w:color="auto"/>
                                            <w:bottom w:val="none" w:sz="0" w:space="0" w:color="auto"/>
                                            <w:right w:val="none" w:sz="0" w:space="0" w:color="auto"/>
                                          </w:divBdr>
                                        </w:div>
                                        <w:div w:id="1885556266">
                                          <w:marLeft w:val="240"/>
                                          <w:marRight w:val="0"/>
                                          <w:marTop w:val="0"/>
                                          <w:marBottom w:val="0"/>
                                          <w:divBdr>
                                            <w:top w:val="none" w:sz="0" w:space="0" w:color="auto"/>
                                            <w:left w:val="none" w:sz="0" w:space="0" w:color="auto"/>
                                            <w:bottom w:val="none" w:sz="0" w:space="0" w:color="auto"/>
                                            <w:right w:val="none" w:sz="0" w:space="0" w:color="auto"/>
                                          </w:divBdr>
                                          <w:divsChild>
                                            <w:div w:id="165232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68199">
                                  <w:marLeft w:val="0"/>
                                  <w:marRight w:val="0"/>
                                  <w:marTop w:val="0"/>
                                  <w:marBottom w:val="0"/>
                                  <w:divBdr>
                                    <w:top w:val="none" w:sz="0" w:space="0" w:color="auto"/>
                                    <w:left w:val="none" w:sz="0" w:space="0" w:color="auto"/>
                                    <w:bottom w:val="none" w:sz="0" w:space="0" w:color="auto"/>
                                    <w:right w:val="none" w:sz="0" w:space="0" w:color="auto"/>
                                  </w:divBdr>
                                </w:div>
                              </w:divsChild>
                            </w:div>
                            <w:div w:id="2001039659">
                              <w:marLeft w:val="0"/>
                              <w:marRight w:val="0"/>
                              <w:marTop w:val="0"/>
                              <w:marBottom w:val="0"/>
                              <w:divBdr>
                                <w:top w:val="none" w:sz="0" w:space="0" w:color="auto"/>
                                <w:left w:val="none" w:sz="0" w:space="0" w:color="auto"/>
                                <w:bottom w:val="none" w:sz="0" w:space="0" w:color="auto"/>
                                <w:right w:val="none" w:sz="0" w:space="0" w:color="auto"/>
                              </w:divBdr>
                              <w:divsChild>
                                <w:div w:id="55472338">
                                  <w:marLeft w:val="0"/>
                                  <w:marRight w:val="0"/>
                                  <w:marTop w:val="0"/>
                                  <w:marBottom w:val="0"/>
                                  <w:divBdr>
                                    <w:top w:val="none" w:sz="0" w:space="0" w:color="auto"/>
                                    <w:left w:val="none" w:sz="0" w:space="0" w:color="auto"/>
                                    <w:bottom w:val="none" w:sz="0" w:space="0" w:color="auto"/>
                                    <w:right w:val="none" w:sz="0" w:space="0" w:color="auto"/>
                                  </w:divBdr>
                                </w:div>
                                <w:div w:id="1013386336">
                                  <w:marLeft w:val="240"/>
                                  <w:marRight w:val="0"/>
                                  <w:marTop w:val="0"/>
                                  <w:marBottom w:val="0"/>
                                  <w:divBdr>
                                    <w:top w:val="none" w:sz="0" w:space="0" w:color="auto"/>
                                    <w:left w:val="none" w:sz="0" w:space="0" w:color="auto"/>
                                    <w:bottom w:val="none" w:sz="0" w:space="0" w:color="auto"/>
                                    <w:right w:val="none" w:sz="0" w:space="0" w:color="auto"/>
                                  </w:divBdr>
                                  <w:divsChild>
                                    <w:div w:id="2118912643">
                                      <w:marLeft w:val="0"/>
                                      <w:marRight w:val="0"/>
                                      <w:marTop w:val="0"/>
                                      <w:marBottom w:val="0"/>
                                      <w:divBdr>
                                        <w:top w:val="none" w:sz="0" w:space="0" w:color="auto"/>
                                        <w:left w:val="none" w:sz="0" w:space="0" w:color="auto"/>
                                        <w:bottom w:val="none" w:sz="0" w:space="0" w:color="auto"/>
                                        <w:right w:val="none" w:sz="0" w:space="0" w:color="auto"/>
                                      </w:divBdr>
                                      <w:divsChild>
                                        <w:div w:id="238058551">
                                          <w:marLeft w:val="0"/>
                                          <w:marRight w:val="0"/>
                                          <w:marTop w:val="0"/>
                                          <w:marBottom w:val="0"/>
                                          <w:divBdr>
                                            <w:top w:val="none" w:sz="0" w:space="0" w:color="auto"/>
                                            <w:left w:val="none" w:sz="0" w:space="0" w:color="auto"/>
                                            <w:bottom w:val="none" w:sz="0" w:space="0" w:color="auto"/>
                                            <w:right w:val="none" w:sz="0" w:space="0" w:color="auto"/>
                                          </w:divBdr>
                                        </w:div>
                                        <w:div w:id="870534570">
                                          <w:marLeft w:val="240"/>
                                          <w:marRight w:val="0"/>
                                          <w:marTop w:val="0"/>
                                          <w:marBottom w:val="0"/>
                                          <w:divBdr>
                                            <w:top w:val="none" w:sz="0" w:space="0" w:color="auto"/>
                                            <w:left w:val="none" w:sz="0" w:space="0" w:color="auto"/>
                                            <w:bottom w:val="none" w:sz="0" w:space="0" w:color="auto"/>
                                            <w:right w:val="none" w:sz="0" w:space="0" w:color="auto"/>
                                          </w:divBdr>
                                          <w:divsChild>
                                            <w:div w:id="1539469384">
                                              <w:marLeft w:val="0"/>
                                              <w:marRight w:val="0"/>
                                              <w:marTop w:val="0"/>
                                              <w:marBottom w:val="0"/>
                                              <w:divBdr>
                                                <w:top w:val="none" w:sz="0" w:space="0" w:color="auto"/>
                                                <w:left w:val="none" w:sz="0" w:space="0" w:color="auto"/>
                                                <w:bottom w:val="none" w:sz="0" w:space="0" w:color="auto"/>
                                                <w:right w:val="none" w:sz="0" w:space="0" w:color="auto"/>
                                              </w:divBdr>
                                            </w:div>
                                          </w:divsChild>
                                        </w:div>
                                        <w:div w:id="156568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84500">
                                  <w:marLeft w:val="0"/>
                                  <w:marRight w:val="0"/>
                                  <w:marTop w:val="0"/>
                                  <w:marBottom w:val="0"/>
                                  <w:divBdr>
                                    <w:top w:val="none" w:sz="0" w:space="0" w:color="auto"/>
                                    <w:left w:val="none" w:sz="0" w:space="0" w:color="auto"/>
                                    <w:bottom w:val="none" w:sz="0" w:space="0" w:color="auto"/>
                                    <w:right w:val="none" w:sz="0" w:space="0" w:color="auto"/>
                                  </w:divBdr>
                                </w:div>
                              </w:divsChild>
                            </w:div>
                            <w:div w:id="2048142281">
                              <w:marLeft w:val="0"/>
                              <w:marRight w:val="0"/>
                              <w:marTop w:val="0"/>
                              <w:marBottom w:val="0"/>
                              <w:divBdr>
                                <w:top w:val="none" w:sz="0" w:space="0" w:color="auto"/>
                                <w:left w:val="none" w:sz="0" w:space="0" w:color="auto"/>
                                <w:bottom w:val="none" w:sz="0" w:space="0" w:color="auto"/>
                                <w:right w:val="none" w:sz="0" w:space="0" w:color="auto"/>
                              </w:divBdr>
                              <w:divsChild>
                                <w:div w:id="110319505">
                                  <w:marLeft w:val="0"/>
                                  <w:marRight w:val="0"/>
                                  <w:marTop w:val="0"/>
                                  <w:marBottom w:val="0"/>
                                  <w:divBdr>
                                    <w:top w:val="none" w:sz="0" w:space="0" w:color="auto"/>
                                    <w:left w:val="none" w:sz="0" w:space="0" w:color="auto"/>
                                    <w:bottom w:val="none" w:sz="0" w:space="0" w:color="auto"/>
                                    <w:right w:val="none" w:sz="0" w:space="0" w:color="auto"/>
                                  </w:divBdr>
                                </w:div>
                                <w:div w:id="371424748">
                                  <w:marLeft w:val="240"/>
                                  <w:marRight w:val="0"/>
                                  <w:marTop w:val="0"/>
                                  <w:marBottom w:val="0"/>
                                  <w:divBdr>
                                    <w:top w:val="none" w:sz="0" w:space="0" w:color="auto"/>
                                    <w:left w:val="none" w:sz="0" w:space="0" w:color="auto"/>
                                    <w:bottom w:val="none" w:sz="0" w:space="0" w:color="auto"/>
                                    <w:right w:val="none" w:sz="0" w:space="0" w:color="auto"/>
                                  </w:divBdr>
                                  <w:divsChild>
                                    <w:div w:id="1469593204">
                                      <w:marLeft w:val="0"/>
                                      <w:marRight w:val="0"/>
                                      <w:marTop w:val="0"/>
                                      <w:marBottom w:val="0"/>
                                      <w:divBdr>
                                        <w:top w:val="none" w:sz="0" w:space="0" w:color="auto"/>
                                        <w:left w:val="none" w:sz="0" w:space="0" w:color="auto"/>
                                        <w:bottom w:val="none" w:sz="0" w:space="0" w:color="auto"/>
                                        <w:right w:val="none" w:sz="0" w:space="0" w:color="auto"/>
                                      </w:divBdr>
                                      <w:divsChild>
                                        <w:div w:id="1626883436">
                                          <w:marLeft w:val="240"/>
                                          <w:marRight w:val="0"/>
                                          <w:marTop w:val="0"/>
                                          <w:marBottom w:val="0"/>
                                          <w:divBdr>
                                            <w:top w:val="none" w:sz="0" w:space="0" w:color="auto"/>
                                            <w:left w:val="none" w:sz="0" w:space="0" w:color="auto"/>
                                            <w:bottom w:val="none" w:sz="0" w:space="0" w:color="auto"/>
                                            <w:right w:val="none" w:sz="0" w:space="0" w:color="auto"/>
                                          </w:divBdr>
                                          <w:divsChild>
                                            <w:div w:id="1702127799">
                                              <w:marLeft w:val="0"/>
                                              <w:marRight w:val="0"/>
                                              <w:marTop w:val="0"/>
                                              <w:marBottom w:val="0"/>
                                              <w:divBdr>
                                                <w:top w:val="none" w:sz="0" w:space="0" w:color="auto"/>
                                                <w:left w:val="none" w:sz="0" w:space="0" w:color="auto"/>
                                                <w:bottom w:val="none" w:sz="0" w:space="0" w:color="auto"/>
                                                <w:right w:val="none" w:sz="0" w:space="0" w:color="auto"/>
                                              </w:divBdr>
                                            </w:div>
                                          </w:divsChild>
                                        </w:div>
                                        <w:div w:id="1735817627">
                                          <w:marLeft w:val="0"/>
                                          <w:marRight w:val="0"/>
                                          <w:marTop w:val="0"/>
                                          <w:marBottom w:val="0"/>
                                          <w:divBdr>
                                            <w:top w:val="none" w:sz="0" w:space="0" w:color="auto"/>
                                            <w:left w:val="none" w:sz="0" w:space="0" w:color="auto"/>
                                            <w:bottom w:val="none" w:sz="0" w:space="0" w:color="auto"/>
                                            <w:right w:val="none" w:sz="0" w:space="0" w:color="auto"/>
                                          </w:divBdr>
                                        </w:div>
                                        <w:div w:id="17903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5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32802">
              <w:marLeft w:val="0"/>
              <w:marRight w:val="0"/>
              <w:marTop w:val="0"/>
              <w:marBottom w:val="0"/>
              <w:divBdr>
                <w:top w:val="none" w:sz="0" w:space="0" w:color="auto"/>
                <w:left w:val="none" w:sz="0" w:space="0" w:color="auto"/>
                <w:bottom w:val="none" w:sz="0" w:space="0" w:color="auto"/>
                <w:right w:val="none" w:sz="0" w:space="0" w:color="auto"/>
              </w:divBdr>
              <w:divsChild>
                <w:div w:id="991720236">
                  <w:marLeft w:val="0"/>
                  <w:marRight w:val="0"/>
                  <w:marTop w:val="0"/>
                  <w:marBottom w:val="0"/>
                  <w:divBdr>
                    <w:top w:val="none" w:sz="0" w:space="0" w:color="auto"/>
                    <w:left w:val="none" w:sz="0" w:space="0" w:color="auto"/>
                    <w:bottom w:val="none" w:sz="0" w:space="0" w:color="auto"/>
                    <w:right w:val="none" w:sz="0" w:space="0" w:color="auto"/>
                  </w:divBdr>
                </w:div>
                <w:div w:id="1036736708">
                  <w:marLeft w:val="240"/>
                  <w:marRight w:val="0"/>
                  <w:marTop w:val="0"/>
                  <w:marBottom w:val="0"/>
                  <w:divBdr>
                    <w:top w:val="none" w:sz="0" w:space="0" w:color="auto"/>
                    <w:left w:val="none" w:sz="0" w:space="0" w:color="auto"/>
                    <w:bottom w:val="none" w:sz="0" w:space="0" w:color="auto"/>
                    <w:right w:val="none" w:sz="0" w:space="0" w:color="auto"/>
                  </w:divBdr>
                  <w:divsChild>
                    <w:div w:id="252474975">
                      <w:marLeft w:val="0"/>
                      <w:marRight w:val="0"/>
                      <w:marTop w:val="0"/>
                      <w:marBottom w:val="0"/>
                      <w:divBdr>
                        <w:top w:val="none" w:sz="0" w:space="0" w:color="auto"/>
                        <w:left w:val="none" w:sz="0" w:space="0" w:color="auto"/>
                        <w:bottom w:val="none" w:sz="0" w:space="0" w:color="auto"/>
                        <w:right w:val="none" w:sz="0" w:space="0" w:color="auto"/>
                      </w:divBdr>
                      <w:divsChild>
                        <w:div w:id="87433661">
                          <w:marLeft w:val="0"/>
                          <w:marRight w:val="0"/>
                          <w:marTop w:val="0"/>
                          <w:marBottom w:val="0"/>
                          <w:divBdr>
                            <w:top w:val="none" w:sz="0" w:space="0" w:color="auto"/>
                            <w:left w:val="none" w:sz="0" w:space="0" w:color="auto"/>
                            <w:bottom w:val="none" w:sz="0" w:space="0" w:color="auto"/>
                            <w:right w:val="none" w:sz="0" w:space="0" w:color="auto"/>
                          </w:divBdr>
                        </w:div>
                        <w:div w:id="1017653151">
                          <w:marLeft w:val="240"/>
                          <w:marRight w:val="0"/>
                          <w:marTop w:val="0"/>
                          <w:marBottom w:val="0"/>
                          <w:divBdr>
                            <w:top w:val="none" w:sz="0" w:space="0" w:color="auto"/>
                            <w:left w:val="none" w:sz="0" w:space="0" w:color="auto"/>
                            <w:bottom w:val="none" w:sz="0" w:space="0" w:color="auto"/>
                            <w:right w:val="none" w:sz="0" w:space="0" w:color="auto"/>
                          </w:divBdr>
                          <w:divsChild>
                            <w:div w:id="389697166">
                              <w:marLeft w:val="0"/>
                              <w:marRight w:val="0"/>
                              <w:marTop w:val="0"/>
                              <w:marBottom w:val="0"/>
                              <w:divBdr>
                                <w:top w:val="none" w:sz="0" w:space="0" w:color="auto"/>
                                <w:left w:val="none" w:sz="0" w:space="0" w:color="auto"/>
                                <w:bottom w:val="none" w:sz="0" w:space="0" w:color="auto"/>
                                <w:right w:val="none" w:sz="0" w:space="0" w:color="auto"/>
                              </w:divBdr>
                              <w:divsChild>
                                <w:div w:id="64499047">
                                  <w:marLeft w:val="240"/>
                                  <w:marRight w:val="0"/>
                                  <w:marTop w:val="0"/>
                                  <w:marBottom w:val="0"/>
                                  <w:divBdr>
                                    <w:top w:val="none" w:sz="0" w:space="0" w:color="auto"/>
                                    <w:left w:val="none" w:sz="0" w:space="0" w:color="auto"/>
                                    <w:bottom w:val="none" w:sz="0" w:space="0" w:color="auto"/>
                                    <w:right w:val="none" w:sz="0" w:space="0" w:color="auto"/>
                                  </w:divBdr>
                                  <w:divsChild>
                                    <w:div w:id="1144195666">
                                      <w:marLeft w:val="0"/>
                                      <w:marRight w:val="0"/>
                                      <w:marTop w:val="0"/>
                                      <w:marBottom w:val="0"/>
                                      <w:divBdr>
                                        <w:top w:val="none" w:sz="0" w:space="0" w:color="auto"/>
                                        <w:left w:val="none" w:sz="0" w:space="0" w:color="auto"/>
                                        <w:bottom w:val="none" w:sz="0" w:space="0" w:color="auto"/>
                                        <w:right w:val="none" w:sz="0" w:space="0" w:color="auto"/>
                                      </w:divBdr>
                                      <w:divsChild>
                                        <w:div w:id="79378357">
                                          <w:marLeft w:val="0"/>
                                          <w:marRight w:val="0"/>
                                          <w:marTop w:val="0"/>
                                          <w:marBottom w:val="0"/>
                                          <w:divBdr>
                                            <w:top w:val="none" w:sz="0" w:space="0" w:color="auto"/>
                                            <w:left w:val="none" w:sz="0" w:space="0" w:color="auto"/>
                                            <w:bottom w:val="none" w:sz="0" w:space="0" w:color="auto"/>
                                            <w:right w:val="none" w:sz="0" w:space="0" w:color="auto"/>
                                          </w:divBdr>
                                        </w:div>
                                        <w:div w:id="81609849">
                                          <w:marLeft w:val="240"/>
                                          <w:marRight w:val="0"/>
                                          <w:marTop w:val="0"/>
                                          <w:marBottom w:val="0"/>
                                          <w:divBdr>
                                            <w:top w:val="none" w:sz="0" w:space="0" w:color="auto"/>
                                            <w:left w:val="none" w:sz="0" w:space="0" w:color="auto"/>
                                            <w:bottom w:val="none" w:sz="0" w:space="0" w:color="auto"/>
                                            <w:right w:val="none" w:sz="0" w:space="0" w:color="auto"/>
                                          </w:divBdr>
                                          <w:divsChild>
                                            <w:div w:id="402681737">
                                              <w:marLeft w:val="0"/>
                                              <w:marRight w:val="0"/>
                                              <w:marTop w:val="0"/>
                                              <w:marBottom w:val="0"/>
                                              <w:divBdr>
                                                <w:top w:val="none" w:sz="0" w:space="0" w:color="auto"/>
                                                <w:left w:val="none" w:sz="0" w:space="0" w:color="auto"/>
                                                <w:bottom w:val="none" w:sz="0" w:space="0" w:color="auto"/>
                                                <w:right w:val="none" w:sz="0" w:space="0" w:color="auto"/>
                                              </w:divBdr>
                                            </w:div>
                                          </w:divsChild>
                                        </w:div>
                                        <w:div w:id="7988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3078">
                                  <w:marLeft w:val="0"/>
                                  <w:marRight w:val="0"/>
                                  <w:marTop w:val="0"/>
                                  <w:marBottom w:val="0"/>
                                  <w:divBdr>
                                    <w:top w:val="none" w:sz="0" w:space="0" w:color="auto"/>
                                    <w:left w:val="none" w:sz="0" w:space="0" w:color="auto"/>
                                    <w:bottom w:val="none" w:sz="0" w:space="0" w:color="auto"/>
                                    <w:right w:val="none" w:sz="0" w:space="0" w:color="auto"/>
                                  </w:divBdr>
                                </w:div>
                                <w:div w:id="183036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92497">
                  <w:marLeft w:val="0"/>
                  <w:marRight w:val="0"/>
                  <w:marTop w:val="0"/>
                  <w:marBottom w:val="0"/>
                  <w:divBdr>
                    <w:top w:val="none" w:sz="0" w:space="0" w:color="auto"/>
                    <w:left w:val="none" w:sz="0" w:space="0" w:color="auto"/>
                    <w:bottom w:val="none" w:sz="0" w:space="0" w:color="auto"/>
                    <w:right w:val="none" w:sz="0" w:space="0" w:color="auto"/>
                  </w:divBdr>
                </w:div>
              </w:divsChild>
            </w:div>
            <w:div w:id="600382991">
              <w:marLeft w:val="0"/>
              <w:marRight w:val="0"/>
              <w:marTop w:val="0"/>
              <w:marBottom w:val="0"/>
              <w:divBdr>
                <w:top w:val="none" w:sz="0" w:space="0" w:color="auto"/>
                <w:left w:val="none" w:sz="0" w:space="0" w:color="auto"/>
                <w:bottom w:val="none" w:sz="0" w:space="0" w:color="auto"/>
                <w:right w:val="none" w:sz="0" w:space="0" w:color="auto"/>
              </w:divBdr>
              <w:divsChild>
                <w:div w:id="885222804">
                  <w:marLeft w:val="240"/>
                  <w:marRight w:val="0"/>
                  <w:marTop w:val="0"/>
                  <w:marBottom w:val="0"/>
                  <w:divBdr>
                    <w:top w:val="none" w:sz="0" w:space="0" w:color="auto"/>
                    <w:left w:val="none" w:sz="0" w:space="0" w:color="auto"/>
                    <w:bottom w:val="none" w:sz="0" w:space="0" w:color="auto"/>
                    <w:right w:val="none" w:sz="0" w:space="0" w:color="auto"/>
                  </w:divBdr>
                  <w:divsChild>
                    <w:div w:id="2024671074">
                      <w:marLeft w:val="0"/>
                      <w:marRight w:val="0"/>
                      <w:marTop w:val="0"/>
                      <w:marBottom w:val="0"/>
                      <w:divBdr>
                        <w:top w:val="none" w:sz="0" w:space="0" w:color="auto"/>
                        <w:left w:val="none" w:sz="0" w:space="0" w:color="auto"/>
                        <w:bottom w:val="none" w:sz="0" w:space="0" w:color="auto"/>
                        <w:right w:val="none" w:sz="0" w:space="0" w:color="auto"/>
                      </w:divBdr>
                      <w:divsChild>
                        <w:div w:id="809177799">
                          <w:marLeft w:val="0"/>
                          <w:marRight w:val="0"/>
                          <w:marTop w:val="0"/>
                          <w:marBottom w:val="0"/>
                          <w:divBdr>
                            <w:top w:val="none" w:sz="0" w:space="0" w:color="auto"/>
                            <w:left w:val="none" w:sz="0" w:space="0" w:color="auto"/>
                            <w:bottom w:val="none" w:sz="0" w:space="0" w:color="auto"/>
                            <w:right w:val="none" w:sz="0" w:space="0" w:color="auto"/>
                          </w:divBdr>
                        </w:div>
                        <w:div w:id="1637639640">
                          <w:marLeft w:val="240"/>
                          <w:marRight w:val="0"/>
                          <w:marTop w:val="0"/>
                          <w:marBottom w:val="0"/>
                          <w:divBdr>
                            <w:top w:val="none" w:sz="0" w:space="0" w:color="auto"/>
                            <w:left w:val="none" w:sz="0" w:space="0" w:color="auto"/>
                            <w:bottom w:val="none" w:sz="0" w:space="0" w:color="auto"/>
                            <w:right w:val="none" w:sz="0" w:space="0" w:color="auto"/>
                          </w:divBdr>
                          <w:divsChild>
                            <w:div w:id="298727788">
                              <w:marLeft w:val="0"/>
                              <w:marRight w:val="0"/>
                              <w:marTop w:val="0"/>
                              <w:marBottom w:val="0"/>
                              <w:divBdr>
                                <w:top w:val="none" w:sz="0" w:space="0" w:color="auto"/>
                                <w:left w:val="none" w:sz="0" w:space="0" w:color="auto"/>
                                <w:bottom w:val="none" w:sz="0" w:space="0" w:color="auto"/>
                                <w:right w:val="none" w:sz="0" w:space="0" w:color="auto"/>
                              </w:divBdr>
                              <w:divsChild>
                                <w:div w:id="226384544">
                                  <w:marLeft w:val="240"/>
                                  <w:marRight w:val="0"/>
                                  <w:marTop w:val="0"/>
                                  <w:marBottom w:val="0"/>
                                  <w:divBdr>
                                    <w:top w:val="none" w:sz="0" w:space="0" w:color="auto"/>
                                    <w:left w:val="none" w:sz="0" w:space="0" w:color="auto"/>
                                    <w:bottom w:val="none" w:sz="0" w:space="0" w:color="auto"/>
                                    <w:right w:val="none" w:sz="0" w:space="0" w:color="auto"/>
                                  </w:divBdr>
                                  <w:divsChild>
                                    <w:div w:id="126776171">
                                      <w:marLeft w:val="0"/>
                                      <w:marRight w:val="0"/>
                                      <w:marTop w:val="0"/>
                                      <w:marBottom w:val="0"/>
                                      <w:divBdr>
                                        <w:top w:val="none" w:sz="0" w:space="0" w:color="auto"/>
                                        <w:left w:val="none" w:sz="0" w:space="0" w:color="auto"/>
                                        <w:bottom w:val="none" w:sz="0" w:space="0" w:color="auto"/>
                                        <w:right w:val="none" w:sz="0" w:space="0" w:color="auto"/>
                                      </w:divBdr>
                                      <w:divsChild>
                                        <w:div w:id="678384930">
                                          <w:marLeft w:val="0"/>
                                          <w:marRight w:val="0"/>
                                          <w:marTop w:val="0"/>
                                          <w:marBottom w:val="0"/>
                                          <w:divBdr>
                                            <w:top w:val="none" w:sz="0" w:space="0" w:color="auto"/>
                                            <w:left w:val="none" w:sz="0" w:space="0" w:color="auto"/>
                                            <w:bottom w:val="none" w:sz="0" w:space="0" w:color="auto"/>
                                            <w:right w:val="none" w:sz="0" w:space="0" w:color="auto"/>
                                          </w:divBdr>
                                        </w:div>
                                        <w:div w:id="1628773139">
                                          <w:marLeft w:val="0"/>
                                          <w:marRight w:val="0"/>
                                          <w:marTop w:val="0"/>
                                          <w:marBottom w:val="0"/>
                                          <w:divBdr>
                                            <w:top w:val="none" w:sz="0" w:space="0" w:color="auto"/>
                                            <w:left w:val="none" w:sz="0" w:space="0" w:color="auto"/>
                                            <w:bottom w:val="none" w:sz="0" w:space="0" w:color="auto"/>
                                            <w:right w:val="none" w:sz="0" w:space="0" w:color="auto"/>
                                          </w:divBdr>
                                        </w:div>
                                        <w:div w:id="2084717160">
                                          <w:marLeft w:val="240"/>
                                          <w:marRight w:val="0"/>
                                          <w:marTop w:val="0"/>
                                          <w:marBottom w:val="0"/>
                                          <w:divBdr>
                                            <w:top w:val="none" w:sz="0" w:space="0" w:color="auto"/>
                                            <w:left w:val="none" w:sz="0" w:space="0" w:color="auto"/>
                                            <w:bottom w:val="none" w:sz="0" w:space="0" w:color="auto"/>
                                            <w:right w:val="none" w:sz="0" w:space="0" w:color="auto"/>
                                          </w:divBdr>
                                          <w:divsChild>
                                            <w:div w:id="12287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155220">
                                  <w:marLeft w:val="0"/>
                                  <w:marRight w:val="0"/>
                                  <w:marTop w:val="0"/>
                                  <w:marBottom w:val="0"/>
                                  <w:divBdr>
                                    <w:top w:val="none" w:sz="0" w:space="0" w:color="auto"/>
                                    <w:left w:val="none" w:sz="0" w:space="0" w:color="auto"/>
                                    <w:bottom w:val="none" w:sz="0" w:space="0" w:color="auto"/>
                                    <w:right w:val="none" w:sz="0" w:space="0" w:color="auto"/>
                                  </w:divBdr>
                                </w:div>
                                <w:div w:id="1450782143">
                                  <w:marLeft w:val="0"/>
                                  <w:marRight w:val="0"/>
                                  <w:marTop w:val="0"/>
                                  <w:marBottom w:val="0"/>
                                  <w:divBdr>
                                    <w:top w:val="none" w:sz="0" w:space="0" w:color="auto"/>
                                    <w:left w:val="none" w:sz="0" w:space="0" w:color="auto"/>
                                    <w:bottom w:val="none" w:sz="0" w:space="0" w:color="auto"/>
                                    <w:right w:val="none" w:sz="0" w:space="0" w:color="auto"/>
                                  </w:divBdr>
                                </w:div>
                              </w:divsChild>
                            </w:div>
                            <w:div w:id="1059324603">
                              <w:marLeft w:val="0"/>
                              <w:marRight w:val="0"/>
                              <w:marTop w:val="0"/>
                              <w:marBottom w:val="0"/>
                              <w:divBdr>
                                <w:top w:val="none" w:sz="0" w:space="0" w:color="auto"/>
                                <w:left w:val="none" w:sz="0" w:space="0" w:color="auto"/>
                                <w:bottom w:val="none" w:sz="0" w:space="0" w:color="auto"/>
                                <w:right w:val="none" w:sz="0" w:space="0" w:color="auto"/>
                              </w:divBdr>
                              <w:divsChild>
                                <w:div w:id="488138113">
                                  <w:marLeft w:val="0"/>
                                  <w:marRight w:val="0"/>
                                  <w:marTop w:val="0"/>
                                  <w:marBottom w:val="0"/>
                                  <w:divBdr>
                                    <w:top w:val="none" w:sz="0" w:space="0" w:color="auto"/>
                                    <w:left w:val="none" w:sz="0" w:space="0" w:color="auto"/>
                                    <w:bottom w:val="none" w:sz="0" w:space="0" w:color="auto"/>
                                    <w:right w:val="none" w:sz="0" w:space="0" w:color="auto"/>
                                  </w:divBdr>
                                </w:div>
                                <w:div w:id="783620941">
                                  <w:marLeft w:val="0"/>
                                  <w:marRight w:val="0"/>
                                  <w:marTop w:val="0"/>
                                  <w:marBottom w:val="0"/>
                                  <w:divBdr>
                                    <w:top w:val="none" w:sz="0" w:space="0" w:color="auto"/>
                                    <w:left w:val="none" w:sz="0" w:space="0" w:color="auto"/>
                                    <w:bottom w:val="none" w:sz="0" w:space="0" w:color="auto"/>
                                    <w:right w:val="none" w:sz="0" w:space="0" w:color="auto"/>
                                  </w:divBdr>
                                </w:div>
                                <w:div w:id="1601570704">
                                  <w:marLeft w:val="240"/>
                                  <w:marRight w:val="0"/>
                                  <w:marTop w:val="0"/>
                                  <w:marBottom w:val="0"/>
                                  <w:divBdr>
                                    <w:top w:val="none" w:sz="0" w:space="0" w:color="auto"/>
                                    <w:left w:val="none" w:sz="0" w:space="0" w:color="auto"/>
                                    <w:bottom w:val="none" w:sz="0" w:space="0" w:color="auto"/>
                                    <w:right w:val="none" w:sz="0" w:space="0" w:color="auto"/>
                                  </w:divBdr>
                                  <w:divsChild>
                                    <w:div w:id="132069279">
                                      <w:marLeft w:val="0"/>
                                      <w:marRight w:val="0"/>
                                      <w:marTop w:val="0"/>
                                      <w:marBottom w:val="0"/>
                                      <w:divBdr>
                                        <w:top w:val="none" w:sz="0" w:space="0" w:color="auto"/>
                                        <w:left w:val="none" w:sz="0" w:space="0" w:color="auto"/>
                                        <w:bottom w:val="none" w:sz="0" w:space="0" w:color="auto"/>
                                        <w:right w:val="none" w:sz="0" w:space="0" w:color="auto"/>
                                      </w:divBdr>
                                      <w:divsChild>
                                        <w:div w:id="281235018">
                                          <w:marLeft w:val="240"/>
                                          <w:marRight w:val="0"/>
                                          <w:marTop w:val="0"/>
                                          <w:marBottom w:val="0"/>
                                          <w:divBdr>
                                            <w:top w:val="none" w:sz="0" w:space="0" w:color="auto"/>
                                            <w:left w:val="none" w:sz="0" w:space="0" w:color="auto"/>
                                            <w:bottom w:val="none" w:sz="0" w:space="0" w:color="auto"/>
                                            <w:right w:val="none" w:sz="0" w:space="0" w:color="auto"/>
                                          </w:divBdr>
                                          <w:divsChild>
                                            <w:div w:id="1003318620">
                                              <w:marLeft w:val="0"/>
                                              <w:marRight w:val="0"/>
                                              <w:marTop w:val="0"/>
                                              <w:marBottom w:val="0"/>
                                              <w:divBdr>
                                                <w:top w:val="none" w:sz="0" w:space="0" w:color="auto"/>
                                                <w:left w:val="none" w:sz="0" w:space="0" w:color="auto"/>
                                                <w:bottom w:val="none" w:sz="0" w:space="0" w:color="auto"/>
                                                <w:right w:val="none" w:sz="0" w:space="0" w:color="auto"/>
                                              </w:divBdr>
                                            </w:div>
                                          </w:divsChild>
                                        </w:div>
                                        <w:div w:id="448864752">
                                          <w:marLeft w:val="0"/>
                                          <w:marRight w:val="0"/>
                                          <w:marTop w:val="0"/>
                                          <w:marBottom w:val="0"/>
                                          <w:divBdr>
                                            <w:top w:val="none" w:sz="0" w:space="0" w:color="auto"/>
                                            <w:left w:val="none" w:sz="0" w:space="0" w:color="auto"/>
                                            <w:bottom w:val="none" w:sz="0" w:space="0" w:color="auto"/>
                                            <w:right w:val="none" w:sz="0" w:space="0" w:color="auto"/>
                                          </w:divBdr>
                                        </w:div>
                                        <w:div w:id="19401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2702">
                              <w:marLeft w:val="0"/>
                              <w:marRight w:val="0"/>
                              <w:marTop w:val="0"/>
                              <w:marBottom w:val="0"/>
                              <w:divBdr>
                                <w:top w:val="none" w:sz="0" w:space="0" w:color="auto"/>
                                <w:left w:val="none" w:sz="0" w:space="0" w:color="auto"/>
                                <w:bottom w:val="none" w:sz="0" w:space="0" w:color="auto"/>
                                <w:right w:val="none" w:sz="0" w:space="0" w:color="auto"/>
                              </w:divBdr>
                              <w:divsChild>
                                <w:div w:id="1631595264">
                                  <w:marLeft w:val="0"/>
                                  <w:marRight w:val="0"/>
                                  <w:marTop w:val="0"/>
                                  <w:marBottom w:val="0"/>
                                  <w:divBdr>
                                    <w:top w:val="none" w:sz="0" w:space="0" w:color="auto"/>
                                    <w:left w:val="none" w:sz="0" w:space="0" w:color="auto"/>
                                    <w:bottom w:val="none" w:sz="0" w:space="0" w:color="auto"/>
                                    <w:right w:val="none" w:sz="0" w:space="0" w:color="auto"/>
                                  </w:divBdr>
                                </w:div>
                                <w:div w:id="1890913826">
                                  <w:marLeft w:val="0"/>
                                  <w:marRight w:val="0"/>
                                  <w:marTop w:val="0"/>
                                  <w:marBottom w:val="0"/>
                                  <w:divBdr>
                                    <w:top w:val="none" w:sz="0" w:space="0" w:color="auto"/>
                                    <w:left w:val="none" w:sz="0" w:space="0" w:color="auto"/>
                                    <w:bottom w:val="none" w:sz="0" w:space="0" w:color="auto"/>
                                    <w:right w:val="none" w:sz="0" w:space="0" w:color="auto"/>
                                  </w:divBdr>
                                </w:div>
                                <w:div w:id="1968118722">
                                  <w:marLeft w:val="240"/>
                                  <w:marRight w:val="0"/>
                                  <w:marTop w:val="0"/>
                                  <w:marBottom w:val="0"/>
                                  <w:divBdr>
                                    <w:top w:val="none" w:sz="0" w:space="0" w:color="auto"/>
                                    <w:left w:val="none" w:sz="0" w:space="0" w:color="auto"/>
                                    <w:bottom w:val="none" w:sz="0" w:space="0" w:color="auto"/>
                                    <w:right w:val="none" w:sz="0" w:space="0" w:color="auto"/>
                                  </w:divBdr>
                                  <w:divsChild>
                                    <w:div w:id="581960127">
                                      <w:marLeft w:val="0"/>
                                      <w:marRight w:val="0"/>
                                      <w:marTop w:val="0"/>
                                      <w:marBottom w:val="0"/>
                                      <w:divBdr>
                                        <w:top w:val="none" w:sz="0" w:space="0" w:color="auto"/>
                                        <w:left w:val="none" w:sz="0" w:space="0" w:color="auto"/>
                                        <w:bottom w:val="none" w:sz="0" w:space="0" w:color="auto"/>
                                        <w:right w:val="none" w:sz="0" w:space="0" w:color="auto"/>
                                      </w:divBdr>
                                      <w:divsChild>
                                        <w:div w:id="950238137">
                                          <w:marLeft w:val="0"/>
                                          <w:marRight w:val="0"/>
                                          <w:marTop w:val="0"/>
                                          <w:marBottom w:val="0"/>
                                          <w:divBdr>
                                            <w:top w:val="none" w:sz="0" w:space="0" w:color="auto"/>
                                            <w:left w:val="none" w:sz="0" w:space="0" w:color="auto"/>
                                            <w:bottom w:val="none" w:sz="0" w:space="0" w:color="auto"/>
                                            <w:right w:val="none" w:sz="0" w:space="0" w:color="auto"/>
                                          </w:divBdr>
                                        </w:div>
                                        <w:div w:id="1223635735">
                                          <w:marLeft w:val="0"/>
                                          <w:marRight w:val="0"/>
                                          <w:marTop w:val="0"/>
                                          <w:marBottom w:val="0"/>
                                          <w:divBdr>
                                            <w:top w:val="none" w:sz="0" w:space="0" w:color="auto"/>
                                            <w:left w:val="none" w:sz="0" w:space="0" w:color="auto"/>
                                            <w:bottom w:val="none" w:sz="0" w:space="0" w:color="auto"/>
                                            <w:right w:val="none" w:sz="0" w:space="0" w:color="auto"/>
                                          </w:divBdr>
                                        </w:div>
                                        <w:div w:id="1967345061">
                                          <w:marLeft w:val="240"/>
                                          <w:marRight w:val="0"/>
                                          <w:marTop w:val="0"/>
                                          <w:marBottom w:val="0"/>
                                          <w:divBdr>
                                            <w:top w:val="none" w:sz="0" w:space="0" w:color="auto"/>
                                            <w:left w:val="none" w:sz="0" w:space="0" w:color="auto"/>
                                            <w:bottom w:val="none" w:sz="0" w:space="0" w:color="auto"/>
                                            <w:right w:val="none" w:sz="0" w:space="0" w:color="auto"/>
                                          </w:divBdr>
                                          <w:divsChild>
                                            <w:div w:id="11865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51283">
                  <w:marLeft w:val="0"/>
                  <w:marRight w:val="0"/>
                  <w:marTop w:val="0"/>
                  <w:marBottom w:val="0"/>
                  <w:divBdr>
                    <w:top w:val="none" w:sz="0" w:space="0" w:color="auto"/>
                    <w:left w:val="none" w:sz="0" w:space="0" w:color="auto"/>
                    <w:bottom w:val="none" w:sz="0" w:space="0" w:color="auto"/>
                    <w:right w:val="none" w:sz="0" w:space="0" w:color="auto"/>
                  </w:divBdr>
                </w:div>
                <w:div w:id="2129425576">
                  <w:marLeft w:val="0"/>
                  <w:marRight w:val="0"/>
                  <w:marTop w:val="0"/>
                  <w:marBottom w:val="0"/>
                  <w:divBdr>
                    <w:top w:val="none" w:sz="0" w:space="0" w:color="auto"/>
                    <w:left w:val="none" w:sz="0" w:space="0" w:color="auto"/>
                    <w:bottom w:val="none" w:sz="0" w:space="0" w:color="auto"/>
                    <w:right w:val="none" w:sz="0" w:space="0" w:color="auto"/>
                  </w:divBdr>
                </w:div>
              </w:divsChild>
            </w:div>
            <w:div w:id="777944409">
              <w:marLeft w:val="0"/>
              <w:marRight w:val="0"/>
              <w:marTop w:val="0"/>
              <w:marBottom w:val="0"/>
              <w:divBdr>
                <w:top w:val="none" w:sz="0" w:space="0" w:color="auto"/>
                <w:left w:val="none" w:sz="0" w:space="0" w:color="auto"/>
                <w:bottom w:val="none" w:sz="0" w:space="0" w:color="auto"/>
                <w:right w:val="none" w:sz="0" w:space="0" w:color="auto"/>
              </w:divBdr>
              <w:divsChild>
                <w:div w:id="359866359">
                  <w:marLeft w:val="240"/>
                  <w:marRight w:val="0"/>
                  <w:marTop w:val="0"/>
                  <w:marBottom w:val="0"/>
                  <w:divBdr>
                    <w:top w:val="none" w:sz="0" w:space="0" w:color="auto"/>
                    <w:left w:val="none" w:sz="0" w:space="0" w:color="auto"/>
                    <w:bottom w:val="none" w:sz="0" w:space="0" w:color="auto"/>
                    <w:right w:val="none" w:sz="0" w:space="0" w:color="auto"/>
                  </w:divBdr>
                  <w:divsChild>
                    <w:div w:id="247544586">
                      <w:marLeft w:val="0"/>
                      <w:marRight w:val="0"/>
                      <w:marTop w:val="0"/>
                      <w:marBottom w:val="0"/>
                      <w:divBdr>
                        <w:top w:val="none" w:sz="0" w:space="0" w:color="auto"/>
                        <w:left w:val="none" w:sz="0" w:space="0" w:color="auto"/>
                        <w:bottom w:val="none" w:sz="0" w:space="0" w:color="auto"/>
                        <w:right w:val="none" w:sz="0" w:space="0" w:color="auto"/>
                      </w:divBdr>
                      <w:divsChild>
                        <w:div w:id="513689722">
                          <w:marLeft w:val="0"/>
                          <w:marRight w:val="0"/>
                          <w:marTop w:val="0"/>
                          <w:marBottom w:val="0"/>
                          <w:divBdr>
                            <w:top w:val="none" w:sz="0" w:space="0" w:color="auto"/>
                            <w:left w:val="none" w:sz="0" w:space="0" w:color="auto"/>
                            <w:bottom w:val="none" w:sz="0" w:space="0" w:color="auto"/>
                            <w:right w:val="none" w:sz="0" w:space="0" w:color="auto"/>
                          </w:divBdr>
                        </w:div>
                        <w:div w:id="1551187861">
                          <w:marLeft w:val="0"/>
                          <w:marRight w:val="0"/>
                          <w:marTop w:val="0"/>
                          <w:marBottom w:val="0"/>
                          <w:divBdr>
                            <w:top w:val="none" w:sz="0" w:space="0" w:color="auto"/>
                            <w:left w:val="none" w:sz="0" w:space="0" w:color="auto"/>
                            <w:bottom w:val="none" w:sz="0" w:space="0" w:color="auto"/>
                            <w:right w:val="none" w:sz="0" w:space="0" w:color="auto"/>
                          </w:divBdr>
                        </w:div>
                        <w:div w:id="1661228385">
                          <w:marLeft w:val="240"/>
                          <w:marRight w:val="0"/>
                          <w:marTop w:val="0"/>
                          <w:marBottom w:val="0"/>
                          <w:divBdr>
                            <w:top w:val="none" w:sz="0" w:space="0" w:color="auto"/>
                            <w:left w:val="none" w:sz="0" w:space="0" w:color="auto"/>
                            <w:bottom w:val="none" w:sz="0" w:space="0" w:color="auto"/>
                            <w:right w:val="none" w:sz="0" w:space="0" w:color="auto"/>
                          </w:divBdr>
                          <w:divsChild>
                            <w:div w:id="142136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286738">
                  <w:marLeft w:val="0"/>
                  <w:marRight w:val="0"/>
                  <w:marTop w:val="0"/>
                  <w:marBottom w:val="0"/>
                  <w:divBdr>
                    <w:top w:val="none" w:sz="0" w:space="0" w:color="auto"/>
                    <w:left w:val="none" w:sz="0" w:space="0" w:color="auto"/>
                    <w:bottom w:val="none" w:sz="0" w:space="0" w:color="auto"/>
                    <w:right w:val="none" w:sz="0" w:space="0" w:color="auto"/>
                  </w:divBdr>
                </w:div>
                <w:div w:id="1388988806">
                  <w:marLeft w:val="0"/>
                  <w:marRight w:val="0"/>
                  <w:marTop w:val="0"/>
                  <w:marBottom w:val="0"/>
                  <w:divBdr>
                    <w:top w:val="none" w:sz="0" w:space="0" w:color="auto"/>
                    <w:left w:val="none" w:sz="0" w:space="0" w:color="auto"/>
                    <w:bottom w:val="none" w:sz="0" w:space="0" w:color="auto"/>
                    <w:right w:val="none" w:sz="0" w:space="0" w:color="auto"/>
                  </w:divBdr>
                </w:div>
              </w:divsChild>
            </w:div>
            <w:div w:id="851186320">
              <w:marLeft w:val="0"/>
              <w:marRight w:val="0"/>
              <w:marTop w:val="0"/>
              <w:marBottom w:val="0"/>
              <w:divBdr>
                <w:top w:val="none" w:sz="0" w:space="0" w:color="auto"/>
                <w:left w:val="none" w:sz="0" w:space="0" w:color="auto"/>
                <w:bottom w:val="none" w:sz="0" w:space="0" w:color="auto"/>
                <w:right w:val="none" w:sz="0" w:space="0" w:color="auto"/>
              </w:divBdr>
              <w:divsChild>
                <w:div w:id="228925969">
                  <w:marLeft w:val="0"/>
                  <w:marRight w:val="0"/>
                  <w:marTop w:val="0"/>
                  <w:marBottom w:val="0"/>
                  <w:divBdr>
                    <w:top w:val="none" w:sz="0" w:space="0" w:color="auto"/>
                    <w:left w:val="none" w:sz="0" w:space="0" w:color="auto"/>
                    <w:bottom w:val="none" w:sz="0" w:space="0" w:color="auto"/>
                    <w:right w:val="none" w:sz="0" w:space="0" w:color="auto"/>
                  </w:divBdr>
                </w:div>
                <w:div w:id="688800215">
                  <w:marLeft w:val="240"/>
                  <w:marRight w:val="0"/>
                  <w:marTop w:val="0"/>
                  <w:marBottom w:val="0"/>
                  <w:divBdr>
                    <w:top w:val="none" w:sz="0" w:space="0" w:color="auto"/>
                    <w:left w:val="none" w:sz="0" w:space="0" w:color="auto"/>
                    <w:bottom w:val="none" w:sz="0" w:space="0" w:color="auto"/>
                    <w:right w:val="none" w:sz="0" w:space="0" w:color="auto"/>
                  </w:divBdr>
                  <w:divsChild>
                    <w:div w:id="668756995">
                      <w:marLeft w:val="0"/>
                      <w:marRight w:val="0"/>
                      <w:marTop w:val="0"/>
                      <w:marBottom w:val="0"/>
                      <w:divBdr>
                        <w:top w:val="none" w:sz="0" w:space="0" w:color="auto"/>
                        <w:left w:val="none" w:sz="0" w:space="0" w:color="auto"/>
                        <w:bottom w:val="none" w:sz="0" w:space="0" w:color="auto"/>
                        <w:right w:val="none" w:sz="0" w:space="0" w:color="auto"/>
                      </w:divBdr>
                      <w:divsChild>
                        <w:div w:id="242833325">
                          <w:marLeft w:val="0"/>
                          <w:marRight w:val="0"/>
                          <w:marTop w:val="0"/>
                          <w:marBottom w:val="0"/>
                          <w:divBdr>
                            <w:top w:val="none" w:sz="0" w:space="0" w:color="auto"/>
                            <w:left w:val="none" w:sz="0" w:space="0" w:color="auto"/>
                            <w:bottom w:val="none" w:sz="0" w:space="0" w:color="auto"/>
                            <w:right w:val="none" w:sz="0" w:space="0" w:color="auto"/>
                          </w:divBdr>
                        </w:div>
                        <w:div w:id="1773623517">
                          <w:marLeft w:val="0"/>
                          <w:marRight w:val="0"/>
                          <w:marTop w:val="0"/>
                          <w:marBottom w:val="0"/>
                          <w:divBdr>
                            <w:top w:val="none" w:sz="0" w:space="0" w:color="auto"/>
                            <w:left w:val="none" w:sz="0" w:space="0" w:color="auto"/>
                            <w:bottom w:val="none" w:sz="0" w:space="0" w:color="auto"/>
                            <w:right w:val="none" w:sz="0" w:space="0" w:color="auto"/>
                          </w:divBdr>
                        </w:div>
                        <w:div w:id="1781148191">
                          <w:marLeft w:val="240"/>
                          <w:marRight w:val="0"/>
                          <w:marTop w:val="0"/>
                          <w:marBottom w:val="0"/>
                          <w:divBdr>
                            <w:top w:val="none" w:sz="0" w:space="0" w:color="auto"/>
                            <w:left w:val="none" w:sz="0" w:space="0" w:color="auto"/>
                            <w:bottom w:val="none" w:sz="0" w:space="0" w:color="auto"/>
                            <w:right w:val="none" w:sz="0" w:space="0" w:color="auto"/>
                          </w:divBdr>
                          <w:divsChild>
                            <w:div w:id="7531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26123">
                      <w:marLeft w:val="0"/>
                      <w:marRight w:val="0"/>
                      <w:marTop w:val="0"/>
                      <w:marBottom w:val="0"/>
                      <w:divBdr>
                        <w:top w:val="none" w:sz="0" w:space="0" w:color="auto"/>
                        <w:left w:val="none" w:sz="0" w:space="0" w:color="auto"/>
                        <w:bottom w:val="none" w:sz="0" w:space="0" w:color="auto"/>
                        <w:right w:val="none" w:sz="0" w:space="0" w:color="auto"/>
                      </w:divBdr>
                    </w:div>
                  </w:divsChild>
                </w:div>
                <w:div w:id="1947730075">
                  <w:marLeft w:val="0"/>
                  <w:marRight w:val="0"/>
                  <w:marTop w:val="0"/>
                  <w:marBottom w:val="0"/>
                  <w:divBdr>
                    <w:top w:val="none" w:sz="0" w:space="0" w:color="auto"/>
                    <w:left w:val="none" w:sz="0" w:space="0" w:color="auto"/>
                    <w:bottom w:val="none" w:sz="0" w:space="0" w:color="auto"/>
                    <w:right w:val="none" w:sz="0" w:space="0" w:color="auto"/>
                  </w:divBdr>
                </w:div>
              </w:divsChild>
            </w:div>
            <w:div w:id="892541227">
              <w:marLeft w:val="0"/>
              <w:marRight w:val="0"/>
              <w:marTop w:val="0"/>
              <w:marBottom w:val="0"/>
              <w:divBdr>
                <w:top w:val="none" w:sz="0" w:space="0" w:color="auto"/>
                <w:left w:val="none" w:sz="0" w:space="0" w:color="auto"/>
                <w:bottom w:val="none" w:sz="0" w:space="0" w:color="auto"/>
                <w:right w:val="none" w:sz="0" w:space="0" w:color="auto"/>
              </w:divBdr>
              <w:divsChild>
                <w:div w:id="776366072">
                  <w:marLeft w:val="0"/>
                  <w:marRight w:val="0"/>
                  <w:marTop w:val="0"/>
                  <w:marBottom w:val="0"/>
                  <w:divBdr>
                    <w:top w:val="none" w:sz="0" w:space="0" w:color="auto"/>
                    <w:left w:val="none" w:sz="0" w:space="0" w:color="auto"/>
                    <w:bottom w:val="none" w:sz="0" w:space="0" w:color="auto"/>
                    <w:right w:val="none" w:sz="0" w:space="0" w:color="auto"/>
                  </w:divBdr>
                </w:div>
                <w:div w:id="1020931723">
                  <w:marLeft w:val="0"/>
                  <w:marRight w:val="0"/>
                  <w:marTop w:val="0"/>
                  <w:marBottom w:val="0"/>
                  <w:divBdr>
                    <w:top w:val="none" w:sz="0" w:space="0" w:color="auto"/>
                    <w:left w:val="none" w:sz="0" w:space="0" w:color="auto"/>
                    <w:bottom w:val="none" w:sz="0" w:space="0" w:color="auto"/>
                    <w:right w:val="none" w:sz="0" w:space="0" w:color="auto"/>
                  </w:divBdr>
                </w:div>
                <w:div w:id="1530489337">
                  <w:marLeft w:val="240"/>
                  <w:marRight w:val="0"/>
                  <w:marTop w:val="0"/>
                  <w:marBottom w:val="0"/>
                  <w:divBdr>
                    <w:top w:val="none" w:sz="0" w:space="0" w:color="auto"/>
                    <w:left w:val="none" w:sz="0" w:space="0" w:color="auto"/>
                    <w:bottom w:val="none" w:sz="0" w:space="0" w:color="auto"/>
                    <w:right w:val="none" w:sz="0" w:space="0" w:color="auto"/>
                  </w:divBdr>
                  <w:divsChild>
                    <w:div w:id="1145125988">
                      <w:marLeft w:val="0"/>
                      <w:marRight w:val="0"/>
                      <w:marTop w:val="0"/>
                      <w:marBottom w:val="0"/>
                      <w:divBdr>
                        <w:top w:val="none" w:sz="0" w:space="0" w:color="auto"/>
                        <w:left w:val="none" w:sz="0" w:space="0" w:color="auto"/>
                        <w:bottom w:val="none" w:sz="0" w:space="0" w:color="auto"/>
                        <w:right w:val="none" w:sz="0" w:space="0" w:color="auto"/>
                      </w:divBdr>
                      <w:divsChild>
                        <w:div w:id="130287972">
                          <w:marLeft w:val="0"/>
                          <w:marRight w:val="0"/>
                          <w:marTop w:val="0"/>
                          <w:marBottom w:val="0"/>
                          <w:divBdr>
                            <w:top w:val="none" w:sz="0" w:space="0" w:color="auto"/>
                            <w:left w:val="none" w:sz="0" w:space="0" w:color="auto"/>
                            <w:bottom w:val="none" w:sz="0" w:space="0" w:color="auto"/>
                            <w:right w:val="none" w:sz="0" w:space="0" w:color="auto"/>
                          </w:divBdr>
                        </w:div>
                        <w:div w:id="525949326">
                          <w:marLeft w:val="0"/>
                          <w:marRight w:val="0"/>
                          <w:marTop w:val="0"/>
                          <w:marBottom w:val="0"/>
                          <w:divBdr>
                            <w:top w:val="none" w:sz="0" w:space="0" w:color="auto"/>
                            <w:left w:val="none" w:sz="0" w:space="0" w:color="auto"/>
                            <w:bottom w:val="none" w:sz="0" w:space="0" w:color="auto"/>
                            <w:right w:val="none" w:sz="0" w:space="0" w:color="auto"/>
                          </w:divBdr>
                        </w:div>
                        <w:div w:id="2035378033">
                          <w:marLeft w:val="240"/>
                          <w:marRight w:val="0"/>
                          <w:marTop w:val="0"/>
                          <w:marBottom w:val="0"/>
                          <w:divBdr>
                            <w:top w:val="none" w:sz="0" w:space="0" w:color="auto"/>
                            <w:left w:val="none" w:sz="0" w:space="0" w:color="auto"/>
                            <w:bottom w:val="none" w:sz="0" w:space="0" w:color="auto"/>
                            <w:right w:val="none" w:sz="0" w:space="0" w:color="auto"/>
                          </w:divBdr>
                          <w:divsChild>
                            <w:div w:id="75321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8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16928">
              <w:marLeft w:val="0"/>
              <w:marRight w:val="0"/>
              <w:marTop w:val="0"/>
              <w:marBottom w:val="0"/>
              <w:divBdr>
                <w:top w:val="none" w:sz="0" w:space="0" w:color="auto"/>
                <w:left w:val="none" w:sz="0" w:space="0" w:color="auto"/>
                <w:bottom w:val="none" w:sz="0" w:space="0" w:color="auto"/>
                <w:right w:val="none" w:sz="0" w:space="0" w:color="auto"/>
              </w:divBdr>
              <w:divsChild>
                <w:div w:id="142167231">
                  <w:marLeft w:val="0"/>
                  <w:marRight w:val="0"/>
                  <w:marTop w:val="0"/>
                  <w:marBottom w:val="0"/>
                  <w:divBdr>
                    <w:top w:val="none" w:sz="0" w:space="0" w:color="auto"/>
                    <w:left w:val="none" w:sz="0" w:space="0" w:color="auto"/>
                    <w:bottom w:val="none" w:sz="0" w:space="0" w:color="auto"/>
                    <w:right w:val="none" w:sz="0" w:space="0" w:color="auto"/>
                  </w:divBdr>
                </w:div>
                <w:div w:id="782303763">
                  <w:marLeft w:val="240"/>
                  <w:marRight w:val="0"/>
                  <w:marTop w:val="0"/>
                  <w:marBottom w:val="0"/>
                  <w:divBdr>
                    <w:top w:val="none" w:sz="0" w:space="0" w:color="auto"/>
                    <w:left w:val="none" w:sz="0" w:space="0" w:color="auto"/>
                    <w:bottom w:val="none" w:sz="0" w:space="0" w:color="auto"/>
                    <w:right w:val="none" w:sz="0" w:space="0" w:color="auto"/>
                  </w:divBdr>
                  <w:divsChild>
                    <w:div w:id="306133824">
                      <w:marLeft w:val="0"/>
                      <w:marRight w:val="0"/>
                      <w:marTop w:val="0"/>
                      <w:marBottom w:val="0"/>
                      <w:divBdr>
                        <w:top w:val="none" w:sz="0" w:space="0" w:color="auto"/>
                        <w:left w:val="none" w:sz="0" w:space="0" w:color="auto"/>
                        <w:bottom w:val="none" w:sz="0" w:space="0" w:color="auto"/>
                        <w:right w:val="none" w:sz="0" w:space="0" w:color="auto"/>
                      </w:divBdr>
                      <w:divsChild>
                        <w:div w:id="1301839353">
                          <w:marLeft w:val="240"/>
                          <w:marRight w:val="0"/>
                          <w:marTop w:val="0"/>
                          <w:marBottom w:val="0"/>
                          <w:divBdr>
                            <w:top w:val="none" w:sz="0" w:space="0" w:color="auto"/>
                            <w:left w:val="none" w:sz="0" w:space="0" w:color="auto"/>
                            <w:bottom w:val="none" w:sz="0" w:space="0" w:color="auto"/>
                            <w:right w:val="none" w:sz="0" w:space="0" w:color="auto"/>
                          </w:divBdr>
                          <w:divsChild>
                            <w:div w:id="1668509209">
                              <w:marLeft w:val="0"/>
                              <w:marRight w:val="0"/>
                              <w:marTop w:val="0"/>
                              <w:marBottom w:val="0"/>
                              <w:divBdr>
                                <w:top w:val="none" w:sz="0" w:space="0" w:color="auto"/>
                                <w:left w:val="none" w:sz="0" w:space="0" w:color="auto"/>
                                <w:bottom w:val="none" w:sz="0" w:space="0" w:color="auto"/>
                                <w:right w:val="none" w:sz="0" w:space="0" w:color="auto"/>
                              </w:divBdr>
                            </w:div>
                          </w:divsChild>
                        </w:div>
                        <w:div w:id="1867474902">
                          <w:marLeft w:val="0"/>
                          <w:marRight w:val="0"/>
                          <w:marTop w:val="0"/>
                          <w:marBottom w:val="0"/>
                          <w:divBdr>
                            <w:top w:val="none" w:sz="0" w:space="0" w:color="auto"/>
                            <w:left w:val="none" w:sz="0" w:space="0" w:color="auto"/>
                            <w:bottom w:val="none" w:sz="0" w:space="0" w:color="auto"/>
                            <w:right w:val="none" w:sz="0" w:space="0" w:color="auto"/>
                          </w:divBdr>
                        </w:div>
                        <w:div w:id="193628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8204">
                  <w:marLeft w:val="0"/>
                  <w:marRight w:val="0"/>
                  <w:marTop w:val="0"/>
                  <w:marBottom w:val="0"/>
                  <w:divBdr>
                    <w:top w:val="none" w:sz="0" w:space="0" w:color="auto"/>
                    <w:left w:val="none" w:sz="0" w:space="0" w:color="auto"/>
                    <w:bottom w:val="none" w:sz="0" w:space="0" w:color="auto"/>
                    <w:right w:val="none" w:sz="0" w:space="0" w:color="auto"/>
                  </w:divBdr>
                </w:div>
              </w:divsChild>
            </w:div>
            <w:div w:id="1362439138">
              <w:marLeft w:val="0"/>
              <w:marRight w:val="0"/>
              <w:marTop w:val="0"/>
              <w:marBottom w:val="0"/>
              <w:divBdr>
                <w:top w:val="none" w:sz="0" w:space="0" w:color="auto"/>
                <w:left w:val="none" w:sz="0" w:space="0" w:color="auto"/>
                <w:bottom w:val="none" w:sz="0" w:space="0" w:color="auto"/>
                <w:right w:val="none" w:sz="0" w:space="0" w:color="auto"/>
              </w:divBdr>
              <w:divsChild>
                <w:div w:id="1484813179">
                  <w:marLeft w:val="0"/>
                  <w:marRight w:val="0"/>
                  <w:marTop w:val="0"/>
                  <w:marBottom w:val="0"/>
                  <w:divBdr>
                    <w:top w:val="none" w:sz="0" w:space="0" w:color="auto"/>
                    <w:left w:val="none" w:sz="0" w:space="0" w:color="auto"/>
                    <w:bottom w:val="none" w:sz="0" w:space="0" w:color="auto"/>
                    <w:right w:val="none" w:sz="0" w:space="0" w:color="auto"/>
                  </w:divBdr>
                </w:div>
                <w:div w:id="1876694698">
                  <w:marLeft w:val="240"/>
                  <w:marRight w:val="0"/>
                  <w:marTop w:val="0"/>
                  <w:marBottom w:val="0"/>
                  <w:divBdr>
                    <w:top w:val="none" w:sz="0" w:space="0" w:color="auto"/>
                    <w:left w:val="none" w:sz="0" w:space="0" w:color="auto"/>
                    <w:bottom w:val="none" w:sz="0" w:space="0" w:color="auto"/>
                    <w:right w:val="none" w:sz="0" w:space="0" w:color="auto"/>
                  </w:divBdr>
                  <w:divsChild>
                    <w:div w:id="1769545369">
                      <w:marLeft w:val="0"/>
                      <w:marRight w:val="0"/>
                      <w:marTop w:val="0"/>
                      <w:marBottom w:val="0"/>
                      <w:divBdr>
                        <w:top w:val="none" w:sz="0" w:space="0" w:color="auto"/>
                        <w:left w:val="none" w:sz="0" w:space="0" w:color="auto"/>
                        <w:bottom w:val="none" w:sz="0" w:space="0" w:color="auto"/>
                        <w:right w:val="none" w:sz="0" w:space="0" w:color="auto"/>
                      </w:divBdr>
                      <w:divsChild>
                        <w:div w:id="673532439">
                          <w:marLeft w:val="240"/>
                          <w:marRight w:val="0"/>
                          <w:marTop w:val="0"/>
                          <w:marBottom w:val="0"/>
                          <w:divBdr>
                            <w:top w:val="none" w:sz="0" w:space="0" w:color="auto"/>
                            <w:left w:val="none" w:sz="0" w:space="0" w:color="auto"/>
                            <w:bottom w:val="none" w:sz="0" w:space="0" w:color="auto"/>
                            <w:right w:val="none" w:sz="0" w:space="0" w:color="auto"/>
                          </w:divBdr>
                          <w:divsChild>
                            <w:div w:id="873464306">
                              <w:marLeft w:val="0"/>
                              <w:marRight w:val="0"/>
                              <w:marTop w:val="0"/>
                              <w:marBottom w:val="0"/>
                              <w:divBdr>
                                <w:top w:val="none" w:sz="0" w:space="0" w:color="auto"/>
                                <w:left w:val="none" w:sz="0" w:space="0" w:color="auto"/>
                                <w:bottom w:val="none" w:sz="0" w:space="0" w:color="auto"/>
                                <w:right w:val="none" w:sz="0" w:space="0" w:color="auto"/>
                              </w:divBdr>
                            </w:div>
                          </w:divsChild>
                        </w:div>
                        <w:div w:id="1433168087">
                          <w:marLeft w:val="0"/>
                          <w:marRight w:val="0"/>
                          <w:marTop w:val="0"/>
                          <w:marBottom w:val="0"/>
                          <w:divBdr>
                            <w:top w:val="none" w:sz="0" w:space="0" w:color="auto"/>
                            <w:left w:val="none" w:sz="0" w:space="0" w:color="auto"/>
                            <w:bottom w:val="none" w:sz="0" w:space="0" w:color="auto"/>
                            <w:right w:val="none" w:sz="0" w:space="0" w:color="auto"/>
                          </w:divBdr>
                        </w:div>
                        <w:div w:id="183456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65513">
                  <w:marLeft w:val="0"/>
                  <w:marRight w:val="0"/>
                  <w:marTop w:val="0"/>
                  <w:marBottom w:val="0"/>
                  <w:divBdr>
                    <w:top w:val="none" w:sz="0" w:space="0" w:color="auto"/>
                    <w:left w:val="none" w:sz="0" w:space="0" w:color="auto"/>
                    <w:bottom w:val="none" w:sz="0" w:space="0" w:color="auto"/>
                    <w:right w:val="none" w:sz="0" w:space="0" w:color="auto"/>
                  </w:divBdr>
                </w:div>
              </w:divsChild>
            </w:div>
            <w:div w:id="1381974063">
              <w:marLeft w:val="0"/>
              <w:marRight w:val="0"/>
              <w:marTop w:val="0"/>
              <w:marBottom w:val="0"/>
              <w:divBdr>
                <w:top w:val="none" w:sz="0" w:space="0" w:color="auto"/>
                <w:left w:val="none" w:sz="0" w:space="0" w:color="auto"/>
                <w:bottom w:val="none" w:sz="0" w:space="0" w:color="auto"/>
                <w:right w:val="none" w:sz="0" w:space="0" w:color="auto"/>
              </w:divBdr>
              <w:divsChild>
                <w:div w:id="61413709">
                  <w:marLeft w:val="240"/>
                  <w:marRight w:val="0"/>
                  <w:marTop w:val="0"/>
                  <w:marBottom w:val="0"/>
                  <w:divBdr>
                    <w:top w:val="none" w:sz="0" w:space="0" w:color="auto"/>
                    <w:left w:val="none" w:sz="0" w:space="0" w:color="auto"/>
                    <w:bottom w:val="none" w:sz="0" w:space="0" w:color="auto"/>
                    <w:right w:val="none" w:sz="0" w:space="0" w:color="auto"/>
                  </w:divBdr>
                  <w:divsChild>
                    <w:div w:id="252857399">
                      <w:marLeft w:val="0"/>
                      <w:marRight w:val="0"/>
                      <w:marTop w:val="0"/>
                      <w:marBottom w:val="0"/>
                      <w:divBdr>
                        <w:top w:val="none" w:sz="0" w:space="0" w:color="auto"/>
                        <w:left w:val="none" w:sz="0" w:space="0" w:color="auto"/>
                        <w:bottom w:val="none" w:sz="0" w:space="0" w:color="auto"/>
                        <w:right w:val="none" w:sz="0" w:space="0" w:color="auto"/>
                      </w:divBdr>
                    </w:div>
                    <w:div w:id="526647618">
                      <w:marLeft w:val="0"/>
                      <w:marRight w:val="0"/>
                      <w:marTop w:val="0"/>
                      <w:marBottom w:val="0"/>
                      <w:divBdr>
                        <w:top w:val="none" w:sz="0" w:space="0" w:color="auto"/>
                        <w:left w:val="none" w:sz="0" w:space="0" w:color="auto"/>
                        <w:bottom w:val="none" w:sz="0" w:space="0" w:color="auto"/>
                        <w:right w:val="none" w:sz="0" w:space="0" w:color="auto"/>
                      </w:divBdr>
                      <w:divsChild>
                        <w:div w:id="1097141640">
                          <w:marLeft w:val="0"/>
                          <w:marRight w:val="0"/>
                          <w:marTop w:val="0"/>
                          <w:marBottom w:val="0"/>
                          <w:divBdr>
                            <w:top w:val="none" w:sz="0" w:space="0" w:color="auto"/>
                            <w:left w:val="none" w:sz="0" w:space="0" w:color="auto"/>
                            <w:bottom w:val="none" w:sz="0" w:space="0" w:color="auto"/>
                            <w:right w:val="none" w:sz="0" w:space="0" w:color="auto"/>
                          </w:divBdr>
                        </w:div>
                        <w:div w:id="1258179089">
                          <w:marLeft w:val="0"/>
                          <w:marRight w:val="0"/>
                          <w:marTop w:val="0"/>
                          <w:marBottom w:val="0"/>
                          <w:divBdr>
                            <w:top w:val="none" w:sz="0" w:space="0" w:color="auto"/>
                            <w:left w:val="none" w:sz="0" w:space="0" w:color="auto"/>
                            <w:bottom w:val="none" w:sz="0" w:space="0" w:color="auto"/>
                            <w:right w:val="none" w:sz="0" w:space="0" w:color="auto"/>
                          </w:divBdr>
                        </w:div>
                        <w:div w:id="2080980548">
                          <w:marLeft w:val="240"/>
                          <w:marRight w:val="0"/>
                          <w:marTop w:val="0"/>
                          <w:marBottom w:val="0"/>
                          <w:divBdr>
                            <w:top w:val="none" w:sz="0" w:space="0" w:color="auto"/>
                            <w:left w:val="none" w:sz="0" w:space="0" w:color="auto"/>
                            <w:bottom w:val="none" w:sz="0" w:space="0" w:color="auto"/>
                            <w:right w:val="none" w:sz="0" w:space="0" w:color="auto"/>
                          </w:divBdr>
                          <w:divsChild>
                            <w:div w:id="147982695">
                              <w:marLeft w:val="0"/>
                              <w:marRight w:val="0"/>
                              <w:marTop w:val="0"/>
                              <w:marBottom w:val="0"/>
                              <w:divBdr>
                                <w:top w:val="none" w:sz="0" w:space="0" w:color="auto"/>
                                <w:left w:val="none" w:sz="0" w:space="0" w:color="auto"/>
                                <w:bottom w:val="none" w:sz="0" w:space="0" w:color="auto"/>
                                <w:right w:val="none" w:sz="0" w:space="0" w:color="auto"/>
                              </w:divBdr>
                            </w:div>
                            <w:div w:id="346369632">
                              <w:marLeft w:val="0"/>
                              <w:marRight w:val="0"/>
                              <w:marTop w:val="0"/>
                              <w:marBottom w:val="0"/>
                              <w:divBdr>
                                <w:top w:val="none" w:sz="0" w:space="0" w:color="auto"/>
                                <w:left w:val="none" w:sz="0" w:space="0" w:color="auto"/>
                                <w:bottom w:val="none" w:sz="0" w:space="0" w:color="auto"/>
                                <w:right w:val="none" w:sz="0" w:space="0" w:color="auto"/>
                              </w:divBdr>
                            </w:div>
                            <w:div w:id="430707972">
                              <w:marLeft w:val="0"/>
                              <w:marRight w:val="0"/>
                              <w:marTop w:val="0"/>
                              <w:marBottom w:val="0"/>
                              <w:divBdr>
                                <w:top w:val="none" w:sz="0" w:space="0" w:color="auto"/>
                                <w:left w:val="none" w:sz="0" w:space="0" w:color="auto"/>
                                <w:bottom w:val="none" w:sz="0" w:space="0" w:color="auto"/>
                                <w:right w:val="none" w:sz="0" w:space="0" w:color="auto"/>
                              </w:divBdr>
                            </w:div>
                            <w:div w:id="576014403">
                              <w:marLeft w:val="0"/>
                              <w:marRight w:val="0"/>
                              <w:marTop w:val="0"/>
                              <w:marBottom w:val="0"/>
                              <w:divBdr>
                                <w:top w:val="none" w:sz="0" w:space="0" w:color="auto"/>
                                <w:left w:val="none" w:sz="0" w:space="0" w:color="auto"/>
                                <w:bottom w:val="none" w:sz="0" w:space="0" w:color="auto"/>
                                <w:right w:val="none" w:sz="0" w:space="0" w:color="auto"/>
                              </w:divBdr>
                            </w:div>
                            <w:div w:id="864054940">
                              <w:marLeft w:val="0"/>
                              <w:marRight w:val="0"/>
                              <w:marTop w:val="0"/>
                              <w:marBottom w:val="0"/>
                              <w:divBdr>
                                <w:top w:val="none" w:sz="0" w:space="0" w:color="auto"/>
                                <w:left w:val="none" w:sz="0" w:space="0" w:color="auto"/>
                                <w:bottom w:val="none" w:sz="0" w:space="0" w:color="auto"/>
                                <w:right w:val="none" w:sz="0" w:space="0" w:color="auto"/>
                              </w:divBdr>
                            </w:div>
                            <w:div w:id="1032075041">
                              <w:marLeft w:val="0"/>
                              <w:marRight w:val="0"/>
                              <w:marTop w:val="0"/>
                              <w:marBottom w:val="0"/>
                              <w:divBdr>
                                <w:top w:val="none" w:sz="0" w:space="0" w:color="auto"/>
                                <w:left w:val="none" w:sz="0" w:space="0" w:color="auto"/>
                                <w:bottom w:val="none" w:sz="0" w:space="0" w:color="auto"/>
                                <w:right w:val="none" w:sz="0" w:space="0" w:color="auto"/>
                              </w:divBdr>
                            </w:div>
                            <w:div w:id="1132165654">
                              <w:marLeft w:val="0"/>
                              <w:marRight w:val="0"/>
                              <w:marTop w:val="0"/>
                              <w:marBottom w:val="0"/>
                              <w:divBdr>
                                <w:top w:val="none" w:sz="0" w:space="0" w:color="auto"/>
                                <w:left w:val="none" w:sz="0" w:space="0" w:color="auto"/>
                                <w:bottom w:val="none" w:sz="0" w:space="0" w:color="auto"/>
                                <w:right w:val="none" w:sz="0" w:space="0" w:color="auto"/>
                              </w:divBdr>
                            </w:div>
                            <w:div w:id="1166244199">
                              <w:marLeft w:val="0"/>
                              <w:marRight w:val="0"/>
                              <w:marTop w:val="0"/>
                              <w:marBottom w:val="0"/>
                              <w:divBdr>
                                <w:top w:val="none" w:sz="0" w:space="0" w:color="auto"/>
                                <w:left w:val="none" w:sz="0" w:space="0" w:color="auto"/>
                                <w:bottom w:val="none" w:sz="0" w:space="0" w:color="auto"/>
                                <w:right w:val="none" w:sz="0" w:space="0" w:color="auto"/>
                              </w:divBdr>
                            </w:div>
                            <w:div w:id="1175221451">
                              <w:marLeft w:val="0"/>
                              <w:marRight w:val="0"/>
                              <w:marTop w:val="0"/>
                              <w:marBottom w:val="0"/>
                              <w:divBdr>
                                <w:top w:val="none" w:sz="0" w:space="0" w:color="auto"/>
                                <w:left w:val="none" w:sz="0" w:space="0" w:color="auto"/>
                                <w:bottom w:val="none" w:sz="0" w:space="0" w:color="auto"/>
                                <w:right w:val="none" w:sz="0" w:space="0" w:color="auto"/>
                              </w:divBdr>
                            </w:div>
                            <w:div w:id="1380202605">
                              <w:marLeft w:val="0"/>
                              <w:marRight w:val="0"/>
                              <w:marTop w:val="0"/>
                              <w:marBottom w:val="0"/>
                              <w:divBdr>
                                <w:top w:val="none" w:sz="0" w:space="0" w:color="auto"/>
                                <w:left w:val="none" w:sz="0" w:space="0" w:color="auto"/>
                                <w:bottom w:val="none" w:sz="0" w:space="0" w:color="auto"/>
                                <w:right w:val="none" w:sz="0" w:space="0" w:color="auto"/>
                              </w:divBdr>
                            </w:div>
                            <w:div w:id="14310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920493">
                      <w:marLeft w:val="0"/>
                      <w:marRight w:val="0"/>
                      <w:marTop w:val="0"/>
                      <w:marBottom w:val="0"/>
                      <w:divBdr>
                        <w:top w:val="none" w:sz="0" w:space="0" w:color="auto"/>
                        <w:left w:val="none" w:sz="0" w:space="0" w:color="auto"/>
                        <w:bottom w:val="none" w:sz="0" w:space="0" w:color="auto"/>
                        <w:right w:val="none" w:sz="0" w:space="0" w:color="auto"/>
                      </w:divBdr>
                    </w:div>
                    <w:div w:id="2060589125">
                      <w:marLeft w:val="0"/>
                      <w:marRight w:val="0"/>
                      <w:marTop w:val="0"/>
                      <w:marBottom w:val="0"/>
                      <w:divBdr>
                        <w:top w:val="none" w:sz="0" w:space="0" w:color="auto"/>
                        <w:left w:val="none" w:sz="0" w:space="0" w:color="auto"/>
                        <w:bottom w:val="none" w:sz="0" w:space="0" w:color="auto"/>
                        <w:right w:val="none" w:sz="0" w:space="0" w:color="auto"/>
                      </w:divBdr>
                    </w:div>
                  </w:divsChild>
                </w:div>
                <w:div w:id="831215110">
                  <w:marLeft w:val="0"/>
                  <w:marRight w:val="0"/>
                  <w:marTop w:val="0"/>
                  <w:marBottom w:val="0"/>
                  <w:divBdr>
                    <w:top w:val="none" w:sz="0" w:space="0" w:color="auto"/>
                    <w:left w:val="none" w:sz="0" w:space="0" w:color="auto"/>
                    <w:bottom w:val="none" w:sz="0" w:space="0" w:color="auto"/>
                    <w:right w:val="none" w:sz="0" w:space="0" w:color="auto"/>
                  </w:divBdr>
                </w:div>
                <w:div w:id="1048799995">
                  <w:marLeft w:val="0"/>
                  <w:marRight w:val="0"/>
                  <w:marTop w:val="0"/>
                  <w:marBottom w:val="0"/>
                  <w:divBdr>
                    <w:top w:val="none" w:sz="0" w:space="0" w:color="auto"/>
                    <w:left w:val="none" w:sz="0" w:space="0" w:color="auto"/>
                    <w:bottom w:val="none" w:sz="0" w:space="0" w:color="auto"/>
                    <w:right w:val="none" w:sz="0" w:space="0" w:color="auto"/>
                  </w:divBdr>
                </w:div>
              </w:divsChild>
            </w:div>
            <w:div w:id="1470703149">
              <w:marLeft w:val="0"/>
              <w:marRight w:val="0"/>
              <w:marTop w:val="0"/>
              <w:marBottom w:val="0"/>
              <w:divBdr>
                <w:top w:val="none" w:sz="0" w:space="0" w:color="auto"/>
                <w:left w:val="none" w:sz="0" w:space="0" w:color="auto"/>
                <w:bottom w:val="none" w:sz="0" w:space="0" w:color="auto"/>
                <w:right w:val="none" w:sz="0" w:space="0" w:color="auto"/>
              </w:divBdr>
            </w:div>
            <w:div w:id="1575511523">
              <w:marLeft w:val="0"/>
              <w:marRight w:val="0"/>
              <w:marTop w:val="0"/>
              <w:marBottom w:val="0"/>
              <w:divBdr>
                <w:top w:val="none" w:sz="0" w:space="0" w:color="auto"/>
                <w:left w:val="none" w:sz="0" w:space="0" w:color="auto"/>
                <w:bottom w:val="none" w:sz="0" w:space="0" w:color="auto"/>
                <w:right w:val="none" w:sz="0" w:space="0" w:color="auto"/>
              </w:divBdr>
              <w:divsChild>
                <w:div w:id="1087773253">
                  <w:marLeft w:val="0"/>
                  <w:marRight w:val="0"/>
                  <w:marTop w:val="0"/>
                  <w:marBottom w:val="0"/>
                  <w:divBdr>
                    <w:top w:val="none" w:sz="0" w:space="0" w:color="auto"/>
                    <w:left w:val="none" w:sz="0" w:space="0" w:color="auto"/>
                    <w:bottom w:val="none" w:sz="0" w:space="0" w:color="auto"/>
                    <w:right w:val="none" w:sz="0" w:space="0" w:color="auto"/>
                  </w:divBdr>
                </w:div>
                <w:div w:id="1162548207">
                  <w:marLeft w:val="240"/>
                  <w:marRight w:val="0"/>
                  <w:marTop w:val="0"/>
                  <w:marBottom w:val="0"/>
                  <w:divBdr>
                    <w:top w:val="none" w:sz="0" w:space="0" w:color="auto"/>
                    <w:left w:val="none" w:sz="0" w:space="0" w:color="auto"/>
                    <w:bottom w:val="none" w:sz="0" w:space="0" w:color="auto"/>
                    <w:right w:val="none" w:sz="0" w:space="0" w:color="auto"/>
                  </w:divBdr>
                  <w:divsChild>
                    <w:div w:id="316613546">
                      <w:marLeft w:val="0"/>
                      <w:marRight w:val="0"/>
                      <w:marTop w:val="0"/>
                      <w:marBottom w:val="0"/>
                      <w:divBdr>
                        <w:top w:val="none" w:sz="0" w:space="0" w:color="auto"/>
                        <w:left w:val="none" w:sz="0" w:space="0" w:color="auto"/>
                        <w:bottom w:val="none" w:sz="0" w:space="0" w:color="auto"/>
                        <w:right w:val="none" w:sz="0" w:space="0" w:color="auto"/>
                      </w:divBdr>
                      <w:divsChild>
                        <w:div w:id="914626668">
                          <w:marLeft w:val="240"/>
                          <w:marRight w:val="0"/>
                          <w:marTop w:val="0"/>
                          <w:marBottom w:val="0"/>
                          <w:divBdr>
                            <w:top w:val="none" w:sz="0" w:space="0" w:color="auto"/>
                            <w:left w:val="none" w:sz="0" w:space="0" w:color="auto"/>
                            <w:bottom w:val="none" w:sz="0" w:space="0" w:color="auto"/>
                            <w:right w:val="none" w:sz="0" w:space="0" w:color="auto"/>
                          </w:divBdr>
                          <w:divsChild>
                            <w:div w:id="7759867">
                              <w:marLeft w:val="0"/>
                              <w:marRight w:val="0"/>
                              <w:marTop w:val="0"/>
                              <w:marBottom w:val="0"/>
                              <w:divBdr>
                                <w:top w:val="none" w:sz="0" w:space="0" w:color="auto"/>
                                <w:left w:val="none" w:sz="0" w:space="0" w:color="auto"/>
                                <w:bottom w:val="none" w:sz="0" w:space="0" w:color="auto"/>
                                <w:right w:val="none" w:sz="0" w:space="0" w:color="auto"/>
                              </w:divBdr>
                            </w:div>
                          </w:divsChild>
                        </w:div>
                        <w:div w:id="1275669340">
                          <w:marLeft w:val="0"/>
                          <w:marRight w:val="0"/>
                          <w:marTop w:val="0"/>
                          <w:marBottom w:val="0"/>
                          <w:divBdr>
                            <w:top w:val="none" w:sz="0" w:space="0" w:color="auto"/>
                            <w:left w:val="none" w:sz="0" w:space="0" w:color="auto"/>
                            <w:bottom w:val="none" w:sz="0" w:space="0" w:color="auto"/>
                            <w:right w:val="none" w:sz="0" w:space="0" w:color="auto"/>
                          </w:divBdr>
                        </w:div>
                        <w:div w:id="176182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17823">
                  <w:marLeft w:val="0"/>
                  <w:marRight w:val="0"/>
                  <w:marTop w:val="0"/>
                  <w:marBottom w:val="0"/>
                  <w:divBdr>
                    <w:top w:val="none" w:sz="0" w:space="0" w:color="auto"/>
                    <w:left w:val="none" w:sz="0" w:space="0" w:color="auto"/>
                    <w:bottom w:val="none" w:sz="0" w:space="0" w:color="auto"/>
                    <w:right w:val="none" w:sz="0" w:space="0" w:color="auto"/>
                  </w:divBdr>
                </w:div>
              </w:divsChild>
            </w:div>
            <w:div w:id="1706566464">
              <w:marLeft w:val="0"/>
              <w:marRight w:val="0"/>
              <w:marTop w:val="0"/>
              <w:marBottom w:val="0"/>
              <w:divBdr>
                <w:top w:val="none" w:sz="0" w:space="0" w:color="auto"/>
                <w:left w:val="none" w:sz="0" w:space="0" w:color="auto"/>
                <w:bottom w:val="none" w:sz="0" w:space="0" w:color="auto"/>
                <w:right w:val="none" w:sz="0" w:space="0" w:color="auto"/>
              </w:divBdr>
              <w:divsChild>
                <w:div w:id="389887005">
                  <w:marLeft w:val="240"/>
                  <w:marRight w:val="0"/>
                  <w:marTop w:val="0"/>
                  <w:marBottom w:val="0"/>
                  <w:divBdr>
                    <w:top w:val="none" w:sz="0" w:space="0" w:color="auto"/>
                    <w:left w:val="none" w:sz="0" w:space="0" w:color="auto"/>
                    <w:bottom w:val="none" w:sz="0" w:space="0" w:color="auto"/>
                    <w:right w:val="none" w:sz="0" w:space="0" w:color="auto"/>
                  </w:divBdr>
                  <w:divsChild>
                    <w:div w:id="147064119">
                      <w:marLeft w:val="0"/>
                      <w:marRight w:val="0"/>
                      <w:marTop w:val="0"/>
                      <w:marBottom w:val="0"/>
                      <w:divBdr>
                        <w:top w:val="none" w:sz="0" w:space="0" w:color="auto"/>
                        <w:left w:val="none" w:sz="0" w:space="0" w:color="auto"/>
                        <w:bottom w:val="none" w:sz="0" w:space="0" w:color="auto"/>
                        <w:right w:val="none" w:sz="0" w:space="0" w:color="auto"/>
                      </w:divBdr>
                      <w:divsChild>
                        <w:div w:id="1226144997">
                          <w:marLeft w:val="0"/>
                          <w:marRight w:val="0"/>
                          <w:marTop w:val="0"/>
                          <w:marBottom w:val="0"/>
                          <w:divBdr>
                            <w:top w:val="none" w:sz="0" w:space="0" w:color="auto"/>
                            <w:left w:val="none" w:sz="0" w:space="0" w:color="auto"/>
                            <w:bottom w:val="none" w:sz="0" w:space="0" w:color="auto"/>
                            <w:right w:val="none" w:sz="0" w:space="0" w:color="auto"/>
                          </w:divBdr>
                        </w:div>
                        <w:div w:id="1511524559">
                          <w:marLeft w:val="240"/>
                          <w:marRight w:val="0"/>
                          <w:marTop w:val="0"/>
                          <w:marBottom w:val="0"/>
                          <w:divBdr>
                            <w:top w:val="none" w:sz="0" w:space="0" w:color="auto"/>
                            <w:left w:val="none" w:sz="0" w:space="0" w:color="auto"/>
                            <w:bottom w:val="none" w:sz="0" w:space="0" w:color="auto"/>
                            <w:right w:val="none" w:sz="0" w:space="0" w:color="auto"/>
                          </w:divBdr>
                          <w:divsChild>
                            <w:div w:id="378625899">
                              <w:marLeft w:val="0"/>
                              <w:marRight w:val="0"/>
                              <w:marTop w:val="0"/>
                              <w:marBottom w:val="0"/>
                              <w:divBdr>
                                <w:top w:val="none" w:sz="0" w:space="0" w:color="auto"/>
                                <w:left w:val="none" w:sz="0" w:space="0" w:color="auto"/>
                                <w:bottom w:val="none" w:sz="0" w:space="0" w:color="auto"/>
                                <w:right w:val="none" w:sz="0" w:space="0" w:color="auto"/>
                              </w:divBdr>
                            </w:div>
                            <w:div w:id="1121071300">
                              <w:marLeft w:val="0"/>
                              <w:marRight w:val="0"/>
                              <w:marTop w:val="0"/>
                              <w:marBottom w:val="0"/>
                              <w:divBdr>
                                <w:top w:val="none" w:sz="0" w:space="0" w:color="auto"/>
                                <w:left w:val="none" w:sz="0" w:space="0" w:color="auto"/>
                                <w:bottom w:val="none" w:sz="0" w:space="0" w:color="auto"/>
                                <w:right w:val="none" w:sz="0" w:space="0" w:color="auto"/>
                              </w:divBdr>
                              <w:divsChild>
                                <w:div w:id="531262552">
                                  <w:marLeft w:val="0"/>
                                  <w:marRight w:val="0"/>
                                  <w:marTop w:val="0"/>
                                  <w:marBottom w:val="0"/>
                                  <w:divBdr>
                                    <w:top w:val="none" w:sz="0" w:space="0" w:color="auto"/>
                                    <w:left w:val="none" w:sz="0" w:space="0" w:color="auto"/>
                                    <w:bottom w:val="none" w:sz="0" w:space="0" w:color="auto"/>
                                    <w:right w:val="none" w:sz="0" w:space="0" w:color="auto"/>
                                  </w:divBdr>
                                </w:div>
                                <w:div w:id="712458696">
                                  <w:marLeft w:val="0"/>
                                  <w:marRight w:val="0"/>
                                  <w:marTop w:val="0"/>
                                  <w:marBottom w:val="0"/>
                                  <w:divBdr>
                                    <w:top w:val="none" w:sz="0" w:space="0" w:color="auto"/>
                                    <w:left w:val="none" w:sz="0" w:space="0" w:color="auto"/>
                                    <w:bottom w:val="none" w:sz="0" w:space="0" w:color="auto"/>
                                    <w:right w:val="none" w:sz="0" w:space="0" w:color="auto"/>
                                  </w:divBdr>
                                </w:div>
                                <w:div w:id="1802771025">
                                  <w:marLeft w:val="240"/>
                                  <w:marRight w:val="0"/>
                                  <w:marTop w:val="0"/>
                                  <w:marBottom w:val="0"/>
                                  <w:divBdr>
                                    <w:top w:val="none" w:sz="0" w:space="0" w:color="auto"/>
                                    <w:left w:val="none" w:sz="0" w:space="0" w:color="auto"/>
                                    <w:bottom w:val="none" w:sz="0" w:space="0" w:color="auto"/>
                                    <w:right w:val="none" w:sz="0" w:space="0" w:color="auto"/>
                                  </w:divBdr>
                                  <w:divsChild>
                                    <w:div w:id="576717095">
                                      <w:marLeft w:val="0"/>
                                      <w:marRight w:val="0"/>
                                      <w:marTop w:val="0"/>
                                      <w:marBottom w:val="0"/>
                                      <w:divBdr>
                                        <w:top w:val="none" w:sz="0" w:space="0" w:color="auto"/>
                                        <w:left w:val="none" w:sz="0" w:space="0" w:color="auto"/>
                                        <w:bottom w:val="none" w:sz="0" w:space="0" w:color="auto"/>
                                        <w:right w:val="none" w:sz="0" w:space="0" w:color="auto"/>
                                      </w:divBdr>
                                    </w:div>
                                    <w:div w:id="10162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7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89496">
                  <w:marLeft w:val="0"/>
                  <w:marRight w:val="0"/>
                  <w:marTop w:val="0"/>
                  <w:marBottom w:val="0"/>
                  <w:divBdr>
                    <w:top w:val="none" w:sz="0" w:space="0" w:color="auto"/>
                    <w:left w:val="none" w:sz="0" w:space="0" w:color="auto"/>
                    <w:bottom w:val="none" w:sz="0" w:space="0" w:color="auto"/>
                    <w:right w:val="none" w:sz="0" w:space="0" w:color="auto"/>
                  </w:divBdr>
                </w:div>
                <w:div w:id="1605183884">
                  <w:marLeft w:val="0"/>
                  <w:marRight w:val="0"/>
                  <w:marTop w:val="0"/>
                  <w:marBottom w:val="0"/>
                  <w:divBdr>
                    <w:top w:val="none" w:sz="0" w:space="0" w:color="auto"/>
                    <w:left w:val="none" w:sz="0" w:space="0" w:color="auto"/>
                    <w:bottom w:val="none" w:sz="0" w:space="0" w:color="auto"/>
                    <w:right w:val="none" w:sz="0" w:space="0" w:color="auto"/>
                  </w:divBdr>
                </w:div>
              </w:divsChild>
            </w:div>
            <w:div w:id="1718773404">
              <w:marLeft w:val="0"/>
              <w:marRight w:val="0"/>
              <w:marTop w:val="0"/>
              <w:marBottom w:val="0"/>
              <w:divBdr>
                <w:top w:val="none" w:sz="0" w:space="0" w:color="auto"/>
                <w:left w:val="none" w:sz="0" w:space="0" w:color="auto"/>
                <w:bottom w:val="none" w:sz="0" w:space="0" w:color="auto"/>
                <w:right w:val="none" w:sz="0" w:space="0" w:color="auto"/>
              </w:divBdr>
              <w:divsChild>
                <w:div w:id="457770120">
                  <w:marLeft w:val="0"/>
                  <w:marRight w:val="0"/>
                  <w:marTop w:val="0"/>
                  <w:marBottom w:val="0"/>
                  <w:divBdr>
                    <w:top w:val="none" w:sz="0" w:space="0" w:color="auto"/>
                    <w:left w:val="none" w:sz="0" w:space="0" w:color="auto"/>
                    <w:bottom w:val="none" w:sz="0" w:space="0" w:color="auto"/>
                    <w:right w:val="none" w:sz="0" w:space="0" w:color="auto"/>
                  </w:divBdr>
                </w:div>
                <w:div w:id="787822974">
                  <w:marLeft w:val="0"/>
                  <w:marRight w:val="0"/>
                  <w:marTop w:val="0"/>
                  <w:marBottom w:val="0"/>
                  <w:divBdr>
                    <w:top w:val="none" w:sz="0" w:space="0" w:color="auto"/>
                    <w:left w:val="none" w:sz="0" w:space="0" w:color="auto"/>
                    <w:bottom w:val="none" w:sz="0" w:space="0" w:color="auto"/>
                    <w:right w:val="none" w:sz="0" w:space="0" w:color="auto"/>
                  </w:divBdr>
                </w:div>
                <w:div w:id="2085881607">
                  <w:marLeft w:val="240"/>
                  <w:marRight w:val="0"/>
                  <w:marTop w:val="0"/>
                  <w:marBottom w:val="0"/>
                  <w:divBdr>
                    <w:top w:val="none" w:sz="0" w:space="0" w:color="auto"/>
                    <w:left w:val="none" w:sz="0" w:space="0" w:color="auto"/>
                    <w:bottom w:val="none" w:sz="0" w:space="0" w:color="auto"/>
                    <w:right w:val="none" w:sz="0" w:space="0" w:color="auto"/>
                  </w:divBdr>
                  <w:divsChild>
                    <w:div w:id="220408477">
                      <w:marLeft w:val="0"/>
                      <w:marRight w:val="0"/>
                      <w:marTop w:val="0"/>
                      <w:marBottom w:val="0"/>
                      <w:divBdr>
                        <w:top w:val="none" w:sz="0" w:space="0" w:color="auto"/>
                        <w:left w:val="none" w:sz="0" w:space="0" w:color="auto"/>
                        <w:bottom w:val="none" w:sz="0" w:space="0" w:color="auto"/>
                        <w:right w:val="none" w:sz="0" w:space="0" w:color="auto"/>
                      </w:divBdr>
                    </w:div>
                    <w:div w:id="393313405">
                      <w:marLeft w:val="0"/>
                      <w:marRight w:val="0"/>
                      <w:marTop w:val="0"/>
                      <w:marBottom w:val="0"/>
                      <w:divBdr>
                        <w:top w:val="none" w:sz="0" w:space="0" w:color="auto"/>
                        <w:left w:val="none" w:sz="0" w:space="0" w:color="auto"/>
                        <w:bottom w:val="none" w:sz="0" w:space="0" w:color="auto"/>
                        <w:right w:val="none" w:sz="0" w:space="0" w:color="auto"/>
                      </w:divBdr>
                    </w:div>
                    <w:div w:id="927663338">
                      <w:marLeft w:val="0"/>
                      <w:marRight w:val="0"/>
                      <w:marTop w:val="0"/>
                      <w:marBottom w:val="0"/>
                      <w:divBdr>
                        <w:top w:val="none" w:sz="0" w:space="0" w:color="auto"/>
                        <w:left w:val="none" w:sz="0" w:space="0" w:color="auto"/>
                        <w:bottom w:val="none" w:sz="0" w:space="0" w:color="auto"/>
                        <w:right w:val="none" w:sz="0" w:space="0" w:color="auto"/>
                      </w:divBdr>
                      <w:divsChild>
                        <w:div w:id="924608548">
                          <w:marLeft w:val="240"/>
                          <w:marRight w:val="0"/>
                          <w:marTop w:val="0"/>
                          <w:marBottom w:val="0"/>
                          <w:divBdr>
                            <w:top w:val="none" w:sz="0" w:space="0" w:color="auto"/>
                            <w:left w:val="none" w:sz="0" w:space="0" w:color="auto"/>
                            <w:bottom w:val="none" w:sz="0" w:space="0" w:color="auto"/>
                            <w:right w:val="none" w:sz="0" w:space="0" w:color="auto"/>
                          </w:divBdr>
                          <w:divsChild>
                            <w:div w:id="123235901">
                              <w:marLeft w:val="0"/>
                              <w:marRight w:val="0"/>
                              <w:marTop w:val="0"/>
                              <w:marBottom w:val="0"/>
                              <w:divBdr>
                                <w:top w:val="none" w:sz="0" w:space="0" w:color="auto"/>
                                <w:left w:val="none" w:sz="0" w:space="0" w:color="auto"/>
                                <w:bottom w:val="none" w:sz="0" w:space="0" w:color="auto"/>
                                <w:right w:val="none" w:sz="0" w:space="0" w:color="auto"/>
                              </w:divBdr>
                            </w:div>
                            <w:div w:id="282733199">
                              <w:marLeft w:val="0"/>
                              <w:marRight w:val="0"/>
                              <w:marTop w:val="0"/>
                              <w:marBottom w:val="0"/>
                              <w:divBdr>
                                <w:top w:val="none" w:sz="0" w:space="0" w:color="auto"/>
                                <w:left w:val="none" w:sz="0" w:space="0" w:color="auto"/>
                                <w:bottom w:val="none" w:sz="0" w:space="0" w:color="auto"/>
                                <w:right w:val="none" w:sz="0" w:space="0" w:color="auto"/>
                              </w:divBdr>
                            </w:div>
                            <w:div w:id="318776696">
                              <w:marLeft w:val="0"/>
                              <w:marRight w:val="0"/>
                              <w:marTop w:val="0"/>
                              <w:marBottom w:val="0"/>
                              <w:divBdr>
                                <w:top w:val="none" w:sz="0" w:space="0" w:color="auto"/>
                                <w:left w:val="none" w:sz="0" w:space="0" w:color="auto"/>
                                <w:bottom w:val="none" w:sz="0" w:space="0" w:color="auto"/>
                                <w:right w:val="none" w:sz="0" w:space="0" w:color="auto"/>
                              </w:divBdr>
                            </w:div>
                            <w:div w:id="341903742">
                              <w:marLeft w:val="0"/>
                              <w:marRight w:val="0"/>
                              <w:marTop w:val="0"/>
                              <w:marBottom w:val="0"/>
                              <w:divBdr>
                                <w:top w:val="none" w:sz="0" w:space="0" w:color="auto"/>
                                <w:left w:val="none" w:sz="0" w:space="0" w:color="auto"/>
                                <w:bottom w:val="none" w:sz="0" w:space="0" w:color="auto"/>
                                <w:right w:val="none" w:sz="0" w:space="0" w:color="auto"/>
                              </w:divBdr>
                            </w:div>
                            <w:div w:id="415369927">
                              <w:marLeft w:val="0"/>
                              <w:marRight w:val="0"/>
                              <w:marTop w:val="0"/>
                              <w:marBottom w:val="0"/>
                              <w:divBdr>
                                <w:top w:val="none" w:sz="0" w:space="0" w:color="auto"/>
                                <w:left w:val="none" w:sz="0" w:space="0" w:color="auto"/>
                                <w:bottom w:val="none" w:sz="0" w:space="0" w:color="auto"/>
                                <w:right w:val="none" w:sz="0" w:space="0" w:color="auto"/>
                              </w:divBdr>
                              <w:divsChild>
                                <w:div w:id="93063172">
                                  <w:marLeft w:val="0"/>
                                  <w:marRight w:val="0"/>
                                  <w:marTop w:val="0"/>
                                  <w:marBottom w:val="0"/>
                                  <w:divBdr>
                                    <w:top w:val="none" w:sz="0" w:space="0" w:color="auto"/>
                                    <w:left w:val="none" w:sz="0" w:space="0" w:color="auto"/>
                                    <w:bottom w:val="none" w:sz="0" w:space="0" w:color="auto"/>
                                    <w:right w:val="none" w:sz="0" w:space="0" w:color="auto"/>
                                  </w:divBdr>
                                </w:div>
                                <w:div w:id="925921308">
                                  <w:marLeft w:val="240"/>
                                  <w:marRight w:val="0"/>
                                  <w:marTop w:val="0"/>
                                  <w:marBottom w:val="0"/>
                                  <w:divBdr>
                                    <w:top w:val="none" w:sz="0" w:space="0" w:color="auto"/>
                                    <w:left w:val="none" w:sz="0" w:space="0" w:color="auto"/>
                                    <w:bottom w:val="none" w:sz="0" w:space="0" w:color="auto"/>
                                    <w:right w:val="none" w:sz="0" w:space="0" w:color="auto"/>
                                  </w:divBdr>
                                  <w:divsChild>
                                    <w:div w:id="465705010">
                                      <w:marLeft w:val="0"/>
                                      <w:marRight w:val="0"/>
                                      <w:marTop w:val="0"/>
                                      <w:marBottom w:val="0"/>
                                      <w:divBdr>
                                        <w:top w:val="none" w:sz="0" w:space="0" w:color="auto"/>
                                        <w:left w:val="none" w:sz="0" w:space="0" w:color="auto"/>
                                        <w:bottom w:val="none" w:sz="0" w:space="0" w:color="auto"/>
                                        <w:right w:val="none" w:sz="0" w:space="0" w:color="auto"/>
                                      </w:divBdr>
                                    </w:div>
                                    <w:div w:id="580213237">
                                      <w:marLeft w:val="0"/>
                                      <w:marRight w:val="0"/>
                                      <w:marTop w:val="0"/>
                                      <w:marBottom w:val="0"/>
                                      <w:divBdr>
                                        <w:top w:val="none" w:sz="0" w:space="0" w:color="auto"/>
                                        <w:left w:val="none" w:sz="0" w:space="0" w:color="auto"/>
                                        <w:bottom w:val="none" w:sz="0" w:space="0" w:color="auto"/>
                                        <w:right w:val="none" w:sz="0" w:space="0" w:color="auto"/>
                                      </w:divBdr>
                                    </w:div>
                                  </w:divsChild>
                                </w:div>
                                <w:div w:id="988559698">
                                  <w:marLeft w:val="0"/>
                                  <w:marRight w:val="0"/>
                                  <w:marTop w:val="0"/>
                                  <w:marBottom w:val="0"/>
                                  <w:divBdr>
                                    <w:top w:val="none" w:sz="0" w:space="0" w:color="auto"/>
                                    <w:left w:val="none" w:sz="0" w:space="0" w:color="auto"/>
                                    <w:bottom w:val="none" w:sz="0" w:space="0" w:color="auto"/>
                                    <w:right w:val="none" w:sz="0" w:space="0" w:color="auto"/>
                                  </w:divBdr>
                                </w:div>
                              </w:divsChild>
                            </w:div>
                            <w:div w:id="877467932">
                              <w:marLeft w:val="0"/>
                              <w:marRight w:val="0"/>
                              <w:marTop w:val="0"/>
                              <w:marBottom w:val="0"/>
                              <w:divBdr>
                                <w:top w:val="none" w:sz="0" w:space="0" w:color="auto"/>
                                <w:left w:val="none" w:sz="0" w:space="0" w:color="auto"/>
                                <w:bottom w:val="none" w:sz="0" w:space="0" w:color="auto"/>
                                <w:right w:val="none" w:sz="0" w:space="0" w:color="auto"/>
                              </w:divBdr>
                            </w:div>
                            <w:div w:id="1366783746">
                              <w:marLeft w:val="0"/>
                              <w:marRight w:val="0"/>
                              <w:marTop w:val="0"/>
                              <w:marBottom w:val="0"/>
                              <w:divBdr>
                                <w:top w:val="none" w:sz="0" w:space="0" w:color="auto"/>
                                <w:left w:val="none" w:sz="0" w:space="0" w:color="auto"/>
                                <w:bottom w:val="none" w:sz="0" w:space="0" w:color="auto"/>
                                <w:right w:val="none" w:sz="0" w:space="0" w:color="auto"/>
                              </w:divBdr>
                            </w:div>
                            <w:div w:id="1454667808">
                              <w:marLeft w:val="0"/>
                              <w:marRight w:val="0"/>
                              <w:marTop w:val="0"/>
                              <w:marBottom w:val="0"/>
                              <w:divBdr>
                                <w:top w:val="none" w:sz="0" w:space="0" w:color="auto"/>
                                <w:left w:val="none" w:sz="0" w:space="0" w:color="auto"/>
                                <w:bottom w:val="none" w:sz="0" w:space="0" w:color="auto"/>
                                <w:right w:val="none" w:sz="0" w:space="0" w:color="auto"/>
                              </w:divBdr>
                            </w:div>
                            <w:div w:id="1759016505">
                              <w:marLeft w:val="0"/>
                              <w:marRight w:val="0"/>
                              <w:marTop w:val="0"/>
                              <w:marBottom w:val="0"/>
                              <w:divBdr>
                                <w:top w:val="none" w:sz="0" w:space="0" w:color="auto"/>
                                <w:left w:val="none" w:sz="0" w:space="0" w:color="auto"/>
                                <w:bottom w:val="none" w:sz="0" w:space="0" w:color="auto"/>
                                <w:right w:val="none" w:sz="0" w:space="0" w:color="auto"/>
                              </w:divBdr>
                            </w:div>
                            <w:div w:id="1912696330">
                              <w:marLeft w:val="0"/>
                              <w:marRight w:val="0"/>
                              <w:marTop w:val="0"/>
                              <w:marBottom w:val="0"/>
                              <w:divBdr>
                                <w:top w:val="none" w:sz="0" w:space="0" w:color="auto"/>
                                <w:left w:val="none" w:sz="0" w:space="0" w:color="auto"/>
                                <w:bottom w:val="none" w:sz="0" w:space="0" w:color="auto"/>
                                <w:right w:val="none" w:sz="0" w:space="0" w:color="auto"/>
                              </w:divBdr>
                            </w:div>
                            <w:div w:id="2126920270">
                              <w:marLeft w:val="0"/>
                              <w:marRight w:val="0"/>
                              <w:marTop w:val="0"/>
                              <w:marBottom w:val="0"/>
                              <w:divBdr>
                                <w:top w:val="none" w:sz="0" w:space="0" w:color="auto"/>
                                <w:left w:val="none" w:sz="0" w:space="0" w:color="auto"/>
                                <w:bottom w:val="none" w:sz="0" w:space="0" w:color="auto"/>
                                <w:right w:val="none" w:sz="0" w:space="0" w:color="auto"/>
                              </w:divBdr>
                            </w:div>
                          </w:divsChild>
                        </w:div>
                        <w:div w:id="948660398">
                          <w:marLeft w:val="0"/>
                          <w:marRight w:val="0"/>
                          <w:marTop w:val="0"/>
                          <w:marBottom w:val="0"/>
                          <w:divBdr>
                            <w:top w:val="none" w:sz="0" w:space="0" w:color="auto"/>
                            <w:left w:val="none" w:sz="0" w:space="0" w:color="auto"/>
                            <w:bottom w:val="none" w:sz="0" w:space="0" w:color="auto"/>
                            <w:right w:val="none" w:sz="0" w:space="0" w:color="auto"/>
                          </w:divBdr>
                        </w:div>
                        <w:div w:id="1255162099">
                          <w:marLeft w:val="0"/>
                          <w:marRight w:val="0"/>
                          <w:marTop w:val="0"/>
                          <w:marBottom w:val="0"/>
                          <w:divBdr>
                            <w:top w:val="none" w:sz="0" w:space="0" w:color="auto"/>
                            <w:left w:val="none" w:sz="0" w:space="0" w:color="auto"/>
                            <w:bottom w:val="none" w:sz="0" w:space="0" w:color="auto"/>
                            <w:right w:val="none" w:sz="0" w:space="0" w:color="auto"/>
                          </w:divBdr>
                        </w:div>
                      </w:divsChild>
                    </w:div>
                    <w:div w:id="144500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4295">
              <w:marLeft w:val="0"/>
              <w:marRight w:val="0"/>
              <w:marTop w:val="0"/>
              <w:marBottom w:val="0"/>
              <w:divBdr>
                <w:top w:val="none" w:sz="0" w:space="0" w:color="auto"/>
                <w:left w:val="none" w:sz="0" w:space="0" w:color="auto"/>
                <w:bottom w:val="none" w:sz="0" w:space="0" w:color="auto"/>
                <w:right w:val="none" w:sz="0" w:space="0" w:color="auto"/>
              </w:divBdr>
              <w:divsChild>
                <w:div w:id="848953555">
                  <w:marLeft w:val="0"/>
                  <w:marRight w:val="0"/>
                  <w:marTop w:val="0"/>
                  <w:marBottom w:val="0"/>
                  <w:divBdr>
                    <w:top w:val="none" w:sz="0" w:space="0" w:color="auto"/>
                    <w:left w:val="none" w:sz="0" w:space="0" w:color="auto"/>
                    <w:bottom w:val="none" w:sz="0" w:space="0" w:color="auto"/>
                    <w:right w:val="none" w:sz="0" w:space="0" w:color="auto"/>
                  </w:divBdr>
                </w:div>
                <w:div w:id="1082991121">
                  <w:marLeft w:val="0"/>
                  <w:marRight w:val="0"/>
                  <w:marTop w:val="0"/>
                  <w:marBottom w:val="0"/>
                  <w:divBdr>
                    <w:top w:val="none" w:sz="0" w:space="0" w:color="auto"/>
                    <w:left w:val="none" w:sz="0" w:space="0" w:color="auto"/>
                    <w:bottom w:val="none" w:sz="0" w:space="0" w:color="auto"/>
                    <w:right w:val="none" w:sz="0" w:space="0" w:color="auto"/>
                  </w:divBdr>
                </w:div>
                <w:div w:id="1504321970">
                  <w:marLeft w:val="240"/>
                  <w:marRight w:val="0"/>
                  <w:marTop w:val="0"/>
                  <w:marBottom w:val="0"/>
                  <w:divBdr>
                    <w:top w:val="none" w:sz="0" w:space="0" w:color="auto"/>
                    <w:left w:val="none" w:sz="0" w:space="0" w:color="auto"/>
                    <w:bottom w:val="none" w:sz="0" w:space="0" w:color="auto"/>
                    <w:right w:val="none" w:sz="0" w:space="0" w:color="auto"/>
                  </w:divBdr>
                  <w:divsChild>
                    <w:div w:id="1565293008">
                      <w:marLeft w:val="0"/>
                      <w:marRight w:val="0"/>
                      <w:marTop w:val="0"/>
                      <w:marBottom w:val="0"/>
                      <w:divBdr>
                        <w:top w:val="none" w:sz="0" w:space="0" w:color="auto"/>
                        <w:left w:val="none" w:sz="0" w:space="0" w:color="auto"/>
                        <w:bottom w:val="none" w:sz="0" w:space="0" w:color="auto"/>
                        <w:right w:val="none" w:sz="0" w:space="0" w:color="auto"/>
                      </w:divBdr>
                      <w:divsChild>
                        <w:div w:id="519855575">
                          <w:marLeft w:val="240"/>
                          <w:marRight w:val="0"/>
                          <w:marTop w:val="0"/>
                          <w:marBottom w:val="0"/>
                          <w:divBdr>
                            <w:top w:val="none" w:sz="0" w:space="0" w:color="auto"/>
                            <w:left w:val="none" w:sz="0" w:space="0" w:color="auto"/>
                            <w:bottom w:val="none" w:sz="0" w:space="0" w:color="auto"/>
                            <w:right w:val="none" w:sz="0" w:space="0" w:color="auto"/>
                          </w:divBdr>
                          <w:divsChild>
                            <w:div w:id="1399983199">
                              <w:marLeft w:val="0"/>
                              <w:marRight w:val="0"/>
                              <w:marTop w:val="0"/>
                              <w:marBottom w:val="0"/>
                              <w:divBdr>
                                <w:top w:val="none" w:sz="0" w:space="0" w:color="auto"/>
                                <w:left w:val="none" w:sz="0" w:space="0" w:color="auto"/>
                                <w:bottom w:val="none" w:sz="0" w:space="0" w:color="auto"/>
                                <w:right w:val="none" w:sz="0" w:space="0" w:color="auto"/>
                              </w:divBdr>
                              <w:divsChild>
                                <w:div w:id="185023172">
                                  <w:marLeft w:val="0"/>
                                  <w:marRight w:val="0"/>
                                  <w:marTop w:val="0"/>
                                  <w:marBottom w:val="0"/>
                                  <w:divBdr>
                                    <w:top w:val="none" w:sz="0" w:space="0" w:color="auto"/>
                                    <w:left w:val="none" w:sz="0" w:space="0" w:color="auto"/>
                                    <w:bottom w:val="none" w:sz="0" w:space="0" w:color="auto"/>
                                    <w:right w:val="none" w:sz="0" w:space="0" w:color="auto"/>
                                  </w:divBdr>
                                </w:div>
                                <w:div w:id="1565529358">
                                  <w:marLeft w:val="0"/>
                                  <w:marRight w:val="0"/>
                                  <w:marTop w:val="0"/>
                                  <w:marBottom w:val="0"/>
                                  <w:divBdr>
                                    <w:top w:val="none" w:sz="0" w:space="0" w:color="auto"/>
                                    <w:left w:val="none" w:sz="0" w:space="0" w:color="auto"/>
                                    <w:bottom w:val="none" w:sz="0" w:space="0" w:color="auto"/>
                                    <w:right w:val="none" w:sz="0" w:space="0" w:color="auto"/>
                                  </w:divBdr>
                                </w:div>
                                <w:div w:id="1607151552">
                                  <w:marLeft w:val="240"/>
                                  <w:marRight w:val="0"/>
                                  <w:marTop w:val="0"/>
                                  <w:marBottom w:val="0"/>
                                  <w:divBdr>
                                    <w:top w:val="none" w:sz="0" w:space="0" w:color="auto"/>
                                    <w:left w:val="none" w:sz="0" w:space="0" w:color="auto"/>
                                    <w:bottom w:val="none" w:sz="0" w:space="0" w:color="auto"/>
                                    <w:right w:val="none" w:sz="0" w:space="0" w:color="auto"/>
                                  </w:divBdr>
                                  <w:divsChild>
                                    <w:div w:id="1934388020">
                                      <w:marLeft w:val="0"/>
                                      <w:marRight w:val="0"/>
                                      <w:marTop w:val="0"/>
                                      <w:marBottom w:val="0"/>
                                      <w:divBdr>
                                        <w:top w:val="none" w:sz="0" w:space="0" w:color="auto"/>
                                        <w:left w:val="none" w:sz="0" w:space="0" w:color="auto"/>
                                        <w:bottom w:val="none" w:sz="0" w:space="0" w:color="auto"/>
                                        <w:right w:val="none" w:sz="0" w:space="0" w:color="auto"/>
                                      </w:divBdr>
                                    </w:div>
                                    <w:div w:id="2008361192">
                                      <w:marLeft w:val="0"/>
                                      <w:marRight w:val="0"/>
                                      <w:marTop w:val="0"/>
                                      <w:marBottom w:val="0"/>
                                      <w:divBdr>
                                        <w:top w:val="none" w:sz="0" w:space="0" w:color="auto"/>
                                        <w:left w:val="none" w:sz="0" w:space="0" w:color="auto"/>
                                        <w:bottom w:val="none" w:sz="0" w:space="0" w:color="auto"/>
                                        <w:right w:val="none" w:sz="0" w:space="0" w:color="auto"/>
                                      </w:divBdr>
                                    </w:div>
                                    <w:div w:id="204748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6579">
                              <w:marLeft w:val="0"/>
                              <w:marRight w:val="0"/>
                              <w:marTop w:val="0"/>
                              <w:marBottom w:val="0"/>
                              <w:divBdr>
                                <w:top w:val="none" w:sz="0" w:space="0" w:color="auto"/>
                                <w:left w:val="none" w:sz="0" w:space="0" w:color="auto"/>
                                <w:bottom w:val="none" w:sz="0" w:space="0" w:color="auto"/>
                                <w:right w:val="none" w:sz="0" w:space="0" w:color="auto"/>
                              </w:divBdr>
                            </w:div>
                          </w:divsChild>
                        </w:div>
                        <w:div w:id="592515616">
                          <w:marLeft w:val="0"/>
                          <w:marRight w:val="0"/>
                          <w:marTop w:val="0"/>
                          <w:marBottom w:val="0"/>
                          <w:divBdr>
                            <w:top w:val="none" w:sz="0" w:space="0" w:color="auto"/>
                            <w:left w:val="none" w:sz="0" w:space="0" w:color="auto"/>
                            <w:bottom w:val="none" w:sz="0" w:space="0" w:color="auto"/>
                            <w:right w:val="none" w:sz="0" w:space="0" w:color="auto"/>
                          </w:divBdr>
                        </w:div>
                        <w:div w:id="88776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07006">
              <w:marLeft w:val="0"/>
              <w:marRight w:val="0"/>
              <w:marTop w:val="0"/>
              <w:marBottom w:val="0"/>
              <w:divBdr>
                <w:top w:val="none" w:sz="0" w:space="0" w:color="auto"/>
                <w:left w:val="none" w:sz="0" w:space="0" w:color="auto"/>
                <w:bottom w:val="none" w:sz="0" w:space="0" w:color="auto"/>
                <w:right w:val="none" w:sz="0" w:space="0" w:color="auto"/>
              </w:divBdr>
              <w:divsChild>
                <w:div w:id="490877066">
                  <w:marLeft w:val="0"/>
                  <w:marRight w:val="0"/>
                  <w:marTop w:val="0"/>
                  <w:marBottom w:val="0"/>
                  <w:divBdr>
                    <w:top w:val="none" w:sz="0" w:space="0" w:color="auto"/>
                    <w:left w:val="none" w:sz="0" w:space="0" w:color="auto"/>
                    <w:bottom w:val="none" w:sz="0" w:space="0" w:color="auto"/>
                    <w:right w:val="none" w:sz="0" w:space="0" w:color="auto"/>
                  </w:divBdr>
                </w:div>
                <w:div w:id="904802330">
                  <w:marLeft w:val="240"/>
                  <w:marRight w:val="0"/>
                  <w:marTop w:val="0"/>
                  <w:marBottom w:val="0"/>
                  <w:divBdr>
                    <w:top w:val="none" w:sz="0" w:space="0" w:color="auto"/>
                    <w:left w:val="none" w:sz="0" w:space="0" w:color="auto"/>
                    <w:bottom w:val="none" w:sz="0" w:space="0" w:color="auto"/>
                    <w:right w:val="none" w:sz="0" w:space="0" w:color="auto"/>
                  </w:divBdr>
                  <w:divsChild>
                    <w:div w:id="318391866">
                      <w:marLeft w:val="0"/>
                      <w:marRight w:val="0"/>
                      <w:marTop w:val="0"/>
                      <w:marBottom w:val="0"/>
                      <w:divBdr>
                        <w:top w:val="none" w:sz="0" w:space="0" w:color="auto"/>
                        <w:left w:val="none" w:sz="0" w:space="0" w:color="auto"/>
                        <w:bottom w:val="none" w:sz="0" w:space="0" w:color="auto"/>
                        <w:right w:val="none" w:sz="0" w:space="0" w:color="auto"/>
                      </w:divBdr>
                      <w:divsChild>
                        <w:div w:id="976568477">
                          <w:marLeft w:val="0"/>
                          <w:marRight w:val="0"/>
                          <w:marTop w:val="0"/>
                          <w:marBottom w:val="0"/>
                          <w:divBdr>
                            <w:top w:val="none" w:sz="0" w:space="0" w:color="auto"/>
                            <w:left w:val="none" w:sz="0" w:space="0" w:color="auto"/>
                            <w:bottom w:val="none" w:sz="0" w:space="0" w:color="auto"/>
                            <w:right w:val="none" w:sz="0" w:space="0" w:color="auto"/>
                          </w:divBdr>
                        </w:div>
                        <w:div w:id="1027802038">
                          <w:marLeft w:val="240"/>
                          <w:marRight w:val="0"/>
                          <w:marTop w:val="0"/>
                          <w:marBottom w:val="0"/>
                          <w:divBdr>
                            <w:top w:val="none" w:sz="0" w:space="0" w:color="auto"/>
                            <w:left w:val="none" w:sz="0" w:space="0" w:color="auto"/>
                            <w:bottom w:val="none" w:sz="0" w:space="0" w:color="auto"/>
                            <w:right w:val="none" w:sz="0" w:space="0" w:color="auto"/>
                          </w:divBdr>
                          <w:divsChild>
                            <w:div w:id="1393655308">
                              <w:marLeft w:val="0"/>
                              <w:marRight w:val="0"/>
                              <w:marTop w:val="0"/>
                              <w:marBottom w:val="0"/>
                              <w:divBdr>
                                <w:top w:val="none" w:sz="0" w:space="0" w:color="auto"/>
                                <w:left w:val="none" w:sz="0" w:space="0" w:color="auto"/>
                                <w:bottom w:val="none" w:sz="0" w:space="0" w:color="auto"/>
                                <w:right w:val="none" w:sz="0" w:space="0" w:color="auto"/>
                              </w:divBdr>
                            </w:div>
                          </w:divsChild>
                        </w:div>
                        <w:div w:id="161397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07340">
                  <w:marLeft w:val="0"/>
                  <w:marRight w:val="0"/>
                  <w:marTop w:val="0"/>
                  <w:marBottom w:val="0"/>
                  <w:divBdr>
                    <w:top w:val="none" w:sz="0" w:space="0" w:color="auto"/>
                    <w:left w:val="none" w:sz="0" w:space="0" w:color="auto"/>
                    <w:bottom w:val="none" w:sz="0" w:space="0" w:color="auto"/>
                    <w:right w:val="none" w:sz="0" w:space="0" w:color="auto"/>
                  </w:divBdr>
                </w:div>
              </w:divsChild>
            </w:div>
            <w:div w:id="1884563306">
              <w:marLeft w:val="0"/>
              <w:marRight w:val="0"/>
              <w:marTop w:val="0"/>
              <w:marBottom w:val="0"/>
              <w:divBdr>
                <w:top w:val="none" w:sz="0" w:space="0" w:color="auto"/>
                <w:left w:val="none" w:sz="0" w:space="0" w:color="auto"/>
                <w:bottom w:val="none" w:sz="0" w:space="0" w:color="auto"/>
                <w:right w:val="none" w:sz="0" w:space="0" w:color="auto"/>
              </w:divBdr>
              <w:divsChild>
                <w:div w:id="839352135">
                  <w:marLeft w:val="0"/>
                  <w:marRight w:val="0"/>
                  <w:marTop w:val="0"/>
                  <w:marBottom w:val="0"/>
                  <w:divBdr>
                    <w:top w:val="none" w:sz="0" w:space="0" w:color="auto"/>
                    <w:left w:val="none" w:sz="0" w:space="0" w:color="auto"/>
                    <w:bottom w:val="none" w:sz="0" w:space="0" w:color="auto"/>
                    <w:right w:val="none" w:sz="0" w:space="0" w:color="auto"/>
                  </w:divBdr>
                </w:div>
                <w:div w:id="1385980927">
                  <w:marLeft w:val="0"/>
                  <w:marRight w:val="0"/>
                  <w:marTop w:val="0"/>
                  <w:marBottom w:val="0"/>
                  <w:divBdr>
                    <w:top w:val="none" w:sz="0" w:space="0" w:color="auto"/>
                    <w:left w:val="none" w:sz="0" w:space="0" w:color="auto"/>
                    <w:bottom w:val="none" w:sz="0" w:space="0" w:color="auto"/>
                    <w:right w:val="none" w:sz="0" w:space="0" w:color="auto"/>
                  </w:divBdr>
                </w:div>
                <w:div w:id="1477330580">
                  <w:marLeft w:val="240"/>
                  <w:marRight w:val="0"/>
                  <w:marTop w:val="0"/>
                  <w:marBottom w:val="0"/>
                  <w:divBdr>
                    <w:top w:val="none" w:sz="0" w:space="0" w:color="auto"/>
                    <w:left w:val="none" w:sz="0" w:space="0" w:color="auto"/>
                    <w:bottom w:val="none" w:sz="0" w:space="0" w:color="auto"/>
                    <w:right w:val="none" w:sz="0" w:space="0" w:color="auto"/>
                  </w:divBdr>
                  <w:divsChild>
                    <w:div w:id="296113130">
                      <w:marLeft w:val="0"/>
                      <w:marRight w:val="0"/>
                      <w:marTop w:val="0"/>
                      <w:marBottom w:val="0"/>
                      <w:divBdr>
                        <w:top w:val="none" w:sz="0" w:space="0" w:color="auto"/>
                        <w:left w:val="none" w:sz="0" w:space="0" w:color="auto"/>
                        <w:bottom w:val="none" w:sz="0" w:space="0" w:color="auto"/>
                        <w:right w:val="none" w:sz="0" w:space="0" w:color="auto"/>
                      </w:divBdr>
                      <w:divsChild>
                        <w:div w:id="356277659">
                          <w:marLeft w:val="240"/>
                          <w:marRight w:val="0"/>
                          <w:marTop w:val="0"/>
                          <w:marBottom w:val="0"/>
                          <w:divBdr>
                            <w:top w:val="none" w:sz="0" w:space="0" w:color="auto"/>
                            <w:left w:val="none" w:sz="0" w:space="0" w:color="auto"/>
                            <w:bottom w:val="none" w:sz="0" w:space="0" w:color="auto"/>
                            <w:right w:val="none" w:sz="0" w:space="0" w:color="auto"/>
                          </w:divBdr>
                          <w:divsChild>
                            <w:div w:id="223034236">
                              <w:marLeft w:val="0"/>
                              <w:marRight w:val="0"/>
                              <w:marTop w:val="0"/>
                              <w:marBottom w:val="0"/>
                              <w:divBdr>
                                <w:top w:val="none" w:sz="0" w:space="0" w:color="auto"/>
                                <w:left w:val="none" w:sz="0" w:space="0" w:color="auto"/>
                                <w:bottom w:val="none" w:sz="0" w:space="0" w:color="auto"/>
                                <w:right w:val="none" w:sz="0" w:space="0" w:color="auto"/>
                              </w:divBdr>
                            </w:div>
                          </w:divsChild>
                        </w:div>
                        <w:div w:id="440028659">
                          <w:marLeft w:val="0"/>
                          <w:marRight w:val="0"/>
                          <w:marTop w:val="0"/>
                          <w:marBottom w:val="0"/>
                          <w:divBdr>
                            <w:top w:val="none" w:sz="0" w:space="0" w:color="auto"/>
                            <w:left w:val="none" w:sz="0" w:space="0" w:color="auto"/>
                            <w:bottom w:val="none" w:sz="0" w:space="0" w:color="auto"/>
                            <w:right w:val="none" w:sz="0" w:space="0" w:color="auto"/>
                          </w:divBdr>
                        </w:div>
                        <w:div w:id="168755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03926">
              <w:marLeft w:val="0"/>
              <w:marRight w:val="0"/>
              <w:marTop w:val="0"/>
              <w:marBottom w:val="0"/>
              <w:divBdr>
                <w:top w:val="none" w:sz="0" w:space="0" w:color="auto"/>
                <w:left w:val="none" w:sz="0" w:space="0" w:color="auto"/>
                <w:bottom w:val="none" w:sz="0" w:space="0" w:color="auto"/>
                <w:right w:val="none" w:sz="0" w:space="0" w:color="auto"/>
              </w:divBdr>
              <w:divsChild>
                <w:div w:id="287318218">
                  <w:marLeft w:val="0"/>
                  <w:marRight w:val="0"/>
                  <w:marTop w:val="0"/>
                  <w:marBottom w:val="0"/>
                  <w:divBdr>
                    <w:top w:val="none" w:sz="0" w:space="0" w:color="auto"/>
                    <w:left w:val="none" w:sz="0" w:space="0" w:color="auto"/>
                    <w:bottom w:val="none" w:sz="0" w:space="0" w:color="auto"/>
                    <w:right w:val="none" w:sz="0" w:space="0" w:color="auto"/>
                  </w:divBdr>
                </w:div>
                <w:div w:id="685986489">
                  <w:marLeft w:val="240"/>
                  <w:marRight w:val="0"/>
                  <w:marTop w:val="0"/>
                  <w:marBottom w:val="0"/>
                  <w:divBdr>
                    <w:top w:val="none" w:sz="0" w:space="0" w:color="auto"/>
                    <w:left w:val="none" w:sz="0" w:space="0" w:color="auto"/>
                    <w:bottom w:val="none" w:sz="0" w:space="0" w:color="auto"/>
                    <w:right w:val="none" w:sz="0" w:space="0" w:color="auto"/>
                  </w:divBdr>
                  <w:divsChild>
                    <w:div w:id="1671326799">
                      <w:marLeft w:val="0"/>
                      <w:marRight w:val="0"/>
                      <w:marTop w:val="0"/>
                      <w:marBottom w:val="0"/>
                      <w:divBdr>
                        <w:top w:val="none" w:sz="0" w:space="0" w:color="auto"/>
                        <w:left w:val="none" w:sz="0" w:space="0" w:color="auto"/>
                        <w:bottom w:val="none" w:sz="0" w:space="0" w:color="auto"/>
                        <w:right w:val="none" w:sz="0" w:space="0" w:color="auto"/>
                      </w:divBdr>
                      <w:divsChild>
                        <w:div w:id="167059581">
                          <w:marLeft w:val="240"/>
                          <w:marRight w:val="0"/>
                          <w:marTop w:val="0"/>
                          <w:marBottom w:val="0"/>
                          <w:divBdr>
                            <w:top w:val="none" w:sz="0" w:space="0" w:color="auto"/>
                            <w:left w:val="none" w:sz="0" w:space="0" w:color="auto"/>
                            <w:bottom w:val="none" w:sz="0" w:space="0" w:color="auto"/>
                            <w:right w:val="none" w:sz="0" w:space="0" w:color="auto"/>
                          </w:divBdr>
                          <w:divsChild>
                            <w:div w:id="262500644">
                              <w:marLeft w:val="0"/>
                              <w:marRight w:val="0"/>
                              <w:marTop w:val="0"/>
                              <w:marBottom w:val="0"/>
                              <w:divBdr>
                                <w:top w:val="none" w:sz="0" w:space="0" w:color="auto"/>
                                <w:left w:val="none" w:sz="0" w:space="0" w:color="auto"/>
                                <w:bottom w:val="none" w:sz="0" w:space="0" w:color="auto"/>
                                <w:right w:val="none" w:sz="0" w:space="0" w:color="auto"/>
                              </w:divBdr>
                            </w:div>
                          </w:divsChild>
                        </w:div>
                        <w:div w:id="1890259639">
                          <w:marLeft w:val="0"/>
                          <w:marRight w:val="0"/>
                          <w:marTop w:val="0"/>
                          <w:marBottom w:val="0"/>
                          <w:divBdr>
                            <w:top w:val="none" w:sz="0" w:space="0" w:color="auto"/>
                            <w:left w:val="none" w:sz="0" w:space="0" w:color="auto"/>
                            <w:bottom w:val="none" w:sz="0" w:space="0" w:color="auto"/>
                            <w:right w:val="none" w:sz="0" w:space="0" w:color="auto"/>
                          </w:divBdr>
                        </w:div>
                        <w:div w:id="19532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93572">
                  <w:marLeft w:val="0"/>
                  <w:marRight w:val="0"/>
                  <w:marTop w:val="0"/>
                  <w:marBottom w:val="0"/>
                  <w:divBdr>
                    <w:top w:val="none" w:sz="0" w:space="0" w:color="auto"/>
                    <w:left w:val="none" w:sz="0" w:space="0" w:color="auto"/>
                    <w:bottom w:val="none" w:sz="0" w:space="0" w:color="auto"/>
                    <w:right w:val="none" w:sz="0" w:space="0" w:color="auto"/>
                  </w:divBdr>
                </w:div>
              </w:divsChild>
            </w:div>
            <w:div w:id="1909143555">
              <w:marLeft w:val="0"/>
              <w:marRight w:val="0"/>
              <w:marTop w:val="0"/>
              <w:marBottom w:val="0"/>
              <w:divBdr>
                <w:top w:val="none" w:sz="0" w:space="0" w:color="auto"/>
                <w:left w:val="none" w:sz="0" w:space="0" w:color="auto"/>
                <w:bottom w:val="none" w:sz="0" w:space="0" w:color="auto"/>
                <w:right w:val="none" w:sz="0" w:space="0" w:color="auto"/>
              </w:divBdr>
              <w:divsChild>
                <w:div w:id="619603429">
                  <w:marLeft w:val="0"/>
                  <w:marRight w:val="0"/>
                  <w:marTop w:val="0"/>
                  <w:marBottom w:val="0"/>
                  <w:divBdr>
                    <w:top w:val="none" w:sz="0" w:space="0" w:color="auto"/>
                    <w:left w:val="none" w:sz="0" w:space="0" w:color="auto"/>
                    <w:bottom w:val="none" w:sz="0" w:space="0" w:color="auto"/>
                    <w:right w:val="none" w:sz="0" w:space="0" w:color="auto"/>
                  </w:divBdr>
                </w:div>
                <w:div w:id="1074398000">
                  <w:marLeft w:val="240"/>
                  <w:marRight w:val="0"/>
                  <w:marTop w:val="0"/>
                  <w:marBottom w:val="0"/>
                  <w:divBdr>
                    <w:top w:val="none" w:sz="0" w:space="0" w:color="auto"/>
                    <w:left w:val="none" w:sz="0" w:space="0" w:color="auto"/>
                    <w:bottom w:val="none" w:sz="0" w:space="0" w:color="auto"/>
                    <w:right w:val="none" w:sz="0" w:space="0" w:color="auto"/>
                  </w:divBdr>
                  <w:divsChild>
                    <w:div w:id="1193883400">
                      <w:marLeft w:val="0"/>
                      <w:marRight w:val="0"/>
                      <w:marTop w:val="0"/>
                      <w:marBottom w:val="0"/>
                      <w:divBdr>
                        <w:top w:val="none" w:sz="0" w:space="0" w:color="auto"/>
                        <w:left w:val="none" w:sz="0" w:space="0" w:color="auto"/>
                        <w:bottom w:val="none" w:sz="0" w:space="0" w:color="auto"/>
                        <w:right w:val="none" w:sz="0" w:space="0" w:color="auto"/>
                      </w:divBdr>
                      <w:divsChild>
                        <w:div w:id="493112943">
                          <w:marLeft w:val="240"/>
                          <w:marRight w:val="0"/>
                          <w:marTop w:val="0"/>
                          <w:marBottom w:val="0"/>
                          <w:divBdr>
                            <w:top w:val="none" w:sz="0" w:space="0" w:color="auto"/>
                            <w:left w:val="none" w:sz="0" w:space="0" w:color="auto"/>
                            <w:bottom w:val="none" w:sz="0" w:space="0" w:color="auto"/>
                            <w:right w:val="none" w:sz="0" w:space="0" w:color="auto"/>
                          </w:divBdr>
                          <w:divsChild>
                            <w:div w:id="1900090834">
                              <w:marLeft w:val="0"/>
                              <w:marRight w:val="0"/>
                              <w:marTop w:val="0"/>
                              <w:marBottom w:val="0"/>
                              <w:divBdr>
                                <w:top w:val="none" w:sz="0" w:space="0" w:color="auto"/>
                                <w:left w:val="none" w:sz="0" w:space="0" w:color="auto"/>
                                <w:bottom w:val="none" w:sz="0" w:space="0" w:color="auto"/>
                                <w:right w:val="none" w:sz="0" w:space="0" w:color="auto"/>
                              </w:divBdr>
                            </w:div>
                          </w:divsChild>
                        </w:div>
                        <w:div w:id="494494886">
                          <w:marLeft w:val="0"/>
                          <w:marRight w:val="0"/>
                          <w:marTop w:val="0"/>
                          <w:marBottom w:val="0"/>
                          <w:divBdr>
                            <w:top w:val="none" w:sz="0" w:space="0" w:color="auto"/>
                            <w:left w:val="none" w:sz="0" w:space="0" w:color="auto"/>
                            <w:bottom w:val="none" w:sz="0" w:space="0" w:color="auto"/>
                            <w:right w:val="none" w:sz="0" w:space="0" w:color="auto"/>
                          </w:divBdr>
                        </w:div>
                        <w:div w:id="90545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4447">
                  <w:marLeft w:val="0"/>
                  <w:marRight w:val="0"/>
                  <w:marTop w:val="0"/>
                  <w:marBottom w:val="0"/>
                  <w:divBdr>
                    <w:top w:val="none" w:sz="0" w:space="0" w:color="auto"/>
                    <w:left w:val="none" w:sz="0" w:space="0" w:color="auto"/>
                    <w:bottom w:val="none" w:sz="0" w:space="0" w:color="auto"/>
                    <w:right w:val="none" w:sz="0" w:space="0" w:color="auto"/>
                  </w:divBdr>
                </w:div>
              </w:divsChild>
            </w:div>
            <w:div w:id="1984309962">
              <w:marLeft w:val="0"/>
              <w:marRight w:val="0"/>
              <w:marTop w:val="0"/>
              <w:marBottom w:val="0"/>
              <w:divBdr>
                <w:top w:val="none" w:sz="0" w:space="0" w:color="auto"/>
                <w:left w:val="none" w:sz="0" w:space="0" w:color="auto"/>
                <w:bottom w:val="none" w:sz="0" w:space="0" w:color="auto"/>
                <w:right w:val="none" w:sz="0" w:space="0" w:color="auto"/>
              </w:divBdr>
              <w:divsChild>
                <w:div w:id="258637659">
                  <w:marLeft w:val="240"/>
                  <w:marRight w:val="0"/>
                  <w:marTop w:val="0"/>
                  <w:marBottom w:val="0"/>
                  <w:divBdr>
                    <w:top w:val="none" w:sz="0" w:space="0" w:color="auto"/>
                    <w:left w:val="none" w:sz="0" w:space="0" w:color="auto"/>
                    <w:bottom w:val="none" w:sz="0" w:space="0" w:color="auto"/>
                    <w:right w:val="none" w:sz="0" w:space="0" w:color="auto"/>
                  </w:divBdr>
                  <w:divsChild>
                    <w:div w:id="793139236">
                      <w:marLeft w:val="0"/>
                      <w:marRight w:val="0"/>
                      <w:marTop w:val="0"/>
                      <w:marBottom w:val="0"/>
                      <w:divBdr>
                        <w:top w:val="none" w:sz="0" w:space="0" w:color="auto"/>
                        <w:left w:val="none" w:sz="0" w:space="0" w:color="auto"/>
                        <w:bottom w:val="none" w:sz="0" w:space="0" w:color="auto"/>
                        <w:right w:val="none" w:sz="0" w:space="0" w:color="auto"/>
                      </w:divBdr>
                      <w:divsChild>
                        <w:div w:id="624427465">
                          <w:marLeft w:val="0"/>
                          <w:marRight w:val="0"/>
                          <w:marTop w:val="0"/>
                          <w:marBottom w:val="0"/>
                          <w:divBdr>
                            <w:top w:val="none" w:sz="0" w:space="0" w:color="auto"/>
                            <w:left w:val="none" w:sz="0" w:space="0" w:color="auto"/>
                            <w:bottom w:val="none" w:sz="0" w:space="0" w:color="auto"/>
                            <w:right w:val="none" w:sz="0" w:space="0" w:color="auto"/>
                          </w:divBdr>
                        </w:div>
                        <w:div w:id="1910574736">
                          <w:marLeft w:val="0"/>
                          <w:marRight w:val="0"/>
                          <w:marTop w:val="0"/>
                          <w:marBottom w:val="0"/>
                          <w:divBdr>
                            <w:top w:val="none" w:sz="0" w:space="0" w:color="auto"/>
                            <w:left w:val="none" w:sz="0" w:space="0" w:color="auto"/>
                            <w:bottom w:val="none" w:sz="0" w:space="0" w:color="auto"/>
                            <w:right w:val="none" w:sz="0" w:space="0" w:color="auto"/>
                          </w:divBdr>
                        </w:div>
                        <w:div w:id="2050837229">
                          <w:marLeft w:val="240"/>
                          <w:marRight w:val="0"/>
                          <w:marTop w:val="0"/>
                          <w:marBottom w:val="0"/>
                          <w:divBdr>
                            <w:top w:val="none" w:sz="0" w:space="0" w:color="auto"/>
                            <w:left w:val="none" w:sz="0" w:space="0" w:color="auto"/>
                            <w:bottom w:val="none" w:sz="0" w:space="0" w:color="auto"/>
                            <w:right w:val="none" w:sz="0" w:space="0" w:color="auto"/>
                          </w:divBdr>
                          <w:divsChild>
                            <w:div w:id="281153">
                              <w:marLeft w:val="0"/>
                              <w:marRight w:val="0"/>
                              <w:marTop w:val="0"/>
                              <w:marBottom w:val="0"/>
                              <w:divBdr>
                                <w:top w:val="none" w:sz="0" w:space="0" w:color="auto"/>
                                <w:left w:val="none" w:sz="0" w:space="0" w:color="auto"/>
                                <w:bottom w:val="none" w:sz="0" w:space="0" w:color="auto"/>
                                <w:right w:val="none" w:sz="0" w:space="0" w:color="auto"/>
                              </w:divBdr>
                              <w:divsChild>
                                <w:div w:id="600913465">
                                  <w:marLeft w:val="0"/>
                                  <w:marRight w:val="0"/>
                                  <w:marTop w:val="0"/>
                                  <w:marBottom w:val="0"/>
                                  <w:divBdr>
                                    <w:top w:val="none" w:sz="0" w:space="0" w:color="auto"/>
                                    <w:left w:val="none" w:sz="0" w:space="0" w:color="auto"/>
                                    <w:bottom w:val="none" w:sz="0" w:space="0" w:color="auto"/>
                                    <w:right w:val="none" w:sz="0" w:space="0" w:color="auto"/>
                                  </w:divBdr>
                                </w:div>
                                <w:div w:id="1245844027">
                                  <w:marLeft w:val="0"/>
                                  <w:marRight w:val="0"/>
                                  <w:marTop w:val="0"/>
                                  <w:marBottom w:val="0"/>
                                  <w:divBdr>
                                    <w:top w:val="none" w:sz="0" w:space="0" w:color="auto"/>
                                    <w:left w:val="none" w:sz="0" w:space="0" w:color="auto"/>
                                    <w:bottom w:val="none" w:sz="0" w:space="0" w:color="auto"/>
                                    <w:right w:val="none" w:sz="0" w:space="0" w:color="auto"/>
                                  </w:divBdr>
                                </w:div>
                                <w:div w:id="1535312995">
                                  <w:marLeft w:val="240"/>
                                  <w:marRight w:val="0"/>
                                  <w:marTop w:val="0"/>
                                  <w:marBottom w:val="0"/>
                                  <w:divBdr>
                                    <w:top w:val="none" w:sz="0" w:space="0" w:color="auto"/>
                                    <w:left w:val="none" w:sz="0" w:space="0" w:color="auto"/>
                                    <w:bottom w:val="none" w:sz="0" w:space="0" w:color="auto"/>
                                    <w:right w:val="none" w:sz="0" w:space="0" w:color="auto"/>
                                  </w:divBdr>
                                  <w:divsChild>
                                    <w:div w:id="1188375287">
                                      <w:marLeft w:val="0"/>
                                      <w:marRight w:val="0"/>
                                      <w:marTop w:val="0"/>
                                      <w:marBottom w:val="0"/>
                                      <w:divBdr>
                                        <w:top w:val="none" w:sz="0" w:space="0" w:color="auto"/>
                                        <w:left w:val="none" w:sz="0" w:space="0" w:color="auto"/>
                                        <w:bottom w:val="none" w:sz="0" w:space="0" w:color="auto"/>
                                        <w:right w:val="none" w:sz="0" w:space="0" w:color="auto"/>
                                      </w:divBdr>
                                      <w:divsChild>
                                        <w:div w:id="126898991">
                                          <w:marLeft w:val="0"/>
                                          <w:marRight w:val="0"/>
                                          <w:marTop w:val="0"/>
                                          <w:marBottom w:val="0"/>
                                          <w:divBdr>
                                            <w:top w:val="none" w:sz="0" w:space="0" w:color="auto"/>
                                            <w:left w:val="none" w:sz="0" w:space="0" w:color="auto"/>
                                            <w:bottom w:val="none" w:sz="0" w:space="0" w:color="auto"/>
                                            <w:right w:val="none" w:sz="0" w:space="0" w:color="auto"/>
                                          </w:divBdr>
                                        </w:div>
                                        <w:div w:id="690565614">
                                          <w:marLeft w:val="240"/>
                                          <w:marRight w:val="0"/>
                                          <w:marTop w:val="0"/>
                                          <w:marBottom w:val="0"/>
                                          <w:divBdr>
                                            <w:top w:val="none" w:sz="0" w:space="0" w:color="auto"/>
                                            <w:left w:val="none" w:sz="0" w:space="0" w:color="auto"/>
                                            <w:bottom w:val="none" w:sz="0" w:space="0" w:color="auto"/>
                                            <w:right w:val="none" w:sz="0" w:space="0" w:color="auto"/>
                                          </w:divBdr>
                                          <w:divsChild>
                                            <w:div w:id="1462067268">
                                              <w:marLeft w:val="0"/>
                                              <w:marRight w:val="0"/>
                                              <w:marTop w:val="0"/>
                                              <w:marBottom w:val="0"/>
                                              <w:divBdr>
                                                <w:top w:val="none" w:sz="0" w:space="0" w:color="auto"/>
                                                <w:left w:val="none" w:sz="0" w:space="0" w:color="auto"/>
                                                <w:bottom w:val="none" w:sz="0" w:space="0" w:color="auto"/>
                                                <w:right w:val="none" w:sz="0" w:space="0" w:color="auto"/>
                                              </w:divBdr>
                                            </w:div>
                                          </w:divsChild>
                                        </w:div>
                                        <w:div w:id="13300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79617">
                              <w:marLeft w:val="0"/>
                              <w:marRight w:val="0"/>
                              <w:marTop w:val="0"/>
                              <w:marBottom w:val="0"/>
                              <w:divBdr>
                                <w:top w:val="none" w:sz="0" w:space="0" w:color="auto"/>
                                <w:left w:val="none" w:sz="0" w:space="0" w:color="auto"/>
                                <w:bottom w:val="none" w:sz="0" w:space="0" w:color="auto"/>
                                <w:right w:val="none" w:sz="0" w:space="0" w:color="auto"/>
                              </w:divBdr>
                              <w:divsChild>
                                <w:div w:id="380906220">
                                  <w:marLeft w:val="240"/>
                                  <w:marRight w:val="0"/>
                                  <w:marTop w:val="0"/>
                                  <w:marBottom w:val="0"/>
                                  <w:divBdr>
                                    <w:top w:val="none" w:sz="0" w:space="0" w:color="auto"/>
                                    <w:left w:val="none" w:sz="0" w:space="0" w:color="auto"/>
                                    <w:bottom w:val="none" w:sz="0" w:space="0" w:color="auto"/>
                                    <w:right w:val="none" w:sz="0" w:space="0" w:color="auto"/>
                                  </w:divBdr>
                                  <w:divsChild>
                                    <w:div w:id="2105681553">
                                      <w:marLeft w:val="0"/>
                                      <w:marRight w:val="0"/>
                                      <w:marTop w:val="0"/>
                                      <w:marBottom w:val="0"/>
                                      <w:divBdr>
                                        <w:top w:val="none" w:sz="0" w:space="0" w:color="auto"/>
                                        <w:left w:val="none" w:sz="0" w:space="0" w:color="auto"/>
                                        <w:bottom w:val="none" w:sz="0" w:space="0" w:color="auto"/>
                                        <w:right w:val="none" w:sz="0" w:space="0" w:color="auto"/>
                                      </w:divBdr>
                                      <w:divsChild>
                                        <w:div w:id="327173695">
                                          <w:marLeft w:val="0"/>
                                          <w:marRight w:val="0"/>
                                          <w:marTop w:val="0"/>
                                          <w:marBottom w:val="0"/>
                                          <w:divBdr>
                                            <w:top w:val="none" w:sz="0" w:space="0" w:color="auto"/>
                                            <w:left w:val="none" w:sz="0" w:space="0" w:color="auto"/>
                                            <w:bottom w:val="none" w:sz="0" w:space="0" w:color="auto"/>
                                            <w:right w:val="none" w:sz="0" w:space="0" w:color="auto"/>
                                          </w:divBdr>
                                        </w:div>
                                        <w:div w:id="472018155">
                                          <w:marLeft w:val="240"/>
                                          <w:marRight w:val="0"/>
                                          <w:marTop w:val="0"/>
                                          <w:marBottom w:val="0"/>
                                          <w:divBdr>
                                            <w:top w:val="none" w:sz="0" w:space="0" w:color="auto"/>
                                            <w:left w:val="none" w:sz="0" w:space="0" w:color="auto"/>
                                            <w:bottom w:val="none" w:sz="0" w:space="0" w:color="auto"/>
                                            <w:right w:val="none" w:sz="0" w:space="0" w:color="auto"/>
                                          </w:divBdr>
                                          <w:divsChild>
                                            <w:div w:id="1851798652">
                                              <w:marLeft w:val="0"/>
                                              <w:marRight w:val="0"/>
                                              <w:marTop w:val="0"/>
                                              <w:marBottom w:val="0"/>
                                              <w:divBdr>
                                                <w:top w:val="none" w:sz="0" w:space="0" w:color="auto"/>
                                                <w:left w:val="none" w:sz="0" w:space="0" w:color="auto"/>
                                                <w:bottom w:val="none" w:sz="0" w:space="0" w:color="auto"/>
                                                <w:right w:val="none" w:sz="0" w:space="0" w:color="auto"/>
                                              </w:divBdr>
                                            </w:div>
                                          </w:divsChild>
                                        </w:div>
                                        <w:div w:id="6492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5196">
                                  <w:marLeft w:val="0"/>
                                  <w:marRight w:val="0"/>
                                  <w:marTop w:val="0"/>
                                  <w:marBottom w:val="0"/>
                                  <w:divBdr>
                                    <w:top w:val="none" w:sz="0" w:space="0" w:color="auto"/>
                                    <w:left w:val="none" w:sz="0" w:space="0" w:color="auto"/>
                                    <w:bottom w:val="none" w:sz="0" w:space="0" w:color="auto"/>
                                    <w:right w:val="none" w:sz="0" w:space="0" w:color="auto"/>
                                  </w:divBdr>
                                </w:div>
                                <w:div w:id="973287881">
                                  <w:marLeft w:val="0"/>
                                  <w:marRight w:val="0"/>
                                  <w:marTop w:val="0"/>
                                  <w:marBottom w:val="0"/>
                                  <w:divBdr>
                                    <w:top w:val="none" w:sz="0" w:space="0" w:color="auto"/>
                                    <w:left w:val="none" w:sz="0" w:space="0" w:color="auto"/>
                                    <w:bottom w:val="none" w:sz="0" w:space="0" w:color="auto"/>
                                    <w:right w:val="none" w:sz="0" w:space="0" w:color="auto"/>
                                  </w:divBdr>
                                </w:div>
                              </w:divsChild>
                            </w:div>
                            <w:div w:id="744036922">
                              <w:marLeft w:val="0"/>
                              <w:marRight w:val="0"/>
                              <w:marTop w:val="0"/>
                              <w:marBottom w:val="0"/>
                              <w:divBdr>
                                <w:top w:val="none" w:sz="0" w:space="0" w:color="auto"/>
                                <w:left w:val="none" w:sz="0" w:space="0" w:color="auto"/>
                                <w:bottom w:val="none" w:sz="0" w:space="0" w:color="auto"/>
                                <w:right w:val="none" w:sz="0" w:space="0" w:color="auto"/>
                              </w:divBdr>
                              <w:divsChild>
                                <w:div w:id="1739553347">
                                  <w:marLeft w:val="240"/>
                                  <w:marRight w:val="0"/>
                                  <w:marTop w:val="0"/>
                                  <w:marBottom w:val="0"/>
                                  <w:divBdr>
                                    <w:top w:val="none" w:sz="0" w:space="0" w:color="auto"/>
                                    <w:left w:val="none" w:sz="0" w:space="0" w:color="auto"/>
                                    <w:bottom w:val="none" w:sz="0" w:space="0" w:color="auto"/>
                                    <w:right w:val="none" w:sz="0" w:space="0" w:color="auto"/>
                                  </w:divBdr>
                                  <w:divsChild>
                                    <w:div w:id="299575838">
                                      <w:marLeft w:val="0"/>
                                      <w:marRight w:val="0"/>
                                      <w:marTop w:val="0"/>
                                      <w:marBottom w:val="0"/>
                                      <w:divBdr>
                                        <w:top w:val="none" w:sz="0" w:space="0" w:color="auto"/>
                                        <w:left w:val="none" w:sz="0" w:space="0" w:color="auto"/>
                                        <w:bottom w:val="none" w:sz="0" w:space="0" w:color="auto"/>
                                        <w:right w:val="none" w:sz="0" w:space="0" w:color="auto"/>
                                      </w:divBdr>
                                      <w:divsChild>
                                        <w:div w:id="213466270">
                                          <w:marLeft w:val="0"/>
                                          <w:marRight w:val="0"/>
                                          <w:marTop w:val="0"/>
                                          <w:marBottom w:val="0"/>
                                          <w:divBdr>
                                            <w:top w:val="none" w:sz="0" w:space="0" w:color="auto"/>
                                            <w:left w:val="none" w:sz="0" w:space="0" w:color="auto"/>
                                            <w:bottom w:val="none" w:sz="0" w:space="0" w:color="auto"/>
                                            <w:right w:val="none" w:sz="0" w:space="0" w:color="auto"/>
                                          </w:divBdr>
                                        </w:div>
                                        <w:div w:id="477263909">
                                          <w:marLeft w:val="0"/>
                                          <w:marRight w:val="0"/>
                                          <w:marTop w:val="0"/>
                                          <w:marBottom w:val="0"/>
                                          <w:divBdr>
                                            <w:top w:val="none" w:sz="0" w:space="0" w:color="auto"/>
                                            <w:left w:val="none" w:sz="0" w:space="0" w:color="auto"/>
                                            <w:bottom w:val="none" w:sz="0" w:space="0" w:color="auto"/>
                                            <w:right w:val="none" w:sz="0" w:space="0" w:color="auto"/>
                                          </w:divBdr>
                                        </w:div>
                                        <w:div w:id="560870117">
                                          <w:marLeft w:val="240"/>
                                          <w:marRight w:val="0"/>
                                          <w:marTop w:val="0"/>
                                          <w:marBottom w:val="0"/>
                                          <w:divBdr>
                                            <w:top w:val="none" w:sz="0" w:space="0" w:color="auto"/>
                                            <w:left w:val="none" w:sz="0" w:space="0" w:color="auto"/>
                                            <w:bottom w:val="none" w:sz="0" w:space="0" w:color="auto"/>
                                            <w:right w:val="none" w:sz="0" w:space="0" w:color="auto"/>
                                          </w:divBdr>
                                          <w:divsChild>
                                            <w:div w:id="15064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07736">
                                  <w:marLeft w:val="0"/>
                                  <w:marRight w:val="0"/>
                                  <w:marTop w:val="0"/>
                                  <w:marBottom w:val="0"/>
                                  <w:divBdr>
                                    <w:top w:val="none" w:sz="0" w:space="0" w:color="auto"/>
                                    <w:left w:val="none" w:sz="0" w:space="0" w:color="auto"/>
                                    <w:bottom w:val="none" w:sz="0" w:space="0" w:color="auto"/>
                                    <w:right w:val="none" w:sz="0" w:space="0" w:color="auto"/>
                                  </w:divBdr>
                                </w:div>
                                <w:div w:id="2137988399">
                                  <w:marLeft w:val="0"/>
                                  <w:marRight w:val="0"/>
                                  <w:marTop w:val="0"/>
                                  <w:marBottom w:val="0"/>
                                  <w:divBdr>
                                    <w:top w:val="none" w:sz="0" w:space="0" w:color="auto"/>
                                    <w:left w:val="none" w:sz="0" w:space="0" w:color="auto"/>
                                    <w:bottom w:val="none" w:sz="0" w:space="0" w:color="auto"/>
                                    <w:right w:val="none" w:sz="0" w:space="0" w:color="auto"/>
                                  </w:divBdr>
                                </w:div>
                              </w:divsChild>
                            </w:div>
                            <w:div w:id="801465277">
                              <w:marLeft w:val="0"/>
                              <w:marRight w:val="0"/>
                              <w:marTop w:val="0"/>
                              <w:marBottom w:val="0"/>
                              <w:divBdr>
                                <w:top w:val="none" w:sz="0" w:space="0" w:color="auto"/>
                                <w:left w:val="none" w:sz="0" w:space="0" w:color="auto"/>
                                <w:bottom w:val="none" w:sz="0" w:space="0" w:color="auto"/>
                                <w:right w:val="none" w:sz="0" w:space="0" w:color="auto"/>
                              </w:divBdr>
                              <w:divsChild>
                                <w:div w:id="577593354">
                                  <w:marLeft w:val="0"/>
                                  <w:marRight w:val="0"/>
                                  <w:marTop w:val="0"/>
                                  <w:marBottom w:val="0"/>
                                  <w:divBdr>
                                    <w:top w:val="none" w:sz="0" w:space="0" w:color="auto"/>
                                    <w:left w:val="none" w:sz="0" w:space="0" w:color="auto"/>
                                    <w:bottom w:val="none" w:sz="0" w:space="0" w:color="auto"/>
                                    <w:right w:val="none" w:sz="0" w:space="0" w:color="auto"/>
                                  </w:divBdr>
                                </w:div>
                                <w:div w:id="1229613315">
                                  <w:marLeft w:val="0"/>
                                  <w:marRight w:val="0"/>
                                  <w:marTop w:val="0"/>
                                  <w:marBottom w:val="0"/>
                                  <w:divBdr>
                                    <w:top w:val="none" w:sz="0" w:space="0" w:color="auto"/>
                                    <w:left w:val="none" w:sz="0" w:space="0" w:color="auto"/>
                                    <w:bottom w:val="none" w:sz="0" w:space="0" w:color="auto"/>
                                    <w:right w:val="none" w:sz="0" w:space="0" w:color="auto"/>
                                  </w:divBdr>
                                </w:div>
                                <w:div w:id="1716470397">
                                  <w:marLeft w:val="240"/>
                                  <w:marRight w:val="0"/>
                                  <w:marTop w:val="0"/>
                                  <w:marBottom w:val="0"/>
                                  <w:divBdr>
                                    <w:top w:val="none" w:sz="0" w:space="0" w:color="auto"/>
                                    <w:left w:val="none" w:sz="0" w:space="0" w:color="auto"/>
                                    <w:bottom w:val="none" w:sz="0" w:space="0" w:color="auto"/>
                                    <w:right w:val="none" w:sz="0" w:space="0" w:color="auto"/>
                                  </w:divBdr>
                                  <w:divsChild>
                                    <w:div w:id="407387093">
                                      <w:marLeft w:val="0"/>
                                      <w:marRight w:val="0"/>
                                      <w:marTop w:val="0"/>
                                      <w:marBottom w:val="0"/>
                                      <w:divBdr>
                                        <w:top w:val="none" w:sz="0" w:space="0" w:color="auto"/>
                                        <w:left w:val="none" w:sz="0" w:space="0" w:color="auto"/>
                                        <w:bottom w:val="none" w:sz="0" w:space="0" w:color="auto"/>
                                        <w:right w:val="none" w:sz="0" w:space="0" w:color="auto"/>
                                      </w:divBdr>
                                      <w:divsChild>
                                        <w:div w:id="44184101">
                                          <w:marLeft w:val="0"/>
                                          <w:marRight w:val="0"/>
                                          <w:marTop w:val="0"/>
                                          <w:marBottom w:val="0"/>
                                          <w:divBdr>
                                            <w:top w:val="none" w:sz="0" w:space="0" w:color="auto"/>
                                            <w:left w:val="none" w:sz="0" w:space="0" w:color="auto"/>
                                            <w:bottom w:val="none" w:sz="0" w:space="0" w:color="auto"/>
                                            <w:right w:val="none" w:sz="0" w:space="0" w:color="auto"/>
                                          </w:divBdr>
                                        </w:div>
                                        <w:div w:id="309486767">
                                          <w:marLeft w:val="240"/>
                                          <w:marRight w:val="0"/>
                                          <w:marTop w:val="0"/>
                                          <w:marBottom w:val="0"/>
                                          <w:divBdr>
                                            <w:top w:val="none" w:sz="0" w:space="0" w:color="auto"/>
                                            <w:left w:val="none" w:sz="0" w:space="0" w:color="auto"/>
                                            <w:bottom w:val="none" w:sz="0" w:space="0" w:color="auto"/>
                                            <w:right w:val="none" w:sz="0" w:space="0" w:color="auto"/>
                                          </w:divBdr>
                                          <w:divsChild>
                                            <w:div w:id="1486625844">
                                              <w:marLeft w:val="0"/>
                                              <w:marRight w:val="0"/>
                                              <w:marTop w:val="0"/>
                                              <w:marBottom w:val="0"/>
                                              <w:divBdr>
                                                <w:top w:val="none" w:sz="0" w:space="0" w:color="auto"/>
                                                <w:left w:val="none" w:sz="0" w:space="0" w:color="auto"/>
                                                <w:bottom w:val="none" w:sz="0" w:space="0" w:color="auto"/>
                                                <w:right w:val="none" w:sz="0" w:space="0" w:color="auto"/>
                                              </w:divBdr>
                                            </w:div>
                                          </w:divsChild>
                                        </w:div>
                                        <w:div w:id="112237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71720">
                              <w:marLeft w:val="0"/>
                              <w:marRight w:val="0"/>
                              <w:marTop w:val="0"/>
                              <w:marBottom w:val="0"/>
                              <w:divBdr>
                                <w:top w:val="none" w:sz="0" w:space="0" w:color="auto"/>
                                <w:left w:val="none" w:sz="0" w:space="0" w:color="auto"/>
                                <w:bottom w:val="none" w:sz="0" w:space="0" w:color="auto"/>
                                <w:right w:val="none" w:sz="0" w:space="0" w:color="auto"/>
                              </w:divBdr>
                              <w:divsChild>
                                <w:div w:id="722142210">
                                  <w:marLeft w:val="240"/>
                                  <w:marRight w:val="0"/>
                                  <w:marTop w:val="0"/>
                                  <w:marBottom w:val="0"/>
                                  <w:divBdr>
                                    <w:top w:val="none" w:sz="0" w:space="0" w:color="auto"/>
                                    <w:left w:val="none" w:sz="0" w:space="0" w:color="auto"/>
                                    <w:bottom w:val="none" w:sz="0" w:space="0" w:color="auto"/>
                                    <w:right w:val="none" w:sz="0" w:space="0" w:color="auto"/>
                                  </w:divBdr>
                                  <w:divsChild>
                                    <w:div w:id="516778002">
                                      <w:marLeft w:val="0"/>
                                      <w:marRight w:val="0"/>
                                      <w:marTop w:val="0"/>
                                      <w:marBottom w:val="0"/>
                                      <w:divBdr>
                                        <w:top w:val="none" w:sz="0" w:space="0" w:color="auto"/>
                                        <w:left w:val="none" w:sz="0" w:space="0" w:color="auto"/>
                                        <w:bottom w:val="none" w:sz="0" w:space="0" w:color="auto"/>
                                        <w:right w:val="none" w:sz="0" w:space="0" w:color="auto"/>
                                      </w:divBdr>
                                      <w:divsChild>
                                        <w:div w:id="267274129">
                                          <w:marLeft w:val="0"/>
                                          <w:marRight w:val="0"/>
                                          <w:marTop w:val="0"/>
                                          <w:marBottom w:val="0"/>
                                          <w:divBdr>
                                            <w:top w:val="none" w:sz="0" w:space="0" w:color="auto"/>
                                            <w:left w:val="none" w:sz="0" w:space="0" w:color="auto"/>
                                            <w:bottom w:val="none" w:sz="0" w:space="0" w:color="auto"/>
                                            <w:right w:val="none" w:sz="0" w:space="0" w:color="auto"/>
                                          </w:divBdr>
                                        </w:div>
                                        <w:div w:id="555819334">
                                          <w:marLeft w:val="240"/>
                                          <w:marRight w:val="0"/>
                                          <w:marTop w:val="0"/>
                                          <w:marBottom w:val="0"/>
                                          <w:divBdr>
                                            <w:top w:val="none" w:sz="0" w:space="0" w:color="auto"/>
                                            <w:left w:val="none" w:sz="0" w:space="0" w:color="auto"/>
                                            <w:bottom w:val="none" w:sz="0" w:space="0" w:color="auto"/>
                                            <w:right w:val="none" w:sz="0" w:space="0" w:color="auto"/>
                                          </w:divBdr>
                                          <w:divsChild>
                                            <w:div w:id="824123585">
                                              <w:marLeft w:val="0"/>
                                              <w:marRight w:val="0"/>
                                              <w:marTop w:val="0"/>
                                              <w:marBottom w:val="0"/>
                                              <w:divBdr>
                                                <w:top w:val="none" w:sz="0" w:space="0" w:color="auto"/>
                                                <w:left w:val="none" w:sz="0" w:space="0" w:color="auto"/>
                                                <w:bottom w:val="none" w:sz="0" w:space="0" w:color="auto"/>
                                                <w:right w:val="none" w:sz="0" w:space="0" w:color="auto"/>
                                              </w:divBdr>
                                            </w:div>
                                          </w:divsChild>
                                        </w:div>
                                        <w:div w:id="139719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92709">
                                  <w:marLeft w:val="0"/>
                                  <w:marRight w:val="0"/>
                                  <w:marTop w:val="0"/>
                                  <w:marBottom w:val="0"/>
                                  <w:divBdr>
                                    <w:top w:val="none" w:sz="0" w:space="0" w:color="auto"/>
                                    <w:left w:val="none" w:sz="0" w:space="0" w:color="auto"/>
                                    <w:bottom w:val="none" w:sz="0" w:space="0" w:color="auto"/>
                                    <w:right w:val="none" w:sz="0" w:space="0" w:color="auto"/>
                                  </w:divBdr>
                                </w:div>
                                <w:div w:id="1349025445">
                                  <w:marLeft w:val="0"/>
                                  <w:marRight w:val="0"/>
                                  <w:marTop w:val="0"/>
                                  <w:marBottom w:val="0"/>
                                  <w:divBdr>
                                    <w:top w:val="none" w:sz="0" w:space="0" w:color="auto"/>
                                    <w:left w:val="none" w:sz="0" w:space="0" w:color="auto"/>
                                    <w:bottom w:val="none" w:sz="0" w:space="0" w:color="auto"/>
                                    <w:right w:val="none" w:sz="0" w:space="0" w:color="auto"/>
                                  </w:divBdr>
                                </w:div>
                              </w:divsChild>
                            </w:div>
                            <w:div w:id="1153177269">
                              <w:marLeft w:val="0"/>
                              <w:marRight w:val="0"/>
                              <w:marTop w:val="0"/>
                              <w:marBottom w:val="0"/>
                              <w:divBdr>
                                <w:top w:val="none" w:sz="0" w:space="0" w:color="auto"/>
                                <w:left w:val="none" w:sz="0" w:space="0" w:color="auto"/>
                                <w:bottom w:val="none" w:sz="0" w:space="0" w:color="auto"/>
                                <w:right w:val="none" w:sz="0" w:space="0" w:color="auto"/>
                              </w:divBdr>
                              <w:divsChild>
                                <w:div w:id="343365269">
                                  <w:marLeft w:val="0"/>
                                  <w:marRight w:val="0"/>
                                  <w:marTop w:val="0"/>
                                  <w:marBottom w:val="0"/>
                                  <w:divBdr>
                                    <w:top w:val="none" w:sz="0" w:space="0" w:color="auto"/>
                                    <w:left w:val="none" w:sz="0" w:space="0" w:color="auto"/>
                                    <w:bottom w:val="none" w:sz="0" w:space="0" w:color="auto"/>
                                    <w:right w:val="none" w:sz="0" w:space="0" w:color="auto"/>
                                  </w:divBdr>
                                </w:div>
                                <w:div w:id="1695304960">
                                  <w:marLeft w:val="240"/>
                                  <w:marRight w:val="0"/>
                                  <w:marTop w:val="0"/>
                                  <w:marBottom w:val="0"/>
                                  <w:divBdr>
                                    <w:top w:val="none" w:sz="0" w:space="0" w:color="auto"/>
                                    <w:left w:val="none" w:sz="0" w:space="0" w:color="auto"/>
                                    <w:bottom w:val="none" w:sz="0" w:space="0" w:color="auto"/>
                                    <w:right w:val="none" w:sz="0" w:space="0" w:color="auto"/>
                                  </w:divBdr>
                                  <w:divsChild>
                                    <w:div w:id="309748979">
                                      <w:marLeft w:val="0"/>
                                      <w:marRight w:val="0"/>
                                      <w:marTop w:val="0"/>
                                      <w:marBottom w:val="0"/>
                                      <w:divBdr>
                                        <w:top w:val="none" w:sz="0" w:space="0" w:color="auto"/>
                                        <w:left w:val="none" w:sz="0" w:space="0" w:color="auto"/>
                                        <w:bottom w:val="none" w:sz="0" w:space="0" w:color="auto"/>
                                        <w:right w:val="none" w:sz="0" w:space="0" w:color="auto"/>
                                      </w:divBdr>
                                      <w:divsChild>
                                        <w:div w:id="426847148">
                                          <w:marLeft w:val="240"/>
                                          <w:marRight w:val="0"/>
                                          <w:marTop w:val="0"/>
                                          <w:marBottom w:val="0"/>
                                          <w:divBdr>
                                            <w:top w:val="none" w:sz="0" w:space="0" w:color="auto"/>
                                            <w:left w:val="none" w:sz="0" w:space="0" w:color="auto"/>
                                            <w:bottom w:val="none" w:sz="0" w:space="0" w:color="auto"/>
                                            <w:right w:val="none" w:sz="0" w:space="0" w:color="auto"/>
                                          </w:divBdr>
                                          <w:divsChild>
                                            <w:div w:id="1730686296">
                                              <w:marLeft w:val="0"/>
                                              <w:marRight w:val="0"/>
                                              <w:marTop w:val="0"/>
                                              <w:marBottom w:val="0"/>
                                              <w:divBdr>
                                                <w:top w:val="none" w:sz="0" w:space="0" w:color="auto"/>
                                                <w:left w:val="none" w:sz="0" w:space="0" w:color="auto"/>
                                                <w:bottom w:val="none" w:sz="0" w:space="0" w:color="auto"/>
                                                <w:right w:val="none" w:sz="0" w:space="0" w:color="auto"/>
                                              </w:divBdr>
                                            </w:div>
                                          </w:divsChild>
                                        </w:div>
                                        <w:div w:id="1205370511">
                                          <w:marLeft w:val="0"/>
                                          <w:marRight w:val="0"/>
                                          <w:marTop w:val="0"/>
                                          <w:marBottom w:val="0"/>
                                          <w:divBdr>
                                            <w:top w:val="none" w:sz="0" w:space="0" w:color="auto"/>
                                            <w:left w:val="none" w:sz="0" w:space="0" w:color="auto"/>
                                            <w:bottom w:val="none" w:sz="0" w:space="0" w:color="auto"/>
                                            <w:right w:val="none" w:sz="0" w:space="0" w:color="auto"/>
                                          </w:divBdr>
                                        </w:div>
                                        <w:div w:id="19424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241370">
                                  <w:marLeft w:val="0"/>
                                  <w:marRight w:val="0"/>
                                  <w:marTop w:val="0"/>
                                  <w:marBottom w:val="0"/>
                                  <w:divBdr>
                                    <w:top w:val="none" w:sz="0" w:space="0" w:color="auto"/>
                                    <w:left w:val="none" w:sz="0" w:space="0" w:color="auto"/>
                                    <w:bottom w:val="none" w:sz="0" w:space="0" w:color="auto"/>
                                    <w:right w:val="none" w:sz="0" w:space="0" w:color="auto"/>
                                  </w:divBdr>
                                </w:div>
                              </w:divsChild>
                            </w:div>
                            <w:div w:id="1357384378">
                              <w:marLeft w:val="0"/>
                              <w:marRight w:val="0"/>
                              <w:marTop w:val="0"/>
                              <w:marBottom w:val="0"/>
                              <w:divBdr>
                                <w:top w:val="none" w:sz="0" w:space="0" w:color="auto"/>
                                <w:left w:val="none" w:sz="0" w:space="0" w:color="auto"/>
                                <w:bottom w:val="none" w:sz="0" w:space="0" w:color="auto"/>
                                <w:right w:val="none" w:sz="0" w:space="0" w:color="auto"/>
                              </w:divBdr>
                              <w:divsChild>
                                <w:div w:id="641814279">
                                  <w:marLeft w:val="0"/>
                                  <w:marRight w:val="0"/>
                                  <w:marTop w:val="0"/>
                                  <w:marBottom w:val="0"/>
                                  <w:divBdr>
                                    <w:top w:val="none" w:sz="0" w:space="0" w:color="auto"/>
                                    <w:left w:val="none" w:sz="0" w:space="0" w:color="auto"/>
                                    <w:bottom w:val="none" w:sz="0" w:space="0" w:color="auto"/>
                                    <w:right w:val="none" w:sz="0" w:space="0" w:color="auto"/>
                                  </w:divBdr>
                                </w:div>
                                <w:div w:id="697241796">
                                  <w:marLeft w:val="240"/>
                                  <w:marRight w:val="0"/>
                                  <w:marTop w:val="0"/>
                                  <w:marBottom w:val="0"/>
                                  <w:divBdr>
                                    <w:top w:val="none" w:sz="0" w:space="0" w:color="auto"/>
                                    <w:left w:val="none" w:sz="0" w:space="0" w:color="auto"/>
                                    <w:bottom w:val="none" w:sz="0" w:space="0" w:color="auto"/>
                                    <w:right w:val="none" w:sz="0" w:space="0" w:color="auto"/>
                                  </w:divBdr>
                                  <w:divsChild>
                                    <w:div w:id="1855027560">
                                      <w:marLeft w:val="0"/>
                                      <w:marRight w:val="0"/>
                                      <w:marTop w:val="0"/>
                                      <w:marBottom w:val="0"/>
                                      <w:divBdr>
                                        <w:top w:val="none" w:sz="0" w:space="0" w:color="auto"/>
                                        <w:left w:val="none" w:sz="0" w:space="0" w:color="auto"/>
                                        <w:bottom w:val="none" w:sz="0" w:space="0" w:color="auto"/>
                                        <w:right w:val="none" w:sz="0" w:space="0" w:color="auto"/>
                                      </w:divBdr>
                                      <w:divsChild>
                                        <w:div w:id="166286808">
                                          <w:marLeft w:val="240"/>
                                          <w:marRight w:val="0"/>
                                          <w:marTop w:val="0"/>
                                          <w:marBottom w:val="0"/>
                                          <w:divBdr>
                                            <w:top w:val="none" w:sz="0" w:space="0" w:color="auto"/>
                                            <w:left w:val="none" w:sz="0" w:space="0" w:color="auto"/>
                                            <w:bottom w:val="none" w:sz="0" w:space="0" w:color="auto"/>
                                            <w:right w:val="none" w:sz="0" w:space="0" w:color="auto"/>
                                          </w:divBdr>
                                          <w:divsChild>
                                            <w:div w:id="954405929">
                                              <w:marLeft w:val="0"/>
                                              <w:marRight w:val="0"/>
                                              <w:marTop w:val="0"/>
                                              <w:marBottom w:val="0"/>
                                              <w:divBdr>
                                                <w:top w:val="none" w:sz="0" w:space="0" w:color="auto"/>
                                                <w:left w:val="none" w:sz="0" w:space="0" w:color="auto"/>
                                                <w:bottom w:val="none" w:sz="0" w:space="0" w:color="auto"/>
                                                <w:right w:val="none" w:sz="0" w:space="0" w:color="auto"/>
                                              </w:divBdr>
                                            </w:div>
                                          </w:divsChild>
                                        </w:div>
                                        <w:div w:id="1319043307">
                                          <w:marLeft w:val="0"/>
                                          <w:marRight w:val="0"/>
                                          <w:marTop w:val="0"/>
                                          <w:marBottom w:val="0"/>
                                          <w:divBdr>
                                            <w:top w:val="none" w:sz="0" w:space="0" w:color="auto"/>
                                            <w:left w:val="none" w:sz="0" w:space="0" w:color="auto"/>
                                            <w:bottom w:val="none" w:sz="0" w:space="0" w:color="auto"/>
                                            <w:right w:val="none" w:sz="0" w:space="0" w:color="auto"/>
                                          </w:divBdr>
                                        </w:div>
                                        <w:div w:id="160965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17574">
                                  <w:marLeft w:val="0"/>
                                  <w:marRight w:val="0"/>
                                  <w:marTop w:val="0"/>
                                  <w:marBottom w:val="0"/>
                                  <w:divBdr>
                                    <w:top w:val="none" w:sz="0" w:space="0" w:color="auto"/>
                                    <w:left w:val="none" w:sz="0" w:space="0" w:color="auto"/>
                                    <w:bottom w:val="none" w:sz="0" w:space="0" w:color="auto"/>
                                    <w:right w:val="none" w:sz="0" w:space="0" w:color="auto"/>
                                  </w:divBdr>
                                </w:div>
                              </w:divsChild>
                            </w:div>
                            <w:div w:id="1439761362">
                              <w:marLeft w:val="0"/>
                              <w:marRight w:val="0"/>
                              <w:marTop w:val="0"/>
                              <w:marBottom w:val="0"/>
                              <w:divBdr>
                                <w:top w:val="none" w:sz="0" w:space="0" w:color="auto"/>
                                <w:left w:val="none" w:sz="0" w:space="0" w:color="auto"/>
                                <w:bottom w:val="none" w:sz="0" w:space="0" w:color="auto"/>
                                <w:right w:val="none" w:sz="0" w:space="0" w:color="auto"/>
                              </w:divBdr>
                              <w:divsChild>
                                <w:div w:id="480385218">
                                  <w:marLeft w:val="0"/>
                                  <w:marRight w:val="0"/>
                                  <w:marTop w:val="0"/>
                                  <w:marBottom w:val="0"/>
                                  <w:divBdr>
                                    <w:top w:val="none" w:sz="0" w:space="0" w:color="auto"/>
                                    <w:left w:val="none" w:sz="0" w:space="0" w:color="auto"/>
                                    <w:bottom w:val="none" w:sz="0" w:space="0" w:color="auto"/>
                                    <w:right w:val="none" w:sz="0" w:space="0" w:color="auto"/>
                                  </w:divBdr>
                                </w:div>
                                <w:div w:id="810249027">
                                  <w:marLeft w:val="0"/>
                                  <w:marRight w:val="0"/>
                                  <w:marTop w:val="0"/>
                                  <w:marBottom w:val="0"/>
                                  <w:divBdr>
                                    <w:top w:val="none" w:sz="0" w:space="0" w:color="auto"/>
                                    <w:left w:val="none" w:sz="0" w:space="0" w:color="auto"/>
                                    <w:bottom w:val="none" w:sz="0" w:space="0" w:color="auto"/>
                                    <w:right w:val="none" w:sz="0" w:space="0" w:color="auto"/>
                                  </w:divBdr>
                                </w:div>
                                <w:div w:id="2071999896">
                                  <w:marLeft w:val="240"/>
                                  <w:marRight w:val="0"/>
                                  <w:marTop w:val="0"/>
                                  <w:marBottom w:val="0"/>
                                  <w:divBdr>
                                    <w:top w:val="none" w:sz="0" w:space="0" w:color="auto"/>
                                    <w:left w:val="none" w:sz="0" w:space="0" w:color="auto"/>
                                    <w:bottom w:val="none" w:sz="0" w:space="0" w:color="auto"/>
                                    <w:right w:val="none" w:sz="0" w:space="0" w:color="auto"/>
                                  </w:divBdr>
                                  <w:divsChild>
                                    <w:div w:id="2091810057">
                                      <w:marLeft w:val="0"/>
                                      <w:marRight w:val="0"/>
                                      <w:marTop w:val="0"/>
                                      <w:marBottom w:val="0"/>
                                      <w:divBdr>
                                        <w:top w:val="none" w:sz="0" w:space="0" w:color="auto"/>
                                        <w:left w:val="none" w:sz="0" w:space="0" w:color="auto"/>
                                        <w:bottom w:val="none" w:sz="0" w:space="0" w:color="auto"/>
                                        <w:right w:val="none" w:sz="0" w:space="0" w:color="auto"/>
                                      </w:divBdr>
                                      <w:divsChild>
                                        <w:div w:id="264655021">
                                          <w:marLeft w:val="0"/>
                                          <w:marRight w:val="0"/>
                                          <w:marTop w:val="0"/>
                                          <w:marBottom w:val="0"/>
                                          <w:divBdr>
                                            <w:top w:val="none" w:sz="0" w:space="0" w:color="auto"/>
                                            <w:left w:val="none" w:sz="0" w:space="0" w:color="auto"/>
                                            <w:bottom w:val="none" w:sz="0" w:space="0" w:color="auto"/>
                                            <w:right w:val="none" w:sz="0" w:space="0" w:color="auto"/>
                                          </w:divBdr>
                                        </w:div>
                                        <w:div w:id="579947138">
                                          <w:marLeft w:val="0"/>
                                          <w:marRight w:val="0"/>
                                          <w:marTop w:val="0"/>
                                          <w:marBottom w:val="0"/>
                                          <w:divBdr>
                                            <w:top w:val="none" w:sz="0" w:space="0" w:color="auto"/>
                                            <w:left w:val="none" w:sz="0" w:space="0" w:color="auto"/>
                                            <w:bottom w:val="none" w:sz="0" w:space="0" w:color="auto"/>
                                            <w:right w:val="none" w:sz="0" w:space="0" w:color="auto"/>
                                          </w:divBdr>
                                        </w:div>
                                        <w:div w:id="998197177">
                                          <w:marLeft w:val="240"/>
                                          <w:marRight w:val="0"/>
                                          <w:marTop w:val="0"/>
                                          <w:marBottom w:val="0"/>
                                          <w:divBdr>
                                            <w:top w:val="none" w:sz="0" w:space="0" w:color="auto"/>
                                            <w:left w:val="none" w:sz="0" w:space="0" w:color="auto"/>
                                            <w:bottom w:val="none" w:sz="0" w:space="0" w:color="auto"/>
                                            <w:right w:val="none" w:sz="0" w:space="0" w:color="auto"/>
                                          </w:divBdr>
                                          <w:divsChild>
                                            <w:div w:id="42777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936763">
                              <w:marLeft w:val="0"/>
                              <w:marRight w:val="0"/>
                              <w:marTop w:val="0"/>
                              <w:marBottom w:val="0"/>
                              <w:divBdr>
                                <w:top w:val="none" w:sz="0" w:space="0" w:color="auto"/>
                                <w:left w:val="none" w:sz="0" w:space="0" w:color="auto"/>
                                <w:bottom w:val="none" w:sz="0" w:space="0" w:color="auto"/>
                                <w:right w:val="none" w:sz="0" w:space="0" w:color="auto"/>
                              </w:divBdr>
                              <w:divsChild>
                                <w:div w:id="620847604">
                                  <w:marLeft w:val="240"/>
                                  <w:marRight w:val="0"/>
                                  <w:marTop w:val="0"/>
                                  <w:marBottom w:val="0"/>
                                  <w:divBdr>
                                    <w:top w:val="none" w:sz="0" w:space="0" w:color="auto"/>
                                    <w:left w:val="none" w:sz="0" w:space="0" w:color="auto"/>
                                    <w:bottom w:val="none" w:sz="0" w:space="0" w:color="auto"/>
                                    <w:right w:val="none" w:sz="0" w:space="0" w:color="auto"/>
                                  </w:divBdr>
                                  <w:divsChild>
                                    <w:div w:id="882644010">
                                      <w:marLeft w:val="0"/>
                                      <w:marRight w:val="0"/>
                                      <w:marTop w:val="0"/>
                                      <w:marBottom w:val="0"/>
                                      <w:divBdr>
                                        <w:top w:val="none" w:sz="0" w:space="0" w:color="auto"/>
                                        <w:left w:val="none" w:sz="0" w:space="0" w:color="auto"/>
                                        <w:bottom w:val="none" w:sz="0" w:space="0" w:color="auto"/>
                                        <w:right w:val="none" w:sz="0" w:space="0" w:color="auto"/>
                                      </w:divBdr>
                                      <w:divsChild>
                                        <w:div w:id="255984595">
                                          <w:marLeft w:val="0"/>
                                          <w:marRight w:val="0"/>
                                          <w:marTop w:val="0"/>
                                          <w:marBottom w:val="0"/>
                                          <w:divBdr>
                                            <w:top w:val="none" w:sz="0" w:space="0" w:color="auto"/>
                                            <w:left w:val="none" w:sz="0" w:space="0" w:color="auto"/>
                                            <w:bottom w:val="none" w:sz="0" w:space="0" w:color="auto"/>
                                            <w:right w:val="none" w:sz="0" w:space="0" w:color="auto"/>
                                          </w:divBdr>
                                        </w:div>
                                        <w:div w:id="1904214598">
                                          <w:marLeft w:val="0"/>
                                          <w:marRight w:val="0"/>
                                          <w:marTop w:val="0"/>
                                          <w:marBottom w:val="0"/>
                                          <w:divBdr>
                                            <w:top w:val="none" w:sz="0" w:space="0" w:color="auto"/>
                                            <w:left w:val="none" w:sz="0" w:space="0" w:color="auto"/>
                                            <w:bottom w:val="none" w:sz="0" w:space="0" w:color="auto"/>
                                            <w:right w:val="none" w:sz="0" w:space="0" w:color="auto"/>
                                          </w:divBdr>
                                        </w:div>
                                        <w:div w:id="2054841531">
                                          <w:marLeft w:val="240"/>
                                          <w:marRight w:val="0"/>
                                          <w:marTop w:val="0"/>
                                          <w:marBottom w:val="0"/>
                                          <w:divBdr>
                                            <w:top w:val="none" w:sz="0" w:space="0" w:color="auto"/>
                                            <w:left w:val="none" w:sz="0" w:space="0" w:color="auto"/>
                                            <w:bottom w:val="none" w:sz="0" w:space="0" w:color="auto"/>
                                            <w:right w:val="none" w:sz="0" w:space="0" w:color="auto"/>
                                          </w:divBdr>
                                          <w:divsChild>
                                            <w:div w:id="135962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44560">
                                  <w:marLeft w:val="0"/>
                                  <w:marRight w:val="0"/>
                                  <w:marTop w:val="0"/>
                                  <w:marBottom w:val="0"/>
                                  <w:divBdr>
                                    <w:top w:val="none" w:sz="0" w:space="0" w:color="auto"/>
                                    <w:left w:val="none" w:sz="0" w:space="0" w:color="auto"/>
                                    <w:bottom w:val="none" w:sz="0" w:space="0" w:color="auto"/>
                                    <w:right w:val="none" w:sz="0" w:space="0" w:color="auto"/>
                                  </w:divBdr>
                                </w:div>
                                <w:div w:id="20299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398258">
                  <w:marLeft w:val="0"/>
                  <w:marRight w:val="0"/>
                  <w:marTop w:val="0"/>
                  <w:marBottom w:val="0"/>
                  <w:divBdr>
                    <w:top w:val="none" w:sz="0" w:space="0" w:color="auto"/>
                    <w:left w:val="none" w:sz="0" w:space="0" w:color="auto"/>
                    <w:bottom w:val="none" w:sz="0" w:space="0" w:color="auto"/>
                    <w:right w:val="none" w:sz="0" w:space="0" w:color="auto"/>
                  </w:divBdr>
                </w:div>
                <w:div w:id="1976061380">
                  <w:marLeft w:val="0"/>
                  <w:marRight w:val="0"/>
                  <w:marTop w:val="0"/>
                  <w:marBottom w:val="0"/>
                  <w:divBdr>
                    <w:top w:val="none" w:sz="0" w:space="0" w:color="auto"/>
                    <w:left w:val="none" w:sz="0" w:space="0" w:color="auto"/>
                    <w:bottom w:val="none" w:sz="0" w:space="0" w:color="auto"/>
                    <w:right w:val="none" w:sz="0" w:space="0" w:color="auto"/>
                  </w:divBdr>
                </w:div>
              </w:divsChild>
            </w:div>
            <w:div w:id="2112892731">
              <w:marLeft w:val="0"/>
              <w:marRight w:val="0"/>
              <w:marTop w:val="0"/>
              <w:marBottom w:val="0"/>
              <w:divBdr>
                <w:top w:val="none" w:sz="0" w:space="0" w:color="auto"/>
                <w:left w:val="none" w:sz="0" w:space="0" w:color="auto"/>
                <w:bottom w:val="none" w:sz="0" w:space="0" w:color="auto"/>
                <w:right w:val="none" w:sz="0" w:space="0" w:color="auto"/>
              </w:divBdr>
              <w:divsChild>
                <w:div w:id="928201671">
                  <w:marLeft w:val="0"/>
                  <w:marRight w:val="0"/>
                  <w:marTop w:val="0"/>
                  <w:marBottom w:val="0"/>
                  <w:divBdr>
                    <w:top w:val="none" w:sz="0" w:space="0" w:color="auto"/>
                    <w:left w:val="none" w:sz="0" w:space="0" w:color="auto"/>
                    <w:bottom w:val="none" w:sz="0" w:space="0" w:color="auto"/>
                    <w:right w:val="none" w:sz="0" w:space="0" w:color="auto"/>
                  </w:divBdr>
                </w:div>
                <w:div w:id="1164203454">
                  <w:marLeft w:val="0"/>
                  <w:marRight w:val="0"/>
                  <w:marTop w:val="0"/>
                  <w:marBottom w:val="0"/>
                  <w:divBdr>
                    <w:top w:val="none" w:sz="0" w:space="0" w:color="auto"/>
                    <w:left w:val="none" w:sz="0" w:space="0" w:color="auto"/>
                    <w:bottom w:val="none" w:sz="0" w:space="0" w:color="auto"/>
                    <w:right w:val="none" w:sz="0" w:space="0" w:color="auto"/>
                  </w:divBdr>
                </w:div>
                <w:div w:id="1408186367">
                  <w:marLeft w:val="240"/>
                  <w:marRight w:val="0"/>
                  <w:marTop w:val="0"/>
                  <w:marBottom w:val="0"/>
                  <w:divBdr>
                    <w:top w:val="none" w:sz="0" w:space="0" w:color="auto"/>
                    <w:left w:val="none" w:sz="0" w:space="0" w:color="auto"/>
                    <w:bottom w:val="none" w:sz="0" w:space="0" w:color="auto"/>
                    <w:right w:val="none" w:sz="0" w:space="0" w:color="auto"/>
                  </w:divBdr>
                  <w:divsChild>
                    <w:div w:id="275529244">
                      <w:marLeft w:val="0"/>
                      <w:marRight w:val="0"/>
                      <w:marTop w:val="0"/>
                      <w:marBottom w:val="0"/>
                      <w:divBdr>
                        <w:top w:val="none" w:sz="0" w:space="0" w:color="auto"/>
                        <w:left w:val="none" w:sz="0" w:space="0" w:color="auto"/>
                        <w:bottom w:val="none" w:sz="0" w:space="0" w:color="auto"/>
                        <w:right w:val="none" w:sz="0" w:space="0" w:color="auto"/>
                      </w:divBdr>
                    </w:div>
                    <w:div w:id="355352219">
                      <w:marLeft w:val="0"/>
                      <w:marRight w:val="0"/>
                      <w:marTop w:val="0"/>
                      <w:marBottom w:val="0"/>
                      <w:divBdr>
                        <w:top w:val="none" w:sz="0" w:space="0" w:color="auto"/>
                        <w:left w:val="none" w:sz="0" w:space="0" w:color="auto"/>
                        <w:bottom w:val="none" w:sz="0" w:space="0" w:color="auto"/>
                        <w:right w:val="none" w:sz="0" w:space="0" w:color="auto"/>
                      </w:divBdr>
                    </w:div>
                    <w:div w:id="767501391">
                      <w:marLeft w:val="0"/>
                      <w:marRight w:val="0"/>
                      <w:marTop w:val="0"/>
                      <w:marBottom w:val="0"/>
                      <w:divBdr>
                        <w:top w:val="none" w:sz="0" w:space="0" w:color="auto"/>
                        <w:left w:val="none" w:sz="0" w:space="0" w:color="auto"/>
                        <w:bottom w:val="none" w:sz="0" w:space="0" w:color="auto"/>
                        <w:right w:val="none" w:sz="0" w:space="0" w:color="auto"/>
                      </w:divBdr>
                      <w:divsChild>
                        <w:div w:id="167255573">
                          <w:marLeft w:val="0"/>
                          <w:marRight w:val="0"/>
                          <w:marTop w:val="0"/>
                          <w:marBottom w:val="0"/>
                          <w:divBdr>
                            <w:top w:val="none" w:sz="0" w:space="0" w:color="auto"/>
                            <w:left w:val="none" w:sz="0" w:space="0" w:color="auto"/>
                            <w:bottom w:val="none" w:sz="0" w:space="0" w:color="auto"/>
                            <w:right w:val="none" w:sz="0" w:space="0" w:color="auto"/>
                          </w:divBdr>
                        </w:div>
                        <w:div w:id="621106986">
                          <w:marLeft w:val="240"/>
                          <w:marRight w:val="0"/>
                          <w:marTop w:val="0"/>
                          <w:marBottom w:val="0"/>
                          <w:divBdr>
                            <w:top w:val="none" w:sz="0" w:space="0" w:color="auto"/>
                            <w:left w:val="none" w:sz="0" w:space="0" w:color="auto"/>
                            <w:bottom w:val="none" w:sz="0" w:space="0" w:color="auto"/>
                            <w:right w:val="none" w:sz="0" w:space="0" w:color="auto"/>
                          </w:divBdr>
                          <w:divsChild>
                            <w:div w:id="395207305">
                              <w:marLeft w:val="0"/>
                              <w:marRight w:val="0"/>
                              <w:marTop w:val="0"/>
                              <w:marBottom w:val="0"/>
                              <w:divBdr>
                                <w:top w:val="none" w:sz="0" w:space="0" w:color="auto"/>
                                <w:left w:val="none" w:sz="0" w:space="0" w:color="auto"/>
                                <w:bottom w:val="none" w:sz="0" w:space="0" w:color="auto"/>
                                <w:right w:val="none" w:sz="0" w:space="0" w:color="auto"/>
                              </w:divBdr>
                            </w:div>
                            <w:div w:id="763571377">
                              <w:marLeft w:val="0"/>
                              <w:marRight w:val="0"/>
                              <w:marTop w:val="0"/>
                              <w:marBottom w:val="0"/>
                              <w:divBdr>
                                <w:top w:val="none" w:sz="0" w:space="0" w:color="auto"/>
                                <w:left w:val="none" w:sz="0" w:space="0" w:color="auto"/>
                                <w:bottom w:val="none" w:sz="0" w:space="0" w:color="auto"/>
                                <w:right w:val="none" w:sz="0" w:space="0" w:color="auto"/>
                              </w:divBdr>
                            </w:div>
                            <w:div w:id="926691362">
                              <w:marLeft w:val="0"/>
                              <w:marRight w:val="0"/>
                              <w:marTop w:val="0"/>
                              <w:marBottom w:val="0"/>
                              <w:divBdr>
                                <w:top w:val="none" w:sz="0" w:space="0" w:color="auto"/>
                                <w:left w:val="none" w:sz="0" w:space="0" w:color="auto"/>
                                <w:bottom w:val="none" w:sz="0" w:space="0" w:color="auto"/>
                                <w:right w:val="none" w:sz="0" w:space="0" w:color="auto"/>
                              </w:divBdr>
                            </w:div>
                            <w:div w:id="1297683159">
                              <w:marLeft w:val="0"/>
                              <w:marRight w:val="0"/>
                              <w:marTop w:val="0"/>
                              <w:marBottom w:val="0"/>
                              <w:divBdr>
                                <w:top w:val="none" w:sz="0" w:space="0" w:color="auto"/>
                                <w:left w:val="none" w:sz="0" w:space="0" w:color="auto"/>
                                <w:bottom w:val="none" w:sz="0" w:space="0" w:color="auto"/>
                                <w:right w:val="none" w:sz="0" w:space="0" w:color="auto"/>
                              </w:divBdr>
                            </w:div>
                            <w:div w:id="1445267951">
                              <w:marLeft w:val="0"/>
                              <w:marRight w:val="0"/>
                              <w:marTop w:val="0"/>
                              <w:marBottom w:val="0"/>
                              <w:divBdr>
                                <w:top w:val="none" w:sz="0" w:space="0" w:color="auto"/>
                                <w:left w:val="none" w:sz="0" w:space="0" w:color="auto"/>
                                <w:bottom w:val="none" w:sz="0" w:space="0" w:color="auto"/>
                                <w:right w:val="none" w:sz="0" w:space="0" w:color="auto"/>
                              </w:divBdr>
                            </w:div>
                          </w:divsChild>
                        </w:div>
                        <w:div w:id="1798570023">
                          <w:marLeft w:val="0"/>
                          <w:marRight w:val="0"/>
                          <w:marTop w:val="0"/>
                          <w:marBottom w:val="0"/>
                          <w:divBdr>
                            <w:top w:val="none" w:sz="0" w:space="0" w:color="auto"/>
                            <w:left w:val="none" w:sz="0" w:space="0" w:color="auto"/>
                            <w:bottom w:val="none" w:sz="0" w:space="0" w:color="auto"/>
                            <w:right w:val="none" w:sz="0" w:space="0" w:color="auto"/>
                          </w:divBdr>
                        </w:div>
                      </w:divsChild>
                    </w:div>
                    <w:div w:id="144889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82081">
          <w:marLeft w:val="0"/>
          <w:marRight w:val="0"/>
          <w:marTop w:val="0"/>
          <w:marBottom w:val="0"/>
          <w:divBdr>
            <w:top w:val="none" w:sz="0" w:space="0" w:color="auto"/>
            <w:left w:val="none" w:sz="0" w:space="0" w:color="auto"/>
            <w:bottom w:val="none" w:sz="0" w:space="0" w:color="auto"/>
            <w:right w:val="none" w:sz="0" w:space="0" w:color="auto"/>
          </w:divBdr>
        </w:div>
        <w:div w:id="2138184037">
          <w:marLeft w:val="0"/>
          <w:marRight w:val="0"/>
          <w:marTop w:val="0"/>
          <w:marBottom w:val="0"/>
          <w:divBdr>
            <w:top w:val="none" w:sz="0" w:space="0" w:color="auto"/>
            <w:left w:val="none" w:sz="0" w:space="0" w:color="auto"/>
            <w:bottom w:val="none" w:sz="0" w:space="0" w:color="auto"/>
            <w:right w:val="none" w:sz="0" w:space="0" w:color="auto"/>
          </w:divBdr>
        </w:div>
      </w:divsChild>
    </w:div>
    <w:div w:id="1167329825">
      <w:bodyDiv w:val="1"/>
      <w:marLeft w:val="0"/>
      <w:marRight w:val="0"/>
      <w:marTop w:val="0"/>
      <w:marBottom w:val="0"/>
      <w:divBdr>
        <w:top w:val="none" w:sz="0" w:space="0" w:color="auto"/>
        <w:left w:val="none" w:sz="0" w:space="0" w:color="auto"/>
        <w:bottom w:val="none" w:sz="0" w:space="0" w:color="auto"/>
        <w:right w:val="none" w:sz="0" w:space="0" w:color="auto"/>
      </w:divBdr>
    </w:div>
    <w:div w:id="1250189928">
      <w:bodyDiv w:val="1"/>
      <w:marLeft w:val="0"/>
      <w:marRight w:val="0"/>
      <w:marTop w:val="0"/>
      <w:marBottom w:val="0"/>
      <w:divBdr>
        <w:top w:val="none" w:sz="0" w:space="0" w:color="auto"/>
        <w:left w:val="none" w:sz="0" w:space="0" w:color="auto"/>
        <w:bottom w:val="none" w:sz="0" w:space="0" w:color="auto"/>
        <w:right w:val="none" w:sz="0" w:space="0" w:color="auto"/>
      </w:divBdr>
    </w:div>
    <w:div w:id="1420442338">
      <w:bodyDiv w:val="1"/>
      <w:marLeft w:val="0"/>
      <w:marRight w:val="0"/>
      <w:marTop w:val="0"/>
      <w:marBottom w:val="0"/>
      <w:divBdr>
        <w:top w:val="none" w:sz="0" w:space="0" w:color="auto"/>
        <w:left w:val="none" w:sz="0" w:space="0" w:color="auto"/>
        <w:bottom w:val="none" w:sz="0" w:space="0" w:color="auto"/>
        <w:right w:val="none" w:sz="0" w:space="0" w:color="auto"/>
      </w:divBdr>
    </w:div>
    <w:div w:id="1461261210">
      <w:bodyDiv w:val="1"/>
      <w:marLeft w:val="0"/>
      <w:marRight w:val="0"/>
      <w:marTop w:val="0"/>
      <w:marBottom w:val="0"/>
      <w:divBdr>
        <w:top w:val="none" w:sz="0" w:space="0" w:color="auto"/>
        <w:left w:val="none" w:sz="0" w:space="0" w:color="auto"/>
        <w:bottom w:val="none" w:sz="0" w:space="0" w:color="auto"/>
        <w:right w:val="none" w:sz="0" w:space="0" w:color="auto"/>
      </w:divBdr>
    </w:div>
    <w:div w:id="1486429326">
      <w:bodyDiv w:val="1"/>
      <w:marLeft w:val="0"/>
      <w:marRight w:val="0"/>
      <w:marTop w:val="0"/>
      <w:marBottom w:val="0"/>
      <w:divBdr>
        <w:top w:val="none" w:sz="0" w:space="0" w:color="auto"/>
        <w:left w:val="none" w:sz="0" w:space="0" w:color="auto"/>
        <w:bottom w:val="none" w:sz="0" w:space="0" w:color="auto"/>
        <w:right w:val="none" w:sz="0" w:space="0" w:color="auto"/>
      </w:divBdr>
    </w:div>
    <w:div w:id="1588462013">
      <w:bodyDiv w:val="1"/>
      <w:marLeft w:val="0"/>
      <w:marRight w:val="0"/>
      <w:marTop w:val="0"/>
      <w:marBottom w:val="0"/>
      <w:divBdr>
        <w:top w:val="none" w:sz="0" w:space="0" w:color="auto"/>
        <w:left w:val="none" w:sz="0" w:space="0" w:color="auto"/>
        <w:bottom w:val="none" w:sz="0" w:space="0" w:color="auto"/>
        <w:right w:val="none" w:sz="0" w:space="0" w:color="auto"/>
      </w:divBdr>
      <w:divsChild>
        <w:div w:id="619341236">
          <w:marLeft w:val="0"/>
          <w:marRight w:val="0"/>
          <w:marTop w:val="0"/>
          <w:marBottom w:val="0"/>
          <w:divBdr>
            <w:top w:val="none" w:sz="0" w:space="0" w:color="auto"/>
            <w:left w:val="none" w:sz="0" w:space="0" w:color="auto"/>
            <w:bottom w:val="none" w:sz="0" w:space="0" w:color="auto"/>
            <w:right w:val="none" w:sz="0" w:space="0" w:color="auto"/>
          </w:divBdr>
        </w:div>
        <w:div w:id="1277369627">
          <w:marLeft w:val="240"/>
          <w:marRight w:val="0"/>
          <w:marTop w:val="0"/>
          <w:marBottom w:val="0"/>
          <w:divBdr>
            <w:top w:val="none" w:sz="0" w:space="0" w:color="auto"/>
            <w:left w:val="none" w:sz="0" w:space="0" w:color="auto"/>
            <w:bottom w:val="none" w:sz="0" w:space="0" w:color="auto"/>
            <w:right w:val="none" w:sz="0" w:space="0" w:color="auto"/>
          </w:divBdr>
          <w:divsChild>
            <w:div w:id="20473368">
              <w:marLeft w:val="0"/>
              <w:marRight w:val="0"/>
              <w:marTop w:val="0"/>
              <w:marBottom w:val="0"/>
              <w:divBdr>
                <w:top w:val="none" w:sz="0" w:space="0" w:color="auto"/>
                <w:left w:val="none" w:sz="0" w:space="0" w:color="auto"/>
                <w:bottom w:val="none" w:sz="0" w:space="0" w:color="auto"/>
                <w:right w:val="none" w:sz="0" w:space="0" w:color="auto"/>
              </w:divBdr>
              <w:divsChild>
                <w:div w:id="176888783">
                  <w:marLeft w:val="0"/>
                  <w:marRight w:val="0"/>
                  <w:marTop w:val="0"/>
                  <w:marBottom w:val="0"/>
                  <w:divBdr>
                    <w:top w:val="none" w:sz="0" w:space="0" w:color="auto"/>
                    <w:left w:val="none" w:sz="0" w:space="0" w:color="auto"/>
                    <w:bottom w:val="none" w:sz="0" w:space="0" w:color="auto"/>
                    <w:right w:val="none" w:sz="0" w:space="0" w:color="auto"/>
                  </w:divBdr>
                </w:div>
                <w:div w:id="1565682621">
                  <w:marLeft w:val="240"/>
                  <w:marRight w:val="0"/>
                  <w:marTop w:val="0"/>
                  <w:marBottom w:val="0"/>
                  <w:divBdr>
                    <w:top w:val="none" w:sz="0" w:space="0" w:color="auto"/>
                    <w:left w:val="none" w:sz="0" w:space="0" w:color="auto"/>
                    <w:bottom w:val="none" w:sz="0" w:space="0" w:color="auto"/>
                    <w:right w:val="none" w:sz="0" w:space="0" w:color="auto"/>
                  </w:divBdr>
                  <w:divsChild>
                    <w:div w:id="778716113">
                      <w:marLeft w:val="0"/>
                      <w:marRight w:val="0"/>
                      <w:marTop w:val="0"/>
                      <w:marBottom w:val="0"/>
                      <w:divBdr>
                        <w:top w:val="none" w:sz="0" w:space="0" w:color="auto"/>
                        <w:left w:val="none" w:sz="0" w:space="0" w:color="auto"/>
                        <w:bottom w:val="none" w:sz="0" w:space="0" w:color="auto"/>
                        <w:right w:val="none" w:sz="0" w:space="0" w:color="auto"/>
                      </w:divBdr>
                      <w:divsChild>
                        <w:div w:id="1413816763">
                          <w:marLeft w:val="0"/>
                          <w:marRight w:val="0"/>
                          <w:marTop w:val="0"/>
                          <w:marBottom w:val="0"/>
                          <w:divBdr>
                            <w:top w:val="none" w:sz="0" w:space="0" w:color="auto"/>
                            <w:left w:val="none" w:sz="0" w:space="0" w:color="auto"/>
                            <w:bottom w:val="none" w:sz="0" w:space="0" w:color="auto"/>
                            <w:right w:val="none" w:sz="0" w:space="0" w:color="auto"/>
                          </w:divBdr>
                        </w:div>
                        <w:div w:id="1855535740">
                          <w:marLeft w:val="0"/>
                          <w:marRight w:val="0"/>
                          <w:marTop w:val="0"/>
                          <w:marBottom w:val="0"/>
                          <w:divBdr>
                            <w:top w:val="none" w:sz="0" w:space="0" w:color="auto"/>
                            <w:left w:val="none" w:sz="0" w:space="0" w:color="auto"/>
                            <w:bottom w:val="none" w:sz="0" w:space="0" w:color="auto"/>
                            <w:right w:val="none" w:sz="0" w:space="0" w:color="auto"/>
                          </w:divBdr>
                        </w:div>
                        <w:div w:id="2036420316">
                          <w:marLeft w:val="240"/>
                          <w:marRight w:val="0"/>
                          <w:marTop w:val="0"/>
                          <w:marBottom w:val="0"/>
                          <w:divBdr>
                            <w:top w:val="none" w:sz="0" w:space="0" w:color="auto"/>
                            <w:left w:val="none" w:sz="0" w:space="0" w:color="auto"/>
                            <w:bottom w:val="none" w:sz="0" w:space="0" w:color="auto"/>
                            <w:right w:val="none" w:sz="0" w:space="0" w:color="auto"/>
                          </w:divBdr>
                          <w:divsChild>
                            <w:div w:id="648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36818">
                      <w:marLeft w:val="0"/>
                      <w:marRight w:val="0"/>
                      <w:marTop w:val="0"/>
                      <w:marBottom w:val="0"/>
                      <w:divBdr>
                        <w:top w:val="none" w:sz="0" w:space="0" w:color="auto"/>
                        <w:left w:val="none" w:sz="0" w:space="0" w:color="auto"/>
                        <w:bottom w:val="none" w:sz="0" w:space="0" w:color="auto"/>
                        <w:right w:val="none" w:sz="0" w:space="0" w:color="auto"/>
                      </w:divBdr>
                    </w:div>
                  </w:divsChild>
                </w:div>
                <w:div w:id="1783576626">
                  <w:marLeft w:val="0"/>
                  <w:marRight w:val="0"/>
                  <w:marTop w:val="0"/>
                  <w:marBottom w:val="0"/>
                  <w:divBdr>
                    <w:top w:val="none" w:sz="0" w:space="0" w:color="auto"/>
                    <w:left w:val="none" w:sz="0" w:space="0" w:color="auto"/>
                    <w:bottom w:val="none" w:sz="0" w:space="0" w:color="auto"/>
                    <w:right w:val="none" w:sz="0" w:space="0" w:color="auto"/>
                  </w:divBdr>
                </w:div>
              </w:divsChild>
            </w:div>
            <w:div w:id="141630093">
              <w:marLeft w:val="0"/>
              <w:marRight w:val="0"/>
              <w:marTop w:val="0"/>
              <w:marBottom w:val="0"/>
              <w:divBdr>
                <w:top w:val="none" w:sz="0" w:space="0" w:color="auto"/>
                <w:left w:val="none" w:sz="0" w:space="0" w:color="auto"/>
                <w:bottom w:val="none" w:sz="0" w:space="0" w:color="auto"/>
                <w:right w:val="none" w:sz="0" w:space="0" w:color="auto"/>
              </w:divBdr>
              <w:divsChild>
                <w:div w:id="586841772">
                  <w:marLeft w:val="240"/>
                  <w:marRight w:val="0"/>
                  <w:marTop w:val="0"/>
                  <w:marBottom w:val="0"/>
                  <w:divBdr>
                    <w:top w:val="none" w:sz="0" w:space="0" w:color="auto"/>
                    <w:left w:val="none" w:sz="0" w:space="0" w:color="auto"/>
                    <w:bottom w:val="none" w:sz="0" w:space="0" w:color="auto"/>
                    <w:right w:val="none" w:sz="0" w:space="0" w:color="auto"/>
                  </w:divBdr>
                  <w:divsChild>
                    <w:div w:id="233130454">
                      <w:marLeft w:val="0"/>
                      <w:marRight w:val="0"/>
                      <w:marTop w:val="0"/>
                      <w:marBottom w:val="0"/>
                      <w:divBdr>
                        <w:top w:val="none" w:sz="0" w:space="0" w:color="auto"/>
                        <w:left w:val="none" w:sz="0" w:space="0" w:color="auto"/>
                        <w:bottom w:val="none" w:sz="0" w:space="0" w:color="auto"/>
                        <w:right w:val="none" w:sz="0" w:space="0" w:color="auto"/>
                      </w:divBdr>
                    </w:div>
                    <w:div w:id="447700565">
                      <w:marLeft w:val="0"/>
                      <w:marRight w:val="0"/>
                      <w:marTop w:val="0"/>
                      <w:marBottom w:val="0"/>
                      <w:divBdr>
                        <w:top w:val="none" w:sz="0" w:space="0" w:color="auto"/>
                        <w:left w:val="none" w:sz="0" w:space="0" w:color="auto"/>
                        <w:bottom w:val="none" w:sz="0" w:space="0" w:color="auto"/>
                        <w:right w:val="none" w:sz="0" w:space="0" w:color="auto"/>
                      </w:divBdr>
                    </w:div>
                    <w:div w:id="733089390">
                      <w:marLeft w:val="0"/>
                      <w:marRight w:val="0"/>
                      <w:marTop w:val="0"/>
                      <w:marBottom w:val="0"/>
                      <w:divBdr>
                        <w:top w:val="none" w:sz="0" w:space="0" w:color="auto"/>
                        <w:left w:val="none" w:sz="0" w:space="0" w:color="auto"/>
                        <w:bottom w:val="none" w:sz="0" w:space="0" w:color="auto"/>
                        <w:right w:val="none" w:sz="0" w:space="0" w:color="auto"/>
                      </w:divBdr>
                      <w:divsChild>
                        <w:div w:id="1024942823">
                          <w:marLeft w:val="0"/>
                          <w:marRight w:val="0"/>
                          <w:marTop w:val="0"/>
                          <w:marBottom w:val="0"/>
                          <w:divBdr>
                            <w:top w:val="none" w:sz="0" w:space="0" w:color="auto"/>
                            <w:left w:val="none" w:sz="0" w:space="0" w:color="auto"/>
                            <w:bottom w:val="none" w:sz="0" w:space="0" w:color="auto"/>
                            <w:right w:val="none" w:sz="0" w:space="0" w:color="auto"/>
                          </w:divBdr>
                        </w:div>
                        <w:div w:id="1040856215">
                          <w:marLeft w:val="0"/>
                          <w:marRight w:val="0"/>
                          <w:marTop w:val="0"/>
                          <w:marBottom w:val="0"/>
                          <w:divBdr>
                            <w:top w:val="none" w:sz="0" w:space="0" w:color="auto"/>
                            <w:left w:val="none" w:sz="0" w:space="0" w:color="auto"/>
                            <w:bottom w:val="none" w:sz="0" w:space="0" w:color="auto"/>
                            <w:right w:val="none" w:sz="0" w:space="0" w:color="auto"/>
                          </w:divBdr>
                        </w:div>
                        <w:div w:id="2014256468">
                          <w:marLeft w:val="240"/>
                          <w:marRight w:val="0"/>
                          <w:marTop w:val="0"/>
                          <w:marBottom w:val="0"/>
                          <w:divBdr>
                            <w:top w:val="none" w:sz="0" w:space="0" w:color="auto"/>
                            <w:left w:val="none" w:sz="0" w:space="0" w:color="auto"/>
                            <w:bottom w:val="none" w:sz="0" w:space="0" w:color="auto"/>
                            <w:right w:val="none" w:sz="0" w:space="0" w:color="auto"/>
                          </w:divBdr>
                          <w:divsChild>
                            <w:div w:id="99883941">
                              <w:marLeft w:val="0"/>
                              <w:marRight w:val="0"/>
                              <w:marTop w:val="0"/>
                              <w:marBottom w:val="0"/>
                              <w:divBdr>
                                <w:top w:val="none" w:sz="0" w:space="0" w:color="auto"/>
                                <w:left w:val="none" w:sz="0" w:space="0" w:color="auto"/>
                                <w:bottom w:val="none" w:sz="0" w:space="0" w:color="auto"/>
                                <w:right w:val="none" w:sz="0" w:space="0" w:color="auto"/>
                              </w:divBdr>
                            </w:div>
                            <w:div w:id="297221594">
                              <w:marLeft w:val="0"/>
                              <w:marRight w:val="0"/>
                              <w:marTop w:val="0"/>
                              <w:marBottom w:val="0"/>
                              <w:divBdr>
                                <w:top w:val="none" w:sz="0" w:space="0" w:color="auto"/>
                                <w:left w:val="none" w:sz="0" w:space="0" w:color="auto"/>
                                <w:bottom w:val="none" w:sz="0" w:space="0" w:color="auto"/>
                                <w:right w:val="none" w:sz="0" w:space="0" w:color="auto"/>
                              </w:divBdr>
                            </w:div>
                            <w:div w:id="663435494">
                              <w:marLeft w:val="0"/>
                              <w:marRight w:val="0"/>
                              <w:marTop w:val="0"/>
                              <w:marBottom w:val="0"/>
                              <w:divBdr>
                                <w:top w:val="none" w:sz="0" w:space="0" w:color="auto"/>
                                <w:left w:val="none" w:sz="0" w:space="0" w:color="auto"/>
                                <w:bottom w:val="none" w:sz="0" w:space="0" w:color="auto"/>
                                <w:right w:val="none" w:sz="0" w:space="0" w:color="auto"/>
                              </w:divBdr>
                            </w:div>
                            <w:div w:id="715785581">
                              <w:marLeft w:val="0"/>
                              <w:marRight w:val="0"/>
                              <w:marTop w:val="0"/>
                              <w:marBottom w:val="0"/>
                              <w:divBdr>
                                <w:top w:val="none" w:sz="0" w:space="0" w:color="auto"/>
                                <w:left w:val="none" w:sz="0" w:space="0" w:color="auto"/>
                                <w:bottom w:val="none" w:sz="0" w:space="0" w:color="auto"/>
                                <w:right w:val="none" w:sz="0" w:space="0" w:color="auto"/>
                              </w:divBdr>
                            </w:div>
                            <w:div w:id="806968650">
                              <w:marLeft w:val="0"/>
                              <w:marRight w:val="0"/>
                              <w:marTop w:val="0"/>
                              <w:marBottom w:val="0"/>
                              <w:divBdr>
                                <w:top w:val="none" w:sz="0" w:space="0" w:color="auto"/>
                                <w:left w:val="none" w:sz="0" w:space="0" w:color="auto"/>
                                <w:bottom w:val="none" w:sz="0" w:space="0" w:color="auto"/>
                                <w:right w:val="none" w:sz="0" w:space="0" w:color="auto"/>
                              </w:divBdr>
                            </w:div>
                            <w:div w:id="1476986761">
                              <w:marLeft w:val="0"/>
                              <w:marRight w:val="0"/>
                              <w:marTop w:val="0"/>
                              <w:marBottom w:val="0"/>
                              <w:divBdr>
                                <w:top w:val="none" w:sz="0" w:space="0" w:color="auto"/>
                                <w:left w:val="none" w:sz="0" w:space="0" w:color="auto"/>
                                <w:bottom w:val="none" w:sz="0" w:space="0" w:color="auto"/>
                                <w:right w:val="none" w:sz="0" w:space="0" w:color="auto"/>
                              </w:divBdr>
                            </w:div>
                            <w:div w:id="1510217338">
                              <w:marLeft w:val="0"/>
                              <w:marRight w:val="0"/>
                              <w:marTop w:val="0"/>
                              <w:marBottom w:val="0"/>
                              <w:divBdr>
                                <w:top w:val="none" w:sz="0" w:space="0" w:color="auto"/>
                                <w:left w:val="none" w:sz="0" w:space="0" w:color="auto"/>
                                <w:bottom w:val="none" w:sz="0" w:space="0" w:color="auto"/>
                                <w:right w:val="none" w:sz="0" w:space="0" w:color="auto"/>
                              </w:divBdr>
                            </w:div>
                            <w:div w:id="1677535349">
                              <w:marLeft w:val="0"/>
                              <w:marRight w:val="0"/>
                              <w:marTop w:val="0"/>
                              <w:marBottom w:val="0"/>
                              <w:divBdr>
                                <w:top w:val="none" w:sz="0" w:space="0" w:color="auto"/>
                                <w:left w:val="none" w:sz="0" w:space="0" w:color="auto"/>
                                <w:bottom w:val="none" w:sz="0" w:space="0" w:color="auto"/>
                                <w:right w:val="none" w:sz="0" w:space="0" w:color="auto"/>
                              </w:divBdr>
                            </w:div>
                            <w:div w:id="1713531437">
                              <w:marLeft w:val="0"/>
                              <w:marRight w:val="0"/>
                              <w:marTop w:val="0"/>
                              <w:marBottom w:val="0"/>
                              <w:divBdr>
                                <w:top w:val="none" w:sz="0" w:space="0" w:color="auto"/>
                                <w:left w:val="none" w:sz="0" w:space="0" w:color="auto"/>
                                <w:bottom w:val="none" w:sz="0" w:space="0" w:color="auto"/>
                                <w:right w:val="none" w:sz="0" w:space="0" w:color="auto"/>
                              </w:divBdr>
                            </w:div>
                            <w:div w:id="1723478139">
                              <w:marLeft w:val="0"/>
                              <w:marRight w:val="0"/>
                              <w:marTop w:val="0"/>
                              <w:marBottom w:val="0"/>
                              <w:divBdr>
                                <w:top w:val="none" w:sz="0" w:space="0" w:color="auto"/>
                                <w:left w:val="none" w:sz="0" w:space="0" w:color="auto"/>
                                <w:bottom w:val="none" w:sz="0" w:space="0" w:color="auto"/>
                                <w:right w:val="none" w:sz="0" w:space="0" w:color="auto"/>
                              </w:divBdr>
                            </w:div>
                            <w:div w:id="19967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8087">
                      <w:marLeft w:val="0"/>
                      <w:marRight w:val="0"/>
                      <w:marTop w:val="0"/>
                      <w:marBottom w:val="0"/>
                      <w:divBdr>
                        <w:top w:val="none" w:sz="0" w:space="0" w:color="auto"/>
                        <w:left w:val="none" w:sz="0" w:space="0" w:color="auto"/>
                        <w:bottom w:val="none" w:sz="0" w:space="0" w:color="auto"/>
                        <w:right w:val="none" w:sz="0" w:space="0" w:color="auto"/>
                      </w:divBdr>
                    </w:div>
                  </w:divsChild>
                </w:div>
                <w:div w:id="688528056">
                  <w:marLeft w:val="0"/>
                  <w:marRight w:val="0"/>
                  <w:marTop w:val="0"/>
                  <w:marBottom w:val="0"/>
                  <w:divBdr>
                    <w:top w:val="none" w:sz="0" w:space="0" w:color="auto"/>
                    <w:left w:val="none" w:sz="0" w:space="0" w:color="auto"/>
                    <w:bottom w:val="none" w:sz="0" w:space="0" w:color="auto"/>
                    <w:right w:val="none" w:sz="0" w:space="0" w:color="auto"/>
                  </w:divBdr>
                </w:div>
                <w:div w:id="2137209591">
                  <w:marLeft w:val="0"/>
                  <w:marRight w:val="0"/>
                  <w:marTop w:val="0"/>
                  <w:marBottom w:val="0"/>
                  <w:divBdr>
                    <w:top w:val="none" w:sz="0" w:space="0" w:color="auto"/>
                    <w:left w:val="none" w:sz="0" w:space="0" w:color="auto"/>
                    <w:bottom w:val="none" w:sz="0" w:space="0" w:color="auto"/>
                    <w:right w:val="none" w:sz="0" w:space="0" w:color="auto"/>
                  </w:divBdr>
                </w:div>
              </w:divsChild>
            </w:div>
            <w:div w:id="157549387">
              <w:marLeft w:val="0"/>
              <w:marRight w:val="0"/>
              <w:marTop w:val="0"/>
              <w:marBottom w:val="0"/>
              <w:divBdr>
                <w:top w:val="none" w:sz="0" w:space="0" w:color="auto"/>
                <w:left w:val="none" w:sz="0" w:space="0" w:color="auto"/>
                <w:bottom w:val="none" w:sz="0" w:space="0" w:color="auto"/>
                <w:right w:val="none" w:sz="0" w:space="0" w:color="auto"/>
              </w:divBdr>
              <w:divsChild>
                <w:div w:id="155386058">
                  <w:marLeft w:val="240"/>
                  <w:marRight w:val="0"/>
                  <w:marTop w:val="0"/>
                  <w:marBottom w:val="0"/>
                  <w:divBdr>
                    <w:top w:val="none" w:sz="0" w:space="0" w:color="auto"/>
                    <w:left w:val="none" w:sz="0" w:space="0" w:color="auto"/>
                    <w:bottom w:val="none" w:sz="0" w:space="0" w:color="auto"/>
                    <w:right w:val="none" w:sz="0" w:space="0" w:color="auto"/>
                  </w:divBdr>
                  <w:divsChild>
                    <w:div w:id="1466384429">
                      <w:marLeft w:val="0"/>
                      <w:marRight w:val="0"/>
                      <w:marTop w:val="0"/>
                      <w:marBottom w:val="0"/>
                      <w:divBdr>
                        <w:top w:val="none" w:sz="0" w:space="0" w:color="auto"/>
                        <w:left w:val="none" w:sz="0" w:space="0" w:color="auto"/>
                        <w:bottom w:val="none" w:sz="0" w:space="0" w:color="auto"/>
                        <w:right w:val="none" w:sz="0" w:space="0" w:color="auto"/>
                      </w:divBdr>
                      <w:divsChild>
                        <w:div w:id="597518026">
                          <w:marLeft w:val="0"/>
                          <w:marRight w:val="0"/>
                          <w:marTop w:val="0"/>
                          <w:marBottom w:val="0"/>
                          <w:divBdr>
                            <w:top w:val="none" w:sz="0" w:space="0" w:color="auto"/>
                            <w:left w:val="none" w:sz="0" w:space="0" w:color="auto"/>
                            <w:bottom w:val="none" w:sz="0" w:space="0" w:color="auto"/>
                            <w:right w:val="none" w:sz="0" w:space="0" w:color="auto"/>
                          </w:divBdr>
                        </w:div>
                        <w:div w:id="1091048582">
                          <w:marLeft w:val="0"/>
                          <w:marRight w:val="0"/>
                          <w:marTop w:val="0"/>
                          <w:marBottom w:val="0"/>
                          <w:divBdr>
                            <w:top w:val="none" w:sz="0" w:space="0" w:color="auto"/>
                            <w:left w:val="none" w:sz="0" w:space="0" w:color="auto"/>
                            <w:bottom w:val="none" w:sz="0" w:space="0" w:color="auto"/>
                            <w:right w:val="none" w:sz="0" w:space="0" w:color="auto"/>
                          </w:divBdr>
                        </w:div>
                        <w:div w:id="2145921983">
                          <w:marLeft w:val="240"/>
                          <w:marRight w:val="0"/>
                          <w:marTop w:val="0"/>
                          <w:marBottom w:val="0"/>
                          <w:divBdr>
                            <w:top w:val="none" w:sz="0" w:space="0" w:color="auto"/>
                            <w:left w:val="none" w:sz="0" w:space="0" w:color="auto"/>
                            <w:bottom w:val="none" w:sz="0" w:space="0" w:color="auto"/>
                            <w:right w:val="none" w:sz="0" w:space="0" w:color="auto"/>
                          </w:divBdr>
                          <w:divsChild>
                            <w:div w:id="650446104">
                              <w:marLeft w:val="0"/>
                              <w:marRight w:val="0"/>
                              <w:marTop w:val="0"/>
                              <w:marBottom w:val="0"/>
                              <w:divBdr>
                                <w:top w:val="none" w:sz="0" w:space="0" w:color="auto"/>
                                <w:left w:val="none" w:sz="0" w:space="0" w:color="auto"/>
                                <w:bottom w:val="none" w:sz="0" w:space="0" w:color="auto"/>
                                <w:right w:val="none" w:sz="0" w:space="0" w:color="auto"/>
                              </w:divBdr>
                              <w:divsChild>
                                <w:div w:id="532111404">
                                  <w:marLeft w:val="0"/>
                                  <w:marRight w:val="0"/>
                                  <w:marTop w:val="0"/>
                                  <w:marBottom w:val="0"/>
                                  <w:divBdr>
                                    <w:top w:val="none" w:sz="0" w:space="0" w:color="auto"/>
                                    <w:left w:val="none" w:sz="0" w:space="0" w:color="auto"/>
                                    <w:bottom w:val="none" w:sz="0" w:space="0" w:color="auto"/>
                                    <w:right w:val="none" w:sz="0" w:space="0" w:color="auto"/>
                                  </w:divBdr>
                                </w:div>
                                <w:div w:id="1248341572">
                                  <w:marLeft w:val="0"/>
                                  <w:marRight w:val="0"/>
                                  <w:marTop w:val="0"/>
                                  <w:marBottom w:val="0"/>
                                  <w:divBdr>
                                    <w:top w:val="none" w:sz="0" w:space="0" w:color="auto"/>
                                    <w:left w:val="none" w:sz="0" w:space="0" w:color="auto"/>
                                    <w:bottom w:val="none" w:sz="0" w:space="0" w:color="auto"/>
                                    <w:right w:val="none" w:sz="0" w:space="0" w:color="auto"/>
                                  </w:divBdr>
                                </w:div>
                                <w:div w:id="1565868040">
                                  <w:marLeft w:val="240"/>
                                  <w:marRight w:val="0"/>
                                  <w:marTop w:val="0"/>
                                  <w:marBottom w:val="0"/>
                                  <w:divBdr>
                                    <w:top w:val="none" w:sz="0" w:space="0" w:color="auto"/>
                                    <w:left w:val="none" w:sz="0" w:space="0" w:color="auto"/>
                                    <w:bottom w:val="none" w:sz="0" w:space="0" w:color="auto"/>
                                    <w:right w:val="none" w:sz="0" w:space="0" w:color="auto"/>
                                  </w:divBdr>
                                  <w:divsChild>
                                    <w:div w:id="1517498160">
                                      <w:marLeft w:val="0"/>
                                      <w:marRight w:val="0"/>
                                      <w:marTop w:val="0"/>
                                      <w:marBottom w:val="0"/>
                                      <w:divBdr>
                                        <w:top w:val="none" w:sz="0" w:space="0" w:color="auto"/>
                                        <w:left w:val="none" w:sz="0" w:space="0" w:color="auto"/>
                                        <w:bottom w:val="none" w:sz="0" w:space="0" w:color="auto"/>
                                        <w:right w:val="none" w:sz="0" w:space="0" w:color="auto"/>
                                      </w:divBdr>
                                      <w:divsChild>
                                        <w:div w:id="89907">
                                          <w:marLeft w:val="0"/>
                                          <w:marRight w:val="0"/>
                                          <w:marTop w:val="0"/>
                                          <w:marBottom w:val="0"/>
                                          <w:divBdr>
                                            <w:top w:val="none" w:sz="0" w:space="0" w:color="auto"/>
                                            <w:left w:val="none" w:sz="0" w:space="0" w:color="auto"/>
                                            <w:bottom w:val="none" w:sz="0" w:space="0" w:color="auto"/>
                                            <w:right w:val="none" w:sz="0" w:space="0" w:color="auto"/>
                                          </w:divBdr>
                                        </w:div>
                                        <w:div w:id="1172527830">
                                          <w:marLeft w:val="0"/>
                                          <w:marRight w:val="0"/>
                                          <w:marTop w:val="0"/>
                                          <w:marBottom w:val="0"/>
                                          <w:divBdr>
                                            <w:top w:val="none" w:sz="0" w:space="0" w:color="auto"/>
                                            <w:left w:val="none" w:sz="0" w:space="0" w:color="auto"/>
                                            <w:bottom w:val="none" w:sz="0" w:space="0" w:color="auto"/>
                                            <w:right w:val="none" w:sz="0" w:space="0" w:color="auto"/>
                                          </w:divBdr>
                                        </w:div>
                                        <w:div w:id="2035034664">
                                          <w:marLeft w:val="240"/>
                                          <w:marRight w:val="0"/>
                                          <w:marTop w:val="0"/>
                                          <w:marBottom w:val="0"/>
                                          <w:divBdr>
                                            <w:top w:val="none" w:sz="0" w:space="0" w:color="auto"/>
                                            <w:left w:val="none" w:sz="0" w:space="0" w:color="auto"/>
                                            <w:bottom w:val="none" w:sz="0" w:space="0" w:color="auto"/>
                                            <w:right w:val="none" w:sz="0" w:space="0" w:color="auto"/>
                                          </w:divBdr>
                                          <w:divsChild>
                                            <w:div w:id="10486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576898">
                              <w:marLeft w:val="0"/>
                              <w:marRight w:val="0"/>
                              <w:marTop w:val="0"/>
                              <w:marBottom w:val="0"/>
                              <w:divBdr>
                                <w:top w:val="none" w:sz="0" w:space="0" w:color="auto"/>
                                <w:left w:val="none" w:sz="0" w:space="0" w:color="auto"/>
                                <w:bottom w:val="none" w:sz="0" w:space="0" w:color="auto"/>
                                <w:right w:val="none" w:sz="0" w:space="0" w:color="auto"/>
                              </w:divBdr>
                              <w:divsChild>
                                <w:div w:id="504981536">
                                  <w:marLeft w:val="0"/>
                                  <w:marRight w:val="0"/>
                                  <w:marTop w:val="0"/>
                                  <w:marBottom w:val="0"/>
                                  <w:divBdr>
                                    <w:top w:val="none" w:sz="0" w:space="0" w:color="auto"/>
                                    <w:left w:val="none" w:sz="0" w:space="0" w:color="auto"/>
                                    <w:bottom w:val="none" w:sz="0" w:space="0" w:color="auto"/>
                                    <w:right w:val="none" w:sz="0" w:space="0" w:color="auto"/>
                                  </w:divBdr>
                                </w:div>
                                <w:div w:id="1651401412">
                                  <w:marLeft w:val="240"/>
                                  <w:marRight w:val="0"/>
                                  <w:marTop w:val="0"/>
                                  <w:marBottom w:val="0"/>
                                  <w:divBdr>
                                    <w:top w:val="none" w:sz="0" w:space="0" w:color="auto"/>
                                    <w:left w:val="none" w:sz="0" w:space="0" w:color="auto"/>
                                    <w:bottom w:val="none" w:sz="0" w:space="0" w:color="auto"/>
                                    <w:right w:val="none" w:sz="0" w:space="0" w:color="auto"/>
                                  </w:divBdr>
                                  <w:divsChild>
                                    <w:div w:id="1694378099">
                                      <w:marLeft w:val="0"/>
                                      <w:marRight w:val="0"/>
                                      <w:marTop w:val="0"/>
                                      <w:marBottom w:val="0"/>
                                      <w:divBdr>
                                        <w:top w:val="none" w:sz="0" w:space="0" w:color="auto"/>
                                        <w:left w:val="none" w:sz="0" w:space="0" w:color="auto"/>
                                        <w:bottom w:val="none" w:sz="0" w:space="0" w:color="auto"/>
                                        <w:right w:val="none" w:sz="0" w:space="0" w:color="auto"/>
                                      </w:divBdr>
                                      <w:divsChild>
                                        <w:div w:id="553005639">
                                          <w:marLeft w:val="0"/>
                                          <w:marRight w:val="0"/>
                                          <w:marTop w:val="0"/>
                                          <w:marBottom w:val="0"/>
                                          <w:divBdr>
                                            <w:top w:val="none" w:sz="0" w:space="0" w:color="auto"/>
                                            <w:left w:val="none" w:sz="0" w:space="0" w:color="auto"/>
                                            <w:bottom w:val="none" w:sz="0" w:space="0" w:color="auto"/>
                                            <w:right w:val="none" w:sz="0" w:space="0" w:color="auto"/>
                                          </w:divBdr>
                                        </w:div>
                                        <w:div w:id="1710109087">
                                          <w:marLeft w:val="0"/>
                                          <w:marRight w:val="0"/>
                                          <w:marTop w:val="0"/>
                                          <w:marBottom w:val="0"/>
                                          <w:divBdr>
                                            <w:top w:val="none" w:sz="0" w:space="0" w:color="auto"/>
                                            <w:left w:val="none" w:sz="0" w:space="0" w:color="auto"/>
                                            <w:bottom w:val="none" w:sz="0" w:space="0" w:color="auto"/>
                                            <w:right w:val="none" w:sz="0" w:space="0" w:color="auto"/>
                                          </w:divBdr>
                                        </w:div>
                                        <w:div w:id="1755785930">
                                          <w:marLeft w:val="240"/>
                                          <w:marRight w:val="0"/>
                                          <w:marTop w:val="0"/>
                                          <w:marBottom w:val="0"/>
                                          <w:divBdr>
                                            <w:top w:val="none" w:sz="0" w:space="0" w:color="auto"/>
                                            <w:left w:val="none" w:sz="0" w:space="0" w:color="auto"/>
                                            <w:bottom w:val="none" w:sz="0" w:space="0" w:color="auto"/>
                                            <w:right w:val="none" w:sz="0" w:space="0" w:color="auto"/>
                                          </w:divBdr>
                                          <w:divsChild>
                                            <w:div w:id="10842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63738">
                                  <w:marLeft w:val="0"/>
                                  <w:marRight w:val="0"/>
                                  <w:marTop w:val="0"/>
                                  <w:marBottom w:val="0"/>
                                  <w:divBdr>
                                    <w:top w:val="none" w:sz="0" w:space="0" w:color="auto"/>
                                    <w:left w:val="none" w:sz="0" w:space="0" w:color="auto"/>
                                    <w:bottom w:val="none" w:sz="0" w:space="0" w:color="auto"/>
                                    <w:right w:val="none" w:sz="0" w:space="0" w:color="auto"/>
                                  </w:divBdr>
                                </w:div>
                              </w:divsChild>
                            </w:div>
                            <w:div w:id="1770080256">
                              <w:marLeft w:val="0"/>
                              <w:marRight w:val="0"/>
                              <w:marTop w:val="0"/>
                              <w:marBottom w:val="0"/>
                              <w:divBdr>
                                <w:top w:val="none" w:sz="0" w:space="0" w:color="auto"/>
                                <w:left w:val="none" w:sz="0" w:space="0" w:color="auto"/>
                                <w:bottom w:val="none" w:sz="0" w:space="0" w:color="auto"/>
                                <w:right w:val="none" w:sz="0" w:space="0" w:color="auto"/>
                              </w:divBdr>
                              <w:divsChild>
                                <w:div w:id="216556777">
                                  <w:marLeft w:val="0"/>
                                  <w:marRight w:val="0"/>
                                  <w:marTop w:val="0"/>
                                  <w:marBottom w:val="0"/>
                                  <w:divBdr>
                                    <w:top w:val="none" w:sz="0" w:space="0" w:color="auto"/>
                                    <w:left w:val="none" w:sz="0" w:space="0" w:color="auto"/>
                                    <w:bottom w:val="none" w:sz="0" w:space="0" w:color="auto"/>
                                    <w:right w:val="none" w:sz="0" w:space="0" w:color="auto"/>
                                  </w:divBdr>
                                </w:div>
                                <w:div w:id="2065712520">
                                  <w:marLeft w:val="240"/>
                                  <w:marRight w:val="0"/>
                                  <w:marTop w:val="0"/>
                                  <w:marBottom w:val="0"/>
                                  <w:divBdr>
                                    <w:top w:val="none" w:sz="0" w:space="0" w:color="auto"/>
                                    <w:left w:val="none" w:sz="0" w:space="0" w:color="auto"/>
                                    <w:bottom w:val="none" w:sz="0" w:space="0" w:color="auto"/>
                                    <w:right w:val="none" w:sz="0" w:space="0" w:color="auto"/>
                                  </w:divBdr>
                                  <w:divsChild>
                                    <w:div w:id="600727885">
                                      <w:marLeft w:val="0"/>
                                      <w:marRight w:val="0"/>
                                      <w:marTop w:val="0"/>
                                      <w:marBottom w:val="0"/>
                                      <w:divBdr>
                                        <w:top w:val="none" w:sz="0" w:space="0" w:color="auto"/>
                                        <w:left w:val="none" w:sz="0" w:space="0" w:color="auto"/>
                                        <w:bottom w:val="none" w:sz="0" w:space="0" w:color="auto"/>
                                        <w:right w:val="none" w:sz="0" w:space="0" w:color="auto"/>
                                      </w:divBdr>
                                      <w:divsChild>
                                        <w:div w:id="149252231">
                                          <w:marLeft w:val="0"/>
                                          <w:marRight w:val="0"/>
                                          <w:marTop w:val="0"/>
                                          <w:marBottom w:val="0"/>
                                          <w:divBdr>
                                            <w:top w:val="none" w:sz="0" w:space="0" w:color="auto"/>
                                            <w:left w:val="none" w:sz="0" w:space="0" w:color="auto"/>
                                            <w:bottom w:val="none" w:sz="0" w:space="0" w:color="auto"/>
                                            <w:right w:val="none" w:sz="0" w:space="0" w:color="auto"/>
                                          </w:divBdr>
                                        </w:div>
                                        <w:div w:id="949971682">
                                          <w:marLeft w:val="240"/>
                                          <w:marRight w:val="0"/>
                                          <w:marTop w:val="0"/>
                                          <w:marBottom w:val="0"/>
                                          <w:divBdr>
                                            <w:top w:val="none" w:sz="0" w:space="0" w:color="auto"/>
                                            <w:left w:val="none" w:sz="0" w:space="0" w:color="auto"/>
                                            <w:bottom w:val="none" w:sz="0" w:space="0" w:color="auto"/>
                                            <w:right w:val="none" w:sz="0" w:space="0" w:color="auto"/>
                                          </w:divBdr>
                                          <w:divsChild>
                                            <w:div w:id="1765488919">
                                              <w:marLeft w:val="0"/>
                                              <w:marRight w:val="0"/>
                                              <w:marTop w:val="0"/>
                                              <w:marBottom w:val="0"/>
                                              <w:divBdr>
                                                <w:top w:val="none" w:sz="0" w:space="0" w:color="auto"/>
                                                <w:left w:val="none" w:sz="0" w:space="0" w:color="auto"/>
                                                <w:bottom w:val="none" w:sz="0" w:space="0" w:color="auto"/>
                                                <w:right w:val="none" w:sz="0" w:space="0" w:color="auto"/>
                                              </w:divBdr>
                                            </w:div>
                                          </w:divsChild>
                                        </w:div>
                                        <w:div w:id="19033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5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518652">
                  <w:marLeft w:val="0"/>
                  <w:marRight w:val="0"/>
                  <w:marTop w:val="0"/>
                  <w:marBottom w:val="0"/>
                  <w:divBdr>
                    <w:top w:val="none" w:sz="0" w:space="0" w:color="auto"/>
                    <w:left w:val="none" w:sz="0" w:space="0" w:color="auto"/>
                    <w:bottom w:val="none" w:sz="0" w:space="0" w:color="auto"/>
                    <w:right w:val="none" w:sz="0" w:space="0" w:color="auto"/>
                  </w:divBdr>
                </w:div>
                <w:div w:id="1985163061">
                  <w:marLeft w:val="0"/>
                  <w:marRight w:val="0"/>
                  <w:marTop w:val="0"/>
                  <w:marBottom w:val="0"/>
                  <w:divBdr>
                    <w:top w:val="none" w:sz="0" w:space="0" w:color="auto"/>
                    <w:left w:val="none" w:sz="0" w:space="0" w:color="auto"/>
                    <w:bottom w:val="none" w:sz="0" w:space="0" w:color="auto"/>
                    <w:right w:val="none" w:sz="0" w:space="0" w:color="auto"/>
                  </w:divBdr>
                </w:div>
              </w:divsChild>
            </w:div>
            <w:div w:id="166754951">
              <w:marLeft w:val="0"/>
              <w:marRight w:val="0"/>
              <w:marTop w:val="0"/>
              <w:marBottom w:val="0"/>
              <w:divBdr>
                <w:top w:val="none" w:sz="0" w:space="0" w:color="auto"/>
                <w:left w:val="none" w:sz="0" w:space="0" w:color="auto"/>
                <w:bottom w:val="none" w:sz="0" w:space="0" w:color="auto"/>
                <w:right w:val="none" w:sz="0" w:space="0" w:color="auto"/>
              </w:divBdr>
              <w:divsChild>
                <w:div w:id="268703804">
                  <w:marLeft w:val="0"/>
                  <w:marRight w:val="0"/>
                  <w:marTop w:val="0"/>
                  <w:marBottom w:val="0"/>
                  <w:divBdr>
                    <w:top w:val="none" w:sz="0" w:space="0" w:color="auto"/>
                    <w:left w:val="none" w:sz="0" w:space="0" w:color="auto"/>
                    <w:bottom w:val="none" w:sz="0" w:space="0" w:color="auto"/>
                    <w:right w:val="none" w:sz="0" w:space="0" w:color="auto"/>
                  </w:divBdr>
                </w:div>
                <w:div w:id="651643999">
                  <w:marLeft w:val="0"/>
                  <w:marRight w:val="0"/>
                  <w:marTop w:val="0"/>
                  <w:marBottom w:val="0"/>
                  <w:divBdr>
                    <w:top w:val="none" w:sz="0" w:space="0" w:color="auto"/>
                    <w:left w:val="none" w:sz="0" w:space="0" w:color="auto"/>
                    <w:bottom w:val="none" w:sz="0" w:space="0" w:color="auto"/>
                    <w:right w:val="none" w:sz="0" w:space="0" w:color="auto"/>
                  </w:divBdr>
                </w:div>
                <w:div w:id="2076080184">
                  <w:marLeft w:val="240"/>
                  <w:marRight w:val="0"/>
                  <w:marTop w:val="0"/>
                  <w:marBottom w:val="0"/>
                  <w:divBdr>
                    <w:top w:val="none" w:sz="0" w:space="0" w:color="auto"/>
                    <w:left w:val="none" w:sz="0" w:space="0" w:color="auto"/>
                    <w:bottom w:val="none" w:sz="0" w:space="0" w:color="auto"/>
                    <w:right w:val="none" w:sz="0" w:space="0" w:color="auto"/>
                  </w:divBdr>
                  <w:divsChild>
                    <w:div w:id="1742094133">
                      <w:marLeft w:val="0"/>
                      <w:marRight w:val="0"/>
                      <w:marTop w:val="0"/>
                      <w:marBottom w:val="0"/>
                      <w:divBdr>
                        <w:top w:val="none" w:sz="0" w:space="0" w:color="auto"/>
                        <w:left w:val="none" w:sz="0" w:space="0" w:color="auto"/>
                        <w:bottom w:val="none" w:sz="0" w:space="0" w:color="auto"/>
                        <w:right w:val="none" w:sz="0" w:space="0" w:color="auto"/>
                      </w:divBdr>
                      <w:divsChild>
                        <w:div w:id="3823894">
                          <w:marLeft w:val="240"/>
                          <w:marRight w:val="0"/>
                          <w:marTop w:val="0"/>
                          <w:marBottom w:val="0"/>
                          <w:divBdr>
                            <w:top w:val="none" w:sz="0" w:space="0" w:color="auto"/>
                            <w:left w:val="none" w:sz="0" w:space="0" w:color="auto"/>
                            <w:bottom w:val="none" w:sz="0" w:space="0" w:color="auto"/>
                            <w:right w:val="none" w:sz="0" w:space="0" w:color="auto"/>
                          </w:divBdr>
                          <w:divsChild>
                            <w:div w:id="136536421">
                              <w:marLeft w:val="0"/>
                              <w:marRight w:val="0"/>
                              <w:marTop w:val="0"/>
                              <w:marBottom w:val="0"/>
                              <w:divBdr>
                                <w:top w:val="none" w:sz="0" w:space="0" w:color="auto"/>
                                <w:left w:val="none" w:sz="0" w:space="0" w:color="auto"/>
                                <w:bottom w:val="none" w:sz="0" w:space="0" w:color="auto"/>
                                <w:right w:val="none" w:sz="0" w:space="0" w:color="auto"/>
                              </w:divBdr>
                              <w:divsChild>
                                <w:div w:id="1204948152">
                                  <w:marLeft w:val="0"/>
                                  <w:marRight w:val="0"/>
                                  <w:marTop w:val="0"/>
                                  <w:marBottom w:val="0"/>
                                  <w:divBdr>
                                    <w:top w:val="none" w:sz="0" w:space="0" w:color="auto"/>
                                    <w:left w:val="none" w:sz="0" w:space="0" w:color="auto"/>
                                    <w:bottom w:val="none" w:sz="0" w:space="0" w:color="auto"/>
                                    <w:right w:val="none" w:sz="0" w:space="0" w:color="auto"/>
                                  </w:divBdr>
                                </w:div>
                                <w:div w:id="1207370600">
                                  <w:marLeft w:val="240"/>
                                  <w:marRight w:val="0"/>
                                  <w:marTop w:val="0"/>
                                  <w:marBottom w:val="0"/>
                                  <w:divBdr>
                                    <w:top w:val="none" w:sz="0" w:space="0" w:color="auto"/>
                                    <w:left w:val="none" w:sz="0" w:space="0" w:color="auto"/>
                                    <w:bottom w:val="none" w:sz="0" w:space="0" w:color="auto"/>
                                    <w:right w:val="none" w:sz="0" w:space="0" w:color="auto"/>
                                  </w:divBdr>
                                  <w:divsChild>
                                    <w:div w:id="1873565887">
                                      <w:marLeft w:val="0"/>
                                      <w:marRight w:val="0"/>
                                      <w:marTop w:val="0"/>
                                      <w:marBottom w:val="0"/>
                                      <w:divBdr>
                                        <w:top w:val="none" w:sz="0" w:space="0" w:color="auto"/>
                                        <w:left w:val="none" w:sz="0" w:space="0" w:color="auto"/>
                                        <w:bottom w:val="none" w:sz="0" w:space="0" w:color="auto"/>
                                        <w:right w:val="none" w:sz="0" w:space="0" w:color="auto"/>
                                      </w:divBdr>
                                      <w:divsChild>
                                        <w:div w:id="69357245">
                                          <w:marLeft w:val="0"/>
                                          <w:marRight w:val="0"/>
                                          <w:marTop w:val="0"/>
                                          <w:marBottom w:val="0"/>
                                          <w:divBdr>
                                            <w:top w:val="none" w:sz="0" w:space="0" w:color="auto"/>
                                            <w:left w:val="none" w:sz="0" w:space="0" w:color="auto"/>
                                            <w:bottom w:val="none" w:sz="0" w:space="0" w:color="auto"/>
                                            <w:right w:val="none" w:sz="0" w:space="0" w:color="auto"/>
                                          </w:divBdr>
                                        </w:div>
                                        <w:div w:id="1176920830">
                                          <w:marLeft w:val="240"/>
                                          <w:marRight w:val="0"/>
                                          <w:marTop w:val="0"/>
                                          <w:marBottom w:val="0"/>
                                          <w:divBdr>
                                            <w:top w:val="none" w:sz="0" w:space="0" w:color="auto"/>
                                            <w:left w:val="none" w:sz="0" w:space="0" w:color="auto"/>
                                            <w:bottom w:val="none" w:sz="0" w:space="0" w:color="auto"/>
                                            <w:right w:val="none" w:sz="0" w:space="0" w:color="auto"/>
                                          </w:divBdr>
                                          <w:divsChild>
                                            <w:div w:id="983199984">
                                              <w:marLeft w:val="0"/>
                                              <w:marRight w:val="0"/>
                                              <w:marTop w:val="0"/>
                                              <w:marBottom w:val="0"/>
                                              <w:divBdr>
                                                <w:top w:val="none" w:sz="0" w:space="0" w:color="auto"/>
                                                <w:left w:val="none" w:sz="0" w:space="0" w:color="auto"/>
                                                <w:bottom w:val="none" w:sz="0" w:space="0" w:color="auto"/>
                                                <w:right w:val="none" w:sz="0" w:space="0" w:color="auto"/>
                                              </w:divBdr>
                                            </w:div>
                                          </w:divsChild>
                                        </w:div>
                                        <w:div w:id="145956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5750">
                                  <w:marLeft w:val="0"/>
                                  <w:marRight w:val="0"/>
                                  <w:marTop w:val="0"/>
                                  <w:marBottom w:val="0"/>
                                  <w:divBdr>
                                    <w:top w:val="none" w:sz="0" w:space="0" w:color="auto"/>
                                    <w:left w:val="none" w:sz="0" w:space="0" w:color="auto"/>
                                    <w:bottom w:val="none" w:sz="0" w:space="0" w:color="auto"/>
                                    <w:right w:val="none" w:sz="0" w:space="0" w:color="auto"/>
                                  </w:divBdr>
                                </w:div>
                              </w:divsChild>
                            </w:div>
                            <w:div w:id="658311450">
                              <w:marLeft w:val="0"/>
                              <w:marRight w:val="0"/>
                              <w:marTop w:val="0"/>
                              <w:marBottom w:val="0"/>
                              <w:divBdr>
                                <w:top w:val="none" w:sz="0" w:space="0" w:color="auto"/>
                                <w:left w:val="none" w:sz="0" w:space="0" w:color="auto"/>
                                <w:bottom w:val="none" w:sz="0" w:space="0" w:color="auto"/>
                                <w:right w:val="none" w:sz="0" w:space="0" w:color="auto"/>
                              </w:divBdr>
                              <w:divsChild>
                                <w:div w:id="180900733">
                                  <w:marLeft w:val="240"/>
                                  <w:marRight w:val="0"/>
                                  <w:marTop w:val="0"/>
                                  <w:marBottom w:val="0"/>
                                  <w:divBdr>
                                    <w:top w:val="none" w:sz="0" w:space="0" w:color="auto"/>
                                    <w:left w:val="none" w:sz="0" w:space="0" w:color="auto"/>
                                    <w:bottom w:val="none" w:sz="0" w:space="0" w:color="auto"/>
                                    <w:right w:val="none" w:sz="0" w:space="0" w:color="auto"/>
                                  </w:divBdr>
                                  <w:divsChild>
                                    <w:div w:id="1850758083">
                                      <w:marLeft w:val="0"/>
                                      <w:marRight w:val="0"/>
                                      <w:marTop w:val="0"/>
                                      <w:marBottom w:val="0"/>
                                      <w:divBdr>
                                        <w:top w:val="none" w:sz="0" w:space="0" w:color="auto"/>
                                        <w:left w:val="none" w:sz="0" w:space="0" w:color="auto"/>
                                        <w:bottom w:val="none" w:sz="0" w:space="0" w:color="auto"/>
                                        <w:right w:val="none" w:sz="0" w:space="0" w:color="auto"/>
                                      </w:divBdr>
                                      <w:divsChild>
                                        <w:div w:id="787234663">
                                          <w:marLeft w:val="0"/>
                                          <w:marRight w:val="0"/>
                                          <w:marTop w:val="0"/>
                                          <w:marBottom w:val="0"/>
                                          <w:divBdr>
                                            <w:top w:val="none" w:sz="0" w:space="0" w:color="auto"/>
                                            <w:left w:val="none" w:sz="0" w:space="0" w:color="auto"/>
                                            <w:bottom w:val="none" w:sz="0" w:space="0" w:color="auto"/>
                                            <w:right w:val="none" w:sz="0" w:space="0" w:color="auto"/>
                                          </w:divBdr>
                                        </w:div>
                                        <w:div w:id="1987930627">
                                          <w:marLeft w:val="240"/>
                                          <w:marRight w:val="0"/>
                                          <w:marTop w:val="0"/>
                                          <w:marBottom w:val="0"/>
                                          <w:divBdr>
                                            <w:top w:val="none" w:sz="0" w:space="0" w:color="auto"/>
                                            <w:left w:val="none" w:sz="0" w:space="0" w:color="auto"/>
                                            <w:bottom w:val="none" w:sz="0" w:space="0" w:color="auto"/>
                                            <w:right w:val="none" w:sz="0" w:space="0" w:color="auto"/>
                                          </w:divBdr>
                                          <w:divsChild>
                                            <w:div w:id="898129096">
                                              <w:marLeft w:val="0"/>
                                              <w:marRight w:val="0"/>
                                              <w:marTop w:val="0"/>
                                              <w:marBottom w:val="0"/>
                                              <w:divBdr>
                                                <w:top w:val="none" w:sz="0" w:space="0" w:color="auto"/>
                                                <w:left w:val="none" w:sz="0" w:space="0" w:color="auto"/>
                                                <w:bottom w:val="none" w:sz="0" w:space="0" w:color="auto"/>
                                                <w:right w:val="none" w:sz="0" w:space="0" w:color="auto"/>
                                              </w:divBdr>
                                            </w:div>
                                          </w:divsChild>
                                        </w:div>
                                        <w:div w:id="20932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41358">
                                  <w:marLeft w:val="0"/>
                                  <w:marRight w:val="0"/>
                                  <w:marTop w:val="0"/>
                                  <w:marBottom w:val="0"/>
                                  <w:divBdr>
                                    <w:top w:val="none" w:sz="0" w:space="0" w:color="auto"/>
                                    <w:left w:val="none" w:sz="0" w:space="0" w:color="auto"/>
                                    <w:bottom w:val="none" w:sz="0" w:space="0" w:color="auto"/>
                                    <w:right w:val="none" w:sz="0" w:space="0" w:color="auto"/>
                                  </w:divBdr>
                                </w:div>
                                <w:div w:id="322003968">
                                  <w:marLeft w:val="0"/>
                                  <w:marRight w:val="0"/>
                                  <w:marTop w:val="0"/>
                                  <w:marBottom w:val="0"/>
                                  <w:divBdr>
                                    <w:top w:val="none" w:sz="0" w:space="0" w:color="auto"/>
                                    <w:left w:val="none" w:sz="0" w:space="0" w:color="auto"/>
                                    <w:bottom w:val="none" w:sz="0" w:space="0" w:color="auto"/>
                                    <w:right w:val="none" w:sz="0" w:space="0" w:color="auto"/>
                                  </w:divBdr>
                                </w:div>
                              </w:divsChild>
                            </w:div>
                            <w:div w:id="1016689488">
                              <w:marLeft w:val="0"/>
                              <w:marRight w:val="0"/>
                              <w:marTop w:val="0"/>
                              <w:marBottom w:val="0"/>
                              <w:divBdr>
                                <w:top w:val="none" w:sz="0" w:space="0" w:color="auto"/>
                                <w:left w:val="none" w:sz="0" w:space="0" w:color="auto"/>
                                <w:bottom w:val="none" w:sz="0" w:space="0" w:color="auto"/>
                                <w:right w:val="none" w:sz="0" w:space="0" w:color="auto"/>
                              </w:divBdr>
                              <w:divsChild>
                                <w:div w:id="813372185">
                                  <w:marLeft w:val="240"/>
                                  <w:marRight w:val="0"/>
                                  <w:marTop w:val="0"/>
                                  <w:marBottom w:val="0"/>
                                  <w:divBdr>
                                    <w:top w:val="none" w:sz="0" w:space="0" w:color="auto"/>
                                    <w:left w:val="none" w:sz="0" w:space="0" w:color="auto"/>
                                    <w:bottom w:val="none" w:sz="0" w:space="0" w:color="auto"/>
                                    <w:right w:val="none" w:sz="0" w:space="0" w:color="auto"/>
                                  </w:divBdr>
                                  <w:divsChild>
                                    <w:div w:id="26026131">
                                      <w:marLeft w:val="0"/>
                                      <w:marRight w:val="0"/>
                                      <w:marTop w:val="0"/>
                                      <w:marBottom w:val="0"/>
                                      <w:divBdr>
                                        <w:top w:val="none" w:sz="0" w:space="0" w:color="auto"/>
                                        <w:left w:val="none" w:sz="0" w:space="0" w:color="auto"/>
                                        <w:bottom w:val="none" w:sz="0" w:space="0" w:color="auto"/>
                                        <w:right w:val="none" w:sz="0" w:space="0" w:color="auto"/>
                                      </w:divBdr>
                                      <w:divsChild>
                                        <w:div w:id="510487023">
                                          <w:marLeft w:val="0"/>
                                          <w:marRight w:val="0"/>
                                          <w:marTop w:val="0"/>
                                          <w:marBottom w:val="0"/>
                                          <w:divBdr>
                                            <w:top w:val="none" w:sz="0" w:space="0" w:color="auto"/>
                                            <w:left w:val="none" w:sz="0" w:space="0" w:color="auto"/>
                                            <w:bottom w:val="none" w:sz="0" w:space="0" w:color="auto"/>
                                            <w:right w:val="none" w:sz="0" w:space="0" w:color="auto"/>
                                          </w:divBdr>
                                        </w:div>
                                        <w:div w:id="578557817">
                                          <w:marLeft w:val="0"/>
                                          <w:marRight w:val="0"/>
                                          <w:marTop w:val="0"/>
                                          <w:marBottom w:val="0"/>
                                          <w:divBdr>
                                            <w:top w:val="none" w:sz="0" w:space="0" w:color="auto"/>
                                            <w:left w:val="none" w:sz="0" w:space="0" w:color="auto"/>
                                            <w:bottom w:val="none" w:sz="0" w:space="0" w:color="auto"/>
                                            <w:right w:val="none" w:sz="0" w:space="0" w:color="auto"/>
                                          </w:divBdr>
                                        </w:div>
                                        <w:div w:id="748114897">
                                          <w:marLeft w:val="240"/>
                                          <w:marRight w:val="0"/>
                                          <w:marTop w:val="0"/>
                                          <w:marBottom w:val="0"/>
                                          <w:divBdr>
                                            <w:top w:val="none" w:sz="0" w:space="0" w:color="auto"/>
                                            <w:left w:val="none" w:sz="0" w:space="0" w:color="auto"/>
                                            <w:bottom w:val="none" w:sz="0" w:space="0" w:color="auto"/>
                                            <w:right w:val="none" w:sz="0" w:space="0" w:color="auto"/>
                                          </w:divBdr>
                                          <w:divsChild>
                                            <w:div w:id="5132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258005">
                                  <w:marLeft w:val="0"/>
                                  <w:marRight w:val="0"/>
                                  <w:marTop w:val="0"/>
                                  <w:marBottom w:val="0"/>
                                  <w:divBdr>
                                    <w:top w:val="none" w:sz="0" w:space="0" w:color="auto"/>
                                    <w:left w:val="none" w:sz="0" w:space="0" w:color="auto"/>
                                    <w:bottom w:val="none" w:sz="0" w:space="0" w:color="auto"/>
                                    <w:right w:val="none" w:sz="0" w:space="0" w:color="auto"/>
                                  </w:divBdr>
                                </w:div>
                                <w:div w:id="1138493512">
                                  <w:marLeft w:val="0"/>
                                  <w:marRight w:val="0"/>
                                  <w:marTop w:val="0"/>
                                  <w:marBottom w:val="0"/>
                                  <w:divBdr>
                                    <w:top w:val="none" w:sz="0" w:space="0" w:color="auto"/>
                                    <w:left w:val="none" w:sz="0" w:space="0" w:color="auto"/>
                                    <w:bottom w:val="none" w:sz="0" w:space="0" w:color="auto"/>
                                    <w:right w:val="none" w:sz="0" w:space="0" w:color="auto"/>
                                  </w:divBdr>
                                </w:div>
                              </w:divsChild>
                            </w:div>
                            <w:div w:id="1123814444">
                              <w:marLeft w:val="0"/>
                              <w:marRight w:val="0"/>
                              <w:marTop w:val="0"/>
                              <w:marBottom w:val="0"/>
                              <w:divBdr>
                                <w:top w:val="none" w:sz="0" w:space="0" w:color="auto"/>
                                <w:left w:val="none" w:sz="0" w:space="0" w:color="auto"/>
                                <w:bottom w:val="none" w:sz="0" w:space="0" w:color="auto"/>
                                <w:right w:val="none" w:sz="0" w:space="0" w:color="auto"/>
                              </w:divBdr>
                              <w:divsChild>
                                <w:div w:id="61490780">
                                  <w:marLeft w:val="0"/>
                                  <w:marRight w:val="0"/>
                                  <w:marTop w:val="0"/>
                                  <w:marBottom w:val="0"/>
                                  <w:divBdr>
                                    <w:top w:val="none" w:sz="0" w:space="0" w:color="auto"/>
                                    <w:left w:val="none" w:sz="0" w:space="0" w:color="auto"/>
                                    <w:bottom w:val="none" w:sz="0" w:space="0" w:color="auto"/>
                                    <w:right w:val="none" w:sz="0" w:space="0" w:color="auto"/>
                                  </w:divBdr>
                                </w:div>
                                <w:div w:id="498811168">
                                  <w:marLeft w:val="240"/>
                                  <w:marRight w:val="0"/>
                                  <w:marTop w:val="0"/>
                                  <w:marBottom w:val="0"/>
                                  <w:divBdr>
                                    <w:top w:val="none" w:sz="0" w:space="0" w:color="auto"/>
                                    <w:left w:val="none" w:sz="0" w:space="0" w:color="auto"/>
                                    <w:bottom w:val="none" w:sz="0" w:space="0" w:color="auto"/>
                                    <w:right w:val="none" w:sz="0" w:space="0" w:color="auto"/>
                                  </w:divBdr>
                                  <w:divsChild>
                                    <w:div w:id="645359093">
                                      <w:marLeft w:val="0"/>
                                      <w:marRight w:val="0"/>
                                      <w:marTop w:val="0"/>
                                      <w:marBottom w:val="0"/>
                                      <w:divBdr>
                                        <w:top w:val="none" w:sz="0" w:space="0" w:color="auto"/>
                                        <w:left w:val="none" w:sz="0" w:space="0" w:color="auto"/>
                                        <w:bottom w:val="none" w:sz="0" w:space="0" w:color="auto"/>
                                        <w:right w:val="none" w:sz="0" w:space="0" w:color="auto"/>
                                      </w:divBdr>
                                      <w:divsChild>
                                        <w:div w:id="51511935">
                                          <w:marLeft w:val="0"/>
                                          <w:marRight w:val="0"/>
                                          <w:marTop w:val="0"/>
                                          <w:marBottom w:val="0"/>
                                          <w:divBdr>
                                            <w:top w:val="none" w:sz="0" w:space="0" w:color="auto"/>
                                            <w:left w:val="none" w:sz="0" w:space="0" w:color="auto"/>
                                            <w:bottom w:val="none" w:sz="0" w:space="0" w:color="auto"/>
                                            <w:right w:val="none" w:sz="0" w:space="0" w:color="auto"/>
                                          </w:divBdr>
                                        </w:div>
                                        <w:div w:id="1097092419">
                                          <w:marLeft w:val="0"/>
                                          <w:marRight w:val="0"/>
                                          <w:marTop w:val="0"/>
                                          <w:marBottom w:val="0"/>
                                          <w:divBdr>
                                            <w:top w:val="none" w:sz="0" w:space="0" w:color="auto"/>
                                            <w:left w:val="none" w:sz="0" w:space="0" w:color="auto"/>
                                            <w:bottom w:val="none" w:sz="0" w:space="0" w:color="auto"/>
                                            <w:right w:val="none" w:sz="0" w:space="0" w:color="auto"/>
                                          </w:divBdr>
                                        </w:div>
                                        <w:div w:id="1109005935">
                                          <w:marLeft w:val="240"/>
                                          <w:marRight w:val="0"/>
                                          <w:marTop w:val="0"/>
                                          <w:marBottom w:val="0"/>
                                          <w:divBdr>
                                            <w:top w:val="none" w:sz="0" w:space="0" w:color="auto"/>
                                            <w:left w:val="none" w:sz="0" w:space="0" w:color="auto"/>
                                            <w:bottom w:val="none" w:sz="0" w:space="0" w:color="auto"/>
                                            <w:right w:val="none" w:sz="0" w:space="0" w:color="auto"/>
                                          </w:divBdr>
                                          <w:divsChild>
                                            <w:div w:id="138406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044574">
                                  <w:marLeft w:val="0"/>
                                  <w:marRight w:val="0"/>
                                  <w:marTop w:val="0"/>
                                  <w:marBottom w:val="0"/>
                                  <w:divBdr>
                                    <w:top w:val="none" w:sz="0" w:space="0" w:color="auto"/>
                                    <w:left w:val="none" w:sz="0" w:space="0" w:color="auto"/>
                                    <w:bottom w:val="none" w:sz="0" w:space="0" w:color="auto"/>
                                    <w:right w:val="none" w:sz="0" w:space="0" w:color="auto"/>
                                  </w:divBdr>
                                </w:div>
                              </w:divsChild>
                            </w:div>
                            <w:div w:id="1150250114">
                              <w:marLeft w:val="0"/>
                              <w:marRight w:val="0"/>
                              <w:marTop w:val="0"/>
                              <w:marBottom w:val="0"/>
                              <w:divBdr>
                                <w:top w:val="none" w:sz="0" w:space="0" w:color="auto"/>
                                <w:left w:val="none" w:sz="0" w:space="0" w:color="auto"/>
                                <w:bottom w:val="none" w:sz="0" w:space="0" w:color="auto"/>
                                <w:right w:val="none" w:sz="0" w:space="0" w:color="auto"/>
                              </w:divBdr>
                              <w:divsChild>
                                <w:div w:id="1621186572">
                                  <w:marLeft w:val="0"/>
                                  <w:marRight w:val="0"/>
                                  <w:marTop w:val="0"/>
                                  <w:marBottom w:val="0"/>
                                  <w:divBdr>
                                    <w:top w:val="none" w:sz="0" w:space="0" w:color="auto"/>
                                    <w:left w:val="none" w:sz="0" w:space="0" w:color="auto"/>
                                    <w:bottom w:val="none" w:sz="0" w:space="0" w:color="auto"/>
                                    <w:right w:val="none" w:sz="0" w:space="0" w:color="auto"/>
                                  </w:divBdr>
                                </w:div>
                                <w:div w:id="2049449125">
                                  <w:marLeft w:val="240"/>
                                  <w:marRight w:val="0"/>
                                  <w:marTop w:val="0"/>
                                  <w:marBottom w:val="0"/>
                                  <w:divBdr>
                                    <w:top w:val="none" w:sz="0" w:space="0" w:color="auto"/>
                                    <w:left w:val="none" w:sz="0" w:space="0" w:color="auto"/>
                                    <w:bottom w:val="none" w:sz="0" w:space="0" w:color="auto"/>
                                    <w:right w:val="none" w:sz="0" w:space="0" w:color="auto"/>
                                  </w:divBdr>
                                  <w:divsChild>
                                    <w:div w:id="1775442318">
                                      <w:marLeft w:val="0"/>
                                      <w:marRight w:val="0"/>
                                      <w:marTop w:val="0"/>
                                      <w:marBottom w:val="0"/>
                                      <w:divBdr>
                                        <w:top w:val="none" w:sz="0" w:space="0" w:color="auto"/>
                                        <w:left w:val="none" w:sz="0" w:space="0" w:color="auto"/>
                                        <w:bottom w:val="none" w:sz="0" w:space="0" w:color="auto"/>
                                        <w:right w:val="none" w:sz="0" w:space="0" w:color="auto"/>
                                      </w:divBdr>
                                      <w:divsChild>
                                        <w:div w:id="816067390">
                                          <w:marLeft w:val="0"/>
                                          <w:marRight w:val="0"/>
                                          <w:marTop w:val="0"/>
                                          <w:marBottom w:val="0"/>
                                          <w:divBdr>
                                            <w:top w:val="none" w:sz="0" w:space="0" w:color="auto"/>
                                            <w:left w:val="none" w:sz="0" w:space="0" w:color="auto"/>
                                            <w:bottom w:val="none" w:sz="0" w:space="0" w:color="auto"/>
                                            <w:right w:val="none" w:sz="0" w:space="0" w:color="auto"/>
                                          </w:divBdr>
                                        </w:div>
                                        <w:div w:id="1491284956">
                                          <w:marLeft w:val="0"/>
                                          <w:marRight w:val="0"/>
                                          <w:marTop w:val="0"/>
                                          <w:marBottom w:val="0"/>
                                          <w:divBdr>
                                            <w:top w:val="none" w:sz="0" w:space="0" w:color="auto"/>
                                            <w:left w:val="none" w:sz="0" w:space="0" w:color="auto"/>
                                            <w:bottom w:val="none" w:sz="0" w:space="0" w:color="auto"/>
                                            <w:right w:val="none" w:sz="0" w:space="0" w:color="auto"/>
                                          </w:divBdr>
                                        </w:div>
                                        <w:div w:id="1941908851">
                                          <w:marLeft w:val="240"/>
                                          <w:marRight w:val="0"/>
                                          <w:marTop w:val="0"/>
                                          <w:marBottom w:val="0"/>
                                          <w:divBdr>
                                            <w:top w:val="none" w:sz="0" w:space="0" w:color="auto"/>
                                            <w:left w:val="none" w:sz="0" w:space="0" w:color="auto"/>
                                            <w:bottom w:val="none" w:sz="0" w:space="0" w:color="auto"/>
                                            <w:right w:val="none" w:sz="0" w:space="0" w:color="auto"/>
                                          </w:divBdr>
                                          <w:divsChild>
                                            <w:div w:id="3552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14005">
                                  <w:marLeft w:val="0"/>
                                  <w:marRight w:val="0"/>
                                  <w:marTop w:val="0"/>
                                  <w:marBottom w:val="0"/>
                                  <w:divBdr>
                                    <w:top w:val="none" w:sz="0" w:space="0" w:color="auto"/>
                                    <w:left w:val="none" w:sz="0" w:space="0" w:color="auto"/>
                                    <w:bottom w:val="none" w:sz="0" w:space="0" w:color="auto"/>
                                    <w:right w:val="none" w:sz="0" w:space="0" w:color="auto"/>
                                  </w:divBdr>
                                </w:div>
                              </w:divsChild>
                            </w:div>
                            <w:div w:id="1344547771">
                              <w:marLeft w:val="0"/>
                              <w:marRight w:val="0"/>
                              <w:marTop w:val="0"/>
                              <w:marBottom w:val="0"/>
                              <w:divBdr>
                                <w:top w:val="none" w:sz="0" w:space="0" w:color="auto"/>
                                <w:left w:val="none" w:sz="0" w:space="0" w:color="auto"/>
                                <w:bottom w:val="none" w:sz="0" w:space="0" w:color="auto"/>
                                <w:right w:val="none" w:sz="0" w:space="0" w:color="auto"/>
                              </w:divBdr>
                              <w:divsChild>
                                <w:div w:id="777337869">
                                  <w:marLeft w:val="0"/>
                                  <w:marRight w:val="0"/>
                                  <w:marTop w:val="0"/>
                                  <w:marBottom w:val="0"/>
                                  <w:divBdr>
                                    <w:top w:val="none" w:sz="0" w:space="0" w:color="auto"/>
                                    <w:left w:val="none" w:sz="0" w:space="0" w:color="auto"/>
                                    <w:bottom w:val="none" w:sz="0" w:space="0" w:color="auto"/>
                                    <w:right w:val="none" w:sz="0" w:space="0" w:color="auto"/>
                                  </w:divBdr>
                                </w:div>
                                <w:div w:id="1419669803">
                                  <w:marLeft w:val="240"/>
                                  <w:marRight w:val="0"/>
                                  <w:marTop w:val="0"/>
                                  <w:marBottom w:val="0"/>
                                  <w:divBdr>
                                    <w:top w:val="none" w:sz="0" w:space="0" w:color="auto"/>
                                    <w:left w:val="none" w:sz="0" w:space="0" w:color="auto"/>
                                    <w:bottom w:val="none" w:sz="0" w:space="0" w:color="auto"/>
                                    <w:right w:val="none" w:sz="0" w:space="0" w:color="auto"/>
                                  </w:divBdr>
                                  <w:divsChild>
                                    <w:div w:id="1382291123">
                                      <w:marLeft w:val="0"/>
                                      <w:marRight w:val="0"/>
                                      <w:marTop w:val="0"/>
                                      <w:marBottom w:val="0"/>
                                      <w:divBdr>
                                        <w:top w:val="none" w:sz="0" w:space="0" w:color="auto"/>
                                        <w:left w:val="none" w:sz="0" w:space="0" w:color="auto"/>
                                        <w:bottom w:val="none" w:sz="0" w:space="0" w:color="auto"/>
                                        <w:right w:val="none" w:sz="0" w:space="0" w:color="auto"/>
                                      </w:divBdr>
                                      <w:divsChild>
                                        <w:div w:id="934246512">
                                          <w:marLeft w:val="240"/>
                                          <w:marRight w:val="0"/>
                                          <w:marTop w:val="0"/>
                                          <w:marBottom w:val="0"/>
                                          <w:divBdr>
                                            <w:top w:val="none" w:sz="0" w:space="0" w:color="auto"/>
                                            <w:left w:val="none" w:sz="0" w:space="0" w:color="auto"/>
                                            <w:bottom w:val="none" w:sz="0" w:space="0" w:color="auto"/>
                                            <w:right w:val="none" w:sz="0" w:space="0" w:color="auto"/>
                                          </w:divBdr>
                                          <w:divsChild>
                                            <w:div w:id="330330168">
                                              <w:marLeft w:val="0"/>
                                              <w:marRight w:val="0"/>
                                              <w:marTop w:val="0"/>
                                              <w:marBottom w:val="0"/>
                                              <w:divBdr>
                                                <w:top w:val="none" w:sz="0" w:space="0" w:color="auto"/>
                                                <w:left w:val="none" w:sz="0" w:space="0" w:color="auto"/>
                                                <w:bottom w:val="none" w:sz="0" w:space="0" w:color="auto"/>
                                                <w:right w:val="none" w:sz="0" w:space="0" w:color="auto"/>
                                              </w:divBdr>
                                            </w:div>
                                          </w:divsChild>
                                        </w:div>
                                        <w:div w:id="1821532828">
                                          <w:marLeft w:val="0"/>
                                          <w:marRight w:val="0"/>
                                          <w:marTop w:val="0"/>
                                          <w:marBottom w:val="0"/>
                                          <w:divBdr>
                                            <w:top w:val="none" w:sz="0" w:space="0" w:color="auto"/>
                                            <w:left w:val="none" w:sz="0" w:space="0" w:color="auto"/>
                                            <w:bottom w:val="none" w:sz="0" w:space="0" w:color="auto"/>
                                            <w:right w:val="none" w:sz="0" w:space="0" w:color="auto"/>
                                          </w:divBdr>
                                        </w:div>
                                        <w:div w:id="20533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03279">
                                  <w:marLeft w:val="0"/>
                                  <w:marRight w:val="0"/>
                                  <w:marTop w:val="0"/>
                                  <w:marBottom w:val="0"/>
                                  <w:divBdr>
                                    <w:top w:val="none" w:sz="0" w:space="0" w:color="auto"/>
                                    <w:left w:val="none" w:sz="0" w:space="0" w:color="auto"/>
                                    <w:bottom w:val="none" w:sz="0" w:space="0" w:color="auto"/>
                                    <w:right w:val="none" w:sz="0" w:space="0" w:color="auto"/>
                                  </w:divBdr>
                                </w:div>
                              </w:divsChild>
                            </w:div>
                            <w:div w:id="1406685684">
                              <w:marLeft w:val="0"/>
                              <w:marRight w:val="0"/>
                              <w:marTop w:val="0"/>
                              <w:marBottom w:val="0"/>
                              <w:divBdr>
                                <w:top w:val="none" w:sz="0" w:space="0" w:color="auto"/>
                                <w:left w:val="none" w:sz="0" w:space="0" w:color="auto"/>
                                <w:bottom w:val="none" w:sz="0" w:space="0" w:color="auto"/>
                                <w:right w:val="none" w:sz="0" w:space="0" w:color="auto"/>
                              </w:divBdr>
                              <w:divsChild>
                                <w:div w:id="930243029">
                                  <w:marLeft w:val="240"/>
                                  <w:marRight w:val="0"/>
                                  <w:marTop w:val="0"/>
                                  <w:marBottom w:val="0"/>
                                  <w:divBdr>
                                    <w:top w:val="none" w:sz="0" w:space="0" w:color="auto"/>
                                    <w:left w:val="none" w:sz="0" w:space="0" w:color="auto"/>
                                    <w:bottom w:val="none" w:sz="0" w:space="0" w:color="auto"/>
                                    <w:right w:val="none" w:sz="0" w:space="0" w:color="auto"/>
                                  </w:divBdr>
                                  <w:divsChild>
                                    <w:div w:id="2039545874">
                                      <w:marLeft w:val="0"/>
                                      <w:marRight w:val="0"/>
                                      <w:marTop w:val="0"/>
                                      <w:marBottom w:val="0"/>
                                      <w:divBdr>
                                        <w:top w:val="none" w:sz="0" w:space="0" w:color="auto"/>
                                        <w:left w:val="none" w:sz="0" w:space="0" w:color="auto"/>
                                        <w:bottom w:val="none" w:sz="0" w:space="0" w:color="auto"/>
                                        <w:right w:val="none" w:sz="0" w:space="0" w:color="auto"/>
                                      </w:divBdr>
                                      <w:divsChild>
                                        <w:div w:id="719742527">
                                          <w:marLeft w:val="0"/>
                                          <w:marRight w:val="0"/>
                                          <w:marTop w:val="0"/>
                                          <w:marBottom w:val="0"/>
                                          <w:divBdr>
                                            <w:top w:val="none" w:sz="0" w:space="0" w:color="auto"/>
                                            <w:left w:val="none" w:sz="0" w:space="0" w:color="auto"/>
                                            <w:bottom w:val="none" w:sz="0" w:space="0" w:color="auto"/>
                                            <w:right w:val="none" w:sz="0" w:space="0" w:color="auto"/>
                                          </w:divBdr>
                                        </w:div>
                                        <w:div w:id="730083987">
                                          <w:marLeft w:val="240"/>
                                          <w:marRight w:val="0"/>
                                          <w:marTop w:val="0"/>
                                          <w:marBottom w:val="0"/>
                                          <w:divBdr>
                                            <w:top w:val="none" w:sz="0" w:space="0" w:color="auto"/>
                                            <w:left w:val="none" w:sz="0" w:space="0" w:color="auto"/>
                                            <w:bottom w:val="none" w:sz="0" w:space="0" w:color="auto"/>
                                            <w:right w:val="none" w:sz="0" w:space="0" w:color="auto"/>
                                          </w:divBdr>
                                          <w:divsChild>
                                            <w:div w:id="667900508">
                                              <w:marLeft w:val="0"/>
                                              <w:marRight w:val="0"/>
                                              <w:marTop w:val="0"/>
                                              <w:marBottom w:val="0"/>
                                              <w:divBdr>
                                                <w:top w:val="none" w:sz="0" w:space="0" w:color="auto"/>
                                                <w:left w:val="none" w:sz="0" w:space="0" w:color="auto"/>
                                                <w:bottom w:val="none" w:sz="0" w:space="0" w:color="auto"/>
                                                <w:right w:val="none" w:sz="0" w:space="0" w:color="auto"/>
                                              </w:divBdr>
                                            </w:div>
                                          </w:divsChild>
                                        </w:div>
                                        <w:div w:id="119631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96526">
                                  <w:marLeft w:val="0"/>
                                  <w:marRight w:val="0"/>
                                  <w:marTop w:val="0"/>
                                  <w:marBottom w:val="0"/>
                                  <w:divBdr>
                                    <w:top w:val="none" w:sz="0" w:space="0" w:color="auto"/>
                                    <w:left w:val="none" w:sz="0" w:space="0" w:color="auto"/>
                                    <w:bottom w:val="none" w:sz="0" w:space="0" w:color="auto"/>
                                    <w:right w:val="none" w:sz="0" w:space="0" w:color="auto"/>
                                  </w:divBdr>
                                </w:div>
                                <w:div w:id="1494644629">
                                  <w:marLeft w:val="0"/>
                                  <w:marRight w:val="0"/>
                                  <w:marTop w:val="0"/>
                                  <w:marBottom w:val="0"/>
                                  <w:divBdr>
                                    <w:top w:val="none" w:sz="0" w:space="0" w:color="auto"/>
                                    <w:left w:val="none" w:sz="0" w:space="0" w:color="auto"/>
                                    <w:bottom w:val="none" w:sz="0" w:space="0" w:color="auto"/>
                                    <w:right w:val="none" w:sz="0" w:space="0" w:color="auto"/>
                                  </w:divBdr>
                                </w:div>
                              </w:divsChild>
                            </w:div>
                            <w:div w:id="1616016334">
                              <w:marLeft w:val="0"/>
                              <w:marRight w:val="0"/>
                              <w:marTop w:val="0"/>
                              <w:marBottom w:val="0"/>
                              <w:divBdr>
                                <w:top w:val="none" w:sz="0" w:space="0" w:color="auto"/>
                                <w:left w:val="none" w:sz="0" w:space="0" w:color="auto"/>
                                <w:bottom w:val="none" w:sz="0" w:space="0" w:color="auto"/>
                                <w:right w:val="none" w:sz="0" w:space="0" w:color="auto"/>
                              </w:divBdr>
                              <w:divsChild>
                                <w:div w:id="494804798">
                                  <w:marLeft w:val="0"/>
                                  <w:marRight w:val="0"/>
                                  <w:marTop w:val="0"/>
                                  <w:marBottom w:val="0"/>
                                  <w:divBdr>
                                    <w:top w:val="none" w:sz="0" w:space="0" w:color="auto"/>
                                    <w:left w:val="none" w:sz="0" w:space="0" w:color="auto"/>
                                    <w:bottom w:val="none" w:sz="0" w:space="0" w:color="auto"/>
                                    <w:right w:val="none" w:sz="0" w:space="0" w:color="auto"/>
                                  </w:divBdr>
                                </w:div>
                                <w:div w:id="948270334">
                                  <w:marLeft w:val="240"/>
                                  <w:marRight w:val="0"/>
                                  <w:marTop w:val="0"/>
                                  <w:marBottom w:val="0"/>
                                  <w:divBdr>
                                    <w:top w:val="none" w:sz="0" w:space="0" w:color="auto"/>
                                    <w:left w:val="none" w:sz="0" w:space="0" w:color="auto"/>
                                    <w:bottom w:val="none" w:sz="0" w:space="0" w:color="auto"/>
                                    <w:right w:val="none" w:sz="0" w:space="0" w:color="auto"/>
                                  </w:divBdr>
                                  <w:divsChild>
                                    <w:div w:id="783501292">
                                      <w:marLeft w:val="0"/>
                                      <w:marRight w:val="0"/>
                                      <w:marTop w:val="0"/>
                                      <w:marBottom w:val="0"/>
                                      <w:divBdr>
                                        <w:top w:val="none" w:sz="0" w:space="0" w:color="auto"/>
                                        <w:left w:val="none" w:sz="0" w:space="0" w:color="auto"/>
                                        <w:bottom w:val="none" w:sz="0" w:space="0" w:color="auto"/>
                                        <w:right w:val="none" w:sz="0" w:space="0" w:color="auto"/>
                                      </w:divBdr>
                                      <w:divsChild>
                                        <w:div w:id="239752726">
                                          <w:marLeft w:val="0"/>
                                          <w:marRight w:val="0"/>
                                          <w:marTop w:val="0"/>
                                          <w:marBottom w:val="0"/>
                                          <w:divBdr>
                                            <w:top w:val="none" w:sz="0" w:space="0" w:color="auto"/>
                                            <w:left w:val="none" w:sz="0" w:space="0" w:color="auto"/>
                                            <w:bottom w:val="none" w:sz="0" w:space="0" w:color="auto"/>
                                            <w:right w:val="none" w:sz="0" w:space="0" w:color="auto"/>
                                          </w:divBdr>
                                        </w:div>
                                        <w:div w:id="1799106001">
                                          <w:marLeft w:val="0"/>
                                          <w:marRight w:val="0"/>
                                          <w:marTop w:val="0"/>
                                          <w:marBottom w:val="0"/>
                                          <w:divBdr>
                                            <w:top w:val="none" w:sz="0" w:space="0" w:color="auto"/>
                                            <w:left w:val="none" w:sz="0" w:space="0" w:color="auto"/>
                                            <w:bottom w:val="none" w:sz="0" w:space="0" w:color="auto"/>
                                            <w:right w:val="none" w:sz="0" w:space="0" w:color="auto"/>
                                          </w:divBdr>
                                        </w:div>
                                        <w:div w:id="1811171623">
                                          <w:marLeft w:val="240"/>
                                          <w:marRight w:val="0"/>
                                          <w:marTop w:val="0"/>
                                          <w:marBottom w:val="0"/>
                                          <w:divBdr>
                                            <w:top w:val="none" w:sz="0" w:space="0" w:color="auto"/>
                                            <w:left w:val="none" w:sz="0" w:space="0" w:color="auto"/>
                                            <w:bottom w:val="none" w:sz="0" w:space="0" w:color="auto"/>
                                            <w:right w:val="none" w:sz="0" w:space="0" w:color="auto"/>
                                          </w:divBdr>
                                          <w:divsChild>
                                            <w:div w:id="58839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43587">
                                  <w:marLeft w:val="0"/>
                                  <w:marRight w:val="0"/>
                                  <w:marTop w:val="0"/>
                                  <w:marBottom w:val="0"/>
                                  <w:divBdr>
                                    <w:top w:val="none" w:sz="0" w:space="0" w:color="auto"/>
                                    <w:left w:val="none" w:sz="0" w:space="0" w:color="auto"/>
                                    <w:bottom w:val="none" w:sz="0" w:space="0" w:color="auto"/>
                                    <w:right w:val="none" w:sz="0" w:space="0" w:color="auto"/>
                                  </w:divBdr>
                                </w:div>
                              </w:divsChild>
                            </w:div>
                            <w:div w:id="1836148677">
                              <w:marLeft w:val="0"/>
                              <w:marRight w:val="0"/>
                              <w:marTop w:val="0"/>
                              <w:marBottom w:val="0"/>
                              <w:divBdr>
                                <w:top w:val="none" w:sz="0" w:space="0" w:color="auto"/>
                                <w:left w:val="none" w:sz="0" w:space="0" w:color="auto"/>
                                <w:bottom w:val="none" w:sz="0" w:space="0" w:color="auto"/>
                                <w:right w:val="none" w:sz="0" w:space="0" w:color="auto"/>
                              </w:divBdr>
                              <w:divsChild>
                                <w:div w:id="1945914254">
                                  <w:marLeft w:val="0"/>
                                  <w:marRight w:val="0"/>
                                  <w:marTop w:val="0"/>
                                  <w:marBottom w:val="0"/>
                                  <w:divBdr>
                                    <w:top w:val="none" w:sz="0" w:space="0" w:color="auto"/>
                                    <w:left w:val="none" w:sz="0" w:space="0" w:color="auto"/>
                                    <w:bottom w:val="none" w:sz="0" w:space="0" w:color="auto"/>
                                    <w:right w:val="none" w:sz="0" w:space="0" w:color="auto"/>
                                  </w:divBdr>
                                </w:div>
                                <w:div w:id="1980065932">
                                  <w:marLeft w:val="0"/>
                                  <w:marRight w:val="0"/>
                                  <w:marTop w:val="0"/>
                                  <w:marBottom w:val="0"/>
                                  <w:divBdr>
                                    <w:top w:val="none" w:sz="0" w:space="0" w:color="auto"/>
                                    <w:left w:val="none" w:sz="0" w:space="0" w:color="auto"/>
                                    <w:bottom w:val="none" w:sz="0" w:space="0" w:color="auto"/>
                                    <w:right w:val="none" w:sz="0" w:space="0" w:color="auto"/>
                                  </w:divBdr>
                                </w:div>
                                <w:div w:id="2052728437">
                                  <w:marLeft w:val="240"/>
                                  <w:marRight w:val="0"/>
                                  <w:marTop w:val="0"/>
                                  <w:marBottom w:val="0"/>
                                  <w:divBdr>
                                    <w:top w:val="none" w:sz="0" w:space="0" w:color="auto"/>
                                    <w:left w:val="none" w:sz="0" w:space="0" w:color="auto"/>
                                    <w:bottom w:val="none" w:sz="0" w:space="0" w:color="auto"/>
                                    <w:right w:val="none" w:sz="0" w:space="0" w:color="auto"/>
                                  </w:divBdr>
                                  <w:divsChild>
                                    <w:div w:id="390034153">
                                      <w:marLeft w:val="0"/>
                                      <w:marRight w:val="0"/>
                                      <w:marTop w:val="0"/>
                                      <w:marBottom w:val="0"/>
                                      <w:divBdr>
                                        <w:top w:val="none" w:sz="0" w:space="0" w:color="auto"/>
                                        <w:left w:val="none" w:sz="0" w:space="0" w:color="auto"/>
                                        <w:bottom w:val="none" w:sz="0" w:space="0" w:color="auto"/>
                                        <w:right w:val="none" w:sz="0" w:space="0" w:color="auto"/>
                                      </w:divBdr>
                                      <w:divsChild>
                                        <w:div w:id="834998218">
                                          <w:marLeft w:val="0"/>
                                          <w:marRight w:val="0"/>
                                          <w:marTop w:val="0"/>
                                          <w:marBottom w:val="0"/>
                                          <w:divBdr>
                                            <w:top w:val="none" w:sz="0" w:space="0" w:color="auto"/>
                                            <w:left w:val="none" w:sz="0" w:space="0" w:color="auto"/>
                                            <w:bottom w:val="none" w:sz="0" w:space="0" w:color="auto"/>
                                            <w:right w:val="none" w:sz="0" w:space="0" w:color="auto"/>
                                          </w:divBdr>
                                        </w:div>
                                        <w:div w:id="1628778749">
                                          <w:marLeft w:val="240"/>
                                          <w:marRight w:val="0"/>
                                          <w:marTop w:val="0"/>
                                          <w:marBottom w:val="0"/>
                                          <w:divBdr>
                                            <w:top w:val="none" w:sz="0" w:space="0" w:color="auto"/>
                                            <w:left w:val="none" w:sz="0" w:space="0" w:color="auto"/>
                                            <w:bottom w:val="none" w:sz="0" w:space="0" w:color="auto"/>
                                            <w:right w:val="none" w:sz="0" w:space="0" w:color="auto"/>
                                          </w:divBdr>
                                          <w:divsChild>
                                            <w:div w:id="1216233616">
                                              <w:marLeft w:val="0"/>
                                              <w:marRight w:val="0"/>
                                              <w:marTop w:val="0"/>
                                              <w:marBottom w:val="0"/>
                                              <w:divBdr>
                                                <w:top w:val="none" w:sz="0" w:space="0" w:color="auto"/>
                                                <w:left w:val="none" w:sz="0" w:space="0" w:color="auto"/>
                                                <w:bottom w:val="none" w:sz="0" w:space="0" w:color="auto"/>
                                                <w:right w:val="none" w:sz="0" w:space="0" w:color="auto"/>
                                              </w:divBdr>
                                            </w:div>
                                          </w:divsChild>
                                        </w:div>
                                        <w:div w:id="199009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973440">
                          <w:marLeft w:val="0"/>
                          <w:marRight w:val="0"/>
                          <w:marTop w:val="0"/>
                          <w:marBottom w:val="0"/>
                          <w:divBdr>
                            <w:top w:val="none" w:sz="0" w:space="0" w:color="auto"/>
                            <w:left w:val="none" w:sz="0" w:space="0" w:color="auto"/>
                            <w:bottom w:val="none" w:sz="0" w:space="0" w:color="auto"/>
                            <w:right w:val="none" w:sz="0" w:space="0" w:color="auto"/>
                          </w:divBdr>
                        </w:div>
                        <w:div w:id="86436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304094">
              <w:marLeft w:val="0"/>
              <w:marRight w:val="0"/>
              <w:marTop w:val="0"/>
              <w:marBottom w:val="0"/>
              <w:divBdr>
                <w:top w:val="none" w:sz="0" w:space="0" w:color="auto"/>
                <w:left w:val="none" w:sz="0" w:space="0" w:color="auto"/>
                <w:bottom w:val="none" w:sz="0" w:space="0" w:color="auto"/>
                <w:right w:val="none" w:sz="0" w:space="0" w:color="auto"/>
              </w:divBdr>
              <w:divsChild>
                <w:div w:id="768543501">
                  <w:marLeft w:val="0"/>
                  <w:marRight w:val="0"/>
                  <w:marTop w:val="0"/>
                  <w:marBottom w:val="0"/>
                  <w:divBdr>
                    <w:top w:val="none" w:sz="0" w:space="0" w:color="auto"/>
                    <w:left w:val="none" w:sz="0" w:space="0" w:color="auto"/>
                    <w:bottom w:val="none" w:sz="0" w:space="0" w:color="auto"/>
                    <w:right w:val="none" w:sz="0" w:space="0" w:color="auto"/>
                  </w:divBdr>
                </w:div>
                <w:div w:id="1011838528">
                  <w:marLeft w:val="240"/>
                  <w:marRight w:val="0"/>
                  <w:marTop w:val="0"/>
                  <w:marBottom w:val="0"/>
                  <w:divBdr>
                    <w:top w:val="none" w:sz="0" w:space="0" w:color="auto"/>
                    <w:left w:val="none" w:sz="0" w:space="0" w:color="auto"/>
                    <w:bottom w:val="none" w:sz="0" w:space="0" w:color="auto"/>
                    <w:right w:val="none" w:sz="0" w:space="0" w:color="auto"/>
                  </w:divBdr>
                  <w:divsChild>
                    <w:div w:id="918830056">
                      <w:marLeft w:val="0"/>
                      <w:marRight w:val="0"/>
                      <w:marTop w:val="0"/>
                      <w:marBottom w:val="0"/>
                      <w:divBdr>
                        <w:top w:val="none" w:sz="0" w:space="0" w:color="auto"/>
                        <w:left w:val="none" w:sz="0" w:space="0" w:color="auto"/>
                        <w:bottom w:val="none" w:sz="0" w:space="0" w:color="auto"/>
                        <w:right w:val="none" w:sz="0" w:space="0" w:color="auto"/>
                      </w:divBdr>
                      <w:divsChild>
                        <w:div w:id="250239800">
                          <w:marLeft w:val="0"/>
                          <w:marRight w:val="0"/>
                          <w:marTop w:val="0"/>
                          <w:marBottom w:val="0"/>
                          <w:divBdr>
                            <w:top w:val="none" w:sz="0" w:space="0" w:color="auto"/>
                            <w:left w:val="none" w:sz="0" w:space="0" w:color="auto"/>
                            <w:bottom w:val="none" w:sz="0" w:space="0" w:color="auto"/>
                            <w:right w:val="none" w:sz="0" w:space="0" w:color="auto"/>
                          </w:divBdr>
                        </w:div>
                        <w:div w:id="858351342">
                          <w:marLeft w:val="240"/>
                          <w:marRight w:val="0"/>
                          <w:marTop w:val="0"/>
                          <w:marBottom w:val="0"/>
                          <w:divBdr>
                            <w:top w:val="none" w:sz="0" w:space="0" w:color="auto"/>
                            <w:left w:val="none" w:sz="0" w:space="0" w:color="auto"/>
                            <w:bottom w:val="none" w:sz="0" w:space="0" w:color="auto"/>
                            <w:right w:val="none" w:sz="0" w:space="0" w:color="auto"/>
                          </w:divBdr>
                          <w:divsChild>
                            <w:div w:id="87384753">
                              <w:marLeft w:val="0"/>
                              <w:marRight w:val="0"/>
                              <w:marTop w:val="0"/>
                              <w:marBottom w:val="0"/>
                              <w:divBdr>
                                <w:top w:val="none" w:sz="0" w:space="0" w:color="auto"/>
                                <w:left w:val="none" w:sz="0" w:space="0" w:color="auto"/>
                                <w:bottom w:val="none" w:sz="0" w:space="0" w:color="auto"/>
                                <w:right w:val="none" w:sz="0" w:space="0" w:color="auto"/>
                              </w:divBdr>
                            </w:div>
                          </w:divsChild>
                        </w:div>
                        <w:div w:id="153685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757307">
                  <w:marLeft w:val="0"/>
                  <w:marRight w:val="0"/>
                  <w:marTop w:val="0"/>
                  <w:marBottom w:val="0"/>
                  <w:divBdr>
                    <w:top w:val="none" w:sz="0" w:space="0" w:color="auto"/>
                    <w:left w:val="none" w:sz="0" w:space="0" w:color="auto"/>
                    <w:bottom w:val="none" w:sz="0" w:space="0" w:color="auto"/>
                    <w:right w:val="none" w:sz="0" w:space="0" w:color="auto"/>
                  </w:divBdr>
                </w:div>
              </w:divsChild>
            </w:div>
            <w:div w:id="424693164">
              <w:marLeft w:val="0"/>
              <w:marRight w:val="0"/>
              <w:marTop w:val="0"/>
              <w:marBottom w:val="0"/>
              <w:divBdr>
                <w:top w:val="none" w:sz="0" w:space="0" w:color="auto"/>
                <w:left w:val="none" w:sz="0" w:space="0" w:color="auto"/>
                <w:bottom w:val="none" w:sz="0" w:space="0" w:color="auto"/>
                <w:right w:val="none" w:sz="0" w:space="0" w:color="auto"/>
              </w:divBdr>
              <w:divsChild>
                <w:div w:id="218634369">
                  <w:marLeft w:val="0"/>
                  <w:marRight w:val="0"/>
                  <w:marTop w:val="0"/>
                  <w:marBottom w:val="0"/>
                  <w:divBdr>
                    <w:top w:val="none" w:sz="0" w:space="0" w:color="auto"/>
                    <w:left w:val="none" w:sz="0" w:space="0" w:color="auto"/>
                    <w:bottom w:val="none" w:sz="0" w:space="0" w:color="auto"/>
                    <w:right w:val="none" w:sz="0" w:space="0" w:color="auto"/>
                  </w:divBdr>
                </w:div>
                <w:div w:id="276063560">
                  <w:marLeft w:val="0"/>
                  <w:marRight w:val="0"/>
                  <w:marTop w:val="0"/>
                  <w:marBottom w:val="0"/>
                  <w:divBdr>
                    <w:top w:val="none" w:sz="0" w:space="0" w:color="auto"/>
                    <w:left w:val="none" w:sz="0" w:space="0" w:color="auto"/>
                    <w:bottom w:val="none" w:sz="0" w:space="0" w:color="auto"/>
                    <w:right w:val="none" w:sz="0" w:space="0" w:color="auto"/>
                  </w:divBdr>
                </w:div>
                <w:div w:id="1251280646">
                  <w:marLeft w:val="240"/>
                  <w:marRight w:val="0"/>
                  <w:marTop w:val="0"/>
                  <w:marBottom w:val="0"/>
                  <w:divBdr>
                    <w:top w:val="none" w:sz="0" w:space="0" w:color="auto"/>
                    <w:left w:val="none" w:sz="0" w:space="0" w:color="auto"/>
                    <w:bottom w:val="none" w:sz="0" w:space="0" w:color="auto"/>
                    <w:right w:val="none" w:sz="0" w:space="0" w:color="auto"/>
                  </w:divBdr>
                  <w:divsChild>
                    <w:div w:id="1126386842">
                      <w:marLeft w:val="0"/>
                      <w:marRight w:val="0"/>
                      <w:marTop w:val="0"/>
                      <w:marBottom w:val="0"/>
                      <w:divBdr>
                        <w:top w:val="none" w:sz="0" w:space="0" w:color="auto"/>
                        <w:left w:val="none" w:sz="0" w:space="0" w:color="auto"/>
                        <w:bottom w:val="none" w:sz="0" w:space="0" w:color="auto"/>
                        <w:right w:val="none" w:sz="0" w:space="0" w:color="auto"/>
                      </w:divBdr>
                      <w:divsChild>
                        <w:div w:id="401605421">
                          <w:marLeft w:val="0"/>
                          <w:marRight w:val="0"/>
                          <w:marTop w:val="0"/>
                          <w:marBottom w:val="0"/>
                          <w:divBdr>
                            <w:top w:val="none" w:sz="0" w:space="0" w:color="auto"/>
                            <w:left w:val="none" w:sz="0" w:space="0" w:color="auto"/>
                            <w:bottom w:val="none" w:sz="0" w:space="0" w:color="auto"/>
                            <w:right w:val="none" w:sz="0" w:space="0" w:color="auto"/>
                          </w:divBdr>
                        </w:div>
                        <w:div w:id="640303254">
                          <w:marLeft w:val="240"/>
                          <w:marRight w:val="0"/>
                          <w:marTop w:val="0"/>
                          <w:marBottom w:val="0"/>
                          <w:divBdr>
                            <w:top w:val="none" w:sz="0" w:space="0" w:color="auto"/>
                            <w:left w:val="none" w:sz="0" w:space="0" w:color="auto"/>
                            <w:bottom w:val="none" w:sz="0" w:space="0" w:color="auto"/>
                            <w:right w:val="none" w:sz="0" w:space="0" w:color="auto"/>
                          </w:divBdr>
                          <w:divsChild>
                            <w:div w:id="1811633522">
                              <w:marLeft w:val="0"/>
                              <w:marRight w:val="0"/>
                              <w:marTop w:val="0"/>
                              <w:marBottom w:val="0"/>
                              <w:divBdr>
                                <w:top w:val="none" w:sz="0" w:space="0" w:color="auto"/>
                                <w:left w:val="none" w:sz="0" w:space="0" w:color="auto"/>
                                <w:bottom w:val="none" w:sz="0" w:space="0" w:color="auto"/>
                                <w:right w:val="none" w:sz="0" w:space="0" w:color="auto"/>
                              </w:divBdr>
                            </w:div>
                          </w:divsChild>
                        </w:div>
                        <w:div w:id="14423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608271">
              <w:marLeft w:val="0"/>
              <w:marRight w:val="0"/>
              <w:marTop w:val="0"/>
              <w:marBottom w:val="0"/>
              <w:divBdr>
                <w:top w:val="none" w:sz="0" w:space="0" w:color="auto"/>
                <w:left w:val="none" w:sz="0" w:space="0" w:color="auto"/>
                <w:bottom w:val="none" w:sz="0" w:space="0" w:color="auto"/>
                <w:right w:val="none" w:sz="0" w:space="0" w:color="auto"/>
              </w:divBdr>
              <w:divsChild>
                <w:div w:id="750663483">
                  <w:marLeft w:val="0"/>
                  <w:marRight w:val="0"/>
                  <w:marTop w:val="0"/>
                  <w:marBottom w:val="0"/>
                  <w:divBdr>
                    <w:top w:val="none" w:sz="0" w:space="0" w:color="auto"/>
                    <w:left w:val="none" w:sz="0" w:space="0" w:color="auto"/>
                    <w:bottom w:val="none" w:sz="0" w:space="0" w:color="auto"/>
                    <w:right w:val="none" w:sz="0" w:space="0" w:color="auto"/>
                  </w:divBdr>
                </w:div>
                <w:div w:id="1185100170">
                  <w:marLeft w:val="0"/>
                  <w:marRight w:val="0"/>
                  <w:marTop w:val="0"/>
                  <w:marBottom w:val="0"/>
                  <w:divBdr>
                    <w:top w:val="none" w:sz="0" w:space="0" w:color="auto"/>
                    <w:left w:val="none" w:sz="0" w:space="0" w:color="auto"/>
                    <w:bottom w:val="none" w:sz="0" w:space="0" w:color="auto"/>
                    <w:right w:val="none" w:sz="0" w:space="0" w:color="auto"/>
                  </w:divBdr>
                </w:div>
                <w:div w:id="1762557075">
                  <w:marLeft w:val="240"/>
                  <w:marRight w:val="0"/>
                  <w:marTop w:val="0"/>
                  <w:marBottom w:val="0"/>
                  <w:divBdr>
                    <w:top w:val="none" w:sz="0" w:space="0" w:color="auto"/>
                    <w:left w:val="none" w:sz="0" w:space="0" w:color="auto"/>
                    <w:bottom w:val="none" w:sz="0" w:space="0" w:color="auto"/>
                    <w:right w:val="none" w:sz="0" w:space="0" w:color="auto"/>
                  </w:divBdr>
                  <w:divsChild>
                    <w:div w:id="1135179513">
                      <w:marLeft w:val="0"/>
                      <w:marRight w:val="0"/>
                      <w:marTop w:val="0"/>
                      <w:marBottom w:val="0"/>
                      <w:divBdr>
                        <w:top w:val="none" w:sz="0" w:space="0" w:color="auto"/>
                        <w:left w:val="none" w:sz="0" w:space="0" w:color="auto"/>
                        <w:bottom w:val="none" w:sz="0" w:space="0" w:color="auto"/>
                        <w:right w:val="none" w:sz="0" w:space="0" w:color="auto"/>
                      </w:divBdr>
                      <w:divsChild>
                        <w:div w:id="410926603">
                          <w:marLeft w:val="0"/>
                          <w:marRight w:val="0"/>
                          <w:marTop w:val="0"/>
                          <w:marBottom w:val="0"/>
                          <w:divBdr>
                            <w:top w:val="none" w:sz="0" w:space="0" w:color="auto"/>
                            <w:left w:val="none" w:sz="0" w:space="0" w:color="auto"/>
                            <w:bottom w:val="none" w:sz="0" w:space="0" w:color="auto"/>
                            <w:right w:val="none" w:sz="0" w:space="0" w:color="auto"/>
                          </w:divBdr>
                        </w:div>
                        <w:div w:id="419907963">
                          <w:marLeft w:val="240"/>
                          <w:marRight w:val="0"/>
                          <w:marTop w:val="0"/>
                          <w:marBottom w:val="0"/>
                          <w:divBdr>
                            <w:top w:val="none" w:sz="0" w:space="0" w:color="auto"/>
                            <w:left w:val="none" w:sz="0" w:space="0" w:color="auto"/>
                            <w:bottom w:val="none" w:sz="0" w:space="0" w:color="auto"/>
                            <w:right w:val="none" w:sz="0" w:space="0" w:color="auto"/>
                          </w:divBdr>
                          <w:divsChild>
                            <w:div w:id="607543570">
                              <w:marLeft w:val="0"/>
                              <w:marRight w:val="0"/>
                              <w:marTop w:val="0"/>
                              <w:marBottom w:val="0"/>
                              <w:divBdr>
                                <w:top w:val="none" w:sz="0" w:space="0" w:color="auto"/>
                                <w:left w:val="none" w:sz="0" w:space="0" w:color="auto"/>
                                <w:bottom w:val="none" w:sz="0" w:space="0" w:color="auto"/>
                                <w:right w:val="none" w:sz="0" w:space="0" w:color="auto"/>
                              </w:divBdr>
                            </w:div>
                          </w:divsChild>
                        </w:div>
                        <w:div w:id="189191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72827">
              <w:marLeft w:val="0"/>
              <w:marRight w:val="0"/>
              <w:marTop w:val="0"/>
              <w:marBottom w:val="0"/>
              <w:divBdr>
                <w:top w:val="none" w:sz="0" w:space="0" w:color="auto"/>
                <w:left w:val="none" w:sz="0" w:space="0" w:color="auto"/>
                <w:bottom w:val="none" w:sz="0" w:space="0" w:color="auto"/>
                <w:right w:val="none" w:sz="0" w:space="0" w:color="auto"/>
              </w:divBdr>
              <w:divsChild>
                <w:div w:id="1315796082">
                  <w:marLeft w:val="240"/>
                  <w:marRight w:val="0"/>
                  <w:marTop w:val="0"/>
                  <w:marBottom w:val="0"/>
                  <w:divBdr>
                    <w:top w:val="none" w:sz="0" w:space="0" w:color="auto"/>
                    <w:left w:val="none" w:sz="0" w:space="0" w:color="auto"/>
                    <w:bottom w:val="none" w:sz="0" w:space="0" w:color="auto"/>
                    <w:right w:val="none" w:sz="0" w:space="0" w:color="auto"/>
                  </w:divBdr>
                  <w:divsChild>
                    <w:div w:id="1482311954">
                      <w:marLeft w:val="0"/>
                      <w:marRight w:val="0"/>
                      <w:marTop w:val="0"/>
                      <w:marBottom w:val="0"/>
                      <w:divBdr>
                        <w:top w:val="none" w:sz="0" w:space="0" w:color="auto"/>
                        <w:left w:val="none" w:sz="0" w:space="0" w:color="auto"/>
                        <w:bottom w:val="none" w:sz="0" w:space="0" w:color="auto"/>
                        <w:right w:val="none" w:sz="0" w:space="0" w:color="auto"/>
                      </w:divBdr>
                      <w:divsChild>
                        <w:div w:id="315383345">
                          <w:marLeft w:val="240"/>
                          <w:marRight w:val="0"/>
                          <w:marTop w:val="0"/>
                          <w:marBottom w:val="0"/>
                          <w:divBdr>
                            <w:top w:val="none" w:sz="0" w:space="0" w:color="auto"/>
                            <w:left w:val="none" w:sz="0" w:space="0" w:color="auto"/>
                            <w:bottom w:val="none" w:sz="0" w:space="0" w:color="auto"/>
                            <w:right w:val="none" w:sz="0" w:space="0" w:color="auto"/>
                          </w:divBdr>
                          <w:divsChild>
                            <w:div w:id="12388897">
                              <w:marLeft w:val="0"/>
                              <w:marRight w:val="0"/>
                              <w:marTop w:val="0"/>
                              <w:marBottom w:val="0"/>
                              <w:divBdr>
                                <w:top w:val="none" w:sz="0" w:space="0" w:color="auto"/>
                                <w:left w:val="none" w:sz="0" w:space="0" w:color="auto"/>
                                <w:bottom w:val="none" w:sz="0" w:space="0" w:color="auto"/>
                                <w:right w:val="none" w:sz="0" w:space="0" w:color="auto"/>
                              </w:divBdr>
                            </w:div>
                          </w:divsChild>
                        </w:div>
                        <w:div w:id="560333686">
                          <w:marLeft w:val="0"/>
                          <w:marRight w:val="0"/>
                          <w:marTop w:val="0"/>
                          <w:marBottom w:val="0"/>
                          <w:divBdr>
                            <w:top w:val="none" w:sz="0" w:space="0" w:color="auto"/>
                            <w:left w:val="none" w:sz="0" w:space="0" w:color="auto"/>
                            <w:bottom w:val="none" w:sz="0" w:space="0" w:color="auto"/>
                            <w:right w:val="none" w:sz="0" w:space="0" w:color="auto"/>
                          </w:divBdr>
                        </w:div>
                        <w:div w:id="105782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4450">
                  <w:marLeft w:val="0"/>
                  <w:marRight w:val="0"/>
                  <w:marTop w:val="0"/>
                  <w:marBottom w:val="0"/>
                  <w:divBdr>
                    <w:top w:val="none" w:sz="0" w:space="0" w:color="auto"/>
                    <w:left w:val="none" w:sz="0" w:space="0" w:color="auto"/>
                    <w:bottom w:val="none" w:sz="0" w:space="0" w:color="auto"/>
                    <w:right w:val="none" w:sz="0" w:space="0" w:color="auto"/>
                  </w:divBdr>
                </w:div>
                <w:div w:id="1806659066">
                  <w:marLeft w:val="0"/>
                  <w:marRight w:val="0"/>
                  <w:marTop w:val="0"/>
                  <w:marBottom w:val="0"/>
                  <w:divBdr>
                    <w:top w:val="none" w:sz="0" w:space="0" w:color="auto"/>
                    <w:left w:val="none" w:sz="0" w:space="0" w:color="auto"/>
                    <w:bottom w:val="none" w:sz="0" w:space="0" w:color="auto"/>
                    <w:right w:val="none" w:sz="0" w:space="0" w:color="auto"/>
                  </w:divBdr>
                </w:div>
              </w:divsChild>
            </w:div>
            <w:div w:id="634220374">
              <w:marLeft w:val="0"/>
              <w:marRight w:val="0"/>
              <w:marTop w:val="0"/>
              <w:marBottom w:val="0"/>
              <w:divBdr>
                <w:top w:val="none" w:sz="0" w:space="0" w:color="auto"/>
                <w:left w:val="none" w:sz="0" w:space="0" w:color="auto"/>
                <w:bottom w:val="none" w:sz="0" w:space="0" w:color="auto"/>
                <w:right w:val="none" w:sz="0" w:space="0" w:color="auto"/>
              </w:divBdr>
              <w:divsChild>
                <w:div w:id="1164855458">
                  <w:marLeft w:val="240"/>
                  <w:marRight w:val="0"/>
                  <w:marTop w:val="0"/>
                  <w:marBottom w:val="0"/>
                  <w:divBdr>
                    <w:top w:val="none" w:sz="0" w:space="0" w:color="auto"/>
                    <w:left w:val="none" w:sz="0" w:space="0" w:color="auto"/>
                    <w:bottom w:val="none" w:sz="0" w:space="0" w:color="auto"/>
                    <w:right w:val="none" w:sz="0" w:space="0" w:color="auto"/>
                  </w:divBdr>
                  <w:divsChild>
                    <w:div w:id="1644851209">
                      <w:marLeft w:val="0"/>
                      <w:marRight w:val="0"/>
                      <w:marTop w:val="0"/>
                      <w:marBottom w:val="0"/>
                      <w:divBdr>
                        <w:top w:val="none" w:sz="0" w:space="0" w:color="auto"/>
                        <w:left w:val="none" w:sz="0" w:space="0" w:color="auto"/>
                        <w:bottom w:val="none" w:sz="0" w:space="0" w:color="auto"/>
                        <w:right w:val="none" w:sz="0" w:space="0" w:color="auto"/>
                      </w:divBdr>
                      <w:divsChild>
                        <w:div w:id="193735514">
                          <w:marLeft w:val="240"/>
                          <w:marRight w:val="0"/>
                          <w:marTop w:val="0"/>
                          <w:marBottom w:val="0"/>
                          <w:divBdr>
                            <w:top w:val="none" w:sz="0" w:space="0" w:color="auto"/>
                            <w:left w:val="none" w:sz="0" w:space="0" w:color="auto"/>
                            <w:bottom w:val="none" w:sz="0" w:space="0" w:color="auto"/>
                            <w:right w:val="none" w:sz="0" w:space="0" w:color="auto"/>
                          </w:divBdr>
                          <w:divsChild>
                            <w:div w:id="48118721">
                              <w:marLeft w:val="0"/>
                              <w:marRight w:val="0"/>
                              <w:marTop w:val="0"/>
                              <w:marBottom w:val="0"/>
                              <w:divBdr>
                                <w:top w:val="none" w:sz="0" w:space="0" w:color="auto"/>
                                <w:left w:val="none" w:sz="0" w:space="0" w:color="auto"/>
                                <w:bottom w:val="none" w:sz="0" w:space="0" w:color="auto"/>
                                <w:right w:val="none" w:sz="0" w:space="0" w:color="auto"/>
                              </w:divBdr>
                            </w:div>
                            <w:div w:id="1626428102">
                              <w:marLeft w:val="0"/>
                              <w:marRight w:val="0"/>
                              <w:marTop w:val="0"/>
                              <w:marBottom w:val="0"/>
                              <w:divBdr>
                                <w:top w:val="none" w:sz="0" w:space="0" w:color="auto"/>
                                <w:left w:val="none" w:sz="0" w:space="0" w:color="auto"/>
                                <w:bottom w:val="none" w:sz="0" w:space="0" w:color="auto"/>
                                <w:right w:val="none" w:sz="0" w:space="0" w:color="auto"/>
                              </w:divBdr>
                              <w:divsChild>
                                <w:div w:id="555242413">
                                  <w:marLeft w:val="240"/>
                                  <w:marRight w:val="0"/>
                                  <w:marTop w:val="0"/>
                                  <w:marBottom w:val="0"/>
                                  <w:divBdr>
                                    <w:top w:val="none" w:sz="0" w:space="0" w:color="auto"/>
                                    <w:left w:val="none" w:sz="0" w:space="0" w:color="auto"/>
                                    <w:bottom w:val="none" w:sz="0" w:space="0" w:color="auto"/>
                                    <w:right w:val="none" w:sz="0" w:space="0" w:color="auto"/>
                                  </w:divBdr>
                                  <w:divsChild>
                                    <w:div w:id="59519478">
                                      <w:marLeft w:val="0"/>
                                      <w:marRight w:val="0"/>
                                      <w:marTop w:val="0"/>
                                      <w:marBottom w:val="0"/>
                                      <w:divBdr>
                                        <w:top w:val="none" w:sz="0" w:space="0" w:color="auto"/>
                                        <w:left w:val="none" w:sz="0" w:space="0" w:color="auto"/>
                                        <w:bottom w:val="none" w:sz="0" w:space="0" w:color="auto"/>
                                        <w:right w:val="none" w:sz="0" w:space="0" w:color="auto"/>
                                      </w:divBdr>
                                    </w:div>
                                    <w:div w:id="496656594">
                                      <w:marLeft w:val="0"/>
                                      <w:marRight w:val="0"/>
                                      <w:marTop w:val="0"/>
                                      <w:marBottom w:val="0"/>
                                      <w:divBdr>
                                        <w:top w:val="none" w:sz="0" w:space="0" w:color="auto"/>
                                        <w:left w:val="none" w:sz="0" w:space="0" w:color="auto"/>
                                        <w:bottom w:val="none" w:sz="0" w:space="0" w:color="auto"/>
                                        <w:right w:val="none" w:sz="0" w:space="0" w:color="auto"/>
                                      </w:divBdr>
                                    </w:div>
                                    <w:div w:id="1152409904">
                                      <w:marLeft w:val="0"/>
                                      <w:marRight w:val="0"/>
                                      <w:marTop w:val="0"/>
                                      <w:marBottom w:val="0"/>
                                      <w:divBdr>
                                        <w:top w:val="none" w:sz="0" w:space="0" w:color="auto"/>
                                        <w:left w:val="none" w:sz="0" w:space="0" w:color="auto"/>
                                        <w:bottom w:val="none" w:sz="0" w:space="0" w:color="auto"/>
                                        <w:right w:val="none" w:sz="0" w:space="0" w:color="auto"/>
                                      </w:divBdr>
                                    </w:div>
                                  </w:divsChild>
                                </w:div>
                                <w:div w:id="852915741">
                                  <w:marLeft w:val="0"/>
                                  <w:marRight w:val="0"/>
                                  <w:marTop w:val="0"/>
                                  <w:marBottom w:val="0"/>
                                  <w:divBdr>
                                    <w:top w:val="none" w:sz="0" w:space="0" w:color="auto"/>
                                    <w:left w:val="none" w:sz="0" w:space="0" w:color="auto"/>
                                    <w:bottom w:val="none" w:sz="0" w:space="0" w:color="auto"/>
                                    <w:right w:val="none" w:sz="0" w:space="0" w:color="auto"/>
                                  </w:divBdr>
                                </w:div>
                                <w:div w:id="17104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758400">
                          <w:marLeft w:val="0"/>
                          <w:marRight w:val="0"/>
                          <w:marTop w:val="0"/>
                          <w:marBottom w:val="0"/>
                          <w:divBdr>
                            <w:top w:val="none" w:sz="0" w:space="0" w:color="auto"/>
                            <w:left w:val="none" w:sz="0" w:space="0" w:color="auto"/>
                            <w:bottom w:val="none" w:sz="0" w:space="0" w:color="auto"/>
                            <w:right w:val="none" w:sz="0" w:space="0" w:color="auto"/>
                          </w:divBdr>
                        </w:div>
                        <w:div w:id="130943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97134">
                  <w:marLeft w:val="0"/>
                  <w:marRight w:val="0"/>
                  <w:marTop w:val="0"/>
                  <w:marBottom w:val="0"/>
                  <w:divBdr>
                    <w:top w:val="none" w:sz="0" w:space="0" w:color="auto"/>
                    <w:left w:val="none" w:sz="0" w:space="0" w:color="auto"/>
                    <w:bottom w:val="none" w:sz="0" w:space="0" w:color="auto"/>
                    <w:right w:val="none" w:sz="0" w:space="0" w:color="auto"/>
                  </w:divBdr>
                </w:div>
                <w:div w:id="2142723019">
                  <w:marLeft w:val="0"/>
                  <w:marRight w:val="0"/>
                  <w:marTop w:val="0"/>
                  <w:marBottom w:val="0"/>
                  <w:divBdr>
                    <w:top w:val="none" w:sz="0" w:space="0" w:color="auto"/>
                    <w:left w:val="none" w:sz="0" w:space="0" w:color="auto"/>
                    <w:bottom w:val="none" w:sz="0" w:space="0" w:color="auto"/>
                    <w:right w:val="none" w:sz="0" w:space="0" w:color="auto"/>
                  </w:divBdr>
                </w:div>
              </w:divsChild>
            </w:div>
            <w:div w:id="753628526">
              <w:marLeft w:val="0"/>
              <w:marRight w:val="0"/>
              <w:marTop w:val="0"/>
              <w:marBottom w:val="0"/>
              <w:divBdr>
                <w:top w:val="none" w:sz="0" w:space="0" w:color="auto"/>
                <w:left w:val="none" w:sz="0" w:space="0" w:color="auto"/>
                <w:bottom w:val="none" w:sz="0" w:space="0" w:color="auto"/>
                <w:right w:val="none" w:sz="0" w:space="0" w:color="auto"/>
              </w:divBdr>
              <w:divsChild>
                <w:div w:id="321934850">
                  <w:marLeft w:val="0"/>
                  <w:marRight w:val="0"/>
                  <w:marTop w:val="0"/>
                  <w:marBottom w:val="0"/>
                  <w:divBdr>
                    <w:top w:val="none" w:sz="0" w:space="0" w:color="auto"/>
                    <w:left w:val="none" w:sz="0" w:space="0" w:color="auto"/>
                    <w:bottom w:val="none" w:sz="0" w:space="0" w:color="auto"/>
                    <w:right w:val="none" w:sz="0" w:space="0" w:color="auto"/>
                  </w:divBdr>
                </w:div>
                <w:div w:id="468400700">
                  <w:marLeft w:val="240"/>
                  <w:marRight w:val="0"/>
                  <w:marTop w:val="0"/>
                  <w:marBottom w:val="0"/>
                  <w:divBdr>
                    <w:top w:val="none" w:sz="0" w:space="0" w:color="auto"/>
                    <w:left w:val="none" w:sz="0" w:space="0" w:color="auto"/>
                    <w:bottom w:val="none" w:sz="0" w:space="0" w:color="auto"/>
                    <w:right w:val="none" w:sz="0" w:space="0" w:color="auto"/>
                  </w:divBdr>
                  <w:divsChild>
                    <w:div w:id="395713141">
                      <w:marLeft w:val="0"/>
                      <w:marRight w:val="0"/>
                      <w:marTop w:val="0"/>
                      <w:marBottom w:val="0"/>
                      <w:divBdr>
                        <w:top w:val="none" w:sz="0" w:space="0" w:color="auto"/>
                        <w:left w:val="none" w:sz="0" w:space="0" w:color="auto"/>
                        <w:bottom w:val="none" w:sz="0" w:space="0" w:color="auto"/>
                        <w:right w:val="none" w:sz="0" w:space="0" w:color="auto"/>
                      </w:divBdr>
                      <w:divsChild>
                        <w:div w:id="153684801">
                          <w:marLeft w:val="240"/>
                          <w:marRight w:val="0"/>
                          <w:marTop w:val="0"/>
                          <w:marBottom w:val="0"/>
                          <w:divBdr>
                            <w:top w:val="none" w:sz="0" w:space="0" w:color="auto"/>
                            <w:left w:val="none" w:sz="0" w:space="0" w:color="auto"/>
                            <w:bottom w:val="none" w:sz="0" w:space="0" w:color="auto"/>
                            <w:right w:val="none" w:sz="0" w:space="0" w:color="auto"/>
                          </w:divBdr>
                          <w:divsChild>
                            <w:div w:id="1748454045">
                              <w:marLeft w:val="0"/>
                              <w:marRight w:val="0"/>
                              <w:marTop w:val="0"/>
                              <w:marBottom w:val="0"/>
                              <w:divBdr>
                                <w:top w:val="none" w:sz="0" w:space="0" w:color="auto"/>
                                <w:left w:val="none" w:sz="0" w:space="0" w:color="auto"/>
                                <w:bottom w:val="none" w:sz="0" w:space="0" w:color="auto"/>
                                <w:right w:val="none" w:sz="0" w:space="0" w:color="auto"/>
                              </w:divBdr>
                            </w:div>
                          </w:divsChild>
                        </w:div>
                        <w:div w:id="946735120">
                          <w:marLeft w:val="0"/>
                          <w:marRight w:val="0"/>
                          <w:marTop w:val="0"/>
                          <w:marBottom w:val="0"/>
                          <w:divBdr>
                            <w:top w:val="none" w:sz="0" w:space="0" w:color="auto"/>
                            <w:left w:val="none" w:sz="0" w:space="0" w:color="auto"/>
                            <w:bottom w:val="none" w:sz="0" w:space="0" w:color="auto"/>
                            <w:right w:val="none" w:sz="0" w:space="0" w:color="auto"/>
                          </w:divBdr>
                        </w:div>
                        <w:div w:id="139743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82991">
                  <w:marLeft w:val="0"/>
                  <w:marRight w:val="0"/>
                  <w:marTop w:val="0"/>
                  <w:marBottom w:val="0"/>
                  <w:divBdr>
                    <w:top w:val="none" w:sz="0" w:space="0" w:color="auto"/>
                    <w:left w:val="none" w:sz="0" w:space="0" w:color="auto"/>
                    <w:bottom w:val="none" w:sz="0" w:space="0" w:color="auto"/>
                    <w:right w:val="none" w:sz="0" w:space="0" w:color="auto"/>
                  </w:divBdr>
                </w:div>
              </w:divsChild>
            </w:div>
            <w:div w:id="765347375">
              <w:marLeft w:val="0"/>
              <w:marRight w:val="0"/>
              <w:marTop w:val="0"/>
              <w:marBottom w:val="0"/>
              <w:divBdr>
                <w:top w:val="none" w:sz="0" w:space="0" w:color="auto"/>
                <w:left w:val="none" w:sz="0" w:space="0" w:color="auto"/>
                <w:bottom w:val="none" w:sz="0" w:space="0" w:color="auto"/>
                <w:right w:val="none" w:sz="0" w:space="0" w:color="auto"/>
              </w:divBdr>
              <w:divsChild>
                <w:div w:id="137649654">
                  <w:marLeft w:val="240"/>
                  <w:marRight w:val="0"/>
                  <w:marTop w:val="0"/>
                  <w:marBottom w:val="0"/>
                  <w:divBdr>
                    <w:top w:val="none" w:sz="0" w:space="0" w:color="auto"/>
                    <w:left w:val="none" w:sz="0" w:space="0" w:color="auto"/>
                    <w:bottom w:val="none" w:sz="0" w:space="0" w:color="auto"/>
                    <w:right w:val="none" w:sz="0" w:space="0" w:color="auto"/>
                  </w:divBdr>
                  <w:divsChild>
                    <w:div w:id="1608535756">
                      <w:marLeft w:val="0"/>
                      <w:marRight w:val="0"/>
                      <w:marTop w:val="0"/>
                      <w:marBottom w:val="0"/>
                      <w:divBdr>
                        <w:top w:val="none" w:sz="0" w:space="0" w:color="auto"/>
                        <w:left w:val="none" w:sz="0" w:space="0" w:color="auto"/>
                        <w:bottom w:val="none" w:sz="0" w:space="0" w:color="auto"/>
                        <w:right w:val="none" w:sz="0" w:space="0" w:color="auto"/>
                      </w:divBdr>
                      <w:divsChild>
                        <w:div w:id="1260941255">
                          <w:marLeft w:val="240"/>
                          <w:marRight w:val="0"/>
                          <w:marTop w:val="0"/>
                          <w:marBottom w:val="0"/>
                          <w:divBdr>
                            <w:top w:val="none" w:sz="0" w:space="0" w:color="auto"/>
                            <w:left w:val="none" w:sz="0" w:space="0" w:color="auto"/>
                            <w:bottom w:val="none" w:sz="0" w:space="0" w:color="auto"/>
                            <w:right w:val="none" w:sz="0" w:space="0" w:color="auto"/>
                          </w:divBdr>
                          <w:divsChild>
                            <w:div w:id="505435811">
                              <w:marLeft w:val="0"/>
                              <w:marRight w:val="0"/>
                              <w:marTop w:val="0"/>
                              <w:marBottom w:val="0"/>
                              <w:divBdr>
                                <w:top w:val="none" w:sz="0" w:space="0" w:color="auto"/>
                                <w:left w:val="none" w:sz="0" w:space="0" w:color="auto"/>
                                <w:bottom w:val="none" w:sz="0" w:space="0" w:color="auto"/>
                                <w:right w:val="none" w:sz="0" w:space="0" w:color="auto"/>
                              </w:divBdr>
                            </w:div>
                          </w:divsChild>
                        </w:div>
                        <w:div w:id="1560902437">
                          <w:marLeft w:val="0"/>
                          <w:marRight w:val="0"/>
                          <w:marTop w:val="0"/>
                          <w:marBottom w:val="0"/>
                          <w:divBdr>
                            <w:top w:val="none" w:sz="0" w:space="0" w:color="auto"/>
                            <w:left w:val="none" w:sz="0" w:space="0" w:color="auto"/>
                            <w:bottom w:val="none" w:sz="0" w:space="0" w:color="auto"/>
                            <w:right w:val="none" w:sz="0" w:space="0" w:color="auto"/>
                          </w:divBdr>
                        </w:div>
                        <w:div w:id="17727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60263">
                  <w:marLeft w:val="0"/>
                  <w:marRight w:val="0"/>
                  <w:marTop w:val="0"/>
                  <w:marBottom w:val="0"/>
                  <w:divBdr>
                    <w:top w:val="none" w:sz="0" w:space="0" w:color="auto"/>
                    <w:left w:val="none" w:sz="0" w:space="0" w:color="auto"/>
                    <w:bottom w:val="none" w:sz="0" w:space="0" w:color="auto"/>
                    <w:right w:val="none" w:sz="0" w:space="0" w:color="auto"/>
                  </w:divBdr>
                </w:div>
                <w:div w:id="1014722707">
                  <w:marLeft w:val="0"/>
                  <w:marRight w:val="0"/>
                  <w:marTop w:val="0"/>
                  <w:marBottom w:val="0"/>
                  <w:divBdr>
                    <w:top w:val="none" w:sz="0" w:space="0" w:color="auto"/>
                    <w:left w:val="none" w:sz="0" w:space="0" w:color="auto"/>
                    <w:bottom w:val="none" w:sz="0" w:space="0" w:color="auto"/>
                    <w:right w:val="none" w:sz="0" w:space="0" w:color="auto"/>
                  </w:divBdr>
                </w:div>
              </w:divsChild>
            </w:div>
            <w:div w:id="940190041">
              <w:marLeft w:val="0"/>
              <w:marRight w:val="0"/>
              <w:marTop w:val="0"/>
              <w:marBottom w:val="0"/>
              <w:divBdr>
                <w:top w:val="none" w:sz="0" w:space="0" w:color="auto"/>
                <w:left w:val="none" w:sz="0" w:space="0" w:color="auto"/>
                <w:bottom w:val="none" w:sz="0" w:space="0" w:color="auto"/>
                <w:right w:val="none" w:sz="0" w:space="0" w:color="auto"/>
              </w:divBdr>
              <w:divsChild>
                <w:div w:id="805200020">
                  <w:marLeft w:val="0"/>
                  <w:marRight w:val="0"/>
                  <w:marTop w:val="0"/>
                  <w:marBottom w:val="0"/>
                  <w:divBdr>
                    <w:top w:val="none" w:sz="0" w:space="0" w:color="auto"/>
                    <w:left w:val="none" w:sz="0" w:space="0" w:color="auto"/>
                    <w:bottom w:val="none" w:sz="0" w:space="0" w:color="auto"/>
                    <w:right w:val="none" w:sz="0" w:space="0" w:color="auto"/>
                  </w:divBdr>
                </w:div>
                <w:div w:id="1297101482">
                  <w:marLeft w:val="240"/>
                  <w:marRight w:val="0"/>
                  <w:marTop w:val="0"/>
                  <w:marBottom w:val="0"/>
                  <w:divBdr>
                    <w:top w:val="none" w:sz="0" w:space="0" w:color="auto"/>
                    <w:left w:val="none" w:sz="0" w:space="0" w:color="auto"/>
                    <w:bottom w:val="none" w:sz="0" w:space="0" w:color="auto"/>
                    <w:right w:val="none" w:sz="0" w:space="0" w:color="auto"/>
                  </w:divBdr>
                  <w:divsChild>
                    <w:div w:id="39399863">
                      <w:marLeft w:val="0"/>
                      <w:marRight w:val="0"/>
                      <w:marTop w:val="0"/>
                      <w:marBottom w:val="0"/>
                      <w:divBdr>
                        <w:top w:val="none" w:sz="0" w:space="0" w:color="auto"/>
                        <w:left w:val="none" w:sz="0" w:space="0" w:color="auto"/>
                        <w:bottom w:val="none" w:sz="0" w:space="0" w:color="auto"/>
                        <w:right w:val="none" w:sz="0" w:space="0" w:color="auto"/>
                      </w:divBdr>
                      <w:divsChild>
                        <w:div w:id="29032758">
                          <w:marLeft w:val="0"/>
                          <w:marRight w:val="0"/>
                          <w:marTop w:val="0"/>
                          <w:marBottom w:val="0"/>
                          <w:divBdr>
                            <w:top w:val="none" w:sz="0" w:space="0" w:color="auto"/>
                            <w:left w:val="none" w:sz="0" w:space="0" w:color="auto"/>
                            <w:bottom w:val="none" w:sz="0" w:space="0" w:color="auto"/>
                            <w:right w:val="none" w:sz="0" w:space="0" w:color="auto"/>
                          </w:divBdr>
                        </w:div>
                        <w:div w:id="1033070727">
                          <w:marLeft w:val="0"/>
                          <w:marRight w:val="0"/>
                          <w:marTop w:val="0"/>
                          <w:marBottom w:val="0"/>
                          <w:divBdr>
                            <w:top w:val="none" w:sz="0" w:space="0" w:color="auto"/>
                            <w:left w:val="none" w:sz="0" w:space="0" w:color="auto"/>
                            <w:bottom w:val="none" w:sz="0" w:space="0" w:color="auto"/>
                            <w:right w:val="none" w:sz="0" w:space="0" w:color="auto"/>
                          </w:divBdr>
                        </w:div>
                        <w:div w:id="2005933452">
                          <w:marLeft w:val="240"/>
                          <w:marRight w:val="0"/>
                          <w:marTop w:val="0"/>
                          <w:marBottom w:val="0"/>
                          <w:divBdr>
                            <w:top w:val="none" w:sz="0" w:space="0" w:color="auto"/>
                            <w:left w:val="none" w:sz="0" w:space="0" w:color="auto"/>
                            <w:bottom w:val="none" w:sz="0" w:space="0" w:color="auto"/>
                            <w:right w:val="none" w:sz="0" w:space="0" w:color="auto"/>
                          </w:divBdr>
                          <w:divsChild>
                            <w:div w:id="100729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848346">
                  <w:marLeft w:val="0"/>
                  <w:marRight w:val="0"/>
                  <w:marTop w:val="0"/>
                  <w:marBottom w:val="0"/>
                  <w:divBdr>
                    <w:top w:val="none" w:sz="0" w:space="0" w:color="auto"/>
                    <w:left w:val="none" w:sz="0" w:space="0" w:color="auto"/>
                    <w:bottom w:val="none" w:sz="0" w:space="0" w:color="auto"/>
                    <w:right w:val="none" w:sz="0" w:space="0" w:color="auto"/>
                  </w:divBdr>
                </w:div>
              </w:divsChild>
            </w:div>
            <w:div w:id="964653162">
              <w:marLeft w:val="0"/>
              <w:marRight w:val="0"/>
              <w:marTop w:val="0"/>
              <w:marBottom w:val="0"/>
              <w:divBdr>
                <w:top w:val="none" w:sz="0" w:space="0" w:color="auto"/>
                <w:left w:val="none" w:sz="0" w:space="0" w:color="auto"/>
                <w:bottom w:val="none" w:sz="0" w:space="0" w:color="auto"/>
                <w:right w:val="none" w:sz="0" w:space="0" w:color="auto"/>
              </w:divBdr>
              <w:divsChild>
                <w:div w:id="773599644">
                  <w:marLeft w:val="240"/>
                  <w:marRight w:val="0"/>
                  <w:marTop w:val="0"/>
                  <w:marBottom w:val="0"/>
                  <w:divBdr>
                    <w:top w:val="none" w:sz="0" w:space="0" w:color="auto"/>
                    <w:left w:val="none" w:sz="0" w:space="0" w:color="auto"/>
                    <w:bottom w:val="none" w:sz="0" w:space="0" w:color="auto"/>
                    <w:right w:val="none" w:sz="0" w:space="0" w:color="auto"/>
                  </w:divBdr>
                  <w:divsChild>
                    <w:div w:id="573051079">
                      <w:marLeft w:val="0"/>
                      <w:marRight w:val="0"/>
                      <w:marTop w:val="0"/>
                      <w:marBottom w:val="0"/>
                      <w:divBdr>
                        <w:top w:val="none" w:sz="0" w:space="0" w:color="auto"/>
                        <w:left w:val="none" w:sz="0" w:space="0" w:color="auto"/>
                        <w:bottom w:val="none" w:sz="0" w:space="0" w:color="auto"/>
                        <w:right w:val="none" w:sz="0" w:space="0" w:color="auto"/>
                      </w:divBdr>
                      <w:divsChild>
                        <w:div w:id="156383845">
                          <w:marLeft w:val="240"/>
                          <w:marRight w:val="0"/>
                          <w:marTop w:val="0"/>
                          <w:marBottom w:val="0"/>
                          <w:divBdr>
                            <w:top w:val="none" w:sz="0" w:space="0" w:color="auto"/>
                            <w:left w:val="none" w:sz="0" w:space="0" w:color="auto"/>
                            <w:bottom w:val="none" w:sz="0" w:space="0" w:color="auto"/>
                            <w:right w:val="none" w:sz="0" w:space="0" w:color="auto"/>
                          </w:divBdr>
                          <w:divsChild>
                            <w:div w:id="938609792">
                              <w:marLeft w:val="0"/>
                              <w:marRight w:val="0"/>
                              <w:marTop w:val="0"/>
                              <w:marBottom w:val="0"/>
                              <w:divBdr>
                                <w:top w:val="none" w:sz="0" w:space="0" w:color="auto"/>
                                <w:left w:val="none" w:sz="0" w:space="0" w:color="auto"/>
                                <w:bottom w:val="none" w:sz="0" w:space="0" w:color="auto"/>
                                <w:right w:val="none" w:sz="0" w:space="0" w:color="auto"/>
                              </w:divBdr>
                            </w:div>
                          </w:divsChild>
                        </w:div>
                        <w:div w:id="418479654">
                          <w:marLeft w:val="0"/>
                          <w:marRight w:val="0"/>
                          <w:marTop w:val="0"/>
                          <w:marBottom w:val="0"/>
                          <w:divBdr>
                            <w:top w:val="none" w:sz="0" w:space="0" w:color="auto"/>
                            <w:left w:val="none" w:sz="0" w:space="0" w:color="auto"/>
                            <w:bottom w:val="none" w:sz="0" w:space="0" w:color="auto"/>
                            <w:right w:val="none" w:sz="0" w:space="0" w:color="auto"/>
                          </w:divBdr>
                        </w:div>
                        <w:div w:id="134501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92468">
                  <w:marLeft w:val="0"/>
                  <w:marRight w:val="0"/>
                  <w:marTop w:val="0"/>
                  <w:marBottom w:val="0"/>
                  <w:divBdr>
                    <w:top w:val="none" w:sz="0" w:space="0" w:color="auto"/>
                    <w:left w:val="none" w:sz="0" w:space="0" w:color="auto"/>
                    <w:bottom w:val="none" w:sz="0" w:space="0" w:color="auto"/>
                    <w:right w:val="none" w:sz="0" w:space="0" w:color="auto"/>
                  </w:divBdr>
                </w:div>
                <w:div w:id="2101371575">
                  <w:marLeft w:val="0"/>
                  <w:marRight w:val="0"/>
                  <w:marTop w:val="0"/>
                  <w:marBottom w:val="0"/>
                  <w:divBdr>
                    <w:top w:val="none" w:sz="0" w:space="0" w:color="auto"/>
                    <w:left w:val="none" w:sz="0" w:space="0" w:color="auto"/>
                    <w:bottom w:val="none" w:sz="0" w:space="0" w:color="auto"/>
                    <w:right w:val="none" w:sz="0" w:space="0" w:color="auto"/>
                  </w:divBdr>
                </w:div>
              </w:divsChild>
            </w:div>
            <w:div w:id="1105811821">
              <w:marLeft w:val="0"/>
              <w:marRight w:val="0"/>
              <w:marTop w:val="0"/>
              <w:marBottom w:val="0"/>
              <w:divBdr>
                <w:top w:val="none" w:sz="0" w:space="0" w:color="auto"/>
                <w:left w:val="none" w:sz="0" w:space="0" w:color="auto"/>
                <w:bottom w:val="none" w:sz="0" w:space="0" w:color="auto"/>
                <w:right w:val="none" w:sz="0" w:space="0" w:color="auto"/>
              </w:divBdr>
              <w:divsChild>
                <w:div w:id="780757014">
                  <w:marLeft w:val="240"/>
                  <w:marRight w:val="0"/>
                  <w:marTop w:val="0"/>
                  <w:marBottom w:val="0"/>
                  <w:divBdr>
                    <w:top w:val="none" w:sz="0" w:space="0" w:color="auto"/>
                    <w:left w:val="none" w:sz="0" w:space="0" w:color="auto"/>
                    <w:bottom w:val="none" w:sz="0" w:space="0" w:color="auto"/>
                    <w:right w:val="none" w:sz="0" w:space="0" w:color="auto"/>
                  </w:divBdr>
                  <w:divsChild>
                    <w:div w:id="1429228817">
                      <w:marLeft w:val="0"/>
                      <w:marRight w:val="0"/>
                      <w:marTop w:val="0"/>
                      <w:marBottom w:val="0"/>
                      <w:divBdr>
                        <w:top w:val="none" w:sz="0" w:space="0" w:color="auto"/>
                        <w:left w:val="none" w:sz="0" w:space="0" w:color="auto"/>
                        <w:bottom w:val="none" w:sz="0" w:space="0" w:color="auto"/>
                        <w:right w:val="none" w:sz="0" w:space="0" w:color="auto"/>
                      </w:divBdr>
                      <w:divsChild>
                        <w:div w:id="494145370">
                          <w:marLeft w:val="0"/>
                          <w:marRight w:val="0"/>
                          <w:marTop w:val="0"/>
                          <w:marBottom w:val="0"/>
                          <w:divBdr>
                            <w:top w:val="none" w:sz="0" w:space="0" w:color="auto"/>
                            <w:left w:val="none" w:sz="0" w:space="0" w:color="auto"/>
                            <w:bottom w:val="none" w:sz="0" w:space="0" w:color="auto"/>
                            <w:right w:val="none" w:sz="0" w:space="0" w:color="auto"/>
                          </w:divBdr>
                        </w:div>
                        <w:div w:id="727340033">
                          <w:marLeft w:val="0"/>
                          <w:marRight w:val="0"/>
                          <w:marTop w:val="0"/>
                          <w:marBottom w:val="0"/>
                          <w:divBdr>
                            <w:top w:val="none" w:sz="0" w:space="0" w:color="auto"/>
                            <w:left w:val="none" w:sz="0" w:space="0" w:color="auto"/>
                            <w:bottom w:val="none" w:sz="0" w:space="0" w:color="auto"/>
                            <w:right w:val="none" w:sz="0" w:space="0" w:color="auto"/>
                          </w:divBdr>
                        </w:div>
                        <w:div w:id="1155293128">
                          <w:marLeft w:val="240"/>
                          <w:marRight w:val="0"/>
                          <w:marTop w:val="0"/>
                          <w:marBottom w:val="0"/>
                          <w:divBdr>
                            <w:top w:val="none" w:sz="0" w:space="0" w:color="auto"/>
                            <w:left w:val="none" w:sz="0" w:space="0" w:color="auto"/>
                            <w:bottom w:val="none" w:sz="0" w:space="0" w:color="auto"/>
                            <w:right w:val="none" w:sz="0" w:space="0" w:color="auto"/>
                          </w:divBdr>
                          <w:divsChild>
                            <w:div w:id="49424606">
                              <w:marLeft w:val="0"/>
                              <w:marRight w:val="0"/>
                              <w:marTop w:val="0"/>
                              <w:marBottom w:val="0"/>
                              <w:divBdr>
                                <w:top w:val="none" w:sz="0" w:space="0" w:color="auto"/>
                                <w:left w:val="none" w:sz="0" w:space="0" w:color="auto"/>
                                <w:bottom w:val="none" w:sz="0" w:space="0" w:color="auto"/>
                                <w:right w:val="none" w:sz="0" w:space="0" w:color="auto"/>
                              </w:divBdr>
                              <w:divsChild>
                                <w:div w:id="512185718">
                                  <w:marLeft w:val="240"/>
                                  <w:marRight w:val="0"/>
                                  <w:marTop w:val="0"/>
                                  <w:marBottom w:val="0"/>
                                  <w:divBdr>
                                    <w:top w:val="none" w:sz="0" w:space="0" w:color="auto"/>
                                    <w:left w:val="none" w:sz="0" w:space="0" w:color="auto"/>
                                    <w:bottom w:val="none" w:sz="0" w:space="0" w:color="auto"/>
                                    <w:right w:val="none" w:sz="0" w:space="0" w:color="auto"/>
                                  </w:divBdr>
                                  <w:divsChild>
                                    <w:div w:id="50812668">
                                      <w:marLeft w:val="0"/>
                                      <w:marRight w:val="0"/>
                                      <w:marTop w:val="0"/>
                                      <w:marBottom w:val="0"/>
                                      <w:divBdr>
                                        <w:top w:val="none" w:sz="0" w:space="0" w:color="auto"/>
                                        <w:left w:val="none" w:sz="0" w:space="0" w:color="auto"/>
                                        <w:bottom w:val="none" w:sz="0" w:space="0" w:color="auto"/>
                                        <w:right w:val="none" w:sz="0" w:space="0" w:color="auto"/>
                                      </w:divBdr>
                                      <w:divsChild>
                                        <w:div w:id="1047489786">
                                          <w:marLeft w:val="240"/>
                                          <w:marRight w:val="0"/>
                                          <w:marTop w:val="0"/>
                                          <w:marBottom w:val="0"/>
                                          <w:divBdr>
                                            <w:top w:val="none" w:sz="0" w:space="0" w:color="auto"/>
                                            <w:left w:val="none" w:sz="0" w:space="0" w:color="auto"/>
                                            <w:bottom w:val="none" w:sz="0" w:space="0" w:color="auto"/>
                                            <w:right w:val="none" w:sz="0" w:space="0" w:color="auto"/>
                                          </w:divBdr>
                                          <w:divsChild>
                                            <w:div w:id="1091781478">
                                              <w:marLeft w:val="0"/>
                                              <w:marRight w:val="0"/>
                                              <w:marTop w:val="0"/>
                                              <w:marBottom w:val="0"/>
                                              <w:divBdr>
                                                <w:top w:val="none" w:sz="0" w:space="0" w:color="auto"/>
                                                <w:left w:val="none" w:sz="0" w:space="0" w:color="auto"/>
                                                <w:bottom w:val="none" w:sz="0" w:space="0" w:color="auto"/>
                                                <w:right w:val="none" w:sz="0" w:space="0" w:color="auto"/>
                                              </w:divBdr>
                                            </w:div>
                                          </w:divsChild>
                                        </w:div>
                                        <w:div w:id="1280183332">
                                          <w:marLeft w:val="0"/>
                                          <w:marRight w:val="0"/>
                                          <w:marTop w:val="0"/>
                                          <w:marBottom w:val="0"/>
                                          <w:divBdr>
                                            <w:top w:val="none" w:sz="0" w:space="0" w:color="auto"/>
                                            <w:left w:val="none" w:sz="0" w:space="0" w:color="auto"/>
                                            <w:bottom w:val="none" w:sz="0" w:space="0" w:color="auto"/>
                                            <w:right w:val="none" w:sz="0" w:space="0" w:color="auto"/>
                                          </w:divBdr>
                                        </w:div>
                                        <w:div w:id="159161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31030">
                                  <w:marLeft w:val="0"/>
                                  <w:marRight w:val="0"/>
                                  <w:marTop w:val="0"/>
                                  <w:marBottom w:val="0"/>
                                  <w:divBdr>
                                    <w:top w:val="none" w:sz="0" w:space="0" w:color="auto"/>
                                    <w:left w:val="none" w:sz="0" w:space="0" w:color="auto"/>
                                    <w:bottom w:val="none" w:sz="0" w:space="0" w:color="auto"/>
                                    <w:right w:val="none" w:sz="0" w:space="0" w:color="auto"/>
                                  </w:divBdr>
                                </w:div>
                                <w:div w:id="1171526579">
                                  <w:marLeft w:val="0"/>
                                  <w:marRight w:val="0"/>
                                  <w:marTop w:val="0"/>
                                  <w:marBottom w:val="0"/>
                                  <w:divBdr>
                                    <w:top w:val="none" w:sz="0" w:space="0" w:color="auto"/>
                                    <w:left w:val="none" w:sz="0" w:space="0" w:color="auto"/>
                                    <w:bottom w:val="none" w:sz="0" w:space="0" w:color="auto"/>
                                    <w:right w:val="none" w:sz="0" w:space="0" w:color="auto"/>
                                  </w:divBdr>
                                </w:div>
                              </w:divsChild>
                            </w:div>
                            <w:div w:id="269629295">
                              <w:marLeft w:val="0"/>
                              <w:marRight w:val="0"/>
                              <w:marTop w:val="0"/>
                              <w:marBottom w:val="0"/>
                              <w:divBdr>
                                <w:top w:val="none" w:sz="0" w:space="0" w:color="auto"/>
                                <w:left w:val="none" w:sz="0" w:space="0" w:color="auto"/>
                                <w:bottom w:val="none" w:sz="0" w:space="0" w:color="auto"/>
                                <w:right w:val="none" w:sz="0" w:space="0" w:color="auto"/>
                              </w:divBdr>
                              <w:divsChild>
                                <w:div w:id="605842816">
                                  <w:marLeft w:val="0"/>
                                  <w:marRight w:val="0"/>
                                  <w:marTop w:val="0"/>
                                  <w:marBottom w:val="0"/>
                                  <w:divBdr>
                                    <w:top w:val="none" w:sz="0" w:space="0" w:color="auto"/>
                                    <w:left w:val="none" w:sz="0" w:space="0" w:color="auto"/>
                                    <w:bottom w:val="none" w:sz="0" w:space="0" w:color="auto"/>
                                    <w:right w:val="none" w:sz="0" w:space="0" w:color="auto"/>
                                  </w:divBdr>
                                </w:div>
                                <w:div w:id="738595397">
                                  <w:marLeft w:val="240"/>
                                  <w:marRight w:val="0"/>
                                  <w:marTop w:val="0"/>
                                  <w:marBottom w:val="0"/>
                                  <w:divBdr>
                                    <w:top w:val="none" w:sz="0" w:space="0" w:color="auto"/>
                                    <w:left w:val="none" w:sz="0" w:space="0" w:color="auto"/>
                                    <w:bottom w:val="none" w:sz="0" w:space="0" w:color="auto"/>
                                    <w:right w:val="none" w:sz="0" w:space="0" w:color="auto"/>
                                  </w:divBdr>
                                  <w:divsChild>
                                    <w:div w:id="663246942">
                                      <w:marLeft w:val="0"/>
                                      <w:marRight w:val="0"/>
                                      <w:marTop w:val="0"/>
                                      <w:marBottom w:val="0"/>
                                      <w:divBdr>
                                        <w:top w:val="none" w:sz="0" w:space="0" w:color="auto"/>
                                        <w:left w:val="none" w:sz="0" w:space="0" w:color="auto"/>
                                        <w:bottom w:val="none" w:sz="0" w:space="0" w:color="auto"/>
                                        <w:right w:val="none" w:sz="0" w:space="0" w:color="auto"/>
                                      </w:divBdr>
                                      <w:divsChild>
                                        <w:div w:id="4327318">
                                          <w:marLeft w:val="0"/>
                                          <w:marRight w:val="0"/>
                                          <w:marTop w:val="0"/>
                                          <w:marBottom w:val="0"/>
                                          <w:divBdr>
                                            <w:top w:val="none" w:sz="0" w:space="0" w:color="auto"/>
                                            <w:left w:val="none" w:sz="0" w:space="0" w:color="auto"/>
                                            <w:bottom w:val="none" w:sz="0" w:space="0" w:color="auto"/>
                                            <w:right w:val="none" w:sz="0" w:space="0" w:color="auto"/>
                                          </w:divBdr>
                                        </w:div>
                                        <w:div w:id="46339525">
                                          <w:marLeft w:val="240"/>
                                          <w:marRight w:val="0"/>
                                          <w:marTop w:val="0"/>
                                          <w:marBottom w:val="0"/>
                                          <w:divBdr>
                                            <w:top w:val="none" w:sz="0" w:space="0" w:color="auto"/>
                                            <w:left w:val="none" w:sz="0" w:space="0" w:color="auto"/>
                                            <w:bottom w:val="none" w:sz="0" w:space="0" w:color="auto"/>
                                            <w:right w:val="none" w:sz="0" w:space="0" w:color="auto"/>
                                          </w:divBdr>
                                          <w:divsChild>
                                            <w:div w:id="165289366">
                                              <w:marLeft w:val="0"/>
                                              <w:marRight w:val="0"/>
                                              <w:marTop w:val="0"/>
                                              <w:marBottom w:val="0"/>
                                              <w:divBdr>
                                                <w:top w:val="none" w:sz="0" w:space="0" w:color="auto"/>
                                                <w:left w:val="none" w:sz="0" w:space="0" w:color="auto"/>
                                                <w:bottom w:val="none" w:sz="0" w:space="0" w:color="auto"/>
                                                <w:right w:val="none" w:sz="0" w:space="0" w:color="auto"/>
                                              </w:divBdr>
                                            </w:div>
                                          </w:divsChild>
                                        </w:div>
                                        <w:div w:id="10945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50446">
                                  <w:marLeft w:val="0"/>
                                  <w:marRight w:val="0"/>
                                  <w:marTop w:val="0"/>
                                  <w:marBottom w:val="0"/>
                                  <w:divBdr>
                                    <w:top w:val="none" w:sz="0" w:space="0" w:color="auto"/>
                                    <w:left w:val="none" w:sz="0" w:space="0" w:color="auto"/>
                                    <w:bottom w:val="none" w:sz="0" w:space="0" w:color="auto"/>
                                    <w:right w:val="none" w:sz="0" w:space="0" w:color="auto"/>
                                  </w:divBdr>
                                </w:div>
                              </w:divsChild>
                            </w:div>
                            <w:div w:id="343367721">
                              <w:marLeft w:val="0"/>
                              <w:marRight w:val="0"/>
                              <w:marTop w:val="0"/>
                              <w:marBottom w:val="0"/>
                              <w:divBdr>
                                <w:top w:val="none" w:sz="0" w:space="0" w:color="auto"/>
                                <w:left w:val="none" w:sz="0" w:space="0" w:color="auto"/>
                                <w:bottom w:val="none" w:sz="0" w:space="0" w:color="auto"/>
                                <w:right w:val="none" w:sz="0" w:space="0" w:color="auto"/>
                              </w:divBdr>
                              <w:divsChild>
                                <w:div w:id="66079842">
                                  <w:marLeft w:val="0"/>
                                  <w:marRight w:val="0"/>
                                  <w:marTop w:val="0"/>
                                  <w:marBottom w:val="0"/>
                                  <w:divBdr>
                                    <w:top w:val="none" w:sz="0" w:space="0" w:color="auto"/>
                                    <w:left w:val="none" w:sz="0" w:space="0" w:color="auto"/>
                                    <w:bottom w:val="none" w:sz="0" w:space="0" w:color="auto"/>
                                    <w:right w:val="none" w:sz="0" w:space="0" w:color="auto"/>
                                  </w:divBdr>
                                </w:div>
                                <w:div w:id="293367994">
                                  <w:marLeft w:val="240"/>
                                  <w:marRight w:val="0"/>
                                  <w:marTop w:val="0"/>
                                  <w:marBottom w:val="0"/>
                                  <w:divBdr>
                                    <w:top w:val="none" w:sz="0" w:space="0" w:color="auto"/>
                                    <w:left w:val="none" w:sz="0" w:space="0" w:color="auto"/>
                                    <w:bottom w:val="none" w:sz="0" w:space="0" w:color="auto"/>
                                    <w:right w:val="none" w:sz="0" w:space="0" w:color="auto"/>
                                  </w:divBdr>
                                  <w:divsChild>
                                    <w:div w:id="1352951949">
                                      <w:marLeft w:val="0"/>
                                      <w:marRight w:val="0"/>
                                      <w:marTop w:val="0"/>
                                      <w:marBottom w:val="0"/>
                                      <w:divBdr>
                                        <w:top w:val="none" w:sz="0" w:space="0" w:color="auto"/>
                                        <w:left w:val="none" w:sz="0" w:space="0" w:color="auto"/>
                                        <w:bottom w:val="none" w:sz="0" w:space="0" w:color="auto"/>
                                        <w:right w:val="none" w:sz="0" w:space="0" w:color="auto"/>
                                      </w:divBdr>
                                      <w:divsChild>
                                        <w:div w:id="1071776151">
                                          <w:marLeft w:val="240"/>
                                          <w:marRight w:val="0"/>
                                          <w:marTop w:val="0"/>
                                          <w:marBottom w:val="0"/>
                                          <w:divBdr>
                                            <w:top w:val="none" w:sz="0" w:space="0" w:color="auto"/>
                                            <w:left w:val="none" w:sz="0" w:space="0" w:color="auto"/>
                                            <w:bottom w:val="none" w:sz="0" w:space="0" w:color="auto"/>
                                            <w:right w:val="none" w:sz="0" w:space="0" w:color="auto"/>
                                          </w:divBdr>
                                          <w:divsChild>
                                            <w:div w:id="1895921724">
                                              <w:marLeft w:val="0"/>
                                              <w:marRight w:val="0"/>
                                              <w:marTop w:val="0"/>
                                              <w:marBottom w:val="0"/>
                                              <w:divBdr>
                                                <w:top w:val="none" w:sz="0" w:space="0" w:color="auto"/>
                                                <w:left w:val="none" w:sz="0" w:space="0" w:color="auto"/>
                                                <w:bottom w:val="none" w:sz="0" w:space="0" w:color="auto"/>
                                                <w:right w:val="none" w:sz="0" w:space="0" w:color="auto"/>
                                              </w:divBdr>
                                            </w:div>
                                          </w:divsChild>
                                        </w:div>
                                        <w:div w:id="1743454604">
                                          <w:marLeft w:val="0"/>
                                          <w:marRight w:val="0"/>
                                          <w:marTop w:val="0"/>
                                          <w:marBottom w:val="0"/>
                                          <w:divBdr>
                                            <w:top w:val="none" w:sz="0" w:space="0" w:color="auto"/>
                                            <w:left w:val="none" w:sz="0" w:space="0" w:color="auto"/>
                                            <w:bottom w:val="none" w:sz="0" w:space="0" w:color="auto"/>
                                            <w:right w:val="none" w:sz="0" w:space="0" w:color="auto"/>
                                          </w:divBdr>
                                        </w:div>
                                        <w:div w:id="21295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60282">
                                  <w:marLeft w:val="0"/>
                                  <w:marRight w:val="0"/>
                                  <w:marTop w:val="0"/>
                                  <w:marBottom w:val="0"/>
                                  <w:divBdr>
                                    <w:top w:val="none" w:sz="0" w:space="0" w:color="auto"/>
                                    <w:left w:val="none" w:sz="0" w:space="0" w:color="auto"/>
                                    <w:bottom w:val="none" w:sz="0" w:space="0" w:color="auto"/>
                                    <w:right w:val="none" w:sz="0" w:space="0" w:color="auto"/>
                                  </w:divBdr>
                                </w:div>
                              </w:divsChild>
                            </w:div>
                            <w:div w:id="415593200">
                              <w:marLeft w:val="0"/>
                              <w:marRight w:val="0"/>
                              <w:marTop w:val="0"/>
                              <w:marBottom w:val="0"/>
                              <w:divBdr>
                                <w:top w:val="none" w:sz="0" w:space="0" w:color="auto"/>
                                <w:left w:val="none" w:sz="0" w:space="0" w:color="auto"/>
                                <w:bottom w:val="none" w:sz="0" w:space="0" w:color="auto"/>
                                <w:right w:val="none" w:sz="0" w:space="0" w:color="auto"/>
                              </w:divBdr>
                              <w:divsChild>
                                <w:div w:id="1298102681">
                                  <w:marLeft w:val="0"/>
                                  <w:marRight w:val="0"/>
                                  <w:marTop w:val="0"/>
                                  <w:marBottom w:val="0"/>
                                  <w:divBdr>
                                    <w:top w:val="none" w:sz="0" w:space="0" w:color="auto"/>
                                    <w:left w:val="none" w:sz="0" w:space="0" w:color="auto"/>
                                    <w:bottom w:val="none" w:sz="0" w:space="0" w:color="auto"/>
                                    <w:right w:val="none" w:sz="0" w:space="0" w:color="auto"/>
                                  </w:divBdr>
                                </w:div>
                                <w:div w:id="1452937880">
                                  <w:marLeft w:val="0"/>
                                  <w:marRight w:val="0"/>
                                  <w:marTop w:val="0"/>
                                  <w:marBottom w:val="0"/>
                                  <w:divBdr>
                                    <w:top w:val="none" w:sz="0" w:space="0" w:color="auto"/>
                                    <w:left w:val="none" w:sz="0" w:space="0" w:color="auto"/>
                                    <w:bottom w:val="none" w:sz="0" w:space="0" w:color="auto"/>
                                    <w:right w:val="none" w:sz="0" w:space="0" w:color="auto"/>
                                  </w:divBdr>
                                </w:div>
                                <w:div w:id="2147045173">
                                  <w:marLeft w:val="240"/>
                                  <w:marRight w:val="0"/>
                                  <w:marTop w:val="0"/>
                                  <w:marBottom w:val="0"/>
                                  <w:divBdr>
                                    <w:top w:val="none" w:sz="0" w:space="0" w:color="auto"/>
                                    <w:left w:val="none" w:sz="0" w:space="0" w:color="auto"/>
                                    <w:bottom w:val="none" w:sz="0" w:space="0" w:color="auto"/>
                                    <w:right w:val="none" w:sz="0" w:space="0" w:color="auto"/>
                                  </w:divBdr>
                                  <w:divsChild>
                                    <w:div w:id="335041438">
                                      <w:marLeft w:val="0"/>
                                      <w:marRight w:val="0"/>
                                      <w:marTop w:val="0"/>
                                      <w:marBottom w:val="0"/>
                                      <w:divBdr>
                                        <w:top w:val="none" w:sz="0" w:space="0" w:color="auto"/>
                                        <w:left w:val="none" w:sz="0" w:space="0" w:color="auto"/>
                                        <w:bottom w:val="none" w:sz="0" w:space="0" w:color="auto"/>
                                        <w:right w:val="none" w:sz="0" w:space="0" w:color="auto"/>
                                      </w:divBdr>
                                      <w:divsChild>
                                        <w:div w:id="386027204">
                                          <w:marLeft w:val="240"/>
                                          <w:marRight w:val="0"/>
                                          <w:marTop w:val="0"/>
                                          <w:marBottom w:val="0"/>
                                          <w:divBdr>
                                            <w:top w:val="none" w:sz="0" w:space="0" w:color="auto"/>
                                            <w:left w:val="none" w:sz="0" w:space="0" w:color="auto"/>
                                            <w:bottom w:val="none" w:sz="0" w:space="0" w:color="auto"/>
                                            <w:right w:val="none" w:sz="0" w:space="0" w:color="auto"/>
                                          </w:divBdr>
                                          <w:divsChild>
                                            <w:div w:id="1542017077">
                                              <w:marLeft w:val="0"/>
                                              <w:marRight w:val="0"/>
                                              <w:marTop w:val="0"/>
                                              <w:marBottom w:val="0"/>
                                              <w:divBdr>
                                                <w:top w:val="none" w:sz="0" w:space="0" w:color="auto"/>
                                                <w:left w:val="none" w:sz="0" w:space="0" w:color="auto"/>
                                                <w:bottom w:val="none" w:sz="0" w:space="0" w:color="auto"/>
                                                <w:right w:val="none" w:sz="0" w:space="0" w:color="auto"/>
                                              </w:divBdr>
                                            </w:div>
                                          </w:divsChild>
                                        </w:div>
                                        <w:div w:id="1441756235">
                                          <w:marLeft w:val="0"/>
                                          <w:marRight w:val="0"/>
                                          <w:marTop w:val="0"/>
                                          <w:marBottom w:val="0"/>
                                          <w:divBdr>
                                            <w:top w:val="none" w:sz="0" w:space="0" w:color="auto"/>
                                            <w:left w:val="none" w:sz="0" w:space="0" w:color="auto"/>
                                            <w:bottom w:val="none" w:sz="0" w:space="0" w:color="auto"/>
                                            <w:right w:val="none" w:sz="0" w:space="0" w:color="auto"/>
                                          </w:divBdr>
                                        </w:div>
                                        <w:div w:id="17795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902637">
                              <w:marLeft w:val="0"/>
                              <w:marRight w:val="0"/>
                              <w:marTop w:val="0"/>
                              <w:marBottom w:val="0"/>
                              <w:divBdr>
                                <w:top w:val="none" w:sz="0" w:space="0" w:color="auto"/>
                                <w:left w:val="none" w:sz="0" w:space="0" w:color="auto"/>
                                <w:bottom w:val="none" w:sz="0" w:space="0" w:color="auto"/>
                                <w:right w:val="none" w:sz="0" w:space="0" w:color="auto"/>
                              </w:divBdr>
                              <w:divsChild>
                                <w:div w:id="68117057">
                                  <w:marLeft w:val="0"/>
                                  <w:marRight w:val="0"/>
                                  <w:marTop w:val="0"/>
                                  <w:marBottom w:val="0"/>
                                  <w:divBdr>
                                    <w:top w:val="none" w:sz="0" w:space="0" w:color="auto"/>
                                    <w:left w:val="none" w:sz="0" w:space="0" w:color="auto"/>
                                    <w:bottom w:val="none" w:sz="0" w:space="0" w:color="auto"/>
                                    <w:right w:val="none" w:sz="0" w:space="0" w:color="auto"/>
                                  </w:divBdr>
                                </w:div>
                                <w:div w:id="686056092">
                                  <w:marLeft w:val="0"/>
                                  <w:marRight w:val="0"/>
                                  <w:marTop w:val="0"/>
                                  <w:marBottom w:val="0"/>
                                  <w:divBdr>
                                    <w:top w:val="none" w:sz="0" w:space="0" w:color="auto"/>
                                    <w:left w:val="none" w:sz="0" w:space="0" w:color="auto"/>
                                    <w:bottom w:val="none" w:sz="0" w:space="0" w:color="auto"/>
                                    <w:right w:val="none" w:sz="0" w:space="0" w:color="auto"/>
                                  </w:divBdr>
                                </w:div>
                                <w:div w:id="1503660514">
                                  <w:marLeft w:val="240"/>
                                  <w:marRight w:val="0"/>
                                  <w:marTop w:val="0"/>
                                  <w:marBottom w:val="0"/>
                                  <w:divBdr>
                                    <w:top w:val="none" w:sz="0" w:space="0" w:color="auto"/>
                                    <w:left w:val="none" w:sz="0" w:space="0" w:color="auto"/>
                                    <w:bottom w:val="none" w:sz="0" w:space="0" w:color="auto"/>
                                    <w:right w:val="none" w:sz="0" w:space="0" w:color="auto"/>
                                  </w:divBdr>
                                  <w:divsChild>
                                    <w:div w:id="427165689">
                                      <w:marLeft w:val="0"/>
                                      <w:marRight w:val="0"/>
                                      <w:marTop w:val="0"/>
                                      <w:marBottom w:val="0"/>
                                      <w:divBdr>
                                        <w:top w:val="none" w:sz="0" w:space="0" w:color="auto"/>
                                        <w:left w:val="none" w:sz="0" w:space="0" w:color="auto"/>
                                        <w:bottom w:val="none" w:sz="0" w:space="0" w:color="auto"/>
                                        <w:right w:val="none" w:sz="0" w:space="0" w:color="auto"/>
                                      </w:divBdr>
                                      <w:divsChild>
                                        <w:div w:id="1211772451">
                                          <w:marLeft w:val="240"/>
                                          <w:marRight w:val="0"/>
                                          <w:marTop w:val="0"/>
                                          <w:marBottom w:val="0"/>
                                          <w:divBdr>
                                            <w:top w:val="none" w:sz="0" w:space="0" w:color="auto"/>
                                            <w:left w:val="none" w:sz="0" w:space="0" w:color="auto"/>
                                            <w:bottom w:val="none" w:sz="0" w:space="0" w:color="auto"/>
                                            <w:right w:val="none" w:sz="0" w:space="0" w:color="auto"/>
                                          </w:divBdr>
                                          <w:divsChild>
                                            <w:div w:id="1018627831">
                                              <w:marLeft w:val="0"/>
                                              <w:marRight w:val="0"/>
                                              <w:marTop w:val="0"/>
                                              <w:marBottom w:val="0"/>
                                              <w:divBdr>
                                                <w:top w:val="none" w:sz="0" w:space="0" w:color="auto"/>
                                                <w:left w:val="none" w:sz="0" w:space="0" w:color="auto"/>
                                                <w:bottom w:val="none" w:sz="0" w:space="0" w:color="auto"/>
                                                <w:right w:val="none" w:sz="0" w:space="0" w:color="auto"/>
                                              </w:divBdr>
                                            </w:div>
                                          </w:divsChild>
                                        </w:div>
                                        <w:div w:id="2049992699">
                                          <w:marLeft w:val="0"/>
                                          <w:marRight w:val="0"/>
                                          <w:marTop w:val="0"/>
                                          <w:marBottom w:val="0"/>
                                          <w:divBdr>
                                            <w:top w:val="none" w:sz="0" w:space="0" w:color="auto"/>
                                            <w:left w:val="none" w:sz="0" w:space="0" w:color="auto"/>
                                            <w:bottom w:val="none" w:sz="0" w:space="0" w:color="auto"/>
                                            <w:right w:val="none" w:sz="0" w:space="0" w:color="auto"/>
                                          </w:divBdr>
                                        </w:div>
                                        <w:div w:id="209867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870259">
                              <w:marLeft w:val="0"/>
                              <w:marRight w:val="0"/>
                              <w:marTop w:val="0"/>
                              <w:marBottom w:val="0"/>
                              <w:divBdr>
                                <w:top w:val="none" w:sz="0" w:space="0" w:color="auto"/>
                                <w:left w:val="none" w:sz="0" w:space="0" w:color="auto"/>
                                <w:bottom w:val="none" w:sz="0" w:space="0" w:color="auto"/>
                                <w:right w:val="none" w:sz="0" w:space="0" w:color="auto"/>
                              </w:divBdr>
                              <w:divsChild>
                                <w:div w:id="125316401">
                                  <w:marLeft w:val="240"/>
                                  <w:marRight w:val="0"/>
                                  <w:marTop w:val="0"/>
                                  <w:marBottom w:val="0"/>
                                  <w:divBdr>
                                    <w:top w:val="none" w:sz="0" w:space="0" w:color="auto"/>
                                    <w:left w:val="none" w:sz="0" w:space="0" w:color="auto"/>
                                    <w:bottom w:val="none" w:sz="0" w:space="0" w:color="auto"/>
                                    <w:right w:val="none" w:sz="0" w:space="0" w:color="auto"/>
                                  </w:divBdr>
                                  <w:divsChild>
                                    <w:div w:id="1643729676">
                                      <w:marLeft w:val="0"/>
                                      <w:marRight w:val="0"/>
                                      <w:marTop w:val="0"/>
                                      <w:marBottom w:val="0"/>
                                      <w:divBdr>
                                        <w:top w:val="none" w:sz="0" w:space="0" w:color="auto"/>
                                        <w:left w:val="none" w:sz="0" w:space="0" w:color="auto"/>
                                        <w:bottom w:val="none" w:sz="0" w:space="0" w:color="auto"/>
                                        <w:right w:val="none" w:sz="0" w:space="0" w:color="auto"/>
                                      </w:divBdr>
                                      <w:divsChild>
                                        <w:div w:id="1096680267">
                                          <w:marLeft w:val="0"/>
                                          <w:marRight w:val="0"/>
                                          <w:marTop w:val="0"/>
                                          <w:marBottom w:val="0"/>
                                          <w:divBdr>
                                            <w:top w:val="none" w:sz="0" w:space="0" w:color="auto"/>
                                            <w:left w:val="none" w:sz="0" w:space="0" w:color="auto"/>
                                            <w:bottom w:val="none" w:sz="0" w:space="0" w:color="auto"/>
                                            <w:right w:val="none" w:sz="0" w:space="0" w:color="auto"/>
                                          </w:divBdr>
                                        </w:div>
                                        <w:div w:id="1349139543">
                                          <w:marLeft w:val="0"/>
                                          <w:marRight w:val="0"/>
                                          <w:marTop w:val="0"/>
                                          <w:marBottom w:val="0"/>
                                          <w:divBdr>
                                            <w:top w:val="none" w:sz="0" w:space="0" w:color="auto"/>
                                            <w:left w:val="none" w:sz="0" w:space="0" w:color="auto"/>
                                            <w:bottom w:val="none" w:sz="0" w:space="0" w:color="auto"/>
                                            <w:right w:val="none" w:sz="0" w:space="0" w:color="auto"/>
                                          </w:divBdr>
                                        </w:div>
                                        <w:div w:id="2104765134">
                                          <w:marLeft w:val="240"/>
                                          <w:marRight w:val="0"/>
                                          <w:marTop w:val="0"/>
                                          <w:marBottom w:val="0"/>
                                          <w:divBdr>
                                            <w:top w:val="none" w:sz="0" w:space="0" w:color="auto"/>
                                            <w:left w:val="none" w:sz="0" w:space="0" w:color="auto"/>
                                            <w:bottom w:val="none" w:sz="0" w:space="0" w:color="auto"/>
                                            <w:right w:val="none" w:sz="0" w:space="0" w:color="auto"/>
                                          </w:divBdr>
                                          <w:divsChild>
                                            <w:div w:id="18624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573528">
                                  <w:marLeft w:val="0"/>
                                  <w:marRight w:val="0"/>
                                  <w:marTop w:val="0"/>
                                  <w:marBottom w:val="0"/>
                                  <w:divBdr>
                                    <w:top w:val="none" w:sz="0" w:space="0" w:color="auto"/>
                                    <w:left w:val="none" w:sz="0" w:space="0" w:color="auto"/>
                                    <w:bottom w:val="none" w:sz="0" w:space="0" w:color="auto"/>
                                    <w:right w:val="none" w:sz="0" w:space="0" w:color="auto"/>
                                  </w:divBdr>
                                </w:div>
                                <w:div w:id="1473329451">
                                  <w:marLeft w:val="0"/>
                                  <w:marRight w:val="0"/>
                                  <w:marTop w:val="0"/>
                                  <w:marBottom w:val="0"/>
                                  <w:divBdr>
                                    <w:top w:val="none" w:sz="0" w:space="0" w:color="auto"/>
                                    <w:left w:val="none" w:sz="0" w:space="0" w:color="auto"/>
                                    <w:bottom w:val="none" w:sz="0" w:space="0" w:color="auto"/>
                                    <w:right w:val="none" w:sz="0" w:space="0" w:color="auto"/>
                                  </w:divBdr>
                                </w:div>
                              </w:divsChild>
                            </w:div>
                            <w:div w:id="1023479914">
                              <w:marLeft w:val="0"/>
                              <w:marRight w:val="0"/>
                              <w:marTop w:val="0"/>
                              <w:marBottom w:val="0"/>
                              <w:divBdr>
                                <w:top w:val="none" w:sz="0" w:space="0" w:color="auto"/>
                                <w:left w:val="none" w:sz="0" w:space="0" w:color="auto"/>
                                <w:bottom w:val="none" w:sz="0" w:space="0" w:color="auto"/>
                                <w:right w:val="none" w:sz="0" w:space="0" w:color="auto"/>
                              </w:divBdr>
                              <w:divsChild>
                                <w:div w:id="363405366">
                                  <w:marLeft w:val="0"/>
                                  <w:marRight w:val="0"/>
                                  <w:marTop w:val="0"/>
                                  <w:marBottom w:val="0"/>
                                  <w:divBdr>
                                    <w:top w:val="none" w:sz="0" w:space="0" w:color="auto"/>
                                    <w:left w:val="none" w:sz="0" w:space="0" w:color="auto"/>
                                    <w:bottom w:val="none" w:sz="0" w:space="0" w:color="auto"/>
                                    <w:right w:val="none" w:sz="0" w:space="0" w:color="auto"/>
                                  </w:divBdr>
                                </w:div>
                                <w:div w:id="510880245">
                                  <w:marLeft w:val="240"/>
                                  <w:marRight w:val="0"/>
                                  <w:marTop w:val="0"/>
                                  <w:marBottom w:val="0"/>
                                  <w:divBdr>
                                    <w:top w:val="none" w:sz="0" w:space="0" w:color="auto"/>
                                    <w:left w:val="none" w:sz="0" w:space="0" w:color="auto"/>
                                    <w:bottom w:val="none" w:sz="0" w:space="0" w:color="auto"/>
                                    <w:right w:val="none" w:sz="0" w:space="0" w:color="auto"/>
                                  </w:divBdr>
                                  <w:divsChild>
                                    <w:div w:id="1788499584">
                                      <w:marLeft w:val="0"/>
                                      <w:marRight w:val="0"/>
                                      <w:marTop w:val="0"/>
                                      <w:marBottom w:val="0"/>
                                      <w:divBdr>
                                        <w:top w:val="none" w:sz="0" w:space="0" w:color="auto"/>
                                        <w:left w:val="none" w:sz="0" w:space="0" w:color="auto"/>
                                        <w:bottom w:val="none" w:sz="0" w:space="0" w:color="auto"/>
                                        <w:right w:val="none" w:sz="0" w:space="0" w:color="auto"/>
                                      </w:divBdr>
                                      <w:divsChild>
                                        <w:div w:id="702024823">
                                          <w:marLeft w:val="240"/>
                                          <w:marRight w:val="0"/>
                                          <w:marTop w:val="0"/>
                                          <w:marBottom w:val="0"/>
                                          <w:divBdr>
                                            <w:top w:val="none" w:sz="0" w:space="0" w:color="auto"/>
                                            <w:left w:val="none" w:sz="0" w:space="0" w:color="auto"/>
                                            <w:bottom w:val="none" w:sz="0" w:space="0" w:color="auto"/>
                                            <w:right w:val="none" w:sz="0" w:space="0" w:color="auto"/>
                                          </w:divBdr>
                                          <w:divsChild>
                                            <w:div w:id="1455633966">
                                              <w:marLeft w:val="0"/>
                                              <w:marRight w:val="0"/>
                                              <w:marTop w:val="0"/>
                                              <w:marBottom w:val="0"/>
                                              <w:divBdr>
                                                <w:top w:val="none" w:sz="0" w:space="0" w:color="auto"/>
                                                <w:left w:val="none" w:sz="0" w:space="0" w:color="auto"/>
                                                <w:bottom w:val="none" w:sz="0" w:space="0" w:color="auto"/>
                                                <w:right w:val="none" w:sz="0" w:space="0" w:color="auto"/>
                                              </w:divBdr>
                                            </w:div>
                                          </w:divsChild>
                                        </w:div>
                                        <w:div w:id="1146049378">
                                          <w:marLeft w:val="0"/>
                                          <w:marRight w:val="0"/>
                                          <w:marTop w:val="0"/>
                                          <w:marBottom w:val="0"/>
                                          <w:divBdr>
                                            <w:top w:val="none" w:sz="0" w:space="0" w:color="auto"/>
                                            <w:left w:val="none" w:sz="0" w:space="0" w:color="auto"/>
                                            <w:bottom w:val="none" w:sz="0" w:space="0" w:color="auto"/>
                                            <w:right w:val="none" w:sz="0" w:space="0" w:color="auto"/>
                                          </w:divBdr>
                                        </w:div>
                                        <w:div w:id="18692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30285">
                                  <w:marLeft w:val="0"/>
                                  <w:marRight w:val="0"/>
                                  <w:marTop w:val="0"/>
                                  <w:marBottom w:val="0"/>
                                  <w:divBdr>
                                    <w:top w:val="none" w:sz="0" w:space="0" w:color="auto"/>
                                    <w:left w:val="none" w:sz="0" w:space="0" w:color="auto"/>
                                    <w:bottom w:val="none" w:sz="0" w:space="0" w:color="auto"/>
                                    <w:right w:val="none" w:sz="0" w:space="0" w:color="auto"/>
                                  </w:divBdr>
                                </w:div>
                              </w:divsChild>
                            </w:div>
                            <w:div w:id="1062213827">
                              <w:marLeft w:val="0"/>
                              <w:marRight w:val="0"/>
                              <w:marTop w:val="0"/>
                              <w:marBottom w:val="0"/>
                              <w:divBdr>
                                <w:top w:val="none" w:sz="0" w:space="0" w:color="auto"/>
                                <w:left w:val="none" w:sz="0" w:space="0" w:color="auto"/>
                                <w:bottom w:val="none" w:sz="0" w:space="0" w:color="auto"/>
                                <w:right w:val="none" w:sz="0" w:space="0" w:color="auto"/>
                              </w:divBdr>
                              <w:divsChild>
                                <w:div w:id="1312757269">
                                  <w:marLeft w:val="0"/>
                                  <w:marRight w:val="0"/>
                                  <w:marTop w:val="0"/>
                                  <w:marBottom w:val="0"/>
                                  <w:divBdr>
                                    <w:top w:val="none" w:sz="0" w:space="0" w:color="auto"/>
                                    <w:left w:val="none" w:sz="0" w:space="0" w:color="auto"/>
                                    <w:bottom w:val="none" w:sz="0" w:space="0" w:color="auto"/>
                                    <w:right w:val="none" w:sz="0" w:space="0" w:color="auto"/>
                                  </w:divBdr>
                                </w:div>
                                <w:div w:id="2045401369">
                                  <w:marLeft w:val="0"/>
                                  <w:marRight w:val="0"/>
                                  <w:marTop w:val="0"/>
                                  <w:marBottom w:val="0"/>
                                  <w:divBdr>
                                    <w:top w:val="none" w:sz="0" w:space="0" w:color="auto"/>
                                    <w:left w:val="none" w:sz="0" w:space="0" w:color="auto"/>
                                    <w:bottom w:val="none" w:sz="0" w:space="0" w:color="auto"/>
                                    <w:right w:val="none" w:sz="0" w:space="0" w:color="auto"/>
                                  </w:divBdr>
                                </w:div>
                                <w:div w:id="2113434424">
                                  <w:marLeft w:val="240"/>
                                  <w:marRight w:val="0"/>
                                  <w:marTop w:val="0"/>
                                  <w:marBottom w:val="0"/>
                                  <w:divBdr>
                                    <w:top w:val="none" w:sz="0" w:space="0" w:color="auto"/>
                                    <w:left w:val="none" w:sz="0" w:space="0" w:color="auto"/>
                                    <w:bottom w:val="none" w:sz="0" w:space="0" w:color="auto"/>
                                    <w:right w:val="none" w:sz="0" w:space="0" w:color="auto"/>
                                  </w:divBdr>
                                  <w:divsChild>
                                    <w:div w:id="1361665687">
                                      <w:marLeft w:val="0"/>
                                      <w:marRight w:val="0"/>
                                      <w:marTop w:val="0"/>
                                      <w:marBottom w:val="0"/>
                                      <w:divBdr>
                                        <w:top w:val="none" w:sz="0" w:space="0" w:color="auto"/>
                                        <w:left w:val="none" w:sz="0" w:space="0" w:color="auto"/>
                                        <w:bottom w:val="none" w:sz="0" w:space="0" w:color="auto"/>
                                        <w:right w:val="none" w:sz="0" w:space="0" w:color="auto"/>
                                      </w:divBdr>
                                      <w:divsChild>
                                        <w:div w:id="515072809">
                                          <w:marLeft w:val="240"/>
                                          <w:marRight w:val="0"/>
                                          <w:marTop w:val="0"/>
                                          <w:marBottom w:val="0"/>
                                          <w:divBdr>
                                            <w:top w:val="none" w:sz="0" w:space="0" w:color="auto"/>
                                            <w:left w:val="none" w:sz="0" w:space="0" w:color="auto"/>
                                            <w:bottom w:val="none" w:sz="0" w:space="0" w:color="auto"/>
                                            <w:right w:val="none" w:sz="0" w:space="0" w:color="auto"/>
                                          </w:divBdr>
                                          <w:divsChild>
                                            <w:div w:id="2042823824">
                                              <w:marLeft w:val="0"/>
                                              <w:marRight w:val="0"/>
                                              <w:marTop w:val="0"/>
                                              <w:marBottom w:val="0"/>
                                              <w:divBdr>
                                                <w:top w:val="none" w:sz="0" w:space="0" w:color="auto"/>
                                                <w:left w:val="none" w:sz="0" w:space="0" w:color="auto"/>
                                                <w:bottom w:val="none" w:sz="0" w:space="0" w:color="auto"/>
                                                <w:right w:val="none" w:sz="0" w:space="0" w:color="auto"/>
                                              </w:divBdr>
                                            </w:div>
                                          </w:divsChild>
                                        </w:div>
                                        <w:div w:id="909389997">
                                          <w:marLeft w:val="0"/>
                                          <w:marRight w:val="0"/>
                                          <w:marTop w:val="0"/>
                                          <w:marBottom w:val="0"/>
                                          <w:divBdr>
                                            <w:top w:val="none" w:sz="0" w:space="0" w:color="auto"/>
                                            <w:left w:val="none" w:sz="0" w:space="0" w:color="auto"/>
                                            <w:bottom w:val="none" w:sz="0" w:space="0" w:color="auto"/>
                                            <w:right w:val="none" w:sz="0" w:space="0" w:color="auto"/>
                                          </w:divBdr>
                                        </w:div>
                                        <w:div w:id="141905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327281">
                              <w:marLeft w:val="0"/>
                              <w:marRight w:val="0"/>
                              <w:marTop w:val="0"/>
                              <w:marBottom w:val="0"/>
                              <w:divBdr>
                                <w:top w:val="none" w:sz="0" w:space="0" w:color="auto"/>
                                <w:left w:val="none" w:sz="0" w:space="0" w:color="auto"/>
                                <w:bottom w:val="none" w:sz="0" w:space="0" w:color="auto"/>
                                <w:right w:val="none" w:sz="0" w:space="0" w:color="auto"/>
                              </w:divBdr>
                              <w:divsChild>
                                <w:div w:id="633340115">
                                  <w:marLeft w:val="240"/>
                                  <w:marRight w:val="0"/>
                                  <w:marTop w:val="0"/>
                                  <w:marBottom w:val="0"/>
                                  <w:divBdr>
                                    <w:top w:val="none" w:sz="0" w:space="0" w:color="auto"/>
                                    <w:left w:val="none" w:sz="0" w:space="0" w:color="auto"/>
                                    <w:bottom w:val="none" w:sz="0" w:space="0" w:color="auto"/>
                                    <w:right w:val="none" w:sz="0" w:space="0" w:color="auto"/>
                                  </w:divBdr>
                                  <w:divsChild>
                                    <w:div w:id="1834956037">
                                      <w:marLeft w:val="0"/>
                                      <w:marRight w:val="0"/>
                                      <w:marTop w:val="0"/>
                                      <w:marBottom w:val="0"/>
                                      <w:divBdr>
                                        <w:top w:val="none" w:sz="0" w:space="0" w:color="auto"/>
                                        <w:left w:val="none" w:sz="0" w:space="0" w:color="auto"/>
                                        <w:bottom w:val="none" w:sz="0" w:space="0" w:color="auto"/>
                                        <w:right w:val="none" w:sz="0" w:space="0" w:color="auto"/>
                                      </w:divBdr>
                                      <w:divsChild>
                                        <w:div w:id="319315510">
                                          <w:marLeft w:val="0"/>
                                          <w:marRight w:val="0"/>
                                          <w:marTop w:val="0"/>
                                          <w:marBottom w:val="0"/>
                                          <w:divBdr>
                                            <w:top w:val="none" w:sz="0" w:space="0" w:color="auto"/>
                                            <w:left w:val="none" w:sz="0" w:space="0" w:color="auto"/>
                                            <w:bottom w:val="none" w:sz="0" w:space="0" w:color="auto"/>
                                            <w:right w:val="none" w:sz="0" w:space="0" w:color="auto"/>
                                          </w:divBdr>
                                        </w:div>
                                        <w:div w:id="420807210">
                                          <w:marLeft w:val="24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
                                          </w:divsChild>
                                        </w:div>
                                        <w:div w:id="148924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19239">
                                  <w:marLeft w:val="0"/>
                                  <w:marRight w:val="0"/>
                                  <w:marTop w:val="0"/>
                                  <w:marBottom w:val="0"/>
                                  <w:divBdr>
                                    <w:top w:val="none" w:sz="0" w:space="0" w:color="auto"/>
                                    <w:left w:val="none" w:sz="0" w:space="0" w:color="auto"/>
                                    <w:bottom w:val="none" w:sz="0" w:space="0" w:color="auto"/>
                                    <w:right w:val="none" w:sz="0" w:space="0" w:color="auto"/>
                                  </w:divBdr>
                                </w:div>
                                <w:div w:id="1452439262">
                                  <w:marLeft w:val="0"/>
                                  <w:marRight w:val="0"/>
                                  <w:marTop w:val="0"/>
                                  <w:marBottom w:val="0"/>
                                  <w:divBdr>
                                    <w:top w:val="none" w:sz="0" w:space="0" w:color="auto"/>
                                    <w:left w:val="none" w:sz="0" w:space="0" w:color="auto"/>
                                    <w:bottom w:val="none" w:sz="0" w:space="0" w:color="auto"/>
                                    <w:right w:val="none" w:sz="0" w:space="0" w:color="auto"/>
                                  </w:divBdr>
                                </w:div>
                              </w:divsChild>
                            </w:div>
                            <w:div w:id="1554733855">
                              <w:marLeft w:val="0"/>
                              <w:marRight w:val="0"/>
                              <w:marTop w:val="0"/>
                              <w:marBottom w:val="0"/>
                              <w:divBdr>
                                <w:top w:val="none" w:sz="0" w:space="0" w:color="auto"/>
                                <w:left w:val="none" w:sz="0" w:space="0" w:color="auto"/>
                                <w:bottom w:val="none" w:sz="0" w:space="0" w:color="auto"/>
                                <w:right w:val="none" w:sz="0" w:space="0" w:color="auto"/>
                              </w:divBdr>
                              <w:divsChild>
                                <w:div w:id="1361010587">
                                  <w:marLeft w:val="0"/>
                                  <w:marRight w:val="0"/>
                                  <w:marTop w:val="0"/>
                                  <w:marBottom w:val="0"/>
                                  <w:divBdr>
                                    <w:top w:val="none" w:sz="0" w:space="0" w:color="auto"/>
                                    <w:left w:val="none" w:sz="0" w:space="0" w:color="auto"/>
                                    <w:bottom w:val="none" w:sz="0" w:space="0" w:color="auto"/>
                                    <w:right w:val="none" w:sz="0" w:space="0" w:color="auto"/>
                                  </w:divBdr>
                                </w:div>
                                <w:div w:id="1796412333">
                                  <w:marLeft w:val="240"/>
                                  <w:marRight w:val="0"/>
                                  <w:marTop w:val="0"/>
                                  <w:marBottom w:val="0"/>
                                  <w:divBdr>
                                    <w:top w:val="none" w:sz="0" w:space="0" w:color="auto"/>
                                    <w:left w:val="none" w:sz="0" w:space="0" w:color="auto"/>
                                    <w:bottom w:val="none" w:sz="0" w:space="0" w:color="auto"/>
                                    <w:right w:val="none" w:sz="0" w:space="0" w:color="auto"/>
                                  </w:divBdr>
                                  <w:divsChild>
                                    <w:div w:id="682442062">
                                      <w:marLeft w:val="0"/>
                                      <w:marRight w:val="0"/>
                                      <w:marTop w:val="0"/>
                                      <w:marBottom w:val="0"/>
                                      <w:divBdr>
                                        <w:top w:val="none" w:sz="0" w:space="0" w:color="auto"/>
                                        <w:left w:val="none" w:sz="0" w:space="0" w:color="auto"/>
                                        <w:bottom w:val="none" w:sz="0" w:space="0" w:color="auto"/>
                                        <w:right w:val="none" w:sz="0" w:space="0" w:color="auto"/>
                                      </w:divBdr>
                                      <w:divsChild>
                                        <w:div w:id="72244579">
                                          <w:marLeft w:val="240"/>
                                          <w:marRight w:val="0"/>
                                          <w:marTop w:val="0"/>
                                          <w:marBottom w:val="0"/>
                                          <w:divBdr>
                                            <w:top w:val="none" w:sz="0" w:space="0" w:color="auto"/>
                                            <w:left w:val="none" w:sz="0" w:space="0" w:color="auto"/>
                                            <w:bottom w:val="none" w:sz="0" w:space="0" w:color="auto"/>
                                            <w:right w:val="none" w:sz="0" w:space="0" w:color="auto"/>
                                          </w:divBdr>
                                          <w:divsChild>
                                            <w:div w:id="1856380476">
                                              <w:marLeft w:val="0"/>
                                              <w:marRight w:val="0"/>
                                              <w:marTop w:val="0"/>
                                              <w:marBottom w:val="0"/>
                                              <w:divBdr>
                                                <w:top w:val="none" w:sz="0" w:space="0" w:color="auto"/>
                                                <w:left w:val="none" w:sz="0" w:space="0" w:color="auto"/>
                                                <w:bottom w:val="none" w:sz="0" w:space="0" w:color="auto"/>
                                                <w:right w:val="none" w:sz="0" w:space="0" w:color="auto"/>
                                              </w:divBdr>
                                            </w:div>
                                          </w:divsChild>
                                        </w:div>
                                        <w:div w:id="921718108">
                                          <w:marLeft w:val="0"/>
                                          <w:marRight w:val="0"/>
                                          <w:marTop w:val="0"/>
                                          <w:marBottom w:val="0"/>
                                          <w:divBdr>
                                            <w:top w:val="none" w:sz="0" w:space="0" w:color="auto"/>
                                            <w:left w:val="none" w:sz="0" w:space="0" w:color="auto"/>
                                            <w:bottom w:val="none" w:sz="0" w:space="0" w:color="auto"/>
                                            <w:right w:val="none" w:sz="0" w:space="0" w:color="auto"/>
                                          </w:divBdr>
                                        </w:div>
                                        <w:div w:id="132574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4125">
                                  <w:marLeft w:val="0"/>
                                  <w:marRight w:val="0"/>
                                  <w:marTop w:val="0"/>
                                  <w:marBottom w:val="0"/>
                                  <w:divBdr>
                                    <w:top w:val="none" w:sz="0" w:space="0" w:color="auto"/>
                                    <w:left w:val="none" w:sz="0" w:space="0" w:color="auto"/>
                                    <w:bottom w:val="none" w:sz="0" w:space="0" w:color="auto"/>
                                    <w:right w:val="none" w:sz="0" w:space="0" w:color="auto"/>
                                  </w:divBdr>
                                </w:div>
                              </w:divsChild>
                            </w:div>
                            <w:div w:id="1686326694">
                              <w:marLeft w:val="0"/>
                              <w:marRight w:val="0"/>
                              <w:marTop w:val="0"/>
                              <w:marBottom w:val="0"/>
                              <w:divBdr>
                                <w:top w:val="none" w:sz="0" w:space="0" w:color="auto"/>
                                <w:left w:val="none" w:sz="0" w:space="0" w:color="auto"/>
                                <w:bottom w:val="none" w:sz="0" w:space="0" w:color="auto"/>
                                <w:right w:val="none" w:sz="0" w:space="0" w:color="auto"/>
                              </w:divBdr>
                              <w:divsChild>
                                <w:div w:id="691033936">
                                  <w:marLeft w:val="0"/>
                                  <w:marRight w:val="0"/>
                                  <w:marTop w:val="0"/>
                                  <w:marBottom w:val="0"/>
                                  <w:divBdr>
                                    <w:top w:val="none" w:sz="0" w:space="0" w:color="auto"/>
                                    <w:left w:val="none" w:sz="0" w:space="0" w:color="auto"/>
                                    <w:bottom w:val="none" w:sz="0" w:space="0" w:color="auto"/>
                                    <w:right w:val="none" w:sz="0" w:space="0" w:color="auto"/>
                                  </w:divBdr>
                                </w:div>
                                <w:div w:id="829902743">
                                  <w:marLeft w:val="0"/>
                                  <w:marRight w:val="0"/>
                                  <w:marTop w:val="0"/>
                                  <w:marBottom w:val="0"/>
                                  <w:divBdr>
                                    <w:top w:val="none" w:sz="0" w:space="0" w:color="auto"/>
                                    <w:left w:val="none" w:sz="0" w:space="0" w:color="auto"/>
                                    <w:bottom w:val="none" w:sz="0" w:space="0" w:color="auto"/>
                                    <w:right w:val="none" w:sz="0" w:space="0" w:color="auto"/>
                                  </w:divBdr>
                                </w:div>
                                <w:div w:id="1431318793">
                                  <w:marLeft w:val="240"/>
                                  <w:marRight w:val="0"/>
                                  <w:marTop w:val="0"/>
                                  <w:marBottom w:val="0"/>
                                  <w:divBdr>
                                    <w:top w:val="none" w:sz="0" w:space="0" w:color="auto"/>
                                    <w:left w:val="none" w:sz="0" w:space="0" w:color="auto"/>
                                    <w:bottom w:val="none" w:sz="0" w:space="0" w:color="auto"/>
                                    <w:right w:val="none" w:sz="0" w:space="0" w:color="auto"/>
                                  </w:divBdr>
                                  <w:divsChild>
                                    <w:div w:id="1723825790">
                                      <w:marLeft w:val="0"/>
                                      <w:marRight w:val="0"/>
                                      <w:marTop w:val="0"/>
                                      <w:marBottom w:val="0"/>
                                      <w:divBdr>
                                        <w:top w:val="none" w:sz="0" w:space="0" w:color="auto"/>
                                        <w:left w:val="none" w:sz="0" w:space="0" w:color="auto"/>
                                        <w:bottom w:val="none" w:sz="0" w:space="0" w:color="auto"/>
                                        <w:right w:val="none" w:sz="0" w:space="0" w:color="auto"/>
                                      </w:divBdr>
                                      <w:divsChild>
                                        <w:div w:id="475683656">
                                          <w:marLeft w:val="240"/>
                                          <w:marRight w:val="0"/>
                                          <w:marTop w:val="0"/>
                                          <w:marBottom w:val="0"/>
                                          <w:divBdr>
                                            <w:top w:val="none" w:sz="0" w:space="0" w:color="auto"/>
                                            <w:left w:val="none" w:sz="0" w:space="0" w:color="auto"/>
                                            <w:bottom w:val="none" w:sz="0" w:space="0" w:color="auto"/>
                                            <w:right w:val="none" w:sz="0" w:space="0" w:color="auto"/>
                                          </w:divBdr>
                                          <w:divsChild>
                                            <w:div w:id="828516309">
                                              <w:marLeft w:val="0"/>
                                              <w:marRight w:val="0"/>
                                              <w:marTop w:val="0"/>
                                              <w:marBottom w:val="0"/>
                                              <w:divBdr>
                                                <w:top w:val="none" w:sz="0" w:space="0" w:color="auto"/>
                                                <w:left w:val="none" w:sz="0" w:space="0" w:color="auto"/>
                                                <w:bottom w:val="none" w:sz="0" w:space="0" w:color="auto"/>
                                                <w:right w:val="none" w:sz="0" w:space="0" w:color="auto"/>
                                              </w:divBdr>
                                            </w:div>
                                          </w:divsChild>
                                        </w:div>
                                        <w:div w:id="1231311605">
                                          <w:marLeft w:val="0"/>
                                          <w:marRight w:val="0"/>
                                          <w:marTop w:val="0"/>
                                          <w:marBottom w:val="0"/>
                                          <w:divBdr>
                                            <w:top w:val="none" w:sz="0" w:space="0" w:color="auto"/>
                                            <w:left w:val="none" w:sz="0" w:space="0" w:color="auto"/>
                                            <w:bottom w:val="none" w:sz="0" w:space="0" w:color="auto"/>
                                            <w:right w:val="none" w:sz="0" w:space="0" w:color="auto"/>
                                          </w:divBdr>
                                        </w:div>
                                        <w:div w:id="212634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065021">
                              <w:marLeft w:val="0"/>
                              <w:marRight w:val="0"/>
                              <w:marTop w:val="0"/>
                              <w:marBottom w:val="0"/>
                              <w:divBdr>
                                <w:top w:val="none" w:sz="0" w:space="0" w:color="auto"/>
                                <w:left w:val="none" w:sz="0" w:space="0" w:color="auto"/>
                                <w:bottom w:val="none" w:sz="0" w:space="0" w:color="auto"/>
                                <w:right w:val="none" w:sz="0" w:space="0" w:color="auto"/>
                              </w:divBdr>
                              <w:divsChild>
                                <w:div w:id="948397311">
                                  <w:marLeft w:val="240"/>
                                  <w:marRight w:val="0"/>
                                  <w:marTop w:val="0"/>
                                  <w:marBottom w:val="0"/>
                                  <w:divBdr>
                                    <w:top w:val="none" w:sz="0" w:space="0" w:color="auto"/>
                                    <w:left w:val="none" w:sz="0" w:space="0" w:color="auto"/>
                                    <w:bottom w:val="none" w:sz="0" w:space="0" w:color="auto"/>
                                    <w:right w:val="none" w:sz="0" w:space="0" w:color="auto"/>
                                  </w:divBdr>
                                  <w:divsChild>
                                    <w:div w:id="1829666786">
                                      <w:marLeft w:val="0"/>
                                      <w:marRight w:val="0"/>
                                      <w:marTop w:val="0"/>
                                      <w:marBottom w:val="0"/>
                                      <w:divBdr>
                                        <w:top w:val="none" w:sz="0" w:space="0" w:color="auto"/>
                                        <w:left w:val="none" w:sz="0" w:space="0" w:color="auto"/>
                                        <w:bottom w:val="none" w:sz="0" w:space="0" w:color="auto"/>
                                        <w:right w:val="none" w:sz="0" w:space="0" w:color="auto"/>
                                      </w:divBdr>
                                      <w:divsChild>
                                        <w:div w:id="323314760">
                                          <w:marLeft w:val="240"/>
                                          <w:marRight w:val="0"/>
                                          <w:marTop w:val="0"/>
                                          <w:marBottom w:val="0"/>
                                          <w:divBdr>
                                            <w:top w:val="none" w:sz="0" w:space="0" w:color="auto"/>
                                            <w:left w:val="none" w:sz="0" w:space="0" w:color="auto"/>
                                            <w:bottom w:val="none" w:sz="0" w:space="0" w:color="auto"/>
                                            <w:right w:val="none" w:sz="0" w:space="0" w:color="auto"/>
                                          </w:divBdr>
                                          <w:divsChild>
                                            <w:div w:id="77560451">
                                              <w:marLeft w:val="0"/>
                                              <w:marRight w:val="0"/>
                                              <w:marTop w:val="0"/>
                                              <w:marBottom w:val="0"/>
                                              <w:divBdr>
                                                <w:top w:val="none" w:sz="0" w:space="0" w:color="auto"/>
                                                <w:left w:val="none" w:sz="0" w:space="0" w:color="auto"/>
                                                <w:bottom w:val="none" w:sz="0" w:space="0" w:color="auto"/>
                                                <w:right w:val="none" w:sz="0" w:space="0" w:color="auto"/>
                                              </w:divBdr>
                                            </w:div>
                                          </w:divsChild>
                                        </w:div>
                                        <w:div w:id="915821470">
                                          <w:marLeft w:val="0"/>
                                          <w:marRight w:val="0"/>
                                          <w:marTop w:val="0"/>
                                          <w:marBottom w:val="0"/>
                                          <w:divBdr>
                                            <w:top w:val="none" w:sz="0" w:space="0" w:color="auto"/>
                                            <w:left w:val="none" w:sz="0" w:space="0" w:color="auto"/>
                                            <w:bottom w:val="none" w:sz="0" w:space="0" w:color="auto"/>
                                            <w:right w:val="none" w:sz="0" w:space="0" w:color="auto"/>
                                          </w:divBdr>
                                        </w:div>
                                        <w:div w:id="127790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25890">
                                  <w:marLeft w:val="0"/>
                                  <w:marRight w:val="0"/>
                                  <w:marTop w:val="0"/>
                                  <w:marBottom w:val="0"/>
                                  <w:divBdr>
                                    <w:top w:val="none" w:sz="0" w:space="0" w:color="auto"/>
                                    <w:left w:val="none" w:sz="0" w:space="0" w:color="auto"/>
                                    <w:bottom w:val="none" w:sz="0" w:space="0" w:color="auto"/>
                                    <w:right w:val="none" w:sz="0" w:space="0" w:color="auto"/>
                                  </w:divBdr>
                                </w:div>
                                <w:div w:id="1341469518">
                                  <w:marLeft w:val="0"/>
                                  <w:marRight w:val="0"/>
                                  <w:marTop w:val="0"/>
                                  <w:marBottom w:val="0"/>
                                  <w:divBdr>
                                    <w:top w:val="none" w:sz="0" w:space="0" w:color="auto"/>
                                    <w:left w:val="none" w:sz="0" w:space="0" w:color="auto"/>
                                    <w:bottom w:val="none" w:sz="0" w:space="0" w:color="auto"/>
                                    <w:right w:val="none" w:sz="0" w:space="0" w:color="auto"/>
                                  </w:divBdr>
                                </w:div>
                              </w:divsChild>
                            </w:div>
                            <w:div w:id="1882279624">
                              <w:marLeft w:val="0"/>
                              <w:marRight w:val="0"/>
                              <w:marTop w:val="0"/>
                              <w:marBottom w:val="0"/>
                              <w:divBdr>
                                <w:top w:val="none" w:sz="0" w:space="0" w:color="auto"/>
                                <w:left w:val="none" w:sz="0" w:space="0" w:color="auto"/>
                                <w:bottom w:val="none" w:sz="0" w:space="0" w:color="auto"/>
                                <w:right w:val="none" w:sz="0" w:space="0" w:color="auto"/>
                              </w:divBdr>
                              <w:divsChild>
                                <w:div w:id="582489736">
                                  <w:marLeft w:val="0"/>
                                  <w:marRight w:val="0"/>
                                  <w:marTop w:val="0"/>
                                  <w:marBottom w:val="0"/>
                                  <w:divBdr>
                                    <w:top w:val="none" w:sz="0" w:space="0" w:color="auto"/>
                                    <w:left w:val="none" w:sz="0" w:space="0" w:color="auto"/>
                                    <w:bottom w:val="none" w:sz="0" w:space="0" w:color="auto"/>
                                    <w:right w:val="none" w:sz="0" w:space="0" w:color="auto"/>
                                  </w:divBdr>
                                </w:div>
                                <w:div w:id="1528955410">
                                  <w:marLeft w:val="0"/>
                                  <w:marRight w:val="0"/>
                                  <w:marTop w:val="0"/>
                                  <w:marBottom w:val="0"/>
                                  <w:divBdr>
                                    <w:top w:val="none" w:sz="0" w:space="0" w:color="auto"/>
                                    <w:left w:val="none" w:sz="0" w:space="0" w:color="auto"/>
                                    <w:bottom w:val="none" w:sz="0" w:space="0" w:color="auto"/>
                                    <w:right w:val="none" w:sz="0" w:space="0" w:color="auto"/>
                                  </w:divBdr>
                                </w:div>
                                <w:div w:id="1568105113">
                                  <w:marLeft w:val="240"/>
                                  <w:marRight w:val="0"/>
                                  <w:marTop w:val="0"/>
                                  <w:marBottom w:val="0"/>
                                  <w:divBdr>
                                    <w:top w:val="none" w:sz="0" w:space="0" w:color="auto"/>
                                    <w:left w:val="none" w:sz="0" w:space="0" w:color="auto"/>
                                    <w:bottom w:val="none" w:sz="0" w:space="0" w:color="auto"/>
                                    <w:right w:val="none" w:sz="0" w:space="0" w:color="auto"/>
                                  </w:divBdr>
                                  <w:divsChild>
                                    <w:div w:id="1885411202">
                                      <w:marLeft w:val="0"/>
                                      <w:marRight w:val="0"/>
                                      <w:marTop w:val="0"/>
                                      <w:marBottom w:val="0"/>
                                      <w:divBdr>
                                        <w:top w:val="none" w:sz="0" w:space="0" w:color="auto"/>
                                        <w:left w:val="none" w:sz="0" w:space="0" w:color="auto"/>
                                        <w:bottom w:val="none" w:sz="0" w:space="0" w:color="auto"/>
                                        <w:right w:val="none" w:sz="0" w:space="0" w:color="auto"/>
                                      </w:divBdr>
                                      <w:divsChild>
                                        <w:div w:id="997926380">
                                          <w:marLeft w:val="0"/>
                                          <w:marRight w:val="0"/>
                                          <w:marTop w:val="0"/>
                                          <w:marBottom w:val="0"/>
                                          <w:divBdr>
                                            <w:top w:val="none" w:sz="0" w:space="0" w:color="auto"/>
                                            <w:left w:val="none" w:sz="0" w:space="0" w:color="auto"/>
                                            <w:bottom w:val="none" w:sz="0" w:space="0" w:color="auto"/>
                                            <w:right w:val="none" w:sz="0" w:space="0" w:color="auto"/>
                                          </w:divBdr>
                                        </w:div>
                                        <w:div w:id="1166629412">
                                          <w:marLeft w:val="240"/>
                                          <w:marRight w:val="0"/>
                                          <w:marTop w:val="0"/>
                                          <w:marBottom w:val="0"/>
                                          <w:divBdr>
                                            <w:top w:val="none" w:sz="0" w:space="0" w:color="auto"/>
                                            <w:left w:val="none" w:sz="0" w:space="0" w:color="auto"/>
                                            <w:bottom w:val="none" w:sz="0" w:space="0" w:color="auto"/>
                                            <w:right w:val="none" w:sz="0" w:space="0" w:color="auto"/>
                                          </w:divBdr>
                                          <w:divsChild>
                                            <w:div w:id="1126006054">
                                              <w:marLeft w:val="0"/>
                                              <w:marRight w:val="0"/>
                                              <w:marTop w:val="0"/>
                                              <w:marBottom w:val="0"/>
                                              <w:divBdr>
                                                <w:top w:val="none" w:sz="0" w:space="0" w:color="auto"/>
                                                <w:left w:val="none" w:sz="0" w:space="0" w:color="auto"/>
                                                <w:bottom w:val="none" w:sz="0" w:space="0" w:color="auto"/>
                                                <w:right w:val="none" w:sz="0" w:space="0" w:color="auto"/>
                                              </w:divBdr>
                                            </w:div>
                                          </w:divsChild>
                                        </w:div>
                                        <w:div w:id="212469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27782">
                              <w:marLeft w:val="0"/>
                              <w:marRight w:val="0"/>
                              <w:marTop w:val="0"/>
                              <w:marBottom w:val="0"/>
                              <w:divBdr>
                                <w:top w:val="none" w:sz="0" w:space="0" w:color="auto"/>
                                <w:left w:val="none" w:sz="0" w:space="0" w:color="auto"/>
                                <w:bottom w:val="none" w:sz="0" w:space="0" w:color="auto"/>
                                <w:right w:val="none" w:sz="0" w:space="0" w:color="auto"/>
                              </w:divBdr>
                              <w:divsChild>
                                <w:div w:id="1070539828">
                                  <w:marLeft w:val="240"/>
                                  <w:marRight w:val="0"/>
                                  <w:marTop w:val="0"/>
                                  <w:marBottom w:val="0"/>
                                  <w:divBdr>
                                    <w:top w:val="none" w:sz="0" w:space="0" w:color="auto"/>
                                    <w:left w:val="none" w:sz="0" w:space="0" w:color="auto"/>
                                    <w:bottom w:val="none" w:sz="0" w:space="0" w:color="auto"/>
                                    <w:right w:val="none" w:sz="0" w:space="0" w:color="auto"/>
                                  </w:divBdr>
                                  <w:divsChild>
                                    <w:div w:id="120880732">
                                      <w:marLeft w:val="0"/>
                                      <w:marRight w:val="0"/>
                                      <w:marTop w:val="0"/>
                                      <w:marBottom w:val="0"/>
                                      <w:divBdr>
                                        <w:top w:val="none" w:sz="0" w:space="0" w:color="auto"/>
                                        <w:left w:val="none" w:sz="0" w:space="0" w:color="auto"/>
                                        <w:bottom w:val="none" w:sz="0" w:space="0" w:color="auto"/>
                                        <w:right w:val="none" w:sz="0" w:space="0" w:color="auto"/>
                                      </w:divBdr>
                                      <w:divsChild>
                                        <w:div w:id="752969521">
                                          <w:marLeft w:val="240"/>
                                          <w:marRight w:val="0"/>
                                          <w:marTop w:val="0"/>
                                          <w:marBottom w:val="0"/>
                                          <w:divBdr>
                                            <w:top w:val="none" w:sz="0" w:space="0" w:color="auto"/>
                                            <w:left w:val="none" w:sz="0" w:space="0" w:color="auto"/>
                                            <w:bottom w:val="none" w:sz="0" w:space="0" w:color="auto"/>
                                            <w:right w:val="none" w:sz="0" w:space="0" w:color="auto"/>
                                          </w:divBdr>
                                          <w:divsChild>
                                            <w:div w:id="1108502226">
                                              <w:marLeft w:val="0"/>
                                              <w:marRight w:val="0"/>
                                              <w:marTop w:val="0"/>
                                              <w:marBottom w:val="0"/>
                                              <w:divBdr>
                                                <w:top w:val="none" w:sz="0" w:space="0" w:color="auto"/>
                                                <w:left w:val="none" w:sz="0" w:space="0" w:color="auto"/>
                                                <w:bottom w:val="none" w:sz="0" w:space="0" w:color="auto"/>
                                                <w:right w:val="none" w:sz="0" w:space="0" w:color="auto"/>
                                              </w:divBdr>
                                            </w:div>
                                          </w:divsChild>
                                        </w:div>
                                        <w:div w:id="1367020570">
                                          <w:marLeft w:val="0"/>
                                          <w:marRight w:val="0"/>
                                          <w:marTop w:val="0"/>
                                          <w:marBottom w:val="0"/>
                                          <w:divBdr>
                                            <w:top w:val="none" w:sz="0" w:space="0" w:color="auto"/>
                                            <w:left w:val="none" w:sz="0" w:space="0" w:color="auto"/>
                                            <w:bottom w:val="none" w:sz="0" w:space="0" w:color="auto"/>
                                            <w:right w:val="none" w:sz="0" w:space="0" w:color="auto"/>
                                          </w:divBdr>
                                        </w:div>
                                        <w:div w:id="152616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97233">
                                  <w:marLeft w:val="0"/>
                                  <w:marRight w:val="0"/>
                                  <w:marTop w:val="0"/>
                                  <w:marBottom w:val="0"/>
                                  <w:divBdr>
                                    <w:top w:val="none" w:sz="0" w:space="0" w:color="auto"/>
                                    <w:left w:val="none" w:sz="0" w:space="0" w:color="auto"/>
                                    <w:bottom w:val="none" w:sz="0" w:space="0" w:color="auto"/>
                                    <w:right w:val="none" w:sz="0" w:space="0" w:color="auto"/>
                                  </w:divBdr>
                                </w:div>
                                <w:div w:id="1806966231">
                                  <w:marLeft w:val="0"/>
                                  <w:marRight w:val="0"/>
                                  <w:marTop w:val="0"/>
                                  <w:marBottom w:val="0"/>
                                  <w:divBdr>
                                    <w:top w:val="none" w:sz="0" w:space="0" w:color="auto"/>
                                    <w:left w:val="none" w:sz="0" w:space="0" w:color="auto"/>
                                    <w:bottom w:val="none" w:sz="0" w:space="0" w:color="auto"/>
                                    <w:right w:val="none" w:sz="0" w:space="0" w:color="auto"/>
                                  </w:divBdr>
                                </w:div>
                              </w:divsChild>
                            </w:div>
                            <w:div w:id="1954824752">
                              <w:marLeft w:val="0"/>
                              <w:marRight w:val="0"/>
                              <w:marTop w:val="0"/>
                              <w:marBottom w:val="0"/>
                              <w:divBdr>
                                <w:top w:val="none" w:sz="0" w:space="0" w:color="auto"/>
                                <w:left w:val="none" w:sz="0" w:space="0" w:color="auto"/>
                                <w:bottom w:val="none" w:sz="0" w:space="0" w:color="auto"/>
                                <w:right w:val="none" w:sz="0" w:space="0" w:color="auto"/>
                              </w:divBdr>
                              <w:divsChild>
                                <w:div w:id="776873302">
                                  <w:marLeft w:val="0"/>
                                  <w:marRight w:val="0"/>
                                  <w:marTop w:val="0"/>
                                  <w:marBottom w:val="0"/>
                                  <w:divBdr>
                                    <w:top w:val="none" w:sz="0" w:space="0" w:color="auto"/>
                                    <w:left w:val="none" w:sz="0" w:space="0" w:color="auto"/>
                                    <w:bottom w:val="none" w:sz="0" w:space="0" w:color="auto"/>
                                    <w:right w:val="none" w:sz="0" w:space="0" w:color="auto"/>
                                  </w:divBdr>
                                </w:div>
                                <w:div w:id="977106189">
                                  <w:marLeft w:val="240"/>
                                  <w:marRight w:val="0"/>
                                  <w:marTop w:val="0"/>
                                  <w:marBottom w:val="0"/>
                                  <w:divBdr>
                                    <w:top w:val="none" w:sz="0" w:space="0" w:color="auto"/>
                                    <w:left w:val="none" w:sz="0" w:space="0" w:color="auto"/>
                                    <w:bottom w:val="none" w:sz="0" w:space="0" w:color="auto"/>
                                    <w:right w:val="none" w:sz="0" w:space="0" w:color="auto"/>
                                  </w:divBdr>
                                  <w:divsChild>
                                    <w:div w:id="1728215407">
                                      <w:marLeft w:val="0"/>
                                      <w:marRight w:val="0"/>
                                      <w:marTop w:val="0"/>
                                      <w:marBottom w:val="0"/>
                                      <w:divBdr>
                                        <w:top w:val="none" w:sz="0" w:space="0" w:color="auto"/>
                                        <w:left w:val="none" w:sz="0" w:space="0" w:color="auto"/>
                                        <w:bottom w:val="none" w:sz="0" w:space="0" w:color="auto"/>
                                        <w:right w:val="none" w:sz="0" w:space="0" w:color="auto"/>
                                      </w:divBdr>
                                      <w:divsChild>
                                        <w:div w:id="1145856620">
                                          <w:marLeft w:val="240"/>
                                          <w:marRight w:val="0"/>
                                          <w:marTop w:val="0"/>
                                          <w:marBottom w:val="0"/>
                                          <w:divBdr>
                                            <w:top w:val="none" w:sz="0" w:space="0" w:color="auto"/>
                                            <w:left w:val="none" w:sz="0" w:space="0" w:color="auto"/>
                                            <w:bottom w:val="none" w:sz="0" w:space="0" w:color="auto"/>
                                            <w:right w:val="none" w:sz="0" w:space="0" w:color="auto"/>
                                          </w:divBdr>
                                          <w:divsChild>
                                            <w:div w:id="648939689">
                                              <w:marLeft w:val="0"/>
                                              <w:marRight w:val="0"/>
                                              <w:marTop w:val="0"/>
                                              <w:marBottom w:val="0"/>
                                              <w:divBdr>
                                                <w:top w:val="none" w:sz="0" w:space="0" w:color="auto"/>
                                                <w:left w:val="none" w:sz="0" w:space="0" w:color="auto"/>
                                                <w:bottom w:val="none" w:sz="0" w:space="0" w:color="auto"/>
                                                <w:right w:val="none" w:sz="0" w:space="0" w:color="auto"/>
                                              </w:divBdr>
                                            </w:div>
                                          </w:divsChild>
                                        </w:div>
                                        <w:div w:id="1174686966">
                                          <w:marLeft w:val="0"/>
                                          <w:marRight w:val="0"/>
                                          <w:marTop w:val="0"/>
                                          <w:marBottom w:val="0"/>
                                          <w:divBdr>
                                            <w:top w:val="none" w:sz="0" w:space="0" w:color="auto"/>
                                            <w:left w:val="none" w:sz="0" w:space="0" w:color="auto"/>
                                            <w:bottom w:val="none" w:sz="0" w:space="0" w:color="auto"/>
                                            <w:right w:val="none" w:sz="0" w:space="0" w:color="auto"/>
                                          </w:divBdr>
                                        </w:div>
                                        <w:div w:id="212534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0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895329">
                  <w:marLeft w:val="0"/>
                  <w:marRight w:val="0"/>
                  <w:marTop w:val="0"/>
                  <w:marBottom w:val="0"/>
                  <w:divBdr>
                    <w:top w:val="none" w:sz="0" w:space="0" w:color="auto"/>
                    <w:left w:val="none" w:sz="0" w:space="0" w:color="auto"/>
                    <w:bottom w:val="none" w:sz="0" w:space="0" w:color="auto"/>
                    <w:right w:val="none" w:sz="0" w:space="0" w:color="auto"/>
                  </w:divBdr>
                </w:div>
                <w:div w:id="1007975633">
                  <w:marLeft w:val="0"/>
                  <w:marRight w:val="0"/>
                  <w:marTop w:val="0"/>
                  <w:marBottom w:val="0"/>
                  <w:divBdr>
                    <w:top w:val="none" w:sz="0" w:space="0" w:color="auto"/>
                    <w:left w:val="none" w:sz="0" w:space="0" w:color="auto"/>
                    <w:bottom w:val="none" w:sz="0" w:space="0" w:color="auto"/>
                    <w:right w:val="none" w:sz="0" w:space="0" w:color="auto"/>
                  </w:divBdr>
                </w:div>
              </w:divsChild>
            </w:div>
            <w:div w:id="1131440873">
              <w:marLeft w:val="0"/>
              <w:marRight w:val="0"/>
              <w:marTop w:val="0"/>
              <w:marBottom w:val="0"/>
              <w:divBdr>
                <w:top w:val="none" w:sz="0" w:space="0" w:color="auto"/>
                <w:left w:val="none" w:sz="0" w:space="0" w:color="auto"/>
                <w:bottom w:val="none" w:sz="0" w:space="0" w:color="auto"/>
                <w:right w:val="none" w:sz="0" w:space="0" w:color="auto"/>
              </w:divBdr>
              <w:divsChild>
                <w:div w:id="1518999746">
                  <w:marLeft w:val="240"/>
                  <w:marRight w:val="0"/>
                  <w:marTop w:val="0"/>
                  <w:marBottom w:val="0"/>
                  <w:divBdr>
                    <w:top w:val="none" w:sz="0" w:space="0" w:color="auto"/>
                    <w:left w:val="none" w:sz="0" w:space="0" w:color="auto"/>
                    <w:bottom w:val="none" w:sz="0" w:space="0" w:color="auto"/>
                    <w:right w:val="none" w:sz="0" w:space="0" w:color="auto"/>
                  </w:divBdr>
                  <w:divsChild>
                    <w:div w:id="1972469097">
                      <w:marLeft w:val="0"/>
                      <w:marRight w:val="0"/>
                      <w:marTop w:val="0"/>
                      <w:marBottom w:val="0"/>
                      <w:divBdr>
                        <w:top w:val="none" w:sz="0" w:space="0" w:color="auto"/>
                        <w:left w:val="none" w:sz="0" w:space="0" w:color="auto"/>
                        <w:bottom w:val="none" w:sz="0" w:space="0" w:color="auto"/>
                        <w:right w:val="none" w:sz="0" w:space="0" w:color="auto"/>
                      </w:divBdr>
                      <w:divsChild>
                        <w:div w:id="1058356141">
                          <w:marLeft w:val="0"/>
                          <w:marRight w:val="0"/>
                          <w:marTop w:val="0"/>
                          <w:marBottom w:val="0"/>
                          <w:divBdr>
                            <w:top w:val="none" w:sz="0" w:space="0" w:color="auto"/>
                            <w:left w:val="none" w:sz="0" w:space="0" w:color="auto"/>
                            <w:bottom w:val="none" w:sz="0" w:space="0" w:color="auto"/>
                            <w:right w:val="none" w:sz="0" w:space="0" w:color="auto"/>
                          </w:divBdr>
                        </w:div>
                        <w:div w:id="1612319543">
                          <w:marLeft w:val="240"/>
                          <w:marRight w:val="0"/>
                          <w:marTop w:val="0"/>
                          <w:marBottom w:val="0"/>
                          <w:divBdr>
                            <w:top w:val="none" w:sz="0" w:space="0" w:color="auto"/>
                            <w:left w:val="none" w:sz="0" w:space="0" w:color="auto"/>
                            <w:bottom w:val="none" w:sz="0" w:space="0" w:color="auto"/>
                            <w:right w:val="none" w:sz="0" w:space="0" w:color="auto"/>
                          </w:divBdr>
                          <w:divsChild>
                            <w:div w:id="1488403372">
                              <w:marLeft w:val="0"/>
                              <w:marRight w:val="0"/>
                              <w:marTop w:val="0"/>
                              <w:marBottom w:val="0"/>
                              <w:divBdr>
                                <w:top w:val="none" w:sz="0" w:space="0" w:color="auto"/>
                                <w:left w:val="none" w:sz="0" w:space="0" w:color="auto"/>
                                <w:bottom w:val="none" w:sz="0" w:space="0" w:color="auto"/>
                                <w:right w:val="none" w:sz="0" w:space="0" w:color="auto"/>
                              </w:divBdr>
                            </w:div>
                          </w:divsChild>
                        </w:div>
                        <w:div w:id="205581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1219">
                  <w:marLeft w:val="0"/>
                  <w:marRight w:val="0"/>
                  <w:marTop w:val="0"/>
                  <w:marBottom w:val="0"/>
                  <w:divBdr>
                    <w:top w:val="none" w:sz="0" w:space="0" w:color="auto"/>
                    <w:left w:val="none" w:sz="0" w:space="0" w:color="auto"/>
                    <w:bottom w:val="none" w:sz="0" w:space="0" w:color="auto"/>
                    <w:right w:val="none" w:sz="0" w:space="0" w:color="auto"/>
                  </w:divBdr>
                </w:div>
                <w:div w:id="1812823034">
                  <w:marLeft w:val="0"/>
                  <w:marRight w:val="0"/>
                  <w:marTop w:val="0"/>
                  <w:marBottom w:val="0"/>
                  <w:divBdr>
                    <w:top w:val="none" w:sz="0" w:space="0" w:color="auto"/>
                    <w:left w:val="none" w:sz="0" w:space="0" w:color="auto"/>
                    <w:bottom w:val="none" w:sz="0" w:space="0" w:color="auto"/>
                    <w:right w:val="none" w:sz="0" w:space="0" w:color="auto"/>
                  </w:divBdr>
                </w:div>
              </w:divsChild>
            </w:div>
            <w:div w:id="1212572320">
              <w:marLeft w:val="0"/>
              <w:marRight w:val="0"/>
              <w:marTop w:val="0"/>
              <w:marBottom w:val="0"/>
              <w:divBdr>
                <w:top w:val="none" w:sz="0" w:space="0" w:color="auto"/>
                <w:left w:val="none" w:sz="0" w:space="0" w:color="auto"/>
                <w:bottom w:val="none" w:sz="0" w:space="0" w:color="auto"/>
                <w:right w:val="none" w:sz="0" w:space="0" w:color="auto"/>
              </w:divBdr>
              <w:divsChild>
                <w:div w:id="159542848">
                  <w:marLeft w:val="0"/>
                  <w:marRight w:val="0"/>
                  <w:marTop w:val="0"/>
                  <w:marBottom w:val="0"/>
                  <w:divBdr>
                    <w:top w:val="none" w:sz="0" w:space="0" w:color="auto"/>
                    <w:left w:val="none" w:sz="0" w:space="0" w:color="auto"/>
                    <w:bottom w:val="none" w:sz="0" w:space="0" w:color="auto"/>
                    <w:right w:val="none" w:sz="0" w:space="0" w:color="auto"/>
                  </w:divBdr>
                </w:div>
                <w:div w:id="1707371226">
                  <w:marLeft w:val="0"/>
                  <w:marRight w:val="0"/>
                  <w:marTop w:val="0"/>
                  <w:marBottom w:val="0"/>
                  <w:divBdr>
                    <w:top w:val="none" w:sz="0" w:space="0" w:color="auto"/>
                    <w:left w:val="none" w:sz="0" w:space="0" w:color="auto"/>
                    <w:bottom w:val="none" w:sz="0" w:space="0" w:color="auto"/>
                    <w:right w:val="none" w:sz="0" w:space="0" w:color="auto"/>
                  </w:divBdr>
                </w:div>
                <w:div w:id="1715153736">
                  <w:marLeft w:val="240"/>
                  <w:marRight w:val="0"/>
                  <w:marTop w:val="0"/>
                  <w:marBottom w:val="0"/>
                  <w:divBdr>
                    <w:top w:val="none" w:sz="0" w:space="0" w:color="auto"/>
                    <w:left w:val="none" w:sz="0" w:space="0" w:color="auto"/>
                    <w:bottom w:val="none" w:sz="0" w:space="0" w:color="auto"/>
                    <w:right w:val="none" w:sz="0" w:space="0" w:color="auto"/>
                  </w:divBdr>
                  <w:divsChild>
                    <w:div w:id="453334612">
                      <w:marLeft w:val="0"/>
                      <w:marRight w:val="0"/>
                      <w:marTop w:val="0"/>
                      <w:marBottom w:val="0"/>
                      <w:divBdr>
                        <w:top w:val="none" w:sz="0" w:space="0" w:color="auto"/>
                        <w:left w:val="none" w:sz="0" w:space="0" w:color="auto"/>
                        <w:bottom w:val="none" w:sz="0" w:space="0" w:color="auto"/>
                        <w:right w:val="none" w:sz="0" w:space="0" w:color="auto"/>
                      </w:divBdr>
                      <w:divsChild>
                        <w:div w:id="178004501">
                          <w:marLeft w:val="240"/>
                          <w:marRight w:val="0"/>
                          <w:marTop w:val="0"/>
                          <w:marBottom w:val="0"/>
                          <w:divBdr>
                            <w:top w:val="none" w:sz="0" w:space="0" w:color="auto"/>
                            <w:left w:val="none" w:sz="0" w:space="0" w:color="auto"/>
                            <w:bottom w:val="none" w:sz="0" w:space="0" w:color="auto"/>
                            <w:right w:val="none" w:sz="0" w:space="0" w:color="auto"/>
                          </w:divBdr>
                          <w:divsChild>
                            <w:div w:id="64376091">
                              <w:marLeft w:val="0"/>
                              <w:marRight w:val="0"/>
                              <w:marTop w:val="0"/>
                              <w:marBottom w:val="0"/>
                              <w:divBdr>
                                <w:top w:val="none" w:sz="0" w:space="0" w:color="auto"/>
                                <w:left w:val="none" w:sz="0" w:space="0" w:color="auto"/>
                                <w:bottom w:val="none" w:sz="0" w:space="0" w:color="auto"/>
                                <w:right w:val="none" w:sz="0" w:space="0" w:color="auto"/>
                              </w:divBdr>
                            </w:div>
                            <w:div w:id="340738956">
                              <w:marLeft w:val="0"/>
                              <w:marRight w:val="0"/>
                              <w:marTop w:val="0"/>
                              <w:marBottom w:val="0"/>
                              <w:divBdr>
                                <w:top w:val="none" w:sz="0" w:space="0" w:color="auto"/>
                                <w:left w:val="none" w:sz="0" w:space="0" w:color="auto"/>
                                <w:bottom w:val="none" w:sz="0" w:space="0" w:color="auto"/>
                                <w:right w:val="none" w:sz="0" w:space="0" w:color="auto"/>
                              </w:divBdr>
                            </w:div>
                            <w:div w:id="1062675224">
                              <w:marLeft w:val="0"/>
                              <w:marRight w:val="0"/>
                              <w:marTop w:val="0"/>
                              <w:marBottom w:val="0"/>
                              <w:divBdr>
                                <w:top w:val="none" w:sz="0" w:space="0" w:color="auto"/>
                                <w:left w:val="none" w:sz="0" w:space="0" w:color="auto"/>
                                <w:bottom w:val="none" w:sz="0" w:space="0" w:color="auto"/>
                                <w:right w:val="none" w:sz="0" w:space="0" w:color="auto"/>
                              </w:divBdr>
                            </w:div>
                            <w:div w:id="1632206390">
                              <w:marLeft w:val="0"/>
                              <w:marRight w:val="0"/>
                              <w:marTop w:val="0"/>
                              <w:marBottom w:val="0"/>
                              <w:divBdr>
                                <w:top w:val="none" w:sz="0" w:space="0" w:color="auto"/>
                                <w:left w:val="none" w:sz="0" w:space="0" w:color="auto"/>
                                <w:bottom w:val="none" w:sz="0" w:space="0" w:color="auto"/>
                                <w:right w:val="none" w:sz="0" w:space="0" w:color="auto"/>
                              </w:divBdr>
                            </w:div>
                            <w:div w:id="2075081856">
                              <w:marLeft w:val="0"/>
                              <w:marRight w:val="0"/>
                              <w:marTop w:val="0"/>
                              <w:marBottom w:val="0"/>
                              <w:divBdr>
                                <w:top w:val="none" w:sz="0" w:space="0" w:color="auto"/>
                                <w:left w:val="none" w:sz="0" w:space="0" w:color="auto"/>
                                <w:bottom w:val="none" w:sz="0" w:space="0" w:color="auto"/>
                                <w:right w:val="none" w:sz="0" w:space="0" w:color="auto"/>
                              </w:divBdr>
                            </w:div>
                          </w:divsChild>
                        </w:div>
                        <w:div w:id="402266351">
                          <w:marLeft w:val="0"/>
                          <w:marRight w:val="0"/>
                          <w:marTop w:val="0"/>
                          <w:marBottom w:val="0"/>
                          <w:divBdr>
                            <w:top w:val="none" w:sz="0" w:space="0" w:color="auto"/>
                            <w:left w:val="none" w:sz="0" w:space="0" w:color="auto"/>
                            <w:bottom w:val="none" w:sz="0" w:space="0" w:color="auto"/>
                            <w:right w:val="none" w:sz="0" w:space="0" w:color="auto"/>
                          </w:divBdr>
                        </w:div>
                        <w:div w:id="1733507755">
                          <w:marLeft w:val="0"/>
                          <w:marRight w:val="0"/>
                          <w:marTop w:val="0"/>
                          <w:marBottom w:val="0"/>
                          <w:divBdr>
                            <w:top w:val="none" w:sz="0" w:space="0" w:color="auto"/>
                            <w:left w:val="none" w:sz="0" w:space="0" w:color="auto"/>
                            <w:bottom w:val="none" w:sz="0" w:space="0" w:color="auto"/>
                            <w:right w:val="none" w:sz="0" w:space="0" w:color="auto"/>
                          </w:divBdr>
                        </w:div>
                      </w:divsChild>
                    </w:div>
                    <w:div w:id="1001659782">
                      <w:marLeft w:val="0"/>
                      <w:marRight w:val="0"/>
                      <w:marTop w:val="0"/>
                      <w:marBottom w:val="0"/>
                      <w:divBdr>
                        <w:top w:val="none" w:sz="0" w:space="0" w:color="auto"/>
                        <w:left w:val="none" w:sz="0" w:space="0" w:color="auto"/>
                        <w:bottom w:val="none" w:sz="0" w:space="0" w:color="auto"/>
                        <w:right w:val="none" w:sz="0" w:space="0" w:color="auto"/>
                      </w:divBdr>
                    </w:div>
                    <w:div w:id="1052188834">
                      <w:marLeft w:val="0"/>
                      <w:marRight w:val="0"/>
                      <w:marTop w:val="0"/>
                      <w:marBottom w:val="0"/>
                      <w:divBdr>
                        <w:top w:val="none" w:sz="0" w:space="0" w:color="auto"/>
                        <w:left w:val="none" w:sz="0" w:space="0" w:color="auto"/>
                        <w:bottom w:val="none" w:sz="0" w:space="0" w:color="auto"/>
                        <w:right w:val="none" w:sz="0" w:space="0" w:color="auto"/>
                      </w:divBdr>
                    </w:div>
                    <w:div w:id="183560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70784">
              <w:marLeft w:val="0"/>
              <w:marRight w:val="0"/>
              <w:marTop w:val="0"/>
              <w:marBottom w:val="0"/>
              <w:divBdr>
                <w:top w:val="none" w:sz="0" w:space="0" w:color="auto"/>
                <w:left w:val="none" w:sz="0" w:space="0" w:color="auto"/>
                <w:bottom w:val="none" w:sz="0" w:space="0" w:color="auto"/>
                <w:right w:val="none" w:sz="0" w:space="0" w:color="auto"/>
              </w:divBdr>
              <w:divsChild>
                <w:div w:id="289437767">
                  <w:marLeft w:val="240"/>
                  <w:marRight w:val="0"/>
                  <w:marTop w:val="0"/>
                  <w:marBottom w:val="0"/>
                  <w:divBdr>
                    <w:top w:val="none" w:sz="0" w:space="0" w:color="auto"/>
                    <w:left w:val="none" w:sz="0" w:space="0" w:color="auto"/>
                    <w:bottom w:val="none" w:sz="0" w:space="0" w:color="auto"/>
                    <w:right w:val="none" w:sz="0" w:space="0" w:color="auto"/>
                  </w:divBdr>
                  <w:divsChild>
                    <w:div w:id="1931498105">
                      <w:marLeft w:val="0"/>
                      <w:marRight w:val="0"/>
                      <w:marTop w:val="0"/>
                      <w:marBottom w:val="0"/>
                      <w:divBdr>
                        <w:top w:val="none" w:sz="0" w:space="0" w:color="auto"/>
                        <w:left w:val="none" w:sz="0" w:space="0" w:color="auto"/>
                        <w:bottom w:val="none" w:sz="0" w:space="0" w:color="auto"/>
                        <w:right w:val="none" w:sz="0" w:space="0" w:color="auto"/>
                      </w:divBdr>
                      <w:divsChild>
                        <w:div w:id="86968438">
                          <w:marLeft w:val="0"/>
                          <w:marRight w:val="0"/>
                          <w:marTop w:val="0"/>
                          <w:marBottom w:val="0"/>
                          <w:divBdr>
                            <w:top w:val="none" w:sz="0" w:space="0" w:color="auto"/>
                            <w:left w:val="none" w:sz="0" w:space="0" w:color="auto"/>
                            <w:bottom w:val="none" w:sz="0" w:space="0" w:color="auto"/>
                            <w:right w:val="none" w:sz="0" w:space="0" w:color="auto"/>
                          </w:divBdr>
                        </w:div>
                        <w:div w:id="1406953819">
                          <w:marLeft w:val="240"/>
                          <w:marRight w:val="0"/>
                          <w:marTop w:val="0"/>
                          <w:marBottom w:val="0"/>
                          <w:divBdr>
                            <w:top w:val="none" w:sz="0" w:space="0" w:color="auto"/>
                            <w:left w:val="none" w:sz="0" w:space="0" w:color="auto"/>
                            <w:bottom w:val="none" w:sz="0" w:space="0" w:color="auto"/>
                            <w:right w:val="none" w:sz="0" w:space="0" w:color="auto"/>
                          </w:divBdr>
                          <w:divsChild>
                            <w:div w:id="724838732">
                              <w:marLeft w:val="0"/>
                              <w:marRight w:val="0"/>
                              <w:marTop w:val="0"/>
                              <w:marBottom w:val="0"/>
                              <w:divBdr>
                                <w:top w:val="none" w:sz="0" w:space="0" w:color="auto"/>
                                <w:left w:val="none" w:sz="0" w:space="0" w:color="auto"/>
                                <w:bottom w:val="none" w:sz="0" w:space="0" w:color="auto"/>
                                <w:right w:val="none" w:sz="0" w:space="0" w:color="auto"/>
                              </w:divBdr>
                            </w:div>
                          </w:divsChild>
                        </w:div>
                        <w:div w:id="19890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04645">
                  <w:marLeft w:val="0"/>
                  <w:marRight w:val="0"/>
                  <w:marTop w:val="0"/>
                  <w:marBottom w:val="0"/>
                  <w:divBdr>
                    <w:top w:val="none" w:sz="0" w:space="0" w:color="auto"/>
                    <w:left w:val="none" w:sz="0" w:space="0" w:color="auto"/>
                    <w:bottom w:val="none" w:sz="0" w:space="0" w:color="auto"/>
                    <w:right w:val="none" w:sz="0" w:space="0" w:color="auto"/>
                  </w:divBdr>
                </w:div>
                <w:div w:id="1733306577">
                  <w:marLeft w:val="0"/>
                  <w:marRight w:val="0"/>
                  <w:marTop w:val="0"/>
                  <w:marBottom w:val="0"/>
                  <w:divBdr>
                    <w:top w:val="none" w:sz="0" w:space="0" w:color="auto"/>
                    <w:left w:val="none" w:sz="0" w:space="0" w:color="auto"/>
                    <w:bottom w:val="none" w:sz="0" w:space="0" w:color="auto"/>
                    <w:right w:val="none" w:sz="0" w:space="0" w:color="auto"/>
                  </w:divBdr>
                </w:div>
              </w:divsChild>
            </w:div>
            <w:div w:id="1558778318">
              <w:marLeft w:val="0"/>
              <w:marRight w:val="0"/>
              <w:marTop w:val="0"/>
              <w:marBottom w:val="0"/>
              <w:divBdr>
                <w:top w:val="none" w:sz="0" w:space="0" w:color="auto"/>
                <w:left w:val="none" w:sz="0" w:space="0" w:color="auto"/>
                <w:bottom w:val="none" w:sz="0" w:space="0" w:color="auto"/>
                <w:right w:val="none" w:sz="0" w:space="0" w:color="auto"/>
              </w:divBdr>
              <w:divsChild>
                <w:div w:id="7416293">
                  <w:marLeft w:val="0"/>
                  <w:marRight w:val="0"/>
                  <w:marTop w:val="0"/>
                  <w:marBottom w:val="0"/>
                  <w:divBdr>
                    <w:top w:val="none" w:sz="0" w:space="0" w:color="auto"/>
                    <w:left w:val="none" w:sz="0" w:space="0" w:color="auto"/>
                    <w:bottom w:val="none" w:sz="0" w:space="0" w:color="auto"/>
                    <w:right w:val="none" w:sz="0" w:space="0" w:color="auto"/>
                  </w:divBdr>
                </w:div>
                <w:div w:id="373385174">
                  <w:marLeft w:val="0"/>
                  <w:marRight w:val="0"/>
                  <w:marTop w:val="0"/>
                  <w:marBottom w:val="0"/>
                  <w:divBdr>
                    <w:top w:val="none" w:sz="0" w:space="0" w:color="auto"/>
                    <w:left w:val="none" w:sz="0" w:space="0" w:color="auto"/>
                    <w:bottom w:val="none" w:sz="0" w:space="0" w:color="auto"/>
                    <w:right w:val="none" w:sz="0" w:space="0" w:color="auto"/>
                  </w:divBdr>
                </w:div>
                <w:div w:id="1892223997">
                  <w:marLeft w:val="240"/>
                  <w:marRight w:val="0"/>
                  <w:marTop w:val="0"/>
                  <w:marBottom w:val="0"/>
                  <w:divBdr>
                    <w:top w:val="none" w:sz="0" w:space="0" w:color="auto"/>
                    <w:left w:val="none" w:sz="0" w:space="0" w:color="auto"/>
                    <w:bottom w:val="none" w:sz="0" w:space="0" w:color="auto"/>
                    <w:right w:val="none" w:sz="0" w:space="0" w:color="auto"/>
                  </w:divBdr>
                  <w:divsChild>
                    <w:div w:id="271205974">
                      <w:marLeft w:val="0"/>
                      <w:marRight w:val="0"/>
                      <w:marTop w:val="0"/>
                      <w:marBottom w:val="0"/>
                      <w:divBdr>
                        <w:top w:val="none" w:sz="0" w:space="0" w:color="auto"/>
                        <w:left w:val="none" w:sz="0" w:space="0" w:color="auto"/>
                        <w:bottom w:val="none" w:sz="0" w:space="0" w:color="auto"/>
                        <w:right w:val="none" w:sz="0" w:space="0" w:color="auto"/>
                      </w:divBdr>
                      <w:divsChild>
                        <w:div w:id="383605499">
                          <w:marLeft w:val="0"/>
                          <w:marRight w:val="0"/>
                          <w:marTop w:val="0"/>
                          <w:marBottom w:val="0"/>
                          <w:divBdr>
                            <w:top w:val="none" w:sz="0" w:space="0" w:color="auto"/>
                            <w:left w:val="none" w:sz="0" w:space="0" w:color="auto"/>
                            <w:bottom w:val="none" w:sz="0" w:space="0" w:color="auto"/>
                            <w:right w:val="none" w:sz="0" w:space="0" w:color="auto"/>
                          </w:divBdr>
                        </w:div>
                        <w:div w:id="590047577">
                          <w:marLeft w:val="0"/>
                          <w:marRight w:val="0"/>
                          <w:marTop w:val="0"/>
                          <w:marBottom w:val="0"/>
                          <w:divBdr>
                            <w:top w:val="none" w:sz="0" w:space="0" w:color="auto"/>
                            <w:left w:val="none" w:sz="0" w:space="0" w:color="auto"/>
                            <w:bottom w:val="none" w:sz="0" w:space="0" w:color="auto"/>
                            <w:right w:val="none" w:sz="0" w:space="0" w:color="auto"/>
                          </w:divBdr>
                        </w:div>
                        <w:div w:id="1476753184">
                          <w:marLeft w:val="240"/>
                          <w:marRight w:val="0"/>
                          <w:marTop w:val="0"/>
                          <w:marBottom w:val="0"/>
                          <w:divBdr>
                            <w:top w:val="none" w:sz="0" w:space="0" w:color="auto"/>
                            <w:left w:val="none" w:sz="0" w:space="0" w:color="auto"/>
                            <w:bottom w:val="none" w:sz="0" w:space="0" w:color="auto"/>
                            <w:right w:val="none" w:sz="0" w:space="0" w:color="auto"/>
                          </w:divBdr>
                          <w:divsChild>
                            <w:div w:id="205794950">
                              <w:marLeft w:val="0"/>
                              <w:marRight w:val="0"/>
                              <w:marTop w:val="0"/>
                              <w:marBottom w:val="0"/>
                              <w:divBdr>
                                <w:top w:val="none" w:sz="0" w:space="0" w:color="auto"/>
                                <w:left w:val="none" w:sz="0" w:space="0" w:color="auto"/>
                                <w:bottom w:val="none" w:sz="0" w:space="0" w:color="auto"/>
                                <w:right w:val="none" w:sz="0" w:space="0" w:color="auto"/>
                              </w:divBdr>
                            </w:div>
                            <w:div w:id="278025789">
                              <w:marLeft w:val="0"/>
                              <w:marRight w:val="0"/>
                              <w:marTop w:val="0"/>
                              <w:marBottom w:val="0"/>
                              <w:divBdr>
                                <w:top w:val="none" w:sz="0" w:space="0" w:color="auto"/>
                                <w:left w:val="none" w:sz="0" w:space="0" w:color="auto"/>
                                <w:bottom w:val="none" w:sz="0" w:space="0" w:color="auto"/>
                                <w:right w:val="none" w:sz="0" w:space="0" w:color="auto"/>
                              </w:divBdr>
                            </w:div>
                            <w:div w:id="488330179">
                              <w:marLeft w:val="0"/>
                              <w:marRight w:val="0"/>
                              <w:marTop w:val="0"/>
                              <w:marBottom w:val="0"/>
                              <w:divBdr>
                                <w:top w:val="none" w:sz="0" w:space="0" w:color="auto"/>
                                <w:left w:val="none" w:sz="0" w:space="0" w:color="auto"/>
                                <w:bottom w:val="none" w:sz="0" w:space="0" w:color="auto"/>
                                <w:right w:val="none" w:sz="0" w:space="0" w:color="auto"/>
                              </w:divBdr>
                              <w:divsChild>
                                <w:div w:id="972904534">
                                  <w:marLeft w:val="240"/>
                                  <w:marRight w:val="0"/>
                                  <w:marTop w:val="0"/>
                                  <w:marBottom w:val="0"/>
                                  <w:divBdr>
                                    <w:top w:val="none" w:sz="0" w:space="0" w:color="auto"/>
                                    <w:left w:val="none" w:sz="0" w:space="0" w:color="auto"/>
                                    <w:bottom w:val="none" w:sz="0" w:space="0" w:color="auto"/>
                                    <w:right w:val="none" w:sz="0" w:space="0" w:color="auto"/>
                                  </w:divBdr>
                                  <w:divsChild>
                                    <w:div w:id="1486429705">
                                      <w:marLeft w:val="0"/>
                                      <w:marRight w:val="0"/>
                                      <w:marTop w:val="0"/>
                                      <w:marBottom w:val="0"/>
                                      <w:divBdr>
                                        <w:top w:val="none" w:sz="0" w:space="0" w:color="auto"/>
                                        <w:left w:val="none" w:sz="0" w:space="0" w:color="auto"/>
                                        <w:bottom w:val="none" w:sz="0" w:space="0" w:color="auto"/>
                                        <w:right w:val="none" w:sz="0" w:space="0" w:color="auto"/>
                                      </w:divBdr>
                                    </w:div>
                                    <w:div w:id="1664973337">
                                      <w:marLeft w:val="0"/>
                                      <w:marRight w:val="0"/>
                                      <w:marTop w:val="0"/>
                                      <w:marBottom w:val="0"/>
                                      <w:divBdr>
                                        <w:top w:val="none" w:sz="0" w:space="0" w:color="auto"/>
                                        <w:left w:val="none" w:sz="0" w:space="0" w:color="auto"/>
                                        <w:bottom w:val="none" w:sz="0" w:space="0" w:color="auto"/>
                                        <w:right w:val="none" w:sz="0" w:space="0" w:color="auto"/>
                                      </w:divBdr>
                                    </w:div>
                                  </w:divsChild>
                                </w:div>
                                <w:div w:id="1978947295">
                                  <w:marLeft w:val="0"/>
                                  <w:marRight w:val="0"/>
                                  <w:marTop w:val="0"/>
                                  <w:marBottom w:val="0"/>
                                  <w:divBdr>
                                    <w:top w:val="none" w:sz="0" w:space="0" w:color="auto"/>
                                    <w:left w:val="none" w:sz="0" w:space="0" w:color="auto"/>
                                    <w:bottom w:val="none" w:sz="0" w:space="0" w:color="auto"/>
                                    <w:right w:val="none" w:sz="0" w:space="0" w:color="auto"/>
                                  </w:divBdr>
                                </w:div>
                                <w:div w:id="2075426335">
                                  <w:marLeft w:val="0"/>
                                  <w:marRight w:val="0"/>
                                  <w:marTop w:val="0"/>
                                  <w:marBottom w:val="0"/>
                                  <w:divBdr>
                                    <w:top w:val="none" w:sz="0" w:space="0" w:color="auto"/>
                                    <w:left w:val="none" w:sz="0" w:space="0" w:color="auto"/>
                                    <w:bottom w:val="none" w:sz="0" w:space="0" w:color="auto"/>
                                    <w:right w:val="none" w:sz="0" w:space="0" w:color="auto"/>
                                  </w:divBdr>
                                </w:div>
                              </w:divsChild>
                            </w:div>
                            <w:div w:id="729498862">
                              <w:marLeft w:val="0"/>
                              <w:marRight w:val="0"/>
                              <w:marTop w:val="0"/>
                              <w:marBottom w:val="0"/>
                              <w:divBdr>
                                <w:top w:val="none" w:sz="0" w:space="0" w:color="auto"/>
                                <w:left w:val="none" w:sz="0" w:space="0" w:color="auto"/>
                                <w:bottom w:val="none" w:sz="0" w:space="0" w:color="auto"/>
                                <w:right w:val="none" w:sz="0" w:space="0" w:color="auto"/>
                              </w:divBdr>
                            </w:div>
                            <w:div w:id="743575803">
                              <w:marLeft w:val="0"/>
                              <w:marRight w:val="0"/>
                              <w:marTop w:val="0"/>
                              <w:marBottom w:val="0"/>
                              <w:divBdr>
                                <w:top w:val="none" w:sz="0" w:space="0" w:color="auto"/>
                                <w:left w:val="none" w:sz="0" w:space="0" w:color="auto"/>
                                <w:bottom w:val="none" w:sz="0" w:space="0" w:color="auto"/>
                                <w:right w:val="none" w:sz="0" w:space="0" w:color="auto"/>
                              </w:divBdr>
                            </w:div>
                            <w:div w:id="786588421">
                              <w:marLeft w:val="0"/>
                              <w:marRight w:val="0"/>
                              <w:marTop w:val="0"/>
                              <w:marBottom w:val="0"/>
                              <w:divBdr>
                                <w:top w:val="none" w:sz="0" w:space="0" w:color="auto"/>
                                <w:left w:val="none" w:sz="0" w:space="0" w:color="auto"/>
                                <w:bottom w:val="none" w:sz="0" w:space="0" w:color="auto"/>
                                <w:right w:val="none" w:sz="0" w:space="0" w:color="auto"/>
                              </w:divBdr>
                            </w:div>
                            <w:div w:id="1738745880">
                              <w:marLeft w:val="0"/>
                              <w:marRight w:val="0"/>
                              <w:marTop w:val="0"/>
                              <w:marBottom w:val="0"/>
                              <w:divBdr>
                                <w:top w:val="none" w:sz="0" w:space="0" w:color="auto"/>
                                <w:left w:val="none" w:sz="0" w:space="0" w:color="auto"/>
                                <w:bottom w:val="none" w:sz="0" w:space="0" w:color="auto"/>
                                <w:right w:val="none" w:sz="0" w:space="0" w:color="auto"/>
                              </w:divBdr>
                            </w:div>
                            <w:div w:id="1744141388">
                              <w:marLeft w:val="0"/>
                              <w:marRight w:val="0"/>
                              <w:marTop w:val="0"/>
                              <w:marBottom w:val="0"/>
                              <w:divBdr>
                                <w:top w:val="none" w:sz="0" w:space="0" w:color="auto"/>
                                <w:left w:val="none" w:sz="0" w:space="0" w:color="auto"/>
                                <w:bottom w:val="none" w:sz="0" w:space="0" w:color="auto"/>
                                <w:right w:val="none" w:sz="0" w:space="0" w:color="auto"/>
                              </w:divBdr>
                            </w:div>
                            <w:div w:id="1892376933">
                              <w:marLeft w:val="0"/>
                              <w:marRight w:val="0"/>
                              <w:marTop w:val="0"/>
                              <w:marBottom w:val="0"/>
                              <w:divBdr>
                                <w:top w:val="none" w:sz="0" w:space="0" w:color="auto"/>
                                <w:left w:val="none" w:sz="0" w:space="0" w:color="auto"/>
                                <w:bottom w:val="none" w:sz="0" w:space="0" w:color="auto"/>
                                <w:right w:val="none" w:sz="0" w:space="0" w:color="auto"/>
                              </w:divBdr>
                            </w:div>
                            <w:div w:id="1944419321">
                              <w:marLeft w:val="0"/>
                              <w:marRight w:val="0"/>
                              <w:marTop w:val="0"/>
                              <w:marBottom w:val="0"/>
                              <w:divBdr>
                                <w:top w:val="none" w:sz="0" w:space="0" w:color="auto"/>
                                <w:left w:val="none" w:sz="0" w:space="0" w:color="auto"/>
                                <w:bottom w:val="none" w:sz="0" w:space="0" w:color="auto"/>
                                <w:right w:val="none" w:sz="0" w:space="0" w:color="auto"/>
                              </w:divBdr>
                            </w:div>
                            <w:div w:id="211563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654642">
                      <w:marLeft w:val="0"/>
                      <w:marRight w:val="0"/>
                      <w:marTop w:val="0"/>
                      <w:marBottom w:val="0"/>
                      <w:divBdr>
                        <w:top w:val="none" w:sz="0" w:space="0" w:color="auto"/>
                        <w:left w:val="none" w:sz="0" w:space="0" w:color="auto"/>
                        <w:bottom w:val="none" w:sz="0" w:space="0" w:color="auto"/>
                        <w:right w:val="none" w:sz="0" w:space="0" w:color="auto"/>
                      </w:divBdr>
                    </w:div>
                    <w:div w:id="1201429733">
                      <w:marLeft w:val="0"/>
                      <w:marRight w:val="0"/>
                      <w:marTop w:val="0"/>
                      <w:marBottom w:val="0"/>
                      <w:divBdr>
                        <w:top w:val="none" w:sz="0" w:space="0" w:color="auto"/>
                        <w:left w:val="none" w:sz="0" w:space="0" w:color="auto"/>
                        <w:bottom w:val="none" w:sz="0" w:space="0" w:color="auto"/>
                        <w:right w:val="none" w:sz="0" w:space="0" w:color="auto"/>
                      </w:divBdr>
                    </w:div>
                    <w:div w:id="184982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81044">
              <w:marLeft w:val="0"/>
              <w:marRight w:val="0"/>
              <w:marTop w:val="0"/>
              <w:marBottom w:val="0"/>
              <w:divBdr>
                <w:top w:val="none" w:sz="0" w:space="0" w:color="auto"/>
                <w:left w:val="none" w:sz="0" w:space="0" w:color="auto"/>
                <w:bottom w:val="none" w:sz="0" w:space="0" w:color="auto"/>
                <w:right w:val="none" w:sz="0" w:space="0" w:color="auto"/>
              </w:divBdr>
            </w:div>
            <w:div w:id="1831436227">
              <w:marLeft w:val="0"/>
              <w:marRight w:val="0"/>
              <w:marTop w:val="0"/>
              <w:marBottom w:val="0"/>
              <w:divBdr>
                <w:top w:val="none" w:sz="0" w:space="0" w:color="auto"/>
                <w:left w:val="none" w:sz="0" w:space="0" w:color="auto"/>
                <w:bottom w:val="none" w:sz="0" w:space="0" w:color="auto"/>
                <w:right w:val="none" w:sz="0" w:space="0" w:color="auto"/>
              </w:divBdr>
              <w:divsChild>
                <w:div w:id="29653454">
                  <w:marLeft w:val="0"/>
                  <w:marRight w:val="0"/>
                  <w:marTop w:val="0"/>
                  <w:marBottom w:val="0"/>
                  <w:divBdr>
                    <w:top w:val="none" w:sz="0" w:space="0" w:color="auto"/>
                    <w:left w:val="none" w:sz="0" w:space="0" w:color="auto"/>
                    <w:bottom w:val="none" w:sz="0" w:space="0" w:color="auto"/>
                    <w:right w:val="none" w:sz="0" w:space="0" w:color="auto"/>
                  </w:divBdr>
                </w:div>
                <w:div w:id="123813797">
                  <w:marLeft w:val="0"/>
                  <w:marRight w:val="0"/>
                  <w:marTop w:val="0"/>
                  <w:marBottom w:val="0"/>
                  <w:divBdr>
                    <w:top w:val="none" w:sz="0" w:space="0" w:color="auto"/>
                    <w:left w:val="none" w:sz="0" w:space="0" w:color="auto"/>
                    <w:bottom w:val="none" w:sz="0" w:space="0" w:color="auto"/>
                    <w:right w:val="none" w:sz="0" w:space="0" w:color="auto"/>
                  </w:divBdr>
                </w:div>
                <w:div w:id="1338265822">
                  <w:marLeft w:val="240"/>
                  <w:marRight w:val="0"/>
                  <w:marTop w:val="0"/>
                  <w:marBottom w:val="0"/>
                  <w:divBdr>
                    <w:top w:val="none" w:sz="0" w:space="0" w:color="auto"/>
                    <w:left w:val="none" w:sz="0" w:space="0" w:color="auto"/>
                    <w:bottom w:val="none" w:sz="0" w:space="0" w:color="auto"/>
                    <w:right w:val="none" w:sz="0" w:space="0" w:color="auto"/>
                  </w:divBdr>
                  <w:divsChild>
                    <w:div w:id="876966158">
                      <w:marLeft w:val="0"/>
                      <w:marRight w:val="0"/>
                      <w:marTop w:val="0"/>
                      <w:marBottom w:val="0"/>
                      <w:divBdr>
                        <w:top w:val="none" w:sz="0" w:space="0" w:color="auto"/>
                        <w:left w:val="none" w:sz="0" w:space="0" w:color="auto"/>
                        <w:bottom w:val="none" w:sz="0" w:space="0" w:color="auto"/>
                        <w:right w:val="none" w:sz="0" w:space="0" w:color="auto"/>
                      </w:divBdr>
                      <w:divsChild>
                        <w:div w:id="24909320">
                          <w:marLeft w:val="0"/>
                          <w:marRight w:val="0"/>
                          <w:marTop w:val="0"/>
                          <w:marBottom w:val="0"/>
                          <w:divBdr>
                            <w:top w:val="none" w:sz="0" w:space="0" w:color="auto"/>
                            <w:left w:val="none" w:sz="0" w:space="0" w:color="auto"/>
                            <w:bottom w:val="none" w:sz="0" w:space="0" w:color="auto"/>
                            <w:right w:val="none" w:sz="0" w:space="0" w:color="auto"/>
                          </w:divBdr>
                        </w:div>
                        <w:div w:id="890925430">
                          <w:marLeft w:val="0"/>
                          <w:marRight w:val="0"/>
                          <w:marTop w:val="0"/>
                          <w:marBottom w:val="0"/>
                          <w:divBdr>
                            <w:top w:val="none" w:sz="0" w:space="0" w:color="auto"/>
                            <w:left w:val="none" w:sz="0" w:space="0" w:color="auto"/>
                            <w:bottom w:val="none" w:sz="0" w:space="0" w:color="auto"/>
                            <w:right w:val="none" w:sz="0" w:space="0" w:color="auto"/>
                          </w:divBdr>
                        </w:div>
                        <w:div w:id="1666467978">
                          <w:marLeft w:val="240"/>
                          <w:marRight w:val="0"/>
                          <w:marTop w:val="0"/>
                          <w:marBottom w:val="0"/>
                          <w:divBdr>
                            <w:top w:val="none" w:sz="0" w:space="0" w:color="auto"/>
                            <w:left w:val="none" w:sz="0" w:space="0" w:color="auto"/>
                            <w:bottom w:val="none" w:sz="0" w:space="0" w:color="auto"/>
                            <w:right w:val="none" w:sz="0" w:space="0" w:color="auto"/>
                          </w:divBdr>
                          <w:divsChild>
                            <w:div w:id="182269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718440">
              <w:marLeft w:val="0"/>
              <w:marRight w:val="0"/>
              <w:marTop w:val="0"/>
              <w:marBottom w:val="0"/>
              <w:divBdr>
                <w:top w:val="none" w:sz="0" w:space="0" w:color="auto"/>
                <w:left w:val="none" w:sz="0" w:space="0" w:color="auto"/>
                <w:bottom w:val="none" w:sz="0" w:space="0" w:color="auto"/>
                <w:right w:val="none" w:sz="0" w:space="0" w:color="auto"/>
              </w:divBdr>
              <w:divsChild>
                <w:div w:id="17321774">
                  <w:marLeft w:val="0"/>
                  <w:marRight w:val="0"/>
                  <w:marTop w:val="0"/>
                  <w:marBottom w:val="0"/>
                  <w:divBdr>
                    <w:top w:val="none" w:sz="0" w:space="0" w:color="auto"/>
                    <w:left w:val="none" w:sz="0" w:space="0" w:color="auto"/>
                    <w:bottom w:val="none" w:sz="0" w:space="0" w:color="auto"/>
                    <w:right w:val="none" w:sz="0" w:space="0" w:color="auto"/>
                  </w:divBdr>
                </w:div>
                <w:div w:id="319816483">
                  <w:marLeft w:val="240"/>
                  <w:marRight w:val="0"/>
                  <w:marTop w:val="0"/>
                  <w:marBottom w:val="0"/>
                  <w:divBdr>
                    <w:top w:val="none" w:sz="0" w:space="0" w:color="auto"/>
                    <w:left w:val="none" w:sz="0" w:space="0" w:color="auto"/>
                    <w:bottom w:val="none" w:sz="0" w:space="0" w:color="auto"/>
                    <w:right w:val="none" w:sz="0" w:space="0" w:color="auto"/>
                  </w:divBdr>
                  <w:divsChild>
                    <w:div w:id="671684513">
                      <w:marLeft w:val="0"/>
                      <w:marRight w:val="0"/>
                      <w:marTop w:val="0"/>
                      <w:marBottom w:val="0"/>
                      <w:divBdr>
                        <w:top w:val="none" w:sz="0" w:space="0" w:color="auto"/>
                        <w:left w:val="none" w:sz="0" w:space="0" w:color="auto"/>
                        <w:bottom w:val="none" w:sz="0" w:space="0" w:color="auto"/>
                        <w:right w:val="none" w:sz="0" w:space="0" w:color="auto"/>
                      </w:divBdr>
                      <w:divsChild>
                        <w:div w:id="241182687">
                          <w:marLeft w:val="0"/>
                          <w:marRight w:val="0"/>
                          <w:marTop w:val="0"/>
                          <w:marBottom w:val="0"/>
                          <w:divBdr>
                            <w:top w:val="none" w:sz="0" w:space="0" w:color="auto"/>
                            <w:left w:val="none" w:sz="0" w:space="0" w:color="auto"/>
                            <w:bottom w:val="none" w:sz="0" w:space="0" w:color="auto"/>
                            <w:right w:val="none" w:sz="0" w:space="0" w:color="auto"/>
                          </w:divBdr>
                        </w:div>
                        <w:div w:id="762994857">
                          <w:marLeft w:val="0"/>
                          <w:marRight w:val="0"/>
                          <w:marTop w:val="0"/>
                          <w:marBottom w:val="0"/>
                          <w:divBdr>
                            <w:top w:val="none" w:sz="0" w:space="0" w:color="auto"/>
                            <w:left w:val="none" w:sz="0" w:space="0" w:color="auto"/>
                            <w:bottom w:val="none" w:sz="0" w:space="0" w:color="auto"/>
                            <w:right w:val="none" w:sz="0" w:space="0" w:color="auto"/>
                          </w:divBdr>
                        </w:div>
                        <w:div w:id="1794249573">
                          <w:marLeft w:val="240"/>
                          <w:marRight w:val="0"/>
                          <w:marTop w:val="0"/>
                          <w:marBottom w:val="0"/>
                          <w:divBdr>
                            <w:top w:val="none" w:sz="0" w:space="0" w:color="auto"/>
                            <w:left w:val="none" w:sz="0" w:space="0" w:color="auto"/>
                            <w:bottom w:val="none" w:sz="0" w:space="0" w:color="auto"/>
                            <w:right w:val="none" w:sz="0" w:space="0" w:color="auto"/>
                          </w:divBdr>
                          <w:divsChild>
                            <w:div w:id="231239537">
                              <w:marLeft w:val="0"/>
                              <w:marRight w:val="0"/>
                              <w:marTop w:val="0"/>
                              <w:marBottom w:val="0"/>
                              <w:divBdr>
                                <w:top w:val="none" w:sz="0" w:space="0" w:color="auto"/>
                                <w:left w:val="none" w:sz="0" w:space="0" w:color="auto"/>
                                <w:bottom w:val="none" w:sz="0" w:space="0" w:color="auto"/>
                                <w:right w:val="none" w:sz="0" w:space="0" w:color="auto"/>
                              </w:divBdr>
                              <w:divsChild>
                                <w:div w:id="361712633">
                                  <w:marLeft w:val="240"/>
                                  <w:marRight w:val="0"/>
                                  <w:marTop w:val="0"/>
                                  <w:marBottom w:val="0"/>
                                  <w:divBdr>
                                    <w:top w:val="none" w:sz="0" w:space="0" w:color="auto"/>
                                    <w:left w:val="none" w:sz="0" w:space="0" w:color="auto"/>
                                    <w:bottom w:val="none" w:sz="0" w:space="0" w:color="auto"/>
                                    <w:right w:val="none" w:sz="0" w:space="0" w:color="auto"/>
                                  </w:divBdr>
                                  <w:divsChild>
                                    <w:div w:id="1669941127">
                                      <w:marLeft w:val="0"/>
                                      <w:marRight w:val="0"/>
                                      <w:marTop w:val="0"/>
                                      <w:marBottom w:val="0"/>
                                      <w:divBdr>
                                        <w:top w:val="none" w:sz="0" w:space="0" w:color="auto"/>
                                        <w:left w:val="none" w:sz="0" w:space="0" w:color="auto"/>
                                        <w:bottom w:val="none" w:sz="0" w:space="0" w:color="auto"/>
                                        <w:right w:val="none" w:sz="0" w:space="0" w:color="auto"/>
                                      </w:divBdr>
                                    </w:div>
                                    <w:div w:id="2126272204">
                                      <w:marLeft w:val="0"/>
                                      <w:marRight w:val="0"/>
                                      <w:marTop w:val="0"/>
                                      <w:marBottom w:val="0"/>
                                      <w:divBdr>
                                        <w:top w:val="none" w:sz="0" w:space="0" w:color="auto"/>
                                        <w:left w:val="none" w:sz="0" w:space="0" w:color="auto"/>
                                        <w:bottom w:val="none" w:sz="0" w:space="0" w:color="auto"/>
                                        <w:right w:val="none" w:sz="0" w:space="0" w:color="auto"/>
                                      </w:divBdr>
                                    </w:div>
                                  </w:divsChild>
                                </w:div>
                                <w:div w:id="519199020">
                                  <w:marLeft w:val="0"/>
                                  <w:marRight w:val="0"/>
                                  <w:marTop w:val="0"/>
                                  <w:marBottom w:val="0"/>
                                  <w:divBdr>
                                    <w:top w:val="none" w:sz="0" w:space="0" w:color="auto"/>
                                    <w:left w:val="none" w:sz="0" w:space="0" w:color="auto"/>
                                    <w:bottom w:val="none" w:sz="0" w:space="0" w:color="auto"/>
                                    <w:right w:val="none" w:sz="0" w:space="0" w:color="auto"/>
                                  </w:divBdr>
                                </w:div>
                                <w:div w:id="1621380848">
                                  <w:marLeft w:val="0"/>
                                  <w:marRight w:val="0"/>
                                  <w:marTop w:val="0"/>
                                  <w:marBottom w:val="0"/>
                                  <w:divBdr>
                                    <w:top w:val="none" w:sz="0" w:space="0" w:color="auto"/>
                                    <w:left w:val="none" w:sz="0" w:space="0" w:color="auto"/>
                                    <w:bottom w:val="none" w:sz="0" w:space="0" w:color="auto"/>
                                    <w:right w:val="none" w:sz="0" w:space="0" w:color="auto"/>
                                  </w:divBdr>
                                </w:div>
                              </w:divsChild>
                            </w:div>
                            <w:div w:id="142653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724930">
                  <w:marLeft w:val="0"/>
                  <w:marRight w:val="0"/>
                  <w:marTop w:val="0"/>
                  <w:marBottom w:val="0"/>
                  <w:divBdr>
                    <w:top w:val="none" w:sz="0" w:space="0" w:color="auto"/>
                    <w:left w:val="none" w:sz="0" w:space="0" w:color="auto"/>
                    <w:bottom w:val="none" w:sz="0" w:space="0" w:color="auto"/>
                    <w:right w:val="none" w:sz="0" w:space="0" w:color="auto"/>
                  </w:divBdr>
                </w:div>
              </w:divsChild>
            </w:div>
            <w:div w:id="1874490340">
              <w:marLeft w:val="0"/>
              <w:marRight w:val="0"/>
              <w:marTop w:val="0"/>
              <w:marBottom w:val="0"/>
              <w:divBdr>
                <w:top w:val="none" w:sz="0" w:space="0" w:color="auto"/>
                <w:left w:val="none" w:sz="0" w:space="0" w:color="auto"/>
                <w:bottom w:val="none" w:sz="0" w:space="0" w:color="auto"/>
                <w:right w:val="none" w:sz="0" w:space="0" w:color="auto"/>
              </w:divBdr>
              <w:divsChild>
                <w:div w:id="669406595">
                  <w:marLeft w:val="0"/>
                  <w:marRight w:val="0"/>
                  <w:marTop w:val="0"/>
                  <w:marBottom w:val="0"/>
                  <w:divBdr>
                    <w:top w:val="none" w:sz="0" w:space="0" w:color="auto"/>
                    <w:left w:val="none" w:sz="0" w:space="0" w:color="auto"/>
                    <w:bottom w:val="none" w:sz="0" w:space="0" w:color="auto"/>
                    <w:right w:val="none" w:sz="0" w:space="0" w:color="auto"/>
                  </w:divBdr>
                </w:div>
                <w:div w:id="1400398814">
                  <w:marLeft w:val="0"/>
                  <w:marRight w:val="0"/>
                  <w:marTop w:val="0"/>
                  <w:marBottom w:val="0"/>
                  <w:divBdr>
                    <w:top w:val="none" w:sz="0" w:space="0" w:color="auto"/>
                    <w:left w:val="none" w:sz="0" w:space="0" w:color="auto"/>
                    <w:bottom w:val="none" w:sz="0" w:space="0" w:color="auto"/>
                    <w:right w:val="none" w:sz="0" w:space="0" w:color="auto"/>
                  </w:divBdr>
                </w:div>
                <w:div w:id="1549994751">
                  <w:marLeft w:val="240"/>
                  <w:marRight w:val="0"/>
                  <w:marTop w:val="0"/>
                  <w:marBottom w:val="0"/>
                  <w:divBdr>
                    <w:top w:val="none" w:sz="0" w:space="0" w:color="auto"/>
                    <w:left w:val="none" w:sz="0" w:space="0" w:color="auto"/>
                    <w:bottom w:val="none" w:sz="0" w:space="0" w:color="auto"/>
                    <w:right w:val="none" w:sz="0" w:space="0" w:color="auto"/>
                  </w:divBdr>
                  <w:divsChild>
                    <w:div w:id="477571631">
                      <w:marLeft w:val="0"/>
                      <w:marRight w:val="0"/>
                      <w:marTop w:val="0"/>
                      <w:marBottom w:val="0"/>
                      <w:divBdr>
                        <w:top w:val="none" w:sz="0" w:space="0" w:color="auto"/>
                        <w:left w:val="none" w:sz="0" w:space="0" w:color="auto"/>
                        <w:bottom w:val="none" w:sz="0" w:space="0" w:color="auto"/>
                        <w:right w:val="none" w:sz="0" w:space="0" w:color="auto"/>
                      </w:divBdr>
                    </w:div>
                    <w:div w:id="834758350">
                      <w:marLeft w:val="0"/>
                      <w:marRight w:val="0"/>
                      <w:marTop w:val="0"/>
                      <w:marBottom w:val="0"/>
                      <w:divBdr>
                        <w:top w:val="none" w:sz="0" w:space="0" w:color="auto"/>
                        <w:left w:val="none" w:sz="0" w:space="0" w:color="auto"/>
                        <w:bottom w:val="none" w:sz="0" w:space="0" w:color="auto"/>
                        <w:right w:val="none" w:sz="0" w:space="0" w:color="auto"/>
                      </w:divBdr>
                      <w:divsChild>
                        <w:div w:id="440875866">
                          <w:marLeft w:val="240"/>
                          <w:marRight w:val="0"/>
                          <w:marTop w:val="0"/>
                          <w:marBottom w:val="0"/>
                          <w:divBdr>
                            <w:top w:val="none" w:sz="0" w:space="0" w:color="auto"/>
                            <w:left w:val="none" w:sz="0" w:space="0" w:color="auto"/>
                            <w:bottom w:val="none" w:sz="0" w:space="0" w:color="auto"/>
                            <w:right w:val="none" w:sz="0" w:space="0" w:color="auto"/>
                          </w:divBdr>
                          <w:divsChild>
                            <w:div w:id="620960654">
                              <w:marLeft w:val="0"/>
                              <w:marRight w:val="0"/>
                              <w:marTop w:val="0"/>
                              <w:marBottom w:val="0"/>
                              <w:divBdr>
                                <w:top w:val="none" w:sz="0" w:space="0" w:color="auto"/>
                                <w:left w:val="none" w:sz="0" w:space="0" w:color="auto"/>
                                <w:bottom w:val="none" w:sz="0" w:space="0" w:color="auto"/>
                                <w:right w:val="none" w:sz="0" w:space="0" w:color="auto"/>
                              </w:divBdr>
                            </w:div>
                          </w:divsChild>
                        </w:div>
                        <w:div w:id="599485201">
                          <w:marLeft w:val="0"/>
                          <w:marRight w:val="0"/>
                          <w:marTop w:val="0"/>
                          <w:marBottom w:val="0"/>
                          <w:divBdr>
                            <w:top w:val="none" w:sz="0" w:space="0" w:color="auto"/>
                            <w:left w:val="none" w:sz="0" w:space="0" w:color="auto"/>
                            <w:bottom w:val="none" w:sz="0" w:space="0" w:color="auto"/>
                            <w:right w:val="none" w:sz="0" w:space="0" w:color="auto"/>
                          </w:divBdr>
                        </w:div>
                        <w:div w:id="20785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30800">
              <w:marLeft w:val="0"/>
              <w:marRight w:val="0"/>
              <w:marTop w:val="0"/>
              <w:marBottom w:val="0"/>
              <w:divBdr>
                <w:top w:val="none" w:sz="0" w:space="0" w:color="auto"/>
                <w:left w:val="none" w:sz="0" w:space="0" w:color="auto"/>
                <w:bottom w:val="none" w:sz="0" w:space="0" w:color="auto"/>
                <w:right w:val="none" w:sz="0" w:space="0" w:color="auto"/>
              </w:divBdr>
              <w:divsChild>
                <w:div w:id="820270775">
                  <w:marLeft w:val="240"/>
                  <w:marRight w:val="0"/>
                  <w:marTop w:val="0"/>
                  <w:marBottom w:val="0"/>
                  <w:divBdr>
                    <w:top w:val="none" w:sz="0" w:space="0" w:color="auto"/>
                    <w:left w:val="none" w:sz="0" w:space="0" w:color="auto"/>
                    <w:bottom w:val="none" w:sz="0" w:space="0" w:color="auto"/>
                    <w:right w:val="none" w:sz="0" w:space="0" w:color="auto"/>
                  </w:divBdr>
                  <w:divsChild>
                    <w:div w:id="840118824">
                      <w:marLeft w:val="0"/>
                      <w:marRight w:val="0"/>
                      <w:marTop w:val="0"/>
                      <w:marBottom w:val="0"/>
                      <w:divBdr>
                        <w:top w:val="none" w:sz="0" w:space="0" w:color="auto"/>
                        <w:left w:val="none" w:sz="0" w:space="0" w:color="auto"/>
                        <w:bottom w:val="none" w:sz="0" w:space="0" w:color="auto"/>
                        <w:right w:val="none" w:sz="0" w:space="0" w:color="auto"/>
                      </w:divBdr>
                      <w:divsChild>
                        <w:div w:id="891967549">
                          <w:marLeft w:val="0"/>
                          <w:marRight w:val="0"/>
                          <w:marTop w:val="0"/>
                          <w:marBottom w:val="0"/>
                          <w:divBdr>
                            <w:top w:val="none" w:sz="0" w:space="0" w:color="auto"/>
                            <w:left w:val="none" w:sz="0" w:space="0" w:color="auto"/>
                            <w:bottom w:val="none" w:sz="0" w:space="0" w:color="auto"/>
                            <w:right w:val="none" w:sz="0" w:space="0" w:color="auto"/>
                          </w:divBdr>
                        </w:div>
                        <w:div w:id="1642492477">
                          <w:marLeft w:val="240"/>
                          <w:marRight w:val="0"/>
                          <w:marTop w:val="0"/>
                          <w:marBottom w:val="0"/>
                          <w:divBdr>
                            <w:top w:val="none" w:sz="0" w:space="0" w:color="auto"/>
                            <w:left w:val="none" w:sz="0" w:space="0" w:color="auto"/>
                            <w:bottom w:val="none" w:sz="0" w:space="0" w:color="auto"/>
                            <w:right w:val="none" w:sz="0" w:space="0" w:color="auto"/>
                          </w:divBdr>
                          <w:divsChild>
                            <w:div w:id="1944146632">
                              <w:marLeft w:val="0"/>
                              <w:marRight w:val="0"/>
                              <w:marTop w:val="0"/>
                              <w:marBottom w:val="0"/>
                              <w:divBdr>
                                <w:top w:val="none" w:sz="0" w:space="0" w:color="auto"/>
                                <w:left w:val="none" w:sz="0" w:space="0" w:color="auto"/>
                                <w:bottom w:val="none" w:sz="0" w:space="0" w:color="auto"/>
                                <w:right w:val="none" w:sz="0" w:space="0" w:color="auto"/>
                              </w:divBdr>
                              <w:divsChild>
                                <w:div w:id="854030744">
                                  <w:marLeft w:val="0"/>
                                  <w:marRight w:val="0"/>
                                  <w:marTop w:val="0"/>
                                  <w:marBottom w:val="0"/>
                                  <w:divBdr>
                                    <w:top w:val="none" w:sz="0" w:space="0" w:color="auto"/>
                                    <w:left w:val="none" w:sz="0" w:space="0" w:color="auto"/>
                                    <w:bottom w:val="none" w:sz="0" w:space="0" w:color="auto"/>
                                    <w:right w:val="none" w:sz="0" w:space="0" w:color="auto"/>
                                  </w:divBdr>
                                </w:div>
                                <w:div w:id="1455175386">
                                  <w:marLeft w:val="0"/>
                                  <w:marRight w:val="0"/>
                                  <w:marTop w:val="0"/>
                                  <w:marBottom w:val="0"/>
                                  <w:divBdr>
                                    <w:top w:val="none" w:sz="0" w:space="0" w:color="auto"/>
                                    <w:left w:val="none" w:sz="0" w:space="0" w:color="auto"/>
                                    <w:bottom w:val="none" w:sz="0" w:space="0" w:color="auto"/>
                                    <w:right w:val="none" w:sz="0" w:space="0" w:color="auto"/>
                                  </w:divBdr>
                                </w:div>
                                <w:div w:id="1882208678">
                                  <w:marLeft w:val="240"/>
                                  <w:marRight w:val="0"/>
                                  <w:marTop w:val="0"/>
                                  <w:marBottom w:val="0"/>
                                  <w:divBdr>
                                    <w:top w:val="none" w:sz="0" w:space="0" w:color="auto"/>
                                    <w:left w:val="none" w:sz="0" w:space="0" w:color="auto"/>
                                    <w:bottom w:val="none" w:sz="0" w:space="0" w:color="auto"/>
                                    <w:right w:val="none" w:sz="0" w:space="0" w:color="auto"/>
                                  </w:divBdr>
                                  <w:divsChild>
                                    <w:div w:id="1481077761">
                                      <w:marLeft w:val="0"/>
                                      <w:marRight w:val="0"/>
                                      <w:marTop w:val="0"/>
                                      <w:marBottom w:val="0"/>
                                      <w:divBdr>
                                        <w:top w:val="none" w:sz="0" w:space="0" w:color="auto"/>
                                        <w:left w:val="none" w:sz="0" w:space="0" w:color="auto"/>
                                        <w:bottom w:val="none" w:sz="0" w:space="0" w:color="auto"/>
                                        <w:right w:val="none" w:sz="0" w:space="0" w:color="auto"/>
                                      </w:divBdr>
                                      <w:divsChild>
                                        <w:div w:id="748044101">
                                          <w:marLeft w:val="0"/>
                                          <w:marRight w:val="0"/>
                                          <w:marTop w:val="0"/>
                                          <w:marBottom w:val="0"/>
                                          <w:divBdr>
                                            <w:top w:val="none" w:sz="0" w:space="0" w:color="auto"/>
                                            <w:left w:val="none" w:sz="0" w:space="0" w:color="auto"/>
                                            <w:bottom w:val="none" w:sz="0" w:space="0" w:color="auto"/>
                                            <w:right w:val="none" w:sz="0" w:space="0" w:color="auto"/>
                                          </w:divBdr>
                                        </w:div>
                                        <w:div w:id="1467089196">
                                          <w:marLeft w:val="0"/>
                                          <w:marRight w:val="0"/>
                                          <w:marTop w:val="0"/>
                                          <w:marBottom w:val="0"/>
                                          <w:divBdr>
                                            <w:top w:val="none" w:sz="0" w:space="0" w:color="auto"/>
                                            <w:left w:val="none" w:sz="0" w:space="0" w:color="auto"/>
                                            <w:bottom w:val="none" w:sz="0" w:space="0" w:color="auto"/>
                                            <w:right w:val="none" w:sz="0" w:space="0" w:color="auto"/>
                                          </w:divBdr>
                                        </w:div>
                                        <w:div w:id="2020689522">
                                          <w:marLeft w:val="240"/>
                                          <w:marRight w:val="0"/>
                                          <w:marTop w:val="0"/>
                                          <w:marBottom w:val="0"/>
                                          <w:divBdr>
                                            <w:top w:val="none" w:sz="0" w:space="0" w:color="auto"/>
                                            <w:left w:val="none" w:sz="0" w:space="0" w:color="auto"/>
                                            <w:bottom w:val="none" w:sz="0" w:space="0" w:color="auto"/>
                                            <w:right w:val="none" w:sz="0" w:space="0" w:color="auto"/>
                                          </w:divBdr>
                                          <w:divsChild>
                                            <w:div w:id="490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2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2816">
                  <w:marLeft w:val="0"/>
                  <w:marRight w:val="0"/>
                  <w:marTop w:val="0"/>
                  <w:marBottom w:val="0"/>
                  <w:divBdr>
                    <w:top w:val="none" w:sz="0" w:space="0" w:color="auto"/>
                    <w:left w:val="none" w:sz="0" w:space="0" w:color="auto"/>
                    <w:bottom w:val="none" w:sz="0" w:space="0" w:color="auto"/>
                    <w:right w:val="none" w:sz="0" w:space="0" w:color="auto"/>
                  </w:divBdr>
                </w:div>
                <w:div w:id="170775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233351">
          <w:marLeft w:val="0"/>
          <w:marRight w:val="0"/>
          <w:marTop w:val="0"/>
          <w:marBottom w:val="0"/>
          <w:divBdr>
            <w:top w:val="none" w:sz="0" w:space="0" w:color="auto"/>
            <w:left w:val="none" w:sz="0" w:space="0" w:color="auto"/>
            <w:bottom w:val="none" w:sz="0" w:space="0" w:color="auto"/>
            <w:right w:val="none" w:sz="0" w:space="0" w:color="auto"/>
          </w:divBdr>
        </w:div>
      </w:divsChild>
    </w:div>
    <w:div w:id="1661301757">
      <w:bodyDiv w:val="1"/>
      <w:marLeft w:val="0"/>
      <w:marRight w:val="0"/>
      <w:marTop w:val="0"/>
      <w:marBottom w:val="0"/>
      <w:divBdr>
        <w:top w:val="none" w:sz="0" w:space="0" w:color="auto"/>
        <w:left w:val="none" w:sz="0" w:space="0" w:color="auto"/>
        <w:bottom w:val="none" w:sz="0" w:space="0" w:color="auto"/>
        <w:right w:val="none" w:sz="0" w:space="0" w:color="auto"/>
      </w:divBdr>
    </w:div>
    <w:div w:id="1679499068">
      <w:bodyDiv w:val="1"/>
      <w:marLeft w:val="0"/>
      <w:marRight w:val="0"/>
      <w:marTop w:val="0"/>
      <w:marBottom w:val="0"/>
      <w:divBdr>
        <w:top w:val="none" w:sz="0" w:space="0" w:color="auto"/>
        <w:left w:val="none" w:sz="0" w:space="0" w:color="auto"/>
        <w:bottom w:val="none" w:sz="0" w:space="0" w:color="auto"/>
        <w:right w:val="none" w:sz="0" w:space="0" w:color="auto"/>
      </w:divBdr>
      <w:divsChild>
        <w:div w:id="1379235424">
          <w:marLeft w:val="0"/>
          <w:marRight w:val="0"/>
          <w:marTop w:val="0"/>
          <w:marBottom w:val="0"/>
          <w:divBdr>
            <w:top w:val="none" w:sz="0" w:space="0" w:color="auto"/>
            <w:left w:val="none" w:sz="0" w:space="0" w:color="auto"/>
            <w:bottom w:val="none" w:sz="0" w:space="0" w:color="auto"/>
            <w:right w:val="none" w:sz="0" w:space="0" w:color="auto"/>
          </w:divBdr>
          <w:divsChild>
            <w:div w:id="1332682226">
              <w:marLeft w:val="-15"/>
              <w:marRight w:val="-15"/>
              <w:marTop w:val="0"/>
              <w:marBottom w:val="0"/>
              <w:divBdr>
                <w:top w:val="none" w:sz="0" w:space="0" w:color="auto"/>
                <w:left w:val="none" w:sz="0" w:space="0" w:color="auto"/>
                <w:bottom w:val="none" w:sz="0" w:space="0" w:color="auto"/>
                <w:right w:val="none" w:sz="0" w:space="0" w:color="auto"/>
              </w:divBdr>
            </w:div>
            <w:div w:id="1794252791">
              <w:marLeft w:val="-15"/>
              <w:marRight w:val="-15"/>
              <w:marTop w:val="0"/>
              <w:marBottom w:val="0"/>
              <w:divBdr>
                <w:top w:val="none" w:sz="0" w:space="0" w:color="auto"/>
                <w:left w:val="none" w:sz="0" w:space="0" w:color="auto"/>
                <w:bottom w:val="none" w:sz="0" w:space="0" w:color="auto"/>
                <w:right w:val="none" w:sz="0" w:space="0" w:color="auto"/>
              </w:divBdr>
            </w:div>
          </w:divsChild>
        </w:div>
        <w:div w:id="2048410747">
          <w:marLeft w:val="0"/>
          <w:marRight w:val="0"/>
          <w:marTop w:val="0"/>
          <w:marBottom w:val="0"/>
          <w:divBdr>
            <w:top w:val="none" w:sz="0" w:space="0" w:color="auto"/>
            <w:left w:val="none" w:sz="0" w:space="0" w:color="auto"/>
            <w:bottom w:val="none" w:sz="0" w:space="0" w:color="auto"/>
            <w:right w:val="none" w:sz="0" w:space="0" w:color="auto"/>
          </w:divBdr>
          <w:divsChild>
            <w:div w:id="429082695">
              <w:marLeft w:val="0"/>
              <w:marRight w:val="0"/>
              <w:marTop w:val="0"/>
              <w:marBottom w:val="0"/>
              <w:divBdr>
                <w:top w:val="none" w:sz="0" w:space="0" w:color="auto"/>
                <w:left w:val="none" w:sz="0" w:space="0" w:color="auto"/>
                <w:bottom w:val="none" w:sz="0" w:space="0" w:color="auto"/>
                <w:right w:val="none" w:sz="0" w:space="0" w:color="auto"/>
              </w:divBdr>
              <w:divsChild>
                <w:div w:id="125312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75367">
      <w:bodyDiv w:val="1"/>
      <w:marLeft w:val="0"/>
      <w:marRight w:val="0"/>
      <w:marTop w:val="0"/>
      <w:marBottom w:val="0"/>
      <w:divBdr>
        <w:top w:val="none" w:sz="0" w:space="0" w:color="auto"/>
        <w:left w:val="none" w:sz="0" w:space="0" w:color="auto"/>
        <w:bottom w:val="none" w:sz="0" w:space="0" w:color="auto"/>
        <w:right w:val="none" w:sz="0" w:space="0" w:color="auto"/>
      </w:divBdr>
    </w:div>
    <w:div w:id="1703282084">
      <w:bodyDiv w:val="1"/>
      <w:marLeft w:val="0"/>
      <w:marRight w:val="0"/>
      <w:marTop w:val="0"/>
      <w:marBottom w:val="0"/>
      <w:divBdr>
        <w:top w:val="none" w:sz="0" w:space="0" w:color="auto"/>
        <w:left w:val="none" w:sz="0" w:space="0" w:color="auto"/>
        <w:bottom w:val="none" w:sz="0" w:space="0" w:color="auto"/>
        <w:right w:val="none" w:sz="0" w:space="0" w:color="auto"/>
      </w:divBdr>
      <w:divsChild>
        <w:div w:id="178089321">
          <w:marLeft w:val="240"/>
          <w:marRight w:val="0"/>
          <w:marTop w:val="0"/>
          <w:marBottom w:val="0"/>
          <w:divBdr>
            <w:top w:val="none" w:sz="0" w:space="0" w:color="auto"/>
            <w:left w:val="none" w:sz="0" w:space="0" w:color="auto"/>
            <w:bottom w:val="none" w:sz="0" w:space="0" w:color="auto"/>
            <w:right w:val="none" w:sz="0" w:space="0" w:color="auto"/>
          </w:divBdr>
          <w:divsChild>
            <w:div w:id="198513820">
              <w:marLeft w:val="0"/>
              <w:marRight w:val="0"/>
              <w:marTop w:val="0"/>
              <w:marBottom w:val="0"/>
              <w:divBdr>
                <w:top w:val="none" w:sz="0" w:space="0" w:color="auto"/>
                <w:left w:val="none" w:sz="0" w:space="0" w:color="auto"/>
                <w:bottom w:val="none" w:sz="0" w:space="0" w:color="auto"/>
                <w:right w:val="none" w:sz="0" w:space="0" w:color="auto"/>
              </w:divBdr>
              <w:divsChild>
                <w:div w:id="580413768">
                  <w:marLeft w:val="0"/>
                  <w:marRight w:val="0"/>
                  <w:marTop w:val="0"/>
                  <w:marBottom w:val="0"/>
                  <w:divBdr>
                    <w:top w:val="none" w:sz="0" w:space="0" w:color="auto"/>
                    <w:left w:val="none" w:sz="0" w:space="0" w:color="auto"/>
                    <w:bottom w:val="none" w:sz="0" w:space="0" w:color="auto"/>
                    <w:right w:val="none" w:sz="0" w:space="0" w:color="auto"/>
                  </w:divBdr>
                </w:div>
                <w:div w:id="893467276">
                  <w:marLeft w:val="240"/>
                  <w:marRight w:val="0"/>
                  <w:marTop w:val="0"/>
                  <w:marBottom w:val="0"/>
                  <w:divBdr>
                    <w:top w:val="none" w:sz="0" w:space="0" w:color="auto"/>
                    <w:left w:val="none" w:sz="0" w:space="0" w:color="auto"/>
                    <w:bottom w:val="none" w:sz="0" w:space="0" w:color="auto"/>
                    <w:right w:val="none" w:sz="0" w:space="0" w:color="auto"/>
                  </w:divBdr>
                  <w:divsChild>
                    <w:div w:id="83889831">
                      <w:marLeft w:val="0"/>
                      <w:marRight w:val="0"/>
                      <w:marTop w:val="0"/>
                      <w:marBottom w:val="0"/>
                      <w:divBdr>
                        <w:top w:val="none" w:sz="0" w:space="0" w:color="auto"/>
                        <w:left w:val="none" w:sz="0" w:space="0" w:color="auto"/>
                        <w:bottom w:val="none" w:sz="0" w:space="0" w:color="auto"/>
                        <w:right w:val="none" w:sz="0" w:space="0" w:color="auto"/>
                      </w:divBdr>
                      <w:divsChild>
                        <w:div w:id="1030909466">
                          <w:marLeft w:val="0"/>
                          <w:marRight w:val="0"/>
                          <w:marTop w:val="0"/>
                          <w:marBottom w:val="0"/>
                          <w:divBdr>
                            <w:top w:val="none" w:sz="0" w:space="0" w:color="auto"/>
                            <w:left w:val="none" w:sz="0" w:space="0" w:color="auto"/>
                            <w:bottom w:val="none" w:sz="0" w:space="0" w:color="auto"/>
                            <w:right w:val="none" w:sz="0" w:space="0" w:color="auto"/>
                          </w:divBdr>
                        </w:div>
                        <w:div w:id="1704205008">
                          <w:marLeft w:val="240"/>
                          <w:marRight w:val="0"/>
                          <w:marTop w:val="0"/>
                          <w:marBottom w:val="0"/>
                          <w:divBdr>
                            <w:top w:val="none" w:sz="0" w:space="0" w:color="auto"/>
                            <w:left w:val="none" w:sz="0" w:space="0" w:color="auto"/>
                            <w:bottom w:val="none" w:sz="0" w:space="0" w:color="auto"/>
                            <w:right w:val="none" w:sz="0" w:space="0" w:color="auto"/>
                          </w:divBdr>
                          <w:divsChild>
                            <w:div w:id="1512064227">
                              <w:marLeft w:val="0"/>
                              <w:marRight w:val="0"/>
                              <w:marTop w:val="0"/>
                              <w:marBottom w:val="0"/>
                              <w:divBdr>
                                <w:top w:val="none" w:sz="0" w:space="0" w:color="auto"/>
                                <w:left w:val="none" w:sz="0" w:space="0" w:color="auto"/>
                                <w:bottom w:val="none" w:sz="0" w:space="0" w:color="auto"/>
                                <w:right w:val="none" w:sz="0" w:space="0" w:color="auto"/>
                              </w:divBdr>
                            </w:div>
                          </w:divsChild>
                        </w:div>
                        <w:div w:id="18768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9260">
                  <w:marLeft w:val="0"/>
                  <w:marRight w:val="0"/>
                  <w:marTop w:val="0"/>
                  <w:marBottom w:val="0"/>
                  <w:divBdr>
                    <w:top w:val="none" w:sz="0" w:space="0" w:color="auto"/>
                    <w:left w:val="none" w:sz="0" w:space="0" w:color="auto"/>
                    <w:bottom w:val="none" w:sz="0" w:space="0" w:color="auto"/>
                    <w:right w:val="none" w:sz="0" w:space="0" w:color="auto"/>
                  </w:divBdr>
                </w:div>
              </w:divsChild>
            </w:div>
            <w:div w:id="1683700590">
              <w:marLeft w:val="0"/>
              <w:marRight w:val="0"/>
              <w:marTop w:val="0"/>
              <w:marBottom w:val="0"/>
              <w:divBdr>
                <w:top w:val="none" w:sz="0" w:space="0" w:color="auto"/>
                <w:left w:val="none" w:sz="0" w:space="0" w:color="auto"/>
                <w:bottom w:val="none" w:sz="0" w:space="0" w:color="auto"/>
                <w:right w:val="none" w:sz="0" w:space="0" w:color="auto"/>
              </w:divBdr>
              <w:divsChild>
                <w:div w:id="1095394553">
                  <w:marLeft w:val="0"/>
                  <w:marRight w:val="0"/>
                  <w:marTop w:val="0"/>
                  <w:marBottom w:val="0"/>
                  <w:divBdr>
                    <w:top w:val="none" w:sz="0" w:space="0" w:color="auto"/>
                    <w:left w:val="none" w:sz="0" w:space="0" w:color="auto"/>
                    <w:bottom w:val="none" w:sz="0" w:space="0" w:color="auto"/>
                    <w:right w:val="none" w:sz="0" w:space="0" w:color="auto"/>
                  </w:divBdr>
                </w:div>
                <w:div w:id="1343976008">
                  <w:marLeft w:val="240"/>
                  <w:marRight w:val="0"/>
                  <w:marTop w:val="0"/>
                  <w:marBottom w:val="0"/>
                  <w:divBdr>
                    <w:top w:val="none" w:sz="0" w:space="0" w:color="auto"/>
                    <w:left w:val="none" w:sz="0" w:space="0" w:color="auto"/>
                    <w:bottom w:val="none" w:sz="0" w:space="0" w:color="auto"/>
                    <w:right w:val="none" w:sz="0" w:space="0" w:color="auto"/>
                  </w:divBdr>
                  <w:divsChild>
                    <w:div w:id="996148673">
                      <w:marLeft w:val="0"/>
                      <w:marRight w:val="0"/>
                      <w:marTop w:val="0"/>
                      <w:marBottom w:val="0"/>
                      <w:divBdr>
                        <w:top w:val="none" w:sz="0" w:space="0" w:color="auto"/>
                        <w:left w:val="none" w:sz="0" w:space="0" w:color="auto"/>
                        <w:bottom w:val="none" w:sz="0" w:space="0" w:color="auto"/>
                        <w:right w:val="none" w:sz="0" w:space="0" w:color="auto"/>
                      </w:divBdr>
                      <w:divsChild>
                        <w:div w:id="422192070">
                          <w:marLeft w:val="240"/>
                          <w:marRight w:val="0"/>
                          <w:marTop w:val="0"/>
                          <w:marBottom w:val="0"/>
                          <w:divBdr>
                            <w:top w:val="none" w:sz="0" w:space="0" w:color="auto"/>
                            <w:left w:val="none" w:sz="0" w:space="0" w:color="auto"/>
                            <w:bottom w:val="none" w:sz="0" w:space="0" w:color="auto"/>
                            <w:right w:val="none" w:sz="0" w:space="0" w:color="auto"/>
                          </w:divBdr>
                          <w:divsChild>
                            <w:div w:id="41369205">
                              <w:marLeft w:val="0"/>
                              <w:marRight w:val="0"/>
                              <w:marTop w:val="0"/>
                              <w:marBottom w:val="0"/>
                              <w:divBdr>
                                <w:top w:val="none" w:sz="0" w:space="0" w:color="auto"/>
                                <w:left w:val="none" w:sz="0" w:space="0" w:color="auto"/>
                                <w:bottom w:val="none" w:sz="0" w:space="0" w:color="auto"/>
                                <w:right w:val="none" w:sz="0" w:space="0" w:color="auto"/>
                              </w:divBdr>
                              <w:divsChild>
                                <w:div w:id="269901093">
                                  <w:marLeft w:val="0"/>
                                  <w:marRight w:val="0"/>
                                  <w:marTop w:val="0"/>
                                  <w:marBottom w:val="0"/>
                                  <w:divBdr>
                                    <w:top w:val="none" w:sz="0" w:space="0" w:color="auto"/>
                                    <w:left w:val="none" w:sz="0" w:space="0" w:color="auto"/>
                                    <w:bottom w:val="none" w:sz="0" w:space="0" w:color="auto"/>
                                    <w:right w:val="none" w:sz="0" w:space="0" w:color="auto"/>
                                  </w:divBdr>
                                </w:div>
                                <w:div w:id="1703285138">
                                  <w:marLeft w:val="240"/>
                                  <w:marRight w:val="0"/>
                                  <w:marTop w:val="0"/>
                                  <w:marBottom w:val="0"/>
                                  <w:divBdr>
                                    <w:top w:val="none" w:sz="0" w:space="0" w:color="auto"/>
                                    <w:left w:val="none" w:sz="0" w:space="0" w:color="auto"/>
                                    <w:bottom w:val="none" w:sz="0" w:space="0" w:color="auto"/>
                                    <w:right w:val="none" w:sz="0" w:space="0" w:color="auto"/>
                                  </w:divBdr>
                                  <w:divsChild>
                                    <w:div w:id="790126678">
                                      <w:marLeft w:val="0"/>
                                      <w:marRight w:val="0"/>
                                      <w:marTop w:val="0"/>
                                      <w:marBottom w:val="0"/>
                                      <w:divBdr>
                                        <w:top w:val="none" w:sz="0" w:space="0" w:color="auto"/>
                                        <w:left w:val="none" w:sz="0" w:space="0" w:color="auto"/>
                                        <w:bottom w:val="none" w:sz="0" w:space="0" w:color="auto"/>
                                        <w:right w:val="none" w:sz="0" w:space="0" w:color="auto"/>
                                      </w:divBdr>
                                      <w:divsChild>
                                        <w:div w:id="348218186">
                                          <w:marLeft w:val="0"/>
                                          <w:marRight w:val="0"/>
                                          <w:marTop w:val="0"/>
                                          <w:marBottom w:val="0"/>
                                          <w:divBdr>
                                            <w:top w:val="none" w:sz="0" w:space="0" w:color="auto"/>
                                            <w:left w:val="none" w:sz="0" w:space="0" w:color="auto"/>
                                            <w:bottom w:val="none" w:sz="0" w:space="0" w:color="auto"/>
                                            <w:right w:val="none" w:sz="0" w:space="0" w:color="auto"/>
                                          </w:divBdr>
                                        </w:div>
                                        <w:div w:id="1995378916">
                                          <w:marLeft w:val="240"/>
                                          <w:marRight w:val="0"/>
                                          <w:marTop w:val="0"/>
                                          <w:marBottom w:val="0"/>
                                          <w:divBdr>
                                            <w:top w:val="none" w:sz="0" w:space="0" w:color="auto"/>
                                            <w:left w:val="none" w:sz="0" w:space="0" w:color="auto"/>
                                            <w:bottom w:val="none" w:sz="0" w:space="0" w:color="auto"/>
                                            <w:right w:val="none" w:sz="0" w:space="0" w:color="auto"/>
                                          </w:divBdr>
                                          <w:divsChild>
                                            <w:div w:id="1087190707">
                                              <w:marLeft w:val="0"/>
                                              <w:marRight w:val="0"/>
                                              <w:marTop w:val="0"/>
                                              <w:marBottom w:val="0"/>
                                              <w:divBdr>
                                                <w:top w:val="none" w:sz="0" w:space="0" w:color="auto"/>
                                                <w:left w:val="none" w:sz="0" w:space="0" w:color="auto"/>
                                                <w:bottom w:val="none" w:sz="0" w:space="0" w:color="auto"/>
                                                <w:right w:val="none" w:sz="0" w:space="0" w:color="auto"/>
                                              </w:divBdr>
                                            </w:div>
                                          </w:divsChild>
                                        </w:div>
                                        <w:div w:id="201930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251075">
                                  <w:marLeft w:val="0"/>
                                  <w:marRight w:val="0"/>
                                  <w:marTop w:val="0"/>
                                  <w:marBottom w:val="0"/>
                                  <w:divBdr>
                                    <w:top w:val="none" w:sz="0" w:space="0" w:color="auto"/>
                                    <w:left w:val="none" w:sz="0" w:space="0" w:color="auto"/>
                                    <w:bottom w:val="none" w:sz="0" w:space="0" w:color="auto"/>
                                    <w:right w:val="none" w:sz="0" w:space="0" w:color="auto"/>
                                  </w:divBdr>
                                </w:div>
                              </w:divsChild>
                            </w:div>
                            <w:div w:id="64844548">
                              <w:marLeft w:val="0"/>
                              <w:marRight w:val="0"/>
                              <w:marTop w:val="0"/>
                              <w:marBottom w:val="0"/>
                              <w:divBdr>
                                <w:top w:val="none" w:sz="0" w:space="0" w:color="auto"/>
                                <w:left w:val="none" w:sz="0" w:space="0" w:color="auto"/>
                                <w:bottom w:val="none" w:sz="0" w:space="0" w:color="auto"/>
                                <w:right w:val="none" w:sz="0" w:space="0" w:color="auto"/>
                              </w:divBdr>
                              <w:divsChild>
                                <w:div w:id="1033311310">
                                  <w:marLeft w:val="0"/>
                                  <w:marRight w:val="0"/>
                                  <w:marTop w:val="0"/>
                                  <w:marBottom w:val="0"/>
                                  <w:divBdr>
                                    <w:top w:val="none" w:sz="0" w:space="0" w:color="auto"/>
                                    <w:left w:val="none" w:sz="0" w:space="0" w:color="auto"/>
                                    <w:bottom w:val="none" w:sz="0" w:space="0" w:color="auto"/>
                                    <w:right w:val="none" w:sz="0" w:space="0" w:color="auto"/>
                                  </w:divBdr>
                                </w:div>
                                <w:div w:id="1401757531">
                                  <w:marLeft w:val="0"/>
                                  <w:marRight w:val="0"/>
                                  <w:marTop w:val="0"/>
                                  <w:marBottom w:val="0"/>
                                  <w:divBdr>
                                    <w:top w:val="none" w:sz="0" w:space="0" w:color="auto"/>
                                    <w:left w:val="none" w:sz="0" w:space="0" w:color="auto"/>
                                    <w:bottom w:val="none" w:sz="0" w:space="0" w:color="auto"/>
                                    <w:right w:val="none" w:sz="0" w:space="0" w:color="auto"/>
                                  </w:divBdr>
                                </w:div>
                                <w:div w:id="2129228846">
                                  <w:marLeft w:val="240"/>
                                  <w:marRight w:val="0"/>
                                  <w:marTop w:val="0"/>
                                  <w:marBottom w:val="0"/>
                                  <w:divBdr>
                                    <w:top w:val="none" w:sz="0" w:space="0" w:color="auto"/>
                                    <w:left w:val="none" w:sz="0" w:space="0" w:color="auto"/>
                                    <w:bottom w:val="none" w:sz="0" w:space="0" w:color="auto"/>
                                    <w:right w:val="none" w:sz="0" w:space="0" w:color="auto"/>
                                  </w:divBdr>
                                  <w:divsChild>
                                    <w:div w:id="498889786">
                                      <w:marLeft w:val="0"/>
                                      <w:marRight w:val="0"/>
                                      <w:marTop w:val="0"/>
                                      <w:marBottom w:val="0"/>
                                      <w:divBdr>
                                        <w:top w:val="none" w:sz="0" w:space="0" w:color="auto"/>
                                        <w:left w:val="none" w:sz="0" w:space="0" w:color="auto"/>
                                        <w:bottom w:val="none" w:sz="0" w:space="0" w:color="auto"/>
                                        <w:right w:val="none" w:sz="0" w:space="0" w:color="auto"/>
                                      </w:divBdr>
                                      <w:divsChild>
                                        <w:div w:id="760879949">
                                          <w:marLeft w:val="240"/>
                                          <w:marRight w:val="0"/>
                                          <w:marTop w:val="0"/>
                                          <w:marBottom w:val="0"/>
                                          <w:divBdr>
                                            <w:top w:val="none" w:sz="0" w:space="0" w:color="auto"/>
                                            <w:left w:val="none" w:sz="0" w:space="0" w:color="auto"/>
                                            <w:bottom w:val="none" w:sz="0" w:space="0" w:color="auto"/>
                                            <w:right w:val="none" w:sz="0" w:space="0" w:color="auto"/>
                                          </w:divBdr>
                                          <w:divsChild>
                                            <w:div w:id="2079326583">
                                              <w:marLeft w:val="0"/>
                                              <w:marRight w:val="0"/>
                                              <w:marTop w:val="0"/>
                                              <w:marBottom w:val="0"/>
                                              <w:divBdr>
                                                <w:top w:val="none" w:sz="0" w:space="0" w:color="auto"/>
                                                <w:left w:val="none" w:sz="0" w:space="0" w:color="auto"/>
                                                <w:bottom w:val="none" w:sz="0" w:space="0" w:color="auto"/>
                                                <w:right w:val="none" w:sz="0" w:space="0" w:color="auto"/>
                                              </w:divBdr>
                                            </w:div>
                                          </w:divsChild>
                                        </w:div>
                                        <w:div w:id="1851211283">
                                          <w:marLeft w:val="0"/>
                                          <w:marRight w:val="0"/>
                                          <w:marTop w:val="0"/>
                                          <w:marBottom w:val="0"/>
                                          <w:divBdr>
                                            <w:top w:val="none" w:sz="0" w:space="0" w:color="auto"/>
                                            <w:left w:val="none" w:sz="0" w:space="0" w:color="auto"/>
                                            <w:bottom w:val="none" w:sz="0" w:space="0" w:color="auto"/>
                                            <w:right w:val="none" w:sz="0" w:space="0" w:color="auto"/>
                                          </w:divBdr>
                                        </w:div>
                                        <w:div w:id="193620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285775">
                              <w:marLeft w:val="0"/>
                              <w:marRight w:val="0"/>
                              <w:marTop w:val="0"/>
                              <w:marBottom w:val="0"/>
                              <w:divBdr>
                                <w:top w:val="none" w:sz="0" w:space="0" w:color="auto"/>
                                <w:left w:val="none" w:sz="0" w:space="0" w:color="auto"/>
                                <w:bottom w:val="none" w:sz="0" w:space="0" w:color="auto"/>
                                <w:right w:val="none" w:sz="0" w:space="0" w:color="auto"/>
                              </w:divBdr>
                              <w:divsChild>
                                <w:div w:id="254559627">
                                  <w:marLeft w:val="240"/>
                                  <w:marRight w:val="0"/>
                                  <w:marTop w:val="0"/>
                                  <w:marBottom w:val="0"/>
                                  <w:divBdr>
                                    <w:top w:val="none" w:sz="0" w:space="0" w:color="auto"/>
                                    <w:left w:val="none" w:sz="0" w:space="0" w:color="auto"/>
                                    <w:bottom w:val="none" w:sz="0" w:space="0" w:color="auto"/>
                                    <w:right w:val="none" w:sz="0" w:space="0" w:color="auto"/>
                                  </w:divBdr>
                                  <w:divsChild>
                                    <w:div w:id="20674041">
                                      <w:marLeft w:val="0"/>
                                      <w:marRight w:val="0"/>
                                      <w:marTop w:val="0"/>
                                      <w:marBottom w:val="0"/>
                                      <w:divBdr>
                                        <w:top w:val="none" w:sz="0" w:space="0" w:color="auto"/>
                                        <w:left w:val="none" w:sz="0" w:space="0" w:color="auto"/>
                                        <w:bottom w:val="none" w:sz="0" w:space="0" w:color="auto"/>
                                        <w:right w:val="none" w:sz="0" w:space="0" w:color="auto"/>
                                      </w:divBdr>
                                      <w:divsChild>
                                        <w:div w:id="55396083">
                                          <w:marLeft w:val="0"/>
                                          <w:marRight w:val="0"/>
                                          <w:marTop w:val="0"/>
                                          <w:marBottom w:val="0"/>
                                          <w:divBdr>
                                            <w:top w:val="none" w:sz="0" w:space="0" w:color="auto"/>
                                            <w:left w:val="none" w:sz="0" w:space="0" w:color="auto"/>
                                            <w:bottom w:val="none" w:sz="0" w:space="0" w:color="auto"/>
                                            <w:right w:val="none" w:sz="0" w:space="0" w:color="auto"/>
                                          </w:divBdr>
                                        </w:div>
                                        <w:div w:id="912005940">
                                          <w:marLeft w:val="0"/>
                                          <w:marRight w:val="0"/>
                                          <w:marTop w:val="0"/>
                                          <w:marBottom w:val="0"/>
                                          <w:divBdr>
                                            <w:top w:val="none" w:sz="0" w:space="0" w:color="auto"/>
                                            <w:left w:val="none" w:sz="0" w:space="0" w:color="auto"/>
                                            <w:bottom w:val="none" w:sz="0" w:space="0" w:color="auto"/>
                                            <w:right w:val="none" w:sz="0" w:space="0" w:color="auto"/>
                                          </w:divBdr>
                                        </w:div>
                                        <w:div w:id="1988508112">
                                          <w:marLeft w:val="240"/>
                                          <w:marRight w:val="0"/>
                                          <w:marTop w:val="0"/>
                                          <w:marBottom w:val="0"/>
                                          <w:divBdr>
                                            <w:top w:val="none" w:sz="0" w:space="0" w:color="auto"/>
                                            <w:left w:val="none" w:sz="0" w:space="0" w:color="auto"/>
                                            <w:bottom w:val="none" w:sz="0" w:space="0" w:color="auto"/>
                                            <w:right w:val="none" w:sz="0" w:space="0" w:color="auto"/>
                                          </w:divBdr>
                                          <w:divsChild>
                                            <w:div w:id="44940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99068">
                                  <w:marLeft w:val="0"/>
                                  <w:marRight w:val="0"/>
                                  <w:marTop w:val="0"/>
                                  <w:marBottom w:val="0"/>
                                  <w:divBdr>
                                    <w:top w:val="none" w:sz="0" w:space="0" w:color="auto"/>
                                    <w:left w:val="none" w:sz="0" w:space="0" w:color="auto"/>
                                    <w:bottom w:val="none" w:sz="0" w:space="0" w:color="auto"/>
                                    <w:right w:val="none" w:sz="0" w:space="0" w:color="auto"/>
                                  </w:divBdr>
                                </w:div>
                                <w:div w:id="1625697805">
                                  <w:marLeft w:val="0"/>
                                  <w:marRight w:val="0"/>
                                  <w:marTop w:val="0"/>
                                  <w:marBottom w:val="0"/>
                                  <w:divBdr>
                                    <w:top w:val="none" w:sz="0" w:space="0" w:color="auto"/>
                                    <w:left w:val="none" w:sz="0" w:space="0" w:color="auto"/>
                                    <w:bottom w:val="none" w:sz="0" w:space="0" w:color="auto"/>
                                    <w:right w:val="none" w:sz="0" w:space="0" w:color="auto"/>
                                  </w:divBdr>
                                </w:div>
                              </w:divsChild>
                            </w:div>
                            <w:div w:id="308438142">
                              <w:marLeft w:val="0"/>
                              <w:marRight w:val="0"/>
                              <w:marTop w:val="0"/>
                              <w:marBottom w:val="0"/>
                              <w:divBdr>
                                <w:top w:val="none" w:sz="0" w:space="0" w:color="auto"/>
                                <w:left w:val="none" w:sz="0" w:space="0" w:color="auto"/>
                                <w:bottom w:val="none" w:sz="0" w:space="0" w:color="auto"/>
                                <w:right w:val="none" w:sz="0" w:space="0" w:color="auto"/>
                              </w:divBdr>
                              <w:divsChild>
                                <w:div w:id="347028391">
                                  <w:marLeft w:val="0"/>
                                  <w:marRight w:val="0"/>
                                  <w:marTop w:val="0"/>
                                  <w:marBottom w:val="0"/>
                                  <w:divBdr>
                                    <w:top w:val="none" w:sz="0" w:space="0" w:color="auto"/>
                                    <w:left w:val="none" w:sz="0" w:space="0" w:color="auto"/>
                                    <w:bottom w:val="none" w:sz="0" w:space="0" w:color="auto"/>
                                    <w:right w:val="none" w:sz="0" w:space="0" w:color="auto"/>
                                  </w:divBdr>
                                </w:div>
                                <w:div w:id="806245062">
                                  <w:marLeft w:val="240"/>
                                  <w:marRight w:val="0"/>
                                  <w:marTop w:val="0"/>
                                  <w:marBottom w:val="0"/>
                                  <w:divBdr>
                                    <w:top w:val="none" w:sz="0" w:space="0" w:color="auto"/>
                                    <w:left w:val="none" w:sz="0" w:space="0" w:color="auto"/>
                                    <w:bottom w:val="none" w:sz="0" w:space="0" w:color="auto"/>
                                    <w:right w:val="none" w:sz="0" w:space="0" w:color="auto"/>
                                  </w:divBdr>
                                  <w:divsChild>
                                    <w:div w:id="1939286540">
                                      <w:marLeft w:val="0"/>
                                      <w:marRight w:val="0"/>
                                      <w:marTop w:val="0"/>
                                      <w:marBottom w:val="0"/>
                                      <w:divBdr>
                                        <w:top w:val="none" w:sz="0" w:space="0" w:color="auto"/>
                                        <w:left w:val="none" w:sz="0" w:space="0" w:color="auto"/>
                                        <w:bottom w:val="none" w:sz="0" w:space="0" w:color="auto"/>
                                        <w:right w:val="none" w:sz="0" w:space="0" w:color="auto"/>
                                      </w:divBdr>
                                      <w:divsChild>
                                        <w:div w:id="1214850260">
                                          <w:marLeft w:val="0"/>
                                          <w:marRight w:val="0"/>
                                          <w:marTop w:val="0"/>
                                          <w:marBottom w:val="0"/>
                                          <w:divBdr>
                                            <w:top w:val="none" w:sz="0" w:space="0" w:color="auto"/>
                                            <w:left w:val="none" w:sz="0" w:space="0" w:color="auto"/>
                                            <w:bottom w:val="none" w:sz="0" w:space="0" w:color="auto"/>
                                            <w:right w:val="none" w:sz="0" w:space="0" w:color="auto"/>
                                          </w:divBdr>
                                        </w:div>
                                        <w:div w:id="1991598082">
                                          <w:marLeft w:val="0"/>
                                          <w:marRight w:val="0"/>
                                          <w:marTop w:val="0"/>
                                          <w:marBottom w:val="0"/>
                                          <w:divBdr>
                                            <w:top w:val="none" w:sz="0" w:space="0" w:color="auto"/>
                                            <w:left w:val="none" w:sz="0" w:space="0" w:color="auto"/>
                                            <w:bottom w:val="none" w:sz="0" w:space="0" w:color="auto"/>
                                            <w:right w:val="none" w:sz="0" w:space="0" w:color="auto"/>
                                          </w:divBdr>
                                        </w:div>
                                        <w:div w:id="2057584176">
                                          <w:marLeft w:val="240"/>
                                          <w:marRight w:val="0"/>
                                          <w:marTop w:val="0"/>
                                          <w:marBottom w:val="0"/>
                                          <w:divBdr>
                                            <w:top w:val="none" w:sz="0" w:space="0" w:color="auto"/>
                                            <w:left w:val="none" w:sz="0" w:space="0" w:color="auto"/>
                                            <w:bottom w:val="none" w:sz="0" w:space="0" w:color="auto"/>
                                            <w:right w:val="none" w:sz="0" w:space="0" w:color="auto"/>
                                          </w:divBdr>
                                          <w:divsChild>
                                            <w:div w:id="14329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143003">
                                  <w:marLeft w:val="0"/>
                                  <w:marRight w:val="0"/>
                                  <w:marTop w:val="0"/>
                                  <w:marBottom w:val="0"/>
                                  <w:divBdr>
                                    <w:top w:val="none" w:sz="0" w:space="0" w:color="auto"/>
                                    <w:left w:val="none" w:sz="0" w:space="0" w:color="auto"/>
                                    <w:bottom w:val="none" w:sz="0" w:space="0" w:color="auto"/>
                                    <w:right w:val="none" w:sz="0" w:space="0" w:color="auto"/>
                                  </w:divBdr>
                                </w:div>
                              </w:divsChild>
                            </w:div>
                            <w:div w:id="323363104">
                              <w:marLeft w:val="0"/>
                              <w:marRight w:val="0"/>
                              <w:marTop w:val="0"/>
                              <w:marBottom w:val="0"/>
                              <w:divBdr>
                                <w:top w:val="none" w:sz="0" w:space="0" w:color="auto"/>
                                <w:left w:val="none" w:sz="0" w:space="0" w:color="auto"/>
                                <w:bottom w:val="none" w:sz="0" w:space="0" w:color="auto"/>
                                <w:right w:val="none" w:sz="0" w:space="0" w:color="auto"/>
                              </w:divBdr>
                              <w:divsChild>
                                <w:div w:id="115956733">
                                  <w:marLeft w:val="0"/>
                                  <w:marRight w:val="0"/>
                                  <w:marTop w:val="0"/>
                                  <w:marBottom w:val="0"/>
                                  <w:divBdr>
                                    <w:top w:val="none" w:sz="0" w:space="0" w:color="auto"/>
                                    <w:left w:val="none" w:sz="0" w:space="0" w:color="auto"/>
                                    <w:bottom w:val="none" w:sz="0" w:space="0" w:color="auto"/>
                                    <w:right w:val="none" w:sz="0" w:space="0" w:color="auto"/>
                                  </w:divBdr>
                                </w:div>
                                <w:div w:id="565803640">
                                  <w:marLeft w:val="0"/>
                                  <w:marRight w:val="0"/>
                                  <w:marTop w:val="0"/>
                                  <w:marBottom w:val="0"/>
                                  <w:divBdr>
                                    <w:top w:val="none" w:sz="0" w:space="0" w:color="auto"/>
                                    <w:left w:val="none" w:sz="0" w:space="0" w:color="auto"/>
                                    <w:bottom w:val="none" w:sz="0" w:space="0" w:color="auto"/>
                                    <w:right w:val="none" w:sz="0" w:space="0" w:color="auto"/>
                                  </w:divBdr>
                                </w:div>
                                <w:div w:id="813378486">
                                  <w:marLeft w:val="240"/>
                                  <w:marRight w:val="0"/>
                                  <w:marTop w:val="0"/>
                                  <w:marBottom w:val="0"/>
                                  <w:divBdr>
                                    <w:top w:val="none" w:sz="0" w:space="0" w:color="auto"/>
                                    <w:left w:val="none" w:sz="0" w:space="0" w:color="auto"/>
                                    <w:bottom w:val="none" w:sz="0" w:space="0" w:color="auto"/>
                                    <w:right w:val="none" w:sz="0" w:space="0" w:color="auto"/>
                                  </w:divBdr>
                                  <w:divsChild>
                                    <w:div w:id="2009479787">
                                      <w:marLeft w:val="0"/>
                                      <w:marRight w:val="0"/>
                                      <w:marTop w:val="0"/>
                                      <w:marBottom w:val="0"/>
                                      <w:divBdr>
                                        <w:top w:val="none" w:sz="0" w:space="0" w:color="auto"/>
                                        <w:left w:val="none" w:sz="0" w:space="0" w:color="auto"/>
                                        <w:bottom w:val="none" w:sz="0" w:space="0" w:color="auto"/>
                                        <w:right w:val="none" w:sz="0" w:space="0" w:color="auto"/>
                                      </w:divBdr>
                                      <w:divsChild>
                                        <w:div w:id="139621750">
                                          <w:marLeft w:val="240"/>
                                          <w:marRight w:val="0"/>
                                          <w:marTop w:val="0"/>
                                          <w:marBottom w:val="0"/>
                                          <w:divBdr>
                                            <w:top w:val="none" w:sz="0" w:space="0" w:color="auto"/>
                                            <w:left w:val="none" w:sz="0" w:space="0" w:color="auto"/>
                                            <w:bottom w:val="none" w:sz="0" w:space="0" w:color="auto"/>
                                            <w:right w:val="none" w:sz="0" w:space="0" w:color="auto"/>
                                          </w:divBdr>
                                          <w:divsChild>
                                            <w:div w:id="1367756252">
                                              <w:marLeft w:val="0"/>
                                              <w:marRight w:val="0"/>
                                              <w:marTop w:val="0"/>
                                              <w:marBottom w:val="0"/>
                                              <w:divBdr>
                                                <w:top w:val="none" w:sz="0" w:space="0" w:color="auto"/>
                                                <w:left w:val="none" w:sz="0" w:space="0" w:color="auto"/>
                                                <w:bottom w:val="none" w:sz="0" w:space="0" w:color="auto"/>
                                                <w:right w:val="none" w:sz="0" w:space="0" w:color="auto"/>
                                              </w:divBdr>
                                            </w:div>
                                          </w:divsChild>
                                        </w:div>
                                        <w:div w:id="1797988818">
                                          <w:marLeft w:val="0"/>
                                          <w:marRight w:val="0"/>
                                          <w:marTop w:val="0"/>
                                          <w:marBottom w:val="0"/>
                                          <w:divBdr>
                                            <w:top w:val="none" w:sz="0" w:space="0" w:color="auto"/>
                                            <w:left w:val="none" w:sz="0" w:space="0" w:color="auto"/>
                                            <w:bottom w:val="none" w:sz="0" w:space="0" w:color="auto"/>
                                            <w:right w:val="none" w:sz="0" w:space="0" w:color="auto"/>
                                          </w:divBdr>
                                        </w:div>
                                        <w:div w:id="20575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81355">
                              <w:marLeft w:val="0"/>
                              <w:marRight w:val="0"/>
                              <w:marTop w:val="0"/>
                              <w:marBottom w:val="0"/>
                              <w:divBdr>
                                <w:top w:val="none" w:sz="0" w:space="0" w:color="auto"/>
                                <w:left w:val="none" w:sz="0" w:space="0" w:color="auto"/>
                                <w:bottom w:val="none" w:sz="0" w:space="0" w:color="auto"/>
                                <w:right w:val="none" w:sz="0" w:space="0" w:color="auto"/>
                              </w:divBdr>
                              <w:divsChild>
                                <w:div w:id="339048651">
                                  <w:marLeft w:val="240"/>
                                  <w:marRight w:val="0"/>
                                  <w:marTop w:val="0"/>
                                  <w:marBottom w:val="0"/>
                                  <w:divBdr>
                                    <w:top w:val="none" w:sz="0" w:space="0" w:color="auto"/>
                                    <w:left w:val="none" w:sz="0" w:space="0" w:color="auto"/>
                                    <w:bottom w:val="none" w:sz="0" w:space="0" w:color="auto"/>
                                    <w:right w:val="none" w:sz="0" w:space="0" w:color="auto"/>
                                  </w:divBdr>
                                  <w:divsChild>
                                    <w:div w:id="135340412">
                                      <w:marLeft w:val="0"/>
                                      <w:marRight w:val="0"/>
                                      <w:marTop w:val="0"/>
                                      <w:marBottom w:val="0"/>
                                      <w:divBdr>
                                        <w:top w:val="none" w:sz="0" w:space="0" w:color="auto"/>
                                        <w:left w:val="none" w:sz="0" w:space="0" w:color="auto"/>
                                        <w:bottom w:val="none" w:sz="0" w:space="0" w:color="auto"/>
                                        <w:right w:val="none" w:sz="0" w:space="0" w:color="auto"/>
                                      </w:divBdr>
                                      <w:divsChild>
                                        <w:div w:id="655500904">
                                          <w:marLeft w:val="0"/>
                                          <w:marRight w:val="0"/>
                                          <w:marTop w:val="0"/>
                                          <w:marBottom w:val="0"/>
                                          <w:divBdr>
                                            <w:top w:val="none" w:sz="0" w:space="0" w:color="auto"/>
                                            <w:left w:val="none" w:sz="0" w:space="0" w:color="auto"/>
                                            <w:bottom w:val="none" w:sz="0" w:space="0" w:color="auto"/>
                                            <w:right w:val="none" w:sz="0" w:space="0" w:color="auto"/>
                                          </w:divBdr>
                                        </w:div>
                                        <w:div w:id="1169179423">
                                          <w:marLeft w:val="0"/>
                                          <w:marRight w:val="0"/>
                                          <w:marTop w:val="0"/>
                                          <w:marBottom w:val="0"/>
                                          <w:divBdr>
                                            <w:top w:val="none" w:sz="0" w:space="0" w:color="auto"/>
                                            <w:left w:val="none" w:sz="0" w:space="0" w:color="auto"/>
                                            <w:bottom w:val="none" w:sz="0" w:space="0" w:color="auto"/>
                                            <w:right w:val="none" w:sz="0" w:space="0" w:color="auto"/>
                                          </w:divBdr>
                                        </w:div>
                                        <w:div w:id="2112361211">
                                          <w:marLeft w:val="240"/>
                                          <w:marRight w:val="0"/>
                                          <w:marTop w:val="0"/>
                                          <w:marBottom w:val="0"/>
                                          <w:divBdr>
                                            <w:top w:val="none" w:sz="0" w:space="0" w:color="auto"/>
                                            <w:left w:val="none" w:sz="0" w:space="0" w:color="auto"/>
                                            <w:bottom w:val="none" w:sz="0" w:space="0" w:color="auto"/>
                                            <w:right w:val="none" w:sz="0" w:space="0" w:color="auto"/>
                                          </w:divBdr>
                                          <w:divsChild>
                                            <w:div w:id="174634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3179">
                                  <w:marLeft w:val="0"/>
                                  <w:marRight w:val="0"/>
                                  <w:marTop w:val="0"/>
                                  <w:marBottom w:val="0"/>
                                  <w:divBdr>
                                    <w:top w:val="none" w:sz="0" w:space="0" w:color="auto"/>
                                    <w:left w:val="none" w:sz="0" w:space="0" w:color="auto"/>
                                    <w:bottom w:val="none" w:sz="0" w:space="0" w:color="auto"/>
                                    <w:right w:val="none" w:sz="0" w:space="0" w:color="auto"/>
                                  </w:divBdr>
                                </w:div>
                                <w:div w:id="977760585">
                                  <w:marLeft w:val="0"/>
                                  <w:marRight w:val="0"/>
                                  <w:marTop w:val="0"/>
                                  <w:marBottom w:val="0"/>
                                  <w:divBdr>
                                    <w:top w:val="none" w:sz="0" w:space="0" w:color="auto"/>
                                    <w:left w:val="none" w:sz="0" w:space="0" w:color="auto"/>
                                    <w:bottom w:val="none" w:sz="0" w:space="0" w:color="auto"/>
                                    <w:right w:val="none" w:sz="0" w:space="0" w:color="auto"/>
                                  </w:divBdr>
                                </w:div>
                              </w:divsChild>
                            </w:div>
                            <w:div w:id="550699831">
                              <w:marLeft w:val="0"/>
                              <w:marRight w:val="0"/>
                              <w:marTop w:val="0"/>
                              <w:marBottom w:val="0"/>
                              <w:divBdr>
                                <w:top w:val="none" w:sz="0" w:space="0" w:color="auto"/>
                                <w:left w:val="none" w:sz="0" w:space="0" w:color="auto"/>
                                <w:bottom w:val="none" w:sz="0" w:space="0" w:color="auto"/>
                                <w:right w:val="none" w:sz="0" w:space="0" w:color="auto"/>
                              </w:divBdr>
                              <w:divsChild>
                                <w:div w:id="495269927">
                                  <w:marLeft w:val="0"/>
                                  <w:marRight w:val="0"/>
                                  <w:marTop w:val="0"/>
                                  <w:marBottom w:val="0"/>
                                  <w:divBdr>
                                    <w:top w:val="none" w:sz="0" w:space="0" w:color="auto"/>
                                    <w:left w:val="none" w:sz="0" w:space="0" w:color="auto"/>
                                    <w:bottom w:val="none" w:sz="0" w:space="0" w:color="auto"/>
                                    <w:right w:val="none" w:sz="0" w:space="0" w:color="auto"/>
                                  </w:divBdr>
                                </w:div>
                                <w:div w:id="1057049616">
                                  <w:marLeft w:val="0"/>
                                  <w:marRight w:val="0"/>
                                  <w:marTop w:val="0"/>
                                  <w:marBottom w:val="0"/>
                                  <w:divBdr>
                                    <w:top w:val="none" w:sz="0" w:space="0" w:color="auto"/>
                                    <w:left w:val="none" w:sz="0" w:space="0" w:color="auto"/>
                                    <w:bottom w:val="none" w:sz="0" w:space="0" w:color="auto"/>
                                    <w:right w:val="none" w:sz="0" w:space="0" w:color="auto"/>
                                  </w:divBdr>
                                </w:div>
                                <w:div w:id="1669822637">
                                  <w:marLeft w:val="240"/>
                                  <w:marRight w:val="0"/>
                                  <w:marTop w:val="0"/>
                                  <w:marBottom w:val="0"/>
                                  <w:divBdr>
                                    <w:top w:val="none" w:sz="0" w:space="0" w:color="auto"/>
                                    <w:left w:val="none" w:sz="0" w:space="0" w:color="auto"/>
                                    <w:bottom w:val="none" w:sz="0" w:space="0" w:color="auto"/>
                                    <w:right w:val="none" w:sz="0" w:space="0" w:color="auto"/>
                                  </w:divBdr>
                                  <w:divsChild>
                                    <w:div w:id="625965721">
                                      <w:marLeft w:val="0"/>
                                      <w:marRight w:val="0"/>
                                      <w:marTop w:val="0"/>
                                      <w:marBottom w:val="0"/>
                                      <w:divBdr>
                                        <w:top w:val="none" w:sz="0" w:space="0" w:color="auto"/>
                                        <w:left w:val="none" w:sz="0" w:space="0" w:color="auto"/>
                                        <w:bottom w:val="none" w:sz="0" w:space="0" w:color="auto"/>
                                        <w:right w:val="none" w:sz="0" w:space="0" w:color="auto"/>
                                      </w:divBdr>
                                      <w:divsChild>
                                        <w:div w:id="326445420">
                                          <w:marLeft w:val="0"/>
                                          <w:marRight w:val="0"/>
                                          <w:marTop w:val="0"/>
                                          <w:marBottom w:val="0"/>
                                          <w:divBdr>
                                            <w:top w:val="none" w:sz="0" w:space="0" w:color="auto"/>
                                            <w:left w:val="none" w:sz="0" w:space="0" w:color="auto"/>
                                            <w:bottom w:val="none" w:sz="0" w:space="0" w:color="auto"/>
                                            <w:right w:val="none" w:sz="0" w:space="0" w:color="auto"/>
                                          </w:divBdr>
                                        </w:div>
                                        <w:div w:id="1216938421">
                                          <w:marLeft w:val="0"/>
                                          <w:marRight w:val="0"/>
                                          <w:marTop w:val="0"/>
                                          <w:marBottom w:val="0"/>
                                          <w:divBdr>
                                            <w:top w:val="none" w:sz="0" w:space="0" w:color="auto"/>
                                            <w:left w:val="none" w:sz="0" w:space="0" w:color="auto"/>
                                            <w:bottom w:val="none" w:sz="0" w:space="0" w:color="auto"/>
                                            <w:right w:val="none" w:sz="0" w:space="0" w:color="auto"/>
                                          </w:divBdr>
                                        </w:div>
                                        <w:div w:id="1489131550">
                                          <w:marLeft w:val="240"/>
                                          <w:marRight w:val="0"/>
                                          <w:marTop w:val="0"/>
                                          <w:marBottom w:val="0"/>
                                          <w:divBdr>
                                            <w:top w:val="none" w:sz="0" w:space="0" w:color="auto"/>
                                            <w:left w:val="none" w:sz="0" w:space="0" w:color="auto"/>
                                            <w:bottom w:val="none" w:sz="0" w:space="0" w:color="auto"/>
                                            <w:right w:val="none" w:sz="0" w:space="0" w:color="auto"/>
                                          </w:divBdr>
                                          <w:divsChild>
                                            <w:div w:id="2559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329149">
                              <w:marLeft w:val="0"/>
                              <w:marRight w:val="0"/>
                              <w:marTop w:val="0"/>
                              <w:marBottom w:val="0"/>
                              <w:divBdr>
                                <w:top w:val="none" w:sz="0" w:space="0" w:color="auto"/>
                                <w:left w:val="none" w:sz="0" w:space="0" w:color="auto"/>
                                <w:bottom w:val="none" w:sz="0" w:space="0" w:color="auto"/>
                                <w:right w:val="none" w:sz="0" w:space="0" w:color="auto"/>
                              </w:divBdr>
                              <w:divsChild>
                                <w:div w:id="758134889">
                                  <w:marLeft w:val="0"/>
                                  <w:marRight w:val="0"/>
                                  <w:marTop w:val="0"/>
                                  <w:marBottom w:val="0"/>
                                  <w:divBdr>
                                    <w:top w:val="none" w:sz="0" w:space="0" w:color="auto"/>
                                    <w:left w:val="none" w:sz="0" w:space="0" w:color="auto"/>
                                    <w:bottom w:val="none" w:sz="0" w:space="0" w:color="auto"/>
                                    <w:right w:val="none" w:sz="0" w:space="0" w:color="auto"/>
                                  </w:divBdr>
                                </w:div>
                                <w:div w:id="1374116037">
                                  <w:marLeft w:val="240"/>
                                  <w:marRight w:val="0"/>
                                  <w:marTop w:val="0"/>
                                  <w:marBottom w:val="0"/>
                                  <w:divBdr>
                                    <w:top w:val="none" w:sz="0" w:space="0" w:color="auto"/>
                                    <w:left w:val="none" w:sz="0" w:space="0" w:color="auto"/>
                                    <w:bottom w:val="none" w:sz="0" w:space="0" w:color="auto"/>
                                    <w:right w:val="none" w:sz="0" w:space="0" w:color="auto"/>
                                  </w:divBdr>
                                  <w:divsChild>
                                    <w:div w:id="2020497887">
                                      <w:marLeft w:val="0"/>
                                      <w:marRight w:val="0"/>
                                      <w:marTop w:val="0"/>
                                      <w:marBottom w:val="0"/>
                                      <w:divBdr>
                                        <w:top w:val="none" w:sz="0" w:space="0" w:color="auto"/>
                                        <w:left w:val="none" w:sz="0" w:space="0" w:color="auto"/>
                                        <w:bottom w:val="none" w:sz="0" w:space="0" w:color="auto"/>
                                        <w:right w:val="none" w:sz="0" w:space="0" w:color="auto"/>
                                      </w:divBdr>
                                      <w:divsChild>
                                        <w:div w:id="575668607">
                                          <w:marLeft w:val="0"/>
                                          <w:marRight w:val="0"/>
                                          <w:marTop w:val="0"/>
                                          <w:marBottom w:val="0"/>
                                          <w:divBdr>
                                            <w:top w:val="none" w:sz="0" w:space="0" w:color="auto"/>
                                            <w:left w:val="none" w:sz="0" w:space="0" w:color="auto"/>
                                            <w:bottom w:val="none" w:sz="0" w:space="0" w:color="auto"/>
                                            <w:right w:val="none" w:sz="0" w:space="0" w:color="auto"/>
                                          </w:divBdr>
                                        </w:div>
                                        <w:div w:id="1561405954">
                                          <w:marLeft w:val="240"/>
                                          <w:marRight w:val="0"/>
                                          <w:marTop w:val="0"/>
                                          <w:marBottom w:val="0"/>
                                          <w:divBdr>
                                            <w:top w:val="none" w:sz="0" w:space="0" w:color="auto"/>
                                            <w:left w:val="none" w:sz="0" w:space="0" w:color="auto"/>
                                            <w:bottom w:val="none" w:sz="0" w:space="0" w:color="auto"/>
                                            <w:right w:val="none" w:sz="0" w:space="0" w:color="auto"/>
                                          </w:divBdr>
                                          <w:divsChild>
                                            <w:div w:id="405154868">
                                              <w:marLeft w:val="0"/>
                                              <w:marRight w:val="0"/>
                                              <w:marTop w:val="0"/>
                                              <w:marBottom w:val="0"/>
                                              <w:divBdr>
                                                <w:top w:val="none" w:sz="0" w:space="0" w:color="auto"/>
                                                <w:left w:val="none" w:sz="0" w:space="0" w:color="auto"/>
                                                <w:bottom w:val="none" w:sz="0" w:space="0" w:color="auto"/>
                                                <w:right w:val="none" w:sz="0" w:space="0" w:color="auto"/>
                                              </w:divBdr>
                                            </w:div>
                                          </w:divsChild>
                                        </w:div>
                                        <w:div w:id="199498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30880">
                                  <w:marLeft w:val="0"/>
                                  <w:marRight w:val="0"/>
                                  <w:marTop w:val="0"/>
                                  <w:marBottom w:val="0"/>
                                  <w:divBdr>
                                    <w:top w:val="none" w:sz="0" w:space="0" w:color="auto"/>
                                    <w:left w:val="none" w:sz="0" w:space="0" w:color="auto"/>
                                    <w:bottom w:val="none" w:sz="0" w:space="0" w:color="auto"/>
                                    <w:right w:val="none" w:sz="0" w:space="0" w:color="auto"/>
                                  </w:divBdr>
                                </w:div>
                              </w:divsChild>
                            </w:div>
                            <w:div w:id="930049028">
                              <w:marLeft w:val="0"/>
                              <w:marRight w:val="0"/>
                              <w:marTop w:val="0"/>
                              <w:marBottom w:val="0"/>
                              <w:divBdr>
                                <w:top w:val="none" w:sz="0" w:space="0" w:color="auto"/>
                                <w:left w:val="none" w:sz="0" w:space="0" w:color="auto"/>
                                <w:bottom w:val="none" w:sz="0" w:space="0" w:color="auto"/>
                                <w:right w:val="none" w:sz="0" w:space="0" w:color="auto"/>
                              </w:divBdr>
                              <w:divsChild>
                                <w:div w:id="158692846">
                                  <w:marLeft w:val="0"/>
                                  <w:marRight w:val="0"/>
                                  <w:marTop w:val="0"/>
                                  <w:marBottom w:val="0"/>
                                  <w:divBdr>
                                    <w:top w:val="none" w:sz="0" w:space="0" w:color="auto"/>
                                    <w:left w:val="none" w:sz="0" w:space="0" w:color="auto"/>
                                    <w:bottom w:val="none" w:sz="0" w:space="0" w:color="auto"/>
                                    <w:right w:val="none" w:sz="0" w:space="0" w:color="auto"/>
                                  </w:divBdr>
                                </w:div>
                                <w:div w:id="1430464377">
                                  <w:marLeft w:val="240"/>
                                  <w:marRight w:val="0"/>
                                  <w:marTop w:val="0"/>
                                  <w:marBottom w:val="0"/>
                                  <w:divBdr>
                                    <w:top w:val="none" w:sz="0" w:space="0" w:color="auto"/>
                                    <w:left w:val="none" w:sz="0" w:space="0" w:color="auto"/>
                                    <w:bottom w:val="none" w:sz="0" w:space="0" w:color="auto"/>
                                    <w:right w:val="none" w:sz="0" w:space="0" w:color="auto"/>
                                  </w:divBdr>
                                  <w:divsChild>
                                    <w:div w:id="664358222">
                                      <w:marLeft w:val="0"/>
                                      <w:marRight w:val="0"/>
                                      <w:marTop w:val="0"/>
                                      <w:marBottom w:val="0"/>
                                      <w:divBdr>
                                        <w:top w:val="none" w:sz="0" w:space="0" w:color="auto"/>
                                        <w:left w:val="none" w:sz="0" w:space="0" w:color="auto"/>
                                        <w:bottom w:val="none" w:sz="0" w:space="0" w:color="auto"/>
                                        <w:right w:val="none" w:sz="0" w:space="0" w:color="auto"/>
                                      </w:divBdr>
                                      <w:divsChild>
                                        <w:div w:id="814103321">
                                          <w:marLeft w:val="240"/>
                                          <w:marRight w:val="0"/>
                                          <w:marTop w:val="0"/>
                                          <w:marBottom w:val="0"/>
                                          <w:divBdr>
                                            <w:top w:val="none" w:sz="0" w:space="0" w:color="auto"/>
                                            <w:left w:val="none" w:sz="0" w:space="0" w:color="auto"/>
                                            <w:bottom w:val="none" w:sz="0" w:space="0" w:color="auto"/>
                                            <w:right w:val="none" w:sz="0" w:space="0" w:color="auto"/>
                                          </w:divBdr>
                                          <w:divsChild>
                                            <w:div w:id="2000452501">
                                              <w:marLeft w:val="0"/>
                                              <w:marRight w:val="0"/>
                                              <w:marTop w:val="0"/>
                                              <w:marBottom w:val="0"/>
                                              <w:divBdr>
                                                <w:top w:val="none" w:sz="0" w:space="0" w:color="auto"/>
                                                <w:left w:val="none" w:sz="0" w:space="0" w:color="auto"/>
                                                <w:bottom w:val="none" w:sz="0" w:space="0" w:color="auto"/>
                                                <w:right w:val="none" w:sz="0" w:space="0" w:color="auto"/>
                                              </w:divBdr>
                                            </w:div>
                                          </w:divsChild>
                                        </w:div>
                                        <w:div w:id="1267154558">
                                          <w:marLeft w:val="0"/>
                                          <w:marRight w:val="0"/>
                                          <w:marTop w:val="0"/>
                                          <w:marBottom w:val="0"/>
                                          <w:divBdr>
                                            <w:top w:val="none" w:sz="0" w:space="0" w:color="auto"/>
                                            <w:left w:val="none" w:sz="0" w:space="0" w:color="auto"/>
                                            <w:bottom w:val="none" w:sz="0" w:space="0" w:color="auto"/>
                                            <w:right w:val="none" w:sz="0" w:space="0" w:color="auto"/>
                                          </w:divBdr>
                                        </w:div>
                                        <w:div w:id="145721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3996">
                                  <w:marLeft w:val="0"/>
                                  <w:marRight w:val="0"/>
                                  <w:marTop w:val="0"/>
                                  <w:marBottom w:val="0"/>
                                  <w:divBdr>
                                    <w:top w:val="none" w:sz="0" w:space="0" w:color="auto"/>
                                    <w:left w:val="none" w:sz="0" w:space="0" w:color="auto"/>
                                    <w:bottom w:val="none" w:sz="0" w:space="0" w:color="auto"/>
                                    <w:right w:val="none" w:sz="0" w:space="0" w:color="auto"/>
                                  </w:divBdr>
                                </w:div>
                              </w:divsChild>
                            </w:div>
                            <w:div w:id="1193231527">
                              <w:marLeft w:val="0"/>
                              <w:marRight w:val="0"/>
                              <w:marTop w:val="0"/>
                              <w:marBottom w:val="0"/>
                              <w:divBdr>
                                <w:top w:val="none" w:sz="0" w:space="0" w:color="auto"/>
                                <w:left w:val="none" w:sz="0" w:space="0" w:color="auto"/>
                                <w:bottom w:val="none" w:sz="0" w:space="0" w:color="auto"/>
                                <w:right w:val="none" w:sz="0" w:space="0" w:color="auto"/>
                              </w:divBdr>
                              <w:divsChild>
                                <w:div w:id="986670573">
                                  <w:marLeft w:val="0"/>
                                  <w:marRight w:val="0"/>
                                  <w:marTop w:val="0"/>
                                  <w:marBottom w:val="0"/>
                                  <w:divBdr>
                                    <w:top w:val="none" w:sz="0" w:space="0" w:color="auto"/>
                                    <w:left w:val="none" w:sz="0" w:space="0" w:color="auto"/>
                                    <w:bottom w:val="none" w:sz="0" w:space="0" w:color="auto"/>
                                    <w:right w:val="none" w:sz="0" w:space="0" w:color="auto"/>
                                  </w:divBdr>
                                </w:div>
                                <w:div w:id="1425607155">
                                  <w:marLeft w:val="0"/>
                                  <w:marRight w:val="0"/>
                                  <w:marTop w:val="0"/>
                                  <w:marBottom w:val="0"/>
                                  <w:divBdr>
                                    <w:top w:val="none" w:sz="0" w:space="0" w:color="auto"/>
                                    <w:left w:val="none" w:sz="0" w:space="0" w:color="auto"/>
                                    <w:bottom w:val="none" w:sz="0" w:space="0" w:color="auto"/>
                                    <w:right w:val="none" w:sz="0" w:space="0" w:color="auto"/>
                                  </w:divBdr>
                                </w:div>
                                <w:div w:id="1946188480">
                                  <w:marLeft w:val="240"/>
                                  <w:marRight w:val="0"/>
                                  <w:marTop w:val="0"/>
                                  <w:marBottom w:val="0"/>
                                  <w:divBdr>
                                    <w:top w:val="none" w:sz="0" w:space="0" w:color="auto"/>
                                    <w:left w:val="none" w:sz="0" w:space="0" w:color="auto"/>
                                    <w:bottom w:val="none" w:sz="0" w:space="0" w:color="auto"/>
                                    <w:right w:val="none" w:sz="0" w:space="0" w:color="auto"/>
                                  </w:divBdr>
                                  <w:divsChild>
                                    <w:div w:id="915212281">
                                      <w:marLeft w:val="0"/>
                                      <w:marRight w:val="0"/>
                                      <w:marTop w:val="0"/>
                                      <w:marBottom w:val="0"/>
                                      <w:divBdr>
                                        <w:top w:val="none" w:sz="0" w:space="0" w:color="auto"/>
                                        <w:left w:val="none" w:sz="0" w:space="0" w:color="auto"/>
                                        <w:bottom w:val="none" w:sz="0" w:space="0" w:color="auto"/>
                                        <w:right w:val="none" w:sz="0" w:space="0" w:color="auto"/>
                                      </w:divBdr>
                                      <w:divsChild>
                                        <w:div w:id="903301327">
                                          <w:marLeft w:val="240"/>
                                          <w:marRight w:val="0"/>
                                          <w:marTop w:val="0"/>
                                          <w:marBottom w:val="0"/>
                                          <w:divBdr>
                                            <w:top w:val="none" w:sz="0" w:space="0" w:color="auto"/>
                                            <w:left w:val="none" w:sz="0" w:space="0" w:color="auto"/>
                                            <w:bottom w:val="none" w:sz="0" w:space="0" w:color="auto"/>
                                            <w:right w:val="none" w:sz="0" w:space="0" w:color="auto"/>
                                          </w:divBdr>
                                          <w:divsChild>
                                            <w:div w:id="397824237">
                                              <w:marLeft w:val="0"/>
                                              <w:marRight w:val="0"/>
                                              <w:marTop w:val="0"/>
                                              <w:marBottom w:val="0"/>
                                              <w:divBdr>
                                                <w:top w:val="none" w:sz="0" w:space="0" w:color="auto"/>
                                                <w:left w:val="none" w:sz="0" w:space="0" w:color="auto"/>
                                                <w:bottom w:val="none" w:sz="0" w:space="0" w:color="auto"/>
                                                <w:right w:val="none" w:sz="0" w:space="0" w:color="auto"/>
                                              </w:divBdr>
                                            </w:div>
                                          </w:divsChild>
                                        </w:div>
                                        <w:div w:id="1365908193">
                                          <w:marLeft w:val="0"/>
                                          <w:marRight w:val="0"/>
                                          <w:marTop w:val="0"/>
                                          <w:marBottom w:val="0"/>
                                          <w:divBdr>
                                            <w:top w:val="none" w:sz="0" w:space="0" w:color="auto"/>
                                            <w:left w:val="none" w:sz="0" w:space="0" w:color="auto"/>
                                            <w:bottom w:val="none" w:sz="0" w:space="0" w:color="auto"/>
                                            <w:right w:val="none" w:sz="0" w:space="0" w:color="auto"/>
                                          </w:divBdr>
                                        </w:div>
                                        <w:div w:id="1560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4549">
                              <w:marLeft w:val="0"/>
                              <w:marRight w:val="0"/>
                              <w:marTop w:val="0"/>
                              <w:marBottom w:val="0"/>
                              <w:divBdr>
                                <w:top w:val="none" w:sz="0" w:space="0" w:color="auto"/>
                                <w:left w:val="none" w:sz="0" w:space="0" w:color="auto"/>
                                <w:bottom w:val="none" w:sz="0" w:space="0" w:color="auto"/>
                                <w:right w:val="none" w:sz="0" w:space="0" w:color="auto"/>
                              </w:divBdr>
                              <w:divsChild>
                                <w:div w:id="92409198">
                                  <w:marLeft w:val="0"/>
                                  <w:marRight w:val="0"/>
                                  <w:marTop w:val="0"/>
                                  <w:marBottom w:val="0"/>
                                  <w:divBdr>
                                    <w:top w:val="none" w:sz="0" w:space="0" w:color="auto"/>
                                    <w:left w:val="none" w:sz="0" w:space="0" w:color="auto"/>
                                    <w:bottom w:val="none" w:sz="0" w:space="0" w:color="auto"/>
                                    <w:right w:val="none" w:sz="0" w:space="0" w:color="auto"/>
                                  </w:divBdr>
                                </w:div>
                                <w:div w:id="1327591602">
                                  <w:marLeft w:val="240"/>
                                  <w:marRight w:val="0"/>
                                  <w:marTop w:val="0"/>
                                  <w:marBottom w:val="0"/>
                                  <w:divBdr>
                                    <w:top w:val="none" w:sz="0" w:space="0" w:color="auto"/>
                                    <w:left w:val="none" w:sz="0" w:space="0" w:color="auto"/>
                                    <w:bottom w:val="none" w:sz="0" w:space="0" w:color="auto"/>
                                    <w:right w:val="none" w:sz="0" w:space="0" w:color="auto"/>
                                  </w:divBdr>
                                  <w:divsChild>
                                    <w:div w:id="1459831675">
                                      <w:marLeft w:val="0"/>
                                      <w:marRight w:val="0"/>
                                      <w:marTop w:val="0"/>
                                      <w:marBottom w:val="0"/>
                                      <w:divBdr>
                                        <w:top w:val="none" w:sz="0" w:space="0" w:color="auto"/>
                                        <w:left w:val="none" w:sz="0" w:space="0" w:color="auto"/>
                                        <w:bottom w:val="none" w:sz="0" w:space="0" w:color="auto"/>
                                        <w:right w:val="none" w:sz="0" w:space="0" w:color="auto"/>
                                      </w:divBdr>
                                      <w:divsChild>
                                        <w:div w:id="5595755">
                                          <w:marLeft w:val="0"/>
                                          <w:marRight w:val="0"/>
                                          <w:marTop w:val="0"/>
                                          <w:marBottom w:val="0"/>
                                          <w:divBdr>
                                            <w:top w:val="none" w:sz="0" w:space="0" w:color="auto"/>
                                            <w:left w:val="none" w:sz="0" w:space="0" w:color="auto"/>
                                            <w:bottom w:val="none" w:sz="0" w:space="0" w:color="auto"/>
                                            <w:right w:val="none" w:sz="0" w:space="0" w:color="auto"/>
                                          </w:divBdr>
                                        </w:div>
                                        <w:div w:id="1128008865">
                                          <w:marLeft w:val="240"/>
                                          <w:marRight w:val="0"/>
                                          <w:marTop w:val="0"/>
                                          <w:marBottom w:val="0"/>
                                          <w:divBdr>
                                            <w:top w:val="none" w:sz="0" w:space="0" w:color="auto"/>
                                            <w:left w:val="none" w:sz="0" w:space="0" w:color="auto"/>
                                            <w:bottom w:val="none" w:sz="0" w:space="0" w:color="auto"/>
                                            <w:right w:val="none" w:sz="0" w:space="0" w:color="auto"/>
                                          </w:divBdr>
                                          <w:divsChild>
                                            <w:div w:id="448356280">
                                              <w:marLeft w:val="0"/>
                                              <w:marRight w:val="0"/>
                                              <w:marTop w:val="0"/>
                                              <w:marBottom w:val="0"/>
                                              <w:divBdr>
                                                <w:top w:val="none" w:sz="0" w:space="0" w:color="auto"/>
                                                <w:left w:val="none" w:sz="0" w:space="0" w:color="auto"/>
                                                <w:bottom w:val="none" w:sz="0" w:space="0" w:color="auto"/>
                                                <w:right w:val="none" w:sz="0" w:space="0" w:color="auto"/>
                                              </w:divBdr>
                                            </w:div>
                                          </w:divsChild>
                                        </w:div>
                                        <w:div w:id="16312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4968">
                                  <w:marLeft w:val="0"/>
                                  <w:marRight w:val="0"/>
                                  <w:marTop w:val="0"/>
                                  <w:marBottom w:val="0"/>
                                  <w:divBdr>
                                    <w:top w:val="none" w:sz="0" w:space="0" w:color="auto"/>
                                    <w:left w:val="none" w:sz="0" w:space="0" w:color="auto"/>
                                    <w:bottom w:val="none" w:sz="0" w:space="0" w:color="auto"/>
                                    <w:right w:val="none" w:sz="0" w:space="0" w:color="auto"/>
                                  </w:divBdr>
                                </w:div>
                              </w:divsChild>
                            </w:div>
                            <w:div w:id="1475484693">
                              <w:marLeft w:val="0"/>
                              <w:marRight w:val="0"/>
                              <w:marTop w:val="0"/>
                              <w:marBottom w:val="0"/>
                              <w:divBdr>
                                <w:top w:val="none" w:sz="0" w:space="0" w:color="auto"/>
                                <w:left w:val="none" w:sz="0" w:space="0" w:color="auto"/>
                                <w:bottom w:val="none" w:sz="0" w:space="0" w:color="auto"/>
                                <w:right w:val="none" w:sz="0" w:space="0" w:color="auto"/>
                              </w:divBdr>
                              <w:divsChild>
                                <w:div w:id="1460802357">
                                  <w:marLeft w:val="240"/>
                                  <w:marRight w:val="0"/>
                                  <w:marTop w:val="0"/>
                                  <w:marBottom w:val="0"/>
                                  <w:divBdr>
                                    <w:top w:val="none" w:sz="0" w:space="0" w:color="auto"/>
                                    <w:left w:val="none" w:sz="0" w:space="0" w:color="auto"/>
                                    <w:bottom w:val="none" w:sz="0" w:space="0" w:color="auto"/>
                                    <w:right w:val="none" w:sz="0" w:space="0" w:color="auto"/>
                                  </w:divBdr>
                                  <w:divsChild>
                                    <w:div w:id="963123007">
                                      <w:marLeft w:val="0"/>
                                      <w:marRight w:val="0"/>
                                      <w:marTop w:val="0"/>
                                      <w:marBottom w:val="0"/>
                                      <w:divBdr>
                                        <w:top w:val="none" w:sz="0" w:space="0" w:color="auto"/>
                                        <w:left w:val="none" w:sz="0" w:space="0" w:color="auto"/>
                                        <w:bottom w:val="none" w:sz="0" w:space="0" w:color="auto"/>
                                        <w:right w:val="none" w:sz="0" w:space="0" w:color="auto"/>
                                      </w:divBdr>
                                      <w:divsChild>
                                        <w:div w:id="557058857">
                                          <w:marLeft w:val="240"/>
                                          <w:marRight w:val="0"/>
                                          <w:marTop w:val="0"/>
                                          <w:marBottom w:val="0"/>
                                          <w:divBdr>
                                            <w:top w:val="none" w:sz="0" w:space="0" w:color="auto"/>
                                            <w:left w:val="none" w:sz="0" w:space="0" w:color="auto"/>
                                            <w:bottom w:val="none" w:sz="0" w:space="0" w:color="auto"/>
                                            <w:right w:val="none" w:sz="0" w:space="0" w:color="auto"/>
                                          </w:divBdr>
                                          <w:divsChild>
                                            <w:div w:id="1940335263">
                                              <w:marLeft w:val="0"/>
                                              <w:marRight w:val="0"/>
                                              <w:marTop w:val="0"/>
                                              <w:marBottom w:val="0"/>
                                              <w:divBdr>
                                                <w:top w:val="none" w:sz="0" w:space="0" w:color="auto"/>
                                                <w:left w:val="none" w:sz="0" w:space="0" w:color="auto"/>
                                                <w:bottom w:val="none" w:sz="0" w:space="0" w:color="auto"/>
                                                <w:right w:val="none" w:sz="0" w:space="0" w:color="auto"/>
                                              </w:divBdr>
                                            </w:div>
                                          </w:divsChild>
                                        </w:div>
                                        <w:div w:id="657464390">
                                          <w:marLeft w:val="0"/>
                                          <w:marRight w:val="0"/>
                                          <w:marTop w:val="0"/>
                                          <w:marBottom w:val="0"/>
                                          <w:divBdr>
                                            <w:top w:val="none" w:sz="0" w:space="0" w:color="auto"/>
                                            <w:left w:val="none" w:sz="0" w:space="0" w:color="auto"/>
                                            <w:bottom w:val="none" w:sz="0" w:space="0" w:color="auto"/>
                                            <w:right w:val="none" w:sz="0" w:space="0" w:color="auto"/>
                                          </w:divBdr>
                                        </w:div>
                                        <w:div w:id="2121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81243">
                                  <w:marLeft w:val="0"/>
                                  <w:marRight w:val="0"/>
                                  <w:marTop w:val="0"/>
                                  <w:marBottom w:val="0"/>
                                  <w:divBdr>
                                    <w:top w:val="none" w:sz="0" w:space="0" w:color="auto"/>
                                    <w:left w:val="none" w:sz="0" w:space="0" w:color="auto"/>
                                    <w:bottom w:val="none" w:sz="0" w:space="0" w:color="auto"/>
                                    <w:right w:val="none" w:sz="0" w:space="0" w:color="auto"/>
                                  </w:divBdr>
                                </w:div>
                                <w:div w:id="1703046679">
                                  <w:marLeft w:val="0"/>
                                  <w:marRight w:val="0"/>
                                  <w:marTop w:val="0"/>
                                  <w:marBottom w:val="0"/>
                                  <w:divBdr>
                                    <w:top w:val="none" w:sz="0" w:space="0" w:color="auto"/>
                                    <w:left w:val="none" w:sz="0" w:space="0" w:color="auto"/>
                                    <w:bottom w:val="none" w:sz="0" w:space="0" w:color="auto"/>
                                    <w:right w:val="none" w:sz="0" w:space="0" w:color="auto"/>
                                  </w:divBdr>
                                </w:div>
                              </w:divsChild>
                            </w:div>
                            <w:div w:id="1712999128">
                              <w:marLeft w:val="0"/>
                              <w:marRight w:val="0"/>
                              <w:marTop w:val="0"/>
                              <w:marBottom w:val="0"/>
                              <w:divBdr>
                                <w:top w:val="none" w:sz="0" w:space="0" w:color="auto"/>
                                <w:left w:val="none" w:sz="0" w:space="0" w:color="auto"/>
                                <w:bottom w:val="none" w:sz="0" w:space="0" w:color="auto"/>
                                <w:right w:val="none" w:sz="0" w:space="0" w:color="auto"/>
                              </w:divBdr>
                              <w:divsChild>
                                <w:div w:id="280378514">
                                  <w:marLeft w:val="240"/>
                                  <w:marRight w:val="0"/>
                                  <w:marTop w:val="0"/>
                                  <w:marBottom w:val="0"/>
                                  <w:divBdr>
                                    <w:top w:val="none" w:sz="0" w:space="0" w:color="auto"/>
                                    <w:left w:val="none" w:sz="0" w:space="0" w:color="auto"/>
                                    <w:bottom w:val="none" w:sz="0" w:space="0" w:color="auto"/>
                                    <w:right w:val="none" w:sz="0" w:space="0" w:color="auto"/>
                                  </w:divBdr>
                                  <w:divsChild>
                                    <w:div w:id="1197038422">
                                      <w:marLeft w:val="0"/>
                                      <w:marRight w:val="0"/>
                                      <w:marTop w:val="0"/>
                                      <w:marBottom w:val="0"/>
                                      <w:divBdr>
                                        <w:top w:val="none" w:sz="0" w:space="0" w:color="auto"/>
                                        <w:left w:val="none" w:sz="0" w:space="0" w:color="auto"/>
                                        <w:bottom w:val="none" w:sz="0" w:space="0" w:color="auto"/>
                                        <w:right w:val="none" w:sz="0" w:space="0" w:color="auto"/>
                                      </w:divBdr>
                                      <w:divsChild>
                                        <w:div w:id="256137416">
                                          <w:marLeft w:val="240"/>
                                          <w:marRight w:val="0"/>
                                          <w:marTop w:val="0"/>
                                          <w:marBottom w:val="0"/>
                                          <w:divBdr>
                                            <w:top w:val="none" w:sz="0" w:space="0" w:color="auto"/>
                                            <w:left w:val="none" w:sz="0" w:space="0" w:color="auto"/>
                                            <w:bottom w:val="none" w:sz="0" w:space="0" w:color="auto"/>
                                            <w:right w:val="none" w:sz="0" w:space="0" w:color="auto"/>
                                          </w:divBdr>
                                          <w:divsChild>
                                            <w:div w:id="1935357773">
                                              <w:marLeft w:val="0"/>
                                              <w:marRight w:val="0"/>
                                              <w:marTop w:val="0"/>
                                              <w:marBottom w:val="0"/>
                                              <w:divBdr>
                                                <w:top w:val="none" w:sz="0" w:space="0" w:color="auto"/>
                                                <w:left w:val="none" w:sz="0" w:space="0" w:color="auto"/>
                                                <w:bottom w:val="none" w:sz="0" w:space="0" w:color="auto"/>
                                                <w:right w:val="none" w:sz="0" w:space="0" w:color="auto"/>
                                              </w:divBdr>
                                            </w:div>
                                          </w:divsChild>
                                        </w:div>
                                        <w:div w:id="493569344">
                                          <w:marLeft w:val="0"/>
                                          <w:marRight w:val="0"/>
                                          <w:marTop w:val="0"/>
                                          <w:marBottom w:val="0"/>
                                          <w:divBdr>
                                            <w:top w:val="none" w:sz="0" w:space="0" w:color="auto"/>
                                            <w:left w:val="none" w:sz="0" w:space="0" w:color="auto"/>
                                            <w:bottom w:val="none" w:sz="0" w:space="0" w:color="auto"/>
                                            <w:right w:val="none" w:sz="0" w:space="0" w:color="auto"/>
                                          </w:divBdr>
                                        </w:div>
                                        <w:div w:id="202710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488">
                                  <w:marLeft w:val="0"/>
                                  <w:marRight w:val="0"/>
                                  <w:marTop w:val="0"/>
                                  <w:marBottom w:val="0"/>
                                  <w:divBdr>
                                    <w:top w:val="none" w:sz="0" w:space="0" w:color="auto"/>
                                    <w:left w:val="none" w:sz="0" w:space="0" w:color="auto"/>
                                    <w:bottom w:val="none" w:sz="0" w:space="0" w:color="auto"/>
                                    <w:right w:val="none" w:sz="0" w:space="0" w:color="auto"/>
                                  </w:divBdr>
                                </w:div>
                                <w:div w:id="1758939895">
                                  <w:marLeft w:val="0"/>
                                  <w:marRight w:val="0"/>
                                  <w:marTop w:val="0"/>
                                  <w:marBottom w:val="0"/>
                                  <w:divBdr>
                                    <w:top w:val="none" w:sz="0" w:space="0" w:color="auto"/>
                                    <w:left w:val="none" w:sz="0" w:space="0" w:color="auto"/>
                                    <w:bottom w:val="none" w:sz="0" w:space="0" w:color="auto"/>
                                    <w:right w:val="none" w:sz="0" w:space="0" w:color="auto"/>
                                  </w:divBdr>
                                </w:div>
                              </w:divsChild>
                            </w:div>
                            <w:div w:id="1842770409">
                              <w:marLeft w:val="0"/>
                              <w:marRight w:val="0"/>
                              <w:marTop w:val="0"/>
                              <w:marBottom w:val="0"/>
                              <w:divBdr>
                                <w:top w:val="none" w:sz="0" w:space="0" w:color="auto"/>
                                <w:left w:val="none" w:sz="0" w:space="0" w:color="auto"/>
                                <w:bottom w:val="none" w:sz="0" w:space="0" w:color="auto"/>
                                <w:right w:val="none" w:sz="0" w:space="0" w:color="auto"/>
                              </w:divBdr>
                              <w:divsChild>
                                <w:div w:id="277874204">
                                  <w:marLeft w:val="240"/>
                                  <w:marRight w:val="0"/>
                                  <w:marTop w:val="0"/>
                                  <w:marBottom w:val="0"/>
                                  <w:divBdr>
                                    <w:top w:val="none" w:sz="0" w:space="0" w:color="auto"/>
                                    <w:left w:val="none" w:sz="0" w:space="0" w:color="auto"/>
                                    <w:bottom w:val="none" w:sz="0" w:space="0" w:color="auto"/>
                                    <w:right w:val="none" w:sz="0" w:space="0" w:color="auto"/>
                                  </w:divBdr>
                                  <w:divsChild>
                                    <w:div w:id="1050299214">
                                      <w:marLeft w:val="0"/>
                                      <w:marRight w:val="0"/>
                                      <w:marTop w:val="0"/>
                                      <w:marBottom w:val="0"/>
                                      <w:divBdr>
                                        <w:top w:val="none" w:sz="0" w:space="0" w:color="auto"/>
                                        <w:left w:val="none" w:sz="0" w:space="0" w:color="auto"/>
                                        <w:bottom w:val="none" w:sz="0" w:space="0" w:color="auto"/>
                                        <w:right w:val="none" w:sz="0" w:space="0" w:color="auto"/>
                                      </w:divBdr>
                                      <w:divsChild>
                                        <w:div w:id="132336422">
                                          <w:marLeft w:val="240"/>
                                          <w:marRight w:val="0"/>
                                          <w:marTop w:val="0"/>
                                          <w:marBottom w:val="0"/>
                                          <w:divBdr>
                                            <w:top w:val="none" w:sz="0" w:space="0" w:color="auto"/>
                                            <w:left w:val="none" w:sz="0" w:space="0" w:color="auto"/>
                                            <w:bottom w:val="none" w:sz="0" w:space="0" w:color="auto"/>
                                            <w:right w:val="none" w:sz="0" w:space="0" w:color="auto"/>
                                          </w:divBdr>
                                          <w:divsChild>
                                            <w:div w:id="793989159">
                                              <w:marLeft w:val="0"/>
                                              <w:marRight w:val="0"/>
                                              <w:marTop w:val="0"/>
                                              <w:marBottom w:val="0"/>
                                              <w:divBdr>
                                                <w:top w:val="none" w:sz="0" w:space="0" w:color="auto"/>
                                                <w:left w:val="none" w:sz="0" w:space="0" w:color="auto"/>
                                                <w:bottom w:val="none" w:sz="0" w:space="0" w:color="auto"/>
                                                <w:right w:val="none" w:sz="0" w:space="0" w:color="auto"/>
                                              </w:divBdr>
                                            </w:div>
                                          </w:divsChild>
                                        </w:div>
                                        <w:div w:id="170142404">
                                          <w:marLeft w:val="0"/>
                                          <w:marRight w:val="0"/>
                                          <w:marTop w:val="0"/>
                                          <w:marBottom w:val="0"/>
                                          <w:divBdr>
                                            <w:top w:val="none" w:sz="0" w:space="0" w:color="auto"/>
                                            <w:left w:val="none" w:sz="0" w:space="0" w:color="auto"/>
                                            <w:bottom w:val="none" w:sz="0" w:space="0" w:color="auto"/>
                                            <w:right w:val="none" w:sz="0" w:space="0" w:color="auto"/>
                                          </w:divBdr>
                                        </w:div>
                                        <w:div w:id="62878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39397">
                                  <w:marLeft w:val="0"/>
                                  <w:marRight w:val="0"/>
                                  <w:marTop w:val="0"/>
                                  <w:marBottom w:val="0"/>
                                  <w:divBdr>
                                    <w:top w:val="none" w:sz="0" w:space="0" w:color="auto"/>
                                    <w:left w:val="none" w:sz="0" w:space="0" w:color="auto"/>
                                    <w:bottom w:val="none" w:sz="0" w:space="0" w:color="auto"/>
                                    <w:right w:val="none" w:sz="0" w:space="0" w:color="auto"/>
                                  </w:divBdr>
                                </w:div>
                                <w:div w:id="1591354405">
                                  <w:marLeft w:val="0"/>
                                  <w:marRight w:val="0"/>
                                  <w:marTop w:val="0"/>
                                  <w:marBottom w:val="0"/>
                                  <w:divBdr>
                                    <w:top w:val="none" w:sz="0" w:space="0" w:color="auto"/>
                                    <w:left w:val="none" w:sz="0" w:space="0" w:color="auto"/>
                                    <w:bottom w:val="none" w:sz="0" w:space="0" w:color="auto"/>
                                    <w:right w:val="none" w:sz="0" w:space="0" w:color="auto"/>
                                  </w:divBdr>
                                </w:div>
                              </w:divsChild>
                            </w:div>
                            <w:div w:id="2063864761">
                              <w:marLeft w:val="0"/>
                              <w:marRight w:val="0"/>
                              <w:marTop w:val="0"/>
                              <w:marBottom w:val="0"/>
                              <w:divBdr>
                                <w:top w:val="none" w:sz="0" w:space="0" w:color="auto"/>
                                <w:left w:val="none" w:sz="0" w:space="0" w:color="auto"/>
                                <w:bottom w:val="none" w:sz="0" w:space="0" w:color="auto"/>
                                <w:right w:val="none" w:sz="0" w:space="0" w:color="auto"/>
                              </w:divBdr>
                              <w:divsChild>
                                <w:div w:id="625358394">
                                  <w:marLeft w:val="240"/>
                                  <w:marRight w:val="0"/>
                                  <w:marTop w:val="0"/>
                                  <w:marBottom w:val="0"/>
                                  <w:divBdr>
                                    <w:top w:val="none" w:sz="0" w:space="0" w:color="auto"/>
                                    <w:left w:val="none" w:sz="0" w:space="0" w:color="auto"/>
                                    <w:bottom w:val="none" w:sz="0" w:space="0" w:color="auto"/>
                                    <w:right w:val="none" w:sz="0" w:space="0" w:color="auto"/>
                                  </w:divBdr>
                                  <w:divsChild>
                                    <w:div w:id="1940067774">
                                      <w:marLeft w:val="0"/>
                                      <w:marRight w:val="0"/>
                                      <w:marTop w:val="0"/>
                                      <w:marBottom w:val="0"/>
                                      <w:divBdr>
                                        <w:top w:val="none" w:sz="0" w:space="0" w:color="auto"/>
                                        <w:left w:val="none" w:sz="0" w:space="0" w:color="auto"/>
                                        <w:bottom w:val="none" w:sz="0" w:space="0" w:color="auto"/>
                                        <w:right w:val="none" w:sz="0" w:space="0" w:color="auto"/>
                                      </w:divBdr>
                                      <w:divsChild>
                                        <w:div w:id="173033280">
                                          <w:marLeft w:val="240"/>
                                          <w:marRight w:val="0"/>
                                          <w:marTop w:val="0"/>
                                          <w:marBottom w:val="0"/>
                                          <w:divBdr>
                                            <w:top w:val="none" w:sz="0" w:space="0" w:color="auto"/>
                                            <w:left w:val="none" w:sz="0" w:space="0" w:color="auto"/>
                                            <w:bottom w:val="none" w:sz="0" w:space="0" w:color="auto"/>
                                            <w:right w:val="none" w:sz="0" w:space="0" w:color="auto"/>
                                          </w:divBdr>
                                          <w:divsChild>
                                            <w:div w:id="948899818">
                                              <w:marLeft w:val="0"/>
                                              <w:marRight w:val="0"/>
                                              <w:marTop w:val="0"/>
                                              <w:marBottom w:val="0"/>
                                              <w:divBdr>
                                                <w:top w:val="none" w:sz="0" w:space="0" w:color="auto"/>
                                                <w:left w:val="none" w:sz="0" w:space="0" w:color="auto"/>
                                                <w:bottom w:val="none" w:sz="0" w:space="0" w:color="auto"/>
                                                <w:right w:val="none" w:sz="0" w:space="0" w:color="auto"/>
                                              </w:divBdr>
                                            </w:div>
                                          </w:divsChild>
                                        </w:div>
                                        <w:div w:id="217278097">
                                          <w:marLeft w:val="0"/>
                                          <w:marRight w:val="0"/>
                                          <w:marTop w:val="0"/>
                                          <w:marBottom w:val="0"/>
                                          <w:divBdr>
                                            <w:top w:val="none" w:sz="0" w:space="0" w:color="auto"/>
                                            <w:left w:val="none" w:sz="0" w:space="0" w:color="auto"/>
                                            <w:bottom w:val="none" w:sz="0" w:space="0" w:color="auto"/>
                                            <w:right w:val="none" w:sz="0" w:space="0" w:color="auto"/>
                                          </w:divBdr>
                                        </w:div>
                                        <w:div w:id="7222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85936">
                                  <w:marLeft w:val="0"/>
                                  <w:marRight w:val="0"/>
                                  <w:marTop w:val="0"/>
                                  <w:marBottom w:val="0"/>
                                  <w:divBdr>
                                    <w:top w:val="none" w:sz="0" w:space="0" w:color="auto"/>
                                    <w:left w:val="none" w:sz="0" w:space="0" w:color="auto"/>
                                    <w:bottom w:val="none" w:sz="0" w:space="0" w:color="auto"/>
                                    <w:right w:val="none" w:sz="0" w:space="0" w:color="auto"/>
                                  </w:divBdr>
                                </w:div>
                                <w:div w:id="178083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64973">
                          <w:marLeft w:val="0"/>
                          <w:marRight w:val="0"/>
                          <w:marTop w:val="0"/>
                          <w:marBottom w:val="0"/>
                          <w:divBdr>
                            <w:top w:val="none" w:sz="0" w:space="0" w:color="auto"/>
                            <w:left w:val="none" w:sz="0" w:space="0" w:color="auto"/>
                            <w:bottom w:val="none" w:sz="0" w:space="0" w:color="auto"/>
                            <w:right w:val="none" w:sz="0" w:space="0" w:color="auto"/>
                          </w:divBdr>
                        </w:div>
                        <w:div w:id="17886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17353">
          <w:marLeft w:val="0"/>
          <w:marRight w:val="0"/>
          <w:marTop w:val="0"/>
          <w:marBottom w:val="0"/>
          <w:divBdr>
            <w:top w:val="none" w:sz="0" w:space="0" w:color="auto"/>
            <w:left w:val="none" w:sz="0" w:space="0" w:color="auto"/>
            <w:bottom w:val="none" w:sz="0" w:space="0" w:color="auto"/>
            <w:right w:val="none" w:sz="0" w:space="0" w:color="auto"/>
          </w:divBdr>
        </w:div>
      </w:divsChild>
    </w:div>
    <w:div w:id="1959951141">
      <w:bodyDiv w:val="1"/>
      <w:marLeft w:val="0"/>
      <w:marRight w:val="0"/>
      <w:marTop w:val="0"/>
      <w:marBottom w:val="0"/>
      <w:divBdr>
        <w:top w:val="none" w:sz="0" w:space="0" w:color="auto"/>
        <w:left w:val="none" w:sz="0" w:space="0" w:color="auto"/>
        <w:bottom w:val="none" w:sz="0" w:space="0" w:color="auto"/>
        <w:right w:val="none" w:sz="0" w:space="0" w:color="auto"/>
      </w:divBdr>
    </w:div>
    <w:div w:id="1988629930">
      <w:bodyDiv w:val="1"/>
      <w:marLeft w:val="0"/>
      <w:marRight w:val="0"/>
      <w:marTop w:val="0"/>
      <w:marBottom w:val="0"/>
      <w:divBdr>
        <w:top w:val="none" w:sz="0" w:space="0" w:color="auto"/>
        <w:left w:val="none" w:sz="0" w:space="0" w:color="auto"/>
        <w:bottom w:val="none" w:sz="0" w:space="0" w:color="auto"/>
        <w:right w:val="none" w:sz="0" w:space="0" w:color="auto"/>
      </w:divBdr>
    </w:div>
    <w:div w:id="2013793049">
      <w:bodyDiv w:val="1"/>
      <w:marLeft w:val="0"/>
      <w:marRight w:val="0"/>
      <w:marTop w:val="0"/>
      <w:marBottom w:val="0"/>
      <w:divBdr>
        <w:top w:val="none" w:sz="0" w:space="0" w:color="auto"/>
        <w:left w:val="none" w:sz="0" w:space="0" w:color="auto"/>
        <w:bottom w:val="none" w:sz="0" w:space="0" w:color="auto"/>
        <w:right w:val="none" w:sz="0" w:space="0" w:color="auto"/>
      </w:divBdr>
      <w:divsChild>
        <w:div w:id="1279994632">
          <w:marLeft w:val="0"/>
          <w:marRight w:val="0"/>
          <w:marTop w:val="0"/>
          <w:marBottom w:val="0"/>
          <w:divBdr>
            <w:top w:val="none" w:sz="0" w:space="0" w:color="auto"/>
            <w:left w:val="none" w:sz="0" w:space="0" w:color="auto"/>
            <w:bottom w:val="none" w:sz="0" w:space="0" w:color="auto"/>
            <w:right w:val="none" w:sz="0" w:space="0" w:color="auto"/>
          </w:divBdr>
        </w:div>
        <w:div w:id="1524244180">
          <w:marLeft w:val="240"/>
          <w:marRight w:val="0"/>
          <w:marTop w:val="0"/>
          <w:marBottom w:val="0"/>
          <w:divBdr>
            <w:top w:val="none" w:sz="0" w:space="0" w:color="auto"/>
            <w:left w:val="none" w:sz="0" w:space="0" w:color="auto"/>
            <w:bottom w:val="none" w:sz="0" w:space="0" w:color="auto"/>
            <w:right w:val="none" w:sz="0" w:space="0" w:color="auto"/>
          </w:divBdr>
          <w:divsChild>
            <w:div w:id="736827759">
              <w:marLeft w:val="0"/>
              <w:marRight w:val="0"/>
              <w:marTop w:val="0"/>
              <w:marBottom w:val="0"/>
              <w:divBdr>
                <w:top w:val="none" w:sz="0" w:space="0" w:color="auto"/>
                <w:left w:val="none" w:sz="0" w:space="0" w:color="auto"/>
                <w:bottom w:val="none" w:sz="0" w:space="0" w:color="auto"/>
                <w:right w:val="none" w:sz="0" w:space="0" w:color="auto"/>
              </w:divBdr>
              <w:divsChild>
                <w:div w:id="659309755">
                  <w:marLeft w:val="240"/>
                  <w:marRight w:val="0"/>
                  <w:marTop w:val="0"/>
                  <w:marBottom w:val="0"/>
                  <w:divBdr>
                    <w:top w:val="none" w:sz="0" w:space="0" w:color="auto"/>
                    <w:left w:val="none" w:sz="0" w:space="0" w:color="auto"/>
                    <w:bottom w:val="none" w:sz="0" w:space="0" w:color="auto"/>
                    <w:right w:val="none" w:sz="0" w:space="0" w:color="auto"/>
                  </w:divBdr>
                  <w:divsChild>
                    <w:div w:id="1213037407">
                      <w:marLeft w:val="0"/>
                      <w:marRight w:val="0"/>
                      <w:marTop w:val="0"/>
                      <w:marBottom w:val="0"/>
                      <w:divBdr>
                        <w:top w:val="none" w:sz="0" w:space="0" w:color="auto"/>
                        <w:left w:val="none" w:sz="0" w:space="0" w:color="auto"/>
                        <w:bottom w:val="none" w:sz="0" w:space="0" w:color="auto"/>
                        <w:right w:val="none" w:sz="0" w:space="0" w:color="auto"/>
                      </w:divBdr>
                      <w:divsChild>
                        <w:div w:id="232854288">
                          <w:marLeft w:val="240"/>
                          <w:marRight w:val="0"/>
                          <w:marTop w:val="0"/>
                          <w:marBottom w:val="0"/>
                          <w:divBdr>
                            <w:top w:val="none" w:sz="0" w:space="0" w:color="auto"/>
                            <w:left w:val="none" w:sz="0" w:space="0" w:color="auto"/>
                            <w:bottom w:val="none" w:sz="0" w:space="0" w:color="auto"/>
                            <w:right w:val="none" w:sz="0" w:space="0" w:color="auto"/>
                          </w:divBdr>
                          <w:divsChild>
                            <w:div w:id="936862350">
                              <w:marLeft w:val="0"/>
                              <w:marRight w:val="0"/>
                              <w:marTop w:val="0"/>
                              <w:marBottom w:val="0"/>
                              <w:divBdr>
                                <w:top w:val="none" w:sz="0" w:space="0" w:color="auto"/>
                                <w:left w:val="none" w:sz="0" w:space="0" w:color="auto"/>
                                <w:bottom w:val="none" w:sz="0" w:space="0" w:color="auto"/>
                                <w:right w:val="none" w:sz="0" w:space="0" w:color="auto"/>
                              </w:divBdr>
                            </w:div>
                          </w:divsChild>
                        </w:div>
                        <w:div w:id="851146608">
                          <w:marLeft w:val="0"/>
                          <w:marRight w:val="0"/>
                          <w:marTop w:val="0"/>
                          <w:marBottom w:val="0"/>
                          <w:divBdr>
                            <w:top w:val="none" w:sz="0" w:space="0" w:color="auto"/>
                            <w:left w:val="none" w:sz="0" w:space="0" w:color="auto"/>
                            <w:bottom w:val="none" w:sz="0" w:space="0" w:color="auto"/>
                            <w:right w:val="none" w:sz="0" w:space="0" w:color="auto"/>
                          </w:divBdr>
                        </w:div>
                        <w:div w:id="16571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06145">
                  <w:marLeft w:val="0"/>
                  <w:marRight w:val="0"/>
                  <w:marTop w:val="0"/>
                  <w:marBottom w:val="0"/>
                  <w:divBdr>
                    <w:top w:val="none" w:sz="0" w:space="0" w:color="auto"/>
                    <w:left w:val="none" w:sz="0" w:space="0" w:color="auto"/>
                    <w:bottom w:val="none" w:sz="0" w:space="0" w:color="auto"/>
                    <w:right w:val="none" w:sz="0" w:space="0" w:color="auto"/>
                  </w:divBdr>
                </w:div>
                <w:div w:id="1402680388">
                  <w:marLeft w:val="0"/>
                  <w:marRight w:val="0"/>
                  <w:marTop w:val="0"/>
                  <w:marBottom w:val="0"/>
                  <w:divBdr>
                    <w:top w:val="none" w:sz="0" w:space="0" w:color="auto"/>
                    <w:left w:val="none" w:sz="0" w:space="0" w:color="auto"/>
                    <w:bottom w:val="none" w:sz="0" w:space="0" w:color="auto"/>
                    <w:right w:val="none" w:sz="0" w:space="0" w:color="auto"/>
                  </w:divBdr>
                </w:div>
              </w:divsChild>
            </w:div>
            <w:div w:id="1499157385">
              <w:marLeft w:val="0"/>
              <w:marRight w:val="0"/>
              <w:marTop w:val="0"/>
              <w:marBottom w:val="0"/>
              <w:divBdr>
                <w:top w:val="none" w:sz="0" w:space="0" w:color="auto"/>
                <w:left w:val="none" w:sz="0" w:space="0" w:color="auto"/>
                <w:bottom w:val="none" w:sz="0" w:space="0" w:color="auto"/>
                <w:right w:val="none" w:sz="0" w:space="0" w:color="auto"/>
              </w:divBdr>
              <w:divsChild>
                <w:div w:id="357121824">
                  <w:marLeft w:val="0"/>
                  <w:marRight w:val="0"/>
                  <w:marTop w:val="0"/>
                  <w:marBottom w:val="0"/>
                  <w:divBdr>
                    <w:top w:val="none" w:sz="0" w:space="0" w:color="auto"/>
                    <w:left w:val="none" w:sz="0" w:space="0" w:color="auto"/>
                    <w:bottom w:val="none" w:sz="0" w:space="0" w:color="auto"/>
                    <w:right w:val="none" w:sz="0" w:space="0" w:color="auto"/>
                  </w:divBdr>
                </w:div>
                <w:div w:id="450125758">
                  <w:marLeft w:val="240"/>
                  <w:marRight w:val="0"/>
                  <w:marTop w:val="0"/>
                  <w:marBottom w:val="0"/>
                  <w:divBdr>
                    <w:top w:val="none" w:sz="0" w:space="0" w:color="auto"/>
                    <w:left w:val="none" w:sz="0" w:space="0" w:color="auto"/>
                    <w:bottom w:val="none" w:sz="0" w:space="0" w:color="auto"/>
                    <w:right w:val="none" w:sz="0" w:space="0" w:color="auto"/>
                  </w:divBdr>
                  <w:divsChild>
                    <w:div w:id="1126852456">
                      <w:marLeft w:val="0"/>
                      <w:marRight w:val="0"/>
                      <w:marTop w:val="0"/>
                      <w:marBottom w:val="0"/>
                      <w:divBdr>
                        <w:top w:val="none" w:sz="0" w:space="0" w:color="auto"/>
                        <w:left w:val="none" w:sz="0" w:space="0" w:color="auto"/>
                        <w:bottom w:val="none" w:sz="0" w:space="0" w:color="auto"/>
                        <w:right w:val="none" w:sz="0" w:space="0" w:color="auto"/>
                      </w:divBdr>
                      <w:divsChild>
                        <w:div w:id="394010662">
                          <w:marLeft w:val="0"/>
                          <w:marRight w:val="0"/>
                          <w:marTop w:val="0"/>
                          <w:marBottom w:val="0"/>
                          <w:divBdr>
                            <w:top w:val="none" w:sz="0" w:space="0" w:color="auto"/>
                            <w:left w:val="none" w:sz="0" w:space="0" w:color="auto"/>
                            <w:bottom w:val="none" w:sz="0" w:space="0" w:color="auto"/>
                            <w:right w:val="none" w:sz="0" w:space="0" w:color="auto"/>
                          </w:divBdr>
                        </w:div>
                        <w:div w:id="722408965">
                          <w:marLeft w:val="0"/>
                          <w:marRight w:val="0"/>
                          <w:marTop w:val="0"/>
                          <w:marBottom w:val="0"/>
                          <w:divBdr>
                            <w:top w:val="none" w:sz="0" w:space="0" w:color="auto"/>
                            <w:left w:val="none" w:sz="0" w:space="0" w:color="auto"/>
                            <w:bottom w:val="none" w:sz="0" w:space="0" w:color="auto"/>
                            <w:right w:val="none" w:sz="0" w:space="0" w:color="auto"/>
                          </w:divBdr>
                        </w:div>
                        <w:div w:id="987905116">
                          <w:marLeft w:val="240"/>
                          <w:marRight w:val="0"/>
                          <w:marTop w:val="0"/>
                          <w:marBottom w:val="0"/>
                          <w:divBdr>
                            <w:top w:val="none" w:sz="0" w:space="0" w:color="auto"/>
                            <w:left w:val="none" w:sz="0" w:space="0" w:color="auto"/>
                            <w:bottom w:val="none" w:sz="0" w:space="0" w:color="auto"/>
                            <w:right w:val="none" w:sz="0" w:space="0" w:color="auto"/>
                          </w:divBdr>
                          <w:divsChild>
                            <w:div w:id="69812961">
                              <w:marLeft w:val="0"/>
                              <w:marRight w:val="0"/>
                              <w:marTop w:val="0"/>
                              <w:marBottom w:val="0"/>
                              <w:divBdr>
                                <w:top w:val="none" w:sz="0" w:space="0" w:color="auto"/>
                                <w:left w:val="none" w:sz="0" w:space="0" w:color="auto"/>
                                <w:bottom w:val="none" w:sz="0" w:space="0" w:color="auto"/>
                                <w:right w:val="none" w:sz="0" w:space="0" w:color="auto"/>
                              </w:divBdr>
                              <w:divsChild>
                                <w:div w:id="527135056">
                                  <w:marLeft w:val="0"/>
                                  <w:marRight w:val="0"/>
                                  <w:marTop w:val="0"/>
                                  <w:marBottom w:val="0"/>
                                  <w:divBdr>
                                    <w:top w:val="none" w:sz="0" w:space="0" w:color="auto"/>
                                    <w:left w:val="none" w:sz="0" w:space="0" w:color="auto"/>
                                    <w:bottom w:val="none" w:sz="0" w:space="0" w:color="auto"/>
                                    <w:right w:val="none" w:sz="0" w:space="0" w:color="auto"/>
                                  </w:divBdr>
                                </w:div>
                                <w:div w:id="531385733">
                                  <w:marLeft w:val="0"/>
                                  <w:marRight w:val="0"/>
                                  <w:marTop w:val="0"/>
                                  <w:marBottom w:val="0"/>
                                  <w:divBdr>
                                    <w:top w:val="none" w:sz="0" w:space="0" w:color="auto"/>
                                    <w:left w:val="none" w:sz="0" w:space="0" w:color="auto"/>
                                    <w:bottom w:val="none" w:sz="0" w:space="0" w:color="auto"/>
                                    <w:right w:val="none" w:sz="0" w:space="0" w:color="auto"/>
                                  </w:divBdr>
                                </w:div>
                                <w:div w:id="1863546669">
                                  <w:marLeft w:val="240"/>
                                  <w:marRight w:val="0"/>
                                  <w:marTop w:val="0"/>
                                  <w:marBottom w:val="0"/>
                                  <w:divBdr>
                                    <w:top w:val="none" w:sz="0" w:space="0" w:color="auto"/>
                                    <w:left w:val="none" w:sz="0" w:space="0" w:color="auto"/>
                                    <w:bottom w:val="none" w:sz="0" w:space="0" w:color="auto"/>
                                    <w:right w:val="none" w:sz="0" w:space="0" w:color="auto"/>
                                  </w:divBdr>
                                  <w:divsChild>
                                    <w:div w:id="306980356">
                                      <w:marLeft w:val="0"/>
                                      <w:marRight w:val="0"/>
                                      <w:marTop w:val="0"/>
                                      <w:marBottom w:val="0"/>
                                      <w:divBdr>
                                        <w:top w:val="none" w:sz="0" w:space="0" w:color="auto"/>
                                        <w:left w:val="none" w:sz="0" w:space="0" w:color="auto"/>
                                        <w:bottom w:val="none" w:sz="0" w:space="0" w:color="auto"/>
                                        <w:right w:val="none" w:sz="0" w:space="0" w:color="auto"/>
                                      </w:divBdr>
                                      <w:divsChild>
                                        <w:div w:id="880091261">
                                          <w:marLeft w:val="0"/>
                                          <w:marRight w:val="0"/>
                                          <w:marTop w:val="0"/>
                                          <w:marBottom w:val="0"/>
                                          <w:divBdr>
                                            <w:top w:val="none" w:sz="0" w:space="0" w:color="auto"/>
                                            <w:left w:val="none" w:sz="0" w:space="0" w:color="auto"/>
                                            <w:bottom w:val="none" w:sz="0" w:space="0" w:color="auto"/>
                                            <w:right w:val="none" w:sz="0" w:space="0" w:color="auto"/>
                                          </w:divBdr>
                                        </w:div>
                                        <w:div w:id="1044404070">
                                          <w:marLeft w:val="240"/>
                                          <w:marRight w:val="0"/>
                                          <w:marTop w:val="0"/>
                                          <w:marBottom w:val="0"/>
                                          <w:divBdr>
                                            <w:top w:val="none" w:sz="0" w:space="0" w:color="auto"/>
                                            <w:left w:val="none" w:sz="0" w:space="0" w:color="auto"/>
                                            <w:bottom w:val="none" w:sz="0" w:space="0" w:color="auto"/>
                                            <w:right w:val="none" w:sz="0" w:space="0" w:color="auto"/>
                                          </w:divBdr>
                                          <w:divsChild>
                                            <w:div w:id="1846940955">
                                              <w:marLeft w:val="0"/>
                                              <w:marRight w:val="0"/>
                                              <w:marTop w:val="0"/>
                                              <w:marBottom w:val="0"/>
                                              <w:divBdr>
                                                <w:top w:val="none" w:sz="0" w:space="0" w:color="auto"/>
                                                <w:left w:val="none" w:sz="0" w:space="0" w:color="auto"/>
                                                <w:bottom w:val="none" w:sz="0" w:space="0" w:color="auto"/>
                                                <w:right w:val="none" w:sz="0" w:space="0" w:color="auto"/>
                                              </w:divBdr>
                                            </w:div>
                                          </w:divsChild>
                                        </w:div>
                                        <w:div w:id="207593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67294">
                              <w:marLeft w:val="0"/>
                              <w:marRight w:val="0"/>
                              <w:marTop w:val="0"/>
                              <w:marBottom w:val="0"/>
                              <w:divBdr>
                                <w:top w:val="none" w:sz="0" w:space="0" w:color="auto"/>
                                <w:left w:val="none" w:sz="0" w:space="0" w:color="auto"/>
                                <w:bottom w:val="none" w:sz="0" w:space="0" w:color="auto"/>
                                <w:right w:val="none" w:sz="0" w:space="0" w:color="auto"/>
                              </w:divBdr>
                              <w:divsChild>
                                <w:div w:id="61873084">
                                  <w:marLeft w:val="0"/>
                                  <w:marRight w:val="0"/>
                                  <w:marTop w:val="0"/>
                                  <w:marBottom w:val="0"/>
                                  <w:divBdr>
                                    <w:top w:val="none" w:sz="0" w:space="0" w:color="auto"/>
                                    <w:left w:val="none" w:sz="0" w:space="0" w:color="auto"/>
                                    <w:bottom w:val="none" w:sz="0" w:space="0" w:color="auto"/>
                                    <w:right w:val="none" w:sz="0" w:space="0" w:color="auto"/>
                                  </w:divBdr>
                                </w:div>
                                <w:div w:id="379520435">
                                  <w:marLeft w:val="240"/>
                                  <w:marRight w:val="0"/>
                                  <w:marTop w:val="0"/>
                                  <w:marBottom w:val="0"/>
                                  <w:divBdr>
                                    <w:top w:val="none" w:sz="0" w:space="0" w:color="auto"/>
                                    <w:left w:val="none" w:sz="0" w:space="0" w:color="auto"/>
                                    <w:bottom w:val="none" w:sz="0" w:space="0" w:color="auto"/>
                                    <w:right w:val="none" w:sz="0" w:space="0" w:color="auto"/>
                                  </w:divBdr>
                                  <w:divsChild>
                                    <w:div w:id="2082678707">
                                      <w:marLeft w:val="0"/>
                                      <w:marRight w:val="0"/>
                                      <w:marTop w:val="0"/>
                                      <w:marBottom w:val="0"/>
                                      <w:divBdr>
                                        <w:top w:val="none" w:sz="0" w:space="0" w:color="auto"/>
                                        <w:left w:val="none" w:sz="0" w:space="0" w:color="auto"/>
                                        <w:bottom w:val="none" w:sz="0" w:space="0" w:color="auto"/>
                                        <w:right w:val="none" w:sz="0" w:space="0" w:color="auto"/>
                                      </w:divBdr>
                                      <w:divsChild>
                                        <w:div w:id="131100586">
                                          <w:marLeft w:val="0"/>
                                          <w:marRight w:val="0"/>
                                          <w:marTop w:val="0"/>
                                          <w:marBottom w:val="0"/>
                                          <w:divBdr>
                                            <w:top w:val="none" w:sz="0" w:space="0" w:color="auto"/>
                                            <w:left w:val="none" w:sz="0" w:space="0" w:color="auto"/>
                                            <w:bottom w:val="none" w:sz="0" w:space="0" w:color="auto"/>
                                            <w:right w:val="none" w:sz="0" w:space="0" w:color="auto"/>
                                          </w:divBdr>
                                        </w:div>
                                        <w:div w:id="422839263">
                                          <w:marLeft w:val="0"/>
                                          <w:marRight w:val="0"/>
                                          <w:marTop w:val="0"/>
                                          <w:marBottom w:val="0"/>
                                          <w:divBdr>
                                            <w:top w:val="none" w:sz="0" w:space="0" w:color="auto"/>
                                            <w:left w:val="none" w:sz="0" w:space="0" w:color="auto"/>
                                            <w:bottom w:val="none" w:sz="0" w:space="0" w:color="auto"/>
                                            <w:right w:val="none" w:sz="0" w:space="0" w:color="auto"/>
                                          </w:divBdr>
                                        </w:div>
                                        <w:div w:id="1215655164">
                                          <w:marLeft w:val="240"/>
                                          <w:marRight w:val="0"/>
                                          <w:marTop w:val="0"/>
                                          <w:marBottom w:val="0"/>
                                          <w:divBdr>
                                            <w:top w:val="none" w:sz="0" w:space="0" w:color="auto"/>
                                            <w:left w:val="none" w:sz="0" w:space="0" w:color="auto"/>
                                            <w:bottom w:val="none" w:sz="0" w:space="0" w:color="auto"/>
                                            <w:right w:val="none" w:sz="0" w:space="0" w:color="auto"/>
                                          </w:divBdr>
                                          <w:divsChild>
                                            <w:div w:id="3775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295550">
                                  <w:marLeft w:val="0"/>
                                  <w:marRight w:val="0"/>
                                  <w:marTop w:val="0"/>
                                  <w:marBottom w:val="0"/>
                                  <w:divBdr>
                                    <w:top w:val="none" w:sz="0" w:space="0" w:color="auto"/>
                                    <w:left w:val="none" w:sz="0" w:space="0" w:color="auto"/>
                                    <w:bottom w:val="none" w:sz="0" w:space="0" w:color="auto"/>
                                    <w:right w:val="none" w:sz="0" w:space="0" w:color="auto"/>
                                  </w:divBdr>
                                </w:div>
                              </w:divsChild>
                            </w:div>
                            <w:div w:id="456949184">
                              <w:marLeft w:val="0"/>
                              <w:marRight w:val="0"/>
                              <w:marTop w:val="0"/>
                              <w:marBottom w:val="0"/>
                              <w:divBdr>
                                <w:top w:val="none" w:sz="0" w:space="0" w:color="auto"/>
                                <w:left w:val="none" w:sz="0" w:space="0" w:color="auto"/>
                                <w:bottom w:val="none" w:sz="0" w:space="0" w:color="auto"/>
                                <w:right w:val="none" w:sz="0" w:space="0" w:color="auto"/>
                              </w:divBdr>
                              <w:divsChild>
                                <w:div w:id="781077713">
                                  <w:marLeft w:val="0"/>
                                  <w:marRight w:val="0"/>
                                  <w:marTop w:val="0"/>
                                  <w:marBottom w:val="0"/>
                                  <w:divBdr>
                                    <w:top w:val="none" w:sz="0" w:space="0" w:color="auto"/>
                                    <w:left w:val="none" w:sz="0" w:space="0" w:color="auto"/>
                                    <w:bottom w:val="none" w:sz="0" w:space="0" w:color="auto"/>
                                    <w:right w:val="none" w:sz="0" w:space="0" w:color="auto"/>
                                  </w:divBdr>
                                </w:div>
                                <w:div w:id="1866821607">
                                  <w:marLeft w:val="0"/>
                                  <w:marRight w:val="0"/>
                                  <w:marTop w:val="0"/>
                                  <w:marBottom w:val="0"/>
                                  <w:divBdr>
                                    <w:top w:val="none" w:sz="0" w:space="0" w:color="auto"/>
                                    <w:left w:val="none" w:sz="0" w:space="0" w:color="auto"/>
                                    <w:bottom w:val="none" w:sz="0" w:space="0" w:color="auto"/>
                                    <w:right w:val="none" w:sz="0" w:space="0" w:color="auto"/>
                                  </w:divBdr>
                                </w:div>
                                <w:div w:id="1876115685">
                                  <w:marLeft w:val="240"/>
                                  <w:marRight w:val="0"/>
                                  <w:marTop w:val="0"/>
                                  <w:marBottom w:val="0"/>
                                  <w:divBdr>
                                    <w:top w:val="none" w:sz="0" w:space="0" w:color="auto"/>
                                    <w:left w:val="none" w:sz="0" w:space="0" w:color="auto"/>
                                    <w:bottom w:val="none" w:sz="0" w:space="0" w:color="auto"/>
                                    <w:right w:val="none" w:sz="0" w:space="0" w:color="auto"/>
                                  </w:divBdr>
                                  <w:divsChild>
                                    <w:div w:id="523905427">
                                      <w:marLeft w:val="0"/>
                                      <w:marRight w:val="0"/>
                                      <w:marTop w:val="0"/>
                                      <w:marBottom w:val="0"/>
                                      <w:divBdr>
                                        <w:top w:val="none" w:sz="0" w:space="0" w:color="auto"/>
                                        <w:left w:val="none" w:sz="0" w:space="0" w:color="auto"/>
                                        <w:bottom w:val="none" w:sz="0" w:space="0" w:color="auto"/>
                                        <w:right w:val="none" w:sz="0" w:space="0" w:color="auto"/>
                                      </w:divBdr>
                                      <w:divsChild>
                                        <w:div w:id="617681160">
                                          <w:marLeft w:val="0"/>
                                          <w:marRight w:val="0"/>
                                          <w:marTop w:val="0"/>
                                          <w:marBottom w:val="0"/>
                                          <w:divBdr>
                                            <w:top w:val="none" w:sz="0" w:space="0" w:color="auto"/>
                                            <w:left w:val="none" w:sz="0" w:space="0" w:color="auto"/>
                                            <w:bottom w:val="none" w:sz="0" w:space="0" w:color="auto"/>
                                            <w:right w:val="none" w:sz="0" w:space="0" w:color="auto"/>
                                          </w:divBdr>
                                        </w:div>
                                        <w:div w:id="1151020485">
                                          <w:marLeft w:val="240"/>
                                          <w:marRight w:val="0"/>
                                          <w:marTop w:val="0"/>
                                          <w:marBottom w:val="0"/>
                                          <w:divBdr>
                                            <w:top w:val="none" w:sz="0" w:space="0" w:color="auto"/>
                                            <w:left w:val="none" w:sz="0" w:space="0" w:color="auto"/>
                                            <w:bottom w:val="none" w:sz="0" w:space="0" w:color="auto"/>
                                            <w:right w:val="none" w:sz="0" w:space="0" w:color="auto"/>
                                          </w:divBdr>
                                          <w:divsChild>
                                            <w:div w:id="2117286494">
                                              <w:marLeft w:val="0"/>
                                              <w:marRight w:val="0"/>
                                              <w:marTop w:val="0"/>
                                              <w:marBottom w:val="0"/>
                                              <w:divBdr>
                                                <w:top w:val="none" w:sz="0" w:space="0" w:color="auto"/>
                                                <w:left w:val="none" w:sz="0" w:space="0" w:color="auto"/>
                                                <w:bottom w:val="none" w:sz="0" w:space="0" w:color="auto"/>
                                                <w:right w:val="none" w:sz="0" w:space="0" w:color="auto"/>
                                              </w:divBdr>
                                            </w:div>
                                          </w:divsChild>
                                        </w:div>
                                        <w:div w:id="179354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260444">
                              <w:marLeft w:val="0"/>
                              <w:marRight w:val="0"/>
                              <w:marTop w:val="0"/>
                              <w:marBottom w:val="0"/>
                              <w:divBdr>
                                <w:top w:val="none" w:sz="0" w:space="0" w:color="auto"/>
                                <w:left w:val="none" w:sz="0" w:space="0" w:color="auto"/>
                                <w:bottom w:val="none" w:sz="0" w:space="0" w:color="auto"/>
                                <w:right w:val="none" w:sz="0" w:space="0" w:color="auto"/>
                              </w:divBdr>
                              <w:divsChild>
                                <w:div w:id="402797326">
                                  <w:marLeft w:val="0"/>
                                  <w:marRight w:val="0"/>
                                  <w:marTop w:val="0"/>
                                  <w:marBottom w:val="0"/>
                                  <w:divBdr>
                                    <w:top w:val="none" w:sz="0" w:space="0" w:color="auto"/>
                                    <w:left w:val="none" w:sz="0" w:space="0" w:color="auto"/>
                                    <w:bottom w:val="none" w:sz="0" w:space="0" w:color="auto"/>
                                    <w:right w:val="none" w:sz="0" w:space="0" w:color="auto"/>
                                  </w:divBdr>
                                </w:div>
                                <w:div w:id="1503278619">
                                  <w:marLeft w:val="0"/>
                                  <w:marRight w:val="0"/>
                                  <w:marTop w:val="0"/>
                                  <w:marBottom w:val="0"/>
                                  <w:divBdr>
                                    <w:top w:val="none" w:sz="0" w:space="0" w:color="auto"/>
                                    <w:left w:val="none" w:sz="0" w:space="0" w:color="auto"/>
                                    <w:bottom w:val="none" w:sz="0" w:space="0" w:color="auto"/>
                                    <w:right w:val="none" w:sz="0" w:space="0" w:color="auto"/>
                                  </w:divBdr>
                                </w:div>
                                <w:div w:id="1947613929">
                                  <w:marLeft w:val="240"/>
                                  <w:marRight w:val="0"/>
                                  <w:marTop w:val="0"/>
                                  <w:marBottom w:val="0"/>
                                  <w:divBdr>
                                    <w:top w:val="none" w:sz="0" w:space="0" w:color="auto"/>
                                    <w:left w:val="none" w:sz="0" w:space="0" w:color="auto"/>
                                    <w:bottom w:val="none" w:sz="0" w:space="0" w:color="auto"/>
                                    <w:right w:val="none" w:sz="0" w:space="0" w:color="auto"/>
                                  </w:divBdr>
                                  <w:divsChild>
                                    <w:div w:id="116531872">
                                      <w:marLeft w:val="0"/>
                                      <w:marRight w:val="0"/>
                                      <w:marTop w:val="0"/>
                                      <w:marBottom w:val="0"/>
                                      <w:divBdr>
                                        <w:top w:val="none" w:sz="0" w:space="0" w:color="auto"/>
                                        <w:left w:val="none" w:sz="0" w:space="0" w:color="auto"/>
                                        <w:bottom w:val="none" w:sz="0" w:space="0" w:color="auto"/>
                                        <w:right w:val="none" w:sz="0" w:space="0" w:color="auto"/>
                                      </w:divBdr>
                                      <w:divsChild>
                                        <w:div w:id="813375137">
                                          <w:marLeft w:val="0"/>
                                          <w:marRight w:val="0"/>
                                          <w:marTop w:val="0"/>
                                          <w:marBottom w:val="0"/>
                                          <w:divBdr>
                                            <w:top w:val="none" w:sz="0" w:space="0" w:color="auto"/>
                                            <w:left w:val="none" w:sz="0" w:space="0" w:color="auto"/>
                                            <w:bottom w:val="none" w:sz="0" w:space="0" w:color="auto"/>
                                            <w:right w:val="none" w:sz="0" w:space="0" w:color="auto"/>
                                          </w:divBdr>
                                        </w:div>
                                        <w:div w:id="1175923198">
                                          <w:marLeft w:val="0"/>
                                          <w:marRight w:val="0"/>
                                          <w:marTop w:val="0"/>
                                          <w:marBottom w:val="0"/>
                                          <w:divBdr>
                                            <w:top w:val="none" w:sz="0" w:space="0" w:color="auto"/>
                                            <w:left w:val="none" w:sz="0" w:space="0" w:color="auto"/>
                                            <w:bottom w:val="none" w:sz="0" w:space="0" w:color="auto"/>
                                            <w:right w:val="none" w:sz="0" w:space="0" w:color="auto"/>
                                          </w:divBdr>
                                        </w:div>
                                        <w:div w:id="2027974615">
                                          <w:marLeft w:val="240"/>
                                          <w:marRight w:val="0"/>
                                          <w:marTop w:val="0"/>
                                          <w:marBottom w:val="0"/>
                                          <w:divBdr>
                                            <w:top w:val="none" w:sz="0" w:space="0" w:color="auto"/>
                                            <w:left w:val="none" w:sz="0" w:space="0" w:color="auto"/>
                                            <w:bottom w:val="none" w:sz="0" w:space="0" w:color="auto"/>
                                            <w:right w:val="none" w:sz="0" w:space="0" w:color="auto"/>
                                          </w:divBdr>
                                          <w:divsChild>
                                            <w:div w:id="30239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88831">
                              <w:marLeft w:val="0"/>
                              <w:marRight w:val="0"/>
                              <w:marTop w:val="0"/>
                              <w:marBottom w:val="0"/>
                              <w:divBdr>
                                <w:top w:val="none" w:sz="0" w:space="0" w:color="auto"/>
                                <w:left w:val="none" w:sz="0" w:space="0" w:color="auto"/>
                                <w:bottom w:val="none" w:sz="0" w:space="0" w:color="auto"/>
                                <w:right w:val="none" w:sz="0" w:space="0" w:color="auto"/>
                              </w:divBdr>
                              <w:divsChild>
                                <w:div w:id="692800758">
                                  <w:marLeft w:val="0"/>
                                  <w:marRight w:val="0"/>
                                  <w:marTop w:val="0"/>
                                  <w:marBottom w:val="0"/>
                                  <w:divBdr>
                                    <w:top w:val="none" w:sz="0" w:space="0" w:color="auto"/>
                                    <w:left w:val="none" w:sz="0" w:space="0" w:color="auto"/>
                                    <w:bottom w:val="none" w:sz="0" w:space="0" w:color="auto"/>
                                    <w:right w:val="none" w:sz="0" w:space="0" w:color="auto"/>
                                  </w:divBdr>
                                </w:div>
                                <w:div w:id="1443914413">
                                  <w:marLeft w:val="240"/>
                                  <w:marRight w:val="0"/>
                                  <w:marTop w:val="0"/>
                                  <w:marBottom w:val="0"/>
                                  <w:divBdr>
                                    <w:top w:val="none" w:sz="0" w:space="0" w:color="auto"/>
                                    <w:left w:val="none" w:sz="0" w:space="0" w:color="auto"/>
                                    <w:bottom w:val="none" w:sz="0" w:space="0" w:color="auto"/>
                                    <w:right w:val="none" w:sz="0" w:space="0" w:color="auto"/>
                                  </w:divBdr>
                                  <w:divsChild>
                                    <w:div w:id="911933459">
                                      <w:marLeft w:val="0"/>
                                      <w:marRight w:val="0"/>
                                      <w:marTop w:val="0"/>
                                      <w:marBottom w:val="0"/>
                                      <w:divBdr>
                                        <w:top w:val="none" w:sz="0" w:space="0" w:color="auto"/>
                                        <w:left w:val="none" w:sz="0" w:space="0" w:color="auto"/>
                                        <w:bottom w:val="none" w:sz="0" w:space="0" w:color="auto"/>
                                        <w:right w:val="none" w:sz="0" w:space="0" w:color="auto"/>
                                      </w:divBdr>
                                      <w:divsChild>
                                        <w:div w:id="769080261">
                                          <w:marLeft w:val="0"/>
                                          <w:marRight w:val="0"/>
                                          <w:marTop w:val="0"/>
                                          <w:marBottom w:val="0"/>
                                          <w:divBdr>
                                            <w:top w:val="none" w:sz="0" w:space="0" w:color="auto"/>
                                            <w:left w:val="none" w:sz="0" w:space="0" w:color="auto"/>
                                            <w:bottom w:val="none" w:sz="0" w:space="0" w:color="auto"/>
                                            <w:right w:val="none" w:sz="0" w:space="0" w:color="auto"/>
                                          </w:divBdr>
                                        </w:div>
                                        <w:div w:id="1183280782">
                                          <w:marLeft w:val="240"/>
                                          <w:marRight w:val="0"/>
                                          <w:marTop w:val="0"/>
                                          <w:marBottom w:val="0"/>
                                          <w:divBdr>
                                            <w:top w:val="none" w:sz="0" w:space="0" w:color="auto"/>
                                            <w:left w:val="none" w:sz="0" w:space="0" w:color="auto"/>
                                            <w:bottom w:val="none" w:sz="0" w:space="0" w:color="auto"/>
                                            <w:right w:val="none" w:sz="0" w:space="0" w:color="auto"/>
                                          </w:divBdr>
                                          <w:divsChild>
                                            <w:div w:id="215824677">
                                              <w:marLeft w:val="0"/>
                                              <w:marRight w:val="0"/>
                                              <w:marTop w:val="0"/>
                                              <w:marBottom w:val="0"/>
                                              <w:divBdr>
                                                <w:top w:val="none" w:sz="0" w:space="0" w:color="auto"/>
                                                <w:left w:val="none" w:sz="0" w:space="0" w:color="auto"/>
                                                <w:bottom w:val="none" w:sz="0" w:space="0" w:color="auto"/>
                                                <w:right w:val="none" w:sz="0" w:space="0" w:color="auto"/>
                                              </w:divBdr>
                                            </w:div>
                                          </w:divsChild>
                                        </w:div>
                                        <w:div w:id="180512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86514">
                                  <w:marLeft w:val="0"/>
                                  <w:marRight w:val="0"/>
                                  <w:marTop w:val="0"/>
                                  <w:marBottom w:val="0"/>
                                  <w:divBdr>
                                    <w:top w:val="none" w:sz="0" w:space="0" w:color="auto"/>
                                    <w:left w:val="none" w:sz="0" w:space="0" w:color="auto"/>
                                    <w:bottom w:val="none" w:sz="0" w:space="0" w:color="auto"/>
                                    <w:right w:val="none" w:sz="0" w:space="0" w:color="auto"/>
                                  </w:divBdr>
                                </w:div>
                              </w:divsChild>
                            </w:div>
                            <w:div w:id="724111238">
                              <w:marLeft w:val="0"/>
                              <w:marRight w:val="0"/>
                              <w:marTop w:val="0"/>
                              <w:marBottom w:val="0"/>
                              <w:divBdr>
                                <w:top w:val="none" w:sz="0" w:space="0" w:color="auto"/>
                                <w:left w:val="none" w:sz="0" w:space="0" w:color="auto"/>
                                <w:bottom w:val="none" w:sz="0" w:space="0" w:color="auto"/>
                                <w:right w:val="none" w:sz="0" w:space="0" w:color="auto"/>
                              </w:divBdr>
                              <w:divsChild>
                                <w:div w:id="1216700133">
                                  <w:marLeft w:val="0"/>
                                  <w:marRight w:val="0"/>
                                  <w:marTop w:val="0"/>
                                  <w:marBottom w:val="0"/>
                                  <w:divBdr>
                                    <w:top w:val="none" w:sz="0" w:space="0" w:color="auto"/>
                                    <w:left w:val="none" w:sz="0" w:space="0" w:color="auto"/>
                                    <w:bottom w:val="none" w:sz="0" w:space="0" w:color="auto"/>
                                    <w:right w:val="none" w:sz="0" w:space="0" w:color="auto"/>
                                  </w:divBdr>
                                </w:div>
                                <w:div w:id="1230581848">
                                  <w:marLeft w:val="240"/>
                                  <w:marRight w:val="0"/>
                                  <w:marTop w:val="0"/>
                                  <w:marBottom w:val="0"/>
                                  <w:divBdr>
                                    <w:top w:val="none" w:sz="0" w:space="0" w:color="auto"/>
                                    <w:left w:val="none" w:sz="0" w:space="0" w:color="auto"/>
                                    <w:bottom w:val="none" w:sz="0" w:space="0" w:color="auto"/>
                                    <w:right w:val="none" w:sz="0" w:space="0" w:color="auto"/>
                                  </w:divBdr>
                                  <w:divsChild>
                                    <w:div w:id="821197374">
                                      <w:marLeft w:val="0"/>
                                      <w:marRight w:val="0"/>
                                      <w:marTop w:val="0"/>
                                      <w:marBottom w:val="0"/>
                                      <w:divBdr>
                                        <w:top w:val="none" w:sz="0" w:space="0" w:color="auto"/>
                                        <w:left w:val="none" w:sz="0" w:space="0" w:color="auto"/>
                                        <w:bottom w:val="none" w:sz="0" w:space="0" w:color="auto"/>
                                        <w:right w:val="none" w:sz="0" w:space="0" w:color="auto"/>
                                      </w:divBdr>
                                      <w:divsChild>
                                        <w:div w:id="124468938">
                                          <w:marLeft w:val="240"/>
                                          <w:marRight w:val="0"/>
                                          <w:marTop w:val="0"/>
                                          <w:marBottom w:val="0"/>
                                          <w:divBdr>
                                            <w:top w:val="none" w:sz="0" w:space="0" w:color="auto"/>
                                            <w:left w:val="none" w:sz="0" w:space="0" w:color="auto"/>
                                            <w:bottom w:val="none" w:sz="0" w:space="0" w:color="auto"/>
                                            <w:right w:val="none" w:sz="0" w:space="0" w:color="auto"/>
                                          </w:divBdr>
                                          <w:divsChild>
                                            <w:div w:id="1576281448">
                                              <w:marLeft w:val="0"/>
                                              <w:marRight w:val="0"/>
                                              <w:marTop w:val="0"/>
                                              <w:marBottom w:val="0"/>
                                              <w:divBdr>
                                                <w:top w:val="none" w:sz="0" w:space="0" w:color="auto"/>
                                                <w:left w:val="none" w:sz="0" w:space="0" w:color="auto"/>
                                                <w:bottom w:val="none" w:sz="0" w:space="0" w:color="auto"/>
                                                <w:right w:val="none" w:sz="0" w:space="0" w:color="auto"/>
                                              </w:divBdr>
                                            </w:div>
                                          </w:divsChild>
                                        </w:div>
                                        <w:div w:id="633288700">
                                          <w:marLeft w:val="0"/>
                                          <w:marRight w:val="0"/>
                                          <w:marTop w:val="0"/>
                                          <w:marBottom w:val="0"/>
                                          <w:divBdr>
                                            <w:top w:val="none" w:sz="0" w:space="0" w:color="auto"/>
                                            <w:left w:val="none" w:sz="0" w:space="0" w:color="auto"/>
                                            <w:bottom w:val="none" w:sz="0" w:space="0" w:color="auto"/>
                                            <w:right w:val="none" w:sz="0" w:space="0" w:color="auto"/>
                                          </w:divBdr>
                                        </w:div>
                                        <w:div w:id="18499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20442">
                                  <w:marLeft w:val="0"/>
                                  <w:marRight w:val="0"/>
                                  <w:marTop w:val="0"/>
                                  <w:marBottom w:val="0"/>
                                  <w:divBdr>
                                    <w:top w:val="none" w:sz="0" w:space="0" w:color="auto"/>
                                    <w:left w:val="none" w:sz="0" w:space="0" w:color="auto"/>
                                    <w:bottom w:val="none" w:sz="0" w:space="0" w:color="auto"/>
                                    <w:right w:val="none" w:sz="0" w:space="0" w:color="auto"/>
                                  </w:divBdr>
                                </w:div>
                              </w:divsChild>
                            </w:div>
                            <w:div w:id="791284825">
                              <w:marLeft w:val="0"/>
                              <w:marRight w:val="0"/>
                              <w:marTop w:val="0"/>
                              <w:marBottom w:val="0"/>
                              <w:divBdr>
                                <w:top w:val="none" w:sz="0" w:space="0" w:color="auto"/>
                                <w:left w:val="none" w:sz="0" w:space="0" w:color="auto"/>
                                <w:bottom w:val="none" w:sz="0" w:space="0" w:color="auto"/>
                                <w:right w:val="none" w:sz="0" w:space="0" w:color="auto"/>
                              </w:divBdr>
                              <w:divsChild>
                                <w:div w:id="167328106">
                                  <w:marLeft w:val="0"/>
                                  <w:marRight w:val="0"/>
                                  <w:marTop w:val="0"/>
                                  <w:marBottom w:val="0"/>
                                  <w:divBdr>
                                    <w:top w:val="none" w:sz="0" w:space="0" w:color="auto"/>
                                    <w:left w:val="none" w:sz="0" w:space="0" w:color="auto"/>
                                    <w:bottom w:val="none" w:sz="0" w:space="0" w:color="auto"/>
                                    <w:right w:val="none" w:sz="0" w:space="0" w:color="auto"/>
                                  </w:divBdr>
                                </w:div>
                                <w:div w:id="1421439998">
                                  <w:marLeft w:val="240"/>
                                  <w:marRight w:val="0"/>
                                  <w:marTop w:val="0"/>
                                  <w:marBottom w:val="0"/>
                                  <w:divBdr>
                                    <w:top w:val="none" w:sz="0" w:space="0" w:color="auto"/>
                                    <w:left w:val="none" w:sz="0" w:space="0" w:color="auto"/>
                                    <w:bottom w:val="none" w:sz="0" w:space="0" w:color="auto"/>
                                    <w:right w:val="none" w:sz="0" w:space="0" w:color="auto"/>
                                  </w:divBdr>
                                  <w:divsChild>
                                    <w:div w:id="645814237">
                                      <w:marLeft w:val="0"/>
                                      <w:marRight w:val="0"/>
                                      <w:marTop w:val="0"/>
                                      <w:marBottom w:val="0"/>
                                      <w:divBdr>
                                        <w:top w:val="none" w:sz="0" w:space="0" w:color="auto"/>
                                        <w:left w:val="none" w:sz="0" w:space="0" w:color="auto"/>
                                        <w:bottom w:val="none" w:sz="0" w:space="0" w:color="auto"/>
                                        <w:right w:val="none" w:sz="0" w:space="0" w:color="auto"/>
                                      </w:divBdr>
                                      <w:divsChild>
                                        <w:div w:id="1118648240">
                                          <w:marLeft w:val="240"/>
                                          <w:marRight w:val="0"/>
                                          <w:marTop w:val="0"/>
                                          <w:marBottom w:val="0"/>
                                          <w:divBdr>
                                            <w:top w:val="none" w:sz="0" w:space="0" w:color="auto"/>
                                            <w:left w:val="none" w:sz="0" w:space="0" w:color="auto"/>
                                            <w:bottom w:val="none" w:sz="0" w:space="0" w:color="auto"/>
                                            <w:right w:val="none" w:sz="0" w:space="0" w:color="auto"/>
                                          </w:divBdr>
                                          <w:divsChild>
                                            <w:div w:id="770777929">
                                              <w:marLeft w:val="0"/>
                                              <w:marRight w:val="0"/>
                                              <w:marTop w:val="0"/>
                                              <w:marBottom w:val="0"/>
                                              <w:divBdr>
                                                <w:top w:val="none" w:sz="0" w:space="0" w:color="auto"/>
                                                <w:left w:val="none" w:sz="0" w:space="0" w:color="auto"/>
                                                <w:bottom w:val="none" w:sz="0" w:space="0" w:color="auto"/>
                                                <w:right w:val="none" w:sz="0" w:space="0" w:color="auto"/>
                                              </w:divBdr>
                                            </w:div>
                                          </w:divsChild>
                                        </w:div>
                                        <w:div w:id="1350179302">
                                          <w:marLeft w:val="0"/>
                                          <w:marRight w:val="0"/>
                                          <w:marTop w:val="0"/>
                                          <w:marBottom w:val="0"/>
                                          <w:divBdr>
                                            <w:top w:val="none" w:sz="0" w:space="0" w:color="auto"/>
                                            <w:left w:val="none" w:sz="0" w:space="0" w:color="auto"/>
                                            <w:bottom w:val="none" w:sz="0" w:space="0" w:color="auto"/>
                                            <w:right w:val="none" w:sz="0" w:space="0" w:color="auto"/>
                                          </w:divBdr>
                                        </w:div>
                                        <w:div w:id="203800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5682">
                                  <w:marLeft w:val="0"/>
                                  <w:marRight w:val="0"/>
                                  <w:marTop w:val="0"/>
                                  <w:marBottom w:val="0"/>
                                  <w:divBdr>
                                    <w:top w:val="none" w:sz="0" w:space="0" w:color="auto"/>
                                    <w:left w:val="none" w:sz="0" w:space="0" w:color="auto"/>
                                    <w:bottom w:val="none" w:sz="0" w:space="0" w:color="auto"/>
                                    <w:right w:val="none" w:sz="0" w:space="0" w:color="auto"/>
                                  </w:divBdr>
                                </w:div>
                              </w:divsChild>
                            </w:div>
                            <w:div w:id="838815424">
                              <w:marLeft w:val="0"/>
                              <w:marRight w:val="0"/>
                              <w:marTop w:val="0"/>
                              <w:marBottom w:val="0"/>
                              <w:divBdr>
                                <w:top w:val="none" w:sz="0" w:space="0" w:color="auto"/>
                                <w:left w:val="none" w:sz="0" w:space="0" w:color="auto"/>
                                <w:bottom w:val="none" w:sz="0" w:space="0" w:color="auto"/>
                                <w:right w:val="none" w:sz="0" w:space="0" w:color="auto"/>
                              </w:divBdr>
                              <w:divsChild>
                                <w:div w:id="575944794">
                                  <w:marLeft w:val="240"/>
                                  <w:marRight w:val="0"/>
                                  <w:marTop w:val="0"/>
                                  <w:marBottom w:val="0"/>
                                  <w:divBdr>
                                    <w:top w:val="none" w:sz="0" w:space="0" w:color="auto"/>
                                    <w:left w:val="none" w:sz="0" w:space="0" w:color="auto"/>
                                    <w:bottom w:val="none" w:sz="0" w:space="0" w:color="auto"/>
                                    <w:right w:val="none" w:sz="0" w:space="0" w:color="auto"/>
                                  </w:divBdr>
                                  <w:divsChild>
                                    <w:div w:id="2038070642">
                                      <w:marLeft w:val="0"/>
                                      <w:marRight w:val="0"/>
                                      <w:marTop w:val="0"/>
                                      <w:marBottom w:val="0"/>
                                      <w:divBdr>
                                        <w:top w:val="none" w:sz="0" w:space="0" w:color="auto"/>
                                        <w:left w:val="none" w:sz="0" w:space="0" w:color="auto"/>
                                        <w:bottom w:val="none" w:sz="0" w:space="0" w:color="auto"/>
                                        <w:right w:val="none" w:sz="0" w:space="0" w:color="auto"/>
                                      </w:divBdr>
                                      <w:divsChild>
                                        <w:div w:id="741802582">
                                          <w:marLeft w:val="0"/>
                                          <w:marRight w:val="0"/>
                                          <w:marTop w:val="0"/>
                                          <w:marBottom w:val="0"/>
                                          <w:divBdr>
                                            <w:top w:val="none" w:sz="0" w:space="0" w:color="auto"/>
                                            <w:left w:val="none" w:sz="0" w:space="0" w:color="auto"/>
                                            <w:bottom w:val="none" w:sz="0" w:space="0" w:color="auto"/>
                                            <w:right w:val="none" w:sz="0" w:space="0" w:color="auto"/>
                                          </w:divBdr>
                                        </w:div>
                                        <w:div w:id="1293252156">
                                          <w:marLeft w:val="240"/>
                                          <w:marRight w:val="0"/>
                                          <w:marTop w:val="0"/>
                                          <w:marBottom w:val="0"/>
                                          <w:divBdr>
                                            <w:top w:val="none" w:sz="0" w:space="0" w:color="auto"/>
                                            <w:left w:val="none" w:sz="0" w:space="0" w:color="auto"/>
                                            <w:bottom w:val="none" w:sz="0" w:space="0" w:color="auto"/>
                                            <w:right w:val="none" w:sz="0" w:space="0" w:color="auto"/>
                                          </w:divBdr>
                                          <w:divsChild>
                                            <w:div w:id="707920554">
                                              <w:marLeft w:val="0"/>
                                              <w:marRight w:val="0"/>
                                              <w:marTop w:val="0"/>
                                              <w:marBottom w:val="0"/>
                                              <w:divBdr>
                                                <w:top w:val="none" w:sz="0" w:space="0" w:color="auto"/>
                                                <w:left w:val="none" w:sz="0" w:space="0" w:color="auto"/>
                                                <w:bottom w:val="none" w:sz="0" w:space="0" w:color="auto"/>
                                                <w:right w:val="none" w:sz="0" w:space="0" w:color="auto"/>
                                              </w:divBdr>
                                            </w:div>
                                          </w:divsChild>
                                        </w:div>
                                        <w:div w:id="20925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12738">
                                  <w:marLeft w:val="0"/>
                                  <w:marRight w:val="0"/>
                                  <w:marTop w:val="0"/>
                                  <w:marBottom w:val="0"/>
                                  <w:divBdr>
                                    <w:top w:val="none" w:sz="0" w:space="0" w:color="auto"/>
                                    <w:left w:val="none" w:sz="0" w:space="0" w:color="auto"/>
                                    <w:bottom w:val="none" w:sz="0" w:space="0" w:color="auto"/>
                                    <w:right w:val="none" w:sz="0" w:space="0" w:color="auto"/>
                                  </w:divBdr>
                                </w:div>
                                <w:div w:id="1755589680">
                                  <w:marLeft w:val="0"/>
                                  <w:marRight w:val="0"/>
                                  <w:marTop w:val="0"/>
                                  <w:marBottom w:val="0"/>
                                  <w:divBdr>
                                    <w:top w:val="none" w:sz="0" w:space="0" w:color="auto"/>
                                    <w:left w:val="none" w:sz="0" w:space="0" w:color="auto"/>
                                    <w:bottom w:val="none" w:sz="0" w:space="0" w:color="auto"/>
                                    <w:right w:val="none" w:sz="0" w:space="0" w:color="auto"/>
                                  </w:divBdr>
                                </w:div>
                              </w:divsChild>
                            </w:div>
                            <w:div w:id="922302067">
                              <w:marLeft w:val="0"/>
                              <w:marRight w:val="0"/>
                              <w:marTop w:val="0"/>
                              <w:marBottom w:val="0"/>
                              <w:divBdr>
                                <w:top w:val="none" w:sz="0" w:space="0" w:color="auto"/>
                                <w:left w:val="none" w:sz="0" w:space="0" w:color="auto"/>
                                <w:bottom w:val="none" w:sz="0" w:space="0" w:color="auto"/>
                                <w:right w:val="none" w:sz="0" w:space="0" w:color="auto"/>
                              </w:divBdr>
                              <w:divsChild>
                                <w:div w:id="977683776">
                                  <w:marLeft w:val="0"/>
                                  <w:marRight w:val="0"/>
                                  <w:marTop w:val="0"/>
                                  <w:marBottom w:val="0"/>
                                  <w:divBdr>
                                    <w:top w:val="none" w:sz="0" w:space="0" w:color="auto"/>
                                    <w:left w:val="none" w:sz="0" w:space="0" w:color="auto"/>
                                    <w:bottom w:val="none" w:sz="0" w:space="0" w:color="auto"/>
                                    <w:right w:val="none" w:sz="0" w:space="0" w:color="auto"/>
                                  </w:divBdr>
                                </w:div>
                                <w:div w:id="1044282979">
                                  <w:marLeft w:val="240"/>
                                  <w:marRight w:val="0"/>
                                  <w:marTop w:val="0"/>
                                  <w:marBottom w:val="0"/>
                                  <w:divBdr>
                                    <w:top w:val="none" w:sz="0" w:space="0" w:color="auto"/>
                                    <w:left w:val="none" w:sz="0" w:space="0" w:color="auto"/>
                                    <w:bottom w:val="none" w:sz="0" w:space="0" w:color="auto"/>
                                    <w:right w:val="none" w:sz="0" w:space="0" w:color="auto"/>
                                  </w:divBdr>
                                  <w:divsChild>
                                    <w:div w:id="644504691">
                                      <w:marLeft w:val="0"/>
                                      <w:marRight w:val="0"/>
                                      <w:marTop w:val="0"/>
                                      <w:marBottom w:val="0"/>
                                      <w:divBdr>
                                        <w:top w:val="none" w:sz="0" w:space="0" w:color="auto"/>
                                        <w:left w:val="none" w:sz="0" w:space="0" w:color="auto"/>
                                        <w:bottom w:val="none" w:sz="0" w:space="0" w:color="auto"/>
                                        <w:right w:val="none" w:sz="0" w:space="0" w:color="auto"/>
                                      </w:divBdr>
                                      <w:divsChild>
                                        <w:div w:id="964627671">
                                          <w:marLeft w:val="0"/>
                                          <w:marRight w:val="0"/>
                                          <w:marTop w:val="0"/>
                                          <w:marBottom w:val="0"/>
                                          <w:divBdr>
                                            <w:top w:val="none" w:sz="0" w:space="0" w:color="auto"/>
                                            <w:left w:val="none" w:sz="0" w:space="0" w:color="auto"/>
                                            <w:bottom w:val="none" w:sz="0" w:space="0" w:color="auto"/>
                                            <w:right w:val="none" w:sz="0" w:space="0" w:color="auto"/>
                                          </w:divBdr>
                                        </w:div>
                                        <w:div w:id="2005353061">
                                          <w:marLeft w:val="240"/>
                                          <w:marRight w:val="0"/>
                                          <w:marTop w:val="0"/>
                                          <w:marBottom w:val="0"/>
                                          <w:divBdr>
                                            <w:top w:val="none" w:sz="0" w:space="0" w:color="auto"/>
                                            <w:left w:val="none" w:sz="0" w:space="0" w:color="auto"/>
                                            <w:bottom w:val="none" w:sz="0" w:space="0" w:color="auto"/>
                                            <w:right w:val="none" w:sz="0" w:space="0" w:color="auto"/>
                                          </w:divBdr>
                                          <w:divsChild>
                                            <w:div w:id="1901015884">
                                              <w:marLeft w:val="0"/>
                                              <w:marRight w:val="0"/>
                                              <w:marTop w:val="0"/>
                                              <w:marBottom w:val="0"/>
                                              <w:divBdr>
                                                <w:top w:val="none" w:sz="0" w:space="0" w:color="auto"/>
                                                <w:left w:val="none" w:sz="0" w:space="0" w:color="auto"/>
                                                <w:bottom w:val="none" w:sz="0" w:space="0" w:color="auto"/>
                                                <w:right w:val="none" w:sz="0" w:space="0" w:color="auto"/>
                                              </w:divBdr>
                                            </w:div>
                                          </w:divsChild>
                                        </w:div>
                                        <w:div w:id="209762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6532">
                                  <w:marLeft w:val="0"/>
                                  <w:marRight w:val="0"/>
                                  <w:marTop w:val="0"/>
                                  <w:marBottom w:val="0"/>
                                  <w:divBdr>
                                    <w:top w:val="none" w:sz="0" w:space="0" w:color="auto"/>
                                    <w:left w:val="none" w:sz="0" w:space="0" w:color="auto"/>
                                    <w:bottom w:val="none" w:sz="0" w:space="0" w:color="auto"/>
                                    <w:right w:val="none" w:sz="0" w:space="0" w:color="auto"/>
                                  </w:divBdr>
                                </w:div>
                              </w:divsChild>
                            </w:div>
                            <w:div w:id="1067916790">
                              <w:marLeft w:val="0"/>
                              <w:marRight w:val="0"/>
                              <w:marTop w:val="0"/>
                              <w:marBottom w:val="0"/>
                              <w:divBdr>
                                <w:top w:val="none" w:sz="0" w:space="0" w:color="auto"/>
                                <w:left w:val="none" w:sz="0" w:space="0" w:color="auto"/>
                                <w:bottom w:val="none" w:sz="0" w:space="0" w:color="auto"/>
                                <w:right w:val="none" w:sz="0" w:space="0" w:color="auto"/>
                              </w:divBdr>
                              <w:divsChild>
                                <w:div w:id="417365274">
                                  <w:marLeft w:val="240"/>
                                  <w:marRight w:val="0"/>
                                  <w:marTop w:val="0"/>
                                  <w:marBottom w:val="0"/>
                                  <w:divBdr>
                                    <w:top w:val="none" w:sz="0" w:space="0" w:color="auto"/>
                                    <w:left w:val="none" w:sz="0" w:space="0" w:color="auto"/>
                                    <w:bottom w:val="none" w:sz="0" w:space="0" w:color="auto"/>
                                    <w:right w:val="none" w:sz="0" w:space="0" w:color="auto"/>
                                  </w:divBdr>
                                  <w:divsChild>
                                    <w:div w:id="1462992719">
                                      <w:marLeft w:val="0"/>
                                      <w:marRight w:val="0"/>
                                      <w:marTop w:val="0"/>
                                      <w:marBottom w:val="0"/>
                                      <w:divBdr>
                                        <w:top w:val="none" w:sz="0" w:space="0" w:color="auto"/>
                                        <w:left w:val="none" w:sz="0" w:space="0" w:color="auto"/>
                                        <w:bottom w:val="none" w:sz="0" w:space="0" w:color="auto"/>
                                        <w:right w:val="none" w:sz="0" w:space="0" w:color="auto"/>
                                      </w:divBdr>
                                      <w:divsChild>
                                        <w:div w:id="68383005">
                                          <w:marLeft w:val="0"/>
                                          <w:marRight w:val="0"/>
                                          <w:marTop w:val="0"/>
                                          <w:marBottom w:val="0"/>
                                          <w:divBdr>
                                            <w:top w:val="none" w:sz="0" w:space="0" w:color="auto"/>
                                            <w:left w:val="none" w:sz="0" w:space="0" w:color="auto"/>
                                            <w:bottom w:val="none" w:sz="0" w:space="0" w:color="auto"/>
                                            <w:right w:val="none" w:sz="0" w:space="0" w:color="auto"/>
                                          </w:divBdr>
                                        </w:div>
                                        <w:div w:id="304704877">
                                          <w:marLeft w:val="240"/>
                                          <w:marRight w:val="0"/>
                                          <w:marTop w:val="0"/>
                                          <w:marBottom w:val="0"/>
                                          <w:divBdr>
                                            <w:top w:val="none" w:sz="0" w:space="0" w:color="auto"/>
                                            <w:left w:val="none" w:sz="0" w:space="0" w:color="auto"/>
                                            <w:bottom w:val="none" w:sz="0" w:space="0" w:color="auto"/>
                                            <w:right w:val="none" w:sz="0" w:space="0" w:color="auto"/>
                                          </w:divBdr>
                                          <w:divsChild>
                                            <w:div w:id="79329015">
                                              <w:marLeft w:val="0"/>
                                              <w:marRight w:val="0"/>
                                              <w:marTop w:val="0"/>
                                              <w:marBottom w:val="0"/>
                                              <w:divBdr>
                                                <w:top w:val="none" w:sz="0" w:space="0" w:color="auto"/>
                                                <w:left w:val="none" w:sz="0" w:space="0" w:color="auto"/>
                                                <w:bottom w:val="none" w:sz="0" w:space="0" w:color="auto"/>
                                                <w:right w:val="none" w:sz="0" w:space="0" w:color="auto"/>
                                              </w:divBdr>
                                            </w:div>
                                          </w:divsChild>
                                        </w:div>
                                        <w:div w:id="33549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53783">
                                  <w:marLeft w:val="0"/>
                                  <w:marRight w:val="0"/>
                                  <w:marTop w:val="0"/>
                                  <w:marBottom w:val="0"/>
                                  <w:divBdr>
                                    <w:top w:val="none" w:sz="0" w:space="0" w:color="auto"/>
                                    <w:left w:val="none" w:sz="0" w:space="0" w:color="auto"/>
                                    <w:bottom w:val="none" w:sz="0" w:space="0" w:color="auto"/>
                                    <w:right w:val="none" w:sz="0" w:space="0" w:color="auto"/>
                                  </w:divBdr>
                                </w:div>
                                <w:div w:id="1915702749">
                                  <w:marLeft w:val="0"/>
                                  <w:marRight w:val="0"/>
                                  <w:marTop w:val="0"/>
                                  <w:marBottom w:val="0"/>
                                  <w:divBdr>
                                    <w:top w:val="none" w:sz="0" w:space="0" w:color="auto"/>
                                    <w:left w:val="none" w:sz="0" w:space="0" w:color="auto"/>
                                    <w:bottom w:val="none" w:sz="0" w:space="0" w:color="auto"/>
                                    <w:right w:val="none" w:sz="0" w:space="0" w:color="auto"/>
                                  </w:divBdr>
                                </w:div>
                              </w:divsChild>
                            </w:div>
                            <w:div w:id="1347555767">
                              <w:marLeft w:val="0"/>
                              <w:marRight w:val="0"/>
                              <w:marTop w:val="0"/>
                              <w:marBottom w:val="0"/>
                              <w:divBdr>
                                <w:top w:val="none" w:sz="0" w:space="0" w:color="auto"/>
                                <w:left w:val="none" w:sz="0" w:space="0" w:color="auto"/>
                                <w:bottom w:val="none" w:sz="0" w:space="0" w:color="auto"/>
                                <w:right w:val="none" w:sz="0" w:space="0" w:color="auto"/>
                              </w:divBdr>
                              <w:divsChild>
                                <w:div w:id="43912208">
                                  <w:marLeft w:val="0"/>
                                  <w:marRight w:val="0"/>
                                  <w:marTop w:val="0"/>
                                  <w:marBottom w:val="0"/>
                                  <w:divBdr>
                                    <w:top w:val="none" w:sz="0" w:space="0" w:color="auto"/>
                                    <w:left w:val="none" w:sz="0" w:space="0" w:color="auto"/>
                                    <w:bottom w:val="none" w:sz="0" w:space="0" w:color="auto"/>
                                    <w:right w:val="none" w:sz="0" w:space="0" w:color="auto"/>
                                  </w:divBdr>
                                </w:div>
                                <w:div w:id="762264136">
                                  <w:marLeft w:val="240"/>
                                  <w:marRight w:val="0"/>
                                  <w:marTop w:val="0"/>
                                  <w:marBottom w:val="0"/>
                                  <w:divBdr>
                                    <w:top w:val="none" w:sz="0" w:space="0" w:color="auto"/>
                                    <w:left w:val="none" w:sz="0" w:space="0" w:color="auto"/>
                                    <w:bottom w:val="none" w:sz="0" w:space="0" w:color="auto"/>
                                    <w:right w:val="none" w:sz="0" w:space="0" w:color="auto"/>
                                  </w:divBdr>
                                  <w:divsChild>
                                    <w:div w:id="1005547926">
                                      <w:marLeft w:val="0"/>
                                      <w:marRight w:val="0"/>
                                      <w:marTop w:val="0"/>
                                      <w:marBottom w:val="0"/>
                                      <w:divBdr>
                                        <w:top w:val="none" w:sz="0" w:space="0" w:color="auto"/>
                                        <w:left w:val="none" w:sz="0" w:space="0" w:color="auto"/>
                                        <w:bottom w:val="none" w:sz="0" w:space="0" w:color="auto"/>
                                        <w:right w:val="none" w:sz="0" w:space="0" w:color="auto"/>
                                      </w:divBdr>
                                      <w:divsChild>
                                        <w:div w:id="806319127">
                                          <w:marLeft w:val="0"/>
                                          <w:marRight w:val="0"/>
                                          <w:marTop w:val="0"/>
                                          <w:marBottom w:val="0"/>
                                          <w:divBdr>
                                            <w:top w:val="none" w:sz="0" w:space="0" w:color="auto"/>
                                            <w:left w:val="none" w:sz="0" w:space="0" w:color="auto"/>
                                            <w:bottom w:val="none" w:sz="0" w:space="0" w:color="auto"/>
                                            <w:right w:val="none" w:sz="0" w:space="0" w:color="auto"/>
                                          </w:divBdr>
                                        </w:div>
                                        <w:div w:id="1566574697">
                                          <w:marLeft w:val="0"/>
                                          <w:marRight w:val="0"/>
                                          <w:marTop w:val="0"/>
                                          <w:marBottom w:val="0"/>
                                          <w:divBdr>
                                            <w:top w:val="none" w:sz="0" w:space="0" w:color="auto"/>
                                            <w:left w:val="none" w:sz="0" w:space="0" w:color="auto"/>
                                            <w:bottom w:val="none" w:sz="0" w:space="0" w:color="auto"/>
                                            <w:right w:val="none" w:sz="0" w:space="0" w:color="auto"/>
                                          </w:divBdr>
                                        </w:div>
                                        <w:div w:id="1888294368">
                                          <w:marLeft w:val="240"/>
                                          <w:marRight w:val="0"/>
                                          <w:marTop w:val="0"/>
                                          <w:marBottom w:val="0"/>
                                          <w:divBdr>
                                            <w:top w:val="none" w:sz="0" w:space="0" w:color="auto"/>
                                            <w:left w:val="none" w:sz="0" w:space="0" w:color="auto"/>
                                            <w:bottom w:val="none" w:sz="0" w:space="0" w:color="auto"/>
                                            <w:right w:val="none" w:sz="0" w:space="0" w:color="auto"/>
                                          </w:divBdr>
                                          <w:divsChild>
                                            <w:div w:id="9996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10802">
                                  <w:marLeft w:val="0"/>
                                  <w:marRight w:val="0"/>
                                  <w:marTop w:val="0"/>
                                  <w:marBottom w:val="0"/>
                                  <w:divBdr>
                                    <w:top w:val="none" w:sz="0" w:space="0" w:color="auto"/>
                                    <w:left w:val="none" w:sz="0" w:space="0" w:color="auto"/>
                                    <w:bottom w:val="none" w:sz="0" w:space="0" w:color="auto"/>
                                    <w:right w:val="none" w:sz="0" w:space="0" w:color="auto"/>
                                  </w:divBdr>
                                </w:div>
                              </w:divsChild>
                            </w:div>
                            <w:div w:id="1728917734">
                              <w:marLeft w:val="0"/>
                              <w:marRight w:val="0"/>
                              <w:marTop w:val="0"/>
                              <w:marBottom w:val="0"/>
                              <w:divBdr>
                                <w:top w:val="none" w:sz="0" w:space="0" w:color="auto"/>
                                <w:left w:val="none" w:sz="0" w:space="0" w:color="auto"/>
                                <w:bottom w:val="none" w:sz="0" w:space="0" w:color="auto"/>
                                <w:right w:val="none" w:sz="0" w:space="0" w:color="auto"/>
                              </w:divBdr>
                              <w:divsChild>
                                <w:div w:id="53819528">
                                  <w:marLeft w:val="0"/>
                                  <w:marRight w:val="0"/>
                                  <w:marTop w:val="0"/>
                                  <w:marBottom w:val="0"/>
                                  <w:divBdr>
                                    <w:top w:val="none" w:sz="0" w:space="0" w:color="auto"/>
                                    <w:left w:val="none" w:sz="0" w:space="0" w:color="auto"/>
                                    <w:bottom w:val="none" w:sz="0" w:space="0" w:color="auto"/>
                                    <w:right w:val="none" w:sz="0" w:space="0" w:color="auto"/>
                                  </w:divBdr>
                                </w:div>
                                <w:div w:id="812792211">
                                  <w:marLeft w:val="0"/>
                                  <w:marRight w:val="0"/>
                                  <w:marTop w:val="0"/>
                                  <w:marBottom w:val="0"/>
                                  <w:divBdr>
                                    <w:top w:val="none" w:sz="0" w:space="0" w:color="auto"/>
                                    <w:left w:val="none" w:sz="0" w:space="0" w:color="auto"/>
                                    <w:bottom w:val="none" w:sz="0" w:space="0" w:color="auto"/>
                                    <w:right w:val="none" w:sz="0" w:space="0" w:color="auto"/>
                                  </w:divBdr>
                                </w:div>
                                <w:div w:id="1230726953">
                                  <w:marLeft w:val="240"/>
                                  <w:marRight w:val="0"/>
                                  <w:marTop w:val="0"/>
                                  <w:marBottom w:val="0"/>
                                  <w:divBdr>
                                    <w:top w:val="none" w:sz="0" w:space="0" w:color="auto"/>
                                    <w:left w:val="none" w:sz="0" w:space="0" w:color="auto"/>
                                    <w:bottom w:val="none" w:sz="0" w:space="0" w:color="auto"/>
                                    <w:right w:val="none" w:sz="0" w:space="0" w:color="auto"/>
                                  </w:divBdr>
                                  <w:divsChild>
                                    <w:div w:id="145780909">
                                      <w:marLeft w:val="0"/>
                                      <w:marRight w:val="0"/>
                                      <w:marTop w:val="0"/>
                                      <w:marBottom w:val="0"/>
                                      <w:divBdr>
                                        <w:top w:val="none" w:sz="0" w:space="0" w:color="auto"/>
                                        <w:left w:val="none" w:sz="0" w:space="0" w:color="auto"/>
                                        <w:bottom w:val="none" w:sz="0" w:space="0" w:color="auto"/>
                                        <w:right w:val="none" w:sz="0" w:space="0" w:color="auto"/>
                                      </w:divBdr>
                                      <w:divsChild>
                                        <w:div w:id="332874745">
                                          <w:marLeft w:val="240"/>
                                          <w:marRight w:val="0"/>
                                          <w:marTop w:val="0"/>
                                          <w:marBottom w:val="0"/>
                                          <w:divBdr>
                                            <w:top w:val="none" w:sz="0" w:space="0" w:color="auto"/>
                                            <w:left w:val="none" w:sz="0" w:space="0" w:color="auto"/>
                                            <w:bottom w:val="none" w:sz="0" w:space="0" w:color="auto"/>
                                            <w:right w:val="none" w:sz="0" w:space="0" w:color="auto"/>
                                          </w:divBdr>
                                          <w:divsChild>
                                            <w:div w:id="1630427970">
                                              <w:marLeft w:val="0"/>
                                              <w:marRight w:val="0"/>
                                              <w:marTop w:val="0"/>
                                              <w:marBottom w:val="0"/>
                                              <w:divBdr>
                                                <w:top w:val="none" w:sz="0" w:space="0" w:color="auto"/>
                                                <w:left w:val="none" w:sz="0" w:space="0" w:color="auto"/>
                                                <w:bottom w:val="none" w:sz="0" w:space="0" w:color="auto"/>
                                                <w:right w:val="none" w:sz="0" w:space="0" w:color="auto"/>
                                              </w:divBdr>
                                            </w:div>
                                          </w:divsChild>
                                        </w:div>
                                        <w:div w:id="1286427404">
                                          <w:marLeft w:val="0"/>
                                          <w:marRight w:val="0"/>
                                          <w:marTop w:val="0"/>
                                          <w:marBottom w:val="0"/>
                                          <w:divBdr>
                                            <w:top w:val="none" w:sz="0" w:space="0" w:color="auto"/>
                                            <w:left w:val="none" w:sz="0" w:space="0" w:color="auto"/>
                                            <w:bottom w:val="none" w:sz="0" w:space="0" w:color="auto"/>
                                            <w:right w:val="none" w:sz="0" w:space="0" w:color="auto"/>
                                          </w:divBdr>
                                        </w:div>
                                        <w:div w:id="145879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3979">
                              <w:marLeft w:val="0"/>
                              <w:marRight w:val="0"/>
                              <w:marTop w:val="0"/>
                              <w:marBottom w:val="0"/>
                              <w:divBdr>
                                <w:top w:val="none" w:sz="0" w:space="0" w:color="auto"/>
                                <w:left w:val="none" w:sz="0" w:space="0" w:color="auto"/>
                                <w:bottom w:val="none" w:sz="0" w:space="0" w:color="auto"/>
                                <w:right w:val="none" w:sz="0" w:space="0" w:color="auto"/>
                              </w:divBdr>
                              <w:divsChild>
                                <w:div w:id="744108051">
                                  <w:marLeft w:val="0"/>
                                  <w:marRight w:val="0"/>
                                  <w:marTop w:val="0"/>
                                  <w:marBottom w:val="0"/>
                                  <w:divBdr>
                                    <w:top w:val="none" w:sz="0" w:space="0" w:color="auto"/>
                                    <w:left w:val="none" w:sz="0" w:space="0" w:color="auto"/>
                                    <w:bottom w:val="none" w:sz="0" w:space="0" w:color="auto"/>
                                    <w:right w:val="none" w:sz="0" w:space="0" w:color="auto"/>
                                  </w:divBdr>
                                </w:div>
                                <w:div w:id="841120074">
                                  <w:marLeft w:val="240"/>
                                  <w:marRight w:val="0"/>
                                  <w:marTop w:val="0"/>
                                  <w:marBottom w:val="0"/>
                                  <w:divBdr>
                                    <w:top w:val="none" w:sz="0" w:space="0" w:color="auto"/>
                                    <w:left w:val="none" w:sz="0" w:space="0" w:color="auto"/>
                                    <w:bottom w:val="none" w:sz="0" w:space="0" w:color="auto"/>
                                    <w:right w:val="none" w:sz="0" w:space="0" w:color="auto"/>
                                  </w:divBdr>
                                  <w:divsChild>
                                    <w:div w:id="1253316264">
                                      <w:marLeft w:val="0"/>
                                      <w:marRight w:val="0"/>
                                      <w:marTop w:val="0"/>
                                      <w:marBottom w:val="0"/>
                                      <w:divBdr>
                                        <w:top w:val="none" w:sz="0" w:space="0" w:color="auto"/>
                                        <w:left w:val="none" w:sz="0" w:space="0" w:color="auto"/>
                                        <w:bottom w:val="none" w:sz="0" w:space="0" w:color="auto"/>
                                        <w:right w:val="none" w:sz="0" w:space="0" w:color="auto"/>
                                      </w:divBdr>
                                      <w:divsChild>
                                        <w:div w:id="201092269">
                                          <w:marLeft w:val="0"/>
                                          <w:marRight w:val="0"/>
                                          <w:marTop w:val="0"/>
                                          <w:marBottom w:val="0"/>
                                          <w:divBdr>
                                            <w:top w:val="none" w:sz="0" w:space="0" w:color="auto"/>
                                            <w:left w:val="none" w:sz="0" w:space="0" w:color="auto"/>
                                            <w:bottom w:val="none" w:sz="0" w:space="0" w:color="auto"/>
                                            <w:right w:val="none" w:sz="0" w:space="0" w:color="auto"/>
                                          </w:divBdr>
                                        </w:div>
                                        <w:div w:id="819736058">
                                          <w:marLeft w:val="0"/>
                                          <w:marRight w:val="0"/>
                                          <w:marTop w:val="0"/>
                                          <w:marBottom w:val="0"/>
                                          <w:divBdr>
                                            <w:top w:val="none" w:sz="0" w:space="0" w:color="auto"/>
                                            <w:left w:val="none" w:sz="0" w:space="0" w:color="auto"/>
                                            <w:bottom w:val="none" w:sz="0" w:space="0" w:color="auto"/>
                                            <w:right w:val="none" w:sz="0" w:space="0" w:color="auto"/>
                                          </w:divBdr>
                                        </w:div>
                                        <w:div w:id="904070538">
                                          <w:marLeft w:val="240"/>
                                          <w:marRight w:val="0"/>
                                          <w:marTop w:val="0"/>
                                          <w:marBottom w:val="0"/>
                                          <w:divBdr>
                                            <w:top w:val="none" w:sz="0" w:space="0" w:color="auto"/>
                                            <w:left w:val="none" w:sz="0" w:space="0" w:color="auto"/>
                                            <w:bottom w:val="none" w:sz="0" w:space="0" w:color="auto"/>
                                            <w:right w:val="none" w:sz="0" w:space="0" w:color="auto"/>
                                          </w:divBdr>
                                          <w:divsChild>
                                            <w:div w:id="13823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340937">
                                  <w:marLeft w:val="0"/>
                                  <w:marRight w:val="0"/>
                                  <w:marTop w:val="0"/>
                                  <w:marBottom w:val="0"/>
                                  <w:divBdr>
                                    <w:top w:val="none" w:sz="0" w:space="0" w:color="auto"/>
                                    <w:left w:val="none" w:sz="0" w:space="0" w:color="auto"/>
                                    <w:bottom w:val="none" w:sz="0" w:space="0" w:color="auto"/>
                                    <w:right w:val="none" w:sz="0" w:space="0" w:color="auto"/>
                                  </w:divBdr>
                                </w:div>
                              </w:divsChild>
                            </w:div>
                            <w:div w:id="2062943760">
                              <w:marLeft w:val="0"/>
                              <w:marRight w:val="0"/>
                              <w:marTop w:val="0"/>
                              <w:marBottom w:val="0"/>
                              <w:divBdr>
                                <w:top w:val="none" w:sz="0" w:space="0" w:color="auto"/>
                                <w:left w:val="none" w:sz="0" w:space="0" w:color="auto"/>
                                <w:bottom w:val="none" w:sz="0" w:space="0" w:color="auto"/>
                                <w:right w:val="none" w:sz="0" w:space="0" w:color="auto"/>
                              </w:divBdr>
                              <w:divsChild>
                                <w:div w:id="890190799">
                                  <w:marLeft w:val="240"/>
                                  <w:marRight w:val="0"/>
                                  <w:marTop w:val="0"/>
                                  <w:marBottom w:val="0"/>
                                  <w:divBdr>
                                    <w:top w:val="none" w:sz="0" w:space="0" w:color="auto"/>
                                    <w:left w:val="none" w:sz="0" w:space="0" w:color="auto"/>
                                    <w:bottom w:val="none" w:sz="0" w:space="0" w:color="auto"/>
                                    <w:right w:val="none" w:sz="0" w:space="0" w:color="auto"/>
                                  </w:divBdr>
                                  <w:divsChild>
                                    <w:div w:id="72505942">
                                      <w:marLeft w:val="0"/>
                                      <w:marRight w:val="0"/>
                                      <w:marTop w:val="0"/>
                                      <w:marBottom w:val="0"/>
                                      <w:divBdr>
                                        <w:top w:val="none" w:sz="0" w:space="0" w:color="auto"/>
                                        <w:left w:val="none" w:sz="0" w:space="0" w:color="auto"/>
                                        <w:bottom w:val="none" w:sz="0" w:space="0" w:color="auto"/>
                                        <w:right w:val="none" w:sz="0" w:space="0" w:color="auto"/>
                                      </w:divBdr>
                                      <w:divsChild>
                                        <w:div w:id="77948031">
                                          <w:marLeft w:val="0"/>
                                          <w:marRight w:val="0"/>
                                          <w:marTop w:val="0"/>
                                          <w:marBottom w:val="0"/>
                                          <w:divBdr>
                                            <w:top w:val="none" w:sz="0" w:space="0" w:color="auto"/>
                                            <w:left w:val="none" w:sz="0" w:space="0" w:color="auto"/>
                                            <w:bottom w:val="none" w:sz="0" w:space="0" w:color="auto"/>
                                            <w:right w:val="none" w:sz="0" w:space="0" w:color="auto"/>
                                          </w:divBdr>
                                        </w:div>
                                        <w:div w:id="1120302805">
                                          <w:marLeft w:val="240"/>
                                          <w:marRight w:val="0"/>
                                          <w:marTop w:val="0"/>
                                          <w:marBottom w:val="0"/>
                                          <w:divBdr>
                                            <w:top w:val="none" w:sz="0" w:space="0" w:color="auto"/>
                                            <w:left w:val="none" w:sz="0" w:space="0" w:color="auto"/>
                                            <w:bottom w:val="none" w:sz="0" w:space="0" w:color="auto"/>
                                            <w:right w:val="none" w:sz="0" w:space="0" w:color="auto"/>
                                          </w:divBdr>
                                          <w:divsChild>
                                            <w:div w:id="1927153503">
                                              <w:marLeft w:val="0"/>
                                              <w:marRight w:val="0"/>
                                              <w:marTop w:val="0"/>
                                              <w:marBottom w:val="0"/>
                                              <w:divBdr>
                                                <w:top w:val="none" w:sz="0" w:space="0" w:color="auto"/>
                                                <w:left w:val="none" w:sz="0" w:space="0" w:color="auto"/>
                                                <w:bottom w:val="none" w:sz="0" w:space="0" w:color="auto"/>
                                                <w:right w:val="none" w:sz="0" w:space="0" w:color="auto"/>
                                              </w:divBdr>
                                            </w:div>
                                          </w:divsChild>
                                        </w:div>
                                        <w:div w:id="140051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8364">
                                  <w:marLeft w:val="0"/>
                                  <w:marRight w:val="0"/>
                                  <w:marTop w:val="0"/>
                                  <w:marBottom w:val="0"/>
                                  <w:divBdr>
                                    <w:top w:val="none" w:sz="0" w:space="0" w:color="auto"/>
                                    <w:left w:val="none" w:sz="0" w:space="0" w:color="auto"/>
                                    <w:bottom w:val="none" w:sz="0" w:space="0" w:color="auto"/>
                                    <w:right w:val="none" w:sz="0" w:space="0" w:color="auto"/>
                                  </w:divBdr>
                                </w:div>
                                <w:div w:id="2126540697">
                                  <w:marLeft w:val="0"/>
                                  <w:marRight w:val="0"/>
                                  <w:marTop w:val="0"/>
                                  <w:marBottom w:val="0"/>
                                  <w:divBdr>
                                    <w:top w:val="none" w:sz="0" w:space="0" w:color="auto"/>
                                    <w:left w:val="none" w:sz="0" w:space="0" w:color="auto"/>
                                    <w:bottom w:val="none" w:sz="0" w:space="0" w:color="auto"/>
                                    <w:right w:val="none" w:sz="0" w:space="0" w:color="auto"/>
                                  </w:divBdr>
                                </w:div>
                              </w:divsChild>
                            </w:div>
                            <w:div w:id="2074155216">
                              <w:marLeft w:val="0"/>
                              <w:marRight w:val="0"/>
                              <w:marTop w:val="0"/>
                              <w:marBottom w:val="0"/>
                              <w:divBdr>
                                <w:top w:val="none" w:sz="0" w:space="0" w:color="auto"/>
                                <w:left w:val="none" w:sz="0" w:space="0" w:color="auto"/>
                                <w:bottom w:val="none" w:sz="0" w:space="0" w:color="auto"/>
                                <w:right w:val="none" w:sz="0" w:space="0" w:color="auto"/>
                              </w:divBdr>
                              <w:divsChild>
                                <w:div w:id="84572961">
                                  <w:marLeft w:val="0"/>
                                  <w:marRight w:val="0"/>
                                  <w:marTop w:val="0"/>
                                  <w:marBottom w:val="0"/>
                                  <w:divBdr>
                                    <w:top w:val="none" w:sz="0" w:space="0" w:color="auto"/>
                                    <w:left w:val="none" w:sz="0" w:space="0" w:color="auto"/>
                                    <w:bottom w:val="none" w:sz="0" w:space="0" w:color="auto"/>
                                    <w:right w:val="none" w:sz="0" w:space="0" w:color="auto"/>
                                  </w:divBdr>
                                </w:div>
                                <w:div w:id="1261257953">
                                  <w:marLeft w:val="0"/>
                                  <w:marRight w:val="0"/>
                                  <w:marTop w:val="0"/>
                                  <w:marBottom w:val="0"/>
                                  <w:divBdr>
                                    <w:top w:val="none" w:sz="0" w:space="0" w:color="auto"/>
                                    <w:left w:val="none" w:sz="0" w:space="0" w:color="auto"/>
                                    <w:bottom w:val="none" w:sz="0" w:space="0" w:color="auto"/>
                                    <w:right w:val="none" w:sz="0" w:space="0" w:color="auto"/>
                                  </w:divBdr>
                                </w:div>
                                <w:div w:id="1311903123">
                                  <w:marLeft w:val="240"/>
                                  <w:marRight w:val="0"/>
                                  <w:marTop w:val="0"/>
                                  <w:marBottom w:val="0"/>
                                  <w:divBdr>
                                    <w:top w:val="none" w:sz="0" w:space="0" w:color="auto"/>
                                    <w:left w:val="none" w:sz="0" w:space="0" w:color="auto"/>
                                    <w:bottom w:val="none" w:sz="0" w:space="0" w:color="auto"/>
                                    <w:right w:val="none" w:sz="0" w:space="0" w:color="auto"/>
                                  </w:divBdr>
                                  <w:divsChild>
                                    <w:div w:id="1660497798">
                                      <w:marLeft w:val="0"/>
                                      <w:marRight w:val="0"/>
                                      <w:marTop w:val="0"/>
                                      <w:marBottom w:val="0"/>
                                      <w:divBdr>
                                        <w:top w:val="none" w:sz="0" w:space="0" w:color="auto"/>
                                        <w:left w:val="none" w:sz="0" w:space="0" w:color="auto"/>
                                        <w:bottom w:val="none" w:sz="0" w:space="0" w:color="auto"/>
                                        <w:right w:val="none" w:sz="0" w:space="0" w:color="auto"/>
                                      </w:divBdr>
                                      <w:divsChild>
                                        <w:div w:id="1166750802">
                                          <w:marLeft w:val="0"/>
                                          <w:marRight w:val="0"/>
                                          <w:marTop w:val="0"/>
                                          <w:marBottom w:val="0"/>
                                          <w:divBdr>
                                            <w:top w:val="none" w:sz="0" w:space="0" w:color="auto"/>
                                            <w:left w:val="none" w:sz="0" w:space="0" w:color="auto"/>
                                            <w:bottom w:val="none" w:sz="0" w:space="0" w:color="auto"/>
                                            <w:right w:val="none" w:sz="0" w:space="0" w:color="auto"/>
                                          </w:divBdr>
                                        </w:div>
                                        <w:div w:id="1707102313">
                                          <w:marLeft w:val="240"/>
                                          <w:marRight w:val="0"/>
                                          <w:marTop w:val="0"/>
                                          <w:marBottom w:val="0"/>
                                          <w:divBdr>
                                            <w:top w:val="none" w:sz="0" w:space="0" w:color="auto"/>
                                            <w:left w:val="none" w:sz="0" w:space="0" w:color="auto"/>
                                            <w:bottom w:val="none" w:sz="0" w:space="0" w:color="auto"/>
                                            <w:right w:val="none" w:sz="0" w:space="0" w:color="auto"/>
                                          </w:divBdr>
                                          <w:divsChild>
                                            <w:div w:id="1422722768">
                                              <w:marLeft w:val="0"/>
                                              <w:marRight w:val="0"/>
                                              <w:marTop w:val="0"/>
                                              <w:marBottom w:val="0"/>
                                              <w:divBdr>
                                                <w:top w:val="none" w:sz="0" w:space="0" w:color="auto"/>
                                                <w:left w:val="none" w:sz="0" w:space="0" w:color="auto"/>
                                                <w:bottom w:val="none" w:sz="0" w:space="0" w:color="auto"/>
                                                <w:right w:val="none" w:sz="0" w:space="0" w:color="auto"/>
                                              </w:divBdr>
                                            </w:div>
                                          </w:divsChild>
                                        </w:div>
                                        <w:div w:id="17848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93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610815">
      <w:bodyDiv w:val="1"/>
      <w:marLeft w:val="0"/>
      <w:marRight w:val="0"/>
      <w:marTop w:val="0"/>
      <w:marBottom w:val="0"/>
      <w:divBdr>
        <w:top w:val="none" w:sz="0" w:space="0" w:color="auto"/>
        <w:left w:val="none" w:sz="0" w:space="0" w:color="auto"/>
        <w:bottom w:val="none" w:sz="0" w:space="0" w:color="auto"/>
        <w:right w:val="none" w:sz="0" w:space="0" w:color="auto"/>
      </w:divBdr>
      <w:divsChild>
        <w:div w:id="829365673">
          <w:marLeft w:val="0"/>
          <w:marRight w:val="0"/>
          <w:marTop w:val="0"/>
          <w:marBottom w:val="0"/>
          <w:divBdr>
            <w:top w:val="none" w:sz="0" w:space="0" w:color="auto"/>
            <w:left w:val="none" w:sz="0" w:space="0" w:color="auto"/>
            <w:bottom w:val="none" w:sz="0" w:space="0" w:color="auto"/>
            <w:right w:val="none" w:sz="0" w:space="0" w:color="auto"/>
          </w:divBdr>
          <w:divsChild>
            <w:div w:id="1848136057">
              <w:marLeft w:val="0"/>
              <w:marRight w:val="0"/>
              <w:marTop w:val="0"/>
              <w:marBottom w:val="0"/>
              <w:divBdr>
                <w:top w:val="none" w:sz="0" w:space="0" w:color="auto"/>
                <w:left w:val="none" w:sz="0" w:space="0" w:color="auto"/>
                <w:bottom w:val="none" w:sz="0" w:space="0" w:color="auto"/>
                <w:right w:val="none" w:sz="0" w:space="0" w:color="auto"/>
              </w:divBdr>
              <w:divsChild>
                <w:div w:id="6206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60420">
          <w:marLeft w:val="0"/>
          <w:marRight w:val="0"/>
          <w:marTop w:val="0"/>
          <w:marBottom w:val="0"/>
          <w:divBdr>
            <w:top w:val="none" w:sz="0" w:space="0" w:color="auto"/>
            <w:left w:val="none" w:sz="0" w:space="0" w:color="auto"/>
            <w:bottom w:val="none" w:sz="0" w:space="0" w:color="auto"/>
            <w:right w:val="none" w:sz="0" w:space="0" w:color="auto"/>
          </w:divBdr>
          <w:divsChild>
            <w:div w:id="1683775227">
              <w:marLeft w:val="-15"/>
              <w:marRight w:val="-15"/>
              <w:marTop w:val="0"/>
              <w:marBottom w:val="0"/>
              <w:divBdr>
                <w:top w:val="none" w:sz="0" w:space="0" w:color="auto"/>
                <w:left w:val="none" w:sz="0" w:space="0" w:color="auto"/>
                <w:bottom w:val="none" w:sz="0" w:space="0" w:color="auto"/>
                <w:right w:val="none" w:sz="0" w:space="0" w:color="auto"/>
              </w:divBdr>
            </w:div>
            <w:div w:id="176457250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52067865">
      <w:bodyDiv w:val="1"/>
      <w:marLeft w:val="0"/>
      <w:marRight w:val="0"/>
      <w:marTop w:val="0"/>
      <w:marBottom w:val="0"/>
      <w:divBdr>
        <w:top w:val="none" w:sz="0" w:space="0" w:color="auto"/>
        <w:left w:val="none" w:sz="0" w:space="0" w:color="auto"/>
        <w:bottom w:val="none" w:sz="0" w:space="0" w:color="auto"/>
        <w:right w:val="none" w:sz="0" w:space="0" w:color="auto"/>
      </w:divBdr>
      <w:divsChild>
        <w:div w:id="264045993">
          <w:marLeft w:val="0"/>
          <w:marRight w:val="0"/>
          <w:marTop w:val="0"/>
          <w:marBottom w:val="0"/>
          <w:divBdr>
            <w:top w:val="none" w:sz="0" w:space="0" w:color="auto"/>
            <w:left w:val="none" w:sz="0" w:space="0" w:color="auto"/>
            <w:bottom w:val="none" w:sz="0" w:space="0" w:color="auto"/>
            <w:right w:val="none" w:sz="0" w:space="0" w:color="auto"/>
          </w:divBdr>
          <w:divsChild>
            <w:div w:id="930622441">
              <w:marLeft w:val="0"/>
              <w:marRight w:val="0"/>
              <w:marTop w:val="0"/>
              <w:marBottom w:val="0"/>
              <w:divBdr>
                <w:top w:val="none" w:sz="0" w:space="0" w:color="auto"/>
                <w:left w:val="none" w:sz="0" w:space="0" w:color="auto"/>
                <w:bottom w:val="none" w:sz="0" w:space="0" w:color="auto"/>
                <w:right w:val="none" w:sz="0" w:space="0" w:color="auto"/>
              </w:divBdr>
            </w:div>
            <w:div w:id="1292398397">
              <w:marLeft w:val="0"/>
              <w:marRight w:val="0"/>
              <w:marTop w:val="0"/>
              <w:marBottom w:val="0"/>
              <w:divBdr>
                <w:top w:val="none" w:sz="0" w:space="0" w:color="auto"/>
                <w:left w:val="none" w:sz="0" w:space="0" w:color="auto"/>
                <w:bottom w:val="none" w:sz="0" w:space="0" w:color="auto"/>
                <w:right w:val="none" w:sz="0" w:space="0" w:color="auto"/>
              </w:divBdr>
            </w:div>
            <w:div w:id="1577933995">
              <w:marLeft w:val="240"/>
              <w:marRight w:val="0"/>
              <w:marTop w:val="0"/>
              <w:marBottom w:val="0"/>
              <w:divBdr>
                <w:top w:val="none" w:sz="0" w:space="0" w:color="auto"/>
                <w:left w:val="none" w:sz="0" w:space="0" w:color="auto"/>
                <w:bottom w:val="none" w:sz="0" w:space="0" w:color="auto"/>
                <w:right w:val="none" w:sz="0" w:space="0" w:color="auto"/>
              </w:divBdr>
              <w:divsChild>
                <w:div w:id="385684877">
                  <w:marLeft w:val="0"/>
                  <w:marRight w:val="0"/>
                  <w:marTop w:val="0"/>
                  <w:marBottom w:val="0"/>
                  <w:divBdr>
                    <w:top w:val="none" w:sz="0" w:space="0" w:color="auto"/>
                    <w:left w:val="none" w:sz="0" w:space="0" w:color="auto"/>
                    <w:bottom w:val="none" w:sz="0" w:space="0" w:color="auto"/>
                    <w:right w:val="none" w:sz="0" w:space="0" w:color="auto"/>
                  </w:divBdr>
                  <w:divsChild>
                    <w:div w:id="407386628">
                      <w:marLeft w:val="0"/>
                      <w:marRight w:val="0"/>
                      <w:marTop w:val="0"/>
                      <w:marBottom w:val="0"/>
                      <w:divBdr>
                        <w:top w:val="none" w:sz="0" w:space="0" w:color="auto"/>
                        <w:left w:val="none" w:sz="0" w:space="0" w:color="auto"/>
                        <w:bottom w:val="none" w:sz="0" w:space="0" w:color="auto"/>
                        <w:right w:val="none" w:sz="0" w:space="0" w:color="auto"/>
                      </w:divBdr>
                    </w:div>
                    <w:div w:id="601109139">
                      <w:marLeft w:val="240"/>
                      <w:marRight w:val="0"/>
                      <w:marTop w:val="0"/>
                      <w:marBottom w:val="0"/>
                      <w:divBdr>
                        <w:top w:val="none" w:sz="0" w:space="0" w:color="auto"/>
                        <w:left w:val="none" w:sz="0" w:space="0" w:color="auto"/>
                        <w:bottom w:val="none" w:sz="0" w:space="0" w:color="auto"/>
                        <w:right w:val="none" w:sz="0" w:space="0" w:color="auto"/>
                      </w:divBdr>
                      <w:divsChild>
                        <w:div w:id="1260286825">
                          <w:marLeft w:val="0"/>
                          <w:marRight w:val="0"/>
                          <w:marTop w:val="0"/>
                          <w:marBottom w:val="0"/>
                          <w:divBdr>
                            <w:top w:val="none" w:sz="0" w:space="0" w:color="auto"/>
                            <w:left w:val="none" w:sz="0" w:space="0" w:color="auto"/>
                            <w:bottom w:val="none" w:sz="0" w:space="0" w:color="auto"/>
                            <w:right w:val="none" w:sz="0" w:space="0" w:color="auto"/>
                          </w:divBdr>
                        </w:div>
                      </w:divsChild>
                    </w:div>
                    <w:div w:id="151750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229092">
          <w:marLeft w:val="0"/>
          <w:marRight w:val="0"/>
          <w:marTop w:val="0"/>
          <w:marBottom w:val="0"/>
          <w:divBdr>
            <w:top w:val="none" w:sz="0" w:space="0" w:color="auto"/>
            <w:left w:val="none" w:sz="0" w:space="0" w:color="auto"/>
            <w:bottom w:val="none" w:sz="0" w:space="0" w:color="auto"/>
            <w:right w:val="none" w:sz="0" w:space="0" w:color="auto"/>
          </w:divBdr>
          <w:divsChild>
            <w:div w:id="687567242">
              <w:marLeft w:val="240"/>
              <w:marRight w:val="0"/>
              <w:marTop w:val="0"/>
              <w:marBottom w:val="0"/>
              <w:divBdr>
                <w:top w:val="none" w:sz="0" w:space="0" w:color="auto"/>
                <w:left w:val="none" w:sz="0" w:space="0" w:color="auto"/>
                <w:bottom w:val="none" w:sz="0" w:space="0" w:color="auto"/>
                <w:right w:val="none" w:sz="0" w:space="0" w:color="auto"/>
              </w:divBdr>
              <w:divsChild>
                <w:div w:id="967858827">
                  <w:marLeft w:val="0"/>
                  <w:marRight w:val="0"/>
                  <w:marTop w:val="0"/>
                  <w:marBottom w:val="0"/>
                  <w:divBdr>
                    <w:top w:val="none" w:sz="0" w:space="0" w:color="auto"/>
                    <w:left w:val="none" w:sz="0" w:space="0" w:color="auto"/>
                    <w:bottom w:val="none" w:sz="0" w:space="0" w:color="auto"/>
                    <w:right w:val="none" w:sz="0" w:space="0" w:color="auto"/>
                  </w:divBdr>
                  <w:divsChild>
                    <w:div w:id="149057815">
                      <w:marLeft w:val="0"/>
                      <w:marRight w:val="0"/>
                      <w:marTop w:val="0"/>
                      <w:marBottom w:val="0"/>
                      <w:divBdr>
                        <w:top w:val="none" w:sz="0" w:space="0" w:color="auto"/>
                        <w:left w:val="none" w:sz="0" w:space="0" w:color="auto"/>
                        <w:bottom w:val="none" w:sz="0" w:space="0" w:color="auto"/>
                        <w:right w:val="none" w:sz="0" w:space="0" w:color="auto"/>
                      </w:divBdr>
                    </w:div>
                    <w:div w:id="442576388">
                      <w:marLeft w:val="0"/>
                      <w:marRight w:val="0"/>
                      <w:marTop w:val="0"/>
                      <w:marBottom w:val="0"/>
                      <w:divBdr>
                        <w:top w:val="none" w:sz="0" w:space="0" w:color="auto"/>
                        <w:left w:val="none" w:sz="0" w:space="0" w:color="auto"/>
                        <w:bottom w:val="none" w:sz="0" w:space="0" w:color="auto"/>
                        <w:right w:val="none" w:sz="0" w:space="0" w:color="auto"/>
                      </w:divBdr>
                    </w:div>
                    <w:div w:id="582877674">
                      <w:marLeft w:val="240"/>
                      <w:marRight w:val="0"/>
                      <w:marTop w:val="0"/>
                      <w:marBottom w:val="0"/>
                      <w:divBdr>
                        <w:top w:val="none" w:sz="0" w:space="0" w:color="auto"/>
                        <w:left w:val="none" w:sz="0" w:space="0" w:color="auto"/>
                        <w:bottom w:val="none" w:sz="0" w:space="0" w:color="auto"/>
                        <w:right w:val="none" w:sz="0" w:space="0" w:color="auto"/>
                      </w:divBdr>
                      <w:divsChild>
                        <w:div w:id="131294009">
                          <w:marLeft w:val="0"/>
                          <w:marRight w:val="0"/>
                          <w:marTop w:val="0"/>
                          <w:marBottom w:val="0"/>
                          <w:divBdr>
                            <w:top w:val="none" w:sz="0" w:space="0" w:color="auto"/>
                            <w:left w:val="none" w:sz="0" w:space="0" w:color="auto"/>
                            <w:bottom w:val="none" w:sz="0" w:space="0" w:color="auto"/>
                            <w:right w:val="none" w:sz="0" w:space="0" w:color="auto"/>
                          </w:divBdr>
                          <w:divsChild>
                            <w:div w:id="29573084">
                              <w:marLeft w:val="0"/>
                              <w:marRight w:val="0"/>
                              <w:marTop w:val="0"/>
                              <w:marBottom w:val="0"/>
                              <w:divBdr>
                                <w:top w:val="none" w:sz="0" w:space="0" w:color="auto"/>
                                <w:left w:val="none" w:sz="0" w:space="0" w:color="auto"/>
                                <w:bottom w:val="none" w:sz="0" w:space="0" w:color="auto"/>
                                <w:right w:val="none" w:sz="0" w:space="0" w:color="auto"/>
                              </w:divBdr>
                            </w:div>
                            <w:div w:id="672949457">
                              <w:marLeft w:val="0"/>
                              <w:marRight w:val="0"/>
                              <w:marTop w:val="0"/>
                              <w:marBottom w:val="0"/>
                              <w:divBdr>
                                <w:top w:val="none" w:sz="0" w:space="0" w:color="auto"/>
                                <w:left w:val="none" w:sz="0" w:space="0" w:color="auto"/>
                                <w:bottom w:val="none" w:sz="0" w:space="0" w:color="auto"/>
                                <w:right w:val="none" w:sz="0" w:space="0" w:color="auto"/>
                              </w:divBdr>
                            </w:div>
                            <w:div w:id="698893607">
                              <w:marLeft w:val="240"/>
                              <w:marRight w:val="0"/>
                              <w:marTop w:val="0"/>
                              <w:marBottom w:val="0"/>
                              <w:divBdr>
                                <w:top w:val="none" w:sz="0" w:space="0" w:color="auto"/>
                                <w:left w:val="none" w:sz="0" w:space="0" w:color="auto"/>
                                <w:bottom w:val="none" w:sz="0" w:space="0" w:color="auto"/>
                                <w:right w:val="none" w:sz="0" w:space="0" w:color="auto"/>
                              </w:divBdr>
                              <w:divsChild>
                                <w:div w:id="548034741">
                                  <w:marLeft w:val="0"/>
                                  <w:marRight w:val="0"/>
                                  <w:marTop w:val="0"/>
                                  <w:marBottom w:val="0"/>
                                  <w:divBdr>
                                    <w:top w:val="none" w:sz="0" w:space="0" w:color="auto"/>
                                    <w:left w:val="none" w:sz="0" w:space="0" w:color="auto"/>
                                    <w:bottom w:val="none" w:sz="0" w:space="0" w:color="auto"/>
                                    <w:right w:val="none" w:sz="0" w:space="0" w:color="auto"/>
                                  </w:divBdr>
                                  <w:divsChild>
                                    <w:div w:id="764810396">
                                      <w:marLeft w:val="0"/>
                                      <w:marRight w:val="0"/>
                                      <w:marTop w:val="0"/>
                                      <w:marBottom w:val="0"/>
                                      <w:divBdr>
                                        <w:top w:val="none" w:sz="0" w:space="0" w:color="auto"/>
                                        <w:left w:val="none" w:sz="0" w:space="0" w:color="auto"/>
                                        <w:bottom w:val="none" w:sz="0" w:space="0" w:color="auto"/>
                                        <w:right w:val="none" w:sz="0" w:space="0" w:color="auto"/>
                                      </w:divBdr>
                                    </w:div>
                                    <w:div w:id="1278636845">
                                      <w:marLeft w:val="240"/>
                                      <w:marRight w:val="0"/>
                                      <w:marTop w:val="0"/>
                                      <w:marBottom w:val="0"/>
                                      <w:divBdr>
                                        <w:top w:val="none" w:sz="0" w:space="0" w:color="auto"/>
                                        <w:left w:val="none" w:sz="0" w:space="0" w:color="auto"/>
                                        <w:bottom w:val="none" w:sz="0" w:space="0" w:color="auto"/>
                                        <w:right w:val="none" w:sz="0" w:space="0" w:color="auto"/>
                                      </w:divBdr>
                                      <w:divsChild>
                                        <w:div w:id="2107385240">
                                          <w:marLeft w:val="0"/>
                                          <w:marRight w:val="0"/>
                                          <w:marTop w:val="0"/>
                                          <w:marBottom w:val="0"/>
                                          <w:divBdr>
                                            <w:top w:val="none" w:sz="0" w:space="0" w:color="auto"/>
                                            <w:left w:val="none" w:sz="0" w:space="0" w:color="auto"/>
                                            <w:bottom w:val="none" w:sz="0" w:space="0" w:color="auto"/>
                                            <w:right w:val="none" w:sz="0" w:space="0" w:color="auto"/>
                                          </w:divBdr>
                                        </w:div>
                                      </w:divsChild>
                                    </w:div>
                                    <w:div w:id="138340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9455">
                          <w:marLeft w:val="0"/>
                          <w:marRight w:val="0"/>
                          <w:marTop w:val="0"/>
                          <w:marBottom w:val="0"/>
                          <w:divBdr>
                            <w:top w:val="none" w:sz="0" w:space="0" w:color="auto"/>
                            <w:left w:val="none" w:sz="0" w:space="0" w:color="auto"/>
                            <w:bottom w:val="none" w:sz="0" w:space="0" w:color="auto"/>
                            <w:right w:val="none" w:sz="0" w:space="0" w:color="auto"/>
                          </w:divBdr>
                          <w:divsChild>
                            <w:div w:id="50424776">
                              <w:marLeft w:val="0"/>
                              <w:marRight w:val="0"/>
                              <w:marTop w:val="0"/>
                              <w:marBottom w:val="0"/>
                              <w:divBdr>
                                <w:top w:val="none" w:sz="0" w:space="0" w:color="auto"/>
                                <w:left w:val="none" w:sz="0" w:space="0" w:color="auto"/>
                                <w:bottom w:val="none" w:sz="0" w:space="0" w:color="auto"/>
                                <w:right w:val="none" w:sz="0" w:space="0" w:color="auto"/>
                              </w:divBdr>
                            </w:div>
                            <w:div w:id="1401562021">
                              <w:marLeft w:val="240"/>
                              <w:marRight w:val="0"/>
                              <w:marTop w:val="0"/>
                              <w:marBottom w:val="0"/>
                              <w:divBdr>
                                <w:top w:val="none" w:sz="0" w:space="0" w:color="auto"/>
                                <w:left w:val="none" w:sz="0" w:space="0" w:color="auto"/>
                                <w:bottom w:val="none" w:sz="0" w:space="0" w:color="auto"/>
                                <w:right w:val="none" w:sz="0" w:space="0" w:color="auto"/>
                              </w:divBdr>
                              <w:divsChild>
                                <w:div w:id="1037973356">
                                  <w:marLeft w:val="0"/>
                                  <w:marRight w:val="0"/>
                                  <w:marTop w:val="0"/>
                                  <w:marBottom w:val="0"/>
                                  <w:divBdr>
                                    <w:top w:val="none" w:sz="0" w:space="0" w:color="auto"/>
                                    <w:left w:val="none" w:sz="0" w:space="0" w:color="auto"/>
                                    <w:bottom w:val="none" w:sz="0" w:space="0" w:color="auto"/>
                                    <w:right w:val="none" w:sz="0" w:space="0" w:color="auto"/>
                                  </w:divBdr>
                                  <w:divsChild>
                                    <w:div w:id="391468266">
                                      <w:marLeft w:val="0"/>
                                      <w:marRight w:val="0"/>
                                      <w:marTop w:val="0"/>
                                      <w:marBottom w:val="0"/>
                                      <w:divBdr>
                                        <w:top w:val="none" w:sz="0" w:space="0" w:color="auto"/>
                                        <w:left w:val="none" w:sz="0" w:space="0" w:color="auto"/>
                                        <w:bottom w:val="none" w:sz="0" w:space="0" w:color="auto"/>
                                        <w:right w:val="none" w:sz="0" w:space="0" w:color="auto"/>
                                      </w:divBdr>
                                    </w:div>
                                    <w:div w:id="736591432">
                                      <w:marLeft w:val="240"/>
                                      <w:marRight w:val="0"/>
                                      <w:marTop w:val="0"/>
                                      <w:marBottom w:val="0"/>
                                      <w:divBdr>
                                        <w:top w:val="none" w:sz="0" w:space="0" w:color="auto"/>
                                        <w:left w:val="none" w:sz="0" w:space="0" w:color="auto"/>
                                        <w:bottom w:val="none" w:sz="0" w:space="0" w:color="auto"/>
                                        <w:right w:val="none" w:sz="0" w:space="0" w:color="auto"/>
                                      </w:divBdr>
                                      <w:divsChild>
                                        <w:div w:id="933324294">
                                          <w:marLeft w:val="0"/>
                                          <w:marRight w:val="0"/>
                                          <w:marTop w:val="0"/>
                                          <w:marBottom w:val="0"/>
                                          <w:divBdr>
                                            <w:top w:val="none" w:sz="0" w:space="0" w:color="auto"/>
                                            <w:left w:val="none" w:sz="0" w:space="0" w:color="auto"/>
                                            <w:bottom w:val="none" w:sz="0" w:space="0" w:color="auto"/>
                                            <w:right w:val="none" w:sz="0" w:space="0" w:color="auto"/>
                                          </w:divBdr>
                                        </w:div>
                                      </w:divsChild>
                                    </w:div>
                                    <w:div w:id="7786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5897">
                              <w:marLeft w:val="0"/>
                              <w:marRight w:val="0"/>
                              <w:marTop w:val="0"/>
                              <w:marBottom w:val="0"/>
                              <w:divBdr>
                                <w:top w:val="none" w:sz="0" w:space="0" w:color="auto"/>
                                <w:left w:val="none" w:sz="0" w:space="0" w:color="auto"/>
                                <w:bottom w:val="none" w:sz="0" w:space="0" w:color="auto"/>
                                <w:right w:val="none" w:sz="0" w:space="0" w:color="auto"/>
                              </w:divBdr>
                            </w:div>
                          </w:divsChild>
                        </w:div>
                        <w:div w:id="202446989">
                          <w:marLeft w:val="0"/>
                          <w:marRight w:val="0"/>
                          <w:marTop w:val="0"/>
                          <w:marBottom w:val="0"/>
                          <w:divBdr>
                            <w:top w:val="none" w:sz="0" w:space="0" w:color="auto"/>
                            <w:left w:val="none" w:sz="0" w:space="0" w:color="auto"/>
                            <w:bottom w:val="none" w:sz="0" w:space="0" w:color="auto"/>
                            <w:right w:val="none" w:sz="0" w:space="0" w:color="auto"/>
                          </w:divBdr>
                          <w:divsChild>
                            <w:div w:id="439836460">
                              <w:marLeft w:val="240"/>
                              <w:marRight w:val="0"/>
                              <w:marTop w:val="0"/>
                              <w:marBottom w:val="0"/>
                              <w:divBdr>
                                <w:top w:val="none" w:sz="0" w:space="0" w:color="auto"/>
                                <w:left w:val="none" w:sz="0" w:space="0" w:color="auto"/>
                                <w:bottom w:val="none" w:sz="0" w:space="0" w:color="auto"/>
                                <w:right w:val="none" w:sz="0" w:space="0" w:color="auto"/>
                              </w:divBdr>
                              <w:divsChild>
                                <w:div w:id="430781187">
                                  <w:marLeft w:val="0"/>
                                  <w:marRight w:val="0"/>
                                  <w:marTop w:val="0"/>
                                  <w:marBottom w:val="0"/>
                                  <w:divBdr>
                                    <w:top w:val="none" w:sz="0" w:space="0" w:color="auto"/>
                                    <w:left w:val="none" w:sz="0" w:space="0" w:color="auto"/>
                                    <w:bottom w:val="none" w:sz="0" w:space="0" w:color="auto"/>
                                    <w:right w:val="none" w:sz="0" w:space="0" w:color="auto"/>
                                  </w:divBdr>
                                  <w:divsChild>
                                    <w:div w:id="180945558">
                                      <w:marLeft w:val="240"/>
                                      <w:marRight w:val="0"/>
                                      <w:marTop w:val="0"/>
                                      <w:marBottom w:val="0"/>
                                      <w:divBdr>
                                        <w:top w:val="none" w:sz="0" w:space="0" w:color="auto"/>
                                        <w:left w:val="none" w:sz="0" w:space="0" w:color="auto"/>
                                        <w:bottom w:val="none" w:sz="0" w:space="0" w:color="auto"/>
                                        <w:right w:val="none" w:sz="0" w:space="0" w:color="auto"/>
                                      </w:divBdr>
                                      <w:divsChild>
                                        <w:div w:id="1634094673">
                                          <w:marLeft w:val="0"/>
                                          <w:marRight w:val="0"/>
                                          <w:marTop w:val="0"/>
                                          <w:marBottom w:val="0"/>
                                          <w:divBdr>
                                            <w:top w:val="none" w:sz="0" w:space="0" w:color="auto"/>
                                            <w:left w:val="none" w:sz="0" w:space="0" w:color="auto"/>
                                            <w:bottom w:val="none" w:sz="0" w:space="0" w:color="auto"/>
                                            <w:right w:val="none" w:sz="0" w:space="0" w:color="auto"/>
                                          </w:divBdr>
                                        </w:div>
                                      </w:divsChild>
                                    </w:div>
                                    <w:div w:id="1221478239">
                                      <w:marLeft w:val="0"/>
                                      <w:marRight w:val="0"/>
                                      <w:marTop w:val="0"/>
                                      <w:marBottom w:val="0"/>
                                      <w:divBdr>
                                        <w:top w:val="none" w:sz="0" w:space="0" w:color="auto"/>
                                        <w:left w:val="none" w:sz="0" w:space="0" w:color="auto"/>
                                        <w:bottom w:val="none" w:sz="0" w:space="0" w:color="auto"/>
                                        <w:right w:val="none" w:sz="0" w:space="0" w:color="auto"/>
                                      </w:divBdr>
                                    </w:div>
                                    <w:div w:id="204964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2537">
                              <w:marLeft w:val="0"/>
                              <w:marRight w:val="0"/>
                              <w:marTop w:val="0"/>
                              <w:marBottom w:val="0"/>
                              <w:divBdr>
                                <w:top w:val="none" w:sz="0" w:space="0" w:color="auto"/>
                                <w:left w:val="none" w:sz="0" w:space="0" w:color="auto"/>
                                <w:bottom w:val="none" w:sz="0" w:space="0" w:color="auto"/>
                                <w:right w:val="none" w:sz="0" w:space="0" w:color="auto"/>
                              </w:divBdr>
                            </w:div>
                            <w:div w:id="1076317476">
                              <w:marLeft w:val="0"/>
                              <w:marRight w:val="0"/>
                              <w:marTop w:val="0"/>
                              <w:marBottom w:val="0"/>
                              <w:divBdr>
                                <w:top w:val="none" w:sz="0" w:space="0" w:color="auto"/>
                                <w:left w:val="none" w:sz="0" w:space="0" w:color="auto"/>
                                <w:bottom w:val="none" w:sz="0" w:space="0" w:color="auto"/>
                                <w:right w:val="none" w:sz="0" w:space="0" w:color="auto"/>
                              </w:divBdr>
                            </w:div>
                          </w:divsChild>
                        </w:div>
                        <w:div w:id="215555632">
                          <w:marLeft w:val="0"/>
                          <w:marRight w:val="0"/>
                          <w:marTop w:val="0"/>
                          <w:marBottom w:val="0"/>
                          <w:divBdr>
                            <w:top w:val="none" w:sz="0" w:space="0" w:color="auto"/>
                            <w:left w:val="none" w:sz="0" w:space="0" w:color="auto"/>
                            <w:bottom w:val="none" w:sz="0" w:space="0" w:color="auto"/>
                            <w:right w:val="none" w:sz="0" w:space="0" w:color="auto"/>
                          </w:divBdr>
                          <w:divsChild>
                            <w:div w:id="17395586">
                              <w:marLeft w:val="240"/>
                              <w:marRight w:val="0"/>
                              <w:marTop w:val="0"/>
                              <w:marBottom w:val="0"/>
                              <w:divBdr>
                                <w:top w:val="none" w:sz="0" w:space="0" w:color="auto"/>
                                <w:left w:val="none" w:sz="0" w:space="0" w:color="auto"/>
                                <w:bottom w:val="none" w:sz="0" w:space="0" w:color="auto"/>
                                <w:right w:val="none" w:sz="0" w:space="0" w:color="auto"/>
                              </w:divBdr>
                              <w:divsChild>
                                <w:div w:id="525875030">
                                  <w:marLeft w:val="0"/>
                                  <w:marRight w:val="0"/>
                                  <w:marTop w:val="0"/>
                                  <w:marBottom w:val="0"/>
                                  <w:divBdr>
                                    <w:top w:val="none" w:sz="0" w:space="0" w:color="auto"/>
                                    <w:left w:val="none" w:sz="0" w:space="0" w:color="auto"/>
                                    <w:bottom w:val="none" w:sz="0" w:space="0" w:color="auto"/>
                                    <w:right w:val="none" w:sz="0" w:space="0" w:color="auto"/>
                                  </w:divBdr>
                                  <w:divsChild>
                                    <w:div w:id="384182141">
                                      <w:marLeft w:val="240"/>
                                      <w:marRight w:val="0"/>
                                      <w:marTop w:val="0"/>
                                      <w:marBottom w:val="0"/>
                                      <w:divBdr>
                                        <w:top w:val="none" w:sz="0" w:space="0" w:color="auto"/>
                                        <w:left w:val="none" w:sz="0" w:space="0" w:color="auto"/>
                                        <w:bottom w:val="none" w:sz="0" w:space="0" w:color="auto"/>
                                        <w:right w:val="none" w:sz="0" w:space="0" w:color="auto"/>
                                      </w:divBdr>
                                      <w:divsChild>
                                        <w:div w:id="656615551">
                                          <w:marLeft w:val="0"/>
                                          <w:marRight w:val="0"/>
                                          <w:marTop w:val="0"/>
                                          <w:marBottom w:val="0"/>
                                          <w:divBdr>
                                            <w:top w:val="none" w:sz="0" w:space="0" w:color="auto"/>
                                            <w:left w:val="none" w:sz="0" w:space="0" w:color="auto"/>
                                            <w:bottom w:val="none" w:sz="0" w:space="0" w:color="auto"/>
                                            <w:right w:val="none" w:sz="0" w:space="0" w:color="auto"/>
                                          </w:divBdr>
                                        </w:div>
                                      </w:divsChild>
                                    </w:div>
                                    <w:div w:id="1077022101">
                                      <w:marLeft w:val="0"/>
                                      <w:marRight w:val="0"/>
                                      <w:marTop w:val="0"/>
                                      <w:marBottom w:val="0"/>
                                      <w:divBdr>
                                        <w:top w:val="none" w:sz="0" w:space="0" w:color="auto"/>
                                        <w:left w:val="none" w:sz="0" w:space="0" w:color="auto"/>
                                        <w:bottom w:val="none" w:sz="0" w:space="0" w:color="auto"/>
                                        <w:right w:val="none" w:sz="0" w:space="0" w:color="auto"/>
                                      </w:divBdr>
                                    </w:div>
                                    <w:div w:id="20290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6823">
                              <w:marLeft w:val="0"/>
                              <w:marRight w:val="0"/>
                              <w:marTop w:val="0"/>
                              <w:marBottom w:val="0"/>
                              <w:divBdr>
                                <w:top w:val="none" w:sz="0" w:space="0" w:color="auto"/>
                                <w:left w:val="none" w:sz="0" w:space="0" w:color="auto"/>
                                <w:bottom w:val="none" w:sz="0" w:space="0" w:color="auto"/>
                                <w:right w:val="none" w:sz="0" w:space="0" w:color="auto"/>
                              </w:divBdr>
                            </w:div>
                            <w:div w:id="154153107">
                              <w:marLeft w:val="0"/>
                              <w:marRight w:val="0"/>
                              <w:marTop w:val="0"/>
                              <w:marBottom w:val="0"/>
                              <w:divBdr>
                                <w:top w:val="none" w:sz="0" w:space="0" w:color="auto"/>
                                <w:left w:val="none" w:sz="0" w:space="0" w:color="auto"/>
                                <w:bottom w:val="none" w:sz="0" w:space="0" w:color="auto"/>
                                <w:right w:val="none" w:sz="0" w:space="0" w:color="auto"/>
                              </w:divBdr>
                            </w:div>
                          </w:divsChild>
                        </w:div>
                        <w:div w:id="385760511">
                          <w:marLeft w:val="0"/>
                          <w:marRight w:val="0"/>
                          <w:marTop w:val="0"/>
                          <w:marBottom w:val="0"/>
                          <w:divBdr>
                            <w:top w:val="none" w:sz="0" w:space="0" w:color="auto"/>
                            <w:left w:val="none" w:sz="0" w:space="0" w:color="auto"/>
                            <w:bottom w:val="none" w:sz="0" w:space="0" w:color="auto"/>
                            <w:right w:val="none" w:sz="0" w:space="0" w:color="auto"/>
                          </w:divBdr>
                          <w:divsChild>
                            <w:div w:id="229123028">
                              <w:marLeft w:val="0"/>
                              <w:marRight w:val="0"/>
                              <w:marTop w:val="0"/>
                              <w:marBottom w:val="0"/>
                              <w:divBdr>
                                <w:top w:val="none" w:sz="0" w:space="0" w:color="auto"/>
                                <w:left w:val="none" w:sz="0" w:space="0" w:color="auto"/>
                                <w:bottom w:val="none" w:sz="0" w:space="0" w:color="auto"/>
                                <w:right w:val="none" w:sz="0" w:space="0" w:color="auto"/>
                              </w:divBdr>
                            </w:div>
                            <w:div w:id="1872377006">
                              <w:marLeft w:val="240"/>
                              <w:marRight w:val="0"/>
                              <w:marTop w:val="0"/>
                              <w:marBottom w:val="0"/>
                              <w:divBdr>
                                <w:top w:val="none" w:sz="0" w:space="0" w:color="auto"/>
                                <w:left w:val="none" w:sz="0" w:space="0" w:color="auto"/>
                                <w:bottom w:val="none" w:sz="0" w:space="0" w:color="auto"/>
                                <w:right w:val="none" w:sz="0" w:space="0" w:color="auto"/>
                              </w:divBdr>
                              <w:divsChild>
                                <w:div w:id="843209050">
                                  <w:marLeft w:val="0"/>
                                  <w:marRight w:val="0"/>
                                  <w:marTop w:val="0"/>
                                  <w:marBottom w:val="0"/>
                                  <w:divBdr>
                                    <w:top w:val="none" w:sz="0" w:space="0" w:color="auto"/>
                                    <w:left w:val="none" w:sz="0" w:space="0" w:color="auto"/>
                                    <w:bottom w:val="none" w:sz="0" w:space="0" w:color="auto"/>
                                    <w:right w:val="none" w:sz="0" w:space="0" w:color="auto"/>
                                  </w:divBdr>
                                  <w:divsChild>
                                    <w:div w:id="614095282">
                                      <w:marLeft w:val="0"/>
                                      <w:marRight w:val="0"/>
                                      <w:marTop w:val="0"/>
                                      <w:marBottom w:val="0"/>
                                      <w:divBdr>
                                        <w:top w:val="none" w:sz="0" w:space="0" w:color="auto"/>
                                        <w:left w:val="none" w:sz="0" w:space="0" w:color="auto"/>
                                        <w:bottom w:val="none" w:sz="0" w:space="0" w:color="auto"/>
                                        <w:right w:val="none" w:sz="0" w:space="0" w:color="auto"/>
                                      </w:divBdr>
                                    </w:div>
                                    <w:div w:id="1280528153">
                                      <w:marLeft w:val="240"/>
                                      <w:marRight w:val="0"/>
                                      <w:marTop w:val="0"/>
                                      <w:marBottom w:val="0"/>
                                      <w:divBdr>
                                        <w:top w:val="none" w:sz="0" w:space="0" w:color="auto"/>
                                        <w:left w:val="none" w:sz="0" w:space="0" w:color="auto"/>
                                        <w:bottom w:val="none" w:sz="0" w:space="0" w:color="auto"/>
                                        <w:right w:val="none" w:sz="0" w:space="0" w:color="auto"/>
                                      </w:divBdr>
                                      <w:divsChild>
                                        <w:div w:id="185336844">
                                          <w:marLeft w:val="0"/>
                                          <w:marRight w:val="0"/>
                                          <w:marTop w:val="0"/>
                                          <w:marBottom w:val="0"/>
                                          <w:divBdr>
                                            <w:top w:val="none" w:sz="0" w:space="0" w:color="auto"/>
                                            <w:left w:val="none" w:sz="0" w:space="0" w:color="auto"/>
                                            <w:bottom w:val="none" w:sz="0" w:space="0" w:color="auto"/>
                                            <w:right w:val="none" w:sz="0" w:space="0" w:color="auto"/>
                                          </w:divBdr>
                                        </w:div>
                                      </w:divsChild>
                                    </w:div>
                                    <w:div w:id="176457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6914">
                              <w:marLeft w:val="0"/>
                              <w:marRight w:val="0"/>
                              <w:marTop w:val="0"/>
                              <w:marBottom w:val="0"/>
                              <w:divBdr>
                                <w:top w:val="none" w:sz="0" w:space="0" w:color="auto"/>
                                <w:left w:val="none" w:sz="0" w:space="0" w:color="auto"/>
                                <w:bottom w:val="none" w:sz="0" w:space="0" w:color="auto"/>
                                <w:right w:val="none" w:sz="0" w:space="0" w:color="auto"/>
                              </w:divBdr>
                            </w:div>
                          </w:divsChild>
                        </w:div>
                        <w:div w:id="462163280">
                          <w:marLeft w:val="0"/>
                          <w:marRight w:val="0"/>
                          <w:marTop w:val="0"/>
                          <w:marBottom w:val="0"/>
                          <w:divBdr>
                            <w:top w:val="none" w:sz="0" w:space="0" w:color="auto"/>
                            <w:left w:val="none" w:sz="0" w:space="0" w:color="auto"/>
                            <w:bottom w:val="none" w:sz="0" w:space="0" w:color="auto"/>
                            <w:right w:val="none" w:sz="0" w:space="0" w:color="auto"/>
                          </w:divBdr>
                          <w:divsChild>
                            <w:div w:id="523716821">
                              <w:marLeft w:val="240"/>
                              <w:marRight w:val="0"/>
                              <w:marTop w:val="0"/>
                              <w:marBottom w:val="0"/>
                              <w:divBdr>
                                <w:top w:val="none" w:sz="0" w:space="0" w:color="auto"/>
                                <w:left w:val="none" w:sz="0" w:space="0" w:color="auto"/>
                                <w:bottom w:val="none" w:sz="0" w:space="0" w:color="auto"/>
                                <w:right w:val="none" w:sz="0" w:space="0" w:color="auto"/>
                              </w:divBdr>
                              <w:divsChild>
                                <w:div w:id="1605965069">
                                  <w:marLeft w:val="0"/>
                                  <w:marRight w:val="0"/>
                                  <w:marTop w:val="0"/>
                                  <w:marBottom w:val="0"/>
                                  <w:divBdr>
                                    <w:top w:val="none" w:sz="0" w:space="0" w:color="auto"/>
                                    <w:left w:val="none" w:sz="0" w:space="0" w:color="auto"/>
                                    <w:bottom w:val="none" w:sz="0" w:space="0" w:color="auto"/>
                                    <w:right w:val="none" w:sz="0" w:space="0" w:color="auto"/>
                                  </w:divBdr>
                                  <w:divsChild>
                                    <w:div w:id="229271801">
                                      <w:marLeft w:val="240"/>
                                      <w:marRight w:val="0"/>
                                      <w:marTop w:val="0"/>
                                      <w:marBottom w:val="0"/>
                                      <w:divBdr>
                                        <w:top w:val="none" w:sz="0" w:space="0" w:color="auto"/>
                                        <w:left w:val="none" w:sz="0" w:space="0" w:color="auto"/>
                                        <w:bottom w:val="none" w:sz="0" w:space="0" w:color="auto"/>
                                        <w:right w:val="none" w:sz="0" w:space="0" w:color="auto"/>
                                      </w:divBdr>
                                      <w:divsChild>
                                        <w:div w:id="1652103844">
                                          <w:marLeft w:val="0"/>
                                          <w:marRight w:val="0"/>
                                          <w:marTop w:val="0"/>
                                          <w:marBottom w:val="0"/>
                                          <w:divBdr>
                                            <w:top w:val="none" w:sz="0" w:space="0" w:color="auto"/>
                                            <w:left w:val="none" w:sz="0" w:space="0" w:color="auto"/>
                                            <w:bottom w:val="none" w:sz="0" w:space="0" w:color="auto"/>
                                            <w:right w:val="none" w:sz="0" w:space="0" w:color="auto"/>
                                          </w:divBdr>
                                        </w:div>
                                      </w:divsChild>
                                    </w:div>
                                    <w:div w:id="298463691">
                                      <w:marLeft w:val="0"/>
                                      <w:marRight w:val="0"/>
                                      <w:marTop w:val="0"/>
                                      <w:marBottom w:val="0"/>
                                      <w:divBdr>
                                        <w:top w:val="none" w:sz="0" w:space="0" w:color="auto"/>
                                        <w:left w:val="none" w:sz="0" w:space="0" w:color="auto"/>
                                        <w:bottom w:val="none" w:sz="0" w:space="0" w:color="auto"/>
                                        <w:right w:val="none" w:sz="0" w:space="0" w:color="auto"/>
                                      </w:divBdr>
                                    </w:div>
                                    <w:div w:id="108804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34639">
                              <w:marLeft w:val="0"/>
                              <w:marRight w:val="0"/>
                              <w:marTop w:val="0"/>
                              <w:marBottom w:val="0"/>
                              <w:divBdr>
                                <w:top w:val="none" w:sz="0" w:space="0" w:color="auto"/>
                                <w:left w:val="none" w:sz="0" w:space="0" w:color="auto"/>
                                <w:bottom w:val="none" w:sz="0" w:space="0" w:color="auto"/>
                                <w:right w:val="none" w:sz="0" w:space="0" w:color="auto"/>
                              </w:divBdr>
                            </w:div>
                            <w:div w:id="1648974201">
                              <w:marLeft w:val="0"/>
                              <w:marRight w:val="0"/>
                              <w:marTop w:val="0"/>
                              <w:marBottom w:val="0"/>
                              <w:divBdr>
                                <w:top w:val="none" w:sz="0" w:space="0" w:color="auto"/>
                                <w:left w:val="none" w:sz="0" w:space="0" w:color="auto"/>
                                <w:bottom w:val="none" w:sz="0" w:space="0" w:color="auto"/>
                                <w:right w:val="none" w:sz="0" w:space="0" w:color="auto"/>
                              </w:divBdr>
                            </w:div>
                          </w:divsChild>
                        </w:div>
                        <w:div w:id="914051294">
                          <w:marLeft w:val="0"/>
                          <w:marRight w:val="0"/>
                          <w:marTop w:val="0"/>
                          <w:marBottom w:val="0"/>
                          <w:divBdr>
                            <w:top w:val="none" w:sz="0" w:space="0" w:color="auto"/>
                            <w:left w:val="none" w:sz="0" w:space="0" w:color="auto"/>
                            <w:bottom w:val="none" w:sz="0" w:space="0" w:color="auto"/>
                            <w:right w:val="none" w:sz="0" w:space="0" w:color="auto"/>
                          </w:divBdr>
                          <w:divsChild>
                            <w:div w:id="107941564">
                              <w:marLeft w:val="240"/>
                              <w:marRight w:val="0"/>
                              <w:marTop w:val="0"/>
                              <w:marBottom w:val="0"/>
                              <w:divBdr>
                                <w:top w:val="none" w:sz="0" w:space="0" w:color="auto"/>
                                <w:left w:val="none" w:sz="0" w:space="0" w:color="auto"/>
                                <w:bottom w:val="none" w:sz="0" w:space="0" w:color="auto"/>
                                <w:right w:val="none" w:sz="0" w:space="0" w:color="auto"/>
                              </w:divBdr>
                              <w:divsChild>
                                <w:div w:id="97873925">
                                  <w:marLeft w:val="0"/>
                                  <w:marRight w:val="0"/>
                                  <w:marTop w:val="0"/>
                                  <w:marBottom w:val="0"/>
                                  <w:divBdr>
                                    <w:top w:val="none" w:sz="0" w:space="0" w:color="auto"/>
                                    <w:left w:val="none" w:sz="0" w:space="0" w:color="auto"/>
                                    <w:bottom w:val="none" w:sz="0" w:space="0" w:color="auto"/>
                                    <w:right w:val="none" w:sz="0" w:space="0" w:color="auto"/>
                                  </w:divBdr>
                                  <w:divsChild>
                                    <w:div w:id="944505641">
                                      <w:marLeft w:val="0"/>
                                      <w:marRight w:val="0"/>
                                      <w:marTop w:val="0"/>
                                      <w:marBottom w:val="0"/>
                                      <w:divBdr>
                                        <w:top w:val="none" w:sz="0" w:space="0" w:color="auto"/>
                                        <w:left w:val="none" w:sz="0" w:space="0" w:color="auto"/>
                                        <w:bottom w:val="none" w:sz="0" w:space="0" w:color="auto"/>
                                        <w:right w:val="none" w:sz="0" w:space="0" w:color="auto"/>
                                      </w:divBdr>
                                    </w:div>
                                    <w:div w:id="1443725214">
                                      <w:marLeft w:val="0"/>
                                      <w:marRight w:val="0"/>
                                      <w:marTop w:val="0"/>
                                      <w:marBottom w:val="0"/>
                                      <w:divBdr>
                                        <w:top w:val="none" w:sz="0" w:space="0" w:color="auto"/>
                                        <w:left w:val="none" w:sz="0" w:space="0" w:color="auto"/>
                                        <w:bottom w:val="none" w:sz="0" w:space="0" w:color="auto"/>
                                        <w:right w:val="none" w:sz="0" w:space="0" w:color="auto"/>
                                      </w:divBdr>
                                    </w:div>
                                    <w:div w:id="1901939826">
                                      <w:marLeft w:val="240"/>
                                      <w:marRight w:val="0"/>
                                      <w:marTop w:val="0"/>
                                      <w:marBottom w:val="0"/>
                                      <w:divBdr>
                                        <w:top w:val="none" w:sz="0" w:space="0" w:color="auto"/>
                                        <w:left w:val="none" w:sz="0" w:space="0" w:color="auto"/>
                                        <w:bottom w:val="none" w:sz="0" w:space="0" w:color="auto"/>
                                        <w:right w:val="none" w:sz="0" w:space="0" w:color="auto"/>
                                      </w:divBdr>
                                      <w:divsChild>
                                        <w:div w:id="91188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63933">
                              <w:marLeft w:val="0"/>
                              <w:marRight w:val="0"/>
                              <w:marTop w:val="0"/>
                              <w:marBottom w:val="0"/>
                              <w:divBdr>
                                <w:top w:val="none" w:sz="0" w:space="0" w:color="auto"/>
                                <w:left w:val="none" w:sz="0" w:space="0" w:color="auto"/>
                                <w:bottom w:val="none" w:sz="0" w:space="0" w:color="auto"/>
                                <w:right w:val="none" w:sz="0" w:space="0" w:color="auto"/>
                              </w:divBdr>
                            </w:div>
                            <w:div w:id="1502814365">
                              <w:marLeft w:val="0"/>
                              <w:marRight w:val="0"/>
                              <w:marTop w:val="0"/>
                              <w:marBottom w:val="0"/>
                              <w:divBdr>
                                <w:top w:val="none" w:sz="0" w:space="0" w:color="auto"/>
                                <w:left w:val="none" w:sz="0" w:space="0" w:color="auto"/>
                                <w:bottom w:val="none" w:sz="0" w:space="0" w:color="auto"/>
                                <w:right w:val="none" w:sz="0" w:space="0" w:color="auto"/>
                              </w:divBdr>
                            </w:div>
                          </w:divsChild>
                        </w:div>
                        <w:div w:id="962737673">
                          <w:marLeft w:val="0"/>
                          <w:marRight w:val="0"/>
                          <w:marTop w:val="0"/>
                          <w:marBottom w:val="0"/>
                          <w:divBdr>
                            <w:top w:val="none" w:sz="0" w:space="0" w:color="auto"/>
                            <w:left w:val="none" w:sz="0" w:space="0" w:color="auto"/>
                            <w:bottom w:val="none" w:sz="0" w:space="0" w:color="auto"/>
                            <w:right w:val="none" w:sz="0" w:space="0" w:color="auto"/>
                          </w:divBdr>
                          <w:divsChild>
                            <w:div w:id="1409157256">
                              <w:marLeft w:val="240"/>
                              <w:marRight w:val="0"/>
                              <w:marTop w:val="0"/>
                              <w:marBottom w:val="0"/>
                              <w:divBdr>
                                <w:top w:val="none" w:sz="0" w:space="0" w:color="auto"/>
                                <w:left w:val="none" w:sz="0" w:space="0" w:color="auto"/>
                                <w:bottom w:val="none" w:sz="0" w:space="0" w:color="auto"/>
                                <w:right w:val="none" w:sz="0" w:space="0" w:color="auto"/>
                              </w:divBdr>
                              <w:divsChild>
                                <w:div w:id="2002152568">
                                  <w:marLeft w:val="0"/>
                                  <w:marRight w:val="0"/>
                                  <w:marTop w:val="0"/>
                                  <w:marBottom w:val="0"/>
                                  <w:divBdr>
                                    <w:top w:val="none" w:sz="0" w:space="0" w:color="auto"/>
                                    <w:left w:val="none" w:sz="0" w:space="0" w:color="auto"/>
                                    <w:bottom w:val="none" w:sz="0" w:space="0" w:color="auto"/>
                                    <w:right w:val="none" w:sz="0" w:space="0" w:color="auto"/>
                                  </w:divBdr>
                                  <w:divsChild>
                                    <w:div w:id="789714070">
                                      <w:marLeft w:val="0"/>
                                      <w:marRight w:val="0"/>
                                      <w:marTop w:val="0"/>
                                      <w:marBottom w:val="0"/>
                                      <w:divBdr>
                                        <w:top w:val="none" w:sz="0" w:space="0" w:color="auto"/>
                                        <w:left w:val="none" w:sz="0" w:space="0" w:color="auto"/>
                                        <w:bottom w:val="none" w:sz="0" w:space="0" w:color="auto"/>
                                        <w:right w:val="none" w:sz="0" w:space="0" w:color="auto"/>
                                      </w:divBdr>
                                    </w:div>
                                    <w:div w:id="794105162">
                                      <w:marLeft w:val="240"/>
                                      <w:marRight w:val="0"/>
                                      <w:marTop w:val="0"/>
                                      <w:marBottom w:val="0"/>
                                      <w:divBdr>
                                        <w:top w:val="none" w:sz="0" w:space="0" w:color="auto"/>
                                        <w:left w:val="none" w:sz="0" w:space="0" w:color="auto"/>
                                        <w:bottom w:val="none" w:sz="0" w:space="0" w:color="auto"/>
                                        <w:right w:val="none" w:sz="0" w:space="0" w:color="auto"/>
                                      </w:divBdr>
                                      <w:divsChild>
                                        <w:div w:id="1532837273">
                                          <w:marLeft w:val="0"/>
                                          <w:marRight w:val="0"/>
                                          <w:marTop w:val="0"/>
                                          <w:marBottom w:val="0"/>
                                          <w:divBdr>
                                            <w:top w:val="none" w:sz="0" w:space="0" w:color="auto"/>
                                            <w:left w:val="none" w:sz="0" w:space="0" w:color="auto"/>
                                            <w:bottom w:val="none" w:sz="0" w:space="0" w:color="auto"/>
                                            <w:right w:val="none" w:sz="0" w:space="0" w:color="auto"/>
                                          </w:divBdr>
                                        </w:div>
                                      </w:divsChild>
                                    </w:div>
                                    <w:div w:id="9527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2879">
                              <w:marLeft w:val="0"/>
                              <w:marRight w:val="0"/>
                              <w:marTop w:val="0"/>
                              <w:marBottom w:val="0"/>
                              <w:divBdr>
                                <w:top w:val="none" w:sz="0" w:space="0" w:color="auto"/>
                                <w:left w:val="none" w:sz="0" w:space="0" w:color="auto"/>
                                <w:bottom w:val="none" w:sz="0" w:space="0" w:color="auto"/>
                                <w:right w:val="none" w:sz="0" w:space="0" w:color="auto"/>
                              </w:divBdr>
                            </w:div>
                            <w:div w:id="1943145250">
                              <w:marLeft w:val="0"/>
                              <w:marRight w:val="0"/>
                              <w:marTop w:val="0"/>
                              <w:marBottom w:val="0"/>
                              <w:divBdr>
                                <w:top w:val="none" w:sz="0" w:space="0" w:color="auto"/>
                                <w:left w:val="none" w:sz="0" w:space="0" w:color="auto"/>
                                <w:bottom w:val="none" w:sz="0" w:space="0" w:color="auto"/>
                                <w:right w:val="none" w:sz="0" w:space="0" w:color="auto"/>
                              </w:divBdr>
                            </w:div>
                          </w:divsChild>
                        </w:div>
                        <w:div w:id="1060203767">
                          <w:marLeft w:val="0"/>
                          <w:marRight w:val="0"/>
                          <w:marTop w:val="0"/>
                          <w:marBottom w:val="0"/>
                          <w:divBdr>
                            <w:top w:val="none" w:sz="0" w:space="0" w:color="auto"/>
                            <w:left w:val="none" w:sz="0" w:space="0" w:color="auto"/>
                            <w:bottom w:val="none" w:sz="0" w:space="0" w:color="auto"/>
                            <w:right w:val="none" w:sz="0" w:space="0" w:color="auto"/>
                          </w:divBdr>
                          <w:divsChild>
                            <w:div w:id="496190618">
                              <w:marLeft w:val="240"/>
                              <w:marRight w:val="0"/>
                              <w:marTop w:val="0"/>
                              <w:marBottom w:val="0"/>
                              <w:divBdr>
                                <w:top w:val="none" w:sz="0" w:space="0" w:color="auto"/>
                                <w:left w:val="none" w:sz="0" w:space="0" w:color="auto"/>
                                <w:bottom w:val="none" w:sz="0" w:space="0" w:color="auto"/>
                                <w:right w:val="none" w:sz="0" w:space="0" w:color="auto"/>
                              </w:divBdr>
                              <w:divsChild>
                                <w:div w:id="1359500635">
                                  <w:marLeft w:val="0"/>
                                  <w:marRight w:val="0"/>
                                  <w:marTop w:val="0"/>
                                  <w:marBottom w:val="0"/>
                                  <w:divBdr>
                                    <w:top w:val="none" w:sz="0" w:space="0" w:color="auto"/>
                                    <w:left w:val="none" w:sz="0" w:space="0" w:color="auto"/>
                                    <w:bottom w:val="none" w:sz="0" w:space="0" w:color="auto"/>
                                    <w:right w:val="none" w:sz="0" w:space="0" w:color="auto"/>
                                  </w:divBdr>
                                  <w:divsChild>
                                    <w:div w:id="661157999">
                                      <w:marLeft w:val="240"/>
                                      <w:marRight w:val="0"/>
                                      <w:marTop w:val="0"/>
                                      <w:marBottom w:val="0"/>
                                      <w:divBdr>
                                        <w:top w:val="none" w:sz="0" w:space="0" w:color="auto"/>
                                        <w:left w:val="none" w:sz="0" w:space="0" w:color="auto"/>
                                        <w:bottom w:val="none" w:sz="0" w:space="0" w:color="auto"/>
                                        <w:right w:val="none" w:sz="0" w:space="0" w:color="auto"/>
                                      </w:divBdr>
                                      <w:divsChild>
                                        <w:div w:id="1573928925">
                                          <w:marLeft w:val="0"/>
                                          <w:marRight w:val="0"/>
                                          <w:marTop w:val="0"/>
                                          <w:marBottom w:val="0"/>
                                          <w:divBdr>
                                            <w:top w:val="none" w:sz="0" w:space="0" w:color="auto"/>
                                            <w:left w:val="none" w:sz="0" w:space="0" w:color="auto"/>
                                            <w:bottom w:val="none" w:sz="0" w:space="0" w:color="auto"/>
                                            <w:right w:val="none" w:sz="0" w:space="0" w:color="auto"/>
                                          </w:divBdr>
                                        </w:div>
                                      </w:divsChild>
                                    </w:div>
                                    <w:div w:id="1500080221">
                                      <w:marLeft w:val="0"/>
                                      <w:marRight w:val="0"/>
                                      <w:marTop w:val="0"/>
                                      <w:marBottom w:val="0"/>
                                      <w:divBdr>
                                        <w:top w:val="none" w:sz="0" w:space="0" w:color="auto"/>
                                        <w:left w:val="none" w:sz="0" w:space="0" w:color="auto"/>
                                        <w:bottom w:val="none" w:sz="0" w:space="0" w:color="auto"/>
                                        <w:right w:val="none" w:sz="0" w:space="0" w:color="auto"/>
                                      </w:divBdr>
                                    </w:div>
                                    <w:div w:id="166123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25870">
                              <w:marLeft w:val="0"/>
                              <w:marRight w:val="0"/>
                              <w:marTop w:val="0"/>
                              <w:marBottom w:val="0"/>
                              <w:divBdr>
                                <w:top w:val="none" w:sz="0" w:space="0" w:color="auto"/>
                                <w:left w:val="none" w:sz="0" w:space="0" w:color="auto"/>
                                <w:bottom w:val="none" w:sz="0" w:space="0" w:color="auto"/>
                                <w:right w:val="none" w:sz="0" w:space="0" w:color="auto"/>
                              </w:divBdr>
                            </w:div>
                            <w:div w:id="1918589067">
                              <w:marLeft w:val="0"/>
                              <w:marRight w:val="0"/>
                              <w:marTop w:val="0"/>
                              <w:marBottom w:val="0"/>
                              <w:divBdr>
                                <w:top w:val="none" w:sz="0" w:space="0" w:color="auto"/>
                                <w:left w:val="none" w:sz="0" w:space="0" w:color="auto"/>
                                <w:bottom w:val="none" w:sz="0" w:space="0" w:color="auto"/>
                                <w:right w:val="none" w:sz="0" w:space="0" w:color="auto"/>
                              </w:divBdr>
                            </w:div>
                          </w:divsChild>
                        </w:div>
                        <w:div w:id="1166703328">
                          <w:marLeft w:val="0"/>
                          <w:marRight w:val="0"/>
                          <w:marTop w:val="0"/>
                          <w:marBottom w:val="0"/>
                          <w:divBdr>
                            <w:top w:val="none" w:sz="0" w:space="0" w:color="auto"/>
                            <w:left w:val="none" w:sz="0" w:space="0" w:color="auto"/>
                            <w:bottom w:val="none" w:sz="0" w:space="0" w:color="auto"/>
                            <w:right w:val="none" w:sz="0" w:space="0" w:color="auto"/>
                          </w:divBdr>
                          <w:divsChild>
                            <w:div w:id="293218225">
                              <w:marLeft w:val="0"/>
                              <w:marRight w:val="0"/>
                              <w:marTop w:val="0"/>
                              <w:marBottom w:val="0"/>
                              <w:divBdr>
                                <w:top w:val="none" w:sz="0" w:space="0" w:color="auto"/>
                                <w:left w:val="none" w:sz="0" w:space="0" w:color="auto"/>
                                <w:bottom w:val="none" w:sz="0" w:space="0" w:color="auto"/>
                                <w:right w:val="none" w:sz="0" w:space="0" w:color="auto"/>
                              </w:divBdr>
                            </w:div>
                            <w:div w:id="845560631">
                              <w:marLeft w:val="0"/>
                              <w:marRight w:val="0"/>
                              <w:marTop w:val="0"/>
                              <w:marBottom w:val="0"/>
                              <w:divBdr>
                                <w:top w:val="none" w:sz="0" w:space="0" w:color="auto"/>
                                <w:left w:val="none" w:sz="0" w:space="0" w:color="auto"/>
                                <w:bottom w:val="none" w:sz="0" w:space="0" w:color="auto"/>
                                <w:right w:val="none" w:sz="0" w:space="0" w:color="auto"/>
                              </w:divBdr>
                            </w:div>
                            <w:div w:id="1852647951">
                              <w:marLeft w:val="240"/>
                              <w:marRight w:val="0"/>
                              <w:marTop w:val="0"/>
                              <w:marBottom w:val="0"/>
                              <w:divBdr>
                                <w:top w:val="none" w:sz="0" w:space="0" w:color="auto"/>
                                <w:left w:val="none" w:sz="0" w:space="0" w:color="auto"/>
                                <w:bottom w:val="none" w:sz="0" w:space="0" w:color="auto"/>
                                <w:right w:val="none" w:sz="0" w:space="0" w:color="auto"/>
                              </w:divBdr>
                              <w:divsChild>
                                <w:div w:id="1052922725">
                                  <w:marLeft w:val="0"/>
                                  <w:marRight w:val="0"/>
                                  <w:marTop w:val="0"/>
                                  <w:marBottom w:val="0"/>
                                  <w:divBdr>
                                    <w:top w:val="none" w:sz="0" w:space="0" w:color="auto"/>
                                    <w:left w:val="none" w:sz="0" w:space="0" w:color="auto"/>
                                    <w:bottom w:val="none" w:sz="0" w:space="0" w:color="auto"/>
                                    <w:right w:val="none" w:sz="0" w:space="0" w:color="auto"/>
                                  </w:divBdr>
                                  <w:divsChild>
                                    <w:div w:id="406155443">
                                      <w:marLeft w:val="0"/>
                                      <w:marRight w:val="0"/>
                                      <w:marTop w:val="0"/>
                                      <w:marBottom w:val="0"/>
                                      <w:divBdr>
                                        <w:top w:val="none" w:sz="0" w:space="0" w:color="auto"/>
                                        <w:left w:val="none" w:sz="0" w:space="0" w:color="auto"/>
                                        <w:bottom w:val="none" w:sz="0" w:space="0" w:color="auto"/>
                                        <w:right w:val="none" w:sz="0" w:space="0" w:color="auto"/>
                                      </w:divBdr>
                                    </w:div>
                                    <w:div w:id="1308978253">
                                      <w:marLeft w:val="0"/>
                                      <w:marRight w:val="0"/>
                                      <w:marTop w:val="0"/>
                                      <w:marBottom w:val="0"/>
                                      <w:divBdr>
                                        <w:top w:val="none" w:sz="0" w:space="0" w:color="auto"/>
                                        <w:left w:val="none" w:sz="0" w:space="0" w:color="auto"/>
                                        <w:bottom w:val="none" w:sz="0" w:space="0" w:color="auto"/>
                                        <w:right w:val="none" w:sz="0" w:space="0" w:color="auto"/>
                                      </w:divBdr>
                                    </w:div>
                                    <w:div w:id="2080857178">
                                      <w:marLeft w:val="240"/>
                                      <w:marRight w:val="0"/>
                                      <w:marTop w:val="0"/>
                                      <w:marBottom w:val="0"/>
                                      <w:divBdr>
                                        <w:top w:val="none" w:sz="0" w:space="0" w:color="auto"/>
                                        <w:left w:val="none" w:sz="0" w:space="0" w:color="auto"/>
                                        <w:bottom w:val="none" w:sz="0" w:space="0" w:color="auto"/>
                                        <w:right w:val="none" w:sz="0" w:space="0" w:color="auto"/>
                                      </w:divBdr>
                                      <w:divsChild>
                                        <w:div w:id="20222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326529">
                          <w:marLeft w:val="0"/>
                          <w:marRight w:val="0"/>
                          <w:marTop w:val="0"/>
                          <w:marBottom w:val="0"/>
                          <w:divBdr>
                            <w:top w:val="none" w:sz="0" w:space="0" w:color="auto"/>
                            <w:left w:val="none" w:sz="0" w:space="0" w:color="auto"/>
                            <w:bottom w:val="none" w:sz="0" w:space="0" w:color="auto"/>
                            <w:right w:val="none" w:sz="0" w:space="0" w:color="auto"/>
                          </w:divBdr>
                          <w:divsChild>
                            <w:div w:id="1305893829">
                              <w:marLeft w:val="0"/>
                              <w:marRight w:val="0"/>
                              <w:marTop w:val="0"/>
                              <w:marBottom w:val="0"/>
                              <w:divBdr>
                                <w:top w:val="none" w:sz="0" w:space="0" w:color="auto"/>
                                <w:left w:val="none" w:sz="0" w:space="0" w:color="auto"/>
                                <w:bottom w:val="none" w:sz="0" w:space="0" w:color="auto"/>
                                <w:right w:val="none" w:sz="0" w:space="0" w:color="auto"/>
                              </w:divBdr>
                            </w:div>
                            <w:div w:id="1788620584">
                              <w:marLeft w:val="0"/>
                              <w:marRight w:val="0"/>
                              <w:marTop w:val="0"/>
                              <w:marBottom w:val="0"/>
                              <w:divBdr>
                                <w:top w:val="none" w:sz="0" w:space="0" w:color="auto"/>
                                <w:left w:val="none" w:sz="0" w:space="0" w:color="auto"/>
                                <w:bottom w:val="none" w:sz="0" w:space="0" w:color="auto"/>
                                <w:right w:val="none" w:sz="0" w:space="0" w:color="auto"/>
                              </w:divBdr>
                            </w:div>
                            <w:div w:id="1932280138">
                              <w:marLeft w:val="240"/>
                              <w:marRight w:val="0"/>
                              <w:marTop w:val="0"/>
                              <w:marBottom w:val="0"/>
                              <w:divBdr>
                                <w:top w:val="none" w:sz="0" w:space="0" w:color="auto"/>
                                <w:left w:val="none" w:sz="0" w:space="0" w:color="auto"/>
                                <w:bottom w:val="none" w:sz="0" w:space="0" w:color="auto"/>
                                <w:right w:val="none" w:sz="0" w:space="0" w:color="auto"/>
                              </w:divBdr>
                              <w:divsChild>
                                <w:div w:id="620184981">
                                  <w:marLeft w:val="0"/>
                                  <w:marRight w:val="0"/>
                                  <w:marTop w:val="0"/>
                                  <w:marBottom w:val="0"/>
                                  <w:divBdr>
                                    <w:top w:val="none" w:sz="0" w:space="0" w:color="auto"/>
                                    <w:left w:val="none" w:sz="0" w:space="0" w:color="auto"/>
                                    <w:bottom w:val="none" w:sz="0" w:space="0" w:color="auto"/>
                                    <w:right w:val="none" w:sz="0" w:space="0" w:color="auto"/>
                                  </w:divBdr>
                                  <w:divsChild>
                                    <w:div w:id="971209867">
                                      <w:marLeft w:val="0"/>
                                      <w:marRight w:val="0"/>
                                      <w:marTop w:val="0"/>
                                      <w:marBottom w:val="0"/>
                                      <w:divBdr>
                                        <w:top w:val="none" w:sz="0" w:space="0" w:color="auto"/>
                                        <w:left w:val="none" w:sz="0" w:space="0" w:color="auto"/>
                                        <w:bottom w:val="none" w:sz="0" w:space="0" w:color="auto"/>
                                        <w:right w:val="none" w:sz="0" w:space="0" w:color="auto"/>
                                      </w:divBdr>
                                    </w:div>
                                    <w:div w:id="1254362621">
                                      <w:marLeft w:val="0"/>
                                      <w:marRight w:val="0"/>
                                      <w:marTop w:val="0"/>
                                      <w:marBottom w:val="0"/>
                                      <w:divBdr>
                                        <w:top w:val="none" w:sz="0" w:space="0" w:color="auto"/>
                                        <w:left w:val="none" w:sz="0" w:space="0" w:color="auto"/>
                                        <w:bottom w:val="none" w:sz="0" w:space="0" w:color="auto"/>
                                        <w:right w:val="none" w:sz="0" w:space="0" w:color="auto"/>
                                      </w:divBdr>
                                    </w:div>
                                    <w:div w:id="1673725858">
                                      <w:marLeft w:val="240"/>
                                      <w:marRight w:val="0"/>
                                      <w:marTop w:val="0"/>
                                      <w:marBottom w:val="0"/>
                                      <w:divBdr>
                                        <w:top w:val="none" w:sz="0" w:space="0" w:color="auto"/>
                                        <w:left w:val="none" w:sz="0" w:space="0" w:color="auto"/>
                                        <w:bottom w:val="none" w:sz="0" w:space="0" w:color="auto"/>
                                        <w:right w:val="none" w:sz="0" w:space="0" w:color="auto"/>
                                      </w:divBdr>
                                      <w:divsChild>
                                        <w:div w:id="520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195245">
                          <w:marLeft w:val="0"/>
                          <w:marRight w:val="0"/>
                          <w:marTop w:val="0"/>
                          <w:marBottom w:val="0"/>
                          <w:divBdr>
                            <w:top w:val="none" w:sz="0" w:space="0" w:color="auto"/>
                            <w:left w:val="none" w:sz="0" w:space="0" w:color="auto"/>
                            <w:bottom w:val="none" w:sz="0" w:space="0" w:color="auto"/>
                            <w:right w:val="none" w:sz="0" w:space="0" w:color="auto"/>
                          </w:divBdr>
                          <w:divsChild>
                            <w:div w:id="60367323">
                              <w:marLeft w:val="0"/>
                              <w:marRight w:val="0"/>
                              <w:marTop w:val="0"/>
                              <w:marBottom w:val="0"/>
                              <w:divBdr>
                                <w:top w:val="none" w:sz="0" w:space="0" w:color="auto"/>
                                <w:left w:val="none" w:sz="0" w:space="0" w:color="auto"/>
                                <w:bottom w:val="none" w:sz="0" w:space="0" w:color="auto"/>
                                <w:right w:val="none" w:sz="0" w:space="0" w:color="auto"/>
                              </w:divBdr>
                            </w:div>
                            <w:div w:id="1044987777">
                              <w:marLeft w:val="0"/>
                              <w:marRight w:val="0"/>
                              <w:marTop w:val="0"/>
                              <w:marBottom w:val="0"/>
                              <w:divBdr>
                                <w:top w:val="none" w:sz="0" w:space="0" w:color="auto"/>
                                <w:left w:val="none" w:sz="0" w:space="0" w:color="auto"/>
                                <w:bottom w:val="none" w:sz="0" w:space="0" w:color="auto"/>
                                <w:right w:val="none" w:sz="0" w:space="0" w:color="auto"/>
                              </w:divBdr>
                            </w:div>
                            <w:div w:id="1421755440">
                              <w:marLeft w:val="240"/>
                              <w:marRight w:val="0"/>
                              <w:marTop w:val="0"/>
                              <w:marBottom w:val="0"/>
                              <w:divBdr>
                                <w:top w:val="none" w:sz="0" w:space="0" w:color="auto"/>
                                <w:left w:val="none" w:sz="0" w:space="0" w:color="auto"/>
                                <w:bottom w:val="none" w:sz="0" w:space="0" w:color="auto"/>
                                <w:right w:val="none" w:sz="0" w:space="0" w:color="auto"/>
                              </w:divBdr>
                              <w:divsChild>
                                <w:div w:id="1640379374">
                                  <w:marLeft w:val="0"/>
                                  <w:marRight w:val="0"/>
                                  <w:marTop w:val="0"/>
                                  <w:marBottom w:val="0"/>
                                  <w:divBdr>
                                    <w:top w:val="none" w:sz="0" w:space="0" w:color="auto"/>
                                    <w:left w:val="none" w:sz="0" w:space="0" w:color="auto"/>
                                    <w:bottom w:val="none" w:sz="0" w:space="0" w:color="auto"/>
                                    <w:right w:val="none" w:sz="0" w:space="0" w:color="auto"/>
                                  </w:divBdr>
                                  <w:divsChild>
                                    <w:div w:id="236090896">
                                      <w:marLeft w:val="0"/>
                                      <w:marRight w:val="0"/>
                                      <w:marTop w:val="0"/>
                                      <w:marBottom w:val="0"/>
                                      <w:divBdr>
                                        <w:top w:val="none" w:sz="0" w:space="0" w:color="auto"/>
                                        <w:left w:val="none" w:sz="0" w:space="0" w:color="auto"/>
                                        <w:bottom w:val="none" w:sz="0" w:space="0" w:color="auto"/>
                                        <w:right w:val="none" w:sz="0" w:space="0" w:color="auto"/>
                                      </w:divBdr>
                                    </w:div>
                                    <w:div w:id="908031488">
                                      <w:marLeft w:val="240"/>
                                      <w:marRight w:val="0"/>
                                      <w:marTop w:val="0"/>
                                      <w:marBottom w:val="0"/>
                                      <w:divBdr>
                                        <w:top w:val="none" w:sz="0" w:space="0" w:color="auto"/>
                                        <w:left w:val="none" w:sz="0" w:space="0" w:color="auto"/>
                                        <w:bottom w:val="none" w:sz="0" w:space="0" w:color="auto"/>
                                        <w:right w:val="none" w:sz="0" w:space="0" w:color="auto"/>
                                      </w:divBdr>
                                      <w:divsChild>
                                        <w:div w:id="1198542998">
                                          <w:marLeft w:val="0"/>
                                          <w:marRight w:val="0"/>
                                          <w:marTop w:val="0"/>
                                          <w:marBottom w:val="0"/>
                                          <w:divBdr>
                                            <w:top w:val="none" w:sz="0" w:space="0" w:color="auto"/>
                                            <w:left w:val="none" w:sz="0" w:space="0" w:color="auto"/>
                                            <w:bottom w:val="none" w:sz="0" w:space="0" w:color="auto"/>
                                            <w:right w:val="none" w:sz="0" w:space="0" w:color="auto"/>
                                          </w:divBdr>
                                        </w:div>
                                      </w:divsChild>
                                    </w:div>
                                    <w:div w:id="11587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3852">
                          <w:marLeft w:val="0"/>
                          <w:marRight w:val="0"/>
                          <w:marTop w:val="0"/>
                          <w:marBottom w:val="0"/>
                          <w:divBdr>
                            <w:top w:val="none" w:sz="0" w:space="0" w:color="auto"/>
                            <w:left w:val="none" w:sz="0" w:space="0" w:color="auto"/>
                            <w:bottom w:val="none" w:sz="0" w:space="0" w:color="auto"/>
                            <w:right w:val="none" w:sz="0" w:space="0" w:color="auto"/>
                          </w:divBdr>
                          <w:divsChild>
                            <w:div w:id="700742039">
                              <w:marLeft w:val="240"/>
                              <w:marRight w:val="0"/>
                              <w:marTop w:val="0"/>
                              <w:marBottom w:val="0"/>
                              <w:divBdr>
                                <w:top w:val="none" w:sz="0" w:space="0" w:color="auto"/>
                                <w:left w:val="none" w:sz="0" w:space="0" w:color="auto"/>
                                <w:bottom w:val="none" w:sz="0" w:space="0" w:color="auto"/>
                                <w:right w:val="none" w:sz="0" w:space="0" w:color="auto"/>
                              </w:divBdr>
                              <w:divsChild>
                                <w:div w:id="544366419">
                                  <w:marLeft w:val="0"/>
                                  <w:marRight w:val="0"/>
                                  <w:marTop w:val="0"/>
                                  <w:marBottom w:val="0"/>
                                  <w:divBdr>
                                    <w:top w:val="none" w:sz="0" w:space="0" w:color="auto"/>
                                    <w:left w:val="none" w:sz="0" w:space="0" w:color="auto"/>
                                    <w:bottom w:val="none" w:sz="0" w:space="0" w:color="auto"/>
                                    <w:right w:val="none" w:sz="0" w:space="0" w:color="auto"/>
                                  </w:divBdr>
                                  <w:divsChild>
                                    <w:div w:id="1250233706">
                                      <w:marLeft w:val="0"/>
                                      <w:marRight w:val="0"/>
                                      <w:marTop w:val="0"/>
                                      <w:marBottom w:val="0"/>
                                      <w:divBdr>
                                        <w:top w:val="none" w:sz="0" w:space="0" w:color="auto"/>
                                        <w:left w:val="none" w:sz="0" w:space="0" w:color="auto"/>
                                        <w:bottom w:val="none" w:sz="0" w:space="0" w:color="auto"/>
                                        <w:right w:val="none" w:sz="0" w:space="0" w:color="auto"/>
                                      </w:divBdr>
                                    </w:div>
                                    <w:div w:id="1327129336">
                                      <w:marLeft w:val="240"/>
                                      <w:marRight w:val="0"/>
                                      <w:marTop w:val="0"/>
                                      <w:marBottom w:val="0"/>
                                      <w:divBdr>
                                        <w:top w:val="none" w:sz="0" w:space="0" w:color="auto"/>
                                        <w:left w:val="none" w:sz="0" w:space="0" w:color="auto"/>
                                        <w:bottom w:val="none" w:sz="0" w:space="0" w:color="auto"/>
                                        <w:right w:val="none" w:sz="0" w:space="0" w:color="auto"/>
                                      </w:divBdr>
                                      <w:divsChild>
                                        <w:div w:id="790368769">
                                          <w:marLeft w:val="0"/>
                                          <w:marRight w:val="0"/>
                                          <w:marTop w:val="0"/>
                                          <w:marBottom w:val="0"/>
                                          <w:divBdr>
                                            <w:top w:val="none" w:sz="0" w:space="0" w:color="auto"/>
                                            <w:left w:val="none" w:sz="0" w:space="0" w:color="auto"/>
                                            <w:bottom w:val="none" w:sz="0" w:space="0" w:color="auto"/>
                                            <w:right w:val="none" w:sz="0" w:space="0" w:color="auto"/>
                                          </w:divBdr>
                                        </w:div>
                                      </w:divsChild>
                                    </w:div>
                                    <w:div w:id="168469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3426">
                              <w:marLeft w:val="0"/>
                              <w:marRight w:val="0"/>
                              <w:marTop w:val="0"/>
                              <w:marBottom w:val="0"/>
                              <w:divBdr>
                                <w:top w:val="none" w:sz="0" w:space="0" w:color="auto"/>
                                <w:left w:val="none" w:sz="0" w:space="0" w:color="auto"/>
                                <w:bottom w:val="none" w:sz="0" w:space="0" w:color="auto"/>
                                <w:right w:val="none" w:sz="0" w:space="0" w:color="auto"/>
                              </w:divBdr>
                            </w:div>
                            <w:div w:id="1800757830">
                              <w:marLeft w:val="0"/>
                              <w:marRight w:val="0"/>
                              <w:marTop w:val="0"/>
                              <w:marBottom w:val="0"/>
                              <w:divBdr>
                                <w:top w:val="none" w:sz="0" w:space="0" w:color="auto"/>
                                <w:left w:val="none" w:sz="0" w:space="0" w:color="auto"/>
                                <w:bottom w:val="none" w:sz="0" w:space="0" w:color="auto"/>
                                <w:right w:val="none" w:sz="0" w:space="0" w:color="auto"/>
                              </w:divBdr>
                            </w:div>
                          </w:divsChild>
                        </w:div>
                        <w:div w:id="1844934727">
                          <w:marLeft w:val="0"/>
                          <w:marRight w:val="0"/>
                          <w:marTop w:val="0"/>
                          <w:marBottom w:val="0"/>
                          <w:divBdr>
                            <w:top w:val="none" w:sz="0" w:space="0" w:color="auto"/>
                            <w:left w:val="none" w:sz="0" w:space="0" w:color="auto"/>
                            <w:bottom w:val="none" w:sz="0" w:space="0" w:color="auto"/>
                            <w:right w:val="none" w:sz="0" w:space="0" w:color="auto"/>
                          </w:divBdr>
                          <w:divsChild>
                            <w:div w:id="54401112">
                              <w:marLeft w:val="240"/>
                              <w:marRight w:val="0"/>
                              <w:marTop w:val="0"/>
                              <w:marBottom w:val="0"/>
                              <w:divBdr>
                                <w:top w:val="none" w:sz="0" w:space="0" w:color="auto"/>
                                <w:left w:val="none" w:sz="0" w:space="0" w:color="auto"/>
                                <w:bottom w:val="none" w:sz="0" w:space="0" w:color="auto"/>
                                <w:right w:val="none" w:sz="0" w:space="0" w:color="auto"/>
                              </w:divBdr>
                              <w:divsChild>
                                <w:div w:id="843134379">
                                  <w:marLeft w:val="0"/>
                                  <w:marRight w:val="0"/>
                                  <w:marTop w:val="0"/>
                                  <w:marBottom w:val="0"/>
                                  <w:divBdr>
                                    <w:top w:val="none" w:sz="0" w:space="0" w:color="auto"/>
                                    <w:left w:val="none" w:sz="0" w:space="0" w:color="auto"/>
                                    <w:bottom w:val="none" w:sz="0" w:space="0" w:color="auto"/>
                                    <w:right w:val="none" w:sz="0" w:space="0" w:color="auto"/>
                                  </w:divBdr>
                                  <w:divsChild>
                                    <w:div w:id="1315374230">
                                      <w:marLeft w:val="240"/>
                                      <w:marRight w:val="0"/>
                                      <w:marTop w:val="0"/>
                                      <w:marBottom w:val="0"/>
                                      <w:divBdr>
                                        <w:top w:val="none" w:sz="0" w:space="0" w:color="auto"/>
                                        <w:left w:val="none" w:sz="0" w:space="0" w:color="auto"/>
                                        <w:bottom w:val="none" w:sz="0" w:space="0" w:color="auto"/>
                                        <w:right w:val="none" w:sz="0" w:space="0" w:color="auto"/>
                                      </w:divBdr>
                                      <w:divsChild>
                                        <w:div w:id="1249926596">
                                          <w:marLeft w:val="0"/>
                                          <w:marRight w:val="0"/>
                                          <w:marTop w:val="0"/>
                                          <w:marBottom w:val="0"/>
                                          <w:divBdr>
                                            <w:top w:val="none" w:sz="0" w:space="0" w:color="auto"/>
                                            <w:left w:val="none" w:sz="0" w:space="0" w:color="auto"/>
                                            <w:bottom w:val="none" w:sz="0" w:space="0" w:color="auto"/>
                                            <w:right w:val="none" w:sz="0" w:space="0" w:color="auto"/>
                                          </w:divBdr>
                                        </w:div>
                                      </w:divsChild>
                                    </w:div>
                                    <w:div w:id="1742747409">
                                      <w:marLeft w:val="0"/>
                                      <w:marRight w:val="0"/>
                                      <w:marTop w:val="0"/>
                                      <w:marBottom w:val="0"/>
                                      <w:divBdr>
                                        <w:top w:val="none" w:sz="0" w:space="0" w:color="auto"/>
                                        <w:left w:val="none" w:sz="0" w:space="0" w:color="auto"/>
                                        <w:bottom w:val="none" w:sz="0" w:space="0" w:color="auto"/>
                                        <w:right w:val="none" w:sz="0" w:space="0" w:color="auto"/>
                                      </w:divBdr>
                                    </w:div>
                                    <w:div w:id="186682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4193">
                              <w:marLeft w:val="0"/>
                              <w:marRight w:val="0"/>
                              <w:marTop w:val="0"/>
                              <w:marBottom w:val="0"/>
                              <w:divBdr>
                                <w:top w:val="none" w:sz="0" w:space="0" w:color="auto"/>
                                <w:left w:val="none" w:sz="0" w:space="0" w:color="auto"/>
                                <w:bottom w:val="none" w:sz="0" w:space="0" w:color="auto"/>
                                <w:right w:val="none" w:sz="0" w:space="0" w:color="auto"/>
                              </w:divBdr>
                            </w:div>
                            <w:div w:id="1996643924">
                              <w:marLeft w:val="0"/>
                              <w:marRight w:val="0"/>
                              <w:marTop w:val="0"/>
                              <w:marBottom w:val="0"/>
                              <w:divBdr>
                                <w:top w:val="none" w:sz="0" w:space="0" w:color="auto"/>
                                <w:left w:val="none" w:sz="0" w:space="0" w:color="auto"/>
                                <w:bottom w:val="none" w:sz="0" w:space="0" w:color="auto"/>
                                <w:right w:val="none" w:sz="0" w:space="0" w:color="auto"/>
                              </w:divBdr>
                            </w:div>
                          </w:divsChild>
                        </w:div>
                        <w:div w:id="2088914216">
                          <w:marLeft w:val="0"/>
                          <w:marRight w:val="0"/>
                          <w:marTop w:val="0"/>
                          <w:marBottom w:val="0"/>
                          <w:divBdr>
                            <w:top w:val="none" w:sz="0" w:space="0" w:color="auto"/>
                            <w:left w:val="none" w:sz="0" w:space="0" w:color="auto"/>
                            <w:bottom w:val="none" w:sz="0" w:space="0" w:color="auto"/>
                            <w:right w:val="none" w:sz="0" w:space="0" w:color="auto"/>
                          </w:divBdr>
                          <w:divsChild>
                            <w:div w:id="211842460">
                              <w:marLeft w:val="0"/>
                              <w:marRight w:val="0"/>
                              <w:marTop w:val="0"/>
                              <w:marBottom w:val="0"/>
                              <w:divBdr>
                                <w:top w:val="none" w:sz="0" w:space="0" w:color="auto"/>
                                <w:left w:val="none" w:sz="0" w:space="0" w:color="auto"/>
                                <w:bottom w:val="none" w:sz="0" w:space="0" w:color="auto"/>
                                <w:right w:val="none" w:sz="0" w:space="0" w:color="auto"/>
                              </w:divBdr>
                            </w:div>
                            <w:div w:id="1127235210">
                              <w:marLeft w:val="0"/>
                              <w:marRight w:val="0"/>
                              <w:marTop w:val="0"/>
                              <w:marBottom w:val="0"/>
                              <w:divBdr>
                                <w:top w:val="none" w:sz="0" w:space="0" w:color="auto"/>
                                <w:left w:val="none" w:sz="0" w:space="0" w:color="auto"/>
                                <w:bottom w:val="none" w:sz="0" w:space="0" w:color="auto"/>
                                <w:right w:val="none" w:sz="0" w:space="0" w:color="auto"/>
                              </w:divBdr>
                            </w:div>
                            <w:div w:id="1292517604">
                              <w:marLeft w:val="240"/>
                              <w:marRight w:val="0"/>
                              <w:marTop w:val="0"/>
                              <w:marBottom w:val="0"/>
                              <w:divBdr>
                                <w:top w:val="none" w:sz="0" w:space="0" w:color="auto"/>
                                <w:left w:val="none" w:sz="0" w:space="0" w:color="auto"/>
                                <w:bottom w:val="none" w:sz="0" w:space="0" w:color="auto"/>
                                <w:right w:val="none" w:sz="0" w:space="0" w:color="auto"/>
                              </w:divBdr>
                              <w:divsChild>
                                <w:div w:id="509567969">
                                  <w:marLeft w:val="0"/>
                                  <w:marRight w:val="0"/>
                                  <w:marTop w:val="0"/>
                                  <w:marBottom w:val="0"/>
                                  <w:divBdr>
                                    <w:top w:val="none" w:sz="0" w:space="0" w:color="auto"/>
                                    <w:left w:val="none" w:sz="0" w:space="0" w:color="auto"/>
                                    <w:bottom w:val="none" w:sz="0" w:space="0" w:color="auto"/>
                                    <w:right w:val="none" w:sz="0" w:space="0" w:color="auto"/>
                                  </w:divBdr>
                                  <w:divsChild>
                                    <w:div w:id="1063411649">
                                      <w:marLeft w:val="0"/>
                                      <w:marRight w:val="0"/>
                                      <w:marTop w:val="0"/>
                                      <w:marBottom w:val="0"/>
                                      <w:divBdr>
                                        <w:top w:val="none" w:sz="0" w:space="0" w:color="auto"/>
                                        <w:left w:val="none" w:sz="0" w:space="0" w:color="auto"/>
                                        <w:bottom w:val="none" w:sz="0" w:space="0" w:color="auto"/>
                                        <w:right w:val="none" w:sz="0" w:space="0" w:color="auto"/>
                                      </w:divBdr>
                                    </w:div>
                                    <w:div w:id="1555198551">
                                      <w:marLeft w:val="0"/>
                                      <w:marRight w:val="0"/>
                                      <w:marTop w:val="0"/>
                                      <w:marBottom w:val="0"/>
                                      <w:divBdr>
                                        <w:top w:val="none" w:sz="0" w:space="0" w:color="auto"/>
                                        <w:left w:val="none" w:sz="0" w:space="0" w:color="auto"/>
                                        <w:bottom w:val="none" w:sz="0" w:space="0" w:color="auto"/>
                                        <w:right w:val="none" w:sz="0" w:space="0" w:color="auto"/>
                                      </w:divBdr>
                                    </w:div>
                                    <w:div w:id="1771124272">
                                      <w:marLeft w:val="240"/>
                                      <w:marRight w:val="0"/>
                                      <w:marTop w:val="0"/>
                                      <w:marBottom w:val="0"/>
                                      <w:divBdr>
                                        <w:top w:val="none" w:sz="0" w:space="0" w:color="auto"/>
                                        <w:left w:val="none" w:sz="0" w:space="0" w:color="auto"/>
                                        <w:bottom w:val="none" w:sz="0" w:space="0" w:color="auto"/>
                                        <w:right w:val="none" w:sz="0" w:space="0" w:color="auto"/>
                                      </w:divBdr>
                                      <w:divsChild>
                                        <w:div w:id="2572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623791">
              <w:marLeft w:val="0"/>
              <w:marRight w:val="0"/>
              <w:marTop w:val="0"/>
              <w:marBottom w:val="0"/>
              <w:divBdr>
                <w:top w:val="none" w:sz="0" w:space="0" w:color="auto"/>
                <w:left w:val="none" w:sz="0" w:space="0" w:color="auto"/>
                <w:bottom w:val="none" w:sz="0" w:space="0" w:color="auto"/>
                <w:right w:val="none" w:sz="0" w:space="0" w:color="auto"/>
              </w:divBdr>
            </w:div>
            <w:div w:id="17358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5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wipo.int/documents/d/standards/docs-en-03-26-01.pdf"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wipo.int/documents/d/standards/docs-en-03-97-01.pdf"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en-03-25-01.pdf" TargetMode="External"/><Relationship Id="rId25" Type="http://schemas.openxmlformats.org/officeDocument/2006/relationships/footer" Target="foot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wipo.int/documents/d/standards/docs-en-03-03-01.pdf" TargetMode="External"/><Relationship Id="rId20" Type="http://schemas.openxmlformats.org/officeDocument/2006/relationships/hyperlink" Target="https://www.wipo.int/documents/d/standards/docs-en-03-96-01.pdf"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wipo.int/documents/d/standards/docs-en-03-02-01.pdf" TargetMode="External"/><Relationship Id="rId23" Type="http://schemas.openxmlformats.org/officeDocument/2006/relationships/hyperlink" Target="https://www.iso.org/standard/64213.html"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wipo.int/documents/d/standards/docs-en-03-36-01.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www.iso.org/standard/60101.html" TargetMode="External"/><Relationship Id="rId27" Type="http://schemas.openxmlformats.org/officeDocument/2006/relationships/header" Target="header5.xml"/><Relationship Id="rId30" Type="http://schemas.openxmlformats.org/officeDocument/2006/relationships/header" Target="header6.xml"/><Relationship Id="rId8"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n/a_40/a_40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10 Publications</TermName>
          <TermId xmlns="http://schemas.microsoft.com/office/infopath/2007/PartnerControls">351d4749-6841-4db0-8571-0d9e2b311a64</TermId>
        </TermInfo>
      </Terms>
    </oec7080f59824b85bfab9bab42c36e68>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ECCM_Description xmlns="0d6abe56-55ad-41de-8124-44420a0ee71d" xsi:nil="true"/>
    <_dlc_DocId xmlns="ec94eb93-2160-433d-bc9d-10bdc50beb83">ICSDBFP-360348501-19703</_dlc_DocId>
    <DocType xmlns="0d6abe56-55ad-41de-8124-44420a0ee71d" xsi:nil="true"/>
    <_dlc_DocIdUrl xmlns="ec94eb93-2160-433d-bc9d-10bdc50beb83">
      <Url>https://wipoprod.sharepoint.com/sites/SPS-INT-BFP-ICSD-CWS/_layouts/15/DocIdRedir.aspx?ID=ICSDBFP-360348501-19703</Url>
      <Description>ICSDBFP-360348501-19703</Description>
    </_dlc_DocIdUrl>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4</Value>
      <Value>3</Value>
      <Value>1</Value>
      <Value>105</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a769fced8d05ed578cd91448f0d861b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8E7509-8AD9-4BA5-915E-A6198BBD55E7}">
  <ds:schemaRefs>
    <ds:schemaRef ds:uri="http://schemas.microsoft.com/sharepoint/v3/contenttype/forms"/>
  </ds:schemaRefs>
</ds:datastoreItem>
</file>

<file path=customXml/itemProps2.xml><?xml version="1.0" encoding="utf-8"?>
<ds:datastoreItem xmlns:ds="http://schemas.openxmlformats.org/officeDocument/2006/customXml" ds:itemID="{73FB4F0E-7E59-4C2D-BCF9-3F381E52CC4F}">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5C3E8DED-9109-4BC1-AFB2-0301A4631E23}">
  <ds:schemaRefs>
    <ds:schemaRef ds:uri="http://schemas.openxmlformats.org/officeDocument/2006/bibliography"/>
  </ds:schemaRefs>
</ds:datastoreItem>
</file>

<file path=customXml/itemProps4.xml><?xml version="1.0" encoding="utf-8"?>
<ds:datastoreItem xmlns:ds="http://schemas.openxmlformats.org/officeDocument/2006/customXml" ds:itemID="{6A85E83E-CC2F-4821-B5B7-8FB44BD75AF6}">
  <ds:schemaRefs>
    <ds:schemaRef ds:uri="Microsoft.SharePoint.Taxonomy.ContentTypeSync"/>
  </ds:schemaRefs>
</ds:datastoreItem>
</file>

<file path=customXml/itemProps5.xml><?xml version="1.0" encoding="utf-8"?>
<ds:datastoreItem xmlns:ds="http://schemas.openxmlformats.org/officeDocument/2006/customXml" ds:itemID="{D7F91AB3-C851-4E89-AC63-69E3C16A785F}">
  <ds:schemaRefs>
    <ds:schemaRef ds:uri="http://schemas.microsoft.com/sharepoint/events"/>
  </ds:schemaRefs>
</ds:datastoreItem>
</file>

<file path=customXml/itemProps6.xml><?xml version="1.0" encoding="utf-8"?>
<ds:datastoreItem xmlns:ds="http://schemas.openxmlformats.org/officeDocument/2006/customXml" ds:itemID="{B54A0192-42AB-476D-92B2-6D17BF692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33</Pages>
  <Words>13721</Words>
  <Characters>78210</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CWS/13/20 Annex II (English) </vt:lpstr>
    </vt:vector>
  </TitlesOfParts>
  <Company>WIPO</Company>
  <LinksUpToDate>false</LinksUpToDate>
  <CharactersWithSpaces>91748</CharactersWithSpaces>
  <SharedDoc>false</SharedDoc>
  <HLinks>
    <vt:vector size="264" baseType="variant">
      <vt:variant>
        <vt:i4>7667777</vt:i4>
      </vt:variant>
      <vt:variant>
        <vt:i4>248</vt:i4>
      </vt:variant>
      <vt:variant>
        <vt:i4>0</vt:i4>
      </vt:variant>
      <vt:variant>
        <vt:i4>5</vt:i4>
      </vt:variant>
      <vt:variant>
        <vt:lpwstr>mailto:standards@wipo.int%3C/com:SchemaContactPoint</vt:lpwstr>
      </vt:variant>
      <vt:variant>
        <vt:lpwstr/>
      </vt:variant>
      <vt:variant>
        <vt:i4>6553698</vt:i4>
      </vt:variant>
      <vt:variant>
        <vt:i4>190</vt:i4>
      </vt:variant>
      <vt:variant>
        <vt:i4>0</vt:i4>
      </vt:variant>
      <vt:variant>
        <vt:i4>5</vt:i4>
      </vt:variant>
      <vt:variant>
        <vt:lpwstr>https://www.iso.org/standard/27001</vt:lpwstr>
      </vt:variant>
      <vt:variant>
        <vt:lpwstr/>
      </vt:variant>
      <vt:variant>
        <vt:i4>6488121</vt:i4>
      </vt:variant>
      <vt:variant>
        <vt:i4>187</vt:i4>
      </vt:variant>
      <vt:variant>
        <vt:i4>0</vt:i4>
      </vt:variant>
      <vt:variant>
        <vt:i4>5</vt:i4>
      </vt:variant>
      <vt:variant>
        <vt:lpwstr>https://www.iso.org/standard/67116.html</vt:lpwstr>
      </vt:variant>
      <vt:variant>
        <vt:lpwstr/>
      </vt:variant>
      <vt:variant>
        <vt:i4>6619194</vt:i4>
      </vt:variant>
      <vt:variant>
        <vt:i4>184</vt:i4>
      </vt:variant>
      <vt:variant>
        <vt:i4>0</vt:i4>
      </vt:variant>
      <vt:variant>
        <vt:i4>5</vt:i4>
      </vt:variant>
      <vt:variant>
        <vt:lpwstr>https://www.iso.org/standard/64213.html</vt:lpwstr>
      </vt:variant>
      <vt:variant>
        <vt:lpwstr/>
      </vt:variant>
      <vt:variant>
        <vt:i4>6553663</vt:i4>
      </vt:variant>
      <vt:variant>
        <vt:i4>181</vt:i4>
      </vt:variant>
      <vt:variant>
        <vt:i4>0</vt:i4>
      </vt:variant>
      <vt:variant>
        <vt:i4>5</vt:i4>
      </vt:variant>
      <vt:variant>
        <vt:lpwstr>https://www.iso.org/standard/60101.html</vt:lpwstr>
      </vt:variant>
      <vt:variant>
        <vt:lpwstr/>
      </vt:variant>
      <vt:variant>
        <vt:i4>2293793</vt:i4>
      </vt:variant>
      <vt:variant>
        <vt:i4>178</vt:i4>
      </vt:variant>
      <vt:variant>
        <vt:i4>0</vt:i4>
      </vt:variant>
      <vt:variant>
        <vt:i4>5</vt:i4>
      </vt:variant>
      <vt:variant>
        <vt:lpwstr>https://www.wipo.int/documents/d/standards/docs-en-03-97-01.pdf</vt:lpwstr>
      </vt:variant>
      <vt:variant>
        <vt:lpwstr/>
      </vt:variant>
      <vt:variant>
        <vt:i4>2228257</vt:i4>
      </vt:variant>
      <vt:variant>
        <vt:i4>175</vt:i4>
      </vt:variant>
      <vt:variant>
        <vt:i4>0</vt:i4>
      </vt:variant>
      <vt:variant>
        <vt:i4>5</vt:i4>
      </vt:variant>
      <vt:variant>
        <vt:lpwstr>https://www.wipo.int/documents/d/standards/docs-en-03-96-01.pdf</vt:lpwstr>
      </vt:variant>
      <vt:variant>
        <vt:lpwstr/>
      </vt:variant>
      <vt:variant>
        <vt:i4>2424865</vt:i4>
      </vt:variant>
      <vt:variant>
        <vt:i4>172</vt:i4>
      </vt:variant>
      <vt:variant>
        <vt:i4>0</vt:i4>
      </vt:variant>
      <vt:variant>
        <vt:i4>5</vt:i4>
      </vt:variant>
      <vt:variant>
        <vt:lpwstr>https://www.wipo.int/documents/d/standards/docs-en-03-91-01.pdf</vt:lpwstr>
      </vt:variant>
      <vt:variant>
        <vt:lpwstr/>
      </vt:variant>
      <vt:variant>
        <vt:i4>2883616</vt:i4>
      </vt:variant>
      <vt:variant>
        <vt:i4>169</vt:i4>
      </vt:variant>
      <vt:variant>
        <vt:i4>0</vt:i4>
      </vt:variant>
      <vt:variant>
        <vt:i4>5</vt:i4>
      </vt:variant>
      <vt:variant>
        <vt:lpwstr>https://www.wipo.int/documents/d/standards/docs-en-03-88-01.pdf</vt:lpwstr>
      </vt:variant>
      <vt:variant>
        <vt:lpwstr/>
      </vt:variant>
      <vt:variant>
        <vt:i4>2949166</vt:i4>
      </vt:variant>
      <vt:variant>
        <vt:i4>166</vt:i4>
      </vt:variant>
      <vt:variant>
        <vt:i4>0</vt:i4>
      </vt:variant>
      <vt:variant>
        <vt:i4>5</vt:i4>
      </vt:variant>
      <vt:variant>
        <vt:lpwstr>https://www.wipo.int/documents/d/standards/docs-en-03-69-01.pdf</vt:lpwstr>
      </vt:variant>
      <vt:variant>
        <vt:lpwstr/>
      </vt:variant>
      <vt:variant>
        <vt:i4>2883630</vt:i4>
      </vt:variant>
      <vt:variant>
        <vt:i4>163</vt:i4>
      </vt:variant>
      <vt:variant>
        <vt:i4>0</vt:i4>
      </vt:variant>
      <vt:variant>
        <vt:i4>5</vt:i4>
      </vt:variant>
      <vt:variant>
        <vt:lpwstr>https://www.wipo.int/documents/d/standards/docs-en-03-68-01.pdf</vt:lpwstr>
      </vt:variant>
      <vt:variant>
        <vt:lpwstr/>
      </vt:variant>
      <vt:variant>
        <vt:i4>2293806</vt:i4>
      </vt:variant>
      <vt:variant>
        <vt:i4>160</vt:i4>
      </vt:variant>
      <vt:variant>
        <vt:i4>0</vt:i4>
      </vt:variant>
      <vt:variant>
        <vt:i4>5</vt:i4>
      </vt:variant>
      <vt:variant>
        <vt:lpwstr>https://www.wipo.int/documents/d/standards/docs-en-03-67-01.pdf</vt:lpwstr>
      </vt:variant>
      <vt:variant>
        <vt:lpwstr/>
      </vt:variant>
      <vt:variant>
        <vt:i4>2228267</vt:i4>
      </vt:variant>
      <vt:variant>
        <vt:i4>157</vt:i4>
      </vt:variant>
      <vt:variant>
        <vt:i4>0</vt:i4>
      </vt:variant>
      <vt:variant>
        <vt:i4>5</vt:i4>
      </vt:variant>
      <vt:variant>
        <vt:lpwstr>https://www.wipo.int/documents/d/standards/docs-en-03-36-01.pdf</vt:lpwstr>
      </vt:variant>
      <vt:variant>
        <vt:lpwstr/>
      </vt:variant>
      <vt:variant>
        <vt:i4>2228266</vt:i4>
      </vt:variant>
      <vt:variant>
        <vt:i4>154</vt:i4>
      </vt:variant>
      <vt:variant>
        <vt:i4>0</vt:i4>
      </vt:variant>
      <vt:variant>
        <vt:i4>5</vt:i4>
      </vt:variant>
      <vt:variant>
        <vt:lpwstr>https://www.wipo.int/documents/d/standards/docs-en-03-26-01.pdf</vt:lpwstr>
      </vt:variant>
      <vt:variant>
        <vt:lpwstr/>
      </vt:variant>
      <vt:variant>
        <vt:i4>2162730</vt:i4>
      </vt:variant>
      <vt:variant>
        <vt:i4>151</vt:i4>
      </vt:variant>
      <vt:variant>
        <vt:i4>0</vt:i4>
      </vt:variant>
      <vt:variant>
        <vt:i4>5</vt:i4>
      </vt:variant>
      <vt:variant>
        <vt:lpwstr>https://www.wipo.int/documents/d/standards/docs-en-03-25-01.pdf</vt:lpwstr>
      </vt:variant>
      <vt:variant>
        <vt:lpwstr/>
      </vt:variant>
      <vt:variant>
        <vt:i4>2555944</vt:i4>
      </vt:variant>
      <vt:variant>
        <vt:i4>148</vt:i4>
      </vt:variant>
      <vt:variant>
        <vt:i4>0</vt:i4>
      </vt:variant>
      <vt:variant>
        <vt:i4>5</vt:i4>
      </vt:variant>
      <vt:variant>
        <vt:lpwstr>https://www.wipo.int/documents/d/standards/docs-en-03-03-01.pdf</vt:lpwstr>
      </vt:variant>
      <vt:variant>
        <vt:lpwstr/>
      </vt:variant>
      <vt:variant>
        <vt:i4>2490408</vt:i4>
      </vt:variant>
      <vt:variant>
        <vt:i4>145</vt:i4>
      </vt:variant>
      <vt:variant>
        <vt:i4>0</vt:i4>
      </vt:variant>
      <vt:variant>
        <vt:i4>5</vt:i4>
      </vt:variant>
      <vt:variant>
        <vt:lpwstr>https://www.wipo.int/documents/d/standards/docs-en-03-02-01.pdf</vt:lpwstr>
      </vt:variant>
      <vt:variant>
        <vt:lpwstr/>
      </vt:variant>
      <vt:variant>
        <vt:i4>1376305</vt:i4>
      </vt:variant>
      <vt:variant>
        <vt:i4>126</vt:i4>
      </vt:variant>
      <vt:variant>
        <vt:i4>0</vt:i4>
      </vt:variant>
      <vt:variant>
        <vt:i4>5</vt:i4>
      </vt:variant>
      <vt:variant>
        <vt:lpwstr/>
      </vt:variant>
      <vt:variant>
        <vt:lpwstr>_Toc211324047</vt:lpwstr>
      </vt:variant>
      <vt:variant>
        <vt:i4>1376305</vt:i4>
      </vt:variant>
      <vt:variant>
        <vt:i4>123</vt:i4>
      </vt:variant>
      <vt:variant>
        <vt:i4>0</vt:i4>
      </vt:variant>
      <vt:variant>
        <vt:i4>5</vt:i4>
      </vt:variant>
      <vt:variant>
        <vt:lpwstr/>
      </vt:variant>
      <vt:variant>
        <vt:lpwstr>_Toc211324044</vt:lpwstr>
      </vt:variant>
      <vt:variant>
        <vt:i4>1376305</vt:i4>
      </vt:variant>
      <vt:variant>
        <vt:i4>120</vt:i4>
      </vt:variant>
      <vt:variant>
        <vt:i4>0</vt:i4>
      </vt:variant>
      <vt:variant>
        <vt:i4>5</vt:i4>
      </vt:variant>
      <vt:variant>
        <vt:lpwstr/>
      </vt:variant>
      <vt:variant>
        <vt:lpwstr>_Toc211324041</vt:lpwstr>
      </vt:variant>
      <vt:variant>
        <vt:i4>1179697</vt:i4>
      </vt:variant>
      <vt:variant>
        <vt:i4>117</vt:i4>
      </vt:variant>
      <vt:variant>
        <vt:i4>0</vt:i4>
      </vt:variant>
      <vt:variant>
        <vt:i4>5</vt:i4>
      </vt:variant>
      <vt:variant>
        <vt:lpwstr/>
      </vt:variant>
      <vt:variant>
        <vt:lpwstr>_Toc211324037</vt:lpwstr>
      </vt:variant>
      <vt:variant>
        <vt:i4>1179697</vt:i4>
      </vt:variant>
      <vt:variant>
        <vt:i4>114</vt:i4>
      </vt:variant>
      <vt:variant>
        <vt:i4>0</vt:i4>
      </vt:variant>
      <vt:variant>
        <vt:i4>5</vt:i4>
      </vt:variant>
      <vt:variant>
        <vt:lpwstr/>
      </vt:variant>
      <vt:variant>
        <vt:lpwstr>_Toc211324035</vt:lpwstr>
      </vt:variant>
      <vt:variant>
        <vt:i4>1179697</vt:i4>
      </vt:variant>
      <vt:variant>
        <vt:i4>111</vt:i4>
      </vt:variant>
      <vt:variant>
        <vt:i4>0</vt:i4>
      </vt:variant>
      <vt:variant>
        <vt:i4>5</vt:i4>
      </vt:variant>
      <vt:variant>
        <vt:lpwstr/>
      </vt:variant>
      <vt:variant>
        <vt:lpwstr>_Toc211324033</vt:lpwstr>
      </vt:variant>
      <vt:variant>
        <vt:i4>1179697</vt:i4>
      </vt:variant>
      <vt:variant>
        <vt:i4>108</vt:i4>
      </vt:variant>
      <vt:variant>
        <vt:i4>0</vt:i4>
      </vt:variant>
      <vt:variant>
        <vt:i4>5</vt:i4>
      </vt:variant>
      <vt:variant>
        <vt:lpwstr/>
      </vt:variant>
      <vt:variant>
        <vt:lpwstr>_Toc211324031</vt:lpwstr>
      </vt:variant>
      <vt:variant>
        <vt:i4>1245233</vt:i4>
      </vt:variant>
      <vt:variant>
        <vt:i4>105</vt:i4>
      </vt:variant>
      <vt:variant>
        <vt:i4>0</vt:i4>
      </vt:variant>
      <vt:variant>
        <vt:i4>5</vt:i4>
      </vt:variant>
      <vt:variant>
        <vt:lpwstr/>
      </vt:variant>
      <vt:variant>
        <vt:lpwstr>_Toc211324029</vt:lpwstr>
      </vt:variant>
      <vt:variant>
        <vt:i4>1245233</vt:i4>
      </vt:variant>
      <vt:variant>
        <vt:i4>102</vt:i4>
      </vt:variant>
      <vt:variant>
        <vt:i4>0</vt:i4>
      </vt:variant>
      <vt:variant>
        <vt:i4>5</vt:i4>
      </vt:variant>
      <vt:variant>
        <vt:lpwstr/>
      </vt:variant>
      <vt:variant>
        <vt:lpwstr>_Toc211324027</vt:lpwstr>
      </vt:variant>
      <vt:variant>
        <vt:i4>1376308</vt:i4>
      </vt:variant>
      <vt:variant>
        <vt:i4>95</vt:i4>
      </vt:variant>
      <vt:variant>
        <vt:i4>0</vt:i4>
      </vt:variant>
      <vt:variant>
        <vt:i4>5</vt:i4>
      </vt:variant>
      <vt:variant>
        <vt:lpwstr/>
      </vt:variant>
      <vt:variant>
        <vt:lpwstr>_Toc211443341</vt:lpwstr>
      </vt:variant>
      <vt:variant>
        <vt:i4>1376308</vt:i4>
      </vt:variant>
      <vt:variant>
        <vt:i4>89</vt:i4>
      </vt:variant>
      <vt:variant>
        <vt:i4>0</vt:i4>
      </vt:variant>
      <vt:variant>
        <vt:i4>5</vt:i4>
      </vt:variant>
      <vt:variant>
        <vt:lpwstr/>
      </vt:variant>
      <vt:variant>
        <vt:lpwstr>_Toc211443340</vt:lpwstr>
      </vt:variant>
      <vt:variant>
        <vt:i4>1179700</vt:i4>
      </vt:variant>
      <vt:variant>
        <vt:i4>83</vt:i4>
      </vt:variant>
      <vt:variant>
        <vt:i4>0</vt:i4>
      </vt:variant>
      <vt:variant>
        <vt:i4>5</vt:i4>
      </vt:variant>
      <vt:variant>
        <vt:lpwstr/>
      </vt:variant>
      <vt:variant>
        <vt:lpwstr>_Toc211443339</vt:lpwstr>
      </vt:variant>
      <vt:variant>
        <vt:i4>1179700</vt:i4>
      </vt:variant>
      <vt:variant>
        <vt:i4>77</vt:i4>
      </vt:variant>
      <vt:variant>
        <vt:i4>0</vt:i4>
      </vt:variant>
      <vt:variant>
        <vt:i4>5</vt:i4>
      </vt:variant>
      <vt:variant>
        <vt:lpwstr/>
      </vt:variant>
      <vt:variant>
        <vt:lpwstr>_Toc211443338</vt:lpwstr>
      </vt:variant>
      <vt:variant>
        <vt:i4>1179700</vt:i4>
      </vt:variant>
      <vt:variant>
        <vt:i4>71</vt:i4>
      </vt:variant>
      <vt:variant>
        <vt:i4>0</vt:i4>
      </vt:variant>
      <vt:variant>
        <vt:i4>5</vt:i4>
      </vt:variant>
      <vt:variant>
        <vt:lpwstr/>
      </vt:variant>
      <vt:variant>
        <vt:lpwstr>_Toc211443337</vt:lpwstr>
      </vt:variant>
      <vt:variant>
        <vt:i4>1179700</vt:i4>
      </vt:variant>
      <vt:variant>
        <vt:i4>65</vt:i4>
      </vt:variant>
      <vt:variant>
        <vt:i4>0</vt:i4>
      </vt:variant>
      <vt:variant>
        <vt:i4>5</vt:i4>
      </vt:variant>
      <vt:variant>
        <vt:lpwstr/>
      </vt:variant>
      <vt:variant>
        <vt:lpwstr>_Toc211443336</vt:lpwstr>
      </vt:variant>
      <vt:variant>
        <vt:i4>1179700</vt:i4>
      </vt:variant>
      <vt:variant>
        <vt:i4>59</vt:i4>
      </vt:variant>
      <vt:variant>
        <vt:i4>0</vt:i4>
      </vt:variant>
      <vt:variant>
        <vt:i4>5</vt:i4>
      </vt:variant>
      <vt:variant>
        <vt:lpwstr/>
      </vt:variant>
      <vt:variant>
        <vt:lpwstr>_Toc211443335</vt:lpwstr>
      </vt:variant>
      <vt:variant>
        <vt:i4>1179700</vt:i4>
      </vt:variant>
      <vt:variant>
        <vt:i4>53</vt:i4>
      </vt:variant>
      <vt:variant>
        <vt:i4>0</vt:i4>
      </vt:variant>
      <vt:variant>
        <vt:i4>5</vt:i4>
      </vt:variant>
      <vt:variant>
        <vt:lpwstr/>
      </vt:variant>
      <vt:variant>
        <vt:lpwstr>_Toc211443334</vt:lpwstr>
      </vt:variant>
      <vt:variant>
        <vt:i4>1179700</vt:i4>
      </vt:variant>
      <vt:variant>
        <vt:i4>47</vt:i4>
      </vt:variant>
      <vt:variant>
        <vt:i4>0</vt:i4>
      </vt:variant>
      <vt:variant>
        <vt:i4>5</vt:i4>
      </vt:variant>
      <vt:variant>
        <vt:lpwstr/>
      </vt:variant>
      <vt:variant>
        <vt:lpwstr>_Toc211443333</vt:lpwstr>
      </vt:variant>
      <vt:variant>
        <vt:i4>1179700</vt:i4>
      </vt:variant>
      <vt:variant>
        <vt:i4>41</vt:i4>
      </vt:variant>
      <vt:variant>
        <vt:i4>0</vt:i4>
      </vt:variant>
      <vt:variant>
        <vt:i4>5</vt:i4>
      </vt:variant>
      <vt:variant>
        <vt:lpwstr/>
      </vt:variant>
      <vt:variant>
        <vt:lpwstr>_Toc211443332</vt:lpwstr>
      </vt:variant>
      <vt:variant>
        <vt:i4>1179700</vt:i4>
      </vt:variant>
      <vt:variant>
        <vt:i4>35</vt:i4>
      </vt:variant>
      <vt:variant>
        <vt:i4>0</vt:i4>
      </vt:variant>
      <vt:variant>
        <vt:i4>5</vt:i4>
      </vt:variant>
      <vt:variant>
        <vt:lpwstr/>
      </vt:variant>
      <vt:variant>
        <vt:lpwstr>_Toc211443331</vt:lpwstr>
      </vt:variant>
      <vt:variant>
        <vt:i4>1179700</vt:i4>
      </vt:variant>
      <vt:variant>
        <vt:i4>29</vt:i4>
      </vt:variant>
      <vt:variant>
        <vt:i4>0</vt:i4>
      </vt:variant>
      <vt:variant>
        <vt:i4>5</vt:i4>
      </vt:variant>
      <vt:variant>
        <vt:lpwstr/>
      </vt:variant>
      <vt:variant>
        <vt:lpwstr>_Toc211443330</vt:lpwstr>
      </vt:variant>
      <vt:variant>
        <vt:i4>1245236</vt:i4>
      </vt:variant>
      <vt:variant>
        <vt:i4>23</vt:i4>
      </vt:variant>
      <vt:variant>
        <vt:i4>0</vt:i4>
      </vt:variant>
      <vt:variant>
        <vt:i4>5</vt:i4>
      </vt:variant>
      <vt:variant>
        <vt:lpwstr/>
      </vt:variant>
      <vt:variant>
        <vt:lpwstr>_Toc211443329</vt:lpwstr>
      </vt:variant>
      <vt:variant>
        <vt:i4>1245236</vt:i4>
      </vt:variant>
      <vt:variant>
        <vt:i4>17</vt:i4>
      </vt:variant>
      <vt:variant>
        <vt:i4>0</vt:i4>
      </vt:variant>
      <vt:variant>
        <vt:i4>5</vt:i4>
      </vt:variant>
      <vt:variant>
        <vt:lpwstr/>
      </vt:variant>
      <vt:variant>
        <vt:lpwstr>_Toc211443328</vt:lpwstr>
      </vt:variant>
      <vt:variant>
        <vt:i4>1245236</vt:i4>
      </vt:variant>
      <vt:variant>
        <vt:i4>11</vt:i4>
      </vt:variant>
      <vt:variant>
        <vt:i4>0</vt:i4>
      </vt:variant>
      <vt:variant>
        <vt:i4>5</vt:i4>
      </vt:variant>
      <vt:variant>
        <vt:lpwstr/>
      </vt:variant>
      <vt:variant>
        <vt:lpwstr>_Toc211443327</vt:lpwstr>
      </vt:variant>
      <vt:variant>
        <vt:i4>1245236</vt:i4>
      </vt:variant>
      <vt:variant>
        <vt:i4>5</vt:i4>
      </vt:variant>
      <vt:variant>
        <vt:i4>0</vt:i4>
      </vt:variant>
      <vt:variant>
        <vt:i4>5</vt:i4>
      </vt:variant>
      <vt:variant>
        <vt:lpwstr/>
      </vt:variant>
      <vt:variant>
        <vt:lpwstr>_Toc211443326</vt:lpwstr>
      </vt:variant>
      <vt:variant>
        <vt:i4>1245236</vt:i4>
      </vt:variant>
      <vt:variant>
        <vt:i4>2</vt:i4>
      </vt:variant>
      <vt:variant>
        <vt:i4>0</vt:i4>
      </vt:variant>
      <vt:variant>
        <vt:i4>5</vt:i4>
      </vt:variant>
      <vt:variant>
        <vt:lpwstr/>
      </vt:variant>
      <vt:variant>
        <vt:lpwstr>_Toc211443325</vt:lpwstr>
      </vt:variant>
      <vt:variant>
        <vt:i4>3735635</vt:i4>
      </vt:variant>
      <vt:variant>
        <vt:i4>0</vt:i4>
      </vt:variant>
      <vt:variant>
        <vt:i4>0</vt:i4>
      </vt:variant>
      <vt:variant>
        <vt:i4>5</vt:i4>
      </vt:variant>
      <vt:variant>
        <vt:lpwstr>https://www.wipo.int/edocs/mdocs/govbody/en/a_40/a_40_6.pdf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CWS/13/20 Rev. Annex II (English) </dc:title>
  <dc:subject>Proposal for the revision of WIPO Standard ST.92 Annex II</dc:subject>
  <dc:creator>WIPO</dc:creator>
  <cp:keywords>WIPO CWS Thirteenth Session, Revision Proposal, WIPO Standard ST.92, Annex </cp:keywords>
  <dc:description/>
  <cp:lastModifiedBy>EMMETT Claudia</cp:lastModifiedBy>
  <cp:revision>84</cp:revision>
  <cp:lastPrinted>2025-10-27T16:32:00Z</cp:lastPrinted>
  <dcterms:created xsi:type="dcterms:W3CDTF">2025-10-15T16:12:00Z</dcterms:created>
  <dcterms:modified xsi:type="dcterms:W3CDTF">2025-10-27T16:37:00Z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2025-10-15T16:13:29Z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0a113149-93bd-4515-86f8-b45a3ec5f62d</vt:lpwstr>
  </property>
  <property fmtid="{D5CDD505-2E9C-101B-9397-08002B2CF9AE}" pid="8" name="MSIP_Label_bfc084f7-b690-4c43-8ee6-d475b6d3461d_ContentBits">
    <vt:lpwstr>2</vt:lpwstr>
  </property>
  <property fmtid="{D5CDD505-2E9C-101B-9397-08002B2CF9AE}" pid="9" name="MSIP_Label_bfc084f7-b690-4c43-8ee6-d475b6d3461d_Tag">
    <vt:lpwstr>10, 3, 0, 1</vt:lpwstr>
  </property>
  <property fmtid="{D5CDD505-2E9C-101B-9397-08002B2CF9AE}" pid="10" name="BusinessUnit">
    <vt:lpwstr>4;#International Classifications and Standards Division|1bda9d19-f2c0-4f24-b9f1-c91ec6b8f041</vt:lpwstr>
  </property>
  <property fmtid="{D5CDD505-2E9C-101B-9397-08002B2CF9AE}" pid="11" name="MediaServiceImageTags">
    <vt:lpwstr/>
  </property>
  <property fmtid="{D5CDD505-2E9C-101B-9397-08002B2CF9AE}" pid="12" name="m4535404f5974080b635c68c1acaf1ab">
    <vt:lpwstr/>
  </property>
  <property fmtid="{D5CDD505-2E9C-101B-9397-08002B2CF9AE}" pid="13" name="RMClassification">
    <vt:lpwstr>105;#10 Publications|351d4749-6841-4db0-8571-0d9e2b311a64</vt:lpwstr>
  </property>
  <property fmtid="{D5CDD505-2E9C-101B-9397-08002B2CF9AE}" pid="14" name="ContentTypeId">
    <vt:lpwstr>0x01010043A0F979BE30A3469F998CB749C11FBD00E3EF1C0FCFA26B4087379DC2A12DE885</vt:lpwstr>
  </property>
  <property fmtid="{D5CDD505-2E9C-101B-9397-08002B2CF9AE}" pid="15" name="Body1">
    <vt:lpwstr>3;#Committee on WIPO Standards|505ec630-c8e5-4e30-8a4a-e8d9be6ccbb1</vt:lpwstr>
  </property>
  <property fmtid="{D5CDD505-2E9C-101B-9397-08002B2CF9AE}" pid="16" name="k5f91d7f67f54ee29b509143279df90f">
    <vt:lpwstr/>
  </property>
  <property fmtid="{D5CDD505-2E9C-101B-9397-08002B2CF9AE}" pid="17" name="IPTopics">
    <vt:lpwstr/>
  </property>
  <property fmtid="{D5CDD505-2E9C-101B-9397-08002B2CF9AE}" pid="18" name="Languages">
    <vt:lpwstr>1;#English|950e6fa2-2df0-4983-a604-54e57c7a6d93</vt:lpwstr>
  </property>
  <property fmtid="{D5CDD505-2E9C-101B-9397-08002B2CF9AE}" pid="19" name="docLang">
    <vt:lpwstr>en</vt:lpwstr>
  </property>
  <property fmtid="{D5CDD505-2E9C-101B-9397-08002B2CF9AE}" pid="20" name="gbd88f87496145e58da10973a57b07b8">
    <vt:lpwstr>Committee on WIPO Standards|505ec630-c8e5-4e30-8a4a-e8d9be6ccbb1</vt:lpwstr>
  </property>
  <property fmtid="{D5CDD505-2E9C-101B-9397-08002B2CF9AE}" pid="21" name="lcf76f155ced4ddcb4097134ff3c332f">
    <vt:lpwstr/>
  </property>
  <property fmtid="{D5CDD505-2E9C-101B-9397-08002B2CF9AE}" pid="22" name="ECCM_Year">
    <vt:lpwstr/>
  </property>
  <property fmtid="{D5CDD505-2E9C-101B-9397-08002B2CF9AE}" pid="23" name="_dlc_DocIdItemGuid">
    <vt:lpwstr>4c52a061-89f6-4211-b08b-e5d65836775b</vt:lpwstr>
  </property>
  <property fmtid="{D5CDD505-2E9C-101B-9397-08002B2CF9AE}" pid="24" name="MSIP_Label_20773ee6-353b-4fb9-a59d-0b94c8c67bea_Enabled">
    <vt:lpwstr>true</vt:lpwstr>
  </property>
  <property fmtid="{D5CDD505-2E9C-101B-9397-08002B2CF9AE}" pid="25" name="MSIP_Label_20773ee6-353b-4fb9-a59d-0b94c8c67bea_SetDate">
    <vt:lpwstr>2025-10-15T16:19:46Z</vt:lpwstr>
  </property>
  <property fmtid="{D5CDD505-2E9C-101B-9397-08002B2CF9AE}" pid="26" name="MSIP_Label_20773ee6-353b-4fb9-a59d-0b94c8c67bea_Method">
    <vt:lpwstr>Privileged</vt:lpwstr>
  </property>
  <property fmtid="{D5CDD505-2E9C-101B-9397-08002B2CF9AE}" pid="27" name="MSIP_Label_20773ee6-353b-4fb9-a59d-0b94c8c67bea_Name">
    <vt:lpwstr>No markings</vt:lpwstr>
  </property>
  <property fmtid="{D5CDD505-2E9C-101B-9397-08002B2CF9AE}" pid="28" name="MSIP_Label_20773ee6-353b-4fb9-a59d-0b94c8c67bea_SiteId">
    <vt:lpwstr>faa31b06-8ccc-48c9-867f-f7510dd11c02</vt:lpwstr>
  </property>
  <property fmtid="{D5CDD505-2E9C-101B-9397-08002B2CF9AE}" pid="29" name="MSIP_Label_20773ee6-353b-4fb9-a59d-0b94c8c67bea_ActionId">
    <vt:lpwstr>db9389db-0477-492d-ab65-635512863c1f</vt:lpwstr>
  </property>
  <property fmtid="{D5CDD505-2E9C-101B-9397-08002B2CF9AE}" pid="30" name="MSIP_Label_20773ee6-353b-4fb9-a59d-0b94c8c67bea_ContentBits">
    <vt:lpwstr>0</vt:lpwstr>
  </property>
  <property fmtid="{D5CDD505-2E9C-101B-9397-08002B2CF9AE}" pid="31" name="MSIP_Label_20773ee6-353b-4fb9-a59d-0b94c8c67bea_Tag">
    <vt:lpwstr>10, 0, 1, 1</vt:lpwstr>
  </property>
</Properties>
</file>