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1B8651" w14:textId="79450851" w:rsidR="000C0D9E" w:rsidRPr="00960987" w:rsidRDefault="00D5130F" w:rsidP="00960987">
      <w:pPr>
        <w:pStyle w:val="StandardTitle"/>
        <w:rPr>
          <w:b/>
          <w:bCs/>
        </w:rPr>
      </w:pPr>
      <w:bookmarkStart w:id="0" w:name="_Toc386180539"/>
      <w:bookmarkStart w:id="1" w:name="_Toc386180708"/>
      <w:bookmarkStart w:id="2" w:name="_Toc386180725"/>
      <w:bookmarkStart w:id="3" w:name="_Toc532458218"/>
      <w:r w:rsidRPr="00960987">
        <w:rPr>
          <w:b/>
          <w:bCs/>
        </w:rPr>
        <w:t>Wipo Standard ST.93</w:t>
      </w:r>
    </w:p>
    <w:bookmarkEnd w:id="0"/>
    <w:bookmarkEnd w:id="1"/>
    <w:bookmarkEnd w:id="2"/>
    <w:bookmarkEnd w:id="3"/>
    <w:p w14:paraId="0CE7BB77" w14:textId="4465FA5D" w:rsidR="00F857BE" w:rsidRPr="000E176E" w:rsidRDefault="00CC1B44" w:rsidP="000E176E">
      <w:pPr>
        <w:pStyle w:val="StandardTitle"/>
      </w:pPr>
      <w:r>
        <w:rPr>
          <w:lang w:val="en-US"/>
        </w:rPr>
        <w:t xml:space="preserve">Recommendations on </w:t>
      </w:r>
      <w:r w:rsidR="00B26D2E">
        <w:rPr>
          <w:lang w:val="en-US"/>
        </w:rPr>
        <w:t xml:space="preserve">the </w:t>
      </w:r>
      <w:r w:rsidR="00B26D2E" w:rsidRPr="000E176E">
        <w:rPr>
          <w:lang w:val="en-US"/>
        </w:rPr>
        <w:t>DATA CLEANING</w:t>
      </w:r>
      <w:r w:rsidR="00B26D2E">
        <w:rPr>
          <w:lang w:val="en-US"/>
        </w:rPr>
        <w:t xml:space="preserve"> of </w:t>
      </w:r>
      <w:r w:rsidR="007479C6">
        <w:rPr>
          <w:lang w:val="en-US"/>
        </w:rPr>
        <w:t>Name</w:t>
      </w:r>
      <w:r w:rsidR="00B26D2E">
        <w:rPr>
          <w:lang w:val="en-US"/>
        </w:rPr>
        <w:t>s</w:t>
      </w:r>
    </w:p>
    <w:p w14:paraId="013503F8" w14:textId="77777777" w:rsidR="00F857BE" w:rsidRPr="000E176E" w:rsidRDefault="00F857BE" w:rsidP="005D4FA0">
      <w:pPr>
        <w:spacing w:after="340"/>
        <w:jc w:val="center"/>
        <w:rPr>
          <w:sz w:val="17"/>
          <w:szCs w:val="17"/>
          <w:lang w:eastAsia="en-US"/>
        </w:rPr>
      </w:pPr>
    </w:p>
    <w:p w14:paraId="7E6E0212" w14:textId="77777777" w:rsidR="00202BE2" w:rsidRPr="000E176E" w:rsidRDefault="00202BE2" w:rsidP="005D4FA0">
      <w:pPr>
        <w:spacing w:after="340"/>
        <w:jc w:val="center"/>
        <w:rPr>
          <w:sz w:val="17"/>
          <w:szCs w:val="17"/>
          <w:lang w:eastAsia="en-US"/>
        </w:rPr>
      </w:pPr>
    </w:p>
    <w:p w14:paraId="43CB8BB2" w14:textId="77777777" w:rsidR="0002096C" w:rsidRDefault="0007137D" w:rsidP="00836490">
      <w:pPr>
        <w:spacing w:line="240" w:lineRule="auto"/>
        <w:jc w:val="center"/>
        <w:rPr>
          <w:i/>
          <w:iCs/>
          <w:sz w:val="17"/>
          <w:szCs w:val="17"/>
          <w:lang w:eastAsia="en-US"/>
        </w:rPr>
      </w:pPr>
      <w:r w:rsidRPr="0007137D">
        <w:rPr>
          <w:i/>
          <w:iCs/>
          <w:sz w:val="17"/>
          <w:szCs w:val="17"/>
          <w:lang w:eastAsia="en-US"/>
        </w:rPr>
        <w:t>Proposal presented for approval by the Committee on WIPO Standards (CWS)</w:t>
      </w:r>
      <w:r>
        <w:rPr>
          <w:i/>
          <w:iCs/>
          <w:sz w:val="17"/>
          <w:szCs w:val="17"/>
          <w:lang w:eastAsia="en-US"/>
        </w:rPr>
        <w:t xml:space="preserve"> </w:t>
      </w:r>
    </w:p>
    <w:p w14:paraId="6DA324D5" w14:textId="4F7181E3" w:rsidR="009E4454" w:rsidRPr="00765953" w:rsidRDefault="0007137D" w:rsidP="0050547B">
      <w:pPr>
        <w:spacing w:after="340" w:line="240" w:lineRule="auto"/>
        <w:jc w:val="center"/>
        <w:rPr>
          <w:i/>
          <w:iCs/>
          <w:sz w:val="17"/>
          <w:szCs w:val="17"/>
          <w:lang w:eastAsia="en-US"/>
        </w:rPr>
      </w:pPr>
      <w:r w:rsidRPr="0007137D">
        <w:rPr>
          <w:i/>
          <w:iCs/>
          <w:sz w:val="17"/>
          <w:szCs w:val="17"/>
          <w:lang w:eastAsia="en-US"/>
        </w:rPr>
        <w:t xml:space="preserve">at its </w:t>
      </w:r>
      <w:r w:rsidR="002E63FC">
        <w:rPr>
          <w:i/>
          <w:iCs/>
          <w:sz w:val="17"/>
          <w:szCs w:val="17"/>
          <w:lang w:eastAsia="en-US"/>
        </w:rPr>
        <w:t xml:space="preserve">thirteenth </w:t>
      </w:r>
      <w:r w:rsidRPr="0007137D">
        <w:rPr>
          <w:i/>
          <w:iCs/>
          <w:sz w:val="17"/>
          <w:szCs w:val="17"/>
          <w:lang w:eastAsia="en-US"/>
        </w:rPr>
        <w:t>session</w:t>
      </w:r>
    </w:p>
    <w:p w14:paraId="25267CF7" w14:textId="41570544" w:rsidR="00B15048" w:rsidRPr="000E176E" w:rsidRDefault="00B15048" w:rsidP="005D4FA0">
      <w:pPr>
        <w:tabs>
          <w:tab w:val="left" w:pos="8640"/>
        </w:tabs>
        <w:spacing w:after="340"/>
        <w:jc w:val="center"/>
        <w:rPr>
          <w:rFonts w:eastAsia="Times New Roman" w:cs="Times New Roman"/>
          <w:sz w:val="17"/>
          <w:szCs w:val="17"/>
          <w:lang w:eastAsia="en-US"/>
        </w:rPr>
      </w:pPr>
    </w:p>
    <w:p w14:paraId="66ED8D91" w14:textId="7EC5E152" w:rsidR="005D4FA0" w:rsidRPr="000E176E" w:rsidRDefault="005D4FA0" w:rsidP="005D4FA0">
      <w:pPr>
        <w:tabs>
          <w:tab w:val="left" w:pos="8640"/>
        </w:tabs>
        <w:spacing w:after="340"/>
        <w:jc w:val="center"/>
        <w:rPr>
          <w:rFonts w:eastAsia="Times New Roman" w:cs="Times New Roman"/>
          <w:sz w:val="17"/>
          <w:szCs w:val="17"/>
          <w:lang w:eastAsia="en-US"/>
        </w:rPr>
      </w:pPr>
      <w:r w:rsidRPr="005D4FA0">
        <w:rPr>
          <w:rFonts w:eastAsia="Times New Roman" w:cs="Times New Roman"/>
          <w:sz w:val="17"/>
          <w:szCs w:val="17"/>
          <w:lang w:eastAsia="en-US"/>
        </w:rPr>
        <w:t>TABLE OF CONTENTS</w:t>
      </w:r>
    </w:p>
    <w:sdt>
      <w:sdtPr>
        <w:rPr>
          <w:sz w:val="17"/>
          <w:szCs w:val="17"/>
        </w:rPr>
        <w:id w:val="50117398"/>
        <w:docPartObj>
          <w:docPartGallery w:val="Table of Contents"/>
          <w:docPartUnique/>
        </w:docPartObj>
      </w:sdtPr>
      <w:sdtEndPr>
        <w:rPr>
          <w:noProof/>
          <w:sz w:val="24"/>
          <w:szCs w:val="20"/>
        </w:rPr>
      </w:sdtEndPr>
      <w:sdtContent>
        <w:p w14:paraId="78BF2106" w14:textId="45085398" w:rsidR="0002096C" w:rsidRPr="00960987" w:rsidRDefault="0002096C" w:rsidP="00EE670C">
          <w:pPr>
            <w:pStyle w:val="TOC1"/>
            <w:rPr>
              <w:rFonts w:asciiTheme="minorHAnsi" w:eastAsiaTheme="minorEastAsia" w:hAnsiTheme="minorHAnsi" w:cstheme="minorBidi"/>
              <w:noProof/>
              <w:kern w:val="2"/>
              <w:sz w:val="17"/>
              <w:szCs w:val="17"/>
              <w14:ligatures w14:val="standardContextual"/>
            </w:rPr>
          </w:pPr>
          <w:r w:rsidRPr="00960987">
            <w:rPr>
              <w:b/>
              <w:bCs/>
              <w:noProof/>
              <w:sz w:val="17"/>
              <w:szCs w:val="17"/>
            </w:rPr>
            <w:fldChar w:fldCharType="begin"/>
          </w:r>
          <w:r w:rsidRPr="00EE670C">
            <w:rPr>
              <w:b/>
              <w:bCs/>
              <w:noProof/>
              <w:sz w:val="17"/>
              <w:szCs w:val="17"/>
            </w:rPr>
            <w:instrText xml:space="preserve"> TOC \o "2-4" \h \z \t "Heading 1,1,Title,1" </w:instrText>
          </w:r>
          <w:r w:rsidRPr="00960987">
            <w:rPr>
              <w:b/>
              <w:bCs/>
              <w:noProof/>
              <w:sz w:val="17"/>
              <w:szCs w:val="17"/>
            </w:rPr>
            <w:fldChar w:fldCharType="separate"/>
          </w:r>
          <w:hyperlink w:anchor="_Toc163134753" w:history="1">
            <w:r w:rsidRPr="00960987">
              <w:rPr>
                <w:rStyle w:val="Hyperlink"/>
                <w:noProof/>
                <w:sz w:val="17"/>
                <w:szCs w:val="17"/>
              </w:rPr>
              <w:t>Introduction</w:t>
            </w:r>
            <w:r w:rsidRPr="00960987">
              <w:rPr>
                <w:noProof/>
                <w:webHidden/>
                <w:sz w:val="17"/>
                <w:szCs w:val="17"/>
              </w:rPr>
              <w:tab/>
            </w:r>
            <w:r w:rsidRPr="00960987">
              <w:rPr>
                <w:noProof/>
                <w:webHidden/>
                <w:sz w:val="17"/>
                <w:szCs w:val="17"/>
              </w:rPr>
              <w:fldChar w:fldCharType="begin"/>
            </w:r>
            <w:r w:rsidRPr="00960987">
              <w:rPr>
                <w:noProof/>
                <w:webHidden/>
                <w:sz w:val="17"/>
                <w:szCs w:val="17"/>
              </w:rPr>
              <w:instrText xml:space="preserve"> PAGEREF _Toc163134753 \h </w:instrText>
            </w:r>
            <w:r w:rsidRPr="00960987">
              <w:rPr>
                <w:noProof/>
                <w:webHidden/>
                <w:sz w:val="17"/>
                <w:szCs w:val="17"/>
              </w:rPr>
            </w:r>
            <w:r w:rsidRPr="00960987">
              <w:rPr>
                <w:noProof/>
                <w:webHidden/>
                <w:sz w:val="17"/>
                <w:szCs w:val="17"/>
              </w:rPr>
              <w:fldChar w:fldCharType="separate"/>
            </w:r>
            <w:r w:rsidR="001D3D14">
              <w:rPr>
                <w:noProof/>
                <w:webHidden/>
                <w:sz w:val="17"/>
                <w:szCs w:val="17"/>
              </w:rPr>
              <w:t>2</w:t>
            </w:r>
            <w:r w:rsidRPr="00960987">
              <w:rPr>
                <w:noProof/>
                <w:webHidden/>
                <w:sz w:val="17"/>
                <w:szCs w:val="17"/>
              </w:rPr>
              <w:fldChar w:fldCharType="end"/>
            </w:r>
          </w:hyperlink>
        </w:p>
        <w:p w14:paraId="5762E135" w14:textId="31ECABC8" w:rsidR="0002096C" w:rsidRPr="00960987" w:rsidRDefault="0002096C" w:rsidP="00EE670C">
          <w:pPr>
            <w:pStyle w:val="TOC1"/>
            <w:rPr>
              <w:rFonts w:asciiTheme="minorHAnsi" w:eastAsiaTheme="minorEastAsia" w:hAnsiTheme="minorHAnsi" w:cstheme="minorBidi"/>
              <w:noProof/>
              <w:kern w:val="2"/>
              <w:sz w:val="17"/>
              <w:szCs w:val="17"/>
              <w14:ligatures w14:val="standardContextual"/>
            </w:rPr>
          </w:pPr>
          <w:hyperlink w:anchor="_Toc163134754" w:history="1">
            <w:r w:rsidRPr="00960987">
              <w:rPr>
                <w:rStyle w:val="Hyperlink"/>
                <w:noProof/>
                <w:sz w:val="17"/>
                <w:szCs w:val="17"/>
              </w:rPr>
              <w:t>DEFINITIONS</w:t>
            </w:r>
            <w:r w:rsidRPr="00960987">
              <w:rPr>
                <w:noProof/>
                <w:webHidden/>
                <w:sz w:val="17"/>
                <w:szCs w:val="17"/>
              </w:rPr>
              <w:tab/>
            </w:r>
            <w:r w:rsidRPr="00960987">
              <w:rPr>
                <w:noProof/>
                <w:webHidden/>
                <w:sz w:val="17"/>
                <w:szCs w:val="17"/>
              </w:rPr>
              <w:fldChar w:fldCharType="begin"/>
            </w:r>
            <w:r w:rsidRPr="00960987">
              <w:rPr>
                <w:noProof/>
                <w:webHidden/>
                <w:sz w:val="17"/>
                <w:szCs w:val="17"/>
              </w:rPr>
              <w:instrText xml:space="preserve"> PAGEREF _Toc163134754 \h </w:instrText>
            </w:r>
            <w:r w:rsidRPr="00960987">
              <w:rPr>
                <w:noProof/>
                <w:webHidden/>
                <w:sz w:val="17"/>
                <w:szCs w:val="17"/>
              </w:rPr>
            </w:r>
            <w:r w:rsidRPr="00960987">
              <w:rPr>
                <w:noProof/>
                <w:webHidden/>
                <w:sz w:val="17"/>
                <w:szCs w:val="17"/>
              </w:rPr>
              <w:fldChar w:fldCharType="separate"/>
            </w:r>
            <w:r w:rsidR="001D3D14">
              <w:rPr>
                <w:noProof/>
                <w:webHidden/>
                <w:sz w:val="17"/>
                <w:szCs w:val="17"/>
              </w:rPr>
              <w:t>2</w:t>
            </w:r>
            <w:r w:rsidRPr="00960987">
              <w:rPr>
                <w:noProof/>
                <w:webHidden/>
                <w:sz w:val="17"/>
                <w:szCs w:val="17"/>
              </w:rPr>
              <w:fldChar w:fldCharType="end"/>
            </w:r>
          </w:hyperlink>
        </w:p>
        <w:p w14:paraId="07669C2D" w14:textId="691E5007" w:rsidR="0002096C" w:rsidRPr="00960987" w:rsidRDefault="0002096C" w:rsidP="00EE670C">
          <w:pPr>
            <w:pStyle w:val="TOC1"/>
            <w:rPr>
              <w:rFonts w:asciiTheme="minorHAnsi" w:eastAsiaTheme="minorEastAsia" w:hAnsiTheme="minorHAnsi" w:cstheme="minorBidi"/>
              <w:noProof/>
              <w:kern w:val="2"/>
              <w:sz w:val="17"/>
              <w:szCs w:val="17"/>
              <w14:ligatures w14:val="standardContextual"/>
            </w:rPr>
          </w:pPr>
          <w:hyperlink w:anchor="_Toc163134755" w:history="1">
            <w:r w:rsidRPr="00960987">
              <w:rPr>
                <w:rStyle w:val="Hyperlink"/>
                <w:noProof/>
                <w:sz w:val="17"/>
                <w:szCs w:val="17"/>
              </w:rPr>
              <w:t>INTAKE</w:t>
            </w:r>
            <w:r w:rsidRPr="00960987">
              <w:rPr>
                <w:noProof/>
                <w:webHidden/>
                <w:sz w:val="17"/>
                <w:szCs w:val="17"/>
              </w:rPr>
              <w:tab/>
            </w:r>
            <w:r w:rsidRPr="00960987">
              <w:rPr>
                <w:noProof/>
                <w:webHidden/>
                <w:sz w:val="17"/>
                <w:szCs w:val="17"/>
              </w:rPr>
              <w:fldChar w:fldCharType="begin"/>
            </w:r>
            <w:r w:rsidRPr="00960987">
              <w:rPr>
                <w:noProof/>
                <w:webHidden/>
                <w:sz w:val="17"/>
                <w:szCs w:val="17"/>
              </w:rPr>
              <w:instrText xml:space="preserve"> PAGEREF _Toc163134755 \h </w:instrText>
            </w:r>
            <w:r w:rsidRPr="00960987">
              <w:rPr>
                <w:noProof/>
                <w:webHidden/>
                <w:sz w:val="17"/>
                <w:szCs w:val="17"/>
              </w:rPr>
            </w:r>
            <w:r w:rsidRPr="00960987">
              <w:rPr>
                <w:noProof/>
                <w:webHidden/>
                <w:sz w:val="17"/>
                <w:szCs w:val="17"/>
              </w:rPr>
              <w:fldChar w:fldCharType="separate"/>
            </w:r>
            <w:r w:rsidR="001D3D14">
              <w:rPr>
                <w:noProof/>
                <w:webHidden/>
                <w:sz w:val="17"/>
                <w:szCs w:val="17"/>
              </w:rPr>
              <w:t>2</w:t>
            </w:r>
            <w:r w:rsidRPr="00960987">
              <w:rPr>
                <w:noProof/>
                <w:webHidden/>
                <w:sz w:val="17"/>
                <w:szCs w:val="17"/>
              </w:rPr>
              <w:fldChar w:fldCharType="end"/>
            </w:r>
          </w:hyperlink>
        </w:p>
        <w:p w14:paraId="06822FBC" w14:textId="557CFC03" w:rsidR="0002096C" w:rsidRPr="00960987" w:rsidRDefault="0002096C" w:rsidP="00EE670C">
          <w:pPr>
            <w:pStyle w:val="TOC1"/>
            <w:rPr>
              <w:rFonts w:asciiTheme="minorHAnsi" w:eastAsiaTheme="minorEastAsia" w:hAnsiTheme="minorHAnsi" w:cstheme="minorBidi"/>
              <w:noProof/>
              <w:kern w:val="2"/>
              <w:sz w:val="17"/>
              <w:szCs w:val="17"/>
              <w14:ligatures w14:val="standardContextual"/>
            </w:rPr>
          </w:pPr>
          <w:hyperlink w:anchor="_Toc163134756" w:history="1">
            <w:r w:rsidRPr="00960987">
              <w:rPr>
                <w:rStyle w:val="Hyperlink"/>
                <w:noProof/>
                <w:sz w:val="17"/>
                <w:szCs w:val="17"/>
              </w:rPr>
              <w:t>TRANSFORMATION OF NAMES</w:t>
            </w:r>
            <w:r w:rsidRPr="00960987">
              <w:rPr>
                <w:noProof/>
                <w:webHidden/>
                <w:sz w:val="17"/>
                <w:szCs w:val="17"/>
              </w:rPr>
              <w:tab/>
            </w:r>
            <w:r w:rsidRPr="00960987">
              <w:rPr>
                <w:noProof/>
                <w:webHidden/>
                <w:sz w:val="17"/>
                <w:szCs w:val="17"/>
              </w:rPr>
              <w:fldChar w:fldCharType="begin"/>
            </w:r>
            <w:r w:rsidRPr="00960987">
              <w:rPr>
                <w:noProof/>
                <w:webHidden/>
                <w:sz w:val="17"/>
                <w:szCs w:val="17"/>
              </w:rPr>
              <w:instrText xml:space="preserve"> PAGEREF _Toc163134756 \h </w:instrText>
            </w:r>
            <w:r w:rsidRPr="00960987">
              <w:rPr>
                <w:noProof/>
                <w:webHidden/>
                <w:sz w:val="17"/>
                <w:szCs w:val="17"/>
              </w:rPr>
            </w:r>
            <w:r w:rsidRPr="00960987">
              <w:rPr>
                <w:noProof/>
                <w:webHidden/>
                <w:sz w:val="17"/>
                <w:szCs w:val="17"/>
              </w:rPr>
              <w:fldChar w:fldCharType="separate"/>
            </w:r>
            <w:r w:rsidR="001D3D14">
              <w:rPr>
                <w:noProof/>
                <w:webHidden/>
                <w:sz w:val="17"/>
                <w:szCs w:val="17"/>
              </w:rPr>
              <w:t>3</w:t>
            </w:r>
            <w:r w:rsidRPr="00960987">
              <w:rPr>
                <w:noProof/>
                <w:webHidden/>
                <w:sz w:val="17"/>
                <w:szCs w:val="17"/>
              </w:rPr>
              <w:fldChar w:fldCharType="end"/>
            </w:r>
          </w:hyperlink>
        </w:p>
        <w:p w14:paraId="4B6DFA6A" w14:textId="260BCBEB" w:rsidR="0002096C" w:rsidRPr="00960987" w:rsidRDefault="0002096C" w:rsidP="00EE670C">
          <w:pPr>
            <w:pStyle w:val="TOC1"/>
            <w:rPr>
              <w:rFonts w:asciiTheme="minorHAnsi" w:eastAsiaTheme="minorEastAsia" w:hAnsiTheme="minorHAnsi" w:cstheme="minorBidi"/>
              <w:noProof/>
              <w:kern w:val="2"/>
              <w:sz w:val="17"/>
              <w:szCs w:val="17"/>
              <w14:ligatures w14:val="standardContextual"/>
            </w:rPr>
          </w:pPr>
          <w:hyperlink w:anchor="_Toc163134757" w:history="1">
            <w:r w:rsidRPr="00960987">
              <w:rPr>
                <w:rStyle w:val="Hyperlink"/>
                <w:noProof/>
                <w:sz w:val="17"/>
                <w:szCs w:val="17"/>
              </w:rPr>
              <w:t>VALIDATION AND DISAMBIGUATION</w:t>
            </w:r>
            <w:r w:rsidRPr="00960987">
              <w:rPr>
                <w:noProof/>
                <w:webHidden/>
                <w:sz w:val="17"/>
                <w:szCs w:val="17"/>
              </w:rPr>
              <w:tab/>
            </w:r>
            <w:r w:rsidRPr="00960987">
              <w:rPr>
                <w:noProof/>
                <w:webHidden/>
                <w:sz w:val="17"/>
                <w:szCs w:val="17"/>
              </w:rPr>
              <w:fldChar w:fldCharType="begin"/>
            </w:r>
            <w:r w:rsidRPr="00960987">
              <w:rPr>
                <w:noProof/>
                <w:webHidden/>
                <w:sz w:val="17"/>
                <w:szCs w:val="17"/>
              </w:rPr>
              <w:instrText xml:space="preserve"> PAGEREF _Toc163134757 \h </w:instrText>
            </w:r>
            <w:r w:rsidRPr="00960987">
              <w:rPr>
                <w:noProof/>
                <w:webHidden/>
                <w:sz w:val="17"/>
                <w:szCs w:val="17"/>
              </w:rPr>
            </w:r>
            <w:r w:rsidRPr="00960987">
              <w:rPr>
                <w:noProof/>
                <w:webHidden/>
                <w:sz w:val="17"/>
                <w:szCs w:val="17"/>
              </w:rPr>
              <w:fldChar w:fldCharType="separate"/>
            </w:r>
            <w:r w:rsidR="001D3D14">
              <w:rPr>
                <w:noProof/>
                <w:webHidden/>
                <w:sz w:val="17"/>
                <w:szCs w:val="17"/>
              </w:rPr>
              <w:t>3</w:t>
            </w:r>
            <w:r w:rsidRPr="00960987">
              <w:rPr>
                <w:noProof/>
                <w:webHidden/>
                <w:sz w:val="17"/>
                <w:szCs w:val="17"/>
              </w:rPr>
              <w:fldChar w:fldCharType="end"/>
            </w:r>
          </w:hyperlink>
        </w:p>
        <w:p w14:paraId="552C9A69" w14:textId="06EFF079" w:rsidR="0002096C" w:rsidRPr="00960987" w:rsidRDefault="0002096C" w:rsidP="00EE670C">
          <w:pPr>
            <w:pStyle w:val="TOC1"/>
            <w:rPr>
              <w:rFonts w:asciiTheme="minorHAnsi" w:eastAsiaTheme="minorEastAsia" w:hAnsiTheme="minorHAnsi" w:cstheme="minorBidi"/>
              <w:noProof/>
              <w:kern w:val="2"/>
              <w:sz w:val="17"/>
              <w:szCs w:val="17"/>
              <w14:ligatures w14:val="standardContextual"/>
            </w:rPr>
          </w:pPr>
          <w:hyperlink w:anchor="_Toc163134758" w:history="1">
            <w:r w:rsidRPr="00960987">
              <w:rPr>
                <w:rStyle w:val="Hyperlink"/>
                <w:noProof/>
                <w:sz w:val="17"/>
                <w:szCs w:val="17"/>
              </w:rPr>
              <w:t>MAINTENANCE</w:t>
            </w:r>
            <w:r w:rsidRPr="00960987">
              <w:rPr>
                <w:noProof/>
                <w:webHidden/>
                <w:sz w:val="17"/>
                <w:szCs w:val="17"/>
              </w:rPr>
              <w:tab/>
            </w:r>
            <w:r w:rsidRPr="00960987">
              <w:rPr>
                <w:noProof/>
                <w:webHidden/>
                <w:sz w:val="17"/>
                <w:szCs w:val="17"/>
              </w:rPr>
              <w:fldChar w:fldCharType="begin"/>
            </w:r>
            <w:r w:rsidRPr="00960987">
              <w:rPr>
                <w:noProof/>
                <w:webHidden/>
                <w:sz w:val="17"/>
                <w:szCs w:val="17"/>
              </w:rPr>
              <w:instrText xml:space="preserve"> PAGEREF _Toc163134758 \h </w:instrText>
            </w:r>
            <w:r w:rsidRPr="00960987">
              <w:rPr>
                <w:noProof/>
                <w:webHidden/>
                <w:sz w:val="17"/>
                <w:szCs w:val="17"/>
              </w:rPr>
            </w:r>
            <w:r w:rsidRPr="00960987">
              <w:rPr>
                <w:noProof/>
                <w:webHidden/>
                <w:sz w:val="17"/>
                <w:szCs w:val="17"/>
              </w:rPr>
              <w:fldChar w:fldCharType="separate"/>
            </w:r>
            <w:r w:rsidR="001D3D14">
              <w:rPr>
                <w:noProof/>
                <w:webHidden/>
                <w:sz w:val="17"/>
                <w:szCs w:val="17"/>
              </w:rPr>
              <w:t>3</w:t>
            </w:r>
            <w:r w:rsidRPr="00960987">
              <w:rPr>
                <w:noProof/>
                <w:webHidden/>
                <w:sz w:val="17"/>
                <w:szCs w:val="17"/>
              </w:rPr>
              <w:fldChar w:fldCharType="end"/>
            </w:r>
          </w:hyperlink>
        </w:p>
        <w:p w14:paraId="2B2C892F" w14:textId="60AD57BA" w:rsidR="0002096C" w:rsidRPr="00960987" w:rsidRDefault="0002096C" w:rsidP="00EE670C">
          <w:pPr>
            <w:pStyle w:val="TOC1"/>
            <w:rPr>
              <w:rFonts w:asciiTheme="minorHAnsi" w:eastAsiaTheme="minorEastAsia" w:hAnsiTheme="minorHAnsi" w:cstheme="minorBidi"/>
              <w:noProof/>
              <w:kern w:val="2"/>
              <w:sz w:val="17"/>
              <w:szCs w:val="17"/>
              <w14:ligatures w14:val="standardContextual"/>
            </w:rPr>
          </w:pPr>
          <w:hyperlink w:anchor="_Toc163134759" w:history="1">
            <w:r w:rsidRPr="00960987">
              <w:rPr>
                <w:rStyle w:val="Hyperlink"/>
                <w:noProof/>
                <w:sz w:val="17"/>
                <w:szCs w:val="17"/>
              </w:rPr>
              <w:t>PUBLICATION AND DATA EXCHANGE</w:t>
            </w:r>
            <w:r w:rsidRPr="00960987">
              <w:rPr>
                <w:noProof/>
                <w:webHidden/>
                <w:sz w:val="17"/>
                <w:szCs w:val="17"/>
              </w:rPr>
              <w:tab/>
            </w:r>
            <w:r w:rsidRPr="00960987">
              <w:rPr>
                <w:noProof/>
                <w:webHidden/>
                <w:sz w:val="17"/>
                <w:szCs w:val="17"/>
              </w:rPr>
              <w:fldChar w:fldCharType="begin"/>
            </w:r>
            <w:r w:rsidRPr="00960987">
              <w:rPr>
                <w:noProof/>
                <w:webHidden/>
                <w:sz w:val="17"/>
                <w:szCs w:val="17"/>
              </w:rPr>
              <w:instrText xml:space="preserve"> PAGEREF _Toc163134759 \h </w:instrText>
            </w:r>
            <w:r w:rsidRPr="00960987">
              <w:rPr>
                <w:noProof/>
                <w:webHidden/>
                <w:sz w:val="17"/>
                <w:szCs w:val="17"/>
              </w:rPr>
            </w:r>
            <w:r w:rsidRPr="00960987">
              <w:rPr>
                <w:noProof/>
                <w:webHidden/>
                <w:sz w:val="17"/>
                <w:szCs w:val="17"/>
              </w:rPr>
              <w:fldChar w:fldCharType="separate"/>
            </w:r>
            <w:r w:rsidR="001D3D14">
              <w:rPr>
                <w:noProof/>
                <w:webHidden/>
                <w:sz w:val="17"/>
                <w:szCs w:val="17"/>
              </w:rPr>
              <w:t>4</w:t>
            </w:r>
            <w:r w:rsidRPr="00960987">
              <w:rPr>
                <w:noProof/>
                <w:webHidden/>
                <w:sz w:val="17"/>
                <w:szCs w:val="17"/>
              </w:rPr>
              <w:fldChar w:fldCharType="end"/>
            </w:r>
          </w:hyperlink>
        </w:p>
        <w:p w14:paraId="66979E26" w14:textId="0F9952FB" w:rsidR="0002096C" w:rsidRPr="006E466B" w:rsidRDefault="0002096C" w:rsidP="00EE670C">
          <w:pPr>
            <w:pStyle w:val="TOC1"/>
            <w:rPr>
              <w:rFonts w:asciiTheme="minorHAnsi" w:eastAsiaTheme="minorEastAsia" w:hAnsiTheme="minorHAnsi" w:cstheme="minorBidi"/>
              <w:noProof/>
              <w:kern w:val="2"/>
              <w:sz w:val="17"/>
              <w:szCs w:val="17"/>
              <w14:ligatures w14:val="standardContextual"/>
            </w:rPr>
          </w:pPr>
          <w:hyperlink w:anchor="_Toc163134760" w:history="1">
            <w:r w:rsidRPr="006E466B">
              <w:rPr>
                <w:rStyle w:val="Hyperlink"/>
                <w:noProof/>
                <w:sz w:val="17"/>
                <w:szCs w:val="17"/>
              </w:rPr>
              <w:t>STATISTICAL PURPOSES</w:t>
            </w:r>
            <w:r w:rsidRPr="006E466B">
              <w:rPr>
                <w:noProof/>
                <w:webHidden/>
                <w:sz w:val="17"/>
                <w:szCs w:val="17"/>
              </w:rPr>
              <w:tab/>
            </w:r>
            <w:r w:rsidRPr="006E466B">
              <w:rPr>
                <w:noProof/>
                <w:webHidden/>
                <w:sz w:val="17"/>
                <w:szCs w:val="17"/>
              </w:rPr>
              <w:fldChar w:fldCharType="begin"/>
            </w:r>
            <w:r w:rsidRPr="006E466B">
              <w:rPr>
                <w:noProof/>
                <w:webHidden/>
                <w:sz w:val="17"/>
                <w:szCs w:val="17"/>
              </w:rPr>
              <w:instrText xml:space="preserve"> PAGEREF _Toc163134760 \h </w:instrText>
            </w:r>
            <w:r w:rsidRPr="006E466B">
              <w:rPr>
                <w:noProof/>
                <w:webHidden/>
                <w:sz w:val="17"/>
                <w:szCs w:val="17"/>
              </w:rPr>
            </w:r>
            <w:r w:rsidRPr="006E466B">
              <w:rPr>
                <w:noProof/>
                <w:webHidden/>
                <w:sz w:val="17"/>
                <w:szCs w:val="17"/>
              </w:rPr>
              <w:fldChar w:fldCharType="separate"/>
            </w:r>
            <w:r w:rsidR="001D3D14">
              <w:rPr>
                <w:noProof/>
                <w:webHidden/>
                <w:sz w:val="17"/>
                <w:szCs w:val="17"/>
              </w:rPr>
              <w:t>4</w:t>
            </w:r>
            <w:r w:rsidRPr="006E466B">
              <w:rPr>
                <w:noProof/>
                <w:webHidden/>
                <w:sz w:val="17"/>
                <w:szCs w:val="17"/>
              </w:rPr>
              <w:fldChar w:fldCharType="end"/>
            </w:r>
          </w:hyperlink>
        </w:p>
        <w:p w14:paraId="619AFBFB" w14:textId="7BD433E2" w:rsidR="0002096C" w:rsidRPr="006E466B" w:rsidRDefault="0002096C" w:rsidP="006E466B">
          <w:pPr>
            <w:pStyle w:val="TOC2"/>
            <w:rPr>
              <w:rFonts w:asciiTheme="minorHAnsi" w:eastAsiaTheme="minorEastAsia" w:hAnsiTheme="minorHAnsi" w:cstheme="minorBidi"/>
              <w:noProof/>
              <w:kern w:val="2"/>
              <w:sz w:val="17"/>
              <w:szCs w:val="17"/>
              <w:lang w:eastAsia="zh-CN"/>
              <w14:ligatures w14:val="standardContextual"/>
            </w:rPr>
          </w:pPr>
          <w:hyperlink w:anchor="_Toc163134761" w:history="1">
            <w:r w:rsidRPr="006E466B">
              <w:rPr>
                <w:rStyle w:val="Hyperlink"/>
                <w:noProof/>
                <w:sz w:val="17"/>
                <w:szCs w:val="17"/>
              </w:rPr>
              <w:t>References</w:t>
            </w:r>
            <w:r w:rsidRPr="006E466B">
              <w:rPr>
                <w:noProof/>
                <w:webHidden/>
                <w:sz w:val="17"/>
                <w:szCs w:val="17"/>
              </w:rPr>
              <w:tab/>
            </w:r>
            <w:r w:rsidRPr="006E466B">
              <w:rPr>
                <w:noProof/>
                <w:webHidden/>
                <w:sz w:val="17"/>
                <w:szCs w:val="17"/>
              </w:rPr>
              <w:fldChar w:fldCharType="begin"/>
            </w:r>
            <w:r w:rsidRPr="006E466B">
              <w:rPr>
                <w:noProof/>
                <w:webHidden/>
                <w:sz w:val="17"/>
                <w:szCs w:val="17"/>
              </w:rPr>
              <w:instrText xml:space="preserve"> PAGEREF _Toc163134761 \h </w:instrText>
            </w:r>
            <w:r w:rsidRPr="006E466B">
              <w:rPr>
                <w:noProof/>
                <w:webHidden/>
                <w:sz w:val="17"/>
                <w:szCs w:val="17"/>
              </w:rPr>
            </w:r>
            <w:r w:rsidRPr="006E466B">
              <w:rPr>
                <w:noProof/>
                <w:webHidden/>
                <w:sz w:val="17"/>
                <w:szCs w:val="17"/>
              </w:rPr>
              <w:fldChar w:fldCharType="separate"/>
            </w:r>
            <w:r w:rsidR="001D3D14">
              <w:rPr>
                <w:noProof/>
                <w:webHidden/>
                <w:sz w:val="17"/>
                <w:szCs w:val="17"/>
              </w:rPr>
              <w:t>4</w:t>
            </w:r>
            <w:r w:rsidRPr="006E466B">
              <w:rPr>
                <w:noProof/>
                <w:webHidden/>
                <w:sz w:val="17"/>
                <w:szCs w:val="17"/>
              </w:rPr>
              <w:fldChar w:fldCharType="end"/>
            </w:r>
          </w:hyperlink>
        </w:p>
        <w:p w14:paraId="603B9865" w14:textId="61AAFD9B" w:rsidR="009365A2" w:rsidRPr="00960987" w:rsidDel="00DD5C62" w:rsidRDefault="0002096C" w:rsidP="00DD5C62">
          <w:pPr>
            <w:pStyle w:val="TOC1"/>
            <w:rPr>
              <w:del w:id="4" w:author="Author"/>
              <w:rFonts w:asciiTheme="minorHAnsi" w:eastAsiaTheme="minorEastAsia" w:hAnsiTheme="minorHAnsi" w:cstheme="minorBidi"/>
              <w:noProof/>
              <w:kern w:val="2"/>
              <w:sz w:val="17"/>
              <w:szCs w:val="17"/>
              <w14:ligatures w14:val="standardContextual"/>
            </w:rPr>
          </w:pPr>
          <w:r w:rsidRPr="00960987">
            <w:rPr>
              <w:noProof/>
              <w:sz w:val="17"/>
              <w:szCs w:val="17"/>
            </w:rPr>
            <w:fldChar w:fldCharType="end"/>
          </w:r>
          <w:ins w:id="5" w:author="Author">
            <w:r w:rsidR="00DD5C62" w:rsidDel="00DD5C62">
              <w:t xml:space="preserve"> </w:t>
            </w:r>
          </w:ins>
          <w:del w:id="6" w:author="Author">
            <w:r w:rsidR="009365A2" w:rsidDel="00DD5C62">
              <w:fldChar w:fldCharType="begin"/>
            </w:r>
            <w:r w:rsidR="009365A2" w:rsidDel="00DD5C62">
              <w:delInstrText>HYPERLINK \l "_Toc163134762"</w:delInstrText>
            </w:r>
            <w:r w:rsidR="009365A2" w:rsidDel="00DD5C62">
              <w:fldChar w:fldCharType="separate"/>
            </w:r>
            <w:r w:rsidR="009365A2" w:rsidRPr="00960987" w:rsidDel="00DD5C62">
              <w:rPr>
                <w:rStyle w:val="Hyperlink"/>
                <w:noProof/>
                <w:sz w:val="17"/>
                <w:szCs w:val="17"/>
              </w:rPr>
              <w:delText>ANNEX</w:delText>
            </w:r>
            <w:r w:rsidR="009365A2" w:rsidRPr="00960987" w:rsidDel="00DD5C62">
              <w:rPr>
                <w:noProof/>
                <w:webHidden/>
                <w:sz w:val="17"/>
                <w:szCs w:val="17"/>
              </w:rPr>
              <w:tab/>
            </w:r>
            <w:r w:rsidR="009365A2" w:rsidRPr="00960987" w:rsidDel="00DD5C62">
              <w:rPr>
                <w:noProof/>
                <w:webHidden/>
                <w:sz w:val="17"/>
                <w:szCs w:val="17"/>
              </w:rPr>
              <w:fldChar w:fldCharType="begin"/>
            </w:r>
            <w:r w:rsidR="009365A2" w:rsidRPr="00960987" w:rsidDel="00DD5C62">
              <w:rPr>
                <w:noProof/>
                <w:webHidden/>
                <w:sz w:val="17"/>
                <w:szCs w:val="17"/>
              </w:rPr>
              <w:delInstrText xml:space="preserve"> PAGEREF _Toc163134762 \h </w:delInstrText>
            </w:r>
            <w:r w:rsidR="009365A2" w:rsidRPr="00960987" w:rsidDel="00DD5C62">
              <w:rPr>
                <w:noProof/>
                <w:webHidden/>
                <w:sz w:val="17"/>
                <w:szCs w:val="17"/>
              </w:rPr>
            </w:r>
            <w:r w:rsidR="009365A2" w:rsidRPr="00960987" w:rsidDel="00DD5C62">
              <w:rPr>
                <w:noProof/>
                <w:webHidden/>
                <w:sz w:val="17"/>
                <w:szCs w:val="17"/>
              </w:rPr>
              <w:fldChar w:fldCharType="separate"/>
            </w:r>
            <w:r w:rsidR="009365A2" w:rsidRPr="00960987" w:rsidDel="00DD5C62">
              <w:rPr>
                <w:noProof/>
                <w:webHidden/>
                <w:sz w:val="17"/>
                <w:szCs w:val="17"/>
              </w:rPr>
              <w:delText>1</w:delText>
            </w:r>
            <w:r w:rsidR="009365A2" w:rsidRPr="00960987" w:rsidDel="00DD5C62">
              <w:rPr>
                <w:noProof/>
                <w:webHidden/>
                <w:sz w:val="17"/>
                <w:szCs w:val="17"/>
              </w:rPr>
              <w:fldChar w:fldCharType="end"/>
            </w:r>
            <w:r w:rsidR="009365A2" w:rsidDel="00DD5C62">
              <w:fldChar w:fldCharType="end"/>
            </w:r>
          </w:del>
        </w:p>
        <w:p w14:paraId="69523427" w14:textId="0DE9AE73" w:rsidR="009365A2" w:rsidRPr="00960987" w:rsidDel="00DD5C62" w:rsidRDefault="009365A2" w:rsidP="00DD5C62">
          <w:pPr>
            <w:pStyle w:val="TOC1"/>
            <w:rPr>
              <w:del w:id="7" w:author="Author"/>
              <w:rFonts w:asciiTheme="minorHAnsi" w:eastAsiaTheme="minorEastAsia" w:hAnsiTheme="minorHAnsi" w:cstheme="minorBidi"/>
              <w:noProof/>
              <w:kern w:val="2"/>
              <w:sz w:val="17"/>
              <w:szCs w:val="17"/>
              <w14:ligatures w14:val="standardContextual"/>
            </w:rPr>
          </w:pPr>
          <w:del w:id="8" w:author="Author">
            <w:r w:rsidDel="00DD5C62">
              <w:fldChar w:fldCharType="begin"/>
            </w:r>
            <w:r w:rsidDel="00DD5C62">
              <w:delInstrText>HYPERLINK \l "_Toc163134763"</w:delInstrText>
            </w:r>
            <w:r w:rsidDel="00DD5C62">
              <w:fldChar w:fldCharType="separate"/>
            </w:r>
            <w:r w:rsidRPr="00960987" w:rsidDel="00DD5C62">
              <w:rPr>
                <w:rStyle w:val="Hyperlink"/>
                <w:noProof/>
                <w:sz w:val="17"/>
                <w:szCs w:val="17"/>
              </w:rPr>
              <w:delText>Transliteration examples:</w:delText>
            </w:r>
            <w:r w:rsidRPr="00960987" w:rsidDel="00DD5C62">
              <w:rPr>
                <w:noProof/>
                <w:webHidden/>
                <w:sz w:val="17"/>
                <w:szCs w:val="17"/>
              </w:rPr>
              <w:tab/>
            </w:r>
            <w:r w:rsidRPr="00960987" w:rsidDel="00DD5C62">
              <w:rPr>
                <w:noProof/>
                <w:webHidden/>
                <w:sz w:val="17"/>
                <w:szCs w:val="17"/>
              </w:rPr>
              <w:fldChar w:fldCharType="begin"/>
            </w:r>
            <w:r w:rsidRPr="00960987" w:rsidDel="00DD5C62">
              <w:rPr>
                <w:noProof/>
                <w:webHidden/>
                <w:sz w:val="17"/>
                <w:szCs w:val="17"/>
              </w:rPr>
              <w:delInstrText xml:space="preserve"> PAGEREF _Toc163134763 \h </w:delInstrText>
            </w:r>
            <w:r w:rsidRPr="00960987" w:rsidDel="00DD5C62">
              <w:rPr>
                <w:noProof/>
                <w:webHidden/>
                <w:sz w:val="17"/>
                <w:szCs w:val="17"/>
              </w:rPr>
            </w:r>
            <w:r w:rsidRPr="00960987" w:rsidDel="00DD5C62">
              <w:rPr>
                <w:noProof/>
                <w:webHidden/>
                <w:sz w:val="17"/>
                <w:szCs w:val="17"/>
              </w:rPr>
              <w:fldChar w:fldCharType="separate"/>
            </w:r>
            <w:r w:rsidRPr="00960987" w:rsidDel="00DD5C62">
              <w:rPr>
                <w:noProof/>
                <w:webHidden/>
                <w:sz w:val="17"/>
                <w:szCs w:val="17"/>
              </w:rPr>
              <w:delText>1</w:delText>
            </w:r>
            <w:r w:rsidRPr="00960987" w:rsidDel="00DD5C62">
              <w:rPr>
                <w:noProof/>
                <w:webHidden/>
                <w:sz w:val="17"/>
                <w:szCs w:val="17"/>
              </w:rPr>
              <w:fldChar w:fldCharType="end"/>
            </w:r>
            <w:r w:rsidDel="00DD5C62">
              <w:fldChar w:fldCharType="end"/>
            </w:r>
          </w:del>
        </w:p>
        <w:p w14:paraId="11A7B7BA" w14:textId="388F0476" w:rsidR="009365A2" w:rsidRPr="00960987" w:rsidRDefault="009365A2" w:rsidP="00DD5C62">
          <w:pPr>
            <w:pStyle w:val="TOC1"/>
            <w:rPr>
              <w:rFonts w:asciiTheme="minorHAnsi" w:eastAsiaTheme="minorEastAsia" w:hAnsiTheme="minorHAnsi" w:cstheme="minorBidi"/>
              <w:noProof/>
              <w:kern w:val="2"/>
              <w:sz w:val="17"/>
              <w:szCs w:val="17"/>
              <w14:ligatures w14:val="standardContextual"/>
            </w:rPr>
          </w:pPr>
          <w:del w:id="9" w:author="Author">
            <w:r w:rsidDel="00DD5C62">
              <w:fldChar w:fldCharType="begin"/>
            </w:r>
            <w:r w:rsidDel="00DD5C62">
              <w:delInstrText>HYPERLINK \l "_Toc163134764"</w:delInstrText>
            </w:r>
            <w:r w:rsidDel="00DD5C62">
              <w:fldChar w:fldCharType="separate"/>
            </w:r>
            <w:r w:rsidRPr="00960987" w:rsidDel="00DD5C62">
              <w:rPr>
                <w:rStyle w:val="Hyperlink"/>
                <w:noProof/>
                <w:sz w:val="17"/>
                <w:szCs w:val="17"/>
              </w:rPr>
              <w:delText>Transcription examples:</w:delText>
            </w:r>
            <w:r w:rsidRPr="00960987" w:rsidDel="00DD5C62">
              <w:rPr>
                <w:noProof/>
                <w:webHidden/>
                <w:sz w:val="17"/>
                <w:szCs w:val="17"/>
              </w:rPr>
              <w:tab/>
            </w:r>
            <w:r w:rsidRPr="00960987" w:rsidDel="00DD5C62">
              <w:rPr>
                <w:noProof/>
                <w:webHidden/>
                <w:sz w:val="17"/>
                <w:szCs w:val="17"/>
              </w:rPr>
              <w:fldChar w:fldCharType="begin"/>
            </w:r>
            <w:r w:rsidRPr="00960987" w:rsidDel="00DD5C62">
              <w:rPr>
                <w:noProof/>
                <w:webHidden/>
                <w:sz w:val="17"/>
                <w:szCs w:val="17"/>
              </w:rPr>
              <w:delInstrText xml:space="preserve"> PAGEREF _Toc163134764 \h </w:delInstrText>
            </w:r>
            <w:r w:rsidRPr="00960987" w:rsidDel="00DD5C62">
              <w:rPr>
                <w:noProof/>
                <w:webHidden/>
                <w:sz w:val="17"/>
                <w:szCs w:val="17"/>
              </w:rPr>
            </w:r>
            <w:r w:rsidRPr="00960987" w:rsidDel="00DD5C62">
              <w:rPr>
                <w:noProof/>
                <w:webHidden/>
                <w:sz w:val="17"/>
                <w:szCs w:val="17"/>
              </w:rPr>
              <w:fldChar w:fldCharType="separate"/>
            </w:r>
            <w:r w:rsidRPr="00960987" w:rsidDel="00DD5C62">
              <w:rPr>
                <w:noProof/>
                <w:webHidden/>
                <w:sz w:val="17"/>
                <w:szCs w:val="17"/>
              </w:rPr>
              <w:delText>2</w:delText>
            </w:r>
            <w:r w:rsidRPr="00960987" w:rsidDel="00DD5C62">
              <w:rPr>
                <w:noProof/>
                <w:webHidden/>
                <w:sz w:val="17"/>
                <w:szCs w:val="17"/>
              </w:rPr>
              <w:fldChar w:fldCharType="end"/>
            </w:r>
            <w:r w:rsidDel="00DD5C62">
              <w:fldChar w:fldCharType="end"/>
            </w:r>
          </w:del>
        </w:p>
        <w:p w14:paraId="755AE784" w14:textId="6A402233" w:rsidR="00AB125A" w:rsidRPr="000E176E" w:rsidRDefault="00000000" w:rsidP="00EE670C">
          <w:pPr>
            <w:pStyle w:val="TOC1"/>
            <w:rPr>
              <w:noProof/>
            </w:rPr>
          </w:pPr>
        </w:p>
      </w:sdtContent>
    </w:sdt>
    <w:p w14:paraId="623004BB" w14:textId="5BAAAF12" w:rsidR="00770B79" w:rsidRPr="00765953" w:rsidRDefault="00770B79" w:rsidP="00AB125A">
      <w:pPr>
        <w:spacing w:line="240" w:lineRule="auto"/>
        <w:jc w:val="center"/>
        <w:rPr>
          <w:rFonts w:eastAsia="Batang" w:cs="Times New Roman"/>
          <w:sz w:val="17"/>
          <w:szCs w:val="17"/>
          <w:lang w:eastAsia="en-US"/>
        </w:rPr>
      </w:pPr>
    </w:p>
    <w:p w14:paraId="2B8DF0F4" w14:textId="029DCAAE" w:rsidR="006634EC" w:rsidRPr="00765953" w:rsidRDefault="006634EC" w:rsidP="006634EC">
      <w:pPr>
        <w:spacing w:after="240" w:line="240" w:lineRule="auto"/>
        <w:rPr>
          <w:b/>
          <w:sz w:val="17"/>
          <w:szCs w:val="17"/>
        </w:rPr>
      </w:pPr>
      <w:bookmarkStart w:id="10" w:name="_Toc509215727"/>
    </w:p>
    <w:p w14:paraId="0EC65C71" w14:textId="455CF882" w:rsidR="008C30D1" w:rsidRPr="00765953" w:rsidRDefault="00AB125A" w:rsidP="00AB125A">
      <w:pPr>
        <w:spacing w:line="240" w:lineRule="auto"/>
        <w:rPr>
          <w:b/>
          <w:sz w:val="17"/>
          <w:szCs w:val="17"/>
        </w:rPr>
      </w:pPr>
      <w:r w:rsidRPr="00765953">
        <w:rPr>
          <w:sz w:val="17"/>
          <w:szCs w:val="17"/>
        </w:rPr>
        <w:br w:type="page"/>
      </w:r>
    </w:p>
    <w:p w14:paraId="02176C70" w14:textId="7CB3BDCF" w:rsidR="00D5130F" w:rsidRPr="00960987" w:rsidRDefault="00D5130F" w:rsidP="000E176E">
      <w:pPr>
        <w:pStyle w:val="StandardTitle"/>
        <w:rPr>
          <w:b/>
          <w:bCs/>
        </w:rPr>
      </w:pPr>
      <w:r w:rsidRPr="00960987">
        <w:rPr>
          <w:b/>
          <w:bCs/>
        </w:rPr>
        <w:lastRenderedPageBreak/>
        <w:t>Wipo Standard ST.93</w:t>
      </w:r>
    </w:p>
    <w:p w14:paraId="0B5392CD" w14:textId="07347273" w:rsidR="007907F5" w:rsidRPr="00765953" w:rsidRDefault="00CC1B44" w:rsidP="000E176E">
      <w:pPr>
        <w:pStyle w:val="StandardTitle"/>
      </w:pPr>
      <w:r>
        <w:t xml:space="preserve">Recommendations on </w:t>
      </w:r>
      <w:r w:rsidR="007479C6">
        <w:t>name</w:t>
      </w:r>
      <w:r w:rsidR="00BC2BF8" w:rsidRPr="00765953">
        <w:t xml:space="preserve"> DATA CLEANING</w:t>
      </w:r>
    </w:p>
    <w:p w14:paraId="081F7EC5" w14:textId="77777777" w:rsidR="001638AD" w:rsidRDefault="001638AD" w:rsidP="000E176E">
      <w:pPr>
        <w:pStyle w:val="StandardTitle"/>
      </w:pPr>
    </w:p>
    <w:p w14:paraId="3D389DBF" w14:textId="77777777" w:rsidR="00202BE2" w:rsidRPr="00765953" w:rsidRDefault="00202BE2" w:rsidP="000E176E">
      <w:pPr>
        <w:pStyle w:val="StandardTitle"/>
      </w:pPr>
    </w:p>
    <w:p w14:paraId="598DD56C" w14:textId="7A0B4E83" w:rsidR="0002096C" w:rsidRDefault="0007137D" w:rsidP="00EE670C">
      <w:pPr>
        <w:tabs>
          <w:tab w:val="center" w:pos="4679"/>
          <w:tab w:val="left" w:pos="7365"/>
        </w:tabs>
        <w:spacing w:line="240" w:lineRule="auto"/>
        <w:jc w:val="center"/>
        <w:rPr>
          <w:i/>
          <w:iCs/>
          <w:sz w:val="17"/>
          <w:szCs w:val="17"/>
          <w:lang w:eastAsia="en-US"/>
        </w:rPr>
      </w:pPr>
      <w:r w:rsidRPr="0007137D">
        <w:rPr>
          <w:i/>
          <w:iCs/>
          <w:sz w:val="17"/>
          <w:szCs w:val="17"/>
          <w:lang w:eastAsia="en-US"/>
        </w:rPr>
        <w:t xml:space="preserve">Proposal presented for </w:t>
      </w:r>
      <w:r w:rsidR="00D5130F">
        <w:rPr>
          <w:i/>
          <w:iCs/>
          <w:sz w:val="17"/>
          <w:szCs w:val="17"/>
          <w:lang w:eastAsia="en-US"/>
        </w:rPr>
        <w:t xml:space="preserve">adoption </w:t>
      </w:r>
      <w:r w:rsidRPr="0007137D">
        <w:rPr>
          <w:i/>
          <w:iCs/>
          <w:sz w:val="17"/>
          <w:szCs w:val="17"/>
          <w:lang w:eastAsia="en-US"/>
        </w:rPr>
        <w:t>by the Committee on WIPO Standards (CWS)</w:t>
      </w:r>
    </w:p>
    <w:p w14:paraId="644348DF" w14:textId="4B47FEB1" w:rsidR="001C4A56" w:rsidRPr="00765953" w:rsidRDefault="0007137D" w:rsidP="005D4FA0">
      <w:pPr>
        <w:tabs>
          <w:tab w:val="center" w:pos="4679"/>
          <w:tab w:val="left" w:pos="7365"/>
        </w:tabs>
        <w:spacing w:after="340" w:line="240" w:lineRule="auto"/>
        <w:jc w:val="center"/>
        <w:rPr>
          <w:i/>
          <w:iCs/>
          <w:sz w:val="17"/>
          <w:szCs w:val="17"/>
          <w:lang w:eastAsia="en-US"/>
        </w:rPr>
      </w:pPr>
      <w:r w:rsidRPr="0007137D">
        <w:rPr>
          <w:i/>
          <w:iCs/>
          <w:sz w:val="17"/>
          <w:szCs w:val="17"/>
          <w:lang w:eastAsia="en-US"/>
        </w:rPr>
        <w:t xml:space="preserve">at its </w:t>
      </w:r>
      <w:r w:rsidR="0078639E">
        <w:rPr>
          <w:i/>
          <w:iCs/>
          <w:sz w:val="17"/>
          <w:szCs w:val="17"/>
          <w:lang w:eastAsia="en-US"/>
        </w:rPr>
        <w:t xml:space="preserve">thirteenth </w:t>
      </w:r>
      <w:r w:rsidRPr="0007137D">
        <w:rPr>
          <w:i/>
          <w:iCs/>
          <w:sz w:val="17"/>
          <w:szCs w:val="17"/>
          <w:lang w:eastAsia="en-US"/>
        </w:rPr>
        <w:t>session</w:t>
      </w:r>
    </w:p>
    <w:p w14:paraId="0CB17AC5" w14:textId="77777777" w:rsidR="001C4A56" w:rsidRPr="00765953" w:rsidRDefault="001C4A56" w:rsidP="005D4FA0">
      <w:pPr>
        <w:tabs>
          <w:tab w:val="center" w:pos="4679"/>
          <w:tab w:val="left" w:pos="7365"/>
        </w:tabs>
        <w:spacing w:after="340" w:line="240" w:lineRule="auto"/>
        <w:jc w:val="center"/>
        <w:rPr>
          <w:i/>
          <w:sz w:val="17"/>
          <w:szCs w:val="17"/>
          <w:lang w:eastAsia="en-US"/>
        </w:rPr>
      </w:pPr>
    </w:p>
    <w:p w14:paraId="4F9A2767" w14:textId="5CD9931A" w:rsidR="000A37EB" w:rsidRPr="004152A2" w:rsidRDefault="004152A2" w:rsidP="00986113">
      <w:pPr>
        <w:pStyle w:val="Heading1"/>
        <w:spacing w:line="240" w:lineRule="auto"/>
      </w:pPr>
      <w:bookmarkStart w:id="11" w:name="_Toc163134753"/>
      <w:bookmarkEnd w:id="10"/>
      <w:r>
        <w:t>INTRODUCTION</w:t>
      </w:r>
      <w:bookmarkEnd w:id="11"/>
    </w:p>
    <w:p w14:paraId="512C7001" w14:textId="0807D09E" w:rsidR="00765953" w:rsidRDefault="009F5462" w:rsidP="00AE247E">
      <w:pPr>
        <w:spacing w:after="220" w:line="240" w:lineRule="auto"/>
        <w:rPr>
          <w:sz w:val="17"/>
          <w:szCs w:val="17"/>
        </w:rPr>
      </w:pPr>
      <w:r w:rsidRPr="00765953">
        <w:rPr>
          <w:caps/>
          <w:kern w:val="32"/>
          <w:sz w:val="17"/>
          <w:szCs w:val="17"/>
        </w:rPr>
        <w:fldChar w:fldCharType="begin"/>
      </w:r>
      <w:r w:rsidRPr="000E176E">
        <w:rPr>
          <w:sz w:val="17"/>
          <w:szCs w:val="17"/>
        </w:rPr>
        <w:instrText xml:space="preserve"> AUTONUM  </w:instrText>
      </w:r>
      <w:r w:rsidRPr="00765953">
        <w:rPr>
          <w:caps/>
          <w:kern w:val="32"/>
          <w:sz w:val="17"/>
          <w:szCs w:val="17"/>
        </w:rPr>
        <w:fldChar w:fldCharType="end"/>
      </w:r>
      <w:r w:rsidRPr="000E176E">
        <w:rPr>
          <w:sz w:val="17"/>
          <w:szCs w:val="17"/>
        </w:rPr>
        <w:tab/>
      </w:r>
      <w:r w:rsidR="00765953">
        <w:rPr>
          <w:sz w:val="17"/>
          <w:szCs w:val="17"/>
        </w:rPr>
        <w:t>T</w:t>
      </w:r>
      <w:r w:rsidR="00765953" w:rsidRPr="000E176E">
        <w:rPr>
          <w:sz w:val="17"/>
          <w:szCs w:val="17"/>
        </w:rPr>
        <w:t xml:space="preserve">his </w:t>
      </w:r>
      <w:r w:rsidR="00AF4001">
        <w:rPr>
          <w:sz w:val="17"/>
          <w:szCs w:val="17"/>
        </w:rPr>
        <w:t xml:space="preserve">Standard provides general </w:t>
      </w:r>
      <w:r w:rsidR="00CC1B44">
        <w:rPr>
          <w:sz w:val="17"/>
          <w:szCs w:val="17"/>
        </w:rPr>
        <w:t xml:space="preserve">recommendations </w:t>
      </w:r>
      <w:r w:rsidR="00AF4001">
        <w:rPr>
          <w:sz w:val="17"/>
          <w:szCs w:val="17"/>
        </w:rPr>
        <w:t>on</w:t>
      </w:r>
      <w:r w:rsidR="00695C46" w:rsidRPr="000E176E">
        <w:rPr>
          <w:sz w:val="17"/>
          <w:szCs w:val="17"/>
        </w:rPr>
        <w:t xml:space="preserve"> the</w:t>
      </w:r>
      <w:r w:rsidR="00BC2BF8" w:rsidRPr="000E176E">
        <w:rPr>
          <w:sz w:val="17"/>
          <w:szCs w:val="17"/>
        </w:rPr>
        <w:t xml:space="preserve"> intake, processing, clean</w:t>
      </w:r>
      <w:r w:rsidR="00695C46" w:rsidRPr="000E176E">
        <w:rPr>
          <w:sz w:val="17"/>
          <w:szCs w:val="17"/>
        </w:rPr>
        <w:t>ing</w:t>
      </w:r>
      <w:r w:rsidR="00BC2BF8" w:rsidRPr="000E176E">
        <w:rPr>
          <w:sz w:val="17"/>
          <w:szCs w:val="17"/>
        </w:rPr>
        <w:t xml:space="preserve">, and publication of clean name data.  </w:t>
      </w:r>
      <w:r w:rsidR="00AF4001">
        <w:rPr>
          <w:sz w:val="17"/>
          <w:szCs w:val="17"/>
        </w:rPr>
        <w:t xml:space="preserve">This Standard </w:t>
      </w:r>
      <w:r w:rsidR="00BC2BF8" w:rsidRPr="000E176E">
        <w:rPr>
          <w:sz w:val="17"/>
          <w:szCs w:val="17"/>
        </w:rPr>
        <w:t xml:space="preserve">does not </w:t>
      </w:r>
      <w:r w:rsidR="00AF4001">
        <w:rPr>
          <w:sz w:val="17"/>
          <w:szCs w:val="17"/>
        </w:rPr>
        <w:t xml:space="preserve">provide recommendations on details in relation to </w:t>
      </w:r>
      <w:r w:rsidR="00695C46" w:rsidRPr="000E176E">
        <w:rPr>
          <w:sz w:val="17"/>
          <w:szCs w:val="17"/>
        </w:rPr>
        <w:t>approaches</w:t>
      </w:r>
      <w:r w:rsidR="00BC2BF8" w:rsidRPr="000E176E">
        <w:rPr>
          <w:sz w:val="17"/>
          <w:szCs w:val="17"/>
        </w:rPr>
        <w:t xml:space="preserve"> to data cleaning, name localization </w:t>
      </w:r>
      <w:r w:rsidR="00D011C3" w:rsidRPr="000E176E">
        <w:rPr>
          <w:sz w:val="17"/>
          <w:szCs w:val="17"/>
        </w:rPr>
        <w:t>or transformation</w:t>
      </w:r>
      <w:ins w:id="12" w:author="Author">
        <w:r w:rsidR="00753438">
          <w:rPr>
            <w:sz w:val="17"/>
            <w:szCs w:val="17"/>
          </w:rPr>
          <w:t>,</w:t>
        </w:r>
      </w:ins>
      <w:r w:rsidR="00D011C3" w:rsidRPr="000E176E">
        <w:rPr>
          <w:sz w:val="17"/>
          <w:szCs w:val="17"/>
        </w:rPr>
        <w:t xml:space="preserve"> </w:t>
      </w:r>
      <w:r w:rsidR="00BC2BF8" w:rsidRPr="000E176E">
        <w:rPr>
          <w:sz w:val="17"/>
          <w:szCs w:val="17"/>
        </w:rPr>
        <w:t xml:space="preserve">such as transliteration, transcription or translation, or </w:t>
      </w:r>
      <w:r w:rsidR="0032477B" w:rsidRPr="000E176E">
        <w:rPr>
          <w:sz w:val="17"/>
          <w:szCs w:val="17"/>
        </w:rPr>
        <w:t xml:space="preserve">approaches to </w:t>
      </w:r>
      <w:r w:rsidR="00BC2BF8" w:rsidRPr="000E176E">
        <w:rPr>
          <w:sz w:val="17"/>
          <w:szCs w:val="17"/>
        </w:rPr>
        <w:t>name standardization</w:t>
      </w:r>
      <w:ins w:id="13" w:author="Author">
        <w:r w:rsidR="004C4E81">
          <w:rPr>
            <w:sz w:val="17"/>
            <w:szCs w:val="17"/>
          </w:rPr>
          <w:t>,</w:t>
        </w:r>
      </w:ins>
      <w:r w:rsidR="00BC2BF8" w:rsidRPr="000E176E">
        <w:rPr>
          <w:sz w:val="17"/>
          <w:szCs w:val="17"/>
        </w:rPr>
        <w:t xml:space="preserve"> such as </w:t>
      </w:r>
      <w:r w:rsidR="0032477B" w:rsidRPr="000E176E">
        <w:rPr>
          <w:sz w:val="17"/>
          <w:szCs w:val="17"/>
        </w:rPr>
        <w:t xml:space="preserve">selection </w:t>
      </w:r>
      <w:r w:rsidR="00BC2BF8" w:rsidRPr="000E176E">
        <w:rPr>
          <w:sz w:val="17"/>
          <w:szCs w:val="17"/>
        </w:rPr>
        <w:t xml:space="preserve">of algorithms, where and when transformations are applied, frequency, or merging strategies.  </w:t>
      </w:r>
      <w:r w:rsidR="00AF4001">
        <w:rPr>
          <w:sz w:val="17"/>
          <w:szCs w:val="17"/>
        </w:rPr>
        <w:t>D</w:t>
      </w:r>
      <w:r w:rsidR="00BC2BF8" w:rsidRPr="000E176E">
        <w:rPr>
          <w:sz w:val="17"/>
          <w:szCs w:val="17"/>
        </w:rPr>
        <w:t xml:space="preserve">ecisions </w:t>
      </w:r>
      <w:r w:rsidR="00AF4001">
        <w:rPr>
          <w:sz w:val="17"/>
          <w:szCs w:val="17"/>
        </w:rPr>
        <w:t xml:space="preserve">on </w:t>
      </w:r>
      <w:del w:id="14" w:author="Author">
        <w:r w:rsidR="00AF4001">
          <w:rPr>
            <w:sz w:val="17"/>
            <w:szCs w:val="17"/>
          </w:rPr>
          <w:delText xml:space="preserve">those </w:delText>
        </w:r>
      </w:del>
      <w:ins w:id="15" w:author="Author">
        <w:r w:rsidR="00753438">
          <w:rPr>
            <w:sz w:val="17"/>
            <w:szCs w:val="17"/>
          </w:rPr>
          <w:t xml:space="preserve">such </w:t>
        </w:r>
      </w:ins>
      <w:r w:rsidR="00AF4001">
        <w:rPr>
          <w:sz w:val="17"/>
          <w:szCs w:val="17"/>
        </w:rPr>
        <w:t xml:space="preserve">details </w:t>
      </w:r>
      <w:r w:rsidR="00807732">
        <w:rPr>
          <w:sz w:val="17"/>
          <w:szCs w:val="17"/>
        </w:rPr>
        <w:t>will</w:t>
      </w:r>
      <w:r w:rsidR="00AF4001">
        <w:rPr>
          <w:sz w:val="17"/>
          <w:szCs w:val="17"/>
        </w:rPr>
        <w:t xml:space="preserve"> </w:t>
      </w:r>
      <w:r w:rsidR="00BC2BF8" w:rsidRPr="000E176E">
        <w:rPr>
          <w:sz w:val="17"/>
          <w:szCs w:val="17"/>
        </w:rPr>
        <w:t>vary greatly depending on the party applying the</w:t>
      </w:r>
      <w:del w:id="16" w:author="Author">
        <w:r w:rsidR="00BC2BF8" w:rsidRPr="000E176E">
          <w:rPr>
            <w:sz w:val="17"/>
            <w:szCs w:val="17"/>
          </w:rPr>
          <w:delText>m</w:delText>
        </w:r>
      </w:del>
      <w:ins w:id="17" w:author="Author">
        <w:r w:rsidR="000B2249">
          <w:rPr>
            <w:sz w:val="17"/>
            <w:szCs w:val="17"/>
          </w:rPr>
          <w:t xml:space="preserve"> </w:t>
        </w:r>
        <w:r w:rsidR="00F93134">
          <w:rPr>
            <w:sz w:val="17"/>
            <w:szCs w:val="17"/>
          </w:rPr>
          <w:t>approach</w:t>
        </w:r>
      </w:ins>
      <w:r w:rsidR="00BC2BF8" w:rsidRPr="000E176E">
        <w:rPr>
          <w:sz w:val="17"/>
          <w:szCs w:val="17"/>
        </w:rPr>
        <w:t>, the purpose of transformations, and the quickly evolving nature of matching algorithms.</w:t>
      </w:r>
      <w:r w:rsidR="00B561DB" w:rsidRPr="000E176E">
        <w:rPr>
          <w:sz w:val="17"/>
          <w:szCs w:val="17"/>
        </w:rPr>
        <w:t xml:space="preserve"> </w:t>
      </w:r>
      <w:r w:rsidR="00765953">
        <w:rPr>
          <w:sz w:val="17"/>
          <w:szCs w:val="17"/>
        </w:rPr>
        <w:t xml:space="preserve"> </w:t>
      </w:r>
    </w:p>
    <w:p w14:paraId="1CC16B30" w14:textId="1054427F" w:rsidR="00C07866" w:rsidRPr="000E176E" w:rsidRDefault="00765953" w:rsidP="00AE247E">
      <w:pPr>
        <w:spacing w:after="220" w:line="240" w:lineRule="auto"/>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Pr="004D76E1">
        <w:rPr>
          <w:sz w:val="17"/>
          <w:szCs w:val="17"/>
        </w:rPr>
        <w:t xml:space="preserve">WIPO Standard ST.20 </w:t>
      </w:r>
      <w:r w:rsidR="00EB32B5">
        <w:rPr>
          <w:sz w:val="17"/>
          <w:szCs w:val="17"/>
        </w:rPr>
        <w:t xml:space="preserve">should be referred to for </w:t>
      </w:r>
      <w:r w:rsidRPr="004D76E1">
        <w:rPr>
          <w:sz w:val="17"/>
          <w:szCs w:val="17"/>
        </w:rPr>
        <w:t xml:space="preserve">recommendations to produce indexes to patent documents giving names of applicants and other customers, and to promote a uniform presentation of names occurring in name indexes as well as a uniform method of ordering the names in the index itself.  </w:t>
      </w:r>
    </w:p>
    <w:p w14:paraId="27F6F4A0" w14:textId="755D5651" w:rsidR="00BC2BF8" w:rsidRPr="000E176E" w:rsidRDefault="00BC2BF8" w:rsidP="00AE247E">
      <w:pPr>
        <w:pStyle w:val="Heading1"/>
        <w:spacing w:line="240" w:lineRule="auto"/>
        <w:rPr>
          <w:b/>
          <w:szCs w:val="17"/>
        </w:rPr>
      </w:pPr>
      <w:bookmarkStart w:id="18" w:name="_Toc163134754"/>
      <w:r w:rsidRPr="00765953">
        <w:rPr>
          <w:szCs w:val="17"/>
        </w:rPr>
        <w:t>DEFINITIONS</w:t>
      </w:r>
      <w:bookmarkEnd w:id="18"/>
    </w:p>
    <w:p w14:paraId="5E2461A9" w14:textId="73F2A5A4" w:rsidR="00BC2BF8" w:rsidRPr="00765953" w:rsidRDefault="007F45C1" w:rsidP="00AE247E">
      <w:pPr>
        <w:pStyle w:val="ListParagraph"/>
        <w:spacing w:after="120" w:line="240" w:lineRule="auto"/>
        <w:ind w:left="0"/>
        <w:contextualSpacing w:val="0"/>
        <w:rPr>
          <w:sz w:val="17"/>
          <w:szCs w:val="17"/>
        </w:rPr>
      </w:pPr>
      <w:r w:rsidRPr="00765953">
        <w:rPr>
          <w:sz w:val="17"/>
          <w:szCs w:val="17"/>
        </w:rPr>
        <w:fldChar w:fldCharType="begin"/>
      </w:r>
      <w:r w:rsidRPr="00765953">
        <w:rPr>
          <w:sz w:val="17"/>
          <w:szCs w:val="17"/>
        </w:rPr>
        <w:instrText xml:space="preserve"> AUTONUM  </w:instrText>
      </w:r>
      <w:r w:rsidRPr="00765953">
        <w:rPr>
          <w:sz w:val="17"/>
          <w:szCs w:val="17"/>
        </w:rPr>
        <w:fldChar w:fldCharType="end"/>
      </w:r>
      <w:r w:rsidRPr="00765953">
        <w:rPr>
          <w:sz w:val="17"/>
          <w:szCs w:val="17"/>
        </w:rPr>
        <w:tab/>
      </w:r>
      <w:r w:rsidR="00BC2BF8" w:rsidRPr="00765953">
        <w:rPr>
          <w:sz w:val="17"/>
          <w:szCs w:val="17"/>
        </w:rPr>
        <w:t>In the context of this document:</w:t>
      </w:r>
    </w:p>
    <w:p w14:paraId="69CF6D14" w14:textId="7E544CA7" w:rsidR="002101A9" w:rsidRPr="00765953" w:rsidRDefault="002101A9" w:rsidP="00AE247E">
      <w:pPr>
        <w:pStyle w:val="ListParagraph"/>
        <w:numPr>
          <w:ilvl w:val="0"/>
          <w:numId w:val="40"/>
        </w:numPr>
        <w:spacing w:after="120" w:line="240" w:lineRule="auto"/>
        <w:ind w:left="900"/>
        <w:contextualSpacing w:val="0"/>
        <w:rPr>
          <w:sz w:val="17"/>
          <w:szCs w:val="17"/>
        </w:rPr>
      </w:pPr>
      <w:r w:rsidRPr="00765953">
        <w:rPr>
          <w:sz w:val="17"/>
          <w:szCs w:val="17"/>
        </w:rPr>
        <w:t xml:space="preserve">"IPO” refers to an Intellectual Property Office, which manage </w:t>
      </w:r>
      <w:r w:rsidR="00807732">
        <w:rPr>
          <w:sz w:val="17"/>
          <w:szCs w:val="17"/>
        </w:rPr>
        <w:t xml:space="preserve">the </w:t>
      </w:r>
      <w:r w:rsidRPr="00765953">
        <w:rPr>
          <w:sz w:val="17"/>
          <w:szCs w:val="17"/>
        </w:rPr>
        <w:t xml:space="preserve">application and registration process for intellectual property rights. </w:t>
      </w:r>
    </w:p>
    <w:p w14:paraId="34C36CC8" w14:textId="6AD433AD" w:rsidR="00BC2BF8" w:rsidRPr="00765953" w:rsidRDefault="0032477B" w:rsidP="00AE247E">
      <w:pPr>
        <w:pStyle w:val="ListParagraph"/>
        <w:numPr>
          <w:ilvl w:val="0"/>
          <w:numId w:val="40"/>
        </w:numPr>
        <w:spacing w:after="120" w:line="240" w:lineRule="auto"/>
        <w:ind w:left="900"/>
        <w:contextualSpacing w:val="0"/>
        <w:rPr>
          <w:sz w:val="17"/>
          <w:szCs w:val="17"/>
        </w:rPr>
      </w:pPr>
      <w:r w:rsidRPr="00765953">
        <w:rPr>
          <w:sz w:val="17"/>
          <w:szCs w:val="17"/>
        </w:rPr>
        <w:t>“</w:t>
      </w:r>
      <w:r w:rsidR="00BC2BF8" w:rsidRPr="00765953">
        <w:rPr>
          <w:sz w:val="17"/>
          <w:szCs w:val="17"/>
        </w:rPr>
        <w:t>Customer data</w:t>
      </w:r>
      <w:r w:rsidRPr="00765953">
        <w:rPr>
          <w:sz w:val="17"/>
          <w:szCs w:val="17"/>
        </w:rPr>
        <w:t>”</w:t>
      </w:r>
      <w:r w:rsidR="00BC2BF8" w:rsidRPr="00765953">
        <w:rPr>
          <w:sz w:val="17"/>
          <w:szCs w:val="17"/>
        </w:rPr>
        <w:t xml:space="preserve"> means data on applicants, registrants, owners, legal representatives, or other parties held by an IPO in connection with an IP right, application, registration, or other instrument.  This standard is primarily concerned with customer name data: personal names, business names, and related information such as city, address, or email that can be used to disambiguate potential name matches.</w:t>
      </w:r>
    </w:p>
    <w:p w14:paraId="252EA114" w14:textId="1F3E159D" w:rsidR="007F45C1" w:rsidRPr="00765953" w:rsidRDefault="0032477B" w:rsidP="00AE247E">
      <w:pPr>
        <w:pStyle w:val="ListParagraph"/>
        <w:numPr>
          <w:ilvl w:val="0"/>
          <w:numId w:val="40"/>
        </w:numPr>
        <w:spacing w:after="120" w:line="240" w:lineRule="auto"/>
        <w:ind w:left="900"/>
        <w:contextualSpacing w:val="0"/>
        <w:rPr>
          <w:sz w:val="17"/>
          <w:szCs w:val="17"/>
        </w:rPr>
      </w:pPr>
      <w:r w:rsidRPr="00765953">
        <w:rPr>
          <w:sz w:val="17"/>
          <w:szCs w:val="17"/>
        </w:rPr>
        <w:t>“</w:t>
      </w:r>
      <w:r w:rsidR="00BC2BF8" w:rsidRPr="00765953">
        <w:rPr>
          <w:sz w:val="17"/>
          <w:szCs w:val="17"/>
        </w:rPr>
        <w:t>Clean data</w:t>
      </w:r>
      <w:r w:rsidRPr="00765953">
        <w:rPr>
          <w:sz w:val="17"/>
          <w:szCs w:val="17"/>
        </w:rPr>
        <w:t>”</w:t>
      </w:r>
      <w:r w:rsidR="00BC2BF8" w:rsidRPr="00765953">
        <w:rPr>
          <w:sz w:val="17"/>
          <w:szCs w:val="17"/>
        </w:rPr>
        <w:t xml:space="preserve"> means data that is accurate, consistent and reliable.  </w:t>
      </w:r>
      <w:r w:rsidRPr="00765953">
        <w:rPr>
          <w:sz w:val="17"/>
          <w:szCs w:val="17"/>
        </w:rPr>
        <w:t xml:space="preserve">As </w:t>
      </w:r>
      <w:r w:rsidR="00BC2BF8" w:rsidRPr="00765953">
        <w:rPr>
          <w:sz w:val="17"/>
          <w:szCs w:val="17"/>
        </w:rPr>
        <w:t>the degree of cleanness in a large complex data set is difficult to measure, various metrics may be used as proxies for cleanness or related properties, such as fitness for purpose.</w:t>
      </w:r>
    </w:p>
    <w:p w14:paraId="23380057" w14:textId="48BD7DDD" w:rsidR="007F45C1" w:rsidRPr="00765953" w:rsidRDefault="0032477B" w:rsidP="00AE247E">
      <w:pPr>
        <w:pStyle w:val="ListParagraph"/>
        <w:numPr>
          <w:ilvl w:val="0"/>
          <w:numId w:val="40"/>
        </w:numPr>
        <w:spacing w:after="120" w:line="240" w:lineRule="auto"/>
        <w:ind w:left="900"/>
        <w:contextualSpacing w:val="0"/>
        <w:rPr>
          <w:sz w:val="17"/>
          <w:szCs w:val="17"/>
        </w:rPr>
      </w:pPr>
      <w:r w:rsidRPr="00765953">
        <w:rPr>
          <w:sz w:val="17"/>
          <w:szCs w:val="17"/>
        </w:rPr>
        <w:t>“</w:t>
      </w:r>
      <w:r w:rsidR="007F45C1" w:rsidRPr="00765953">
        <w:rPr>
          <w:sz w:val="17"/>
          <w:szCs w:val="17"/>
        </w:rPr>
        <w:t>Transliteration</w:t>
      </w:r>
      <w:r w:rsidRPr="00765953">
        <w:rPr>
          <w:sz w:val="17"/>
          <w:szCs w:val="17"/>
        </w:rPr>
        <w:t>”</w:t>
      </w:r>
      <w:r w:rsidR="007F45C1" w:rsidRPr="00765953">
        <w:rPr>
          <w:sz w:val="17"/>
          <w:szCs w:val="17"/>
        </w:rPr>
        <w:t xml:space="preserve"> </w:t>
      </w:r>
      <w:r w:rsidR="00DB72C8" w:rsidRPr="00765953">
        <w:rPr>
          <w:sz w:val="17"/>
          <w:szCs w:val="17"/>
        </w:rPr>
        <w:t>means</w:t>
      </w:r>
      <w:r w:rsidR="007F45C1" w:rsidRPr="00765953">
        <w:rPr>
          <w:sz w:val="17"/>
          <w:szCs w:val="17"/>
        </w:rPr>
        <w:t xml:space="preserve"> the mapping of </w:t>
      </w:r>
      <w:ins w:id="19" w:author="Author">
        <w:r w:rsidR="00050D50">
          <w:rPr>
            <w:sz w:val="17"/>
            <w:szCs w:val="17"/>
          </w:rPr>
          <w:t xml:space="preserve">a </w:t>
        </w:r>
      </w:ins>
      <w:r w:rsidR="007F45C1" w:rsidRPr="00765953">
        <w:rPr>
          <w:sz w:val="17"/>
          <w:szCs w:val="17"/>
        </w:rPr>
        <w:t>source language character(s) to</w:t>
      </w:r>
      <w:ins w:id="20" w:author="Author">
        <w:r w:rsidR="007F45C1" w:rsidRPr="00765953">
          <w:rPr>
            <w:sz w:val="17"/>
            <w:szCs w:val="17"/>
          </w:rPr>
          <w:t xml:space="preserve"> </w:t>
        </w:r>
        <w:r w:rsidR="00D1682A">
          <w:rPr>
            <w:sz w:val="17"/>
            <w:szCs w:val="17"/>
          </w:rPr>
          <w:t>a</w:t>
        </w:r>
      </w:ins>
      <w:r w:rsidR="007F45C1" w:rsidRPr="00765953">
        <w:rPr>
          <w:sz w:val="17"/>
          <w:szCs w:val="17"/>
        </w:rPr>
        <w:t xml:space="preserve"> target language (phonetic) character(s)</w:t>
      </w:r>
      <w:r w:rsidR="006049E9" w:rsidRPr="00765953">
        <w:rPr>
          <w:sz w:val="17"/>
          <w:szCs w:val="17"/>
        </w:rPr>
        <w:t xml:space="preserve">. </w:t>
      </w:r>
    </w:p>
    <w:p w14:paraId="3580A258" w14:textId="531769EF" w:rsidR="007F45C1" w:rsidRPr="00765953" w:rsidRDefault="0032477B" w:rsidP="00AE247E">
      <w:pPr>
        <w:pStyle w:val="ListParagraph"/>
        <w:numPr>
          <w:ilvl w:val="0"/>
          <w:numId w:val="40"/>
        </w:numPr>
        <w:spacing w:after="120" w:line="240" w:lineRule="auto"/>
        <w:ind w:left="900"/>
        <w:contextualSpacing w:val="0"/>
        <w:rPr>
          <w:sz w:val="17"/>
          <w:szCs w:val="17"/>
        </w:rPr>
      </w:pPr>
      <w:r w:rsidRPr="00765953">
        <w:rPr>
          <w:sz w:val="17"/>
          <w:szCs w:val="17"/>
        </w:rPr>
        <w:t>“</w:t>
      </w:r>
      <w:r w:rsidR="007F45C1" w:rsidRPr="00765953">
        <w:rPr>
          <w:sz w:val="17"/>
          <w:szCs w:val="17"/>
        </w:rPr>
        <w:t>Transcription</w:t>
      </w:r>
      <w:r w:rsidRPr="00765953">
        <w:rPr>
          <w:sz w:val="17"/>
          <w:szCs w:val="17"/>
        </w:rPr>
        <w:t>”</w:t>
      </w:r>
      <w:r w:rsidR="007F45C1" w:rsidRPr="00765953">
        <w:rPr>
          <w:sz w:val="17"/>
          <w:szCs w:val="17"/>
        </w:rPr>
        <w:t xml:space="preserve"> </w:t>
      </w:r>
      <w:r w:rsidR="00103B70" w:rsidRPr="00765953">
        <w:rPr>
          <w:sz w:val="17"/>
          <w:szCs w:val="17"/>
        </w:rPr>
        <w:t>means</w:t>
      </w:r>
      <w:r w:rsidR="007F45C1" w:rsidRPr="00765953">
        <w:rPr>
          <w:sz w:val="17"/>
          <w:szCs w:val="17"/>
        </w:rPr>
        <w:t xml:space="preserve"> the mapping of a source language character/logogram/syllable/phoneme to something that corresponds to the sound in the respective system of the target language</w:t>
      </w:r>
      <w:r w:rsidR="002101A9" w:rsidRPr="00765953">
        <w:rPr>
          <w:sz w:val="17"/>
          <w:szCs w:val="17"/>
        </w:rPr>
        <w:t>.</w:t>
      </w:r>
    </w:p>
    <w:p w14:paraId="07CD08C3" w14:textId="05D6F95F" w:rsidR="007F45C1" w:rsidRPr="00765953" w:rsidRDefault="0032477B" w:rsidP="00AE247E">
      <w:pPr>
        <w:pStyle w:val="ListParagraph"/>
        <w:numPr>
          <w:ilvl w:val="0"/>
          <w:numId w:val="40"/>
        </w:numPr>
        <w:spacing w:after="220" w:line="240" w:lineRule="auto"/>
        <w:ind w:left="900"/>
        <w:contextualSpacing w:val="0"/>
        <w:rPr>
          <w:sz w:val="17"/>
          <w:szCs w:val="17"/>
        </w:rPr>
      </w:pPr>
      <w:r w:rsidRPr="00765953">
        <w:rPr>
          <w:sz w:val="17"/>
          <w:szCs w:val="17"/>
        </w:rPr>
        <w:t>“</w:t>
      </w:r>
      <w:r w:rsidR="007F45C1" w:rsidRPr="00765953">
        <w:rPr>
          <w:sz w:val="17"/>
          <w:szCs w:val="17"/>
        </w:rPr>
        <w:t>Translation</w:t>
      </w:r>
      <w:r w:rsidRPr="00765953">
        <w:rPr>
          <w:sz w:val="17"/>
          <w:szCs w:val="17"/>
        </w:rPr>
        <w:t>”</w:t>
      </w:r>
      <w:r w:rsidR="007F45C1" w:rsidRPr="00765953">
        <w:rPr>
          <w:sz w:val="17"/>
          <w:szCs w:val="17"/>
        </w:rPr>
        <w:t xml:space="preserve"> </w:t>
      </w:r>
      <w:ins w:id="21" w:author="Author">
        <w:r w:rsidR="00D1682A">
          <w:rPr>
            <w:sz w:val="17"/>
            <w:szCs w:val="17"/>
          </w:rPr>
          <w:t xml:space="preserve">means </w:t>
        </w:r>
      </w:ins>
      <w:r w:rsidR="007F45C1" w:rsidRPr="00765953">
        <w:rPr>
          <w:sz w:val="17"/>
          <w:szCs w:val="17"/>
        </w:rPr>
        <w:t>represent</w:t>
      </w:r>
      <w:ins w:id="22" w:author="Author">
        <w:r w:rsidR="00D1682A">
          <w:rPr>
            <w:sz w:val="17"/>
            <w:szCs w:val="17"/>
          </w:rPr>
          <w:t>ing</w:t>
        </w:r>
      </w:ins>
      <w:del w:id="23" w:author="Author">
        <w:r w:rsidR="007F45C1" w:rsidRPr="00765953" w:rsidDel="00D1682A">
          <w:rPr>
            <w:sz w:val="17"/>
            <w:szCs w:val="17"/>
          </w:rPr>
          <w:delText>s</w:delText>
        </w:r>
      </w:del>
      <w:r w:rsidR="007F45C1" w:rsidRPr="00765953">
        <w:rPr>
          <w:sz w:val="17"/>
          <w:szCs w:val="17"/>
        </w:rPr>
        <w:t xml:space="preserve"> the meaning of a word</w:t>
      </w:r>
      <w:r w:rsidR="00103B70" w:rsidRPr="00765953">
        <w:rPr>
          <w:sz w:val="17"/>
          <w:szCs w:val="17"/>
        </w:rPr>
        <w:t xml:space="preserve"> or </w:t>
      </w:r>
      <w:r w:rsidR="007F45C1" w:rsidRPr="00765953">
        <w:rPr>
          <w:sz w:val="17"/>
          <w:szCs w:val="17"/>
        </w:rPr>
        <w:t>concept in the source language with something that corresponds to th</w:t>
      </w:r>
      <w:ins w:id="24" w:author="Author">
        <w:r w:rsidR="002940CC">
          <w:rPr>
            <w:sz w:val="17"/>
            <w:szCs w:val="17"/>
          </w:rPr>
          <w:t>at</w:t>
        </w:r>
      </w:ins>
      <w:del w:id="25" w:author="Author">
        <w:r w:rsidR="007F45C1" w:rsidRPr="00765953" w:rsidDel="002940CC">
          <w:rPr>
            <w:sz w:val="17"/>
            <w:szCs w:val="17"/>
          </w:rPr>
          <w:delText>e</w:delText>
        </w:r>
      </w:del>
      <w:r w:rsidR="007F45C1" w:rsidRPr="00765953">
        <w:rPr>
          <w:sz w:val="17"/>
          <w:szCs w:val="17"/>
        </w:rPr>
        <w:t xml:space="preserve"> meaning in the target language</w:t>
      </w:r>
      <w:r w:rsidR="002101A9" w:rsidRPr="00765953">
        <w:rPr>
          <w:sz w:val="17"/>
          <w:szCs w:val="17"/>
        </w:rPr>
        <w:t>.</w:t>
      </w:r>
    </w:p>
    <w:p w14:paraId="5FC3AA78" w14:textId="1F50232E" w:rsidR="00BC2BF8" w:rsidRPr="000E176E" w:rsidRDefault="00BC2BF8" w:rsidP="00AE247E">
      <w:pPr>
        <w:pStyle w:val="Heading1"/>
        <w:spacing w:line="240" w:lineRule="auto"/>
        <w:rPr>
          <w:b/>
          <w:szCs w:val="17"/>
        </w:rPr>
      </w:pPr>
      <w:bookmarkStart w:id="26" w:name="_Toc163134755"/>
      <w:r w:rsidRPr="00765953">
        <w:rPr>
          <w:szCs w:val="17"/>
        </w:rPr>
        <w:t>INTAKE</w:t>
      </w:r>
      <w:bookmarkEnd w:id="26"/>
    </w:p>
    <w:p w14:paraId="3BAFF606" w14:textId="16690F0C" w:rsidR="00BC2BF8" w:rsidRPr="00765953" w:rsidRDefault="00103B70" w:rsidP="00AE247E">
      <w:pPr>
        <w:pStyle w:val="ListParagraph"/>
        <w:spacing w:after="220" w:line="240" w:lineRule="auto"/>
        <w:ind w:left="0"/>
        <w:contextualSpacing w:val="0"/>
        <w:rPr>
          <w:sz w:val="17"/>
          <w:szCs w:val="17"/>
        </w:rPr>
      </w:pPr>
      <w:r w:rsidRPr="00765953">
        <w:rPr>
          <w:sz w:val="17"/>
          <w:szCs w:val="17"/>
        </w:rPr>
        <w:fldChar w:fldCharType="begin"/>
      </w:r>
      <w:r w:rsidRPr="00765953">
        <w:rPr>
          <w:sz w:val="17"/>
          <w:szCs w:val="17"/>
        </w:rPr>
        <w:instrText xml:space="preserve"> AUTONUM  </w:instrText>
      </w:r>
      <w:r w:rsidRPr="00765953">
        <w:rPr>
          <w:sz w:val="17"/>
          <w:szCs w:val="17"/>
        </w:rPr>
        <w:fldChar w:fldCharType="end"/>
      </w:r>
      <w:r w:rsidRPr="00765953">
        <w:rPr>
          <w:sz w:val="17"/>
          <w:szCs w:val="17"/>
        </w:rPr>
        <w:tab/>
      </w:r>
      <w:r w:rsidR="00BC2BF8" w:rsidRPr="00765953">
        <w:rPr>
          <w:sz w:val="17"/>
          <w:szCs w:val="17"/>
        </w:rPr>
        <w:t xml:space="preserve">IPOs </w:t>
      </w:r>
      <w:r w:rsidR="00683C0F" w:rsidRPr="00765953">
        <w:rPr>
          <w:sz w:val="17"/>
          <w:szCs w:val="17"/>
        </w:rPr>
        <w:t>may</w:t>
      </w:r>
      <w:r w:rsidR="00BC2BF8" w:rsidRPr="00765953">
        <w:rPr>
          <w:sz w:val="17"/>
          <w:szCs w:val="17"/>
        </w:rPr>
        <w:t xml:space="preserve"> provide the ability for customers to create and manage electronic customer records containing published name information: personal names, business names, names of legal representatives, and related information such as city, address, or email.</w:t>
      </w:r>
    </w:p>
    <w:p w14:paraId="687E1267" w14:textId="5772F53B" w:rsidR="00BC2BF8" w:rsidRPr="00765953" w:rsidRDefault="00103B70" w:rsidP="00AE247E">
      <w:pPr>
        <w:pStyle w:val="ListParagraph"/>
        <w:spacing w:after="220" w:line="240" w:lineRule="auto"/>
        <w:ind w:left="0"/>
        <w:contextualSpacing w:val="0"/>
        <w:rPr>
          <w:sz w:val="17"/>
          <w:szCs w:val="17"/>
        </w:rPr>
      </w:pPr>
      <w:r w:rsidRPr="00765953">
        <w:rPr>
          <w:sz w:val="17"/>
          <w:szCs w:val="17"/>
        </w:rPr>
        <w:fldChar w:fldCharType="begin"/>
      </w:r>
      <w:r w:rsidRPr="00765953">
        <w:rPr>
          <w:sz w:val="17"/>
          <w:szCs w:val="17"/>
        </w:rPr>
        <w:instrText xml:space="preserve"> AUTONUM  </w:instrText>
      </w:r>
      <w:r w:rsidRPr="00765953">
        <w:rPr>
          <w:sz w:val="17"/>
          <w:szCs w:val="17"/>
        </w:rPr>
        <w:fldChar w:fldCharType="end"/>
      </w:r>
      <w:r w:rsidRPr="00765953">
        <w:rPr>
          <w:sz w:val="17"/>
          <w:szCs w:val="17"/>
        </w:rPr>
        <w:tab/>
      </w:r>
      <w:r w:rsidR="00BC2BF8" w:rsidRPr="00765953">
        <w:rPr>
          <w:sz w:val="17"/>
          <w:szCs w:val="17"/>
        </w:rPr>
        <w:t>IPOs should allow a customer record to be associated with multiple applications or registrations for IP rights, so that customers may reuse the same name information for multiple applications or registrations and update their name information in one place.</w:t>
      </w:r>
    </w:p>
    <w:p w14:paraId="17CDD17D" w14:textId="586D8962" w:rsidR="00BC2BF8" w:rsidRPr="00765953" w:rsidRDefault="00103B70" w:rsidP="00AE247E">
      <w:pPr>
        <w:pStyle w:val="ListParagraph"/>
        <w:spacing w:after="220" w:line="240" w:lineRule="auto"/>
        <w:ind w:left="0"/>
        <w:contextualSpacing w:val="0"/>
        <w:rPr>
          <w:sz w:val="17"/>
          <w:szCs w:val="17"/>
        </w:rPr>
      </w:pPr>
      <w:r w:rsidRPr="00765953">
        <w:rPr>
          <w:sz w:val="17"/>
          <w:szCs w:val="17"/>
        </w:rPr>
        <w:fldChar w:fldCharType="begin"/>
      </w:r>
      <w:r w:rsidRPr="00765953">
        <w:rPr>
          <w:sz w:val="17"/>
          <w:szCs w:val="17"/>
        </w:rPr>
        <w:instrText xml:space="preserve"> AUTONUM  </w:instrText>
      </w:r>
      <w:r w:rsidRPr="00765953">
        <w:rPr>
          <w:sz w:val="17"/>
          <w:szCs w:val="17"/>
        </w:rPr>
        <w:fldChar w:fldCharType="end"/>
      </w:r>
      <w:r w:rsidRPr="00765953">
        <w:rPr>
          <w:sz w:val="17"/>
          <w:szCs w:val="17"/>
        </w:rPr>
        <w:tab/>
      </w:r>
      <w:r w:rsidR="00683C0F" w:rsidRPr="00765953">
        <w:rPr>
          <w:sz w:val="17"/>
          <w:szCs w:val="17"/>
        </w:rPr>
        <w:t xml:space="preserve">IPOs may provide </w:t>
      </w:r>
      <w:del w:id="27" w:author="Author">
        <w:r w:rsidR="00683C0F" w:rsidRPr="00765953">
          <w:rPr>
            <w:sz w:val="17"/>
            <w:szCs w:val="17"/>
          </w:rPr>
          <w:delText xml:space="preserve">a </w:delText>
        </w:r>
      </w:del>
      <w:r w:rsidR="00683C0F" w:rsidRPr="00765953">
        <w:rPr>
          <w:sz w:val="17"/>
          <w:szCs w:val="17"/>
        </w:rPr>
        <w:t>form</w:t>
      </w:r>
      <w:del w:id="28" w:author="Author">
        <w:r w:rsidR="00683C0F" w:rsidRPr="00765953">
          <w:rPr>
            <w:sz w:val="17"/>
            <w:szCs w:val="17"/>
          </w:rPr>
          <w:delText>(</w:delText>
        </w:r>
      </w:del>
      <w:r w:rsidR="00683C0F" w:rsidRPr="00765953">
        <w:rPr>
          <w:sz w:val="17"/>
          <w:szCs w:val="17"/>
        </w:rPr>
        <w:t>s</w:t>
      </w:r>
      <w:del w:id="29" w:author="Author">
        <w:r w:rsidR="00683C0F" w:rsidRPr="00765953">
          <w:rPr>
            <w:sz w:val="17"/>
            <w:szCs w:val="17"/>
          </w:rPr>
          <w:delText>)</w:delText>
        </w:r>
      </w:del>
      <w:r w:rsidR="00683C0F" w:rsidRPr="00765953">
        <w:rPr>
          <w:sz w:val="17"/>
          <w:szCs w:val="17"/>
        </w:rPr>
        <w:t xml:space="preserve"> </w:t>
      </w:r>
      <w:del w:id="30" w:author="Author">
        <w:r w:rsidR="00683C0F" w:rsidRPr="00765953">
          <w:rPr>
            <w:sz w:val="17"/>
            <w:szCs w:val="17"/>
          </w:rPr>
          <w:delText xml:space="preserve">which </w:delText>
        </w:r>
      </w:del>
      <w:ins w:id="31" w:author="Author">
        <w:r w:rsidR="00C73B4D">
          <w:rPr>
            <w:sz w:val="17"/>
            <w:szCs w:val="17"/>
          </w:rPr>
          <w:t>for</w:t>
        </w:r>
        <w:r w:rsidR="00C73B4D" w:rsidRPr="00765953">
          <w:rPr>
            <w:sz w:val="17"/>
            <w:szCs w:val="17"/>
          </w:rPr>
          <w:t xml:space="preserve"> </w:t>
        </w:r>
      </w:ins>
      <w:r w:rsidR="00683C0F" w:rsidRPr="00765953">
        <w:rPr>
          <w:sz w:val="17"/>
          <w:szCs w:val="17"/>
        </w:rPr>
        <w:t>customers</w:t>
      </w:r>
      <w:ins w:id="32" w:author="Author">
        <w:r w:rsidR="00DB72C8" w:rsidRPr="00765953">
          <w:rPr>
            <w:sz w:val="17"/>
            <w:szCs w:val="17"/>
          </w:rPr>
          <w:t xml:space="preserve"> </w:t>
        </w:r>
        <w:r w:rsidR="00EC21CE">
          <w:rPr>
            <w:sz w:val="17"/>
            <w:szCs w:val="17"/>
          </w:rPr>
          <w:t>to</w:t>
        </w:r>
      </w:ins>
      <w:r w:rsidR="00DB72C8" w:rsidRPr="00765953">
        <w:rPr>
          <w:sz w:val="17"/>
          <w:szCs w:val="17"/>
        </w:rPr>
        <w:t xml:space="preserve"> use to</w:t>
      </w:r>
      <w:r w:rsidR="00683C0F" w:rsidRPr="00765953">
        <w:rPr>
          <w:sz w:val="17"/>
          <w:szCs w:val="17"/>
        </w:rPr>
        <w:t xml:space="preserve"> request the IPO</w:t>
      </w:r>
      <w:del w:id="33" w:author="Author">
        <w:r w:rsidR="00683C0F" w:rsidRPr="00765953">
          <w:rPr>
            <w:sz w:val="17"/>
            <w:szCs w:val="17"/>
          </w:rPr>
          <w:delText>s</w:delText>
        </w:r>
      </w:del>
      <w:r w:rsidR="00683C0F" w:rsidRPr="00765953">
        <w:rPr>
          <w:sz w:val="17"/>
          <w:szCs w:val="17"/>
        </w:rPr>
        <w:t xml:space="preserve"> to create or change their name or related information.  </w:t>
      </w:r>
      <w:r w:rsidR="00BC2BF8" w:rsidRPr="00765953">
        <w:rPr>
          <w:sz w:val="17"/>
          <w:szCs w:val="17"/>
        </w:rPr>
        <w:t xml:space="preserve">IPOs may </w:t>
      </w:r>
      <w:del w:id="34" w:author="Author">
        <w:r w:rsidR="00683C0F" w:rsidRPr="00765953">
          <w:rPr>
            <w:sz w:val="17"/>
            <w:szCs w:val="17"/>
          </w:rPr>
          <w:delText xml:space="preserve">also </w:delText>
        </w:r>
      </w:del>
      <w:r w:rsidR="00BC2BF8" w:rsidRPr="00765953">
        <w:rPr>
          <w:sz w:val="17"/>
          <w:szCs w:val="17"/>
        </w:rPr>
        <w:t xml:space="preserve">allow customers to enter and update their name </w:t>
      </w:r>
      <w:r w:rsidR="00683C0F" w:rsidRPr="00765953">
        <w:rPr>
          <w:sz w:val="17"/>
          <w:szCs w:val="17"/>
        </w:rPr>
        <w:t xml:space="preserve">or related </w:t>
      </w:r>
      <w:r w:rsidR="00BC2BF8" w:rsidRPr="00765953">
        <w:rPr>
          <w:sz w:val="17"/>
          <w:szCs w:val="17"/>
        </w:rPr>
        <w:t>information themselves, or may require a designated party</w:t>
      </w:r>
      <w:ins w:id="35" w:author="Author">
        <w:r w:rsidR="00EC21CE">
          <w:rPr>
            <w:sz w:val="17"/>
            <w:szCs w:val="17"/>
          </w:rPr>
          <w:t>,</w:t>
        </w:r>
      </w:ins>
      <w:r w:rsidR="00BC2BF8" w:rsidRPr="00765953">
        <w:rPr>
          <w:sz w:val="17"/>
          <w:szCs w:val="17"/>
        </w:rPr>
        <w:t xml:space="preserve"> such as employees, contractors, or an external service to enter and update customer records at the customer’s request.</w:t>
      </w:r>
      <w:r w:rsidR="00A90E38" w:rsidRPr="00765953">
        <w:rPr>
          <w:sz w:val="17"/>
          <w:szCs w:val="17"/>
        </w:rPr>
        <w:t xml:space="preserve"> </w:t>
      </w:r>
    </w:p>
    <w:p w14:paraId="4DEA6567" w14:textId="6FFEE613" w:rsidR="00BC2BF8" w:rsidRPr="00765953" w:rsidRDefault="00103B70" w:rsidP="00AE247E">
      <w:pPr>
        <w:pStyle w:val="ListParagraph"/>
        <w:spacing w:after="220" w:line="240" w:lineRule="auto"/>
        <w:ind w:left="0"/>
        <w:contextualSpacing w:val="0"/>
        <w:rPr>
          <w:sz w:val="17"/>
          <w:szCs w:val="17"/>
        </w:rPr>
      </w:pPr>
      <w:r w:rsidRPr="00765953">
        <w:rPr>
          <w:sz w:val="17"/>
          <w:szCs w:val="17"/>
        </w:rPr>
        <w:fldChar w:fldCharType="begin"/>
      </w:r>
      <w:r w:rsidRPr="00765953">
        <w:rPr>
          <w:sz w:val="17"/>
          <w:szCs w:val="17"/>
        </w:rPr>
        <w:instrText xml:space="preserve"> AUTONUM  </w:instrText>
      </w:r>
      <w:r w:rsidRPr="00765953">
        <w:rPr>
          <w:sz w:val="17"/>
          <w:szCs w:val="17"/>
        </w:rPr>
        <w:fldChar w:fldCharType="end"/>
      </w:r>
      <w:r w:rsidRPr="00765953">
        <w:rPr>
          <w:sz w:val="17"/>
          <w:szCs w:val="17"/>
        </w:rPr>
        <w:tab/>
      </w:r>
      <w:r w:rsidR="00BC2BF8" w:rsidRPr="00765953">
        <w:rPr>
          <w:sz w:val="17"/>
          <w:szCs w:val="17"/>
        </w:rPr>
        <w:t xml:space="preserve">Multiple records for one customer may be created and managed by different entities, such as different legal representatives.  IPOs should consider this when designing their customer record systems, as multiple records for a single customer may contain slight variations </w:t>
      </w:r>
      <w:del w:id="36" w:author="Author">
        <w:r w:rsidR="00BC2BF8" w:rsidRPr="00765953">
          <w:rPr>
            <w:sz w:val="17"/>
            <w:szCs w:val="17"/>
          </w:rPr>
          <w:delText xml:space="preserve">of </w:delText>
        </w:r>
      </w:del>
      <w:ins w:id="37" w:author="Author">
        <w:r w:rsidR="00FB23BA" w:rsidRPr="00765953">
          <w:rPr>
            <w:sz w:val="17"/>
            <w:szCs w:val="17"/>
          </w:rPr>
          <w:t>o</w:t>
        </w:r>
        <w:r w:rsidR="00FB23BA">
          <w:rPr>
            <w:sz w:val="17"/>
            <w:szCs w:val="17"/>
          </w:rPr>
          <w:t>n</w:t>
        </w:r>
        <w:r w:rsidR="00FB23BA" w:rsidRPr="00765953">
          <w:rPr>
            <w:sz w:val="17"/>
            <w:szCs w:val="17"/>
          </w:rPr>
          <w:t xml:space="preserve"> </w:t>
        </w:r>
      </w:ins>
      <w:r w:rsidR="00BC2BF8" w:rsidRPr="00765953">
        <w:rPr>
          <w:sz w:val="17"/>
          <w:szCs w:val="17"/>
        </w:rPr>
        <w:t>the same data or be updated at different times by different representatives.</w:t>
      </w:r>
    </w:p>
    <w:p w14:paraId="3440F4B7" w14:textId="04EDB9AB" w:rsidR="00BC2BF8" w:rsidRDefault="00103B70" w:rsidP="00AE247E">
      <w:pPr>
        <w:pStyle w:val="ListParagraph"/>
        <w:spacing w:after="220" w:line="240" w:lineRule="auto"/>
        <w:ind w:left="0"/>
        <w:contextualSpacing w:val="0"/>
        <w:rPr>
          <w:sz w:val="17"/>
          <w:szCs w:val="17"/>
        </w:rPr>
      </w:pPr>
      <w:r w:rsidRPr="00765953">
        <w:rPr>
          <w:sz w:val="17"/>
          <w:szCs w:val="17"/>
        </w:rPr>
        <w:fldChar w:fldCharType="begin"/>
      </w:r>
      <w:r w:rsidRPr="00765953">
        <w:rPr>
          <w:sz w:val="17"/>
          <w:szCs w:val="17"/>
        </w:rPr>
        <w:instrText xml:space="preserve"> AUTONUM  </w:instrText>
      </w:r>
      <w:r w:rsidRPr="00765953">
        <w:rPr>
          <w:sz w:val="17"/>
          <w:szCs w:val="17"/>
        </w:rPr>
        <w:fldChar w:fldCharType="end"/>
      </w:r>
      <w:r w:rsidRPr="00765953">
        <w:rPr>
          <w:sz w:val="17"/>
          <w:szCs w:val="17"/>
        </w:rPr>
        <w:tab/>
      </w:r>
      <w:r w:rsidR="00BC2BF8" w:rsidRPr="00765953">
        <w:rPr>
          <w:sz w:val="17"/>
          <w:szCs w:val="17"/>
        </w:rPr>
        <w:t xml:space="preserve">IPOs </w:t>
      </w:r>
      <w:r w:rsidR="00D92C3C" w:rsidRPr="00765953">
        <w:rPr>
          <w:sz w:val="17"/>
          <w:szCs w:val="17"/>
        </w:rPr>
        <w:t xml:space="preserve">may </w:t>
      </w:r>
      <w:r w:rsidR="007D1BC2" w:rsidRPr="00765953">
        <w:rPr>
          <w:sz w:val="17"/>
          <w:szCs w:val="17"/>
        </w:rPr>
        <w:t>support</w:t>
      </w:r>
      <w:r w:rsidR="00BC2BF8" w:rsidRPr="00765953">
        <w:rPr>
          <w:sz w:val="17"/>
          <w:szCs w:val="17"/>
        </w:rPr>
        <w:t xml:space="preserve"> entry of the customer’s name in native characters of the customer’s language, in addition to the customer’s name in </w:t>
      </w:r>
      <w:r w:rsidR="001035C4">
        <w:rPr>
          <w:sz w:val="17"/>
          <w:szCs w:val="17"/>
        </w:rPr>
        <w:t xml:space="preserve">the </w:t>
      </w:r>
      <w:r w:rsidR="00BC2BF8" w:rsidRPr="00765953">
        <w:rPr>
          <w:sz w:val="17"/>
          <w:szCs w:val="17"/>
        </w:rPr>
        <w:t xml:space="preserve">language(s) </w:t>
      </w:r>
      <w:r w:rsidR="007D1BC2" w:rsidRPr="00765953">
        <w:rPr>
          <w:sz w:val="17"/>
          <w:szCs w:val="17"/>
        </w:rPr>
        <w:t xml:space="preserve">of operation for an </w:t>
      </w:r>
      <w:r w:rsidR="00BC2BF8" w:rsidRPr="00765953">
        <w:rPr>
          <w:sz w:val="17"/>
          <w:szCs w:val="17"/>
        </w:rPr>
        <w:t>IPO</w:t>
      </w:r>
      <w:r w:rsidR="0043421B" w:rsidRPr="00765953">
        <w:rPr>
          <w:sz w:val="17"/>
          <w:szCs w:val="17"/>
        </w:rPr>
        <w:t xml:space="preserve">, which should be stored using UTF-8 </w:t>
      </w:r>
      <w:r w:rsidR="00A92AD7">
        <w:rPr>
          <w:rStyle w:val="FootnoteReference"/>
          <w:sz w:val="17"/>
          <w:szCs w:val="17"/>
        </w:rPr>
        <w:footnoteReference w:id="2"/>
      </w:r>
      <w:r w:rsidR="0043421B" w:rsidRPr="00765953">
        <w:rPr>
          <w:sz w:val="17"/>
          <w:szCs w:val="17"/>
        </w:rPr>
        <w:t xml:space="preserve">encoding.  </w:t>
      </w:r>
      <w:r w:rsidR="00BC2BF8" w:rsidRPr="00765953">
        <w:rPr>
          <w:sz w:val="17"/>
          <w:szCs w:val="17"/>
        </w:rPr>
        <w:t xml:space="preserve">For instance, an IPO that works in English could allow separate fields for </w:t>
      </w:r>
      <w:r w:rsidR="00D92C3C" w:rsidRPr="00765953">
        <w:rPr>
          <w:sz w:val="17"/>
          <w:szCs w:val="17"/>
        </w:rPr>
        <w:t>an a</w:t>
      </w:r>
      <w:r w:rsidR="00BC2BF8" w:rsidRPr="00765953">
        <w:rPr>
          <w:sz w:val="17"/>
          <w:szCs w:val="17"/>
        </w:rPr>
        <w:t xml:space="preserve">pplicant </w:t>
      </w:r>
      <w:r w:rsidR="00D92C3C" w:rsidRPr="00765953">
        <w:rPr>
          <w:sz w:val="17"/>
          <w:szCs w:val="17"/>
        </w:rPr>
        <w:t>n</w:t>
      </w:r>
      <w:r w:rsidR="00BC2BF8" w:rsidRPr="00765953">
        <w:rPr>
          <w:sz w:val="17"/>
          <w:szCs w:val="17"/>
        </w:rPr>
        <w:t xml:space="preserve">ame in English and </w:t>
      </w:r>
      <w:r w:rsidR="00D92C3C" w:rsidRPr="00765953">
        <w:rPr>
          <w:sz w:val="17"/>
          <w:szCs w:val="17"/>
        </w:rPr>
        <w:t>the o</w:t>
      </w:r>
      <w:r w:rsidR="00BC2BF8" w:rsidRPr="00765953">
        <w:rPr>
          <w:sz w:val="17"/>
          <w:szCs w:val="17"/>
        </w:rPr>
        <w:t xml:space="preserve">riginal </w:t>
      </w:r>
      <w:r w:rsidR="00D92C3C" w:rsidRPr="00765953">
        <w:rPr>
          <w:sz w:val="17"/>
          <w:szCs w:val="17"/>
        </w:rPr>
        <w:t>applicant n</w:t>
      </w:r>
      <w:r w:rsidR="00BC2BF8" w:rsidRPr="00765953">
        <w:rPr>
          <w:sz w:val="17"/>
          <w:szCs w:val="17"/>
        </w:rPr>
        <w:t xml:space="preserve">ame </w:t>
      </w:r>
      <w:r w:rsidR="00D92C3C" w:rsidRPr="00765953">
        <w:rPr>
          <w:sz w:val="17"/>
          <w:szCs w:val="17"/>
        </w:rPr>
        <w:t>in Korean</w:t>
      </w:r>
      <w:r w:rsidR="00BC2BF8" w:rsidRPr="00765953">
        <w:rPr>
          <w:sz w:val="17"/>
          <w:szCs w:val="17"/>
        </w:rPr>
        <w:t>.</w:t>
      </w:r>
    </w:p>
    <w:p w14:paraId="3AF8D138" w14:textId="54CA3441" w:rsidR="00BC2BF8" w:rsidRPr="00765953" w:rsidRDefault="00103B70" w:rsidP="00AE247E">
      <w:pPr>
        <w:pStyle w:val="ListParagraph"/>
        <w:spacing w:after="220" w:line="240" w:lineRule="auto"/>
        <w:ind w:left="0"/>
        <w:contextualSpacing w:val="0"/>
        <w:rPr>
          <w:sz w:val="17"/>
          <w:szCs w:val="17"/>
        </w:rPr>
      </w:pPr>
      <w:r w:rsidRPr="00765953">
        <w:rPr>
          <w:sz w:val="17"/>
          <w:szCs w:val="17"/>
        </w:rPr>
        <w:fldChar w:fldCharType="begin"/>
      </w:r>
      <w:r w:rsidRPr="00765953">
        <w:rPr>
          <w:sz w:val="17"/>
          <w:szCs w:val="17"/>
        </w:rPr>
        <w:instrText xml:space="preserve"> AUTONUM  </w:instrText>
      </w:r>
      <w:r w:rsidRPr="00765953">
        <w:rPr>
          <w:sz w:val="17"/>
          <w:szCs w:val="17"/>
        </w:rPr>
        <w:fldChar w:fldCharType="end"/>
      </w:r>
      <w:r w:rsidRPr="00765953">
        <w:rPr>
          <w:sz w:val="17"/>
          <w:szCs w:val="17"/>
        </w:rPr>
        <w:tab/>
      </w:r>
      <w:r w:rsidR="00BC2BF8" w:rsidRPr="00765953">
        <w:rPr>
          <w:sz w:val="17"/>
          <w:szCs w:val="17"/>
        </w:rPr>
        <w:t>IPOs may</w:t>
      </w:r>
      <w:r w:rsidR="007D1BC2" w:rsidRPr="00765953">
        <w:rPr>
          <w:sz w:val="17"/>
          <w:szCs w:val="17"/>
        </w:rPr>
        <w:t xml:space="preserve"> optionally</w:t>
      </w:r>
      <w:r w:rsidR="00BC2BF8" w:rsidRPr="00765953">
        <w:rPr>
          <w:sz w:val="17"/>
          <w:szCs w:val="17"/>
        </w:rPr>
        <w:t xml:space="preserve"> use identification</w:t>
      </w:r>
      <w:ins w:id="38" w:author="Author">
        <w:r w:rsidR="0040701A">
          <w:rPr>
            <w:sz w:val="17"/>
            <w:szCs w:val="17"/>
          </w:rPr>
          <w:t xml:space="preserve"> codes</w:t>
        </w:r>
      </w:ins>
      <w:r w:rsidR="00BC2BF8" w:rsidRPr="00765953">
        <w:rPr>
          <w:sz w:val="17"/>
          <w:szCs w:val="17"/>
        </w:rPr>
        <w:t xml:space="preserve"> </w:t>
      </w:r>
      <w:del w:id="39" w:author="Author">
        <w:r w:rsidR="00BC2BF8" w:rsidRPr="00765953" w:rsidDel="0040701A">
          <w:rPr>
            <w:sz w:val="17"/>
            <w:szCs w:val="17"/>
          </w:rPr>
          <w:delText xml:space="preserve">numbers </w:delText>
        </w:r>
      </w:del>
      <w:r w:rsidR="00BC2BF8" w:rsidRPr="00765953">
        <w:rPr>
          <w:sz w:val="17"/>
          <w:szCs w:val="17"/>
        </w:rPr>
        <w:t xml:space="preserve">to identify customers.  </w:t>
      </w:r>
      <w:r w:rsidR="007D1BC2" w:rsidRPr="00765953">
        <w:rPr>
          <w:sz w:val="17"/>
          <w:szCs w:val="17"/>
        </w:rPr>
        <w:t xml:space="preserve">Identification </w:t>
      </w:r>
      <w:del w:id="40" w:author="Author">
        <w:r w:rsidR="007D1BC2" w:rsidRPr="00765953" w:rsidDel="009F2320">
          <w:rPr>
            <w:sz w:val="17"/>
            <w:szCs w:val="17"/>
          </w:rPr>
          <w:delText>n</w:delText>
        </w:r>
        <w:r w:rsidR="00BC2BF8" w:rsidRPr="00765953" w:rsidDel="009F2320">
          <w:rPr>
            <w:sz w:val="17"/>
            <w:szCs w:val="17"/>
          </w:rPr>
          <w:delText xml:space="preserve">umbers </w:delText>
        </w:r>
      </w:del>
      <w:ins w:id="41" w:author="Author">
        <w:r w:rsidR="009F2320">
          <w:rPr>
            <w:sz w:val="17"/>
            <w:szCs w:val="17"/>
          </w:rPr>
          <w:t xml:space="preserve">codes </w:t>
        </w:r>
      </w:ins>
      <w:r w:rsidR="00BC2BF8" w:rsidRPr="00765953">
        <w:rPr>
          <w:sz w:val="17"/>
          <w:szCs w:val="17"/>
        </w:rPr>
        <w:t xml:space="preserve">may be created by the IPO or </w:t>
      </w:r>
      <w:del w:id="42" w:author="Author">
        <w:r w:rsidR="00BC2BF8" w:rsidRPr="00765953">
          <w:rPr>
            <w:sz w:val="17"/>
            <w:szCs w:val="17"/>
          </w:rPr>
          <w:delText xml:space="preserve">used </w:delText>
        </w:r>
      </w:del>
      <w:ins w:id="43" w:author="Author">
        <w:r w:rsidR="007F0364">
          <w:rPr>
            <w:sz w:val="17"/>
            <w:szCs w:val="17"/>
          </w:rPr>
          <w:t>taken</w:t>
        </w:r>
        <w:r w:rsidR="007F0364" w:rsidRPr="00765953">
          <w:rPr>
            <w:sz w:val="17"/>
            <w:szCs w:val="17"/>
          </w:rPr>
          <w:t xml:space="preserve"> </w:t>
        </w:r>
      </w:ins>
      <w:r w:rsidR="00BC2BF8" w:rsidRPr="00765953">
        <w:rPr>
          <w:sz w:val="17"/>
          <w:szCs w:val="17"/>
        </w:rPr>
        <w:t xml:space="preserve">from an external source, such as a registered business number or passport number.  Identification </w:t>
      </w:r>
      <w:del w:id="44" w:author="Author">
        <w:r w:rsidR="00BC2BF8" w:rsidRPr="00765953" w:rsidDel="009F2320">
          <w:rPr>
            <w:sz w:val="17"/>
            <w:szCs w:val="17"/>
          </w:rPr>
          <w:delText xml:space="preserve">numbers </w:delText>
        </w:r>
      </w:del>
      <w:ins w:id="45" w:author="Author">
        <w:r w:rsidR="009F2320">
          <w:rPr>
            <w:sz w:val="17"/>
            <w:szCs w:val="17"/>
          </w:rPr>
          <w:t xml:space="preserve">codes </w:t>
        </w:r>
      </w:ins>
      <w:r w:rsidR="00BC2BF8" w:rsidRPr="00765953">
        <w:rPr>
          <w:sz w:val="17"/>
          <w:szCs w:val="17"/>
        </w:rPr>
        <w:t xml:space="preserve">alone do not resolve issues with clean customer data, such as duplicate entries, name changes, and outdated or incorrect information.  IPOs using identification </w:t>
      </w:r>
      <w:del w:id="46" w:author="Author">
        <w:r w:rsidR="00BC2BF8" w:rsidRPr="00765953" w:rsidDel="009F2320">
          <w:rPr>
            <w:sz w:val="17"/>
            <w:szCs w:val="17"/>
          </w:rPr>
          <w:delText xml:space="preserve">numbers </w:delText>
        </w:r>
      </w:del>
      <w:ins w:id="47" w:author="Author">
        <w:r w:rsidR="009F2320">
          <w:rPr>
            <w:sz w:val="17"/>
            <w:szCs w:val="17"/>
          </w:rPr>
          <w:t xml:space="preserve">codes </w:t>
        </w:r>
      </w:ins>
      <w:r w:rsidR="00BC2BF8" w:rsidRPr="00765953">
        <w:rPr>
          <w:sz w:val="17"/>
          <w:szCs w:val="17"/>
        </w:rPr>
        <w:t xml:space="preserve">should continue to pay attention to and address the considerations in other parts of </w:t>
      </w:r>
      <w:r w:rsidR="008E1984">
        <w:rPr>
          <w:sz w:val="17"/>
          <w:szCs w:val="17"/>
        </w:rPr>
        <w:t>this Standard</w:t>
      </w:r>
      <w:r w:rsidR="00BC2BF8" w:rsidRPr="00765953">
        <w:rPr>
          <w:sz w:val="17"/>
          <w:szCs w:val="17"/>
        </w:rPr>
        <w:t>.</w:t>
      </w:r>
    </w:p>
    <w:p w14:paraId="748655B4" w14:textId="439F0A5B" w:rsidR="008D2089" w:rsidRPr="000E176E" w:rsidRDefault="001E598E" w:rsidP="00AE247E">
      <w:pPr>
        <w:pStyle w:val="Heading1"/>
        <w:spacing w:line="240" w:lineRule="auto"/>
        <w:rPr>
          <w:b/>
          <w:szCs w:val="17"/>
        </w:rPr>
      </w:pPr>
      <w:bookmarkStart w:id="48" w:name="_Hlk145928917"/>
      <w:bookmarkStart w:id="49" w:name="_Toc163134756"/>
      <w:r w:rsidRPr="00765953">
        <w:rPr>
          <w:szCs w:val="17"/>
        </w:rPr>
        <w:t>TRANSFORM</w:t>
      </w:r>
      <w:r w:rsidR="00765953">
        <w:rPr>
          <w:szCs w:val="17"/>
        </w:rPr>
        <w:t>A</w:t>
      </w:r>
      <w:r w:rsidRPr="00765953">
        <w:rPr>
          <w:szCs w:val="17"/>
        </w:rPr>
        <w:t>TION OF NAMES</w:t>
      </w:r>
      <w:bookmarkEnd w:id="48"/>
      <w:bookmarkEnd w:id="49"/>
    </w:p>
    <w:p w14:paraId="31BBB065" w14:textId="48F7CD5A" w:rsidR="008D2089" w:rsidRPr="00DA086B" w:rsidRDefault="00103B70" w:rsidP="00AE247E">
      <w:pPr>
        <w:pStyle w:val="ListParagraph"/>
        <w:spacing w:after="220" w:line="240" w:lineRule="auto"/>
        <w:ind w:left="0"/>
        <w:contextualSpacing w:val="0"/>
        <w:rPr>
          <w:sz w:val="17"/>
          <w:szCs w:val="17"/>
        </w:rPr>
      </w:pPr>
      <w:r w:rsidRPr="00765953">
        <w:rPr>
          <w:sz w:val="17"/>
          <w:szCs w:val="17"/>
        </w:rPr>
        <w:fldChar w:fldCharType="begin"/>
      </w:r>
      <w:r w:rsidRPr="00765953">
        <w:rPr>
          <w:sz w:val="17"/>
          <w:szCs w:val="17"/>
        </w:rPr>
        <w:instrText xml:space="preserve"> AUTONUM  </w:instrText>
      </w:r>
      <w:r w:rsidRPr="00765953">
        <w:rPr>
          <w:sz w:val="17"/>
          <w:szCs w:val="17"/>
        </w:rPr>
        <w:fldChar w:fldCharType="end"/>
      </w:r>
      <w:r w:rsidRPr="00765953">
        <w:rPr>
          <w:sz w:val="17"/>
          <w:szCs w:val="17"/>
        </w:rPr>
        <w:tab/>
      </w:r>
      <w:r w:rsidR="008D2089" w:rsidRPr="00DA086B">
        <w:rPr>
          <w:sz w:val="17"/>
          <w:szCs w:val="17"/>
        </w:rPr>
        <w:t>For data exchange and processing</w:t>
      </w:r>
      <w:r w:rsidR="007D1BC2" w:rsidRPr="00DA086B">
        <w:rPr>
          <w:sz w:val="17"/>
          <w:szCs w:val="17"/>
        </w:rPr>
        <w:t>,</w:t>
      </w:r>
      <w:r w:rsidR="008D2089" w:rsidRPr="00DA086B">
        <w:rPr>
          <w:sz w:val="17"/>
          <w:szCs w:val="17"/>
        </w:rPr>
        <w:t xml:space="preserve"> including</w:t>
      </w:r>
      <w:r w:rsidR="007D1BC2" w:rsidRPr="00DA086B">
        <w:rPr>
          <w:sz w:val="17"/>
          <w:szCs w:val="17"/>
        </w:rPr>
        <w:t xml:space="preserve"> the</w:t>
      </w:r>
      <w:r w:rsidR="008D2089" w:rsidRPr="00DA086B">
        <w:rPr>
          <w:sz w:val="17"/>
          <w:szCs w:val="17"/>
        </w:rPr>
        <w:t xml:space="preserve"> receipt of international applications or registrations, IPOs may consider</w:t>
      </w:r>
      <w:r w:rsidR="007D1BC2" w:rsidRPr="00DA086B">
        <w:rPr>
          <w:sz w:val="17"/>
          <w:szCs w:val="17"/>
        </w:rPr>
        <w:t xml:space="preserve"> the</w:t>
      </w:r>
      <w:r w:rsidR="008D2089" w:rsidRPr="00DA086B">
        <w:rPr>
          <w:sz w:val="17"/>
          <w:szCs w:val="17"/>
        </w:rPr>
        <w:t xml:space="preserve"> name</w:t>
      </w:r>
      <w:r w:rsidR="009F181F" w:rsidRPr="00DA086B">
        <w:rPr>
          <w:sz w:val="17"/>
          <w:szCs w:val="17"/>
        </w:rPr>
        <w:t xml:space="preserve"> transformation</w:t>
      </w:r>
      <w:del w:id="50" w:author="Author">
        <w:r w:rsidR="009F181F" w:rsidRPr="00DA086B" w:rsidDel="00C47B12">
          <w:rPr>
            <w:sz w:val="17"/>
            <w:szCs w:val="17"/>
          </w:rPr>
          <w:delText xml:space="preserve"> (see </w:delText>
        </w:r>
        <w:r w:rsidR="003872DC" w:rsidRPr="00DA086B" w:rsidDel="00C47B12">
          <w:rPr>
            <w:sz w:val="17"/>
            <w:szCs w:val="17"/>
          </w:rPr>
          <w:delText xml:space="preserve">the </w:delText>
        </w:r>
        <w:r w:rsidR="009F181F" w:rsidRPr="00DA086B" w:rsidDel="00C47B12">
          <w:rPr>
            <w:sz w:val="17"/>
            <w:szCs w:val="17"/>
          </w:rPr>
          <w:delText>Annex</w:delText>
        </w:r>
        <w:r w:rsidR="00765953" w:rsidRPr="00DA086B" w:rsidDel="00C47B12">
          <w:rPr>
            <w:sz w:val="17"/>
            <w:szCs w:val="17"/>
          </w:rPr>
          <w:delText xml:space="preserve"> to this document</w:delText>
        </w:r>
        <w:r w:rsidR="009F181F" w:rsidRPr="00DA086B" w:rsidDel="00C47B12">
          <w:rPr>
            <w:sz w:val="17"/>
            <w:szCs w:val="17"/>
          </w:rPr>
          <w:delText>)</w:delText>
        </w:r>
      </w:del>
      <w:r w:rsidR="008D2089" w:rsidRPr="00DA086B">
        <w:rPr>
          <w:sz w:val="17"/>
          <w:szCs w:val="17"/>
        </w:rPr>
        <w:t>.  It is recommended that IPOs should send and receive name data using UTF-8</w:t>
      </w:r>
      <w:r w:rsidR="00765953" w:rsidRPr="00DA086B">
        <w:rPr>
          <w:sz w:val="17"/>
          <w:szCs w:val="17"/>
        </w:rPr>
        <w:t xml:space="preserve"> </w:t>
      </w:r>
      <w:r w:rsidR="00BE355A" w:rsidRPr="00DA086B">
        <w:rPr>
          <w:sz w:val="17"/>
          <w:szCs w:val="17"/>
        </w:rPr>
        <w:t>encoding</w:t>
      </w:r>
      <w:r w:rsidR="008D2089" w:rsidRPr="00DA086B">
        <w:rPr>
          <w:sz w:val="17"/>
          <w:szCs w:val="17"/>
        </w:rPr>
        <w:t xml:space="preserve">.  </w:t>
      </w:r>
    </w:p>
    <w:p w14:paraId="436F4E60" w14:textId="26A9349B" w:rsidR="008D2089" w:rsidRPr="00765953" w:rsidRDefault="00103B70" w:rsidP="00AE247E">
      <w:pPr>
        <w:pStyle w:val="ListParagraph"/>
        <w:spacing w:after="220" w:line="240" w:lineRule="auto"/>
        <w:ind w:left="0"/>
        <w:contextualSpacing w:val="0"/>
        <w:rPr>
          <w:sz w:val="17"/>
          <w:szCs w:val="17"/>
        </w:rPr>
      </w:pPr>
      <w:r w:rsidRPr="00765953">
        <w:rPr>
          <w:sz w:val="17"/>
          <w:szCs w:val="17"/>
        </w:rPr>
        <w:fldChar w:fldCharType="begin"/>
      </w:r>
      <w:r w:rsidRPr="00765953">
        <w:rPr>
          <w:sz w:val="17"/>
          <w:szCs w:val="17"/>
        </w:rPr>
        <w:instrText xml:space="preserve"> AUTONUM  </w:instrText>
      </w:r>
      <w:r w:rsidRPr="00765953">
        <w:rPr>
          <w:sz w:val="17"/>
          <w:szCs w:val="17"/>
        </w:rPr>
        <w:fldChar w:fldCharType="end"/>
      </w:r>
      <w:r w:rsidRPr="00765953">
        <w:rPr>
          <w:sz w:val="17"/>
          <w:szCs w:val="17"/>
        </w:rPr>
        <w:tab/>
      </w:r>
      <w:r w:rsidR="008D2089" w:rsidRPr="00765953">
        <w:rPr>
          <w:sz w:val="17"/>
          <w:szCs w:val="17"/>
        </w:rPr>
        <w:t xml:space="preserve">It should be noted that the localization or </w:t>
      </w:r>
      <w:r w:rsidR="00884AE6" w:rsidRPr="00765953">
        <w:rPr>
          <w:sz w:val="17"/>
          <w:szCs w:val="17"/>
        </w:rPr>
        <w:t>conversion</w:t>
      </w:r>
      <w:r w:rsidR="008D2089" w:rsidRPr="00765953">
        <w:rPr>
          <w:sz w:val="17"/>
          <w:szCs w:val="17"/>
        </w:rPr>
        <w:t xml:space="preserve"> of customer names is extremely </w:t>
      </w:r>
      <w:ins w:id="51" w:author="Author">
        <w:r w:rsidR="00933C62">
          <w:rPr>
            <w:sz w:val="17"/>
            <w:szCs w:val="17"/>
          </w:rPr>
          <w:t xml:space="preserve">prone to </w:t>
        </w:r>
      </w:ins>
      <w:r w:rsidR="008D2089" w:rsidRPr="00765953">
        <w:rPr>
          <w:sz w:val="17"/>
          <w:szCs w:val="17"/>
        </w:rPr>
        <w:t xml:space="preserve">error </w:t>
      </w:r>
      <w:del w:id="52" w:author="Author">
        <w:r w:rsidR="008D2089" w:rsidRPr="00765953">
          <w:rPr>
            <w:sz w:val="17"/>
            <w:szCs w:val="17"/>
          </w:rPr>
          <w:delText xml:space="preserve">prone </w:delText>
        </w:r>
      </w:del>
      <w:r w:rsidR="008D2089" w:rsidRPr="00765953">
        <w:rPr>
          <w:sz w:val="17"/>
          <w:szCs w:val="17"/>
        </w:rPr>
        <w:t xml:space="preserve">as there are </w:t>
      </w:r>
      <w:proofErr w:type="gramStart"/>
      <w:r w:rsidR="008D2089" w:rsidRPr="00765953">
        <w:rPr>
          <w:sz w:val="17"/>
          <w:szCs w:val="17"/>
        </w:rPr>
        <w:t>no</w:t>
      </w:r>
      <w:proofErr w:type="gramEnd"/>
      <w:r w:rsidR="008D2089" w:rsidRPr="00765953">
        <w:rPr>
          <w:sz w:val="17"/>
          <w:szCs w:val="17"/>
        </w:rPr>
        <w:t xml:space="preserve"> generally accepted or uniform</w:t>
      </w:r>
      <w:del w:id="53" w:author="Author">
        <w:r w:rsidR="00884AE6" w:rsidRPr="00765953">
          <w:rPr>
            <w:sz w:val="17"/>
            <w:szCs w:val="17"/>
          </w:rPr>
          <w:delText>ed</w:delText>
        </w:r>
      </w:del>
      <w:r w:rsidR="008D2089" w:rsidRPr="00765953">
        <w:rPr>
          <w:sz w:val="17"/>
          <w:szCs w:val="17"/>
        </w:rPr>
        <w:t xml:space="preserve"> standards.  For localization or </w:t>
      </w:r>
      <w:r w:rsidR="00BD2988">
        <w:rPr>
          <w:sz w:val="17"/>
          <w:szCs w:val="17"/>
        </w:rPr>
        <w:t>transformation</w:t>
      </w:r>
      <w:r w:rsidR="008D2089" w:rsidRPr="00765953">
        <w:rPr>
          <w:sz w:val="17"/>
          <w:szCs w:val="17"/>
        </w:rPr>
        <w:t xml:space="preserve"> of names, there are three ways referred to in this </w:t>
      </w:r>
      <w:r w:rsidR="008E1984">
        <w:rPr>
          <w:sz w:val="17"/>
          <w:szCs w:val="17"/>
        </w:rPr>
        <w:t>Standard</w:t>
      </w:r>
      <w:r w:rsidR="008D2089" w:rsidRPr="00765953">
        <w:rPr>
          <w:sz w:val="17"/>
          <w:szCs w:val="17"/>
        </w:rPr>
        <w:t xml:space="preserve">: transliteration, transcription and translation.  If IPOs transliterate, transcribe or translate </w:t>
      </w:r>
      <w:del w:id="54" w:author="Author">
        <w:r w:rsidR="008D2089" w:rsidRPr="00765953" w:rsidDel="00422D32">
          <w:rPr>
            <w:sz w:val="17"/>
            <w:szCs w:val="17"/>
          </w:rPr>
          <w:delText xml:space="preserve">characters </w:delText>
        </w:r>
      </w:del>
      <w:ins w:id="55" w:author="Author">
        <w:r w:rsidR="002254F5">
          <w:rPr>
            <w:sz w:val="17"/>
            <w:szCs w:val="17"/>
          </w:rPr>
          <w:t xml:space="preserve">names </w:t>
        </w:r>
      </w:ins>
      <w:r w:rsidR="008D2089" w:rsidRPr="00765953">
        <w:rPr>
          <w:sz w:val="17"/>
          <w:szCs w:val="17"/>
        </w:rPr>
        <w:t>from one language</w:t>
      </w:r>
      <w:ins w:id="56" w:author="Author">
        <w:r w:rsidR="00422D32">
          <w:rPr>
            <w:sz w:val="17"/>
            <w:szCs w:val="17"/>
          </w:rPr>
          <w:t xml:space="preserve"> or character set</w:t>
        </w:r>
      </w:ins>
      <w:r w:rsidR="008D2089" w:rsidRPr="00765953">
        <w:rPr>
          <w:sz w:val="17"/>
          <w:szCs w:val="17"/>
        </w:rPr>
        <w:t xml:space="preserve"> (such as </w:t>
      </w:r>
      <w:del w:id="57" w:author="Author">
        <w:r w:rsidR="008D2089" w:rsidRPr="00765953" w:rsidDel="00C95B6A">
          <w:rPr>
            <w:sz w:val="17"/>
            <w:szCs w:val="17"/>
          </w:rPr>
          <w:delText>Greek</w:delText>
        </w:r>
      </w:del>
      <w:ins w:id="58" w:author="Author">
        <w:r w:rsidR="00C95B6A">
          <w:rPr>
            <w:sz w:val="17"/>
            <w:szCs w:val="17"/>
          </w:rPr>
          <w:t xml:space="preserve">Korean </w:t>
        </w:r>
        <w:r w:rsidR="009720EC">
          <w:rPr>
            <w:sz w:val="17"/>
            <w:szCs w:val="17"/>
          </w:rPr>
          <w:t>or Latin</w:t>
        </w:r>
      </w:ins>
      <w:r w:rsidR="008D2089" w:rsidRPr="00765953">
        <w:rPr>
          <w:sz w:val="17"/>
          <w:szCs w:val="17"/>
        </w:rPr>
        <w:t>) to another (such as English</w:t>
      </w:r>
      <w:ins w:id="59" w:author="Author">
        <w:r w:rsidR="009720EC">
          <w:rPr>
            <w:sz w:val="17"/>
            <w:szCs w:val="17"/>
          </w:rPr>
          <w:t xml:space="preserve"> or Cyrillic</w:t>
        </w:r>
      </w:ins>
      <w:r w:rsidR="008D2089" w:rsidRPr="00765953">
        <w:rPr>
          <w:sz w:val="17"/>
          <w:szCs w:val="17"/>
        </w:rPr>
        <w:t>), they</w:t>
      </w:r>
      <w:r w:rsidR="00667420">
        <w:rPr>
          <w:sz w:val="17"/>
          <w:szCs w:val="17"/>
        </w:rPr>
        <w:t xml:space="preserve"> </w:t>
      </w:r>
      <w:r w:rsidR="008D2089" w:rsidRPr="00765953">
        <w:rPr>
          <w:sz w:val="17"/>
          <w:szCs w:val="17"/>
        </w:rPr>
        <w:t>should publish their scheme of transliteration, transcription or translation.</w:t>
      </w:r>
      <w:ins w:id="60" w:author="Author">
        <w:r w:rsidR="00386189">
          <w:rPr>
            <w:sz w:val="17"/>
            <w:szCs w:val="17"/>
          </w:rPr>
          <w:t xml:space="preserve">  </w:t>
        </w:r>
        <w:r w:rsidR="003128C9">
          <w:rPr>
            <w:sz w:val="17"/>
            <w:szCs w:val="17"/>
          </w:rPr>
          <w:t xml:space="preserve">If IPOs transform </w:t>
        </w:r>
        <w:r w:rsidR="00D32771">
          <w:rPr>
            <w:sz w:val="17"/>
            <w:szCs w:val="17"/>
          </w:rPr>
          <w:t xml:space="preserve">a </w:t>
        </w:r>
        <w:r w:rsidR="003128C9">
          <w:rPr>
            <w:sz w:val="17"/>
            <w:szCs w:val="17"/>
          </w:rPr>
          <w:t>customer</w:t>
        </w:r>
        <w:r w:rsidR="00431130">
          <w:rPr>
            <w:sz w:val="17"/>
            <w:szCs w:val="17"/>
          </w:rPr>
          <w:t>’</w:t>
        </w:r>
        <w:r w:rsidR="003128C9">
          <w:rPr>
            <w:sz w:val="17"/>
            <w:szCs w:val="17"/>
          </w:rPr>
          <w:t xml:space="preserve">s name, it is recommended to </w:t>
        </w:r>
        <w:r w:rsidR="003128C9" w:rsidRPr="00FA30EA">
          <w:rPr>
            <w:sz w:val="17"/>
            <w:szCs w:val="17"/>
          </w:rPr>
          <w:t xml:space="preserve">retain </w:t>
        </w:r>
        <w:r w:rsidR="003128C9">
          <w:rPr>
            <w:sz w:val="17"/>
            <w:szCs w:val="17"/>
          </w:rPr>
          <w:t>the</w:t>
        </w:r>
        <w:r w:rsidR="003128C9" w:rsidRPr="00FA30EA">
          <w:rPr>
            <w:sz w:val="17"/>
            <w:szCs w:val="17"/>
          </w:rPr>
          <w:t xml:space="preserve"> applicant’s name in </w:t>
        </w:r>
        <w:r w:rsidR="00A32236">
          <w:rPr>
            <w:sz w:val="17"/>
            <w:szCs w:val="17"/>
          </w:rPr>
          <w:t xml:space="preserve">the </w:t>
        </w:r>
        <w:r w:rsidR="003128C9" w:rsidRPr="00FA30EA">
          <w:rPr>
            <w:sz w:val="17"/>
            <w:szCs w:val="17"/>
          </w:rPr>
          <w:t>native characters</w:t>
        </w:r>
        <w:r w:rsidR="00BE33E5">
          <w:rPr>
            <w:sz w:val="17"/>
            <w:szCs w:val="17"/>
          </w:rPr>
          <w:t xml:space="preserve"> or </w:t>
        </w:r>
        <w:r w:rsidR="00AD03CE">
          <w:rPr>
            <w:sz w:val="17"/>
            <w:szCs w:val="17"/>
          </w:rPr>
          <w:t>language(s)</w:t>
        </w:r>
        <w:r w:rsidR="006F7DEB">
          <w:rPr>
            <w:sz w:val="17"/>
            <w:szCs w:val="17"/>
          </w:rPr>
          <w:t>, in</w:t>
        </w:r>
        <w:r w:rsidR="003128C9" w:rsidRPr="00FA30EA">
          <w:rPr>
            <w:sz w:val="17"/>
            <w:szCs w:val="17"/>
          </w:rPr>
          <w:t xml:space="preserve"> accord</w:t>
        </w:r>
        <w:r w:rsidR="006F7DEB">
          <w:rPr>
            <w:sz w:val="17"/>
            <w:szCs w:val="17"/>
          </w:rPr>
          <w:t>ance with</w:t>
        </w:r>
        <w:r w:rsidR="003128C9" w:rsidRPr="00FA30EA">
          <w:rPr>
            <w:sz w:val="17"/>
            <w:szCs w:val="17"/>
          </w:rPr>
          <w:t xml:space="preserve"> </w:t>
        </w:r>
        <w:r w:rsidR="003128C9">
          <w:rPr>
            <w:sz w:val="17"/>
            <w:szCs w:val="17"/>
          </w:rPr>
          <w:t xml:space="preserve">paragraph </w:t>
        </w:r>
        <w:r w:rsidR="003128C9" w:rsidRPr="00FA30EA">
          <w:rPr>
            <w:sz w:val="17"/>
            <w:szCs w:val="17"/>
          </w:rPr>
          <w:t>8</w:t>
        </w:r>
        <w:r w:rsidR="003128C9" w:rsidRPr="00765953">
          <w:rPr>
            <w:sz w:val="17"/>
            <w:szCs w:val="17"/>
          </w:rPr>
          <w:t xml:space="preserve"> </w:t>
        </w:r>
        <w:r w:rsidR="003128C9">
          <w:rPr>
            <w:sz w:val="17"/>
            <w:szCs w:val="17"/>
          </w:rPr>
          <w:t>of this Standard.</w:t>
        </w:r>
      </w:ins>
      <w:r w:rsidR="008D2089" w:rsidRPr="00765953">
        <w:rPr>
          <w:sz w:val="17"/>
          <w:szCs w:val="17"/>
        </w:rPr>
        <w:t xml:space="preserve">  </w:t>
      </w:r>
      <w:del w:id="61" w:author="Author">
        <w:r w:rsidR="008D2089" w:rsidRPr="00765953">
          <w:rPr>
            <w:sz w:val="17"/>
            <w:szCs w:val="17"/>
          </w:rPr>
          <w:delText xml:space="preserve">The </w:delText>
        </w:r>
        <w:r w:rsidR="008D2089" w:rsidRPr="00765953" w:rsidDel="00A6202E">
          <w:rPr>
            <w:sz w:val="17"/>
            <w:szCs w:val="17"/>
          </w:rPr>
          <w:delText>t</w:delText>
        </w:r>
      </w:del>
      <w:ins w:id="62" w:author="Author">
        <w:r w:rsidR="00A6202E">
          <w:rPr>
            <w:sz w:val="17"/>
            <w:szCs w:val="17"/>
          </w:rPr>
          <w:t>T</w:t>
        </w:r>
      </w:ins>
      <w:r w:rsidR="008D2089" w:rsidRPr="00765953">
        <w:rPr>
          <w:sz w:val="17"/>
          <w:szCs w:val="17"/>
        </w:rPr>
        <w:t>ransliterated, transcribed or translated document</w:t>
      </w:r>
      <w:ins w:id="63" w:author="Author">
        <w:r w:rsidR="00A6202E">
          <w:rPr>
            <w:sz w:val="17"/>
            <w:szCs w:val="17"/>
          </w:rPr>
          <w:t>s</w:t>
        </w:r>
      </w:ins>
      <w:r w:rsidR="00CD5971" w:rsidRPr="00765953">
        <w:rPr>
          <w:sz w:val="17"/>
          <w:szCs w:val="17"/>
        </w:rPr>
        <w:t xml:space="preserve">, </w:t>
      </w:r>
      <w:r w:rsidR="008D2089" w:rsidRPr="00765953">
        <w:rPr>
          <w:sz w:val="17"/>
          <w:szCs w:val="17"/>
        </w:rPr>
        <w:t xml:space="preserve">or parts of </w:t>
      </w:r>
      <w:del w:id="64" w:author="Author">
        <w:r w:rsidR="008D2089" w:rsidRPr="00765953">
          <w:rPr>
            <w:sz w:val="17"/>
            <w:szCs w:val="17"/>
          </w:rPr>
          <w:delText xml:space="preserve">the </w:delText>
        </w:r>
      </w:del>
      <w:r w:rsidR="008D2089" w:rsidRPr="00765953">
        <w:rPr>
          <w:sz w:val="17"/>
          <w:szCs w:val="17"/>
        </w:rPr>
        <w:t>document</w:t>
      </w:r>
      <w:ins w:id="65" w:author="Author">
        <w:r w:rsidR="00A6202E">
          <w:rPr>
            <w:sz w:val="17"/>
            <w:szCs w:val="17"/>
          </w:rPr>
          <w:t>s</w:t>
        </w:r>
      </w:ins>
      <w:r w:rsidR="00CD5971" w:rsidRPr="00765953">
        <w:rPr>
          <w:sz w:val="17"/>
          <w:szCs w:val="17"/>
        </w:rPr>
        <w:t>,</w:t>
      </w:r>
      <w:r w:rsidR="008D2089" w:rsidRPr="00765953">
        <w:rPr>
          <w:sz w:val="17"/>
          <w:szCs w:val="17"/>
        </w:rPr>
        <w:t xml:space="preserve"> should be made available to the customer for review</w:t>
      </w:r>
      <w:ins w:id="66" w:author="Author">
        <w:r w:rsidR="00151A67">
          <w:rPr>
            <w:sz w:val="17"/>
            <w:szCs w:val="17"/>
          </w:rPr>
          <w:t>,</w:t>
        </w:r>
      </w:ins>
      <w:r w:rsidR="008D2089" w:rsidRPr="00765953">
        <w:rPr>
          <w:sz w:val="17"/>
          <w:szCs w:val="17"/>
        </w:rPr>
        <w:t xml:space="preserve"> and customers should have </w:t>
      </w:r>
      <w:ins w:id="67" w:author="Author">
        <w:r w:rsidR="00151A67">
          <w:rPr>
            <w:sz w:val="17"/>
            <w:szCs w:val="17"/>
          </w:rPr>
          <w:t>the</w:t>
        </w:r>
        <w:r w:rsidR="004029DD">
          <w:rPr>
            <w:sz w:val="17"/>
            <w:szCs w:val="17"/>
          </w:rPr>
          <w:t xml:space="preserve"> opportunity </w:t>
        </w:r>
      </w:ins>
      <w:del w:id="68" w:author="Author">
        <w:r w:rsidR="008D2089" w:rsidRPr="00765953">
          <w:rPr>
            <w:sz w:val="17"/>
            <w:szCs w:val="17"/>
          </w:rPr>
          <w:delText xml:space="preserve">a way </w:delText>
        </w:r>
      </w:del>
      <w:r w:rsidR="008D2089" w:rsidRPr="00765953">
        <w:rPr>
          <w:sz w:val="17"/>
          <w:szCs w:val="17"/>
        </w:rPr>
        <w:t xml:space="preserve">to submit corrections if the transliteration, transcription or translation is flawed.  </w:t>
      </w:r>
    </w:p>
    <w:p w14:paraId="3D8E0EC9" w14:textId="116A8442" w:rsidR="008D2089" w:rsidRPr="000E176E" w:rsidRDefault="00103B70" w:rsidP="00AE247E">
      <w:pPr>
        <w:pStyle w:val="ListParagraph"/>
        <w:spacing w:after="220" w:line="240" w:lineRule="auto"/>
        <w:ind w:left="0"/>
        <w:contextualSpacing w:val="0"/>
        <w:rPr>
          <w:sz w:val="17"/>
          <w:szCs w:val="17"/>
        </w:rPr>
      </w:pPr>
      <w:r w:rsidRPr="00765953">
        <w:rPr>
          <w:sz w:val="17"/>
          <w:szCs w:val="17"/>
        </w:rPr>
        <w:fldChar w:fldCharType="begin"/>
      </w:r>
      <w:r w:rsidRPr="00765953">
        <w:rPr>
          <w:sz w:val="17"/>
          <w:szCs w:val="17"/>
        </w:rPr>
        <w:instrText xml:space="preserve"> AUTONUM  </w:instrText>
      </w:r>
      <w:r w:rsidRPr="00765953">
        <w:rPr>
          <w:sz w:val="17"/>
          <w:szCs w:val="17"/>
        </w:rPr>
        <w:fldChar w:fldCharType="end"/>
      </w:r>
      <w:r w:rsidRPr="00765953">
        <w:rPr>
          <w:sz w:val="17"/>
          <w:szCs w:val="17"/>
        </w:rPr>
        <w:tab/>
      </w:r>
      <w:r w:rsidR="008D2089" w:rsidRPr="00765953">
        <w:rPr>
          <w:sz w:val="17"/>
          <w:szCs w:val="17"/>
        </w:rPr>
        <w:t>Reverse transliteration should be avoided</w:t>
      </w:r>
      <w:ins w:id="69" w:author="Author">
        <w:r w:rsidR="005A79FF">
          <w:rPr>
            <w:sz w:val="17"/>
            <w:szCs w:val="17"/>
          </w:rPr>
          <w:t>,</w:t>
        </w:r>
      </w:ins>
      <w:r w:rsidR="008D2089" w:rsidRPr="00765953">
        <w:rPr>
          <w:sz w:val="17"/>
          <w:szCs w:val="17"/>
        </w:rPr>
        <w:t xml:space="preserve"> if possible</w:t>
      </w:r>
      <w:del w:id="70" w:author="Author">
        <w:r w:rsidR="008D2089" w:rsidRPr="00765953">
          <w:rPr>
            <w:sz w:val="17"/>
            <w:szCs w:val="17"/>
          </w:rPr>
          <w:delText>,</w:delText>
        </w:r>
      </w:del>
      <w:ins w:id="71" w:author="Author">
        <w:r w:rsidR="000E133E">
          <w:rPr>
            <w:sz w:val="17"/>
            <w:szCs w:val="17"/>
          </w:rPr>
          <w:t>;</w:t>
        </w:r>
      </w:ins>
      <w:r w:rsidR="008D2089" w:rsidRPr="00765953">
        <w:rPr>
          <w:sz w:val="17"/>
          <w:szCs w:val="17"/>
        </w:rPr>
        <w:t xml:space="preserve">  </w:t>
      </w:r>
      <w:r w:rsidR="00CD5971" w:rsidRPr="00765953">
        <w:rPr>
          <w:sz w:val="17"/>
          <w:szCs w:val="17"/>
        </w:rPr>
        <w:t>instead</w:t>
      </w:r>
      <w:ins w:id="72" w:author="Author">
        <w:r w:rsidR="000E133E">
          <w:rPr>
            <w:sz w:val="17"/>
            <w:szCs w:val="17"/>
          </w:rPr>
          <w:t>,</w:t>
        </w:r>
      </w:ins>
      <w:r w:rsidR="00CD5971" w:rsidRPr="00765953">
        <w:rPr>
          <w:sz w:val="17"/>
          <w:szCs w:val="17"/>
        </w:rPr>
        <w:t xml:space="preserve"> it is recommended </w:t>
      </w:r>
      <w:del w:id="73" w:author="Author">
        <w:r w:rsidR="008D2089" w:rsidRPr="00765953">
          <w:rPr>
            <w:sz w:val="17"/>
            <w:szCs w:val="17"/>
          </w:rPr>
          <w:delText xml:space="preserve">to use </w:delText>
        </w:r>
      </w:del>
      <w:ins w:id="74" w:author="Author">
        <w:r w:rsidR="00EE4C0A">
          <w:rPr>
            <w:sz w:val="17"/>
            <w:szCs w:val="17"/>
          </w:rPr>
          <w:t xml:space="preserve">that </w:t>
        </w:r>
      </w:ins>
      <w:r w:rsidR="008D2089" w:rsidRPr="00765953">
        <w:rPr>
          <w:sz w:val="17"/>
          <w:szCs w:val="17"/>
        </w:rPr>
        <w:t xml:space="preserve">the original name </w:t>
      </w:r>
      <w:ins w:id="75" w:author="Author">
        <w:r w:rsidR="00EE4C0A">
          <w:rPr>
            <w:sz w:val="17"/>
            <w:szCs w:val="17"/>
          </w:rPr>
          <w:t xml:space="preserve">should be used </w:t>
        </w:r>
      </w:ins>
      <w:r w:rsidR="008D2089" w:rsidRPr="00765953">
        <w:rPr>
          <w:sz w:val="17"/>
          <w:szCs w:val="17"/>
        </w:rPr>
        <w:t>instead.  For instance, an application filed by “Phony Corp”</w:t>
      </w:r>
      <w:ins w:id="76" w:author="Author">
        <w:r w:rsidR="00AA702D">
          <w:rPr>
            <w:sz w:val="17"/>
            <w:szCs w:val="17"/>
          </w:rPr>
          <w:t xml:space="preserve"> </w:t>
        </w:r>
        <w:r w:rsidR="0029157F">
          <w:rPr>
            <w:sz w:val="17"/>
            <w:szCs w:val="17"/>
          </w:rPr>
          <w:t>in Latin characters</w:t>
        </w:r>
      </w:ins>
      <w:r w:rsidR="008D2089" w:rsidRPr="00765953">
        <w:rPr>
          <w:sz w:val="17"/>
          <w:szCs w:val="17"/>
        </w:rPr>
        <w:t xml:space="preserve"> might be transliterated to Greek characters as “</w:t>
      </w:r>
      <w:proofErr w:type="spellStart"/>
      <w:r w:rsidR="008D2089" w:rsidRPr="00765953">
        <w:rPr>
          <w:sz w:val="17"/>
          <w:szCs w:val="17"/>
        </w:rPr>
        <w:t>Φονι</w:t>
      </w:r>
      <w:proofErr w:type="spellEnd"/>
      <w:r w:rsidR="008D2089" w:rsidRPr="00765953">
        <w:rPr>
          <w:sz w:val="17"/>
          <w:szCs w:val="17"/>
        </w:rPr>
        <w:t xml:space="preserve"> </w:t>
      </w:r>
      <w:proofErr w:type="spellStart"/>
      <w:r w:rsidR="008D2089" w:rsidRPr="00765953">
        <w:rPr>
          <w:sz w:val="17"/>
          <w:szCs w:val="17"/>
        </w:rPr>
        <w:t>Κορ</w:t>
      </w:r>
      <w:proofErr w:type="spellEnd"/>
      <w:r w:rsidR="008D2089" w:rsidRPr="00765953">
        <w:rPr>
          <w:sz w:val="17"/>
          <w:szCs w:val="17"/>
        </w:rPr>
        <w:t>π” in an IPO system, and on publication might be reverse transliterated from Greek back to Latin characters as “</w:t>
      </w:r>
      <w:proofErr w:type="spellStart"/>
      <w:r w:rsidR="008D2089" w:rsidRPr="00765953">
        <w:rPr>
          <w:sz w:val="17"/>
          <w:szCs w:val="17"/>
        </w:rPr>
        <w:t>Foni</w:t>
      </w:r>
      <w:proofErr w:type="spellEnd"/>
      <w:r w:rsidR="008D2089" w:rsidRPr="00765953">
        <w:rPr>
          <w:sz w:val="17"/>
          <w:szCs w:val="17"/>
        </w:rPr>
        <w:t xml:space="preserve"> Corp”, leading to mismatches.  </w:t>
      </w:r>
      <w:del w:id="77" w:author="Author">
        <w:r w:rsidR="008D2089" w:rsidRPr="00765953" w:rsidDel="002F11B2">
          <w:rPr>
            <w:sz w:val="17"/>
            <w:szCs w:val="17"/>
          </w:rPr>
          <w:delText xml:space="preserve">Examples of </w:delText>
        </w:r>
        <w:r w:rsidR="00CD5971" w:rsidRPr="00765953" w:rsidDel="002F11B2">
          <w:rPr>
            <w:sz w:val="17"/>
            <w:szCs w:val="17"/>
          </w:rPr>
          <w:delText xml:space="preserve">common </w:delText>
        </w:r>
        <w:r w:rsidR="008D2089" w:rsidRPr="00765953" w:rsidDel="002F11B2">
          <w:rPr>
            <w:sz w:val="17"/>
            <w:szCs w:val="17"/>
          </w:rPr>
          <w:delText>issues arising from reverse</w:delText>
        </w:r>
        <w:r w:rsidR="00884AE6" w:rsidRPr="00765953" w:rsidDel="002F11B2">
          <w:rPr>
            <w:sz w:val="17"/>
            <w:szCs w:val="17"/>
          </w:rPr>
          <w:delText>,</w:delText>
        </w:r>
        <w:r w:rsidR="008D2089" w:rsidRPr="00765953" w:rsidDel="002F11B2">
          <w:rPr>
            <w:sz w:val="17"/>
            <w:szCs w:val="17"/>
          </w:rPr>
          <w:delText xml:space="preserve"> or re-transliteration</w:delText>
        </w:r>
        <w:r w:rsidR="00884AE6" w:rsidRPr="00765953" w:rsidDel="002F11B2">
          <w:rPr>
            <w:sz w:val="17"/>
            <w:szCs w:val="17"/>
          </w:rPr>
          <w:delText>, re-</w:delText>
        </w:r>
        <w:r w:rsidR="008D2089" w:rsidRPr="00765953" w:rsidDel="002F11B2">
          <w:rPr>
            <w:sz w:val="17"/>
            <w:szCs w:val="17"/>
          </w:rPr>
          <w:delText>transcription</w:delText>
        </w:r>
        <w:r w:rsidR="00884AE6" w:rsidRPr="00765953" w:rsidDel="002F11B2">
          <w:rPr>
            <w:sz w:val="17"/>
            <w:szCs w:val="17"/>
          </w:rPr>
          <w:delText xml:space="preserve"> or</w:delText>
        </w:r>
        <w:r w:rsidR="008D2089" w:rsidRPr="00765953" w:rsidDel="002F11B2">
          <w:rPr>
            <w:sz w:val="17"/>
            <w:szCs w:val="17"/>
          </w:rPr>
          <w:delText xml:space="preserve"> </w:delText>
        </w:r>
        <w:r w:rsidR="00884AE6" w:rsidRPr="00765953" w:rsidDel="002F11B2">
          <w:rPr>
            <w:sz w:val="17"/>
            <w:szCs w:val="17"/>
          </w:rPr>
          <w:delText>re-</w:delText>
        </w:r>
        <w:r w:rsidR="008D2089" w:rsidRPr="00765953" w:rsidDel="002F11B2">
          <w:rPr>
            <w:sz w:val="17"/>
            <w:szCs w:val="17"/>
          </w:rPr>
          <w:delText xml:space="preserve">translation are available in the Annex to this </w:delText>
        </w:r>
        <w:r w:rsidR="008E1984" w:rsidDel="002F11B2">
          <w:rPr>
            <w:sz w:val="17"/>
            <w:szCs w:val="17"/>
          </w:rPr>
          <w:delText>Standard</w:delText>
        </w:r>
        <w:r w:rsidR="008D2089" w:rsidRPr="00765953" w:rsidDel="002F11B2">
          <w:rPr>
            <w:sz w:val="17"/>
            <w:szCs w:val="17"/>
          </w:rPr>
          <w:delText>.</w:delText>
        </w:r>
      </w:del>
    </w:p>
    <w:p w14:paraId="645547A5" w14:textId="27C798E0" w:rsidR="008D2089" w:rsidRPr="000E176E" w:rsidRDefault="008D2089" w:rsidP="00AE247E">
      <w:pPr>
        <w:pStyle w:val="Heading1"/>
        <w:spacing w:line="240" w:lineRule="auto"/>
        <w:rPr>
          <w:b/>
          <w:szCs w:val="17"/>
        </w:rPr>
      </w:pPr>
      <w:bookmarkStart w:id="78" w:name="_Toc163134757"/>
      <w:r w:rsidRPr="00765953">
        <w:rPr>
          <w:szCs w:val="17"/>
        </w:rPr>
        <w:t>VALIDATION AND DISAMBIGUATION</w:t>
      </w:r>
      <w:bookmarkEnd w:id="78"/>
    </w:p>
    <w:p w14:paraId="3DCA7463" w14:textId="7471A28F" w:rsidR="00DB72C8" w:rsidRPr="00765953" w:rsidRDefault="00103B70" w:rsidP="00AE247E">
      <w:pPr>
        <w:pStyle w:val="ListParagraph"/>
        <w:spacing w:after="220" w:line="240" w:lineRule="auto"/>
        <w:ind w:left="0"/>
        <w:contextualSpacing w:val="0"/>
        <w:rPr>
          <w:sz w:val="17"/>
          <w:szCs w:val="17"/>
        </w:rPr>
      </w:pPr>
      <w:r w:rsidRPr="00765953">
        <w:rPr>
          <w:sz w:val="17"/>
          <w:szCs w:val="17"/>
        </w:rPr>
        <w:fldChar w:fldCharType="begin"/>
      </w:r>
      <w:r w:rsidRPr="00765953">
        <w:rPr>
          <w:sz w:val="17"/>
          <w:szCs w:val="17"/>
        </w:rPr>
        <w:instrText xml:space="preserve"> AUTONUM  </w:instrText>
      </w:r>
      <w:r w:rsidRPr="00765953">
        <w:rPr>
          <w:sz w:val="17"/>
          <w:szCs w:val="17"/>
        </w:rPr>
        <w:fldChar w:fldCharType="end"/>
      </w:r>
      <w:r w:rsidRPr="00765953">
        <w:rPr>
          <w:sz w:val="17"/>
          <w:szCs w:val="17"/>
        </w:rPr>
        <w:tab/>
      </w:r>
      <w:r w:rsidR="00DB72C8" w:rsidRPr="00765953">
        <w:rPr>
          <w:sz w:val="17"/>
          <w:szCs w:val="17"/>
        </w:rPr>
        <w:t xml:space="preserve">Validation and disambiguation approaches should be designed to meet specific objectives, either administrative or statistical, and appropriate methods applied given the objectives.  Approaches to name matching and disambiguation should be appropriately scoped and risk assessed </w:t>
      </w:r>
      <w:del w:id="79" w:author="Author">
        <w:r w:rsidR="00DB72C8" w:rsidRPr="00765953">
          <w:rPr>
            <w:sz w:val="17"/>
            <w:szCs w:val="17"/>
          </w:rPr>
          <w:delText xml:space="preserve">given </w:delText>
        </w:r>
      </w:del>
      <w:ins w:id="80" w:author="Author">
        <w:r w:rsidR="00251FDA">
          <w:rPr>
            <w:sz w:val="17"/>
            <w:szCs w:val="17"/>
          </w:rPr>
          <w:t>in the light of</w:t>
        </w:r>
        <w:r w:rsidR="00251FDA" w:rsidRPr="00765953">
          <w:rPr>
            <w:sz w:val="17"/>
            <w:szCs w:val="17"/>
          </w:rPr>
          <w:t xml:space="preserve"> </w:t>
        </w:r>
      </w:ins>
      <w:r w:rsidR="00DB72C8" w:rsidRPr="00765953">
        <w:rPr>
          <w:sz w:val="17"/>
          <w:szCs w:val="17"/>
        </w:rPr>
        <w:t>their design objective to ensure appropriate levels of disambiguation are achieved for the use case.</w:t>
      </w:r>
    </w:p>
    <w:p w14:paraId="52BAEAA5" w14:textId="40FDB1F8" w:rsidR="008D2089" w:rsidRPr="00765953" w:rsidRDefault="008D2089" w:rsidP="00AE247E">
      <w:pPr>
        <w:pStyle w:val="ListParagraph"/>
        <w:spacing w:after="220" w:line="240" w:lineRule="auto"/>
        <w:ind w:left="0"/>
        <w:contextualSpacing w:val="0"/>
        <w:rPr>
          <w:ins w:id="81" w:author="Author"/>
          <w:sz w:val="17"/>
          <w:szCs w:val="17"/>
        </w:rPr>
      </w:pPr>
      <w:r w:rsidRPr="00765953">
        <w:rPr>
          <w:sz w:val="17"/>
          <w:szCs w:val="17"/>
        </w:rPr>
        <w:t>14.</w:t>
      </w:r>
      <w:r w:rsidRPr="00765953">
        <w:rPr>
          <w:sz w:val="17"/>
          <w:szCs w:val="17"/>
        </w:rPr>
        <w:tab/>
        <w:t xml:space="preserve">IPOs may choose to perform validation of submitted customer information, including automated checks.  </w:t>
      </w:r>
      <w:ins w:id="82" w:author="Author">
        <w:r w:rsidR="00F53B3D">
          <w:rPr>
            <w:sz w:val="17"/>
            <w:szCs w:val="17"/>
          </w:rPr>
          <w:t xml:space="preserve">The </w:t>
        </w:r>
      </w:ins>
      <w:del w:id="83" w:author="Author">
        <w:r w:rsidRPr="00765953" w:rsidDel="00F53B3D">
          <w:rPr>
            <w:sz w:val="17"/>
            <w:szCs w:val="17"/>
          </w:rPr>
          <w:delText>V</w:delText>
        </w:r>
      </w:del>
      <w:ins w:id="84" w:author="Author">
        <w:r w:rsidR="00F53B3D">
          <w:rPr>
            <w:sz w:val="17"/>
            <w:szCs w:val="17"/>
          </w:rPr>
          <w:t>v</w:t>
        </w:r>
      </w:ins>
      <w:r w:rsidRPr="00765953">
        <w:rPr>
          <w:sz w:val="17"/>
          <w:szCs w:val="17"/>
        </w:rPr>
        <w:t xml:space="preserve">alidation </w:t>
      </w:r>
      <w:ins w:id="85" w:author="Author">
        <w:r w:rsidR="00F53B3D">
          <w:rPr>
            <w:sz w:val="17"/>
            <w:szCs w:val="17"/>
          </w:rPr>
          <w:t>of such</w:t>
        </w:r>
        <w:r w:rsidRPr="00765953">
          <w:rPr>
            <w:sz w:val="17"/>
            <w:szCs w:val="17"/>
          </w:rPr>
          <w:t xml:space="preserve"> </w:t>
        </w:r>
      </w:ins>
      <w:r w:rsidRPr="00765953">
        <w:rPr>
          <w:sz w:val="17"/>
          <w:szCs w:val="17"/>
        </w:rPr>
        <w:t xml:space="preserve">results should be </w:t>
      </w:r>
      <w:del w:id="86" w:author="Author">
        <w:r w:rsidRPr="00765953">
          <w:rPr>
            <w:sz w:val="17"/>
            <w:szCs w:val="17"/>
          </w:rPr>
          <w:delText>made available</w:delText>
        </w:r>
      </w:del>
      <w:ins w:id="87" w:author="Author">
        <w:r w:rsidR="00F53B3D">
          <w:rPr>
            <w:sz w:val="17"/>
            <w:szCs w:val="17"/>
          </w:rPr>
          <w:t>communicated</w:t>
        </w:r>
      </w:ins>
      <w:r w:rsidRPr="00765953">
        <w:rPr>
          <w:sz w:val="17"/>
          <w:szCs w:val="17"/>
        </w:rPr>
        <w:t xml:space="preserve"> to the customer</w:t>
      </w:r>
      <w:ins w:id="88" w:author="Author">
        <w:r w:rsidR="007439FC">
          <w:rPr>
            <w:sz w:val="17"/>
            <w:szCs w:val="17"/>
          </w:rPr>
          <w:t>.</w:t>
        </w:r>
      </w:ins>
      <w:del w:id="89" w:author="Author">
        <w:r w:rsidRPr="00765953" w:rsidDel="000F5E05">
          <w:rPr>
            <w:sz w:val="17"/>
            <w:szCs w:val="17"/>
          </w:rPr>
          <w:delText>,</w:delText>
        </w:r>
      </w:del>
      <w:ins w:id="90" w:author="Author">
        <w:r w:rsidR="007439FC">
          <w:rPr>
            <w:sz w:val="17"/>
            <w:szCs w:val="17"/>
          </w:rPr>
          <w:t xml:space="preserve">  </w:t>
        </w:r>
      </w:ins>
      <w:del w:id="91" w:author="Author">
        <w:r w:rsidRPr="00765953" w:rsidDel="00B74398">
          <w:rPr>
            <w:sz w:val="17"/>
            <w:szCs w:val="17"/>
          </w:rPr>
          <w:delText xml:space="preserve"> </w:delText>
        </w:r>
      </w:del>
      <w:ins w:id="92" w:author="Author">
        <w:r w:rsidR="001A5865" w:rsidRPr="00F53B3D">
          <w:rPr>
            <w:sz w:val="17"/>
            <w:szCs w:val="17"/>
          </w:rPr>
          <w:t>Where necessary, any corrections must be approved by the customer prior to implementation in the system</w:t>
        </w:r>
      </w:ins>
      <w:del w:id="93" w:author="Author">
        <w:r w:rsidRPr="00765953">
          <w:rPr>
            <w:sz w:val="17"/>
            <w:szCs w:val="17"/>
          </w:rPr>
          <w:delText xml:space="preserve">and corrections accepted </w:delText>
        </w:r>
        <w:r w:rsidR="00CD5971" w:rsidRPr="00765953">
          <w:rPr>
            <w:sz w:val="17"/>
            <w:szCs w:val="17"/>
          </w:rPr>
          <w:delText xml:space="preserve">by </w:delText>
        </w:r>
        <w:r w:rsidRPr="00765953">
          <w:rPr>
            <w:sz w:val="17"/>
            <w:szCs w:val="17"/>
          </w:rPr>
          <w:delText>the customer if needed,</w:delText>
        </w:r>
      </w:del>
      <w:ins w:id="94" w:author="Author">
        <w:r w:rsidR="00836F2A">
          <w:rPr>
            <w:sz w:val="17"/>
            <w:szCs w:val="17"/>
          </w:rPr>
          <w:t>.</w:t>
        </w:r>
      </w:ins>
      <w:r w:rsidRPr="00765953">
        <w:rPr>
          <w:sz w:val="17"/>
          <w:szCs w:val="17"/>
        </w:rPr>
        <w:t xml:space="preserve"> </w:t>
      </w:r>
      <w:del w:id="95" w:author="Author">
        <w:r w:rsidRPr="00765953">
          <w:rPr>
            <w:sz w:val="17"/>
            <w:szCs w:val="17"/>
          </w:rPr>
          <w:delText>including ways to bypass an automated validation mechanism</w:delText>
        </w:r>
        <w:r w:rsidR="00CD5971" w:rsidRPr="00765953">
          <w:rPr>
            <w:sz w:val="17"/>
            <w:szCs w:val="17"/>
          </w:rPr>
          <w:delText>,</w:delText>
        </w:r>
        <w:r w:rsidRPr="00765953">
          <w:rPr>
            <w:sz w:val="17"/>
            <w:szCs w:val="17"/>
          </w:rPr>
          <w:delText xml:space="preserve"> in case it provides incorrect or incomplete results.</w:delText>
        </w:r>
      </w:del>
      <w:ins w:id="96" w:author="Author">
        <w:r w:rsidR="00DA070B">
          <w:rPr>
            <w:sz w:val="17"/>
            <w:szCs w:val="17"/>
          </w:rPr>
          <w:t xml:space="preserve">  </w:t>
        </w:r>
        <w:r w:rsidR="00DA070B" w:rsidRPr="00F53B3D">
          <w:rPr>
            <w:sz w:val="17"/>
            <w:szCs w:val="17"/>
          </w:rPr>
          <w:t>Furthermore, provisions should be made to allow bypassing the automated validation mechanism in instances where it produces inaccurate or incomplete results.</w:t>
        </w:r>
      </w:ins>
    </w:p>
    <w:p w14:paraId="16CF09F6" w14:textId="1947DA8B" w:rsidR="00F53B3D" w:rsidRPr="00765953" w:rsidDel="002367C0" w:rsidRDefault="00F53B3D" w:rsidP="00AE247E">
      <w:pPr>
        <w:pStyle w:val="ListParagraph"/>
        <w:spacing w:after="220" w:line="240" w:lineRule="auto"/>
        <w:ind w:left="0"/>
        <w:contextualSpacing w:val="0"/>
        <w:rPr>
          <w:del w:id="97" w:author="Author"/>
          <w:sz w:val="17"/>
          <w:szCs w:val="17"/>
        </w:rPr>
      </w:pPr>
    </w:p>
    <w:p w14:paraId="67C890FC" w14:textId="344E9089" w:rsidR="008D2089" w:rsidRPr="00765953" w:rsidRDefault="008D2089" w:rsidP="00AE247E">
      <w:pPr>
        <w:pStyle w:val="ListParagraph"/>
        <w:spacing w:after="220" w:line="240" w:lineRule="auto"/>
        <w:ind w:left="0"/>
        <w:contextualSpacing w:val="0"/>
        <w:rPr>
          <w:sz w:val="17"/>
          <w:szCs w:val="17"/>
        </w:rPr>
      </w:pPr>
      <w:r w:rsidRPr="00765953">
        <w:rPr>
          <w:sz w:val="17"/>
          <w:szCs w:val="17"/>
        </w:rPr>
        <w:t>15.</w:t>
      </w:r>
      <w:r w:rsidRPr="00765953">
        <w:rPr>
          <w:sz w:val="17"/>
          <w:szCs w:val="17"/>
        </w:rPr>
        <w:tab/>
        <w:t>IPOs attempting to disambiguate name records (i.e.</w:t>
      </w:r>
      <w:r w:rsidR="00CD5971" w:rsidRPr="00765953">
        <w:rPr>
          <w:sz w:val="17"/>
          <w:szCs w:val="17"/>
        </w:rPr>
        <w:t>,</w:t>
      </w:r>
      <w:r w:rsidRPr="00765953">
        <w:rPr>
          <w:sz w:val="17"/>
          <w:szCs w:val="17"/>
        </w:rPr>
        <w:t xml:space="preserve"> find duplicate entries) may wish to consider more than just </w:t>
      </w:r>
      <w:del w:id="98" w:author="Author">
        <w:r w:rsidRPr="00765953">
          <w:rPr>
            <w:sz w:val="17"/>
            <w:szCs w:val="17"/>
          </w:rPr>
          <w:delText xml:space="preserve">the </w:delText>
        </w:r>
      </w:del>
      <w:r w:rsidRPr="00765953">
        <w:rPr>
          <w:sz w:val="17"/>
          <w:szCs w:val="17"/>
        </w:rPr>
        <w:t xml:space="preserve">customer names.  Names are </w:t>
      </w:r>
      <w:r w:rsidR="00CD5971" w:rsidRPr="00765953">
        <w:rPr>
          <w:sz w:val="17"/>
          <w:szCs w:val="17"/>
        </w:rPr>
        <w:t xml:space="preserve">not </w:t>
      </w:r>
      <w:r w:rsidRPr="00765953">
        <w:rPr>
          <w:sz w:val="17"/>
          <w:szCs w:val="17"/>
        </w:rPr>
        <w:t>inherently unique</w:t>
      </w:r>
      <w:r w:rsidR="00CD5971" w:rsidRPr="00765953">
        <w:rPr>
          <w:sz w:val="17"/>
          <w:szCs w:val="17"/>
        </w:rPr>
        <w:t xml:space="preserve">. </w:t>
      </w:r>
      <w:r w:rsidRPr="00765953">
        <w:rPr>
          <w:sz w:val="17"/>
          <w:szCs w:val="17"/>
        </w:rPr>
        <w:t xml:space="preserve"> </w:t>
      </w:r>
      <w:r w:rsidR="00CD5971" w:rsidRPr="00765953">
        <w:rPr>
          <w:sz w:val="17"/>
          <w:szCs w:val="17"/>
        </w:rPr>
        <w:t>For example, there may</w:t>
      </w:r>
      <w:r w:rsidRPr="00765953">
        <w:rPr>
          <w:sz w:val="17"/>
          <w:szCs w:val="17"/>
        </w:rPr>
        <w:t xml:space="preserve"> </w:t>
      </w:r>
      <w:r w:rsidR="00CD5971" w:rsidRPr="00765953">
        <w:rPr>
          <w:sz w:val="17"/>
          <w:szCs w:val="17"/>
        </w:rPr>
        <w:t xml:space="preserve">be </w:t>
      </w:r>
      <w:r w:rsidRPr="00765953">
        <w:rPr>
          <w:sz w:val="17"/>
          <w:szCs w:val="17"/>
        </w:rPr>
        <w:t>multiple individuals named “John Smith” or multiple companies named “Data Corp”.  Comparing related data points such as city, post code, birthdate, or other info</w:t>
      </w:r>
      <w:r w:rsidR="00E00809" w:rsidRPr="00765953">
        <w:rPr>
          <w:sz w:val="17"/>
          <w:szCs w:val="17"/>
        </w:rPr>
        <w:t>rmation,</w:t>
      </w:r>
      <w:r w:rsidRPr="00765953">
        <w:rPr>
          <w:sz w:val="17"/>
          <w:szCs w:val="17"/>
        </w:rPr>
        <w:t xml:space="preserve"> whe</w:t>
      </w:r>
      <w:r w:rsidR="00E00809" w:rsidRPr="00765953">
        <w:rPr>
          <w:sz w:val="17"/>
          <w:szCs w:val="17"/>
        </w:rPr>
        <w:t>re</w:t>
      </w:r>
      <w:r w:rsidRPr="00765953">
        <w:rPr>
          <w:sz w:val="17"/>
          <w:szCs w:val="17"/>
        </w:rPr>
        <w:t xml:space="preserve"> available</w:t>
      </w:r>
      <w:r w:rsidR="00E00809" w:rsidRPr="00765953">
        <w:rPr>
          <w:sz w:val="17"/>
          <w:szCs w:val="17"/>
        </w:rPr>
        <w:t>,</w:t>
      </w:r>
      <w:r w:rsidRPr="00765953">
        <w:rPr>
          <w:sz w:val="17"/>
          <w:szCs w:val="17"/>
        </w:rPr>
        <w:t xml:space="preserve"> can increase the likelihood of successful matches.</w:t>
      </w:r>
    </w:p>
    <w:p w14:paraId="146EF39C" w14:textId="38AF5195" w:rsidR="008D2089" w:rsidRPr="00765953" w:rsidRDefault="008D2089" w:rsidP="00AE247E">
      <w:pPr>
        <w:pStyle w:val="ListParagraph"/>
        <w:spacing w:after="220" w:line="240" w:lineRule="auto"/>
        <w:ind w:left="0"/>
        <w:contextualSpacing w:val="0"/>
        <w:rPr>
          <w:sz w:val="17"/>
          <w:szCs w:val="17"/>
        </w:rPr>
      </w:pPr>
      <w:r w:rsidRPr="00765953">
        <w:rPr>
          <w:sz w:val="17"/>
          <w:szCs w:val="17"/>
        </w:rPr>
        <w:t>16.</w:t>
      </w:r>
      <w:r w:rsidRPr="00765953">
        <w:rPr>
          <w:sz w:val="17"/>
          <w:szCs w:val="17"/>
        </w:rPr>
        <w:tab/>
        <w:t xml:space="preserve">Any validation or disambiguation process initiated by </w:t>
      </w:r>
      <w:del w:id="99" w:author="Author">
        <w:r w:rsidRPr="00765953">
          <w:rPr>
            <w:sz w:val="17"/>
            <w:szCs w:val="17"/>
          </w:rPr>
          <w:delText xml:space="preserve">the </w:delText>
        </w:r>
      </w:del>
      <w:ins w:id="100" w:author="Author">
        <w:r w:rsidR="00ED1F46">
          <w:rPr>
            <w:sz w:val="17"/>
            <w:szCs w:val="17"/>
          </w:rPr>
          <w:t xml:space="preserve">an </w:t>
        </w:r>
      </w:ins>
      <w:r w:rsidRPr="00765953">
        <w:rPr>
          <w:sz w:val="17"/>
          <w:szCs w:val="17"/>
        </w:rPr>
        <w:t>IPO that</w:t>
      </w:r>
      <w:ins w:id="101" w:author="Author">
        <w:r w:rsidR="002E0BBD">
          <w:rPr>
            <w:sz w:val="17"/>
            <w:szCs w:val="17"/>
          </w:rPr>
          <w:t xml:space="preserve"> </w:t>
        </w:r>
        <w:r w:rsidR="002E0BBD" w:rsidRPr="00765953">
          <w:rPr>
            <w:sz w:val="17"/>
            <w:szCs w:val="17"/>
          </w:rPr>
          <w:t>could</w:t>
        </w:r>
      </w:ins>
      <w:r w:rsidRPr="00765953">
        <w:rPr>
          <w:sz w:val="17"/>
          <w:szCs w:val="17"/>
        </w:rPr>
        <w:t xml:space="preserve"> potentially </w:t>
      </w:r>
      <w:del w:id="102" w:author="Author">
        <w:r w:rsidRPr="00765953">
          <w:rPr>
            <w:sz w:val="17"/>
            <w:szCs w:val="17"/>
          </w:rPr>
          <w:delText xml:space="preserve">could </w:delText>
        </w:r>
      </w:del>
      <w:r w:rsidRPr="00765953">
        <w:rPr>
          <w:sz w:val="17"/>
          <w:szCs w:val="17"/>
        </w:rPr>
        <w:t>have legal effects, such as correcting or standardizing the name of the registered owner of an IP right, should be confirmed by the customer before the change is made in the IPO’s system.</w:t>
      </w:r>
    </w:p>
    <w:p w14:paraId="28EF10AE" w14:textId="3F421DFE" w:rsidR="008D2089" w:rsidRPr="000E176E" w:rsidRDefault="008D2089" w:rsidP="00AE247E">
      <w:pPr>
        <w:pStyle w:val="Heading1"/>
        <w:spacing w:line="240" w:lineRule="auto"/>
        <w:rPr>
          <w:b/>
          <w:szCs w:val="17"/>
        </w:rPr>
      </w:pPr>
      <w:bookmarkStart w:id="103" w:name="_Toc163134758"/>
      <w:r w:rsidRPr="00765953">
        <w:rPr>
          <w:szCs w:val="17"/>
        </w:rPr>
        <w:t>MAINTENANCE</w:t>
      </w:r>
      <w:bookmarkEnd w:id="103"/>
    </w:p>
    <w:p w14:paraId="5C28D27E" w14:textId="7046E714" w:rsidR="008D2089" w:rsidRPr="00765953" w:rsidRDefault="008D2089" w:rsidP="00AE247E">
      <w:pPr>
        <w:pStyle w:val="ListParagraph"/>
        <w:spacing w:after="220" w:line="240" w:lineRule="auto"/>
        <w:ind w:left="0"/>
        <w:contextualSpacing w:val="0"/>
        <w:rPr>
          <w:sz w:val="17"/>
          <w:szCs w:val="17"/>
        </w:rPr>
      </w:pPr>
      <w:r w:rsidRPr="00765953">
        <w:rPr>
          <w:sz w:val="17"/>
          <w:szCs w:val="17"/>
        </w:rPr>
        <w:t>17.</w:t>
      </w:r>
      <w:r w:rsidRPr="00765953">
        <w:rPr>
          <w:sz w:val="17"/>
          <w:szCs w:val="17"/>
        </w:rPr>
        <w:tab/>
        <w:t>IPOs should develop a strategy to periodically clean data</w:t>
      </w:r>
      <w:r w:rsidR="009F181F" w:rsidRPr="00765953">
        <w:rPr>
          <w:sz w:val="17"/>
          <w:szCs w:val="17"/>
        </w:rPr>
        <w:t xml:space="preserve"> in customer name databases</w:t>
      </w:r>
      <w:r w:rsidRPr="00765953">
        <w:rPr>
          <w:sz w:val="17"/>
          <w:szCs w:val="17"/>
        </w:rPr>
        <w:t>, including searching for and attempt</w:t>
      </w:r>
      <w:ins w:id="104" w:author="Author">
        <w:r w:rsidR="007948ED">
          <w:rPr>
            <w:sz w:val="17"/>
            <w:szCs w:val="17"/>
          </w:rPr>
          <w:t>ing</w:t>
        </w:r>
      </w:ins>
      <w:r w:rsidRPr="00765953">
        <w:rPr>
          <w:sz w:val="17"/>
          <w:szCs w:val="17"/>
        </w:rPr>
        <w:t xml:space="preserve"> to resolve duplicate records, i.e.</w:t>
      </w:r>
      <w:r w:rsidR="00E00809" w:rsidRPr="00765953">
        <w:rPr>
          <w:sz w:val="17"/>
          <w:szCs w:val="17"/>
        </w:rPr>
        <w:t>,</w:t>
      </w:r>
      <w:r w:rsidRPr="00765953">
        <w:rPr>
          <w:sz w:val="17"/>
          <w:szCs w:val="17"/>
        </w:rPr>
        <w:t xml:space="preserve"> multiple records for the same </w:t>
      </w:r>
      <w:del w:id="105" w:author="Author">
        <w:r w:rsidRPr="00765953">
          <w:rPr>
            <w:sz w:val="17"/>
            <w:szCs w:val="17"/>
          </w:rPr>
          <w:delText>entity</w:delText>
        </w:r>
      </w:del>
      <w:ins w:id="106" w:author="Author">
        <w:r w:rsidR="00C77D5C">
          <w:rPr>
            <w:sz w:val="17"/>
            <w:szCs w:val="17"/>
          </w:rPr>
          <w:t>customer</w:t>
        </w:r>
      </w:ins>
      <w:r w:rsidRPr="00765953">
        <w:rPr>
          <w:sz w:val="17"/>
          <w:szCs w:val="17"/>
        </w:rPr>
        <w:t>.  In some instances</w:t>
      </w:r>
      <w:r w:rsidR="00884AE6" w:rsidRPr="00765953">
        <w:rPr>
          <w:sz w:val="17"/>
          <w:szCs w:val="17"/>
        </w:rPr>
        <w:t>,</w:t>
      </w:r>
      <w:r w:rsidRPr="00765953">
        <w:rPr>
          <w:sz w:val="17"/>
          <w:szCs w:val="17"/>
        </w:rPr>
        <w:t xml:space="preserve"> </w:t>
      </w:r>
      <w:del w:id="107" w:author="Author">
        <w:r w:rsidRPr="00765953">
          <w:rPr>
            <w:sz w:val="17"/>
            <w:szCs w:val="17"/>
          </w:rPr>
          <w:delText xml:space="preserve">the </w:delText>
        </w:r>
      </w:del>
      <w:r w:rsidRPr="00765953">
        <w:rPr>
          <w:sz w:val="17"/>
          <w:szCs w:val="17"/>
        </w:rPr>
        <w:t>duplicates may be merged or combined, for instance, records with slight unintentional differences in spelling such as “ABC Corp” and “ABC Corp.”</w:t>
      </w:r>
      <w:ins w:id="108" w:author="Author">
        <w:r w:rsidR="00CA0E7B">
          <w:rPr>
            <w:sz w:val="17"/>
            <w:szCs w:val="17"/>
          </w:rPr>
          <w:t xml:space="preserve"> could be consolidated</w:t>
        </w:r>
      </w:ins>
      <w:r w:rsidRPr="00765953">
        <w:rPr>
          <w:sz w:val="17"/>
          <w:szCs w:val="17"/>
        </w:rPr>
        <w:t>.  In other instances, maintaining separate records might be preferable.  Each IPO should decide what approach</w:t>
      </w:r>
      <w:ins w:id="109" w:author="Author">
        <w:r w:rsidRPr="00765953">
          <w:rPr>
            <w:sz w:val="17"/>
            <w:szCs w:val="17"/>
          </w:rPr>
          <w:t xml:space="preserve"> </w:t>
        </w:r>
        <w:r w:rsidR="007458C1">
          <w:rPr>
            <w:sz w:val="17"/>
            <w:szCs w:val="17"/>
          </w:rPr>
          <w:t>best</w:t>
        </w:r>
      </w:ins>
      <w:r w:rsidRPr="00765953">
        <w:rPr>
          <w:sz w:val="17"/>
          <w:szCs w:val="17"/>
        </w:rPr>
        <w:t xml:space="preserve"> fits </w:t>
      </w:r>
      <w:del w:id="110" w:author="Author">
        <w:r w:rsidRPr="00765953">
          <w:rPr>
            <w:sz w:val="17"/>
            <w:szCs w:val="17"/>
          </w:rPr>
          <w:delText>best for their</w:delText>
        </w:r>
      </w:del>
      <w:ins w:id="111" w:author="Author">
        <w:r w:rsidRPr="00765953">
          <w:rPr>
            <w:sz w:val="17"/>
            <w:szCs w:val="17"/>
          </w:rPr>
          <w:t xml:space="preserve"> </w:t>
        </w:r>
        <w:r w:rsidR="00D648AC">
          <w:rPr>
            <w:sz w:val="17"/>
            <w:szCs w:val="17"/>
          </w:rPr>
          <w:t>its</w:t>
        </w:r>
      </w:ins>
      <w:r w:rsidRPr="00765953">
        <w:rPr>
          <w:sz w:val="17"/>
          <w:szCs w:val="17"/>
        </w:rPr>
        <w:t xml:space="preserve"> own name record management system.  The </w:t>
      </w:r>
      <w:r w:rsidR="005D15D2" w:rsidRPr="00765953">
        <w:rPr>
          <w:sz w:val="17"/>
          <w:szCs w:val="17"/>
        </w:rPr>
        <w:t>s</w:t>
      </w:r>
      <w:r w:rsidRPr="00765953">
        <w:rPr>
          <w:sz w:val="17"/>
          <w:szCs w:val="17"/>
        </w:rPr>
        <w:t xml:space="preserve">trategy may include </w:t>
      </w:r>
      <w:del w:id="112" w:author="Author">
        <w:r w:rsidRPr="00765953">
          <w:rPr>
            <w:sz w:val="17"/>
            <w:szCs w:val="17"/>
          </w:rPr>
          <w:delText xml:space="preserve">the </w:delText>
        </w:r>
      </w:del>
      <w:r w:rsidRPr="00765953">
        <w:rPr>
          <w:sz w:val="17"/>
          <w:szCs w:val="17"/>
        </w:rPr>
        <w:t>involv</w:t>
      </w:r>
      <w:ins w:id="113" w:author="Author">
        <w:r w:rsidR="00E40923">
          <w:rPr>
            <w:sz w:val="17"/>
            <w:szCs w:val="17"/>
          </w:rPr>
          <w:t>ing</w:t>
        </w:r>
      </w:ins>
      <w:del w:id="114" w:author="Author">
        <w:r w:rsidRPr="00765953" w:rsidDel="00E40923">
          <w:rPr>
            <w:sz w:val="17"/>
            <w:szCs w:val="17"/>
          </w:rPr>
          <w:delText>ement</w:delText>
        </w:r>
        <w:r w:rsidRPr="00765953">
          <w:rPr>
            <w:sz w:val="17"/>
            <w:szCs w:val="17"/>
          </w:rPr>
          <w:delText xml:space="preserve"> of</w:delText>
        </w:r>
      </w:del>
      <w:r w:rsidRPr="00765953">
        <w:rPr>
          <w:sz w:val="17"/>
          <w:szCs w:val="17"/>
        </w:rPr>
        <w:t xml:space="preserve"> the </w:t>
      </w:r>
      <w:del w:id="115" w:author="Author">
        <w:r w:rsidRPr="00765953" w:rsidDel="00202002">
          <w:rPr>
            <w:sz w:val="17"/>
            <w:szCs w:val="17"/>
          </w:rPr>
          <w:delText xml:space="preserve">concerned </w:delText>
        </w:r>
      </w:del>
      <w:r w:rsidRPr="00765953">
        <w:rPr>
          <w:sz w:val="17"/>
          <w:szCs w:val="17"/>
        </w:rPr>
        <w:t>customers</w:t>
      </w:r>
      <w:ins w:id="116" w:author="Author">
        <w:r w:rsidR="00202002">
          <w:rPr>
            <w:sz w:val="17"/>
            <w:szCs w:val="17"/>
          </w:rPr>
          <w:t xml:space="preserve"> </w:t>
        </w:r>
        <w:r w:rsidR="00202002" w:rsidRPr="00765953">
          <w:rPr>
            <w:sz w:val="17"/>
            <w:szCs w:val="17"/>
          </w:rPr>
          <w:t>concerned</w:t>
        </w:r>
      </w:ins>
      <w:r w:rsidRPr="00765953">
        <w:rPr>
          <w:sz w:val="17"/>
          <w:szCs w:val="17"/>
        </w:rPr>
        <w:t xml:space="preserve"> </w:t>
      </w:r>
      <w:del w:id="117" w:author="Author">
        <w:r w:rsidRPr="00765953" w:rsidDel="00202002">
          <w:rPr>
            <w:sz w:val="17"/>
            <w:szCs w:val="17"/>
          </w:rPr>
          <w:delText xml:space="preserve">of </w:delText>
        </w:r>
      </w:del>
      <w:ins w:id="118" w:author="Author">
        <w:r w:rsidR="00202002">
          <w:rPr>
            <w:sz w:val="17"/>
            <w:szCs w:val="17"/>
          </w:rPr>
          <w:t xml:space="preserve">with </w:t>
        </w:r>
      </w:ins>
      <w:r w:rsidRPr="00765953">
        <w:rPr>
          <w:sz w:val="17"/>
          <w:szCs w:val="17"/>
        </w:rPr>
        <w:t xml:space="preserve">the records in the data cleaning process and the responsibility of the </w:t>
      </w:r>
      <w:proofErr w:type="gramStart"/>
      <w:r w:rsidRPr="00765953">
        <w:rPr>
          <w:sz w:val="17"/>
          <w:szCs w:val="17"/>
        </w:rPr>
        <w:t>cleaned</w:t>
      </w:r>
      <w:proofErr w:type="gramEnd"/>
      <w:r w:rsidRPr="00765953">
        <w:rPr>
          <w:sz w:val="17"/>
          <w:szCs w:val="17"/>
        </w:rPr>
        <w:t xml:space="preserve"> data. </w:t>
      </w:r>
    </w:p>
    <w:p w14:paraId="356F5DA1" w14:textId="7A502134" w:rsidR="008D2089" w:rsidRPr="00765953" w:rsidRDefault="008D2089" w:rsidP="00AE247E">
      <w:pPr>
        <w:pStyle w:val="ListParagraph"/>
        <w:spacing w:after="220" w:line="240" w:lineRule="auto"/>
        <w:ind w:left="0"/>
        <w:contextualSpacing w:val="0"/>
        <w:rPr>
          <w:sz w:val="17"/>
          <w:szCs w:val="17"/>
        </w:rPr>
      </w:pPr>
      <w:r w:rsidRPr="00765953">
        <w:rPr>
          <w:sz w:val="17"/>
          <w:szCs w:val="17"/>
        </w:rPr>
        <w:t>18.</w:t>
      </w:r>
      <w:r w:rsidRPr="00765953">
        <w:rPr>
          <w:sz w:val="17"/>
          <w:szCs w:val="17"/>
        </w:rPr>
        <w:tab/>
        <w:t>IPOs should provide a mechanism for customers to update their name information on multiple applications or IP rights by entering the information once.  For instance, this could be achieved by associating each application or IP right with a single customer record containing name information, or by allowing customers to select multiple applications or IP rights and submit one instance of updated name information to be applied to all of them.</w:t>
      </w:r>
    </w:p>
    <w:p w14:paraId="0C67AE0D" w14:textId="772F3DE2" w:rsidR="008D2089" w:rsidRPr="00765953" w:rsidRDefault="008D2089" w:rsidP="00AE247E">
      <w:pPr>
        <w:pStyle w:val="ListParagraph"/>
        <w:spacing w:after="220" w:line="240" w:lineRule="auto"/>
        <w:ind w:left="0"/>
        <w:contextualSpacing w:val="0"/>
        <w:rPr>
          <w:sz w:val="17"/>
          <w:szCs w:val="17"/>
        </w:rPr>
      </w:pPr>
      <w:r w:rsidRPr="00765953">
        <w:rPr>
          <w:sz w:val="17"/>
          <w:szCs w:val="17"/>
        </w:rPr>
        <w:t>19.</w:t>
      </w:r>
      <w:r w:rsidRPr="00765953">
        <w:rPr>
          <w:sz w:val="17"/>
          <w:szCs w:val="17"/>
        </w:rPr>
        <w:tab/>
        <w:t xml:space="preserve">IPOs </w:t>
      </w:r>
      <w:r w:rsidR="00EF09EA" w:rsidRPr="00765953">
        <w:rPr>
          <w:sz w:val="17"/>
          <w:szCs w:val="17"/>
        </w:rPr>
        <w:t>may</w:t>
      </w:r>
      <w:r w:rsidRPr="00765953">
        <w:rPr>
          <w:sz w:val="17"/>
          <w:szCs w:val="17"/>
        </w:rPr>
        <w:t xml:space="preserve"> designate someone to be responsible for </w:t>
      </w:r>
      <w:ins w:id="119" w:author="Author">
        <w:r w:rsidR="006E2888">
          <w:rPr>
            <w:sz w:val="17"/>
            <w:szCs w:val="17"/>
          </w:rPr>
          <w:t xml:space="preserve"> data </w:t>
        </w:r>
      </w:ins>
      <w:r w:rsidR="00BD2988">
        <w:rPr>
          <w:sz w:val="17"/>
          <w:szCs w:val="17"/>
        </w:rPr>
        <w:t>cleaning</w:t>
      </w:r>
      <w:r w:rsidRPr="00765953">
        <w:rPr>
          <w:sz w:val="17"/>
          <w:szCs w:val="17"/>
        </w:rPr>
        <w:t xml:space="preserve"> </w:t>
      </w:r>
      <w:del w:id="120" w:author="Author">
        <w:r w:rsidRPr="00765953">
          <w:rPr>
            <w:sz w:val="17"/>
            <w:szCs w:val="17"/>
          </w:rPr>
          <w:delText xml:space="preserve">data </w:delText>
        </w:r>
      </w:del>
      <w:r w:rsidRPr="00765953">
        <w:rPr>
          <w:sz w:val="17"/>
          <w:szCs w:val="17"/>
        </w:rPr>
        <w:t>issues, including</w:t>
      </w:r>
      <w:ins w:id="121" w:author="Author">
        <w:r w:rsidR="00F916B4">
          <w:rPr>
            <w:sz w:val="17"/>
            <w:szCs w:val="17"/>
          </w:rPr>
          <w:t xml:space="preserve"> the</w:t>
        </w:r>
      </w:ins>
      <w:r w:rsidRPr="00765953">
        <w:rPr>
          <w:sz w:val="17"/>
          <w:szCs w:val="17"/>
        </w:rPr>
        <w:t xml:space="preserve"> development of metrics for measuring </w:t>
      </w:r>
      <w:del w:id="122" w:author="Author">
        <w:r w:rsidRPr="00765953">
          <w:rPr>
            <w:sz w:val="17"/>
            <w:szCs w:val="17"/>
          </w:rPr>
          <w:delText xml:space="preserve">clean </w:delText>
        </w:r>
      </w:del>
      <w:r w:rsidRPr="00765953">
        <w:rPr>
          <w:sz w:val="17"/>
          <w:szCs w:val="17"/>
        </w:rPr>
        <w:t>data</w:t>
      </w:r>
      <w:ins w:id="123" w:author="Author">
        <w:r w:rsidR="001D1E6C">
          <w:rPr>
            <w:sz w:val="17"/>
            <w:szCs w:val="17"/>
          </w:rPr>
          <w:t xml:space="preserve"> </w:t>
        </w:r>
        <w:r w:rsidR="00EB73FE">
          <w:rPr>
            <w:sz w:val="17"/>
            <w:szCs w:val="17"/>
          </w:rPr>
          <w:t>cleanness</w:t>
        </w:r>
      </w:ins>
      <w:r w:rsidRPr="00765953">
        <w:rPr>
          <w:sz w:val="17"/>
          <w:szCs w:val="17"/>
        </w:rPr>
        <w:t>, regular monitoring and reporting of those metrics, and taking action to improve customer data when needed.</w:t>
      </w:r>
    </w:p>
    <w:p w14:paraId="65F2EB09" w14:textId="5F66BB75" w:rsidR="008D2089" w:rsidRPr="000E176E" w:rsidRDefault="008D2089" w:rsidP="00AE247E">
      <w:pPr>
        <w:pStyle w:val="Heading1"/>
        <w:spacing w:line="240" w:lineRule="auto"/>
        <w:rPr>
          <w:b/>
          <w:szCs w:val="17"/>
        </w:rPr>
      </w:pPr>
      <w:bookmarkStart w:id="124" w:name="_Toc163134759"/>
      <w:r w:rsidRPr="00765953">
        <w:rPr>
          <w:szCs w:val="17"/>
        </w:rPr>
        <w:t>PUBLICATION AND DATA EXCHANGE</w:t>
      </w:r>
      <w:bookmarkEnd w:id="124"/>
    </w:p>
    <w:p w14:paraId="332F9730" w14:textId="1FFEF95E" w:rsidR="008D2089" w:rsidRPr="00765953" w:rsidRDefault="008D2089" w:rsidP="00AE247E">
      <w:pPr>
        <w:pStyle w:val="ListParagraph"/>
        <w:spacing w:after="220" w:line="240" w:lineRule="auto"/>
        <w:ind w:left="0"/>
        <w:contextualSpacing w:val="0"/>
        <w:rPr>
          <w:sz w:val="17"/>
          <w:szCs w:val="17"/>
        </w:rPr>
      </w:pPr>
      <w:r w:rsidRPr="00765953">
        <w:rPr>
          <w:sz w:val="17"/>
          <w:szCs w:val="17"/>
        </w:rPr>
        <w:t>20.</w:t>
      </w:r>
      <w:r w:rsidRPr="00765953">
        <w:rPr>
          <w:sz w:val="17"/>
          <w:szCs w:val="17"/>
        </w:rPr>
        <w:tab/>
        <w:t xml:space="preserve">IPOs should make available updates to name information that are </w:t>
      </w:r>
      <w:del w:id="125" w:author="Author">
        <w:r w:rsidRPr="00765953">
          <w:rPr>
            <w:sz w:val="17"/>
            <w:szCs w:val="17"/>
          </w:rPr>
          <w:delText xml:space="preserve">made </w:delText>
        </w:r>
      </w:del>
      <w:ins w:id="126" w:author="Author">
        <w:r w:rsidR="005263E6">
          <w:rPr>
            <w:sz w:val="17"/>
            <w:szCs w:val="17"/>
          </w:rPr>
          <w:t>submitted</w:t>
        </w:r>
        <w:r w:rsidR="005263E6" w:rsidRPr="00765953">
          <w:rPr>
            <w:sz w:val="17"/>
            <w:szCs w:val="17"/>
          </w:rPr>
          <w:t xml:space="preserve"> </w:t>
        </w:r>
      </w:ins>
      <w:r w:rsidRPr="00765953">
        <w:rPr>
          <w:sz w:val="17"/>
          <w:szCs w:val="17"/>
        </w:rPr>
        <w:t xml:space="preserve">after an IP </w:t>
      </w:r>
      <w:del w:id="127" w:author="Author">
        <w:r w:rsidRPr="00765953" w:rsidDel="00A50321">
          <w:rPr>
            <w:sz w:val="17"/>
            <w:szCs w:val="17"/>
          </w:rPr>
          <w:delText xml:space="preserve">right </w:delText>
        </w:r>
      </w:del>
      <w:ins w:id="128" w:author="Author">
        <w:r w:rsidR="00A50321">
          <w:rPr>
            <w:sz w:val="17"/>
            <w:szCs w:val="17"/>
          </w:rPr>
          <w:t>document</w:t>
        </w:r>
        <w:r w:rsidR="00A50321" w:rsidRPr="00765953">
          <w:rPr>
            <w:sz w:val="17"/>
            <w:szCs w:val="17"/>
          </w:rPr>
          <w:t xml:space="preserve"> </w:t>
        </w:r>
      </w:ins>
      <w:r w:rsidRPr="00765953">
        <w:rPr>
          <w:sz w:val="17"/>
          <w:szCs w:val="17"/>
        </w:rPr>
        <w:t xml:space="preserve">has </w:t>
      </w:r>
      <w:ins w:id="129" w:author="Author">
        <w:r w:rsidR="003556EE">
          <w:rPr>
            <w:sz w:val="17"/>
            <w:szCs w:val="17"/>
          </w:rPr>
          <w:t xml:space="preserve">been </w:t>
        </w:r>
      </w:ins>
      <w:r w:rsidRPr="00765953">
        <w:rPr>
          <w:sz w:val="17"/>
          <w:szCs w:val="17"/>
        </w:rPr>
        <w:t xml:space="preserve">published.  For instance, if “ABC Corp” changes </w:t>
      </w:r>
      <w:del w:id="130" w:author="Author">
        <w:r w:rsidRPr="00765953">
          <w:rPr>
            <w:sz w:val="17"/>
            <w:szCs w:val="17"/>
          </w:rPr>
          <w:delText xml:space="preserve">their </w:delText>
        </w:r>
      </w:del>
      <w:ins w:id="131" w:author="Author">
        <w:r w:rsidR="00A27F85">
          <w:rPr>
            <w:sz w:val="17"/>
            <w:szCs w:val="17"/>
          </w:rPr>
          <w:t>its</w:t>
        </w:r>
        <w:r w:rsidR="00A27F85" w:rsidRPr="00765953">
          <w:rPr>
            <w:sz w:val="17"/>
            <w:szCs w:val="17"/>
          </w:rPr>
          <w:t xml:space="preserve"> </w:t>
        </w:r>
      </w:ins>
      <w:r w:rsidRPr="00765953">
        <w:rPr>
          <w:sz w:val="17"/>
          <w:szCs w:val="17"/>
        </w:rPr>
        <w:t xml:space="preserve">name to “XYZ Corp” in </w:t>
      </w:r>
      <w:del w:id="132" w:author="Author">
        <w:r w:rsidRPr="00765953">
          <w:rPr>
            <w:sz w:val="17"/>
            <w:szCs w:val="17"/>
          </w:rPr>
          <w:delText xml:space="preserve">their </w:delText>
        </w:r>
      </w:del>
      <w:ins w:id="133" w:author="Author">
        <w:r w:rsidR="00A27F85">
          <w:rPr>
            <w:sz w:val="17"/>
            <w:szCs w:val="17"/>
          </w:rPr>
          <w:t>its</w:t>
        </w:r>
        <w:r w:rsidR="00A27F85" w:rsidRPr="00765953">
          <w:rPr>
            <w:sz w:val="17"/>
            <w:szCs w:val="17"/>
          </w:rPr>
          <w:t xml:space="preserve"> </w:t>
        </w:r>
      </w:ins>
      <w:r w:rsidRPr="00765953">
        <w:rPr>
          <w:sz w:val="17"/>
          <w:szCs w:val="17"/>
        </w:rPr>
        <w:t xml:space="preserve">customer record, then the name “XYZ Corp” should be associated with the IP right in online publications.  The original name may also appear </w:t>
      </w:r>
      <w:del w:id="134" w:author="Author">
        <w:r w:rsidRPr="00765953">
          <w:rPr>
            <w:sz w:val="17"/>
            <w:szCs w:val="17"/>
          </w:rPr>
          <w:delText xml:space="preserve">on the </w:delText>
        </w:r>
      </w:del>
      <w:ins w:id="135" w:author="Author">
        <w:r w:rsidR="00A27F85">
          <w:rPr>
            <w:sz w:val="17"/>
            <w:szCs w:val="17"/>
          </w:rPr>
          <w:t xml:space="preserve">in </w:t>
        </w:r>
      </w:ins>
      <w:r w:rsidRPr="00765953">
        <w:rPr>
          <w:sz w:val="17"/>
          <w:szCs w:val="17"/>
        </w:rPr>
        <w:t xml:space="preserve">published IP </w:t>
      </w:r>
      <w:del w:id="136" w:author="Author">
        <w:r w:rsidRPr="00765953" w:rsidDel="00373CDE">
          <w:rPr>
            <w:sz w:val="17"/>
            <w:szCs w:val="17"/>
          </w:rPr>
          <w:delText>right</w:delText>
        </w:r>
      </w:del>
      <w:ins w:id="137" w:author="Author">
        <w:r w:rsidR="00373CDE">
          <w:rPr>
            <w:sz w:val="17"/>
            <w:szCs w:val="17"/>
          </w:rPr>
          <w:t>document</w:t>
        </w:r>
        <w:r w:rsidR="00503565">
          <w:rPr>
            <w:sz w:val="17"/>
            <w:szCs w:val="17"/>
          </w:rPr>
          <w:t>s</w:t>
        </w:r>
      </w:ins>
      <w:r w:rsidRPr="00765953">
        <w:rPr>
          <w:sz w:val="17"/>
          <w:szCs w:val="17"/>
        </w:rPr>
        <w:t xml:space="preserve">, </w:t>
      </w:r>
      <w:del w:id="138" w:author="Author">
        <w:r w:rsidRPr="00765953">
          <w:rPr>
            <w:sz w:val="17"/>
            <w:szCs w:val="17"/>
          </w:rPr>
          <w:delText xml:space="preserve">according </w:delText>
        </w:r>
      </w:del>
      <w:ins w:id="139" w:author="Author">
        <w:r w:rsidR="00503565">
          <w:rPr>
            <w:sz w:val="17"/>
            <w:szCs w:val="17"/>
          </w:rPr>
          <w:t>depending</w:t>
        </w:r>
        <w:r w:rsidR="00503565" w:rsidRPr="00765953">
          <w:rPr>
            <w:sz w:val="17"/>
            <w:szCs w:val="17"/>
          </w:rPr>
          <w:t xml:space="preserve"> </w:t>
        </w:r>
      </w:ins>
      <w:proofErr w:type="gramStart"/>
      <w:r w:rsidRPr="00765953">
        <w:rPr>
          <w:sz w:val="17"/>
          <w:szCs w:val="17"/>
        </w:rPr>
        <w:t>to</w:t>
      </w:r>
      <w:proofErr w:type="gramEnd"/>
      <w:ins w:id="140" w:author="Author">
        <w:r w:rsidRPr="00765953">
          <w:rPr>
            <w:sz w:val="17"/>
            <w:szCs w:val="17"/>
          </w:rPr>
          <w:t xml:space="preserve"> </w:t>
        </w:r>
        <w:r w:rsidR="00503565">
          <w:rPr>
            <w:sz w:val="17"/>
            <w:szCs w:val="17"/>
          </w:rPr>
          <w:t>the</w:t>
        </w:r>
      </w:ins>
      <w:r w:rsidRPr="00765953">
        <w:rPr>
          <w:sz w:val="17"/>
          <w:szCs w:val="17"/>
        </w:rPr>
        <w:t xml:space="preserve"> legal requirements of the IPO.</w:t>
      </w:r>
    </w:p>
    <w:p w14:paraId="43C7CD1A" w14:textId="3E9B8F52" w:rsidR="008D2089" w:rsidRPr="00765953" w:rsidRDefault="008D2089" w:rsidP="00AE247E">
      <w:pPr>
        <w:pStyle w:val="ListParagraph"/>
        <w:spacing w:after="220" w:line="240" w:lineRule="auto"/>
        <w:ind w:left="0"/>
        <w:contextualSpacing w:val="0"/>
        <w:rPr>
          <w:sz w:val="17"/>
          <w:szCs w:val="17"/>
        </w:rPr>
      </w:pPr>
      <w:r w:rsidRPr="00765953">
        <w:rPr>
          <w:sz w:val="17"/>
          <w:szCs w:val="17"/>
        </w:rPr>
        <w:t>21.</w:t>
      </w:r>
      <w:r w:rsidRPr="00765953">
        <w:rPr>
          <w:sz w:val="17"/>
          <w:szCs w:val="17"/>
        </w:rPr>
        <w:tab/>
        <w:t xml:space="preserve">If an IPO </w:t>
      </w:r>
      <w:del w:id="141" w:author="Author">
        <w:r w:rsidRPr="00765953">
          <w:rPr>
            <w:sz w:val="17"/>
            <w:szCs w:val="17"/>
          </w:rPr>
          <w:delText xml:space="preserve">has </w:delText>
        </w:r>
      </w:del>
      <w:ins w:id="142" w:author="Author">
        <w:r w:rsidR="00C16E78">
          <w:rPr>
            <w:sz w:val="17"/>
            <w:szCs w:val="17"/>
          </w:rPr>
          <w:t>holds</w:t>
        </w:r>
        <w:r w:rsidR="00C16E78" w:rsidRPr="00765953">
          <w:rPr>
            <w:sz w:val="17"/>
            <w:szCs w:val="17"/>
          </w:rPr>
          <w:t xml:space="preserve"> </w:t>
        </w:r>
      </w:ins>
      <w:r w:rsidRPr="00765953">
        <w:rPr>
          <w:sz w:val="17"/>
          <w:szCs w:val="17"/>
        </w:rPr>
        <w:t>other forms of a customer</w:t>
      </w:r>
      <w:ins w:id="143" w:author="Author">
        <w:r w:rsidR="00C16E78">
          <w:rPr>
            <w:sz w:val="17"/>
            <w:szCs w:val="17"/>
          </w:rPr>
          <w:t>’s</w:t>
        </w:r>
      </w:ins>
      <w:r w:rsidRPr="00765953">
        <w:rPr>
          <w:sz w:val="17"/>
          <w:szCs w:val="17"/>
        </w:rPr>
        <w:t xml:space="preserve"> name, such as</w:t>
      </w:r>
      <w:ins w:id="144" w:author="Author">
        <w:r w:rsidRPr="00765953">
          <w:rPr>
            <w:sz w:val="17"/>
            <w:szCs w:val="17"/>
          </w:rPr>
          <w:t xml:space="preserve"> </w:t>
        </w:r>
        <w:r w:rsidR="00C16E78">
          <w:rPr>
            <w:sz w:val="17"/>
            <w:szCs w:val="17"/>
          </w:rPr>
          <w:t>an</w:t>
        </w:r>
      </w:ins>
      <w:r w:rsidRPr="00765953">
        <w:rPr>
          <w:sz w:val="17"/>
          <w:szCs w:val="17"/>
        </w:rPr>
        <w:t xml:space="preserve"> original name </w:t>
      </w:r>
      <w:r w:rsidR="009F181F" w:rsidRPr="00765953">
        <w:rPr>
          <w:sz w:val="17"/>
          <w:szCs w:val="17"/>
        </w:rPr>
        <w:t xml:space="preserve">expressed using </w:t>
      </w:r>
      <w:r w:rsidRPr="00765953">
        <w:rPr>
          <w:sz w:val="17"/>
          <w:szCs w:val="17"/>
        </w:rPr>
        <w:t xml:space="preserve">native characters, these should be included in published </w:t>
      </w:r>
      <w:del w:id="145" w:author="Author">
        <w:r w:rsidRPr="00765953" w:rsidDel="008C3919">
          <w:rPr>
            <w:sz w:val="17"/>
            <w:szCs w:val="17"/>
          </w:rPr>
          <w:delText xml:space="preserve">data </w:delText>
        </w:r>
      </w:del>
      <w:ins w:id="146" w:author="Author">
        <w:r w:rsidR="008C3919">
          <w:rPr>
            <w:sz w:val="17"/>
            <w:szCs w:val="17"/>
          </w:rPr>
          <w:t>IP document</w:t>
        </w:r>
        <w:r w:rsidR="00B901D5">
          <w:rPr>
            <w:sz w:val="17"/>
            <w:szCs w:val="17"/>
          </w:rPr>
          <w:t>s</w:t>
        </w:r>
        <w:r w:rsidR="008C3919" w:rsidRPr="00765953">
          <w:rPr>
            <w:sz w:val="17"/>
            <w:szCs w:val="17"/>
          </w:rPr>
          <w:t xml:space="preserve"> </w:t>
        </w:r>
      </w:ins>
      <w:r w:rsidRPr="00765953">
        <w:rPr>
          <w:sz w:val="17"/>
          <w:szCs w:val="17"/>
        </w:rPr>
        <w:t xml:space="preserve">and </w:t>
      </w:r>
      <w:del w:id="147" w:author="Author">
        <w:r w:rsidR="009F181F" w:rsidRPr="00765953">
          <w:rPr>
            <w:sz w:val="17"/>
            <w:szCs w:val="17"/>
          </w:rPr>
          <w:delText xml:space="preserve">the </w:delText>
        </w:r>
        <w:r w:rsidRPr="00765953" w:rsidDel="0042003E">
          <w:rPr>
            <w:sz w:val="17"/>
            <w:szCs w:val="17"/>
          </w:rPr>
          <w:delText>data</w:delText>
        </w:r>
      </w:del>
      <w:ins w:id="148" w:author="Author">
        <w:r w:rsidR="006D6383">
          <w:rPr>
            <w:sz w:val="17"/>
            <w:szCs w:val="17"/>
          </w:rPr>
          <w:t>document</w:t>
        </w:r>
        <w:r w:rsidR="00B901D5">
          <w:rPr>
            <w:sz w:val="17"/>
            <w:szCs w:val="17"/>
          </w:rPr>
          <w:t>s</w:t>
        </w:r>
      </w:ins>
      <w:del w:id="149" w:author="Author">
        <w:r w:rsidRPr="00765953" w:rsidDel="0042003E">
          <w:rPr>
            <w:sz w:val="17"/>
            <w:szCs w:val="17"/>
          </w:rPr>
          <w:delText xml:space="preserve"> </w:delText>
        </w:r>
      </w:del>
      <w:ins w:id="150" w:author="Author">
        <w:r w:rsidR="0042003E" w:rsidRPr="00765953">
          <w:rPr>
            <w:sz w:val="17"/>
            <w:szCs w:val="17"/>
          </w:rPr>
          <w:t xml:space="preserve"> </w:t>
        </w:r>
      </w:ins>
      <w:r w:rsidRPr="00765953">
        <w:rPr>
          <w:sz w:val="17"/>
          <w:szCs w:val="17"/>
        </w:rPr>
        <w:t>exchanged with other IPOs.</w:t>
      </w:r>
    </w:p>
    <w:p w14:paraId="63142EEB" w14:textId="13F49330" w:rsidR="008D2089" w:rsidRPr="00765953" w:rsidRDefault="008D2089" w:rsidP="00AE247E">
      <w:pPr>
        <w:pStyle w:val="ListParagraph"/>
        <w:spacing w:after="220" w:line="240" w:lineRule="auto"/>
        <w:ind w:left="0"/>
        <w:contextualSpacing w:val="0"/>
        <w:rPr>
          <w:sz w:val="17"/>
          <w:szCs w:val="17"/>
        </w:rPr>
      </w:pPr>
      <w:r w:rsidRPr="00765953">
        <w:rPr>
          <w:sz w:val="17"/>
          <w:szCs w:val="17"/>
        </w:rPr>
        <w:t>22.</w:t>
      </w:r>
      <w:r w:rsidRPr="00765953">
        <w:rPr>
          <w:sz w:val="17"/>
          <w:szCs w:val="17"/>
        </w:rPr>
        <w:tab/>
        <w:t xml:space="preserve">If an IPO uses identification </w:t>
      </w:r>
      <w:del w:id="151" w:author="Author">
        <w:r w:rsidR="00425009" w:rsidDel="00425009">
          <w:rPr>
            <w:sz w:val="17"/>
            <w:szCs w:val="17"/>
          </w:rPr>
          <w:delText xml:space="preserve">numbers </w:delText>
        </w:r>
      </w:del>
      <w:ins w:id="152" w:author="Author">
        <w:r w:rsidR="00836A8E">
          <w:rPr>
            <w:sz w:val="17"/>
            <w:szCs w:val="17"/>
          </w:rPr>
          <w:t xml:space="preserve">codes </w:t>
        </w:r>
      </w:ins>
      <w:r w:rsidRPr="00765953">
        <w:rPr>
          <w:sz w:val="17"/>
          <w:szCs w:val="17"/>
        </w:rPr>
        <w:t xml:space="preserve">to identify entities, the </w:t>
      </w:r>
      <w:del w:id="153" w:author="Author">
        <w:r w:rsidRPr="00765953" w:rsidDel="00836A8E">
          <w:rPr>
            <w:sz w:val="17"/>
            <w:szCs w:val="17"/>
          </w:rPr>
          <w:delText xml:space="preserve">numbers </w:delText>
        </w:r>
      </w:del>
      <w:ins w:id="154" w:author="Author">
        <w:r w:rsidR="00836A8E">
          <w:rPr>
            <w:sz w:val="17"/>
            <w:szCs w:val="17"/>
          </w:rPr>
          <w:t xml:space="preserve">codes </w:t>
        </w:r>
      </w:ins>
      <w:r w:rsidRPr="00765953">
        <w:rPr>
          <w:sz w:val="17"/>
          <w:szCs w:val="17"/>
        </w:rPr>
        <w:t>should be included in published data and data exchanged with other IPOs</w:t>
      </w:r>
      <w:ins w:id="155" w:author="Author">
        <w:r w:rsidR="00C869FD">
          <w:rPr>
            <w:sz w:val="17"/>
            <w:szCs w:val="17"/>
          </w:rPr>
          <w:t>, unless</w:t>
        </w:r>
      </w:ins>
      <w:del w:id="156" w:author="Author">
        <w:r w:rsidRPr="00765953">
          <w:rPr>
            <w:sz w:val="17"/>
            <w:szCs w:val="17"/>
          </w:rPr>
          <w:delText>.</w:delText>
        </w:r>
      </w:del>
      <w:r w:rsidRPr="00765953">
        <w:rPr>
          <w:sz w:val="17"/>
          <w:szCs w:val="17"/>
        </w:rPr>
        <w:t xml:space="preserve">  </w:t>
      </w:r>
      <w:del w:id="157" w:author="Author">
        <w:r w:rsidRPr="00765953" w:rsidDel="00C869FD">
          <w:rPr>
            <w:sz w:val="17"/>
            <w:szCs w:val="17"/>
          </w:rPr>
          <w:delText xml:space="preserve">If </w:delText>
        </w:r>
      </w:del>
      <w:r w:rsidRPr="00765953">
        <w:rPr>
          <w:sz w:val="17"/>
          <w:szCs w:val="17"/>
        </w:rPr>
        <w:t xml:space="preserve">the identification </w:t>
      </w:r>
      <w:del w:id="158" w:author="Author">
        <w:r w:rsidRPr="00765953" w:rsidDel="00836A8E">
          <w:rPr>
            <w:sz w:val="17"/>
            <w:szCs w:val="17"/>
          </w:rPr>
          <w:delText xml:space="preserve">numbers </w:delText>
        </w:r>
      </w:del>
      <w:ins w:id="159" w:author="Author">
        <w:r w:rsidR="00836A8E">
          <w:rPr>
            <w:sz w:val="17"/>
            <w:szCs w:val="17"/>
          </w:rPr>
          <w:t xml:space="preserve">codes </w:t>
        </w:r>
      </w:ins>
      <w:r w:rsidRPr="00765953">
        <w:rPr>
          <w:sz w:val="17"/>
          <w:szCs w:val="17"/>
        </w:rPr>
        <w:t>are sensitive and cannot be shared</w:t>
      </w:r>
      <w:ins w:id="160" w:author="Author">
        <w:r w:rsidR="00CE6379">
          <w:rPr>
            <w:sz w:val="17"/>
            <w:szCs w:val="17"/>
          </w:rPr>
          <w:t>.</w:t>
        </w:r>
      </w:ins>
      <w:del w:id="161" w:author="Author">
        <w:r w:rsidRPr="00765953" w:rsidDel="00CE6379">
          <w:rPr>
            <w:sz w:val="17"/>
            <w:szCs w:val="17"/>
          </w:rPr>
          <w:delText xml:space="preserve">, </w:delText>
        </w:r>
        <w:r w:rsidRPr="00765953" w:rsidDel="00836A8E">
          <w:rPr>
            <w:sz w:val="17"/>
            <w:szCs w:val="17"/>
          </w:rPr>
          <w:delText xml:space="preserve">then the IPO should indicate which customer data uses </w:delText>
        </w:r>
        <w:r w:rsidR="009F181F" w:rsidRPr="00765953" w:rsidDel="00836A8E">
          <w:rPr>
            <w:sz w:val="17"/>
            <w:szCs w:val="17"/>
          </w:rPr>
          <w:delText>these</w:delText>
        </w:r>
        <w:r w:rsidRPr="00765953" w:rsidDel="00836A8E">
          <w:rPr>
            <w:sz w:val="17"/>
            <w:szCs w:val="17"/>
          </w:rPr>
          <w:delText xml:space="preserve"> identification numbers, such as by replacing the sensitive numbers with generated unique numbers for publication.</w:delText>
        </w:r>
      </w:del>
    </w:p>
    <w:p w14:paraId="45A0B397" w14:textId="56BFCA3F" w:rsidR="008D2089" w:rsidRPr="000E176E" w:rsidRDefault="008D2089" w:rsidP="00AE247E">
      <w:pPr>
        <w:pStyle w:val="Heading1"/>
        <w:spacing w:line="240" w:lineRule="auto"/>
        <w:rPr>
          <w:b/>
          <w:szCs w:val="17"/>
        </w:rPr>
      </w:pPr>
      <w:bookmarkStart w:id="162" w:name="_Toc163134760"/>
      <w:r w:rsidRPr="00765953">
        <w:rPr>
          <w:szCs w:val="17"/>
        </w:rPr>
        <w:t>STATISTICAL PURPOSES</w:t>
      </w:r>
      <w:bookmarkEnd w:id="162"/>
    </w:p>
    <w:p w14:paraId="16BEBBB7" w14:textId="6BD33C91" w:rsidR="008D2089" w:rsidRPr="00765953" w:rsidRDefault="008D2089" w:rsidP="00AE247E">
      <w:pPr>
        <w:pStyle w:val="ListParagraph"/>
        <w:spacing w:after="220" w:line="240" w:lineRule="auto"/>
        <w:ind w:left="0"/>
        <w:contextualSpacing w:val="0"/>
        <w:rPr>
          <w:sz w:val="17"/>
          <w:szCs w:val="17"/>
        </w:rPr>
      </w:pPr>
      <w:r w:rsidRPr="00765953">
        <w:rPr>
          <w:sz w:val="17"/>
          <w:szCs w:val="17"/>
        </w:rPr>
        <w:t>23.</w:t>
      </w:r>
      <w:r w:rsidRPr="00765953">
        <w:rPr>
          <w:sz w:val="17"/>
          <w:szCs w:val="17"/>
        </w:rPr>
        <w:tab/>
        <w:t xml:space="preserve">For statistical purposes, IPOs may attempt to match customer data with variations in </w:t>
      </w:r>
      <w:r w:rsidR="009F181F" w:rsidRPr="00765953">
        <w:rPr>
          <w:sz w:val="17"/>
          <w:szCs w:val="17"/>
        </w:rPr>
        <w:t xml:space="preserve">customer </w:t>
      </w:r>
      <w:r w:rsidRPr="00765953">
        <w:rPr>
          <w:sz w:val="17"/>
          <w:szCs w:val="17"/>
        </w:rPr>
        <w:t>name</w:t>
      </w:r>
      <w:r w:rsidR="009F181F" w:rsidRPr="00765953">
        <w:rPr>
          <w:sz w:val="17"/>
          <w:szCs w:val="17"/>
        </w:rPr>
        <w:t>s,</w:t>
      </w:r>
      <w:r w:rsidRPr="00765953">
        <w:rPr>
          <w:sz w:val="17"/>
          <w:szCs w:val="17"/>
        </w:rPr>
        <w:t xml:space="preserve"> or other fields</w:t>
      </w:r>
      <w:r w:rsidR="009F181F" w:rsidRPr="00765953">
        <w:rPr>
          <w:sz w:val="17"/>
          <w:szCs w:val="17"/>
        </w:rPr>
        <w:t>,</w:t>
      </w:r>
      <w:r w:rsidRPr="00765953">
        <w:rPr>
          <w:sz w:val="17"/>
          <w:szCs w:val="17"/>
        </w:rPr>
        <w:t xml:space="preserve"> to achieve counts that are more accurate.  In such cases, IPOs should publish their matching strategy or algorithm along with the statistical results so </w:t>
      </w:r>
      <w:ins w:id="163" w:author="Author">
        <w:r w:rsidR="009D4802">
          <w:rPr>
            <w:sz w:val="17"/>
            <w:szCs w:val="17"/>
          </w:rPr>
          <w:t xml:space="preserve">that </w:t>
        </w:r>
      </w:ins>
      <w:r w:rsidRPr="00765953">
        <w:rPr>
          <w:sz w:val="17"/>
          <w:szCs w:val="17"/>
        </w:rPr>
        <w:t>others can understand the methodology used.</w:t>
      </w:r>
    </w:p>
    <w:p w14:paraId="0F1DD89E" w14:textId="2101FD15" w:rsidR="00A143FD" w:rsidRPr="000E176E" w:rsidRDefault="00765953" w:rsidP="00AE247E">
      <w:pPr>
        <w:pStyle w:val="Heading2"/>
        <w:spacing w:line="240" w:lineRule="auto"/>
        <w:rPr>
          <w:sz w:val="17"/>
          <w:szCs w:val="17"/>
        </w:rPr>
      </w:pPr>
      <w:bookmarkStart w:id="164" w:name="_Toc163134761"/>
      <w:r w:rsidRPr="000E176E">
        <w:rPr>
          <w:sz w:val="17"/>
          <w:szCs w:val="17"/>
        </w:rPr>
        <w:t>References</w:t>
      </w:r>
      <w:bookmarkEnd w:id="164"/>
    </w:p>
    <w:p w14:paraId="6456D4C3" w14:textId="0850AA8F" w:rsidR="00765953" w:rsidRDefault="00B957DA" w:rsidP="00AE247E">
      <w:pPr>
        <w:spacing w:after="220" w:line="240" w:lineRule="auto"/>
        <w:rPr>
          <w:sz w:val="17"/>
          <w:szCs w:val="17"/>
        </w:rPr>
      </w:pPr>
      <w:r>
        <w:rPr>
          <w:sz w:val="17"/>
          <w:szCs w:val="17"/>
        </w:rPr>
        <w:t>24.</w:t>
      </w:r>
      <w:r w:rsidR="00765953" w:rsidRPr="000E176E">
        <w:rPr>
          <w:sz w:val="17"/>
          <w:szCs w:val="17"/>
        </w:rPr>
        <w:tab/>
      </w:r>
      <w:r w:rsidR="00765953">
        <w:rPr>
          <w:sz w:val="17"/>
          <w:szCs w:val="17"/>
        </w:rPr>
        <w:t>References to the following Standard are of relevan</w:t>
      </w:r>
      <w:r w:rsidR="00A82AC4">
        <w:rPr>
          <w:sz w:val="17"/>
          <w:szCs w:val="17"/>
        </w:rPr>
        <w:t>ce</w:t>
      </w:r>
      <w:r w:rsidR="00765953">
        <w:rPr>
          <w:sz w:val="17"/>
          <w:szCs w:val="17"/>
        </w:rPr>
        <w:t xml:space="preserve"> to this </w:t>
      </w:r>
      <w:r w:rsidR="008E1984">
        <w:rPr>
          <w:sz w:val="17"/>
          <w:szCs w:val="17"/>
        </w:rPr>
        <w:t>Standard</w:t>
      </w:r>
      <w:r w:rsidR="00765953">
        <w:rPr>
          <w:sz w:val="17"/>
          <w:szCs w:val="17"/>
        </w:rPr>
        <w:t>:</w:t>
      </w:r>
    </w:p>
    <w:p w14:paraId="5CADA9CE" w14:textId="6E0ABB38" w:rsidR="00765953" w:rsidRDefault="00765953" w:rsidP="00202BE2">
      <w:pPr>
        <w:spacing w:after="220" w:line="240" w:lineRule="auto"/>
        <w:rPr>
          <w:sz w:val="17"/>
          <w:szCs w:val="17"/>
        </w:rPr>
      </w:pPr>
      <w:r w:rsidRPr="3DEEEC7E">
        <w:rPr>
          <w:sz w:val="17"/>
          <w:szCs w:val="17"/>
        </w:rPr>
        <w:t xml:space="preserve">WIPO Standard </w:t>
      </w:r>
      <w:hyperlink r:id="rId13">
        <w:r w:rsidRPr="3DEEEC7E">
          <w:rPr>
            <w:rStyle w:val="Hyperlink"/>
            <w:sz w:val="17"/>
            <w:szCs w:val="17"/>
          </w:rPr>
          <w:t>ST.20</w:t>
        </w:r>
      </w:hyperlink>
      <w:r>
        <w:tab/>
      </w:r>
      <w:r>
        <w:tab/>
      </w:r>
      <w:r>
        <w:tab/>
      </w:r>
      <w:ins w:id="165" w:author="Author">
        <w:r w:rsidR="002D3908" w:rsidRPr="00A46A4E">
          <w:rPr>
            <w:sz w:val="17"/>
            <w:szCs w:val="17"/>
          </w:rPr>
          <w:t xml:space="preserve">Recommendation for </w:t>
        </w:r>
        <w:r w:rsidR="00A46A4E" w:rsidRPr="00A46A4E">
          <w:rPr>
            <w:sz w:val="17"/>
            <w:szCs w:val="17"/>
          </w:rPr>
          <w:t>the p</w:t>
        </w:r>
      </w:ins>
      <w:del w:id="166" w:author="Author">
        <w:r w:rsidR="00A82AC4" w:rsidRPr="3DEEEC7E">
          <w:rPr>
            <w:sz w:val="17"/>
            <w:szCs w:val="17"/>
          </w:rPr>
          <w:delText>P</w:delText>
        </w:r>
      </w:del>
      <w:r w:rsidR="00A82AC4" w:rsidRPr="3DEEEC7E">
        <w:rPr>
          <w:sz w:val="17"/>
          <w:szCs w:val="17"/>
        </w:rPr>
        <w:t>reparation of name indexes to patent documents</w:t>
      </w:r>
    </w:p>
    <w:p w14:paraId="4A41BBDB" w14:textId="77777777" w:rsidR="00051933" w:rsidRDefault="00051933" w:rsidP="00F504AC">
      <w:pPr>
        <w:spacing w:line="240" w:lineRule="auto"/>
        <w:rPr>
          <w:ins w:id="167" w:author="Author"/>
          <w:sz w:val="17"/>
          <w:szCs w:val="17"/>
        </w:rPr>
      </w:pPr>
    </w:p>
    <w:p w14:paraId="507C866B" w14:textId="77777777" w:rsidR="002700B5" w:rsidRDefault="002700B5" w:rsidP="00F504AC">
      <w:pPr>
        <w:spacing w:line="240" w:lineRule="auto"/>
        <w:rPr>
          <w:ins w:id="168" w:author="Author"/>
          <w:sz w:val="17"/>
          <w:szCs w:val="17"/>
        </w:rPr>
      </w:pPr>
    </w:p>
    <w:p w14:paraId="6DC6B26F" w14:textId="77777777" w:rsidR="00202BE2" w:rsidRDefault="00202BE2" w:rsidP="00663734">
      <w:pPr>
        <w:spacing w:line="240" w:lineRule="auto"/>
        <w:rPr>
          <w:sz w:val="17"/>
          <w:szCs w:val="17"/>
        </w:rPr>
      </w:pPr>
    </w:p>
    <w:p w14:paraId="6B661CFD" w14:textId="3DBD924F" w:rsidR="00202BE2" w:rsidRDefault="00202BE2" w:rsidP="00663734">
      <w:pPr>
        <w:spacing w:line="240" w:lineRule="auto"/>
        <w:rPr>
          <w:del w:id="169" w:author="Author"/>
          <w:sz w:val="17"/>
          <w:szCs w:val="17"/>
        </w:rPr>
      </w:pPr>
    </w:p>
    <w:p w14:paraId="069AAC86" w14:textId="77777777" w:rsidR="00433C49" w:rsidRDefault="00433C49" w:rsidP="000E176E">
      <w:pPr>
        <w:rPr>
          <w:ins w:id="170" w:author="Author"/>
          <w:sz w:val="17"/>
          <w:szCs w:val="17"/>
        </w:rPr>
      </w:pPr>
    </w:p>
    <w:p w14:paraId="32BA1807" w14:textId="77777777" w:rsidR="00433C49" w:rsidRDefault="00433C49" w:rsidP="000E176E">
      <w:pPr>
        <w:rPr>
          <w:ins w:id="171" w:author="Author"/>
          <w:sz w:val="17"/>
          <w:szCs w:val="17"/>
        </w:rPr>
        <w:sectPr w:rsidR="00433C49" w:rsidSect="006F3935">
          <w:headerReference w:type="default" r:id="rId14"/>
          <w:footerReference w:type="even" r:id="rId15"/>
          <w:footerReference w:type="default" r:id="rId16"/>
          <w:headerReference w:type="first" r:id="rId17"/>
          <w:footerReference w:type="first" r:id="rId18"/>
          <w:pgSz w:w="11907" w:h="16840" w:code="9"/>
          <w:pgMar w:top="562" w:right="1138" w:bottom="1411" w:left="1411" w:header="504" w:footer="576" w:gutter="0"/>
          <w:pgNumType w:start="1"/>
          <w:cols w:space="720"/>
          <w:titlePg/>
          <w:docGrid w:linePitch="326"/>
        </w:sectPr>
      </w:pPr>
    </w:p>
    <w:p w14:paraId="12E663D1" w14:textId="45B999BB" w:rsidR="00433C49" w:rsidRPr="000E176E" w:rsidDel="00433C49" w:rsidRDefault="00433C49" w:rsidP="000E176E">
      <w:pPr>
        <w:rPr>
          <w:del w:id="174" w:author="Author"/>
          <w:sz w:val="17"/>
          <w:szCs w:val="17"/>
        </w:rPr>
      </w:pPr>
    </w:p>
    <w:p w14:paraId="00851704" w14:textId="323828E5" w:rsidR="00442808" w:rsidRPr="000E176E" w:rsidDel="006114CD" w:rsidRDefault="00442808" w:rsidP="00442808">
      <w:pPr>
        <w:pStyle w:val="Heading1"/>
        <w:jc w:val="center"/>
        <w:rPr>
          <w:del w:id="175" w:author="Author"/>
          <w:b/>
          <w:szCs w:val="17"/>
        </w:rPr>
      </w:pPr>
      <w:bookmarkStart w:id="176" w:name="_Toc58494566"/>
      <w:bookmarkStart w:id="177" w:name="_Toc163134762"/>
      <w:del w:id="178" w:author="Author">
        <w:r w:rsidRPr="00765953" w:rsidDel="006114CD">
          <w:rPr>
            <w:szCs w:val="17"/>
          </w:rPr>
          <w:delText>ANNEX</w:delText>
        </w:r>
        <w:bookmarkEnd w:id="176"/>
        <w:bookmarkEnd w:id="177"/>
      </w:del>
    </w:p>
    <w:p w14:paraId="0CD09C2B" w14:textId="54572671" w:rsidR="00442808" w:rsidRPr="00765953" w:rsidDel="006114CD" w:rsidRDefault="00442808" w:rsidP="00442808">
      <w:pPr>
        <w:spacing w:line="240" w:lineRule="auto"/>
        <w:jc w:val="center"/>
        <w:rPr>
          <w:del w:id="179" w:author="Author"/>
          <w:caps/>
          <w:sz w:val="17"/>
          <w:szCs w:val="17"/>
        </w:rPr>
      </w:pPr>
      <w:del w:id="180" w:author="Author">
        <w:r w:rsidRPr="00765953" w:rsidDel="006114CD">
          <w:rPr>
            <w:caps/>
            <w:sz w:val="17"/>
            <w:szCs w:val="17"/>
          </w:rPr>
          <w:delText xml:space="preserve">different means of </w:delText>
        </w:r>
        <w:r w:rsidRPr="00765953" w:rsidDel="006114CD">
          <w:rPr>
            <w:rFonts w:eastAsia="Batang"/>
            <w:caps/>
            <w:sz w:val="17"/>
            <w:szCs w:val="17"/>
            <w:lang w:eastAsia="ko-KR"/>
          </w:rPr>
          <w:delText>name transformation</w:delText>
        </w:r>
        <w:r w:rsidRPr="00765953" w:rsidDel="006114CD">
          <w:rPr>
            <w:caps/>
            <w:sz w:val="17"/>
            <w:szCs w:val="17"/>
          </w:rPr>
          <w:delText xml:space="preserve"> </w:delText>
        </w:r>
      </w:del>
    </w:p>
    <w:p w14:paraId="3A03DB70" w14:textId="2E6AA32E" w:rsidR="00442808" w:rsidRPr="00765953" w:rsidDel="006114CD" w:rsidRDefault="00442808" w:rsidP="00442808">
      <w:pPr>
        <w:spacing w:line="240" w:lineRule="auto"/>
        <w:jc w:val="center"/>
        <w:rPr>
          <w:del w:id="181" w:author="Author"/>
          <w:caps/>
          <w:sz w:val="17"/>
          <w:szCs w:val="17"/>
        </w:rPr>
      </w:pPr>
    </w:p>
    <w:p w14:paraId="41063769" w14:textId="4C02E54A" w:rsidR="00442808" w:rsidRPr="00765953" w:rsidDel="006114CD" w:rsidRDefault="00442808" w:rsidP="00442808">
      <w:pPr>
        <w:widowControl w:val="0"/>
        <w:kinsoku w:val="0"/>
        <w:spacing w:after="340"/>
        <w:ind w:right="11"/>
        <w:rPr>
          <w:del w:id="182" w:author="Author"/>
          <w:caps/>
          <w:sz w:val="17"/>
          <w:szCs w:val="17"/>
        </w:rPr>
      </w:pPr>
    </w:p>
    <w:p w14:paraId="26887F87" w14:textId="3C941DD8" w:rsidR="00442808" w:rsidRPr="00AD5BC4" w:rsidDel="006114CD" w:rsidRDefault="00442808" w:rsidP="00442808">
      <w:pPr>
        <w:pStyle w:val="ListParagraph"/>
        <w:spacing w:after="200" w:line="240" w:lineRule="auto"/>
        <w:ind w:left="0"/>
        <w:contextualSpacing w:val="0"/>
        <w:rPr>
          <w:del w:id="183" w:author="Author"/>
          <w:sz w:val="17"/>
          <w:szCs w:val="17"/>
        </w:rPr>
      </w:pPr>
      <w:del w:id="184" w:author="Author">
        <w:r w:rsidRPr="00765953" w:rsidDel="006114CD">
          <w:rPr>
            <w:sz w:val="17"/>
            <w:szCs w:val="17"/>
          </w:rPr>
          <w:delText xml:space="preserve">Although transliteration and transcription are different concepts from a linguistic perspective, the result is usually very similar for character-based writing systems.  However, transcription provides a more practical result, because only standard </w:delText>
        </w:r>
        <w:r w:rsidRPr="00AD5BC4" w:rsidDel="006114CD">
          <w:rPr>
            <w:sz w:val="17"/>
            <w:szCs w:val="17"/>
          </w:rPr>
          <w:delText>characters from the target language are required for the conversion.</w:delText>
        </w:r>
      </w:del>
    </w:p>
    <w:p w14:paraId="5D91235A" w14:textId="71E13083" w:rsidR="00442808" w:rsidRPr="00765953" w:rsidDel="006114CD" w:rsidRDefault="00442808" w:rsidP="00442808">
      <w:pPr>
        <w:pStyle w:val="ListParagraph"/>
        <w:spacing w:after="200" w:line="240" w:lineRule="auto"/>
        <w:ind w:left="0"/>
        <w:contextualSpacing w:val="0"/>
        <w:rPr>
          <w:del w:id="185" w:author="Author"/>
          <w:sz w:val="17"/>
          <w:szCs w:val="17"/>
        </w:rPr>
      </w:pPr>
      <w:del w:id="186" w:author="Author">
        <w:r w:rsidRPr="00AD5BC4" w:rsidDel="006114CD">
          <w:rPr>
            <w:sz w:val="17"/>
            <w:szCs w:val="17"/>
          </w:rPr>
          <w:delText>As English is a language that is adopted as a common language between speakers whose native languages are different, it is generally overlooked that transcription is rarely standardized between any pair of languages.  In the best case there are official definitions</w:delText>
        </w:r>
        <w:r w:rsidRPr="00765953" w:rsidDel="006114CD">
          <w:rPr>
            <w:sz w:val="17"/>
            <w:szCs w:val="17"/>
          </w:rPr>
          <w:delText xml:space="preserve"> for [xx] -&gt; [en] leading to the assumption that [xx] -&gt; [en] -&gt; [yy] is equal to [xx] -&gt; [yy], which is usually not correct.</w:delText>
        </w:r>
      </w:del>
    </w:p>
    <w:p w14:paraId="24060E36" w14:textId="533051A9" w:rsidR="00442808" w:rsidRPr="00765953" w:rsidDel="006114CD" w:rsidRDefault="00442808" w:rsidP="00442808">
      <w:pPr>
        <w:pStyle w:val="Heading1"/>
        <w:rPr>
          <w:del w:id="187" w:author="Author"/>
        </w:rPr>
      </w:pPr>
      <w:bookmarkStart w:id="188" w:name="_Toc163134763"/>
      <w:del w:id="189" w:author="Author">
        <w:r w:rsidRPr="00765953" w:rsidDel="006114CD">
          <w:delText>Transliteration examples</w:delText>
        </w:r>
        <w:r w:rsidRPr="00765953" w:rsidDel="006114CD">
          <w:rPr>
            <w:rStyle w:val="FootnoteReference"/>
            <w:szCs w:val="17"/>
          </w:rPr>
          <w:footnoteReference w:id="3"/>
        </w:r>
        <w:r w:rsidRPr="00765953" w:rsidDel="006114CD">
          <w:delText>:</w:delText>
        </w:r>
        <w:bookmarkEnd w:id="188"/>
      </w:del>
    </w:p>
    <w:p w14:paraId="175BF148" w14:textId="4B82AEAE" w:rsidR="00442808" w:rsidRPr="00765953" w:rsidDel="006114CD" w:rsidRDefault="00442808" w:rsidP="00442808">
      <w:pPr>
        <w:rPr>
          <w:del w:id="194" w:author="Author"/>
          <w:sz w:val="17"/>
          <w:szCs w:val="17"/>
        </w:rPr>
      </w:pPr>
      <w:del w:id="195" w:author="Author">
        <w:r w:rsidRPr="00765953" w:rsidDel="006114CD">
          <w:rPr>
            <w:sz w:val="17"/>
            <w:szCs w:val="17"/>
          </w:rPr>
          <w:fldChar w:fldCharType="begin"/>
        </w:r>
        <w:r w:rsidRPr="00765953" w:rsidDel="006114CD">
          <w:rPr>
            <w:sz w:val="17"/>
            <w:szCs w:val="17"/>
          </w:rPr>
          <w:delInstrText xml:space="preserve"> REF _Ref148630193 \h </w:delInstrText>
        </w:r>
        <w:r w:rsidDel="006114CD">
          <w:rPr>
            <w:sz w:val="17"/>
            <w:szCs w:val="17"/>
          </w:rPr>
          <w:delInstrText xml:space="preserve"> \* MERGEFORMAT </w:delInstrText>
        </w:r>
        <w:r w:rsidRPr="00765953" w:rsidDel="006114CD">
          <w:rPr>
            <w:sz w:val="17"/>
            <w:szCs w:val="17"/>
          </w:rPr>
        </w:r>
        <w:r w:rsidRPr="00765953" w:rsidDel="006114CD">
          <w:rPr>
            <w:sz w:val="17"/>
            <w:szCs w:val="17"/>
          </w:rPr>
          <w:fldChar w:fldCharType="separate"/>
        </w:r>
        <w:r w:rsidRPr="000E176E" w:rsidDel="006114CD">
          <w:rPr>
            <w:sz w:val="17"/>
            <w:szCs w:val="17"/>
          </w:rPr>
          <w:delText xml:space="preserve">Figure </w:delText>
        </w:r>
        <w:r w:rsidRPr="00EB4FDF" w:rsidDel="006114CD">
          <w:rPr>
            <w:noProof/>
            <w:sz w:val="17"/>
            <w:szCs w:val="17"/>
          </w:rPr>
          <w:delText>1</w:delText>
        </w:r>
        <w:r w:rsidRPr="00765953" w:rsidDel="006114CD">
          <w:rPr>
            <w:sz w:val="17"/>
            <w:szCs w:val="17"/>
          </w:rPr>
          <w:fldChar w:fldCharType="end"/>
        </w:r>
        <w:r w:rsidRPr="00765953" w:rsidDel="006114CD">
          <w:rPr>
            <w:sz w:val="17"/>
            <w:szCs w:val="17"/>
          </w:rPr>
          <w:delText xml:space="preserve"> shows</w:delText>
        </w:r>
        <w:r w:rsidDel="006114CD">
          <w:rPr>
            <w:sz w:val="17"/>
            <w:szCs w:val="17"/>
          </w:rPr>
          <w:delText xml:space="preserve"> below</w:delText>
        </w:r>
        <w:r w:rsidRPr="00765953" w:rsidDel="006114CD">
          <w:rPr>
            <w:sz w:val="17"/>
            <w:szCs w:val="17"/>
          </w:rPr>
          <w:delText xml:space="preserve"> an example of letter correspondence and remarks regarding this transliteration.</w:delText>
        </w:r>
      </w:del>
    </w:p>
    <w:p w14:paraId="3D440B75" w14:textId="32039AD9" w:rsidR="00442808" w:rsidRPr="00765953" w:rsidDel="006114CD" w:rsidRDefault="00442808" w:rsidP="00442808">
      <w:pPr>
        <w:pStyle w:val="ListParagraph"/>
        <w:spacing w:after="200" w:line="240" w:lineRule="auto"/>
        <w:ind w:left="0"/>
        <w:contextualSpacing w:val="0"/>
        <w:rPr>
          <w:del w:id="196" w:author="Author"/>
          <w:sz w:val="17"/>
          <w:szCs w:val="17"/>
        </w:rPr>
      </w:pPr>
      <w:del w:id="197" w:author="Author">
        <w:r w:rsidDel="006114CD">
          <w:rPr>
            <w:noProof/>
            <w:sz w:val="17"/>
            <w:szCs w:val="17"/>
          </w:rPr>
          <w:drawing>
            <wp:inline distT="0" distB="0" distL="0" distR="0" wp14:anchorId="0CC26963" wp14:editId="1951B99C">
              <wp:extent cx="4228571" cy="2561905"/>
              <wp:effectExtent l="0" t="0" r="635" b="0"/>
              <wp:docPr id="1" name="Picture 1" descr="A close-up of a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lose-up of a chart&#10;&#10;Description automatically generated"/>
                      <pic:cNvPicPr/>
                    </pic:nvPicPr>
                    <pic:blipFill>
                      <a:blip r:embed="rId19">
                        <a:extLst>
                          <a:ext uri="{28A0092B-C50C-407E-A947-70E740481C1C}">
                            <a14:useLocalDpi xmlns:a14="http://schemas.microsoft.com/office/drawing/2010/main" val="0"/>
                          </a:ext>
                        </a:extLst>
                      </a:blip>
                      <a:stretch>
                        <a:fillRect/>
                      </a:stretch>
                    </pic:blipFill>
                    <pic:spPr>
                      <a:xfrm>
                        <a:off x="0" y="0"/>
                        <a:ext cx="4228571" cy="2561905"/>
                      </a:xfrm>
                      <a:prstGeom prst="rect">
                        <a:avLst/>
                      </a:prstGeom>
                    </pic:spPr>
                  </pic:pic>
                </a:graphicData>
              </a:graphic>
            </wp:inline>
          </w:drawing>
        </w:r>
      </w:del>
    </w:p>
    <w:p w14:paraId="76785919" w14:textId="23F274A5" w:rsidR="00442808" w:rsidRPr="000E176E" w:rsidDel="006114CD" w:rsidRDefault="00442808" w:rsidP="00442808">
      <w:pPr>
        <w:pStyle w:val="Caption"/>
        <w:rPr>
          <w:del w:id="198" w:author="Author"/>
          <w:b w:val="0"/>
          <w:bCs w:val="0"/>
          <w:sz w:val="17"/>
          <w:szCs w:val="17"/>
        </w:rPr>
      </w:pPr>
      <w:bookmarkStart w:id="199" w:name="_Ref148630193"/>
      <w:del w:id="200" w:author="Author">
        <w:r w:rsidRPr="000E176E" w:rsidDel="006114CD">
          <w:rPr>
            <w:b w:val="0"/>
            <w:bCs w:val="0"/>
            <w:sz w:val="17"/>
            <w:szCs w:val="17"/>
          </w:rPr>
          <w:delText xml:space="preserve">Figure </w:delText>
        </w:r>
        <w:r w:rsidRPr="000E176E" w:rsidDel="006114CD">
          <w:rPr>
            <w:bCs w:val="0"/>
            <w:sz w:val="17"/>
            <w:szCs w:val="17"/>
          </w:rPr>
          <w:fldChar w:fldCharType="begin"/>
        </w:r>
        <w:r w:rsidRPr="000E176E" w:rsidDel="006114CD">
          <w:rPr>
            <w:b w:val="0"/>
            <w:bCs w:val="0"/>
            <w:sz w:val="17"/>
            <w:szCs w:val="17"/>
          </w:rPr>
          <w:delInstrText xml:space="preserve"> SEQ Figure \* ARABIC </w:delInstrText>
        </w:r>
        <w:r w:rsidRPr="000E176E" w:rsidDel="006114CD">
          <w:rPr>
            <w:bCs w:val="0"/>
            <w:sz w:val="17"/>
            <w:szCs w:val="17"/>
          </w:rPr>
          <w:fldChar w:fldCharType="separate"/>
        </w:r>
        <w:r w:rsidDel="006114CD">
          <w:rPr>
            <w:b w:val="0"/>
            <w:bCs w:val="0"/>
            <w:noProof/>
            <w:sz w:val="17"/>
            <w:szCs w:val="17"/>
          </w:rPr>
          <w:delText>1</w:delText>
        </w:r>
        <w:r w:rsidRPr="000E176E" w:rsidDel="006114CD">
          <w:rPr>
            <w:bCs w:val="0"/>
            <w:sz w:val="17"/>
            <w:szCs w:val="17"/>
          </w:rPr>
          <w:fldChar w:fldCharType="end"/>
        </w:r>
        <w:bookmarkEnd w:id="199"/>
        <w:r w:rsidRPr="000E176E" w:rsidDel="006114CD">
          <w:rPr>
            <w:b w:val="0"/>
            <w:bCs w:val="0"/>
            <w:sz w:val="17"/>
            <w:szCs w:val="17"/>
          </w:rPr>
          <w:delText>: Transliteration example</w:delText>
        </w:r>
      </w:del>
    </w:p>
    <w:p w14:paraId="01FF0CDF" w14:textId="2771976A" w:rsidR="00442808" w:rsidRPr="00765953" w:rsidDel="006114CD" w:rsidRDefault="00442808" w:rsidP="00442808">
      <w:pPr>
        <w:pStyle w:val="ListParagraph"/>
        <w:spacing w:after="200" w:line="240" w:lineRule="auto"/>
        <w:ind w:left="0"/>
        <w:contextualSpacing w:val="0"/>
        <w:jc w:val="both"/>
        <w:rPr>
          <w:del w:id="201" w:author="Author"/>
          <w:sz w:val="17"/>
          <w:szCs w:val="17"/>
        </w:rPr>
      </w:pPr>
    </w:p>
    <w:p w14:paraId="309D72FF" w14:textId="3231D024" w:rsidR="00442808" w:rsidDel="006114CD" w:rsidRDefault="00442808" w:rsidP="00442808">
      <w:pPr>
        <w:spacing w:line="240" w:lineRule="auto"/>
        <w:rPr>
          <w:del w:id="202" w:author="Author"/>
          <w:bCs/>
          <w:caps/>
          <w:kern w:val="32"/>
          <w:sz w:val="17"/>
          <w:szCs w:val="17"/>
        </w:rPr>
      </w:pPr>
      <w:del w:id="203" w:author="Author">
        <w:r w:rsidDel="006114CD">
          <w:rPr>
            <w:szCs w:val="17"/>
          </w:rPr>
          <w:br w:type="page"/>
        </w:r>
      </w:del>
    </w:p>
    <w:p w14:paraId="23516C05" w14:textId="5DF70ACD" w:rsidR="00442808" w:rsidRPr="00765953" w:rsidDel="006114CD" w:rsidRDefault="00442808" w:rsidP="00442808">
      <w:pPr>
        <w:pStyle w:val="Heading1"/>
        <w:rPr>
          <w:del w:id="204" w:author="Author"/>
        </w:rPr>
      </w:pPr>
      <w:bookmarkStart w:id="205" w:name="_Toc163134764"/>
      <w:del w:id="206" w:author="Author">
        <w:r w:rsidRPr="00765953" w:rsidDel="006114CD">
          <w:rPr>
            <w:szCs w:val="17"/>
          </w:rPr>
          <w:delText>Transcription examples:</w:delText>
        </w:r>
        <w:bookmarkEnd w:id="205"/>
      </w:del>
    </w:p>
    <w:p w14:paraId="05A9BBF5" w14:textId="1392547A" w:rsidR="00442808" w:rsidRPr="00765953" w:rsidDel="006114CD" w:rsidRDefault="00442808" w:rsidP="00442808">
      <w:pPr>
        <w:rPr>
          <w:del w:id="207" w:author="Author"/>
          <w:sz w:val="17"/>
          <w:szCs w:val="17"/>
        </w:rPr>
      </w:pPr>
      <w:del w:id="208" w:author="Author">
        <w:r w:rsidRPr="00765953" w:rsidDel="006114CD">
          <w:rPr>
            <w:sz w:val="17"/>
            <w:szCs w:val="17"/>
          </w:rPr>
          <w:delText>Shown below are examples where transcription can lead to inaccuracies:</w:delText>
        </w:r>
      </w:del>
    </w:p>
    <w:p w14:paraId="5B9C6C0F" w14:textId="2570E62B" w:rsidR="00442808" w:rsidRPr="00AD5BC4" w:rsidDel="006114CD" w:rsidRDefault="00442808" w:rsidP="00442808">
      <w:pPr>
        <w:pStyle w:val="ListParagraph"/>
        <w:spacing w:after="200" w:line="240" w:lineRule="auto"/>
        <w:ind w:left="0"/>
        <w:contextualSpacing w:val="0"/>
        <w:jc w:val="both"/>
        <w:rPr>
          <w:del w:id="209" w:author="Author"/>
          <w:sz w:val="17"/>
          <w:szCs w:val="17"/>
          <w:lang w:val="de-DE"/>
        </w:rPr>
      </w:pPr>
      <w:del w:id="210" w:author="Author">
        <w:r w:rsidRPr="00AD5BC4" w:rsidDel="006114CD">
          <w:rPr>
            <w:sz w:val="17"/>
            <w:szCs w:val="17"/>
            <w:lang w:val="de-DE"/>
          </w:rPr>
          <w:delText xml:space="preserve">[ru]: </w:delText>
        </w:r>
        <w:r w:rsidRPr="00765953" w:rsidDel="006114CD">
          <w:rPr>
            <w:sz w:val="17"/>
            <w:szCs w:val="17"/>
          </w:rPr>
          <w:delText>Ш</w:delText>
        </w:r>
        <w:r w:rsidRPr="00AD5BC4" w:rsidDel="006114CD">
          <w:rPr>
            <w:sz w:val="17"/>
            <w:szCs w:val="17"/>
            <w:lang w:val="de-DE"/>
          </w:rPr>
          <w:delText xml:space="preserve"> → [de]: sch</w:delText>
        </w:r>
        <w:r w:rsidRPr="00765953" w:rsidDel="006114CD">
          <w:rPr>
            <w:rStyle w:val="FootnoteReference"/>
            <w:sz w:val="17"/>
            <w:szCs w:val="17"/>
          </w:rPr>
          <w:footnoteReference w:id="4"/>
        </w:r>
      </w:del>
    </w:p>
    <w:p w14:paraId="1AEA7549" w14:textId="72881442" w:rsidR="00442808" w:rsidRPr="00AD5BC4" w:rsidDel="006114CD" w:rsidRDefault="00442808" w:rsidP="00442808">
      <w:pPr>
        <w:pStyle w:val="ListParagraph"/>
        <w:spacing w:after="200" w:line="240" w:lineRule="auto"/>
        <w:ind w:left="0"/>
        <w:contextualSpacing w:val="0"/>
        <w:jc w:val="both"/>
        <w:rPr>
          <w:del w:id="213" w:author="Author"/>
          <w:sz w:val="17"/>
          <w:szCs w:val="17"/>
          <w:lang w:val="de-DE"/>
        </w:rPr>
      </w:pPr>
      <w:del w:id="214" w:author="Author">
        <w:r w:rsidRPr="00AD5BC4" w:rsidDel="006114CD">
          <w:rPr>
            <w:sz w:val="17"/>
            <w:szCs w:val="17"/>
            <w:lang w:val="de-DE"/>
          </w:rPr>
          <w:delText xml:space="preserve">[ru]: </w:delText>
        </w:r>
        <w:r w:rsidRPr="00765953" w:rsidDel="006114CD">
          <w:rPr>
            <w:sz w:val="17"/>
            <w:szCs w:val="17"/>
          </w:rPr>
          <w:delText>Ш</w:delText>
        </w:r>
        <w:r w:rsidRPr="00AD5BC4" w:rsidDel="006114CD">
          <w:rPr>
            <w:sz w:val="17"/>
            <w:szCs w:val="17"/>
            <w:lang w:val="de-DE"/>
          </w:rPr>
          <w:delText xml:space="preserve"> → [en]: sh</w:delText>
        </w:r>
      </w:del>
    </w:p>
    <w:p w14:paraId="2FA23255" w14:textId="5D710AFA" w:rsidR="00442808" w:rsidRPr="00F657E0" w:rsidDel="006114CD" w:rsidRDefault="00442808" w:rsidP="00442808">
      <w:pPr>
        <w:pStyle w:val="ListParagraph"/>
        <w:spacing w:after="200" w:line="240" w:lineRule="auto"/>
        <w:ind w:left="0"/>
        <w:contextualSpacing w:val="0"/>
        <w:jc w:val="both"/>
        <w:rPr>
          <w:del w:id="215" w:author="Author"/>
          <w:sz w:val="17"/>
          <w:szCs w:val="17"/>
          <w:rPrChange w:id="216" w:author="Author">
            <w:rPr>
              <w:del w:id="217" w:author="Author"/>
              <w:sz w:val="17"/>
              <w:szCs w:val="17"/>
              <w:lang w:val="es-ES"/>
            </w:rPr>
          </w:rPrChange>
        </w:rPr>
      </w:pPr>
      <w:del w:id="218" w:author="Author">
        <w:r w:rsidRPr="00264AE0" w:rsidDel="006114CD">
          <w:rPr>
            <w:sz w:val="17"/>
            <w:szCs w:val="17"/>
          </w:rPr>
          <w:delText xml:space="preserve">[ko]: </w:delText>
        </w:r>
        <w:r w:rsidRPr="00765953" w:rsidDel="006114CD">
          <w:rPr>
            <w:rFonts w:eastAsia="Malgun Gothic"/>
            <w:sz w:val="17"/>
            <w:szCs w:val="17"/>
          </w:rPr>
          <w:delText>ㅑ</w:delText>
        </w:r>
        <w:r w:rsidRPr="00F657E0" w:rsidDel="006114CD">
          <w:rPr>
            <w:rFonts w:hint="eastAsia"/>
            <w:sz w:val="17"/>
            <w:szCs w:val="17"/>
            <w:rPrChange w:id="219" w:author="Author">
              <w:rPr>
                <w:rFonts w:hint="eastAsia"/>
                <w:sz w:val="17"/>
                <w:szCs w:val="17"/>
                <w:lang w:val="es-ES"/>
              </w:rPr>
            </w:rPrChange>
          </w:rPr>
          <w:delText>→</w:delText>
        </w:r>
        <w:r w:rsidRPr="00F657E0" w:rsidDel="006114CD">
          <w:rPr>
            <w:sz w:val="17"/>
            <w:szCs w:val="17"/>
            <w:rPrChange w:id="220" w:author="Author">
              <w:rPr>
                <w:sz w:val="17"/>
                <w:szCs w:val="17"/>
                <w:lang w:val="es-ES"/>
              </w:rPr>
            </w:rPrChange>
          </w:rPr>
          <w:delText xml:space="preserve"> [de]: ja</w:delText>
        </w:r>
        <w:r w:rsidRPr="00765953" w:rsidDel="006114CD">
          <w:rPr>
            <w:rStyle w:val="FootnoteReference"/>
            <w:sz w:val="17"/>
            <w:szCs w:val="17"/>
          </w:rPr>
          <w:footnoteReference w:id="5"/>
        </w:r>
        <w:r w:rsidRPr="00F657E0" w:rsidDel="006114CD">
          <w:rPr>
            <w:sz w:val="17"/>
            <w:szCs w:val="17"/>
            <w:rPrChange w:id="223" w:author="Author">
              <w:rPr>
                <w:sz w:val="17"/>
                <w:szCs w:val="17"/>
                <w:lang w:val="es-ES"/>
              </w:rPr>
            </w:rPrChange>
          </w:rPr>
          <w:delText xml:space="preserve"> </w:delText>
        </w:r>
      </w:del>
    </w:p>
    <w:p w14:paraId="7C71C549" w14:textId="6565F8FD" w:rsidR="00442808" w:rsidRPr="00F657E0" w:rsidDel="006114CD" w:rsidRDefault="00442808" w:rsidP="00442808">
      <w:pPr>
        <w:pStyle w:val="ListParagraph"/>
        <w:spacing w:after="200" w:line="240" w:lineRule="auto"/>
        <w:ind w:left="0"/>
        <w:contextualSpacing w:val="0"/>
        <w:jc w:val="both"/>
        <w:rPr>
          <w:del w:id="224" w:author="Author"/>
          <w:sz w:val="17"/>
          <w:szCs w:val="17"/>
          <w:rPrChange w:id="225" w:author="Author">
            <w:rPr>
              <w:del w:id="226" w:author="Author"/>
              <w:sz w:val="17"/>
              <w:szCs w:val="17"/>
              <w:lang w:val="es-ES"/>
            </w:rPr>
          </w:rPrChange>
        </w:rPr>
      </w:pPr>
      <w:del w:id="227" w:author="Author">
        <w:r w:rsidRPr="00F657E0" w:rsidDel="006114CD">
          <w:rPr>
            <w:sz w:val="17"/>
            <w:szCs w:val="17"/>
            <w:rPrChange w:id="228" w:author="Author">
              <w:rPr>
                <w:sz w:val="17"/>
                <w:szCs w:val="17"/>
                <w:lang w:val="es-ES"/>
              </w:rPr>
            </w:rPrChange>
          </w:rPr>
          <w:delText xml:space="preserve">[ko]: </w:delText>
        </w:r>
        <w:r w:rsidRPr="00765953" w:rsidDel="006114CD">
          <w:rPr>
            <w:rFonts w:eastAsia="Malgun Gothic"/>
            <w:sz w:val="17"/>
            <w:szCs w:val="17"/>
          </w:rPr>
          <w:delText>ㅑ</w:delText>
        </w:r>
        <w:r w:rsidRPr="00F657E0" w:rsidDel="006114CD">
          <w:rPr>
            <w:rFonts w:hint="eastAsia"/>
            <w:sz w:val="17"/>
            <w:szCs w:val="17"/>
            <w:rPrChange w:id="229" w:author="Author">
              <w:rPr>
                <w:rFonts w:hint="eastAsia"/>
                <w:sz w:val="17"/>
                <w:szCs w:val="17"/>
                <w:lang w:val="es-ES"/>
              </w:rPr>
            </w:rPrChange>
          </w:rPr>
          <w:delText>→</w:delText>
        </w:r>
        <w:r w:rsidRPr="00F657E0" w:rsidDel="006114CD">
          <w:rPr>
            <w:sz w:val="17"/>
            <w:szCs w:val="17"/>
            <w:rPrChange w:id="230" w:author="Author">
              <w:rPr>
                <w:sz w:val="17"/>
                <w:szCs w:val="17"/>
                <w:lang w:val="es-ES"/>
              </w:rPr>
            </w:rPrChange>
          </w:rPr>
          <w:delText xml:space="preserve"> [en]: ya</w:delText>
        </w:r>
      </w:del>
    </w:p>
    <w:p w14:paraId="33AA7CA1" w14:textId="34D9CE50" w:rsidR="00442808" w:rsidRPr="00F657E0" w:rsidDel="006114CD" w:rsidRDefault="00442808" w:rsidP="00442808">
      <w:pPr>
        <w:pStyle w:val="ListParagraph"/>
        <w:spacing w:after="200" w:line="240" w:lineRule="auto"/>
        <w:ind w:left="0"/>
        <w:contextualSpacing w:val="0"/>
        <w:jc w:val="both"/>
        <w:rPr>
          <w:del w:id="231" w:author="Author"/>
          <w:sz w:val="17"/>
          <w:szCs w:val="17"/>
          <w:rPrChange w:id="232" w:author="Author">
            <w:rPr>
              <w:del w:id="233" w:author="Author"/>
              <w:sz w:val="17"/>
              <w:szCs w:val="17"/>
              <w:lang w:val="es-ES"/>
            </w:rPr>
          </w:rPrChange>
        </w:rPr>
      </w:pPr>
      <w:del w:id="234" w:author="Author">
        <w:r w:rsidRPr="00F657E0" w:rsidDel="006114CD">
          <w:rPr>
            <w:sz w:val="17"/>
            <w:szCs w:val="17"/>
            <w:rPrChange w:id="235" w:author="Author">
              <w:rPr>
                <w:sz w:val="17"/>
                <w:szCs w:val="17"/>
                <w:lang w:val="es-ES"/>
              </w:rPr>
            </w:rPrChange>
          </w:rPr>
          <w:delText xml:space="preserve">[gr] : Ω </w:delText>
        </w:r>
        <w:r w:rsidRPr="00F657E0" w:rsidDel="006114CD">
          <w:rPr>
            <w:rFonts w:hint="eastAsia"/>
            <w:sz w:val="17"/>
            <w:szCs w:val="17"/>
            <w:rPrChange w:id="236" w:author="Author">
              <w:rPr>
                <w:rFonts w:hint="eastAsia"/>
                <w:sz w:val="17"/>
                <w:szCs w:val="17"/>
                <w:lang w:val="es-ES"/>
              </w:rPr>
            </w:rPrChange>
          </w:rPr>
          <w:delText>→</w:delText>
        </w:r>
        <w:r w:rsidRPr="00F657E0" w:rsidDel="006114CD">
          <w:rPr>
            <w:sz w:val="17"/>
            <w:szCs w:val="17"/>
            <w:rPrChange w:id="237" w:author="Author">
              <w:rPr>
                <w:sz w:val="17"/>
                <w:szCs w:val="17"/>
                <w:lang w:val="es-ES"/>
              </w:rPr>
            </w:rPrChange>
          </w:rPr>
          <w:delText xml:space="preserve"> latin: O</w:delText>
        </w:r>
        <w:r w:rsidRPr="00765953" w:rsidDel="006114CD">
          <w:rPr>
            <w:rStyle w:val="FootnoteReference"/>
            <w:sz w:val="17"/>
            <w:szCs w:val="17"/>
          </w:rPr>
          <w:footnoteReference w:id="6"/>
        </w:r>
      </w:del>
    </w:p>
    <w:p w14:paraId="2E7BF0C0" w14:textId="6A62D470" w:rsidR="00442808" w:rsidRPr="00F657E0" w:rsidDel="006114CD" w:rsidRDefault="00442808" w:rsidP="00442808">
      <w:pPr>
        <w:pStyle w:val="ListParagraph"/>
        <w:spacing w:after="200" w:line="240" w:lineRule="auto"/>
        <w:ind w:left="0"/>
        <w:contextualSpacing w:val="0"/>
        <w:jc w:val="both"/>
        <w:rPr>
          <w:del w:id="240" w:author="Author"/>
          <w:sz w:val="17"/>
          <w:szCs w:val="17"/>
          <w:rPrChange w:id="241" w:author="Author">
            <w:rPr>
              <w:del w:id="242" w:author="Author"/>
              <w:sz w:val="17"/>
              <w:szCs w:val="17"/>
              <w:lang w:val="es-ES"/>
            </w:rPr>
          </w:rPrChange>
        </w:rPr>
      </w:pPr>
      <w:del w:id="243" w:author="Author">
        <w:r w:rsidRPr="00F657E0" w:rsidDel="006114CD">
          <w:rPr>
            <w:sz w:val="17"/>
            <w:szCs w:val="17"/>
            <w:rPrChange w:id="244" w:author="Author">
              <w:rPr>
                <w:sz w:val="17"/>
                <w:szCs w:val="17"/>
                <w:lang w:val="es-ES"/>
              </w:rPr>
            </w:rPrChange>
          </w:rPr>
          <w:delText xml:space="preserve">[da]: Æ </w:delText>
        </w:r>
        <w:r w:rsidRPr="00F657E0" w:rsidDel="006114CD">
          <w:rPr>
            <w:rFonts w:hint="eastAsia"/>
            <w:sz w:val="17"/>
            <w:szCs w:val="17"/>
            <w:rPrChange w:id="245" w:author="Author">
              <w:rPr>
                <w:rFonts w:hint="eastAsia"/>
                <w:sz w:val="17"/>
                <w:szCs w:val="17"/>
                <w:lang w:val="es-ES"/>
              </w:rPr>
            </w:rPrChange>
          </w:rPr>
          <w:delText>→</w:delText>
        </w:r>
        <w:r w:rsidRPr="00F657E0" w:rsidDel="006114CD">
          <w:rPr>
            <w:sz w:val="17"/>
            <w:szCs w:val="17"/>
            <w:rPrChange w:id="246" w:author="Author">
              <w:rPr>
                <w:sz w:val="17"/>
                <w:szCs w:val="17"/>
                <w:lang w:val="es-ES"/>
              </w:rPr>
            </w:rPrChange>
          </w:rPr>
          <w:delText xml:space="preserve"> [de]: Ä or AE, [en]: AE </w:delText>
        </w:r>
        <w:r w:rsidRPr="00765953" w:rsidDel="006114CD">
          <w:rPr>
            <w:rStyle w:val="FootnoteReference"/>
            <w:sz w:val="17"/>
            <w:szCs w:val="17"/>
          </w:rPr>
          <w:footnoteReference w:id="7"/>
        </w:r>
      </w:del>
    </w:p>
    <w:p w14:paraId="63CFBB6E" w14:textId="6C7CCD56" w:rsidR="00442808" w:rsidRPr="00F657E0" w:rsidDel="006114CD" w:rsidRDefault="00442808" w:rsidP="00442808">
      <w:pPr>
        <w:pStyle w:val="ListParagraph"/>
        <w:spacing w:after="200" w:line="240" w:lineRule="auto"/>
        <w:ind w:left="0"/>
        <w:contextualSpacing w:val="0"/>
        <w:jc w:val="both"/>
        <w:rPr>
          <w:del w:id="249" w:author="Author"/>
          <w:sz w:val="17"/>
          <w:szCs w:val="17"/>
          <w:rPrChange w:id="250" w:author="Author">
            <w:rPr>
              <w:del w:id="251" w:author="Author"/>
              <w:sz w:val="17"/>
              <w:szCs w:val="17"/>
              <w:lang w:val="es-ES"/>
            </w:rPr>
          </w:rPrChange>
        </w:rPr>
      </w:pPr>
    </w:p>
    <w:p w14:paraId="33566851" w14:textId="0F63C2CF" w:rsidR="00442808" w:rsidRPr="00765953" w:rsidDel="006114CD" w:rsidRDefault="00442808" w:rsidP="00442808">
      <w:pPr>
        <w:pStyle w:val="Heading1"/>
        <w:rPr>
          <w:del w:id="252" w:author="Author"/>
          <w:b/>
        </w:rPr>
      </w:pPr>
      <w:bookmarkStart w:id="253" w:name="_Toc163134765"/>
      <w:del w:id="254" w:author="Author">
        <w:r w:rsidRPr="00765953" w:rsidDel="006114CD">
          <w:rPr>
            <w:szCs w:val="17"/>
          </w:rPr>
          <w:delText>Translation examples:</w:delText>
        </w:r>
        <w:bookmarkEnd w:id="253"/>
      </w:del>
    </w:p>
    <w:p w14:paraId="14ECC0D9" w14:textId="6FD1F4EF" w:rsidR="00442808" w:rsidRPr="00765953" w:rsidDel="006114CD" w:rsidRDefault="00442808" w:rsidP="00442808">
      <w:pPr>
        <w:rPr>
          <w:del w:id="255" w:author="Author"/>
          <w:sz w:val="17"/>
          <w:szCs w:val="17"/>
        </w:rPr>
      </w:pPr>
      <w:del w:id="256" w:author="Author">
        <w:r w:rsidRPr="00765953" w:rsidDel="006114CD">
          <w:rPr>
            <w:sz w:val="17"/>
            <w:szCs w:val="17"/>
          </w:rPr>
          <w:delText>In the first example, it is clear that the direct translation can lead to issues:</w:delText>
        </w:r>
      </w:del>
    </w:p>
    <w:p w14:paraId="59AEFB01" w14:textId="09B1F134" w:rsidR="00442808" w:rsidRPr="00AD5BC4" w:rsidDel="006114CD" w:rsidRDefault="00442808" w:rsidP="00442808">
      <w:pPr>
        <w:pStyle w:val="ListParagraph"/>
        <w:spacing w:after="200" w:line="240" w:lineRule="auto"/>
        <w:ind w:left="0"/>
        <w:contextualSpacing w:val="0"/>
        <w:jc w:val="both"/>
        <w:rPr>
          <w:del w:id="257" w:author="Author"/>
          <w:sz w:val="17"/>
          <w:szCs w:val="17"/>
          <w:lang w:val="de-DE"/>
        </w:rPr>
      </w:pPr>
      <w:del w:id="258" w:author="Author">
        <w:r w:rsidRPr="00AD5BC4" w:rsidDel="006114CD">
          <w:rPr>
            <w:sz w:val="17"/>
            <w:szCs w:val="17"/>
            <w:lang w:val="de-DE"/>
          </w:rPr>
          <w:delText>[de]: Aktiengesellschaft → [en]: corporation, stock co, …</w:delText>
        </w:r>
      </w:del>
    </w:p>
    <w:p w14:paraId="28E03BB8" w14:textId="25CDC5A8" w:rsidR="00442808" w:rsidRPr="00765953" w:rsidDel="006114CD" w:rsidRDefault="00442808" w:rsidP="00442808">
      <w:pPr>
        <w:pStyle w:val="ListParagraph"/>
        <w:spacing w:after="200" w:line="240" w:lineRule="auto"/>
        <w:ind w:left="0"/>
        <w:contextualSpacing w:val="0"/>
        <w:jc w:val="both"/>
        <w:rPr>
          <w:del w:id="259" w:author="Author"/>
          <w:sz w:val="17"/>
          <w:szCs w:val="17"/>
        </w:rPr>
      </w:pPr>
      <w:del w:id="260" w:author="Author">
        <w:r w:rsidRPr="00765953" w:rsidDel="006114CD">
          <w:rPr>
            <w:sz w:val="17"/>
            <w:szCs w:val="17"/>
          </w:rPr>
          <w:delText>[ru]: ОАО Силовы́е маши́ны → [en] : OJSC “Power Machines” - OR - [en]: Open Joint-stock Company “Power Machines”</w:delText>
        </w:r>
      </w:del>
    </w:p>
    <w:p w14:paraId="3D5FB9F7" w14:textId="622474A7" w:rsidR="00442808" w:rsidRPr="00765953" w:rsidDel="006114CD" w:rsidRDefault="00442808" w:rsidP="00442808">
      <w:pPr>
        <w:pStyle w:val="ListParagraph"/>
        <w:spacing w:after="200" w:line="240" w:lineRule="auto"/>
        <w:ind w:left="0"/>
        <w:contextualSpacing w:val="0"/>
        <w:jc w:val="both"/>
        <w:rPr>
          <w:del w:id="261" w:author="Author"/>
          <w:sz w:val="17"/>
          <w:szCs w:val="17"/>
        </w:rPr>
      </w:pPr>
    </w:p>
    <w:p w14:paraId="1C6E1472" w14:textId="720C3161" w:rsidR="00442808" w:rsidRPr="00765953" w:rsidDel="006114CD" w:rsidRDefault="00442808" w:rsidP="00442808">
      <w:pPr>
        <w:pStyle w:val="ListParagraph"/>
        <w:spacing w:after="200" w:line="240" w:lineRule="auto"/>
        <w:ind w:left="0"/>
        <w:contextualSpacing w:val="0"/>
        <w:jc w:val="both"/>
        <w:rPr>
          <w:del w:id="262" w:author="Author"/>
          <w:sz w:val="17"/>
          <w:szCs w:val="17"/>
        </w:rPr>
      </w:pPr>
      <w:del w:id="263" w:author="Author">
        <w:r w:rsidRPr="00765953" w:rsidDel="006114CD">
          <w:rPr>
            <w:sz w:val="17"/>
            <w:szCs w:val="17"/>
          </w:rPr>
          <w:delText xml:space="preserve">A second example below, which demonstrates typical borderline cases of the Romanization of a Chinese company name shown in </w:delText>
        </w:r>
        <w:r w:rsidRPr="00765953" w:rsidDel="006114CD">
          <w:rPr>
            <w:sz w:val="17"/>
            <w:szCs w:val="17"/>
          </w:rPr>
          <w:fldChar w:fldCharType="begin"/>
        </w:r>
        <w:r w:rsidRPr="00765953" w:rsidDel="006114CD">
          <w:rPr>
            <w:sz w:val="17"/>
            <w:szCs w:val="17"/>
          </w:rPr>
          <w:delInstrText xml:space="preserve"> REF _Ref148630303 \h </w:delInstrText>
        </w:r>
        <w:r w:rsidDel="006114CD">
          <w:rPr>
            <w:sz w:val="17"/>
            <w:szCs w:val="17"/>
          </w:rPr>
          <w:delInstrText xml:space="preserve"> \* MERGEFORMAT </w:delInstrText>
        </w:r>
        <w:r w:rsidRPr="00765953" w:rsidDel="006114CD">
          <w:rPr>
            <w:sz w:val="17"/>
            <w:szCs w:val="17"/>
          </w:rPr>
        </w:r>
        <w:r w:rsidRPr="00765953" w:rsidDel="006114CD">
          <w:rPr>
            <w:sz w:val="17"/>
            <w:szCs w:val="17"/>
          </w:rPr>
          <w:fldChar w:fldCharType="separate"/>
        </w:r>
        <w:r w:rsidRPr="000E176E" w:rsidDel="006114CD">
          <w:rPr>
            <w:sz w:val="17"/>
            <w:szCs w:val="17"/>
          </w:rPr>
          <w:delText xml:space="preserve">Figure </w:delText>
        </w:r>
        <w:r w:rsidDel="006114CD">
          <w:rPr>
            <w:noProof/>
            <w:sz w:val="17"/>
            <w:szCs w:val="17"/>
          </w:rPr>
          <w:delText>2</w:delText>
        </w:r>
        <w:r w:rsidRPr="00765953" w:rsidDel="006114CD">
          <w:rPr>
            <w:sz w:val="17"/>
            <w:szCs w:val="17"/>
          </w:rPr>
          <w:fldChar w:fldCharType="end"/>
        </w:r>
        <w:r w:rsidRPr="00765953" w:rsidDel="006114CD">
          <w:rPr>
            <w:sz w:val="17"/>
            <w:szCs w:val="17"/>
          </w:rPr>
          <w:delText xml:space="preserve"> are: </w:delText>
        </w:r>
      </w:del>
    </w:p>
    <w:p w14:paraId="4613197A" w14:textId="649CD1E4" w:rsidR="00442808" w:rsidRPr="00765953" w:rsidDel="006114CD" w:rsidRDefault="00442808" w:rsidP="00442808">
      <w:pPr>
        <w:pStyle w:val="ListParagraph"/>
        <w:numPr>
          <w:ilvl w:val="0"/>
          <w:numId w:val="41"/>
        </w:numPr>
        <w:spacing w:after="200" w:line="240" w:lineRule="auto"/>
        <w:contextualSpacing w:val="0"/>
        <w:jc w:val="both"/>
        <w:rPr>
          <w:del w:id="264" w:author="Author"/>
          <w:sz w:val="17"/>
          <w:szCs w:val="17"/>
        </w:rPr>
      </w:pPr>
      <w:del w:id="265" w:author="Author">
        <w:r w:rsidRPr="00765953" w:rsidDel="006114CD">
          <w:rPr>
            <w:sz w:val="17"/>
            <w:szCs w:val="17"/>
          </w:rPr>
          <w:delText xml:space="preserve">[zh]: </w:delText>
        </w:r>
        <w:r w:rsidRPr="00765953" w:rsidDel="006114CD">
          <w:rPr>
            <w:sz w:val="17"/>
            <w:szCs w:val="17"/>
          </w:rPr>
          <w:delText>北京东土科技股份有限公司</w:delText>
        </w:r>
        <w:r w:rsidRPr="00765953" w:rsidDel="006114CD">
          <w:rPr>
            <w:sz w:val="17"/>
            <w:szCs w:val="17"/>
          </w:rPr>
          <w:delText xml:space="preserve">  → [en] transliterated (pinyin): běi jīng dōng tǔ kē jì gǔ fèn yǒu xiàn gōng sī ;</w:delText>
        </w:r>
      </w:del>
    </w:p>
    <w:p w14:paraId="65C542C5" w14:textId="350916DB" w:rsidR="00442808" w:rsidRPr="00765953" w:rsidDel="006114CD" w:rsidRDefault="00442808" w:rsidP="00442808">
      <w:pPr>
        <w:pStyle w:val="ListParagraph"/>
        <w:numPr>
          <w:ilvl w:val="0"/>
          <w:numId w:val="41"/>
        </w:numPr>
        <w:spacing w:after="200" w:line="240" w:lineRule="auto"/>
        <w:contextualSpacing w:val="0"/>
        <w:jc w:val="both"/>
        <w:rPr>
          <w:del w:id="266" w:author="Author"/>
          <w:sz w:val="17"/>
          <w:szCs w:val="17"/>
        </w:rPr>
      </w:pPr>
      <w:del w:id="267" w:author="Author">
        <w:r w:rsidRPr="00765953" w:rsidDel="006114CD">
          <w:rPr>
            <w:sz w:val="17"/>
            <w:szCs w:val="17"/>
          </w:rPr>
          <w:delText xml:space="preserve">[zh]: </w:delText>
        </w:r>
        <w:r w:rsidRPr="00765953" w:rsidDel="006114CD">
          <w:rPr>
            <w:sz w:val="17"/>
            <w:szCs w:val="17"/>
          </w:rPr>
          <w:delText>北京东土科技股份有限公司</w:delText>
        </w:r>
        <w:r w:rsidRPr="00765953" w:rsidDel="006114CD">
          <w:rPr>
            <w:sz w:val="17"/>
            <w:szCs w:val="17"/>
          </w:rPr>
          <w:delText xml:space="preserve">  → [en] transcribed (pinyin): beijing dongtu keji gufen youxian gongsi</w:delText>
        </w:r>
      </w:del>
    </w:p>
    <w:p w14:paraId="5B9F7D85" w14:textId="3236622F" w:rsidR="00442808" w:rsidRPr="00765953" w:rsidDel="006114CD" w:rsidRDefault="00442808" w:rsidP="00442808">
      <w:pPr>
        <w:pStyle w:val="ListParagraph"/>
        <w:numPr>
          <w:ilvl w:val="0"/>
          <w:numId w:val="41"/>
        </w:numPr>
        <w:spacing w:after="200" w:line="240" w:lineRule="auto"/>
        <w:contextualSpacing w:val="0"/>
        <w:rPr>
          <w:del w:id="268" w:author="Author"/>
          <w:sz w:val="17"/>
          <w:szCs w:val="17"/>
        </w:rPr>
      </w:pPr>
      <w:del w:id="269" w:author="Author">
        <w:r w:rsidRPr="00765953" w:rsidDel="006114CD">
          <w:rPr>
            <w:sz w:val="17"/>
            <w:szCs w:val="17"/>
          </w:rPr>
          <w:delText xml:space="preserve">[zh]: </w:delText>
        </w:r>
        <w:r w:rsidRPr="00765953" w:rsidDel="006114CD">
          <w:rPr>
            <w:sz w:val="17"/>
            <w:szCs w:val="17"/>
          </w:rPr>
          <w:delText>北京东土科技股份有限公司</w:delText>
        </w:r>
        <w:r w:rsidRPr="00765953" w:rsidDel="006114CD">
          <w:rPr>
            <w:sz w:val="17"/>
            <w:szCs w:val="17"/>
          </w:rPr>
          <w:delText xml:space="preserve">  → [en] translated (English): Beijing, China Science and Technology Joint-stock Limited Company</w:delText>
        </w:r>
      </w:del>
    </w:p>
    <w:p w14:paraId="109F3E1F" w14:textId="69D5A5CE" w:rsidR="00442808" w:rsidRPr="00765953" w:rsidDel="006114CD" w:rsidRDefault="00442808" w:rsidP="00442808">
      <w:pPr>
        <w:pStyle w:val="ListParagraph"/>
        <w:numPr>
          <w:ilvl w:val="0"/>
          <w:numId w:val="41"/>
        </w:numPr>
        <w:spacing w:after="200" w:line="240" w:lineRule="auto"/>
        <w:contextualSpacing w:val="0"/>
        <w:jc w:val="both"/>
        <w:rPr>
          <w:del w:id="270" w:author="Author"/>
          <w:sz w:val="17"/>
          <w:szCs w:val="17"/>
        </w:rPr>
      </w:pPr>
      <w:del w:id="271" w:author="Author">
        <w:r w:rsidRPr="00765953" w:rsidDel="006114CD">
          <w:rPr>
            <w:sz w:val="17"/>
            <w:szCs w:val="17"/>
          </w:rPr>
          <w:delText xml:space="preserve">[zh]: </w:delText>
        </w:r>
        <w:r w:rsidRPr="00765953" w:rsidDel="006114CD">
          <w:rPr>
            <w:sz w:val="17"/>
            <w:szCs w:val="17"/>
          </w:rPr>
          <w:delText>北京东土科技股份有限公司</w:delText>
        </w:r>
        <w:r w:rsidRPr="00765953" w:rsidDel="006114CD">
          <w:rPr>
            <w:sz w:val="17"/>
            <w:szCs w:val="17"/>
          </w:rPr>
          <w:delText xml:space="preserve">  → in reality : Kyland Technology Co., Ltd. </w:delText>
        </w:r>
      </w:del>
    </w:p>
    <w:p w14:paraId="481EE6D4" w14:textId="6DED1865" w:rsidR="00442808" w:rsidRPr="00765953" w:rsidDel="006114CD" w:rsidRDefault="00442808" w:rsidP="00442808">
      <w:pPr>
        <w:pStyle w:val="ListParagraph"/>
        <w:spacing w:after="200" w:line="240" w:lineRule="auto"/>
        <w:ind w:left="0"/>
        <w:contextualSpacing w:val="0"/>
        <w:rPr>
          <w:del w:id="272" w:author="Author"/>
          <w:sz w:val="17"/>
          <w:szCs w:val="17"/>
        </w:rPr>
      </w:pPr>
      <w:del w:id="273" w:author="Author">
        <w:r w:rsidRPr="00765953" w:rsidDel="006114CD">
          <w:rPr>
            <w:noProof/>
            <w:sz w:val="17"/>
            <w:szCs w:val="17"/>
            <w:lang w:eastAsia="en-US"/>
          </w:rPr>
          <w:drawing>
            <wp:inline distT="0" distB="0" distL="0" distR="0" wp14:anchorId="6F4A4373" wp14:editId="0F0A924F">
              <wp:extent cx="3611880" cy="838980"/>
              <wp:effectExtent l="0" t="0" r="7620" b="0"/>
              <wp:docPr id="29" name="Grafik 1" descr="Ein Bild, das Text, Schrift, weiß, Typografi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Schrift, weiß, Typografie enthält.&#10;&#10;Automatisch generierte Beschreibung"/>
                      <pic:cNvPicPr/>
                    </pic:nvPicPr>
                    <pic:blipFill>
                      <a:blip r:embed="rId20"/>
                      <a:stretch>
                        <a:fillRect/>
                      </a:stretch>
                    </pic:blipFill>
                    <pic:spPr>
                      <a:xfrm>
                        <a:off x="0" y="0"/>
                        <a:ext cx="3615910" cy="839916"/>
                      </a:xfrm>
                      <a:prstGeom prst="rect">
                        <a:avLst/>
                      </a:prstGeom>
                    </pic:spPr>
                  </pic:pic>
                </a:graphicData>
              </a:graphic>
            </wp:inline>
          </w:drawing>
        </w:r>
      </w:del>
    </w:p>
    <w:p w14:paraId="648A3C5D" w14:textId="0CEDA08B" w:rsidR="00442808" w:rsidRPr="000E176E" w:rsidDel="006114CD" w:rsidRDefault="00442808" w:rsidP="00442808">
      <w:pPr>
        <w:pStyle w:val="Caption"/>
        <w:rPr>
          <w:del w:id="274" w:author="Author"/>
          <w:sz w:val="17"/>
          <w:szCs w:val="17"/>
        </w:rPr>
      </w:pPr>
      <w:bookmarkStart w:id="275" w:name="_Ref148630303"/>
      <w:del w:id="276" w:author="Author">
        <w:r w:rsidRPr="000E176E" w:rsidDel="006114CD">
          <w:rPr>
            <w:sz w:val="17"/>
            <w:szCs w:val="17"/>
          </w:rPr>
          <w:delText xml:space="preserve">Figure </w:delText>
        </w:r>
        <w:r w:rsidRPr="000E176E" w:rsidDel="006114CD">
          <w:rPr>
            <w:b w:val="0"/>
            <w:bCs w:val="0"/>
            <w:sz w:val="17"/>
            <w:szCs w:val="17"/>
          </w:rPr>
          <w:fldChar w:fldCharType="begin"/>
        </w:r>
        <w:r w:rsidRPr="000E176E" w:rsidDel="006114CD">
          <w:rPr>
            <w:sz w:val="17"/>
            <w:szCs w:val="17"/>
          </w:rPr>
          <w:delInstrText xml:space="preserve"> SEQ Figure \* ARABIC </w:delInstrText>
        </w:r>
        <w:r w:rsidRPr="000E176E" w:rsidDel="006114CD">
          <w:rPr>
            <w:b w:val="0"/>
            <w:bCs w:val="0"/>
            <w:sz w:val="17"/>
            <w:szCs w:val="17"/>
          </w:rPr>
          <w:fldChar w:fldCharType="separate"/>
        </w:r>
        <w:r w:rsidDel="006114CD">
          <w:rPr>
            <w:noProof/>
            <w:sz w:val="17"/>
            <w:szCs w:val="17"/>
          </w:rPr>
          <w:delText>2</w:delText>
        </w:r>
        <w:r w:rsidRPr="000E176E" w:rsidDel="006114CD">
          <w:rPr>
            <w:b w:val="0"/>
            <w:bCs w:val="0"/>
            <w:sz w:val="17"/>
            <w:szCs w:val="17"/>
          </w:rPr>
          <w:fldChar w:fldCharType="end"/>
        </w:r>
        <w:bookmarkEnd w:id="275"/>
        <w:r w:rsidRPr="000E176E" w:rsidDel="006114CD">
          <w:rPr>
            <w:sz w:val="17"/>
            <w:szCs w:val="17"/>
          </w:rPr>
          <w:delText>: Romanization of Chinese company name</w:delText>
        </w:r>
      </w:del>
    </w:p>
    <w:p w14:paraId="263AA476" w14:textId="1334A308" w:rsidR="00442808" w:rsidRPr="00765953" w:rsidDel="006114CD" w:rsidRDefault="00442808" w:rsidP="00442808">
      <w:pPr>
        <w:pStyle w:val="ListParagraph"/>
        <w:spacing w:after="200" w:line="240" w:lineRule="auto"/>
        <w:ind w:left="0"/>
        <w:contextualSpacing w:val="0"/>
        <w:jc w:val="both"/>
        <w:rPr>
          <w:del w:id="277" w:author="Author"/>
          <w:sz w:val="17"/>
          <w:szCs w:val="17"/>
        </w:rPr>
      </w:pPr>
    </w:p>
    <w:p w14:paraId="32C41331" w14:textId="4975355E" w:rsidR="00442808" w:rsidDel="006114CD" w:rsidRDefault="00442808" w:rsidP="00442808">
      <w:pPr>
        <w:ind w:left="5126"/>
        <w:jc w:val="right"/>
        <w:rPr>
          <w:del w:id="278" w:author="Author"/>
          <w:sz w:val="17"/>
          <w:szCs w:val="17"/>
        </w:rPr>
      </w:pPr>
      <w:del w:id="279" w:author="Author">
        <w:r w:rsidRPr="00765953" w:rsidDel="006114CD">
          <w:rPr>
            <w:sz w:val="17"/>
            <w:szCs w:val="17"/>
          </w:rPr>
          <w:delText xml:space="preserve">[End of Annex </w:delText>
        </w:r>
        <w:r w:rsidDel="006114CD">
          <w:rPr>
            <w:sz w:val="17"/>
            <w:szCs w:val="17"/>
          </w:rPr>
          <w:delText xml:space="preserve">to the proposed Standard </w:delText>
        </w:r>
        <w:r w:rsidRPr="00765953" w:rsidDel="006114CD">
          <w:rPr>
            <w:sz w:val="17"/>
            <w:szCs w:val="17"/>
          </w:rPr>
          <w:delText xml:space="preserve">and of </w:delText>
        </w:r>
        <w:r w:rsidDel="006114CD">
          <w:rPr>
            <w:sz w:val="17"/>
            <w:szCs w:val="17"/>
          </w:rPr>
          <w:delText>Standard</w:delText>
        </w:r>
        <w:r w:rsidRPr="00765953" w:rsidDel="006114CD">
          <w:rPr>
            <w:sz w:val="17"/>
            <w:szCs w:val="17"/>
          </w:rPr>
          <w:delText>]</w:delText>
        </w:r>
      </w:del>
    </w:p>
    <w:p w14:paraId="519753FA" w14:textId="643BDE00" w:rsidR="00E27864" w:rsidRPr="00765953" w:rsidRDefault="00E27864" w:rsidP="007C2A35">
      <w:pPr>
        <w:ind w:left="5126"/>
        <w:rPr>
          <w:del w:id="280" w:author="Author"/>
          <w:sz w:val="17"/>
          <w:szCs w:val="17"/>
        </w:rPr>
      </w:pPr>
    </w:p>
    <w:p w14:paraId="5B9DC2A2" w14:textId="51E243FE" w:rsidR="00FA5865" w:rsidRDefault="00442430" w:rsidP="00BF784C">
      <w:pPr>
        <w:ind w:left="5533"/>
        <w:jc w:val="center"/>
        <w:rPr>
          <w:sz w:val="17"/>
          <w:szCs w:val="17"/>
        </w:rPr>
      </w:pPr>
      <w:bookmarkStart w:id="281" w:name="_ANNEX_I"/>
      <w:bookmarkEnd w:id="281"/>
      <w:r w:rsidRPr="00765953">
        <w:rPr>
          <w:sz w:val="17"/>
          <w:szCs w:val="17"/>
        </w:rPr>
        <w:t xml:space="preserve">[End of </w:t>
      </w:r>
      <w:r w:rsidR="00FA5865">
        <w:rPr>
          <w:sz w:val="17"/>
          <w:szCs w:val="17"/>
        </w:rPr>
        <w:t>the proposed Standard</w:t>
      </w:r>
      <w:r w:rsidRPr="00765953">
        <w:rPr>
          <w:sz w:val="17"/>
          <w:szCs w:val="17"/>
        </w:rPr>
        <w:t>]</w:t>
      </w:r>
    </w:p>
    <w:p w14:paraId="53C85644" w14:textId="61552595" w:rsidR="002C0D94" w:rsidRPr="00BF784C" w:rsidRDefault="002C0D94" w:rsidP="00BF784C">
      <w:pPr>
        <w:spacing w:after="240"/>
        <w:ind w:left="5533"/>
        <w:jc w:val="center"/>
        <w:rPr>
          <w:sz w:val="22"/>
          <w:szCs w:val="22"/>
        </w:rPr>
      </w:pPr>
      <w:r w:rsidRPr="00BF784C">
        <w:rPr>
          <w:sz w:val="22"/>
          <w:szCs w:val="22"/>
        </w:rPr>
        <w:t>[End of Annex and the document]</w:t>
      </w:r>
    </w:p>
    <w:p w14:paraId="43692AC5" w14:textId="7305D05C" w:rsidR="003F0B1E" w:rsidRPr="00765953" w:rsidRDefault="003F0B1E" w:rsidP="008A3686">
      <w:pPr>
        <w:tabs>
          <w:tab w:val="left" w:pos="7830"/>
        </w:tabs>
        <w:ind w:left="5126"/>
        <w:rPr>
          <w:sz w:val="17"/>
          <w:szCs w:val="17"/>
        </w:rPr>
      </w:pPr>
    </w:p>
    <w:sectPr w:rsidR="003F0B1E" w:rsidRPr="00765953" w:rsidSect="003859C6">
      <w:footerReference w:type="default" r:id="rId21"/>
      <w:footerReference w:type="first" r:id="rId22"/>
      <w:pgSz w:w="11907" w:h="16840" w:code="9"/>
      <w:pgMar w:top="562" w:right="1138" w:bottom="1411" w:left="1411" w:header="504" w:footer="576"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A45C94" w14:textId="77777777" w:rsidR="00BC4C15" w:rsidRDefault="00BC4C15">
      <w:r>
        <w:separator/>
      </w:r>
    </w:p>
  </w:endnote>
  <w:endnote w:type="continuationSeparator" w:id="0">
    <w:p w14:paraId="56B58E78" w14:textId="77777777" w:rsidR="00BC4C15" w:rsidRDefault="00BC4C15" w:rsidP="00A326CA">
      <w:r>
        <w:separator/>
      </w:r>
    </w:p>
    <w:p w14:paraId="0E277B05" w14:textId="77777777" w:rsidR="00BC4C15" w:rsidRPr="00A326CA" w:rsidRDefault="00BC4C15" w:rsidP="00A326CA">
      <w:r>
        <w:t>[Endnote continued from previous page]</w:t>
      </w:r>
    </w:p>
  </w:endnote>
  <w:endnote w:type="continuationNotice" w:id="1">
    <w:p w14:paraId="791FE348" w14:textId="77777777" w:rsidR="00BC4C15" w:rsidRPr="00A326CA" w:rsidRDefault="00BC4C15" w:rsidP="00A326CA">
      <w:pPr>
        <w:spacing w:before="60"/>
        <w:jc w:val="right"/>
        <w:rPr>
          <w:szCs w:val="17"/>
        </w:rPr>
      </w:pPr>
      <w:r w:rsidRPr="000C7343">
        <w:rPr>
          <w:szCs w:val="17"/>
        </w:rPr>
        <w:t>[Endnot</w:t>
      </w:r>
      <w:r>
        <w:rPr>
          <w:szCs w:val="17"/>
        </w:rPr>
        <w: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A1AC1D" w14:textId="6083B965" w:rsidR="00F657E0" w:rsidRDefault="00F657E0">
    <w:pPr>
      <w:pStyle w:val="Footer"/>
    </w:pPr>
    <w:r>
      <w:rPr>
        <w:noProof/>
      </w:rPr>
      <mc:AlternateContent>
        <mc:Choice Requires="wps">
          <w:drawing>
            <wp:anchor distT="0" distB="0" distL="0" distR="0" simplePos="0" relativeHeight="251658241" behindDoc="0" locked="0" layoutInCell="1" allowOverlap="1" wp14:anchorId="386C36C7" wp14:editId="0CD4E9EC">
              <wp:simplePos x="635" y="635"/>
              <wp:positionH relativeFrom="page">
                <wp:align>center</wp:align>
              </wp:positionH>
              <wp:positionV relativeFrom="page">
                <wp:align>bottom</wp:align>
              </wp:positionV>
              <wp:extent cx="1564005" cy="422910"/>
              <wp:effectExtent l="0" t="0" r="17145" b="0"/>
              <wp:wrapNone/>
              <wp:docPr id="1248661870" name="Text Box 2"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64005" cy="422910"/>
                      </a:xfrm>
                      <a:prstGeom prst="rect">
                        <a:avLst/>
                      </a:prstGeom>
                      <a:noFill/>
                      <a:ln>
                        <a:noFill/>
                      </a:ln>
                    </wps:spPr>
                    <wps:txbx>
                      <w:txbxContent>
                        <w:p w14:paraId="10F26174" w14:textId="3D915A8F" w:rsidR="00F657E0" w:rsidRPr="00F657E0" w:rsidRDefault="00F657E0" w:rsidP="00F657E0">
                          <w:pPr>
                            <w:rPr>
                              <w:rFonts w:ascii="Calibri" w:eastAsia="Calibri" w:hAnsi="Calibri" w:cs="Calibri"/>
                              <w:noProof/>
                              <w:color w:val="000000"/>
                              <w:sz w:val="20"/>
                            </w:rPr>
                          </w:pPr>
                          <w:r w:rsidRPr="00F657E0">
                            <w:rPr>
                              <w:rFonts w:ascii="Calibri" w:eastAsia="Calibri" w:hAnsi="Calibri" w:cs="Calibri"/>
                              <w:noProof/>
                              <w:color w:val="000000"/>
                              <w:sz w:val="20"/>
                            </w:rPr>
                            <w:t xml:space="preserve">WIPO FOR OFFICIAL USE ONLY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86C36C7" id="_x0000_t202" coordsize="21600,21600" o:spt="202" path="m,l,21600r21600,l21600,xe">
              <v:stroke joinstyle="miter"/>
              <v:path gradientshapeok="t" o:connecttype="rect"/>
            </v:shapetype>
            <v:shape id="Text Box 2" o:spid="_x0000_s1026" type="#_x0000_t202" alt="WIPO FOR OFFICIAL USE ONLY " style="position:absolute;margin-left:0;margin-top:0;width:123.15pt;height:33.3pt;z-index:251658241;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" filled="f" stroked="f">
              <v:textbox style="mso-fit-shape-to-text:t" inset="0,0,0,15pt">
                <w:txbxContent>
                  <w:p w14:paraId="10F26174" w14:textId="3D915A8F" w:rsidR="00F657E0" w:rsidRPr="00F657E0" w:rsidRDefault="00F657E0" w:rsidP="00F657E0">
                    <w:pPr>
                      <w:rPr>
                        <w:rFonts w:ascii="Calibri" w:eastAsia="Calibri" w:hAnsi="Calibri" w:cs="Calibri"/>
                        <w:noProof/>
                        <w:color w:val="000000"/>
                        <w:sz w:val="20"/>
                      </w:rPr>
                    </w:pPr>
                    <w:r w:rsidRPr="00F657E0">
                      <w:rPr>
                        <w:rFonts w:ascii="Calibri" w:eastAsia="Calibri" w:hAnsi="Calibri" w:cs="Calibri"/>
                        <w:noProof/>
                        <w:color w:val="000000"/>
                        <w:sz w:val="20"/>
                      </w:rPr>
                      <w:t xml:space="preserve">WIPO FOR OFFICIAL USE ONLY </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93C45B" w14:textId="28E5AD95" w:rsidR="066A0BCF" w:rsidRDefault="066A0BCF">
    <w:pPr>
      <w:pStyle w:val="Footer"/>
      <w:pPrChange w:id="172" w:author="Author">
        <w:pPr/>
      </w:pPrChan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EAD689" w14:textId="7BBB26D9" w:rsidR="066A0BCF" w:rsidRDefault="066A0BCF">
    <w:pPr>
      <w:pStyle w:val="Footer"/>
      <w:pPrChange w:id="173" w:author="Author">
        <w:pPr/>
      </w:pPrChan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0130DE" w14:textId="4B7FCF13" w:rsidR="066A0BCF" w:rsidRDefault="066A0BCF">
    <w:pPr>
      <w:pStyle w:val="Footer"/>
      <w:pPrChange w:id="282" w:author="Author">
        <w:pPr/>
      </w:pPrChang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E1A74E" w14:textId="25B7B18C" w:rsidR="066A0BCF" w:rsidRDefault="066A0BCF">
    <w:pPr>
      <w:pStyle w:val="Footer"/>
      <w:pPrChange w:id="283" w:author="Author">
        <w:pPr/>
      </w:pPrChan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FA2D0C" w14:textId="77777777" w:rsidR="00BC4C15" w:rsidRDefault="00BC4C15">
      <w:r>
        <w:separator/>
      </w:r>
    </w:p>
  </w:footnote>
  <w:footnote w:type="continuationSeparator" w:id="0">
    <w:p w14:paraId="7593AC86" w14:textId="77777777" w:rsidR="00BC4C15" w:rsidRDefault="00BC4C15" w:rsidP="00A326CA">
      <w:r>
        <w:separator/>
      </w:r>
    </w:p>
    <w:p w14:paraId="3D4E90F5" w14:textId="77777777" w:rsidR="00BC4C15" w:rsidRPr="00A326CA" w:rsidRDefault="00BC4C15" w:rsidP="00A326CA">
      <w:pPr>
        <w:spacing w:after="60"/>
        <w:rPr>
          <w:szCs w:val="17"/>
        </w:rPr>
      </w:pPr>
      <w:r w:rsidRPr="00ED77FB">
        <w:rPr>
          <w:szCs w:val="17"/>
        </w:rPr>
        <w:t>[Footnot</w:t>
      </w:r>
      <w:r>
        <w:rPr>
          <w:szCs w:val="17"/>
        </w:rPr>
        <w:t>e continued from previous page]</w:t>
      </w:r>
    </w:p>
  </w:footnote>
  <w:footnote w:type="continuationNotice" w:id="1">
    <w:p w14:paraId="6A5F9235" w14:textId="77777777" w:rsidR="00BC4C15" w:rsidRPr="00A326CA" w:rsidRDefault="00BC4C15" w:rsidP="00A326CA">
      <w:pPr>
        <w:spacing w:before="60"/>
        <w:jc w:val="right"/>
        <w:rPr>
          <w:szCs w:val="17"/>
        </w:rPr>
      </w:pPr>
      <w:r w:rsidRPr="000C7343">
        <w:rPr>
          <w:szCs w:val="17"/>
        </w:rPr>
        <w:t>[F</w:t>
      </w:r>
      <w:r>
        <w:rPr>
          <w:szCs w:val="17"/>
        </w:rPr>
        <w:t>ootnote continued on next page]</w:t>
      </w:r>
    </w:p>
  </w:footnote>
  <w:footnote w:id="2">
    <w:p w14:paraId="08C1A62F" w14:textId="2360108E" w:rsidR="00A92AD7" w:rsidRPr="000E176E" w:rsidRDefault="00A92AD7">
      <w:pPr>
        <w:pStyle w:val="FootnoteText"/>
        <w:rPr>
          <w:sz w:val="17"/>
          <w:szCs w:val="17"/>
        </w:rPr>
      </w:pPr>
      <w:r w:rsidRPr="000E176E">
        <w:rPr>
          <w:rStyle w:val="FootnoteReference"/>
          <w:sz w:val="17"/>
          <w:szCs w:val="17"/>
        </w:rPr>
        <w:footnoteRef/>
      </w:r>
      <w:r w:rsidRPr="000E176E">
        <w:rPr>
          <w:sz w:val="17"/>
          <w:szCs w:val="17"/>
        </w:rPr>
        <w:t xml:space="preserve"> UTF-8 is an encoding system for Unicode. </w:t>
      </w:r>
    </w:p>
  </w:footnote>
  <w:footnote w:id="3">
    <w:p w14:paraId="239B9A2C" w14:textId="77777777" w:rsidR="00442808" w:rsidRPr="00CD5971" w:rsidDel="006114CD" w:rsidRDefault="00442808" w:rsidP="00442808">
      <w:pPr>
        <w:pStyle w:val="FootnoteText"/>
        <w:rPr>
          <w:del w:id="190" w:author="Author"/>
          <w:sz w:val="16"/>
          <w:szCs w:val="16"/>
        </w:rPr>
      </w:pPr>
      <w:del w:id="191" w:author="Author">
        <w:r w:rsidRPr="00CD5971" w:rsidDel="006114CD">
          <w:rPr>
            <w:rStyle w:val="FootnoteReference"/>
            <w:sz w:val="16"/>
            <w:szCs w:val="16"/>
          </w:rPr>
          <w:footnoteRef/>
        </w:r>
        <w:r w:rsidRPr="00CD5971" w:rsidDel="006114CD">
          <w:rPr>
            <w:sz w:val="16"/>
            <w:szCs w:val="16"/>
          </w:rPr>
          <w:delText xml:space="preserve"> Machine Transliteration Survey</w:delText>
        </w:r>
      </w:del>
    </w:p>
    <w:p w14:paraId="237649AD" w14:textId="77777777" w:rsidR="00442808" w:rsidRPr="00CD5971" w:rsidDel="006114CD" w:rsidRDefault="00442808" w:rsidP="00442808">
      <w:pPr>
        <w:pStyle w:val="FootnoteText"/>
        <w:rPr>
          <w:del w:id="192" w:author="Author"/>
          <w:sz w:val="16"/>
          <w:szCs w:val="16"/>
        </w:rPr>
      </w:pPr>
      <w:del w:id="193" w:author="Author">
        <w:r w:rsidDel="006114CD">
          <w:fldChar w:fldCharType="begin"/>
        </w:r>
        <w:r w:rsidDel="006114CD">
          <w:delInstrText>HYPERLINK "https://www.researchgate.net/figure/Transliteration-examples-in-four-language-pairs-Letter-correspondence-shows-how-the_fig1_220566444"</w:delInstrText>
        </w:r>
        <w:r w:rsidDel="006114CD">
          <w:fldChar w:fldCharType="separate"/>
        </w:r>
        <w:r w:rsidRPr="00AC5E9F" w:rsidDel="006114CD">
          <w:rPr>
            <w:rStyle w:val="Hyperlink"/>
            <w:sz w:val="16"/>
            <w:szCs w:val="16"/>
          </w:rPr>
          <w:delText>https://www.researchgate.net/figure/Transliteration-examples-in-four-language-pairs-Letter-correspondence-shows-how-the_fig1_220566444</w:delText>
        </w:r>
        <w:r w:rsidDel="006114CD">
          <w:fldChar w:fldCharType="end"/>
        </w:r>
        <w:r w:rsidDel="006114CD">
          <w:rPr>
            <w:sz w:val="16"/>
            <w:szCs w:val="16"/>
          </w:rPr>
          <w:delText xml:space="preserve"> </w:delText>
        </w:r>
      </w:del>
    </w:p>
  </w:footnote>
  <w:footnote w:id="4">
    <w:p w14:paraId="0BF53476" w14:textId="77777777" w:rsidR="00442808" w:rsidRPr="00CD5971" w:rsidDel="006114CD" w:rsidRDefault="00442808" w:rsidP="00442808">
      <w:pPr>
        <w:pStyle w:val="FootnoteText"/>
        <w:rPr>
          <w:del w:id="211" w:author="Author"/>
          <w:sz w:val="16"/>
          <w:szCs w:val="16"/>
        </w:rPr>
      </w:pPr>
      <w:del w:id="212" w:author="Author">
        <w:r w:rsidRPr="00CD5971" w:rsidDel="006114CD">
          <w:rPr>
            <w:rStyle w:val="FootnoteReference"/>
            <w:sz w:val="16"/>
            <w:szCs w:val="16"/>
          </w:rPr>
          <w:footnoteRef/>
        </w:r>
        <w:r w:rsidRPr="00CD5971" w:rsidDel="006114CD">
          <w:rPr>
            <w:sz w:val="16"/>
            <w:szCs w:val="16"/>
          </w:rPr>
          <w:delText xml:space="preserve"> </w:delText>
        </w:r>
        <w:r w:rsidDel="006114CD">
          <w:fldChar w:fldCharType="begin"/>
        </w:r>
        <w:r w:rsidDel="006114CD">
          <w:delInstrText>HYPERLINK "https://de.wikipedia.org/wiki/Kyrillisches_Alphabet" \l "Russisch"</w:delInstrText>
        </w:r>
        <w:r w:rsidDel="006114CD">
          <w:fldChar w:fldCharType="separate"/>
        </w:r>
        <w:r w:rsidRPr="00AC5E9F" w:rsidDel="006114CD">
          <w:rPr>
            <w:rStyle w:val="Hyperlink"/>
            <w:sz w:val="16"/>
            <w:szCs w:val="16"/>
          </w:rPr>
          <w:delText>https://de.wikipedia.org/wiki/Kyrillisches_Alphabet#Russisch</w:delText>
        </w:r>
        <w:r w:rsidDel="006114CD">
          <w:fldChar w:fldCharType="end"/>
        </w:r>
        <w:r w:rsidDel="006114CD">
          <w:rPr>
            <w:sz w:val="16"/>
            <w:szCs w:val="16"/>
          </w:rPr>
          <w:delText xml:space="preserve"> </w:delText>
        </w:r>
      </w:del>
    </w:p>
  </w:footnote>
  <w:footnote w:id="5">
    <w:p w14:paraId="58EA58B3" w14:textId="77777777" w:rsidR="00442808" w:rsidRPr="00CD5971" w:rsidDel="006114CD" w:rsidRDefault="00442808" w:rsidP="00442808">
      <w:pPr>
        <w:pStyle w:val="FootnoteText"/>
        <w:rPr>
          <w:del w:id="221" w:author="Author"/>
          <w:sz w:val="16"/>
          <w:szCs w:val="16"/>
        </w:rPr>
      </w:pPr>
      <w:del w:id="222" w:author="Author">
        <w:r w:rsidRPr="00CD5971" w:rsidDel="006114CD">
          <w:rPr>
            <w:rStyle w:val="FootnoteReference"/>
            <w:sz w:val="16"/>
            <w:szCs w:val="16"/>
          </w:rPr>
          <w:footnoteRef/>
        </w:r>
        <w:r w:rsidRPr="00CD5971" w:rsidDel="006114CD">
          <w:rPr>
            <w:sz w:val="16"/>
            <w:szCs w:val="16"/>
          </w:rPr>
          <w:delText xml:space="preserve"> </w:delText>
        </w:r>
        <w:r w:rsidDel="006114CD">
          <w:fldChar w:fldCharType="begin"/>
        </w:r>
        <w:r w:rsidDel="006114CD">
          <w:delInstrText>HYPERLINK "https://de.wikipedia.org/wiki/Koreanisches_Alphabet"</w:delInstrText>
        </w:r>
        <w:r w:rsidDel="006114CD">
          <w:fldChar w:fldCharType="separate"/>
        </w:r>
        <w:r w:rsidRPr="00AC5E9F" w:rsidDel="006114CD">
          <w:rPr>
            <w:rStyle w:val="Hyperlink"/>
            <w:sz w:val="16"/>
            <w:szCs w:val="16"/>
          </w:rPr>
          <w:delText>https://de.wikipedia.org/wiki/Koreanisches_Alphabet</w:delText>
        </w:r>
        <w:r w:rsidDel="006114CD">
          <w:fldChar w:fldCharType="end"/>
        </w:r>
        <w:r w:rsidDel="006114CD">
          <w:rPr>
            <w:sz w:val="16"/>
            <w:szCs w:val="16"/>
          </w:rPr>
          <w:delText xml:space="preserve"> </w:delText>
        </w:r>
      </w:del>
    </w:p>
  </w:footnote>
  <w:footnote w:id="6">
    <w:p w14:paraId="3159AFF5" w14:textId="77777777" w:rsidR="00442808" w:rsidDel="006114CD" w:rsidRDefault="00442808" w:rsidP="00442808">
      <w:pPr>
        <w:pStyle w:val="FootnoteText"/>
        <w:rPr>
          <w:del w:id="238" w:author="Author"/>
        </w:rPr>
      </w:pPr>
      <w:del w:id="239" w:author="Author">
        <w:r w:rsidRPr="00CD5971" w:rsidDel="006114CD">
          <w:rPr>
            <w:rStyle w:val="FootnoteReference"/>
            <w:sz w:val="16"/>
            <w:szCs w:val="16"/>
          </w:rPr>
          <w:footnoteRef/>
        </w:r>
        <w:r w:rsidRPr="00CD5971" w:rsidDel="006114CD">
          <w:rPr>
            <w:sz w:val="16"/>
            <w:szCs w:val="16"/>
          </w:rPr>
          <w:delText xml:space="preserve">  </w:delText>
        </w:r>
        <w:r w:rsidDel="006114CD">
          <w:fldChar w:fldCharType="begin"/>
        </w:r>
        <w:r w:rsidDel="006114CD">
          <w:delInstrText>HYPERLINK "https://en.wikipedia.org/wiki/Romanization_of_Greek"</w:delInstrText>
        </w:r>
        <w:r w:rsidDel="006114CD">
          <w:fldChar w:fldCharType="separate"/>
        </w:r>
        <w:r w:rsidRPr="00AC5E9F" w:rsidDel="006114CD">
          <w:rPr>
            <w:rStyle w:val="Hyperlink"/>
            <w:sz w:val="16"/>
            <w:szCs w:val="16"/>
          </w:rPr>
          <w:delText>https://en.wikipedia.org/wiki/Romanization_of_Greek</w:delText>
        </w:r>
        <w:r w:rsidDel="006114CD">
          <w:fldChar w:fldCharType="end"/>
        </w:r>
        <w:r w:rsidDel="006114CD">
          <w:rPr>
            <w:sz w:val="16"/>
            <w:szCs w:val="16"/>
          </w:rPr>
          <w:delText xml:space="preserve"> </w:delText>
        </w:r>
      </w:del>
    </w:p>
  </w:footnote>
  <w:footnote w:id="7">
    <w:p w14:paraId="58C0172E" w14:textId="77777777" w:rsidR="00442808" w:rsidRPr="00264545" w:rsidDel="006114CD" w:rsidRDefault="00442808" w:rsidP="00442808">
      <w:pPr>
        <w:pStyle w:val="FootnoteText"/>
        <w:rPr>
          <w:del w:id="247" w:author="Author"/>
          <w:sz w:val="16"/>
          <w:szCs w:val="16"/>
        </w:rPr>
      </w:pPr>
      <w:del w:id="248" w:author="Author">
        <w:r w:rsidRPr="00264545" w:rsidDel="006114CD">
          <w:rPr>
            <w:rStyle w:val="FootnoteReference"/>
            <w:sz w:val="16"/>
            <w:szCs w:val="16"/>
          </w:rPr>
          <w:footnoteRef/>
        </w:r>
        <w:r w:rsidRPr="00264545" w:rsidDel="006114CD">
          <w:rPr>
            <w:sz w:val="16"/>
            <w:szCs w:val="16"/>
          </w:rPr>
          <w:delText xml:space="preserve"> </w:delText>
        </w:r>
        <w:r w:rsidDel="006114CD">
          <w:fldChar w:fldCharType="begin"/>
        </w:r>
        <w:r w:rsidDel="006114CD">
          <w:delInstrText>HYPERLINK "https://en.wikipedia.org/wiki/Dania_transcription"</w:delInstrText>
        </w:r>
        <w:r w:rsidDel="006114CD">
          <w:fldChar w:fldCharType="separate"/>
        </w:r>
        <w:r w:rsidRPr="00264545" w:rsidDel="006114CD">
          <w:rPr>
            <w:rStyle w:val="Hyperlink"/>
            <w:sz w:val="16"/>
            <w:szCs w:val="16"/>
          </w:rPr>
          <w:delText>https://en.wikipedia.org/wiki/Dania_transcription</w:delText>
        </w:r>
        <w:r w:rsidDel="006114CD">
          <w:fldChar w:fldCharType="end"/>
        </w:r>
        <w:r w:rsidDel="006114CD">
          <w:rPr>
            <w:sz w:val="16"/>
            <w:szCs w:val="16"/>
          </w:rPr>
          <w:delText xml:space="preserve"> </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0A3E17" w14:textId="77777777" w:rsidR="001B6B77" w:rsidRDefault="001B6B77" w:rsidP="001B6B77">
    <w:pPr>
      <w:pStyle w:val="Header"/>
      <w:spacing w:line="240" w:lineRule="auto"/>
      <w:jc w:val="right"/>
      <w:rPr>
        <w:sz w:val="22"/>
        <w:szCs w:val="22"/>
      </w:rPr>
    </w:pPr>
    <w:r w:rsidRPr="002A5D77">
      <w:rPr>
        <w:sz w:val="22"/>
        <w:szCs w:val="22"/>
      </w:rPr>
      <w:t>CWS/1</w:t>
    </w:r>
    <w:r>
      <w:rPr>
        <w:sz w:val="22"/>
        <w:szCs w:val="22"/>
      </w:rPr>
      <w:t>3</w:t>
    </w:r>
    <w:r w:rsidRPr="002A5D77">
      <w:rPr>
        <w:sz w:val="22"/>
        <w:szCs w:val="22"/>
      </w:rPr>
      <w:t>/</w:t>
    </w:r>
    <w:r>
      <w:rPr>
        <w:sz w:val="22"/>
        <w:szCs w:val="22"/>
      </w:rPr>
      <w:t>15</w:t>
    </w:r>
  </w:p>
  <w:p w14:paraId="50FCADEE" w14:textId="77777777" w:rsidR="001B6B77" w:rsidRPr="002A5D77" w:rsidRDefault="001B6B77" w:rsidP="001B6B77">
    <w:pPr>
      <w:pStyle w:val="Header"/>
      <w:spacing w:line="240" w:lineRule="auto"/>
      <w:jc w:val="right"/>
      <w:rPr>
        <w:sz w:val="22"/>
        <w:szCs w:val="22"/>
      </w:rPr>
    </w:pPr>
    <w:r w:rsidRPr="002A5D77">
      <w:rPr>
        <w:sz w:val="22"/>
        <w:szCs w:val="22"/>
      </w:rPr>
      <w:t>Annex</w:t>
    </w:r>
    <w:r>
      <w:rPr>
        <w:sz w:val="22"/>
        <w:szCs w:val="22"/>
      </w:rPr>
      <w:t xml:space="preserve">, page </w:t>
    </w:r>
    <w:r>
      <w:rPr>
        <w:sz w:val="22"/>
        <w:szCs w:val="22"/>
      </w:rPr>
      <w:fldChar w:fldCharType="begin"/>
    </w:r>
    <w:r>
      <w:rPr>
        <w:sz w:val="22"/>
        <w:szCs w:val="22"/>
      </w:rPr>
      <w:instrText xml:space="preserve"> PAGE  \* Arabic  \* MERGEFORMAT </w:instrText>
    </w:r>
    <w:r>
      <w:rPr>
        <w:sz w:val="22"/>
        <w:szCs w:val="22"/>
      </w:rPr>
      <w:fldChar w:fldCharType="separate"/>
    </w:r>
    <w:r>
      <w:rPr>
        <w:sz w:val="22"/>
        <w:szCs w:val="22"/>
      </w:rPr>
      <w:t>1</w:t>
    </w:r>
    <w:r>
      <w:rPr>
        <w:sz w:val="22"/>
        <w:szCs w:val="22"/>
      </w:rPr>
      <w:fldChar w:fldCharType="end"/>
    </w:r>
  </w:p>
  <w:p w14:paraId="10906148" w14:textId="77777777" w:rsidR="00202BE2" w:rsidRDefault="00202BE2" w:rsidP="001B6B77">
    <w:pPr>
      <w:pStyle w:val="Header"/>
      <w:spacing w:line="240" w:lineRule="auto"/>
      <w:jc w:val="right"/>
      <w:rPr>
        <w:sz w:val="22"/>
        <w:szCs w:val="22"/>
      </w:rPr>
    </w:pPr>
  </w:p>
  <w:p w14:paraId="64A8FC6A" w14:textId="77777777" w:rsidR="001B6B77" w:rsidRDefault="001B6B77" w:rsidP="001B6B77">
    <w:pPr>
      <w:pStyle w:val="Header"/>
      <w:spacing w:line="240" w:lineRule="auto"/>
      <w:jc w:val="right"/>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1AD7C" w14:textId="26838180" w:rsidR="00465082" w:rsidRDefault="00465082" w:rsidP="00465082">
    <w:pPr>
      <w:pStyle w:val="Header"/>
      <w:spacing w:line="240" w:lineRule="auto"/>
      <w:jc w:val="right"/>
      <w:rPr>
        <w:sz w:val="22"/>
        <w:szCs w:val="22"/>
      </w:rPr>
    </w:pPr>
    <w:r w:rsidRPr="002A5D77">
      <w:rPr>
        <w:sz w:val="22"/>
        <w:szCs w:val="22"/>
      </w:rPr>
      <w:t>CWS/1</w:t>
    </w:r>
    <w:r>
      <w:rPr>
        <w:sz w:val="22"/>
        <w:szCs w:val="22"/>
      </w:rPr>
      <w:t>3</w:t>
    </w:r>
    <w:r w:rsidRPr="002A5D77">
      <w:rPr>
        <w:sz w:val="22"/>
        <w:szCs w:val="22"/>
      </w:rPr>
      <w:t>/</w:t>
    </w:r>
    <w:r w:rsidR="00920E46">
      <w:rPr>
        <w:sz w:val="22"/>
        <w:szCs w:val="22"/>
      </w:rPr>
      <w:t>15</w:t>
    </w:r>
  </w:p>
  <w:p w14:paraId="07F40D3F" w14:textId="77777777" w:rsidR="003859C6" w:rsidRPr="002A5D77" w:rsidRDefault="003859C6" w:rsidP="003859C6">
    <w:pPr>
      <w:pStyle w:val="Header"/>
      <w:spacing w:line="240" w:lineRule="auto"/>
      <w:jc w:val="right"/>
      <w:rPr>
        <w:sz w:val="22"/>
        <w:szCs w:val="22"/>
      </w:rPr>
    </w:pPr>
    <w:r w:rsidRPr="002A5D77">
      <w:rPr>
        <w:sz w:val="22"/>
        <w:szCs w:val="22"/>
      </w:rPr>
      <w:t>Annex</w:t>
    </w:r>
    <w:r>
      <w:rPr>
        <w:sz w:val="22"/>
        <w:szCs w:val="22"/>
      </w:rPr>
      <w:t xml:space="preserve">, page </w:t>
    </w:r>
    <w:r>
      <w:rPr>
        <w:sz w:val="22"/>
        <w:szCs w:val="22"/>
      </w:rPr>
      <w:fldChar w:fldCharType="begin"/>
    </w:r>
    <w:r>
      <w:rPr>
        <w:sz w:val="22"/>
        <w:szCs w:val="22"/>
      </w:rPr>
      <w:instrText xml:space="preserve"> PAGE  \* Arabic  \* MERGEFORMAT </w:instrText>
    </w:r>
    <w:r>
      <w:rPr>
        <w:sz w:val="22"/>
        <w:szCs w:val="22"/>
      </w:rPr>
      <w:fldChar w:fldCharType="separate"/>
    </w:r>
    <w:r>
      <w:rPr>
        <w:sz w:val="22"/>
        <w:szCs w:val="22"/>
      </w:rPr>
      <w:t>2</w:t>
    </w:r>
    <w:r>
      <w:rPr>
        <w:sz w:val="22"/>
        <w:szCs w:val="22"/>
      </w:rPr>
      <w:fldChar w:fldCharType="end"/>
    </w:r>
  </w:p>
  <w:p w14:paraId="60A044E5" w14:textId="77777777" w:rsidR="00202BE2" w:rsidRPr="002A5D77" w:rsidRDefault="00202BE2" w:rsidP="006843CD">
    <w:pPr>
      <w:pStyle w:val="Header"/>
      <w:spacing w:line="240" w:lineRule="auto"/>
      <w:jc w:val="right"/>
      <w:rPr>
        <w:sz w:val="22"/>
        <w:szCs w:val="22"/>
      </w:rPr>
    </w:pPr>
  </w:p>
  <w:p w14:paraId="42F4573A" w14:textId="2CCF7B57" w:rsidR="002A5D77" w:rsidRPr="002A5D77" w:rsidRDefault="002A5D77" w:rsidP="001B6B77">
    <w:pPr>
      <w:pStyle w:val="Header"/>
      <w:jc w:val="right"/>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082E0658"/>
    <w:multiLevelType w:val="hybridMultilevel"/>
    <w:tmpl w:val="39FA8C48"/>
    <w:lvl w:ilvl="0" w:tplc="37F04184">
      <w:start w:val="1"/>
      <w:numFmt w:val="bullet"/>
      <w:lvlText w:val=""/>
      <w:lvlJc w:val="left"/>
      <w:pPr>
        <w:ind w:left="1080" w:hanging="360"/>
      </w:pPr>
      <w:rPr>
        <w:rFonts w:ascii="Symbol" w:hAnsi="Symbol"/>
      </w:rPr>
    </w:lvl>
    <w:lvl w:ilvl="1" w:tplc="D3D88618">
      <w:start w:val="1"/>
      <w:numFmt w:val="bullet"/>
      <w:lvlText w:val=""/>
      <w:lvlJc w:val="left"/>
      <w:pPr>
        <w:ind w:left="1080" w:hanging="360"/>
      </w:pPr>
      <w:rPr>
        <w:rFonts w:ascii="Symbol" w:hAnsi="Symbol"/>
      </w:rPr>
    </w:lvl>
    <w:lvl w:ilvl="2" w:tplc="B0B6A9AE">
      <w:start w:val="1"/>
      <w:numFmt w:val="bullet"/>
      <w:lvlText w:val=""/>
      <w:lvlJc w:val="left"/>
      <w:pPr>
        <w:ind w:left="1080" w:hanging="360"/>
      </w:pPr>
      <w:rPr>
        <w:rFonts w:ascii="Symbol" w:hAnsi="Symbol"/>
      </w:rPr>
    </w:lvl>
    <w:lvl w:ilvl="3" w:tplc="F4D63844">
      <w:start w:val="1"/>
      <w:numFmt w:val="bullet"/>
      <w:lvlText w:val=""/>
      <w:lvlJc w:val="left"/>
      <w:pPr>
        <w:ind w:left="1080" w:hanging="360"/>
      </w:pPr>
      <w:rPr>
        <w:rFonts w:ascii="Symbol" w:hAnsi="Symbol"/>
      </w:rPr>
    </w:lvl>
    <w:lvl w:ilvl="4" w:tplc="FEC6A3C8">
      <w:start w:val="1"/>
      <w:numFmt w:val="bullet"/>
      <w:lvlText w:val=""/>
      <w:lvlJc w:val="left"/>
      <w:pPr>
        <w:ind w:left="1080" w:hanging="360"/>
      </w:pPr>
      <w:rPr>
        <w:rFonts w:ascii="Symbol" w:hAnsi="Symbol"/>
      </w:rPr>
    </w:lvl>
    <w:lvl w:ilvl="5" w:tplc="CF929DEE">
      <w:start w:val="1"/>
      <w:numFmt w:val="bullet"/>
      <w:lvlText w:val=""/>
      <w:lvlJc w:val="left"/>
      <w:pPr>
        <w:ind w:left="1080" w:hanging="360"/>
      </w:pPr>
      <w:rPr>
        <w:rFonts w:ascii="Symbol" w:hAnsi="Symbol"/>
      </w:rPr>
    </w:lvl>
    <w:lvl w:ilvl="6" w:tplc="50ECF936">
      <w:start w:val="1"/>
      <w:numFmt w:val="bullet"/>
      <w:lvlText w:val=""/>
      <w:lvlJc w:val="left"/>
      <w:pPr>
        <w:ind w:left="1080" w:hanging="360"/>
      </w:pPr>
      <w:rPr>
        <w:rFonts w:ascii="Symbol" w:hAnsi="Symbol"/>
      </w:rPr>
    </w:lvl>
    <w:lvl w:ilvl="7" w:tplc="114ACA08">
      <w:start w:val="1"/>
      <w:numFmt w:val="bullet"/>
      <w:lvlText w:val=""/>
      <w:lvlJc w:val="left"/>
      <w:pPr>
        <w:ind w:left="1080" w:hanging="360"/>
      </w:pPr>
      <w:rPr>
        <w:rFonts w:ascii="Symbol" w:hAnsi="Symbol"/>
      </w:rPr>
    </w:lvl>
    <w:lvl w:ilvl="8" w:tplc="3C5ACCAA">
      <w:start w:val="1"/>
      <w:numFmt w:val="bullet"/>
      <w:lvlText w:val=""/>
      <w:lvlJc w:val="left"/>
      <w:pPr>
        <w:ind w:left="1080" w:hanging="360"/>
      </w:pPr>
      <w:rPr>
        <w:rFonts w:ascii="Symbol" w:hAnsi="Symbol"/>
      </w:rPr>
    </w:lvl>
  </w:abstractNum>
  <w:abstractNum w:abstractNumId="2" w15:restartNumberingAfterBreak="0">
    <w:nsid w:val="09134ECF"/>
    <w:multiLevelType w:val="hybridMultilevel"/>
    <w:tmpl w:val="258E02AE"/>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D04CC5"/>
    <w:multiLevelType w:val="hybridMultilevel"/>
    <w:tmpl w:val="CE94A6C4"/>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01">
      <w:start w:val="1"/>
      <w:numFmt w:val="bullet"/>
      <w:lvlText w:val=""/>
      <w:lvlJc w:val="left"/>
      <w:pPr>
        <w:ind w:left="2165" w:hanging="180"/>
      </w:pPr>
      <w:rPr>
        <w:rFonts w:ascii="Symbol" w:hAnsi="Symbol" w:hint="default"/>
      </w:r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E7464E"/>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3261A39"/>
    <w:multiLevelType w:val="hybridMultilevel"/>
    <w:tmpl w:val="4AE25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674E13"/>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503A9C"/>
    <w:multiLevelType w:val="hybridMultilevel"/>
    <w:tmpl w:val="3FE803AA"/>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 w15:restartNumberingAfterBreak="0">
    <w:nsid w:val="2A5D75EA"/>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A792D97"/>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ACF736F"/>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6731D3"/>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BF3D8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7480FC9"/>
    <w:multiLevelType w:val="hybridMultilevel"/>
    <w:tmpl w:val="EFA66CAC"/>
    <w:lvl w:ilvl="0" w:tplc="A2D095D6">
      <w:start w:val="1"/>
      <w:numFmt w:val="decimal"/>
      <w:lvlText w:val="%1."/>
      <w:lvlJc w:val="left"/>
      <w:pPr>
        <w:ind w:left="570" w:hanging="570"/>
      </w:pPr>
      <w:rPr>
        <w:rFonts w:hint="default"/>
        <w:sz w:val="17"/>
        <w:szCs w:val="17"/>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9D612F9"/>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DFE7975"/>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2CF3E04"/>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3345680"/>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A2366E5"/>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D377F00"/>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ED33879"/>
    <w:multiLevelType w:val="hybridMultilevel"/>
    <w:tmpl w:val="8D9C4662"/>
    <w:lvl w:ilvl="0" w:tplc="E96A4A0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15:restartNumberingAfterBreak="0">
    <w:nsid w:val="4F703A54"/>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4417FF5"/>
    <w:multiLevelType w:val="hybridMultilevel"/>
    <w:tmpl w:val="82989C30"/>
    <w:lvl w:ilvl="0" w:tplc="5D8E7CE4">
      <w:start w:val="1"/>
      <w:numFmt w:val="upperLetter"/>
      <w:lvlText w:val="(%1)"/>
      <w:lvlJc w:val="left"/>
      <w:pPr>
        <w:ind w:left="720" w:hanging="360"/>
      </w:pPr>
      <w:rPr>
        <w:rFonts w:hint="default"/>
        <w:b w:val="0"/>
      </w:r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81C728B"/>
    <w:multiLevelType w:val="hybridMultilevel"/>
    <w:tmpl w:val="EFA66CAC"/>
    <w:lvl w:ilvl="0" w:tplc="A2D095D6">
      <w:start w:val="1"/>
      <w:numFmt w:val="decimal"/>
      <w:lvlText w:val="%1."/>
      <w:lvlJc w:val="left"/>
      <w:pPr>
        <w:ind w:left="570" w:hanging="570"/>
      </w:pPr>
      <w:rPr>
        <w:rFonts w:hint="default"/>
        <w:sz w:val="17"/>
        <w:szCs w:val="17"/>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58853A1A"/>
    <w:multiLevelType w:val="hybridMultilevel"/>
    <w:tmpl w:val="514677A8"/>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8E513A2"/>
    <w:multiLevelType w:val="hybridMultilevel"/>
    <w:tmpl w:val="5420CF5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A497098"/>
    <w:multiLevelType w:val="hybridMultilevel"/>
    <w:tmpl w:val="A728286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B6C7AEA"/>
    <w:multiLevelType w:val="hybridMultilevel"/>
    <w:tmpl w:val="8D9C4662"/>
    <w:lvl w:ilvl="0" w:tplc="E96A4A0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5D142302"/>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14137FD"/>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152560F"/>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431781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6550F57"/>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7C54FC1"/>
    <w:multiLevelType w:val="hybridMultilevel"/>
    <w:tmpl w:val="7BA25AC2"/>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ABA20DA"/>
    <w:multiLevelType w:val="hybridMultilevel"/>
    <w:tmpl w:val="7B60B398"/>
    <w:lvl w:ilvl="0" w:tplc="743CAEF2">
      <w:start w:val="1"/>
      <w:numFmt w:val="decimal"/>
      <w:lvlText w:val="%1."/>
      <w:lvlJc w:val="left"/>
      <w:pPr>
        <w:ind w:left="570" w:hanging="570"/>
      </w:pPr>
      <w:rPr>
        <w:rFonts w:hint="default"/>
        <w:sz w:val="17"/>
        <w:szCs w:val="17"/>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6ED40839"/>
    <w:multiLevelType w:val="hybridMultilevel"/>
    <w:tmpl w:val="311EB1C6"/>
    <w:lvl w:ilvl="0" w:tplc="6C36BB98">
      <w:start w:val="1"/>
      <w:numFmt w:val="decimal"/>
      <w:lvlText w:val="%1."/>
      <w:lvlJc w:val="left"/>
      <w:pPr>
        <w:ind w:left="930" w:hanging="570"/>
      </w:pPr>
      <w:rPr>
        <w:rFonts w:hint="default"/>
        <w:sz w:val="17"/>
        <w:szCs w:val="17"/>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10E6CC8"/>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28A6199"/>
    <w:multiLevelType w:val="hybridMultilevel"/>
    <w:tmpl w:val="CAE4260C"/>
    <w:lvl w:ilvl="0" w:tplc="2434209C">
      <w:start w:val="1"/>
      <w:numFmt w:val="decimal"/>
      <w:lvlText w:val="%1."/>
      <w:lvlJc w:val="left"/>
      <w:pPr>
        <w:ind w:left="1650" w:hanging="570"/>
      </w:pPr>
      <w:rPr>
        <w:rFonts w:hint="default"/>
        <w:sz w:val="17"/>
        <w:szCs w:val="17"/>
      </w:rPr>
    </w:lvl>
    <w:lvl w:ilvl="1" w:tplc="04090001">
      <w:start w:val="1"/>
      <w:numFmt w:val="bullet"/>
      <w:lvlText w:val=""/>
      <w:lvlJc w:val="left"/>
      <w:pPr>
        <w:ind w:left="2160" w:hanging="360"/>
      </w:pPr>
      <w:rPr>
        <w:rFonts w:ascii="Symbol" w:hAnsi="Symbol"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7AF43379"/>
    <w:multiLevelType w:val="hybridMultilevel"/>
    <w:tmpl w:val="05AE3BE8"/>
    <w:lvl w:ilvl="0" w:tplc="277870BA">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1" w15:restartNumberingAfterBreak="0">
    <w:nsid w:val="7D1678B4"/>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01054068">
    <w:abstractNumId w:val="20"/>
  </w:num>
  <w:num w:numId="2" w16cid:durableId="119343227">
    <w:abstractNumId w:val="0"/>
  </w:num>
  <w:num w:numId="3" w16cid:durableId="46075305">
    <w:abstractNumId w:val="5"/>
  </w:num>
  <w:num w:numId="4" w16cid:durableId="1344818809">
    <w:abstractNumId w:val="36"/>
  </w:num>
  <w:num w:numId="5" w16cid:durableId="339699218">
    <w:abstractNumId w:val="6"/>
  </w:num>
  <w:num w:numId="6" w16cid:durableId="450436034">
    <w:abstractNumId w:val="35"/>
  </w:num>
  <w:num w:numId="7" w16cid:durableId="794718010">
    <w:abstractNumId w:val="37"/>
  </w:num>
  <w:num w:numId="8" w16cid:durableId="2120829703">
    <w:abstractNumId w:val="19"/>
  </w:num>
  <w:num w:numId="9" w16cid:durableId="2032487789">
    <w:abstractNumId w:val="13"/>
  </w:num>
  <w:num w:numId="10" w16cid:durableId="1346712250">
    <w:abstractNumId w:val="29"/>
  </w:num>
  <w:num w:numId="11" w16cid:durableId="1578978479">
    <w:abstractNumId w:val="26"/>
  </w:num>
  <w:num w:numId="12" w16cid:durableId="2129808728">
    <w:abstractNumId w:val="24"/>
  </w:num>
  <w:num w:numId="13" w16cid:durableId="770013207">
    <w:abstractNumId w:val="34"/>
  </w:num>
  <w:num w:numId="14" w16cid:durableId="143744825">
    <w:abstractNumId w:val="39"/>
  </w:num>
  <w:num w:numId="15" w16cid:durableId="1387602488">
    <w:abstractNumId w:val="3"/>
  </w:num>
  <w:num w:numId="16" w16cid:durableId="1536847718">
    <w:abstractNumId w:val="32"/>
  </w:num>
  <w:num w:numId="17" w16cid:durableId="281109196">
    <w:abstractNumId w:val="11"/>
  </w:num>
  <w:num w:numId="18" w16cid:durableId="130945870">
    <w:abstractNumId w:val="21"/>
  </w:num>
  <w:num w:numId="19" w16cid:durableId="1729113855">
    <w:abstractNumId w:val="17"/>
  </w:num>
  <w:num w:numId="20" w16cid:durableId="409544882">
    <w:abstractNumId w:val="4"/>
  </w:num>
  <w:num w:numId="21" w16cid:durableId="913977624">
    <w:abstractNumId w:val="16"/>
  </w:num>
  <w:num w:numId="22" w16cid:durableId="1359626581">
    <w:abstractNumId w:val="33"/>
  </w:num>
  <w:num w:numId="23" w16cid:durableId="681855184">
    <w:abstractNumId w:val="9"/>
  </w:num>
  <w:num w:numId="24" w16cid:durableId="773135066">
    <w:abstractNumId w:val="18"/>
  </w:num>
  <w:num w:numId="25" w16cid:durableId="1435395918">
    <w:abstractNumId w:val="31"/>
  </w:num>
  <w:num w:numId="26" w16cid:durableId="1405714308">
    <w:abstractNumId w:val="23"/>
  </w:num>
  <w:num w:numId="27" w16cid:durableId="1237319891">
    <w:abstractNumId w:val="30"/>
  </w:num>
  <w:num w:numId="28" w16cid:durableId="1267887148">
    <w:abstractNumId w:val="38"/>
  </w:num>
  <w:num w:numId="29" w16cid:durableId="73942206">
    <w:abstractNumId w:val="12"/>
  </w:num>
  <w:num w:numId="30" w16cid:durableId="1637488195">
    <w:abstractNumId w:val="41"/>
  </w:num>
  <w:num w:numId="31" w16cid:durableId="1321428346">
    <w:abstractNumId w:val="7"/>
  </w:num>
  <w:num w:numId="32" w16cid:durableId="1921597315">
    <w:abstractNumId w:val="10"/>
  </w:num>
  <w:num w:numId="33" w16cid:durableId="46927145">
    <w:abstractNumId w:val="15"/>
  </w:num>
  <w:num w:numId="34" w16cid:durableId="303773583">
    <w:abstractNumId w:val="28"/>
  </w:num>
  <w:num w:numId="35" w16cid:durableId="304622821">
    <w:abstractNumId w:val="25"/>
  </w:num>
  <w:num w:numId="36" w16cid:durableId="1666740701">
    <w:abstractNumId w:val="22"/>
  </w:num>
  <w:num w:numId="37" w16cid:durableId="1233927965">
    <w:abstractNumId w:val="14"/>
  </w:num>
  <w:num w:numId="38" w16cid:durableId="1176918467">
    <w:abstractNumId w:val="27"/>
  </w:num>
  <w:num w:numId="39" w16cid:durableId="480732174">
    <w:abstractNumId w:val="8"/>
  </w:num>
  <w:num w:numId="40" w16cid:durableId="1167554090">
    <w:abstractNumId w:val="40"/>
  </w:num>
  <w:num w:numId="41" w16cid:durableId="1567034274">
    <w:abstractNumId w:val="2"/>
  </w:num>
  <w:num w:numId="42" w16cid:durableId="364525344">
    <w:abstractNumId w:val="1"/>
  </w:num>
  <w:numIdMacAtCleanup w:val="3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activeWritingStyle w:appName="MSWord" w:lang="en-AU"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567"/>
  <w:hyphenationZone w:val="425"/>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37EB"/>
    <w:rsid w:val="0000102F"/>
    <w:rsid w:val="00001486"/>
    <w:rsid w:val="00002858"/>
    <w:rsid w:val="00003C15"/>
    <w:rsid w:val="00004040"/>
    <w:rsid w:val="0000412D"/>
    <w:rsid w:val="000042C3"/>
    <w:rsid w:val="00005303"/>
    <w:rsid w:val="00005A22"/>
    <w:rsid w:val="0000695D"/>
    <w:rsid w:val="00006AD3"/>
    <w:rsid w:val="00006BA4"/>
    <w:rsid w:val="000076EB"/>
    <w:rsid w:val="00010912"/>
    <w:rsid w:val="00011B8D"/>
    <w:rsid w:val="0001307F"/>
    <w:rsid w:val="00013735"/>
    <w:rsid w:val="00013F64"/>
    <w:rsid w:val="00015612"/>
    <w:rsid w:val="00015DF4"/>
    <w:rsid w:val="000171FA"/>
    <w:rsid w:val="0002096C"/>
    <w:rsid w:val="000216C4"/>
    <w:rsid w:val="0002178B"/>
    <w:rsid w:val="00021A17"/>
    <w:rsid w:val="000237E0"/>
    <w:rsid w:val="000237FD"/>
    <w:rsid w:val="00023E71"/>
    <w:rsid w:val="00025D2B"/>
    <w:rsid w:val="00026707"/>
    <w:rsid w:val="00027BF3"/>
    <w:rsid w:val="00030118"/>
    <w:rsid w:val="00030B97"/>
    <w:rsid w:val="00030E90"/>
    <w:rsid w:val="000321CA"/>
    <w:rsid w:val="00033557"/>
    <w:rsid w:val="00033FDE"/>
    <w:rsid w:val="00034077"/>
    <w:rsid w:val="00036174"/>
    <w:rsid w:val="000366B4"/>
    <w:rsid w:val="000377E3"/>
    <w:rsid w:val="000412DD"/>
    <w:rsid w:val="000413B7"/>
    <w:rsid w:val="00043535"/>
    <w:rsid w:val="00050D50"/>
    <w:rsid w:val="00051933"/>
    <w:rsid w:val="0005201B"/>
    <w:rsid w:val="00052BC5"/>
    <w:rsid w:val="00052E31"/>
    <w:rsid w:val="000541EE"/>
    <w:rsid w:val="00054664"/>
    <w:rsid w:val="00054E00"/>
    <w:rsid w:val="000551CE"/>
    <w:rsid w:val="00056F7E"/>
    <w:rsid w:val="00057C44"/>
    <w:rsid w:val="00057FE5"/>
    <w:rsid w:val="0006031D"/>
    <w:rsid w:val="00062643"/>
    <w:rsid w:val="00062B0D"/>
    <w:rsid w:val="00063CE2"/>
    <w:rsid w:val="00064265"/>
    <w:rsid w:val="00071087"/>
    <w:rsid w:val="0007137D"/>
    <w:rsid w:val="00071736"/>
    <w:rsid w:val="00071D72"/>
    <w:rsid w:val="000730C1"/>
    <w:rsid w:val="00074D4C"/>
    <w:rsid w:val="00074DB9"/>
    <w:rsid w:val="00075EDA"/>
    <w:rsid w:val="000770CA"/>
    <w:rsid w:val="000779BE"/>
    <w:rsid w:val="00080468"/>
    <w:rsid w:val="00081591"/>
    <w:rsid w:val="00082908"/>
    <w:rsid w:val="00083373"/>
    <w:rsid w:val="00083B7D"/>
    <w:rsid w:val="00083FC6"/>
    <w:rsid w:val="00084B82"/>
    <w:rsid w:val="000857B3"/>
    <w:rsid w:val="000866FC"/>
    <w:rsid w:val="0008717C"/>
    <w:rsid w:val="0008761A"/>
    <w:rsid w:val="000876D4"/>
    <w:rsid w:val="00087750"/>
    <w:rsid w:val="0008793C"/>
    <w:rsid w:val="0009013E"/>
    <w:rsid w:val="0009122A"/>
    <w:rsid w:val="000916A6"/>
    <w:rsid w:val="000948EF"/>
    <w:rsid w:val="0009677A"/>
    <w:rsid w:val="000975F5"/>
    <w:rsid w:val="000A1522"/>
    <w:rsid w:val="000A162F"/>
    <w:rsid w:val="000A1F61"/>
    <w:rsid w:val="000A2E0A"/>
    <w:rsid w:val="000A3259"/>
    <w:rsid w:val="000A37EB"/>
    <w:rsid w:val="000A3EF3"/>
    <w:rsid w:val="000A5322"/>
    <w:rsid w:val="000A6676"/>
    <w:rsid w:val="000A700C"/>
    <w:rsid w:val="000B1460"/>
    <w:rsid w:val="000B198B"/>
    <w:rsid w:val="000B2249"/>
    <w:rsid w:val="000B2E9D"/>
    <w:rsid w:val="000B3E93"/>
    <w:rsid w:val="000B3F9E"/>
    <w:rsid w:val="000B5000"/>
    <w:rsid w:val="000B506F"/>
    <w:rsid w:val="000B61E0"/>
    <w:rsid w:val="000B6E01"/>
    <w:rsid w:val="000B7C0D"/>
    <w:rsid w:val="000C0D9E"/>
    <w:rsid w:val="000C144B"/>
    <w:rsid w:val="000C32AD"/>
    <w:rsid w:val="000C3E47"/>
    <w:rsid w:val="000C3E91"/>
    <w:rsid w:val="000C59DE"/>
    <w:rsid w:val="000C6A64"/>
    <w:rsid w:val="000D0C16"/>
    <w:rsid w:val="000D0C4E"/>
    <w:rsid w:val="000D0F16"/>
    <w:rsid w:val="000D129E"/>
    <w:rsid w:val="000D181C"/>
    <w:rsid w:val="000D1C65"/>
    <w:rsid w:val="000D3D9A"/>
    <w:rsid w:val="000D55FA"/>
    <w:rsid w:val="000D5A86"/>
    <w:rsid w:val="000D6DDC"/>
    <w:rsid w:val="000D7129"/>
    <w:rsid w:val="000D733E"/>
    <w:rsid w:val="000E0041"/>
    <w:rsid w:val="000E0957"/>
    <w:rsid w:val="000E133E"/>
    <w:rsid w:val="000E176E"/>
    <w:rsid w:val="000E3B76"/>
    <w:rsid w:val="000E523C"/>
    <w:rsid w:val="000E6A67"/>
    <w:rsid w:val="000F0581"/>
    <w:rsid w:val="000F13AD"/>
    <w:rsid w:val="000F15A0"/>
    <w:rsid w:val="000F1BA8"/>
    <w:rsid w:val="000F23D1"/>
    <w:rsid w:val="000F48A8"/>
    <w:rsid w:val="000F54CC"/>
    <w:rsid w:val="000F5E05"/>
    <w:rsid w:val="000F5E56"/>
    <w:rsid w:val="000F6FDC"/>
    <w:rsid w:val="000F71D6"/>
    <w:rsid w:val="000F7F3F"/>
    <w:rsid w:val="001001B9"/>
    <w:rsid w:val="00100A06"/>
    <w:rsid w:val="0010313D"/>
    <w:rsid w:val="001035C4"/>
    <w:rsid w:val="00103B70"/>
    <w:rsid w:val="001048B1"/>
    <w:rsid w:val="00106A1A"/>
    <w:rsid w:val="0011083B"/>
    <w:rsid w:val="0011249C"/>
    <w:rsid w:val="0011524B"/>
    <w:rsid w:val="001154C7"/>
    <w:rsid w:val="00115CDB"/>
    <w:rsid w:val="00115E70"/>
    <w:rsid w:val="00120D16"/>
    <w:rsid w:val="00120F13"/>
    <w:rsid w:val="001219E2"/>
    <w:rsid w:val="00121A15"/>
    <w:rsid w:val="00121F0F"/>
    <w:rsid w:val="001223A5"/>
    <w:rsid w:val="001228E2"/>
    <w:rsid w:val="001233B1"/>
    <w:rsid w:val="0012353B"/>
    <w:rsid w:val="00124D06"/>
    <w:rsid w:val="00125893"/>
    <w:rsid w:val="00125E9B"/>
    <w:rsid w:val="0013017E"/>
    <w:rsid w:val="00131484"/>
    <w:rsid w:val="00131B0C"/>
    <w:rsid w:val="00132C8C"/>
    <w:rsid w:val="001333CA"/>
    <w:rsid w:val="00135DD7"/>
    <w:rsid w:val="00135DF8"/>
    <w:rsid w:val="0014038B"/>
    <w:rsid w:val="00140497"/>
    <w:rsid w:val="00140D4D"/>
    <w:rsid w:val="001424E4"/>
    <w:rsid w:val="001426BB"/>
    <w:rsid w:val="00143089"/>
    <w:rsid w:val="0014523A"/>
    <w:rsid w:val="00145B81"/>
    <w:rsid w:val="0014600D"/>
    <w:rsid w:val="0014627D"/>
    <w:rsid w:val="00146C7A"/>
    <w:rsid w:val="00151A67"/>
    <w:rsid w:val="001525F8"/>
    <w:rsid w:val="00152AD9"/>
    <w:rsid w:val="00152FFA"/>
    <w:rsid w:val="001531CB"/>
    <w:rsid w:val="001536CF"/>
    <w:rsid w:val="00155268"/>
    <w:rsid w:val="001555B8"/>
    <w:rsid w:val="00156495"/>
    <w:rsid w:val="001575A3"/>
    <w:rsid w:val="00157939"/>
    <w:rsid w:val="00160E25"/>
    <w:rsid w:val="00162429"/>
    <w:rsid w:val="00162ADD"/>
    <w:rsid w:val="00163169"/>
    <w:rsid w:val="0016336C"/>
    <w:rsid w:val="001638AD"/>
    <w:rsid w:val="00163D92"/>
    <w:rsid w:val="00164081"/>
    <w:rsid w:val="00164D6A"/>
    <w:rsid w:val="00164F03"/>
    <w:rsid w:val="0016587D"/>
    <w:rsid w:val="00165E42"/>
    <w:rsid w:val="00166739"/>
    <w:rsid w:val="00167352"/>
    <w:rsid w:val="00167936"/>
    <w:rsid w:val="00167AEE"/>
    <w:rsid w:val="001705AA"/>
    <w:rsid w:val="00170652"/>
    <w:rsid w:val="0017081A"/>
    <w:rsid w:val="001708F5"/>
    <w:rsid w:val="00170B52"/>
    <w:rsid w:val="001713DB"/>
    <w:rsid w:val="00172386"/>
    <w:rsid w:val="00172D36"/>
    <w:rsid w:val="0017329E"/>
    <w:rsid w:val="001736E1"/>
    <w:rsid w:val="0017438F"/>
    <w:rsid w:val="00174EC2"/>
    <w:rsid w:val="00175322"/>
    <w:rsid w:val="0017612B"/>
    <w:rsid w:val="00176918"/>
    <w:rsid w:val="00180D5D"/>
    <w:rsid w:val="00181949"/>
    <w:rsid w:val="001836EE"/>
    <w:rsid w:val="00183854"/>
    <w:rsid w:val="00184900"/>
    <w:rsid w:val="0018775C"/>
    <w:rsid w:val="00187C6C"/>
    <w:rsid w:val="00190F24"/>
    <w:rsid w:val="00191820"/>
    <w:rsid w:val="001923A1"/>
    <w:rsid w:val="00194694"/>
    <w:rsid w:val="00194F40"/>
    <w:rsid w:val="00195326"/>
    <w:rsid w:val="001959AB"/>
    <w:rsid w:val="0019609E"/>
    <w:rsid w:val="00197741"/>
    <w:rsid w:val="00197986"/>
    <w:rsid w:val="001A00E0"/>
    <w:rsid w:val="001A0824"/>
    <w:rsid w:val="001A134E"/>
    <w:rsid w:val="001A170C"/>
    <w:rsid w:val="001A23AF"/>
    <w:rsid w:val="001A289C"/>
    <w:rsid w:val="001A3309"/>
    <w:rsid w:val="001A3656"/>
    <w:rsid w:val="001A4702"/>
    <w:rsid w:val="001A5367"/>
    <w:rsid w:val="001A5865"/>
    <w:rsid w:val="001A5F92"/>
    <w:rsid w:val="001A67F5"/>
    <w:rsid w:val="001A68EB"/>
    <w:rsid w:val="001A6A62"/>
    <w:rsid w:val="001A6F45"/>
    <w:rsid w:val="001A7B57"/>
    <w:rsid w:val="001B01C9"/>
    <w:rsid w:val="001B10C2"/>
    <w:rsid w:val="001B1B11"/>
    <w:rsid w:val="001B1B4F"/>
    <w:rsid w:val="001B2ED0"/>
    <w:rsid w:val="001B348B"/>
    <w:rsid w:val="001B379F"/>
    <w:rsid w:val="001B3F36"/>
    <w:rsid w:val="001B5F88"/>
    <w:rsid w:val="001B6B77"/>
    <w:rsid w:val="001B7265"/>
    <w:rsid w:val="001B7DA5"/>
    <w:rsid w:val="001C1498"/>
    <w:rsid w:val="001C1F9E"/>
    <w:rsid w:val="001C2C6F"/>
    <w:rsid w:val="001C3944"/>
    <w:rsid w:val="001C485F"/>
    <w:rsid w:val="001C4A56"/>
    <w:rsid w:val="001C4D18"/>
    <w:rsid w:val="001C517C"/>
    <w:rsid w:val="001C60BF"/>
    <w:rsid w:val="001D1E6C"/>
    <w:rsid w:val="001D20DD"/>
    <w:rsid w:val="001D3089"/>
    <w:rsid w:val="001D3A8E"/>
    <w:rsid w:val="001D3D14"/>
    <w:rsid w:val="001D5E20"/>
    <w:rsid w:val="001D6ED4"/>
    <w:rsid w:val="001E0838"/>
    <w:rsid w:val="001E0EFB"/>
    <w:rsid w:val="001E1292"/>
    <w:rsid w:val="001E26A3"/>
    <w:rsid w:val="001E2851"/>
    <w:rsid w:val="001E343D"/>
    <w:rsid w:val="001E36C4"/>
    <w:rsid w:val="001E598E"/>
    <w:rsid w:val="001F2129"/>
    <w:rsid w:val="001F3837"/>
    <w:rsid w:val="001F3AC0"/>
    <w:rsid w:val="001F45BD"/>
    <w:rsid w:val="001F5D2F"/>
    <w:rsid w:val="001F6E0C"/>
    <w:rsid w:val="00200079"/>
    <w:rsid w:val="0020080C"/>
    <w:rsid w:val="002009B5"/>
    <w:rsid w:val="00201583"/>
    <w:rsid w:val="00202002"/>
    <w:rsid w:val="00202BE2"/>
    <w:rsid w:val="00202C18"/>
    <w:rsid w:val="0020513E"/>
    <w:rsid w:val="00205D8B"/>
    <w:rsid w:val="00205DD2"/>
    <w:rsid w:val="002065E4"/>
    <w:rsid w:val="002075F9"/>
    <w:rsid w:val="00207C45"/>
    <w:rsid w:val="002101A9"/>
    <w:rsid w:val="00210C81"/>
    <w:rsid w:val="0021108E"/>
    <w:rsid w:val="00212A8F"/>
    <w:rsid w:val="00213111"/>
    <w:rsid w:val="00215030"/>
    <w:rsid w:val="002171D0"/>
    <w:rsid w:val="00217DDA"/>
    <w:rsid w:val="00224505"/>
    <w:rsid w:val="00224BE2"/>
    <w:rsid w:val="002254F5"/>
    <w:rsid w:val="00225655"/>
    <w:rsid w:val="00225A81"/>
    <w:rsid w:val="00225EC0"/>
    <w:rsid w:val="002313B2"/>
    <w:rsid w:val="00232C3D"/>
    <w:rsid w:val="00232D2B"/>
    <w:rsid w:val="00232F03"/>
    <w:rsid w:val="00234787"/>
    <w:rsid w:val="00235C5D"/>
    <w:rsid w:val="00236345"/>
    <w:rsid w:val="002367C0"/>
    <w:rsid w:val="00237667"/>
    <w:rsid w:val="00237C7D"/>
    <w:rsid w:val="00240A1B"/>
    <w:rsid w:val="002412D5"/>
    <w:rsid w:val="0024138E"/>
    <w:rsid w:val="00241D9A"/>
    <w:rsid w:val="00242259"/>
    <w:rsid w:val="002438D0"/>
    <w:rsid w:val="00243EEE"/>
    <w:rsid w:val="0024690E"/>
    <w:rsid w:val="00246C9F"/>
    <w:rsid w:val="00250ECF"/>
    <w:rsid w:val="00251348"/>
    <w:rsid w:val="00251FDA"/>
    <w:rsid w:val="00252394"/>
    <w:rsid w:val="00254132"/>
    <w:rsid w:val="00254217"/>
    <w:rsid w:val="00254367"/>
    <w:rsid w:val="00254A0B"/>
    <w:rsid w:val="00256A41"/>
    <w:rsid w:val="002570E3"/>
    <w:rsid w:val="0025720B"/>
    <w:rsid w:val="00257A5B"/>
    <w:rsid w:val="00260380"/>
    <w:rsid w:val="00260B39"/>
    <w:rsid w:val="00261711"/>
    <w:rsid w:val="0026375D"/>
    <w:rsid w:val="002639EF"/>
    <w:rsid w:val="00264271"/>
    <w:rsid w:val="00264545"/>
    <w:rsid w:val="00264AA6"/>
    <w:rsid w:val="00264AE0"/>
    <w:rsid w:val="00265D52"/>
    <w:rsid w:val="00265FA7"/>
    <w:rsid w:val="0026761A"/>
    <w:rsid w:val="002700B5"/>
    <w:rsid w:val="00271077"/>
    <w:rsid w:val="00273ECA"/>
    <w:rsid w:val="00276F5E"/>
    <w:rsid w:val="00277827"/>
    <w:rsid w:val="00277DDE"/>
    <w:rsid w:val="0028058A"/>
    <w:rsid w:val="00280A4E"/>
    <w:rsid w:val="00280C94"/>
    <w:rsid w:val="0028389C"/>
    <w:rsid w:val="0028420F"/>
    <w:rsid w:val="002853D3"/>
    <w:rsid w:val="00285BB9"/>
    <w:rsid w:val="002866C0"/>
    <w:rsid w:val="00287596"/>
    <w:rsid w:val="0029007D"/>
    <w:rsid w:val="002904BC"/>
    <w:rsid w:val="0029059E"/>
    <w:rsid w:val="00291172"/>
    <w:rsid w:val="00291226"/>
    <w:rsid w:val="002914A4"/>
    <w:rsid w:val="0029157F"/>
    <w:rsid w:val="00291A32"/>
    <w:rsid w:val="00292148"/>
    <w:rsid w:val="002929A7"/>
    <w:rsid w:val="002940CC"/>
    <w:rsid w:val="00294332"/>
    <w:rsid w:val="002943B1"/>
    <w:rsid w:val="00294534"/>
    <w:rsid w:val="002956F3"/>
    <w:rsid w:val="002965FB"/>
    <w:rsid w:val="0029690C"/>
    <w:rsid w:val="00297D13"/>
    <w:rsid w:val="002A0B57"/>
    <w:rsid w:val="002A0EB4"/>
    <w:rsid w:val="002A176E"/>
    <w:rsid w:val="002A2289"/>
    <w:rsid w:val="002A2597"/>
    <w:rsid w:val="002A5D77"/>
    <w:rsid w:val="002A7E92"/>
    <w:rsid w:val="002B2785"/>
    <w:rsid w:val="002B44A1"/>
    <w:rsid w:val="002B5292"/>
    <w:rsid w:val="002B5C27"/>
    <w:rsid w:val="002C0D94"/>
    <w:rsid w:val="002C1035"/>
    <w:rsid w:val="002C125C"/>
    <w:rsid w:val="002C270A"/>
    <w:rsid w:val="002C415D"/>
    <w:rsid w:val="002C433F"/>
    <w:rsid w:val="002C52D3"/>
    <w:rsid w:val="002C53C4"/>
    <w:rsid w:val="002C55AA"/>
    <w:rsid w:val="002C6FDB"/>
    <w:rsid w:val="002C71E4"/>
    <w:rsid w:val="002C7B7D"/>
    <w:rsid w:val="002D02D7"/>
    <w:rsid w:val="002D04B8"/>
    <w:rsid w:val="002D0ADB"/>
    <w:rsid w:val="002D28D6"/>
    <w:rsid w:val="002D2ECF"/>
    <w:rsid w:val="002D3908"/>
    <w:rsid w:val="002D514E"/>
    <w:rsid w:val="002E0A4C"/>
    <w:rsid w:val="002E0BBD"/>
    <w:rsid w:val="002E1652"/>
    <w:rsid w:val="002E45B4"/>
    <w:rsid w:val="002E5062"/>
    <w:rsid w:val="002E5631"/>
    <w:rsid w:val="002E63FC"/>
    <w:rsid w:val="002E768B"/>
    <w:rsid w:val="002E7E8B"/>
    <w:rsid w:val="002F05C3"/>
    <w:rsid w:val="002F11B2"/>
    <w:rsid w:val="002F3088"/>
    <w:rsid w:val="002F4CFB"/>
    <w:rsid w:val="002F51F4"/>
    <w:rsid w:val="002F53C1"/>
    <w:rsid w:val="002F5965"/>
    <w:rsid w:val="002F7503"/>
    <w:rsid w:val="0030069A"/>
    <w:rsid w:val="00300D1E"/>
    <w:rsid w:val="00301D3F"/>
    <w:rsid w:val="003024D3"/>
    <w:rsid w:val="00302849"/>
    <w:rsid w:val="00302BA6"/>
    <w:rsid w:val="00303AE9"/>
    <w:rsid w:val="003041C5"/>
    <w:rsid w:val="00305061"/>
    <w:rsid w:val="003050DD"/>
    <w:rsid w:val="00307031"/>
    <w:rsid w:val="00307384"/>
    <w:rsid w:val="003113EF"/>
    <w:rsid w:val="003128C9"/>
    <w:rsid w:val="00312AB8"/>
    <w:rsid w:val="00314072"/>
    <w:rsid w:val="00315BA6"/>
    <w:rsid w:val="00315E6D"/>
    <w:rsid w:val="003162B7"/>
    <w:rsid w:val="00316BB2"/>
    <w:rsid w:val="00316BF8"/>
    <w:rsid w:val="00321B16"/>
    <w:rsid w:val="003226B8"/>
    <w:rsid w:val="00323CF7"/>
    <w:rsid w:val="003243AB"/>
    <w:rsid w:val="0032477B"/>
    <w:rsid w:val="00324DB5"/>
    <w:rsid w:val="00326589"/>
    <w:rsid w:val="0033060D"/>
    <w:rsid w:val="003306AC"/>
    <w:rsid w:val="00330EF0"/>
    <w:rsid w:val="00331B03"/>
    <w:rsid w:val="00333732"/>
    <w:rsid w:val="00333B35"/>
    <w:rsid w:val="00333E7E"/>
    <w:rsid w:val="0033515E"/>
    <w:rsid w:val="00340702"/>
    <w:rsid w:val="00340F6D"/>
    <w:rsid w:val="0034190B"/>
    <w:rsid w:val="0034251C"/>
    <w:rsid w:val="00345A57"/>
    <w:rsid w:val="00345C10"/>
    <w:rsid w:val="00347079"/>
    <w:rsid w:val="0034737C"/>
    <w:rsid w:val="00350D32"/>
    <w:rsid w:val="00350F8E"/>
    <w:rsid w:val="0035150E"/>
    <w:rsid w:val="00351748"/>
    <w:rsid w:val="00351FDC"/>
    <w:rsid w:val="00352A36"/>
    <w:rsid w:val="00355456"/>
    <w:rsid w:val="003556EE"/>
    <w:rsid w:val="003611ED"/>
    <w:rsid w:val="00361601"/>
    <w:rsid w:val="003617B5"/>
    <w:rsid w:val="003625DA"/>
    <w:rsid w:val="00363C7C"/>
    <w:rsid w:val="003643B3"/>
    <w:rsid w:val="00365612"/>
    <w:rsid w:val="0036577B"/>
    <w:rsid w:val="00366031"/>
    <w:rsid w:val="003668D4"/>
    <w:rsid w:val="00367D2D"/>
    <w:rsid w:val="00370A16"/>
    <w:rsid w:val="003714F1"/>
    <w:rsid w:val="00371EC3"/>
    <w:rsid w:val="00372D66"/>
    <w:rsid w:val="00372E6F"/>
    <w:rsid w:val="003737B9"/>
    <w:rsid w:val="00373CDE"/>
    <w:rsid w:val="00375A20"/>
    <w:rsid w:val="003770AF"/>
    <w:rsid w:val="00377106"/>
    <w:rsid w:val="003778A5"/>
    <w:rsid w:val="00380B11"/>
    <w:rsid w:val="00380CF5"/>
    <w:rsid w:val="003818C8"/>
    <w:rsid w:val="00381EFA"/>
    <w:rsid w:val="00382DC7"/>
    <w:rsid w:val="0038474B"/>
    <w:rsid w:val="00384C88"/>
    <w:rsid w:val="003859C6"/>
    <w:rsid w:val="003860B3"/>
    <w:rsid w:val="00386189"/>
    <w:rsid w:val="003864DD"/>
    <w:rsid w:val="003872DC"/>
    <w:rsid w:val="00390B07"/>
    <w:rsid w:val="003912A5"/>
    <w:rsid w:val="00391371"/>
    <w:rsid w:val="00391D52"/>
    <w:rsid w:val="0039226E"/>
    <w:rsid w:val="003922A6"/>
    <w:rsid w:val="00392AE7"/>
    <w:rsid w:val="003930C3"/>
    <w:rsid w:val="003958B9"/>
    <w:rsid w:val="00395952"/>
    <w:rsid w:val="003A02D4"/>
    <w:rsid w:val="003A0670"/>
    <w:rsid w:val="003A143C"/>
    <w:rsid w:val="003A364D"/>
    <w:rsid w:val="003A39D9"/>
    <w:rsid w:val="003A503C"/>
    <w:rsid w:val="003A5A8D"/>
    <w:rsid w:val="003A65DB"/>
    <w:rsid w:val="003B08AC"/>
    <w:rsid w:val="003B1271"/>
    <w:rsid w:val="003B1B21"/>
    <w:rsid w:val="003B1BA7"/>
    <w:rsid w:val="003B29E5"/>
    <w:rsid w:val="003B3666"/>
    <w:rsid w:val="003B4363"/>
    <w:rsid w:val="003B5204"/>
    <w:rsid w:val="003B56BC"/>
    <w:rsid w:val="003B62CA"/>
    <w:rsid w:val="003B74E9"/>
    <w:rsid w:val="003B7707"/>
    <w:rsid w:val="003C0137"/>
    <w:rsid w:val="003C0F16"/>
    <w:rsid w:val="003C0FEB"/>
    <w:rsid w:val="003C31BA"/>
    <w:rsid w:val="003C334B"/>
    <w:rsid w:val="003C3758"/>
    <w:rsid w:val="003C39B3"/>
    <w:rsid w:val="003C3BC0"/>
    <w:rsid w:val="003C51EA"/>
    <w:rsid w:val="003C55B6"/>
    <w:rsid w:val="003C7AF8"/>
    <w:rsid w:val="003D0277"/>
    <w:rsid w:val="003D0A1C"/>
    <w:rsid w:val="003D2665"/>
    <w:rsid w:val="003D2F29"/>
    <w:rsid w:val="003D37B3"/>
    <w:rsid w:val="003D421E"/>
    <w:rsid w:val="003D4CE0"/>
    <w:rsid w:val="003D669E"/>
    <w:rsid w:val="003E0174"/>
    <w:rsid w:val="003E09B5"/>
    <w:rsid w:val="003E240C"/>
    <w:rsid w:val="003E2884"/>
    <w:rsid w:val="003E2F4E"/>
    <w:rsid w:val="003E34B3"/>
    <w:rsid w:val="003E39E7"/>
    <w:rsid w:val="003E4664"/>
    <w:rsid w:val="003E487F"/>
    <w:rsid w:val="003E4957"/>
    <w:rsid w:val="003E49DF"/>
    <w:rsid w:val="003E5BDF"/>
    <w:rsid w:val="003E5CF4"/>
    <w:rsid w:val="003E6782"/>
    <w:rsid w:val="003E6E5E"/>
    <w:rsid w:val="003F0B1E"/>
    <w:rsid w:val="003F0C97"/>
    <w:rsid w:val="003F16FD"/>
    <w:rsid w:val="003F1AD4"/>
    <w:rsid w:val="003F28DD"/>
    <w:rsid w:val="003F2B62"/>
    <w:rsid w:val="003F710D"/>
    <w:rsid w:val="003F72A7"/>
    <w:rsid w:val="003F7B00"/>
    <w:rsid w:val="003F7CF8"/>
    <w:rsid w:val="004005C7"/>
    <w:rsid w:val="00401237"/>
    <w:rsid w:val="0040264E"/>
    <w:rsid w:val="004029DD"/>
    <w:rsid w:val="00403956"/>
    <w:rsid w:val="004048D8"/>
    <w:rsid w:val="0040561A"/>
    <w:rsid w:val="00406689"/>
    <w:rsid w:val="00406AA1"/>
    <w:rsid w:val="0040701A"/>
    <w:rsid w:val="0040783D"/>
    <w:rsid w:val="00407D40"/>
    <w:rsid w:val="00410224"/>
    <w:rsid w:val="004102C1"/>
    <w:rsid w:val="004110FA"/>
    <w:rsid w:val="00411E57"/>
    <w:rsid w:val="004138EA"/>
    <w:rsid w:val="00414A28"/>
    <w:rsid w:val="004152A2"/>
    <w:rsid w:val="004152C3"/>
    <w:rsid w:val="00416778"/>
    <w:rsid w:val="00417729"/>
    <w:rsid w:val="00417935"/>
    <w:rsid w:val="0042003E"/>
    <w:rsid w:val="0042236B"/>
    <w:rsid w:val="0042292A"/>
    <w:rsid w:val="00422983"/>
    <w:rsid w:val="00422D32"/>
    <w:rsid w:val="00422E5C"/>
    <w:rsid w:val="00424640"/>
    <w:rsid w:val="00425009"/>
    <w:rsid w:val="0042681E"/>
    <w:rsid w:val="00431130"/>
    <w:rsid w:val="00431F79"/>
    <w:rsid w:val="0043324F"/>
    <w:rsid w:val="00433C49"/>
    <w:rsid w:val="0043421B"/>
    <w:rsid w:val="0043694E"/>
    <w:rsid w:val="00440A17"/>
    <w:rsid w:val="0044157C"/>
    <w:rsid w:val="00441AAA"/>
    <w:rsid w:val="00442430"/>
    <w:rsid w:val="00442808"/>
    <w:rsid w:val="00442DED"/>
    <w:rsid w:val="00443A0D"/>
    <w:rsid w:val="00444802"/>
    <w:rsid w:val="0044712F"/>
    <w:rsid w:val="00450239"/>
    <w:rsid w:val="00451719"/>
    <w:rsid w:val="00451738"/>
    <w:rsid w:val="00451ACE"/>
    <w:rsid w:val="0045377A"/>
    <w:rsid w:val="00453F4C"/>
    <w:rsid w:val="0045467E"/>
    <w:rsid w:val="00456852"/>
    <w:rsid w:val="00457A99"/>
    <w:rsid w:val="00457DD4"/>
    <w:rsid w:val="00460A62"/>
    <w:rsid w:val="00460F69"/>
    <w:rsid w:val="0046268B"/>
    <w:rsid w:val="00462B59"/>
    <w:rsid w:val="0046320B"/>
    <w:rsid w:val="0046351B"/>
    <w:rsid w:val="00464557"/>
    <w:rsid w:val="00465082"/>
    <w:rsid w:val="00465133"/>
    <w:rsid w:val="00465440"/>
    <w:rsid w:val="004679ED"/>
    <w:rsid w:val="00467FA6"/>
    <w:rsid w:val="004701A8"/>
    <w:rsid w:val="004707CA"/>
    <w:rsid w:val="00471426"/>
    <w:rsid w:val="00472778"/>
    <w:rsid w:val="004737BF"/>
    <w:rsid w:val="004748DB"/>
    <w:rsid w:val="004775F8"/>
    <w:rsid w:val="0047766D"/>
    <w:rsid w:val="00477E26"/>
    <w:rsid w:val="00480B5B"/>
    <w:rsid w:val="00481D68"/>
    <w:rsid w:val="00486582"/>
    <w:rsid w:val="00486EEB"/>
    <w:rsid w:val="004900F1"/>
    <w:rsid w:val="004903EC"/>
    <w:rsid w:val="004908F4"/>
    <w:rsid w:val="004917D2"/>
    <w:rsid w:val="00492B94"/>
    <w:rsid w:val="00492C8B"/>
    <w:rsid w:val="00492EBD"/>
    <w:rsid w:val="0049343F"/>
    <w:rsid w:val="00493BFA"/>
    <w:rsid w:val="00493FC9"/>
    <w:rsid w:val="004941FC"/>
    <w:rsid w:val="004945B8"/>
    <w:rsid w:val="00495097"/>
    <w:rsid w:val="004955FF"/>
    <w:rsid w:val="00495C2C"/>
    <w:rsid w:val="00496331"/>
    <w:rsid w:val="00496C35"/>
    <w:rsid w:val="00496D21"/>
    <w:rsid w:val="00496D95"/>
    <w:rsid w:val="004970C4"/>
    <w:rsid w:val="00497393"/>
    <w:rsid w:val="00497C33"/>
    <w:rsid w:val="004A07C9"/>
    <w:rsid w:val="004A0919"/>
    <w:rsid w:val="004A30BC"/>
    <w:rsid w:val="004A5677"/>
    <w:rsid w:val="004A6358"/>
    <w:rsid w:val="004A69D8"/>
    <w:rsid w:val="004A6A4E"/>
    <w:rsid w:val="004A7BFA"/>
    <w:rsid w:val="004B2492"/>
    <w:rsid w:val="004B4F5C"/>
    <w:rsid w:val="004B52DD"/>
    <w:rsid w:val="004B5DD0"/>
    <w:rsid w:val="004B7FCA"/>
    <w:rsid w:val="004C030F"/>
    <w:rsid w:val="004C04C6"/>
    <w:rsid w:val="004C077E"/>
    <w:rsid w:val="004C0C09"/>
    <w:rsid w:val="004C1D82"/>
    <w:rsid w:val="004C2470"/>
    <w:rsid w:val="004C4185"/>
    <w:rsid w:val="004C486B"/>
    <w:rsid w:val="004C4E81"/>
    <w:rsid w:val="004C5641"/>
    <w:rsid w:val="004C5E2F"/>
    <w:rsid w:val="004C5EC3"/>
    <w:rsid w:val="004C610F"/>
    <w:rsid w:val="004C674B"/>
    <w:rsid w:val="004C7834"/>
    <w:rsid w:val="004D3155"/>
    <w:rsid w:val="004D4BCF"/>
    <w:rsid w:val="004D63A7"/>
    <w:rsid w:val="004D64B1"/>
    <w:rsid w:val="004D68F0"/>
    <w:rsid w:val="004D6F76"/>
    <w:rsid w:val="004D6FA3"/>
    <w:rsid w:val="004E2E78"/>
    <w:rsid w:val="004E5561"/>
    <w:rsid w:val="004E5AAA"/>
    <w:rsid w:val="004E62B8"/>
    <w:rsid w:val="004E691B"/>
    <w:rsid w:val="004E72C8"/>
    <w:rsid w:val="004E744C"/>
    <w:rsid w:val="004F037F"/>
    <w:rsid w:val="004F08CF"/>
    <w:rsid w:val="004F2BAE"/>
    <w:rsid w:val="004F4C01"/>
    <w:rsid w:val="004F52BA"/>
    <w:rsid w:val="004F5E19"/>
    <w:rsid w:val="00500A32"/>
    <w:rsid w:val="00501FF9"/>
    <w:rsid w:val="00502317"/>
    <w:rsid w:val="00503300"/>
    <w:rsid w:val="00503565"/>
    <w:rsid w:val="005039C7"/>
    <w:rsid w:val="00504014"/>
    <w:rsid w:val="00504D2F"/>
    <w:rsid w:val="00504EAF"/>
    <w:rsid w:val="0050547B"/>
    <w:rsid w:val="005078B2"/>
    <w:rsid w:val="00510151"/>
    <w:rsid w:val="00510B84"/>
    <w:rsid w:val="00510C9F"/>
    <w:rsid w:val="00511F9F"/>
    <w:rsid w:val="005125F8"/>
    <w:rsid w:val="00513197"/>
    <w:rsid w:val="00514F25"/>
    <w:rsid w:val="00515DCD"/>
    <w:rsid w:val="0051701E"/>
    <w:rsid w:val="0051702F"/>
    <w:rsid w:val="00520009"/>
    <w:rsid w:val="00520E24"/>
    <w:rsid w:val="005211E4"/>
    <w:rsid w:val="00521AFF"/>
    <w:rsid w:val="005233B4"/>
    <w:rsid w:val="00523AFF"/>
    <w:rsid w:val="00523C25"/>
    <w:rsid w:val="005251A1"/>
    <w:rsid w:val="005263E6"/>
    <w:rsid w:val="00526706"/>
    <w:rsid w:val="00527303"/>
    <w:rsid w:val="00530CB1"/>
    <w:rsid w:val="005330E1"/>
    <w:rsid w:val="00534048"/>
    <w:rsid w:val="0053488C"/>
    <w:rsid w:val="00535138"/>
    <w:rsid w:val="00536C4F"/>
    <w:rsid w:val="00536C94"/>
    <w:rsid w:val="00540330"/>
    <w:rsid w:val="005406AB"/>
    <w:rsid w:val="00540A6B"/>
    <w:rsid w:val="00540F6E"/>
    <w:rsid w:val="00540F71"/>
    <w:rsid w:val="00540F9C"/>
    <w:rsid w:val="00540FA3"/>
    <w:rsid w:val="00540FB4"/>
    <w:rsid w:val="00541394"/>
    <w:rsid w:val="00543644"/>
    <w:rsid w:val="005448C2"/>
    <w:rsid w:val="00546226"/>
    <w:rsid w:val="00546611"/>
    <w:rsid w:val="00547343"/>
    <w:rsid w:val="00551424"/>
    <w:rsid w:val="00551621"/>
    <w:rsid w:val="00553AE5"/>
    <w:rsid w:val="00560BE4"/>
    <w:rsid w:val="005615F5"/>
    <w:rsid w:val="00563BDD"/>
    <w:rsid w:val="0056427E"/>
    <w:rsid w:val="00564565"/>
    <w:rsid w:val="005657D5"/>
    <w:rsid w:val="00566A5A"/>
    <w:rsid w:val="005671E9"/>
    <w:rsid w:val="0057199F"/>
    <w:rsid w:val="00571D37"/>
    <w:rsid w:val="00571F38"/>
    <w:rsid w:val="005730E4"/>
    <w:rsid w:val="005753CF"/>
    <w:rsid w:val="005759EF"/>
    <w:rsid w:val="00575F48"/>
    <w:rsid w:val="005761C1"/>
    <w:rsid w:val="00577CAF"/>
    <w:rsid w:val="00581CBE"/>
    <w:rsid w:val="005822C7"/>
    <w:rsid w:val="005822E0"/>
    <w:rsid w:val="00582DA8"/>
    <w:rsid w:val="00583F91"/>
    <w:rsid w:val="00585519"/>
    <w:rsid w:val="005857D2"/>
    <w:rsid w:val="005857F0"/>
    <w:rsid w:val="00587744"/>
    <w:rsid w:val="005879D2"/>
    <w:rsid w:val="00587EB4"/>
    <w:rsid w:val="00591226"/>
    <w:rsid w:val="0059227D"/>
    <w:rsid w:val="00594037"/>
    <w:rsid w:val="005A2958"/>
    <w:rsid w:val="005A62B4"/>
    <w:rsid w:val="005A6609"/>
    <w:rsid w:val="005A6654"/>
    <w:rsid w:val="005A6B7A"/>
    <w:rsid w:val="005A79FF"/>
    <w:rsid w:val="005B184B"/>
    <w:rsid w:val="005B278E"/>
    <w:rsid w:val="005B3548"/>
    <w:rsid w:val="005B4077"/>
    <w:rsid w:val="005B579E"/>
    <w:rsid w:val="005B62FC"/>
    <w:rsid w:val="005B68A2"/>
    <w:rsid w:val="005B708E"/>
    <w:rsid w:val="005C30DF"/>
    <w:rsid w:val="005C4951"/>
    <w:rsid w:val="005C50E3"/>
    <w:rsid w:val="005C7C30"/>
    <w:rsid w:val="005D15D2"/>
    <w:rsid w:val="005D1937"/>
    <w:rsid w:val="005D1F0E"/>
    <w:rsid w:val="005D20B8"/>
    <w:rsid w:val="005D309D"/>
    <w:rsid w:val="005D35BF"/>
    <w:rsid w:val="005D4FA0"/>
    <w:rsid w:val="005D52FC"/>
    <w:rsid w:val="005D536D"/>
    <w:rsid w:val="005D55CB"/>
    <w:rsid w:val="005D60DE"/>
    <w:rsid w:val="005D79AA"/>
    <w:rsid w:val="005D7BDD"/>
    <w:rsid w:val="005E0947"/>
    <w:rsid w:val="005E0F48"/>
    <w:rsid w:val="005E0F5E"/>
    <w:rsid w:val="005E10C9"/>
    <w:rsid w:val="005E1833"/>
    <w:rsid w:val="005E384D"/>
    <w:rsid w:val="005E3EE3"/>
    <w:rsid w:val="005E3F2A"/>
    <w:rsid w:val="005E3F73"/>
    <w:rsid w:val="005E40C4"/>
    <w:rsid w:val="005E4B2B"/>
    <w:rsid w:val="005E4F02"/>
    <w:rsid w:val="005E6805"/>
    <w:rsid w:val="005E7FA8"/>
    <w:rsid w:val="005F00F4"/>
    <w:rsid w:val="005F0848"/>
    <w:rsid w:val="005F0FBC"/>
    <w:rsid w:val="005F1658"/>
    <w:rsid w:val="005F1B9B"/>
    <w:rsid w:val="005F3C2B"/>
    <w:rsid w:val="005F4347"/>
    <w:rsid w:val="005F4933"/>
    <w:rsid w:val="005F5858"/>
    <w:rsid w:val="005F5893"/>
    <w:rsid w:val="005F7751"/>
    <w:rsid w:val="00600B6C"/>
    <w:rsid w:val="006011C4"/>
    <w:rsid w:val="00602161"/>
    <w:rsid w:val="00602277"/>
    <w:rsid w:val="00602E4F"/>
    <w:rsid w:val="00603D00"/>
    <w:rsid w:val="006049E9"/>
    <w:rsid w:val="006062D2"/>
    <w:rsid w:val="0060685F"/>
    <w:rsid w:val="00606C18"/>
    <w:rsid w:val="00607075"/>
    <w:rsid w:val="00610377"/>
    <w:rsid w:val="0061037F"/>
    <w:rsid w:val="006104EC"/>
    <w:rsid w:val="006114CD"/>
    <w:rsid w:val="00612DAF"/>
    <w:rsid w:val="0061315E"/>
    <w:rsid w:val="00613295"/>
    <w:rsid w:val="00613F1D"/>
    <w:rsid w:val="00614497"/>
    <w:rsid w:val="00614FC5"/>
    <w:rsid w:val="00617555"/>
    <w:rsid w:val="00620207"/>
    <w:rsid w:val="00622606"/>
    <w:rsid w:val="00622F3B"/>
    <w:rsid w:val="00623A3C"/>
    <w:rsid w:val="00624557"/>
    <w:rsid w:val="00625086"/>
    <w:rsid w:val="0062666D"/>
    <w:rsid w:val="00626CA8"/>
    <w:rsid w:val="00627FEF"/>
    <w:rsid w:val="00630684"/>
    <w:rsid w:val="0063087E"/>
    <w:rsid w:val="00633067"/>
    <w:rsid w:val="0063355F"/>
    <w:rsid w:val="00633B73"/>
    <w:rsid w:val="006343DB"/>
    <w:rsid w:val="00636EDD"/>
    <w:rsid w:val="00637206"/>
    <w:rsid w:val="00637681"/>
    <w:rsid w:val="00640459"/>
    <w:rsid w:val="00640EB2"/>
    <w:rsid w:val="006463B3"/>
    <w:rsid w:val="006468EE"/>
    <w:rsid w:val="00646BB6"/>
    <w:rsid w:val="00647226"/>
    <w:rsid w:val="006478EC"/>
    <w:rsid w:val="00647FCD"/>
    <w:rsid w:val="00650044"/>
    <w:rsid w:val="0065093C"/>
    <w:rsid w:val="00651326"/>
    <w:rsid w:val="00651551"/>
    <w:rsid w:val="00651E35"/>
    <w:rsid w:val="00652D4D"/>
    <w:rsid w:val="00653156"/>
    <w:rsid w:val="00660161"/>
    <w:rsid w:val="0066073F"/>
    <w:rsid w:val="006634EC"/>
    <w:rsid w:val="00663734"/>
    <w:rsid w:val="0066425E"/>
    <w:rsid w:val="006662D7"/>
    <w:rsid w:val="006669AA"/>
    <w:rsid w:val="00667420"/>
    <w:rsid w:val="0066787A"/>
    <w:rsid w:val="006679FB"/>
    <w:rsid w:val="00670925"/>
    <w:rsid w:val="006720C1"/>
    <w:rsid w:val="006720CC"/>
    <w:rsid w:val="006741F6"/>
    <w:rsid w:val="00675640"/>
    <w:rsid w:val="0067592D"/>
    <w:rsid w:val="00675AA6"/>
    <w:rsid w:val="0067697B"/>
    <w:rsid w:val="00677494"/>
    <w:rsid w:val="00677DCE"/>
    <w:rsid w:val="006800D1"/>
    <w:rsid w:val="00680202"/>
    <w:rsid w:val="00681A59"/>
    <w:rsid w:val="0068275C"/>
    <w:rsid w:val="00682DC6"/>
    <w:rsid w:val="006836A5"/>
    <w:rsid w:val="00683C0F"/>
    <w:rsid w:val="006843CD"/>
    <w:rsid w:val="0068462B"/>
    <w:rsid w:val="00684E34"/>
    <w:rsid w:val="00685A47"/>
    <w:rsid w:val="006878D6"/>
    <w:rsid w:val="00687B3C"/>
    <w:rsid w:val="006923FE"/>
    <w:rsid w:val="006927DA"/>
    <w:rsid w:val="00692FB3"/>
    <w:rsid w:val="0069413D"/>
    <w:rsid w:val="00694BE8"/>
    <w:rsid w:val="006951D4"/>
    <w:rsid w:val="00695C46"/>
    <w:rsid w:val="00697938"/>
    <w:rsid w:val="006A15C2"/>
    <w:rsid w:val="006A16E0"/>
    <w:rsid w:val="006A1F40"/>
    <w:rsid w:val="006A21FC"/>
    <w:rsid w:val="006A2C05"/>
    <w:rsid w:val="006A2E10"/>
    <w:rsid w:val="006A3A8D"/>
    <w:rsid w:val="006A5880"/>
    <w:rsid w:val="006A5C39"/>
    <w:rsid w:val="006A7169"/>
    <w:rsid w:val="006B191B"/>
    <w:rsid w:val="006B1CBC"/>
    <w:rsid w:val="006B2BF6"/>
    <w:rsid w:val="006B2EB2"/>
    <w:rsid w:val="006B4ACF"/>
    <w:rsid w:val="006B4C09"/>
    <w:rsid w:val="006B5BE7"/>
    <w:rsid w:val="006B6433"/>
    <w:rsid w:val="006B72E8"/>
    <w:rsid w:val="006B789F"/>
    <w:rsid w:val="006C17C9"/>
    <w:rsid w:val="006C1CF0"/>
    <w:rsid w:val="006C239E"/>
    <w:rsid w:val="006C24D6"/>
    <w:rsid w:val="006C3634"/>
    <w:rsid w:val="006C3E26"/>
    <w:rsid w:val="006C6840"/>
    <w:rsid w:val="006C6C96"/>
    <w:rsid w:val="006D068F"/>
    <w:rsid w:val="006D0AB9"/>
    <w:rsid w:val="006D0C11"/>
    <w:rsid w:val="006D163B"/>
    <w:rsid w:val="006D54CF"/>
    <w:rsid w:val="006D5BF5"/>
    <w:rsid w:val="006D6383"/>
    <w:rsid w:val="006D6830"/>
    <w:rsid w:val="006D68FD"/>
    <w:rsid w:val="006D7410"/>
    <w:rsid w:val="006D7C83"/>
    <w:rsid w:val="006E00C6"/>
    <w:rsid w:val="006E0163"/>
    <w:rsid w:val="006E02DC"/>
    <w:rsid w:val="006E1023"/>
    <w:rsid w:val="006E1A45"/>
    <w:rsid w:val="006E2350"/>
    <w:rsid w:val="006E254C"/>
    <w:rsid w:val="006E2888"/>
    <w:rsid w:val="006E3755"/>
    <w:rsid w:val="006E3AD0"/>
    <w:rsid w:val="006E4368"/>
    <w:rsid w:val="006E466B"/>
    <w:rsid w:val="006E688F"/>
    <w:rsid w:val="006E700D"/>
    <w:rsid w:val="006F197C"/>
    <w:rsid w:val="006F3158"/>
    <w:rsid w:val="006F3935"/>
    <w:rsid w:val="006F5543"/>
    <w:rsid w:val="006F5AAB"/>
    <w:rsid w:val="006F6F3F"/>
    <w:rsid w:val="006F715B"/>
    <w:rsid w:val="006F7168"/>
    <w:rsid w:val="006F7DEB"/>
    <w:rsid w:val="006F7FDF"/>
    <w:rsid w:val="007051E3"/>
    <w:rsid w:val="007061A1"/>
    <w:rsid w:val="007067F0"/>
    <w:rsid w:val="00707367"/>
    <w:rsid w:val="00707CA5"/>
    <w:rsid w:val="00707F44"/>
    <w:rsid w:val="0071025C"/>
    <w:rsid w:val="00710C71"/>
    <w:rsid w:val="00710DDA"/>
    <w:rsid w:val="00711F21"/>
    <w:rsid w:val="0071275D"/>
    <w:rsid w:val="00712A13"/>
    <w:rsid w:val="007143B5"/>
    <w:rsid w:val="0071547E"/>
    <w:rsid w:val="00715DBD"/>
    <w:rsid w:val="0071706B"/>
    <w:rsid w:val="007208E7"/>
    <w:rsid w:val="00720FEB"/>
    <w:rsid w:val="00722F33"/>
    <w:rsid w:val="007232F7"/>
    <w:rsid w:val="007236BA"/>
    <w:rsid w:val="00723B55"/>
    <w:rsid w:val="007242B1"/>
    <w:rsid w:val="00724C36"/>
    <w:rsid w:val="0072620F"/>
    <w:rsid w:val="00727432"/>
    <w:rsid w:val="00727533"/>
    <w:rsid w:val="00730C59"/>
    <w:rsid w:val="007314A2"/>
    <w:rsid w:val="00731A3E"/>
    <w:rsid w:val="00731BB8"/>
    <w:rsid w:val="00732E1C"/>
    <w:rsid w:val="0073314D"/>
    <w:rsid w:val="00734F8D"/>
    <w:rsid w:val="0073587B"/>
    <w:rsid w:val="00737751"/>
    <w:rsid w:val="00740832"/>
    <w:rsid w:val="007411A2"/>
    <w:rsid w:val="007417FF"/>
    <w:rsid w:val="00741986"/>
    <w:rsid w:val="007439FC"/>
    <w:rsid w:val="0074404D"/>
    <w:rsid w:val="00744DEE"/>
    <w:rsid w:val="007458C1"/>
    <w:rsid w:val="00745A6F"/>
    <w:rsid w:val="00745AC1"/>
    <w:rsid w:val="007479C6"/>
    <w:rsid w:val="00747A92"/>
    <w:rsid w:val="0075028D"/>
    <w:rsid w:val="00752487"/>
    <w:rsid w:val="00753041"/>
    <w:rsid w:val="00753438"/>
    <w:rsid w:val="007539AF"/>
    <w:rsid w:val="007550A6"/>
    <w:rsid w:val="007552A1"/>
    <w:rsid w:val="007566A4"/>
    <w:rsid w:val="00757DB4"/>
    <w:rsid w:val="00760729"/>
    <w:rsid w:val="00760A28"/>
    <w:rsid w:val="007610E5"/>
    <w:rsid w:val="0076231E"/>
    <w:rsid w:val="00763B67"/>
    <w:rsid w:val="00765953"/>
    <w:rsid w:val="0076636B"/>
    <w:rsid w:val="007677AA"/>
    <w:rsid w:val="007704CC"/>
    <w:rsid w:val="00770B79"/>
    <w:rsid w:val="007719FC"/>
    <w:rsid w:val="00772A95"/>
    <w:rsid w:val="00772C26"/>
    <w:rsid w:val="00772D6A"/>
    <w:rsid w:val="00772F4A"/>
    <w:rsid w:val="00773930"/>
    <w:rsid w:val="00773EFF"/>
    <w:rsid w:val="00775CD1"/>
    <w:rsid w:val="00775F9A"/>
    <w:rsid w:val="00777457"/>
    <w:rsid w:val="007777EA"/>
    <w:rsid w:val="00777ACA"/>
    <w:rsid w:val="00780386"/>
    <w:rsid w:val="007804DB"/>
    <w:rsid w:val="00780B55"/>
    <w:rsid w:val="00781622"/>
    <w:rsid w:val="00783025"/>
    <w:rsid w:val="007842CF"/>
    <w:rsid w:val="00784306"/>
    <w:rsid w:val="0078497F"/>
    <w:rsid w:val="007850B8"/>
    <w:rsid w:val="0078639E"/>
    <w:rsid w:val="007907F5"/>
    <w:rsid w:val="007909E4"/>
    <w:rsid w:val="00790F66"/>
    <w:rsid w:val="007921ED"/>
    <w:rsid w:val="00792220"/>
    <w:rsid w:val="00792A17"/>
    <w:rsid w:val="00793236"/>
    <w:rsid w:val="00793496"/>
    <w:rsid w:val="00793DC7"/>
    <w:rsid w:val="007948ED"/>
    <w:rsid w:val="00795144"/>
    <w:rsid w:val="007A05F4"/>
    <w:rsid w:val="007A1CB8"/>
    <w:rsid w:val="007A22A4"/>
    <w:rsid w:val="007A26AD"/>
    <w:rsid w:val="007A4E66"/>
    <w:rsid w:val="007A74FB"/>
    <w:rsid w:val="007A78DA"/>
    <w:rsid w:val="007A7B24"/>
    <w:rsid w:val="007A7DDE"/>
    <w:rsid w:val="007B01C1"/>
    <w:rsid w:val="007B1803"/>
    <w:rsid w:val="007B1C33"/>
    <w:rsid w:val="007B312C"/>
    <w:rsid w:val="007B3934"/>
    <w:rsid w:val="007B4865"/>
    <w:rsid w:val="007B4EA2"/>
    <w:rsid w:val="007B5CAC"/>
    <w:rsid w:val="007B75B9"/>
    <w:rsid w:val="007B75DB"/>
    <w:rsid w:val="007B7698"/>
    <w:rsid w:val="007C2633"/>
    <w:rsid w:val="007C2A35"/>
    <w:rsid w:val="007C2E0C"/>
    <w:rsid w:val="007C3604"/>
    <w:rsid w:val="007C3797"/>
    <w:rsid w:val="007C3FD5"/>
    <w:rsid w:val="007C5249"/>
    <w:rsid w:val="007C530B"/>
    <w:rsid w:val="007C5C61"/>
    <w:rsid w:val="007C66B9"/>
    <w:rsid w:val="007C7907"/>
    <w:rsid w:val="007C7B64"/>
    <w:rsid w:val="007D1BC2"/>
    <w:rsid w:val="007D337A"/>
    <w:rsid w:val="007D4230"/>
    <w:rsid w:val="007D52CF"/>
    <w:rsid w:val="007D60CC"/>
    <w:rsid w:val="007D795F"/>
    <w:rsid w:val="007D7C6E"/>
    <w:rsid w:val="007E1FFC"/>
    <w:rsid w:val="007E33FD"/>
    <w:rsid w:val="007E3A7C"/>
    <w:rsid w:val="007E4D48"/>
    <w:rsid w:val="007E5E67"/>
    <w:rsid w:val="007E6670"/>
    <w:rsid w:val="007F0364"/>
    <w:rsid w:val="007F099A"/>
    <w:rsid w:val="007F2D7A"/>
    <w:rsid w:val="007F368C"/>
    <w:rsid w:val="007F410D"/>
    <w:rsid w:val="007F411F"/>
    <w:rsid w:val="007F448A"/>
    <w:rsid w:val="007F45C1"/>
    <w:rsid w:val="007F46B3"/>
    <w:rsid w:val="007F4718"/>
    <w:rsid w:val="007F4CE3"/>
    <w:rsid w:val="007F5011"/>
    <w:rsid w:val="007F5088"/>
    <w:rsid w:val="007F5DA9"/>
    <w:rsid w:val="00801BEE"/>
    <w:rsid w:val="00804E90"/>
    <w:rsid w:val="00804FB9"/>
    <w:rsid w:val="00805819"/>
    <w:rsid w:val="00805E00"/>
    <w:rsid w:val="008061F7"/>
    <w:rsid w:val="00807732"/>
    <w:rsid w:val="00812F7C"/>
    <w:rsid w:val="008133FE"/>
    <w:rsid w:val="00813844"/>
    <w:rsid w:val="00814E95"/>
    <w:rsid w:val="00815CB0"/>
    <w:rsid w:val="00815F9A"/>
    <w:rsid w:val="0082003A"/>
    <w:rsid w:val="008201C8"/>
    <w:rsid w:val="00820292"/>
    <w:rsid w:val="0082126B"/>
    <w:rsid w:val="008219C8"/>
    <w:rsid w:val="008227CE"/>
    <w:rsid w:val="0082294B"/>
    <w:rsid w:val="008232F9"/>
    <w:rsid w:val="008234E5"/>
    <w:rsid w:val="00823D25"/>
    <w:rsid w:val="00824A2F"/>
    <w:rsid w:val="00825424"/>
    <w:rsid w:val="0082555E"/>
    <w:rsid w:val="00825678"/>
    <w:rsid w:val="00826255"/>
    <w:rsid w:val="00826718"/>
    <w:rsid w:val="008270F0"/>
    <w:rsid w:val="0083049A"/>
    <w:rsid w:val="00831F87"/>
    <w:rsid w:val="008327D6"/>
    <w:rsid w:val="0083357C"/>
    <w:rsid w:val="0083369F"/>
    <w:rsid w:val="008340FA"/>
    <w:rsid w:val="00834440"/>
    <w:rsid w:val="00836490"/>
    <w:rsid w:val="008369F4"/>
    <w:rsid w:val="00836A8E"/>
    <w:rsid w:val="00836F2A"/>
    <w:rsid w:val="00842A18"/>
    <w:rsid w:val="00842CE2"/>
    <w:rsid w:val="008447DD"/>
    <w:rsid w:val="00845428"/>
    <w:rsid w:val="008470C0"/>
    <w:rsid w:val="008474FB"/>
    <w:rsid w:val="00847520"/>
    <w:rsid w:val="00847C36"/>
    <w:rsid w:val="00847EAB"/>
    <w:rsid w:val="00850C56"/>
    <w:rsid w:val="00851801"/>
    <w:rsid w:val="008519E8"/>
    <w:rsid w:val="008530B3"/>
    <w:rsid w:val="00854294"/>
    <w:rsid w:val="00854E2F"/>
    <w:rsid w:val="008556FE"/>
    <w:rsid w:val="00857535"/>
    <w:rsid w:val="0085788D"/>
    <w:rsid w:val="00861860"/>
    <w:rsid w:val="008631F9"/>
    <w:rsid w:val="00865157"/>
    <w:rsid w:val="00865457"/>
    <w:rsid w:val="00865E93"/>
    <w:rsid w:val="00865E99"/>
    <w:rsid w:val="00865EA0"/>
    <w:rsid w:val="008672A8"/>
    <w:rsid w:val="008672EA"/>
    <w:rsid w:val="00867AD4"/>
    <w:rsid w:val="0087148F"/>
    <w:rsid w:val="008728A7"/>
    <w:rsid w:val="00872AB3"/>
    <w:rsid w:val="008737C9"/>
    <w:rsid w:val="00873D94"/>
    <w:rsid w:val="00875277"/>
    <w:rsid w:val="008763B5"/>
    <w:rsid w:val="00877319"/>
    <w:rsid w:val="00883271"/>
    <w:rsid w:val="00884AE6"/>
    <w:rsid w:val="00890111"/>
    <w:rsid w:val="008902DC"/>
    <w:rsid w:val="00893BF5"/>
    <w:rsid w:val="0089643C"/>
    <w:rsid w:val="00896814"/>
    <w:rsid w:val="008A04DA"/>
    <w:rsid w:val="008A189B"/>
    <w:rsid w:val="008A20A9"/>
    <w:rsid w:val="008A25B4"/>
    <w:rsid w:val="008A2921"/>
    <w:rsid w:val="008A35B9"/>
    <w:rsid w:val="008A3686"/>
    <w:rsid w:val="008A387C"/>
    <w:rsid w:val="008A5327"/>
    <w:rsid w:val="008A5B7C"/>
    <w:rsid w:val="008A6197"/>
    <w:rsid w:val="008A6614"/>
    <w:rsid w:val="008B0544"/>
    <w:rsid w:val="008B10D3"/>
    <w:rsid w:val="008B2884"/>
    <w:rsid w:val="008B2B9A"/>
    <w:rsid w:val="008B4518"/>
    <w:rsid w:val="008B4CAE"/>
    <w:rsid w:val="008B5195"/>
    <w:rsid w:val="008B5DE8"/>
    <w:rsid w:val="008B6724"/>
    <w:rsid w:val="008B71CD"/>
    <w:rsid w:val="008C05B7"/>
    <w:rsid w:val="008C28F8"/>
    <w:rsid w:val="008C30D1"/>
    <w:rsid w:val="008C3919"/>
    <w:rsid w:val="008C43E7"/>
    <w:rsid w:val="008C65B5"/>
    <w:rsid w:val="008C7601"/>
    <w:rsid w:val="008C78F9"/>
    <w:rsid w:val="008C7992"/>
    <w:rsid w:val="008C7A88"/>
    <w:rsid w:val="008D171C"/>
    <w:rsid w:val="008D1AEF"/>
    <w:rsid w:val="008D1C42"/>
    <w:rsid w:val="008D2089"/>
    <w:rsid w:val="008D25BC"/>
    <w:rsid w:val="008D2806"/>
    <w:rsid w:val="008D299E"/>
    <w:rsid w:val="008D3EBB"/>
    <w:rsid w:val="008D5760"/>
    <w:rsid w:val="008D622C"/>
    <w:rsid w:val="008D7119"/>
    <w:rsid w:val="008D7918"/>
    <w:rsid w:val="008D7D29"/>
    <w:rsid w:val="008E01AC"/>
    <w:rsid w:val="008E06B2"/>
    <w:rsid w:val="008E1984"/>
    <w:rsid w:val="008E4371"/>
    <w:rsid w:val="008E700C"/>
    <w:rsid w:val="008F04DF"/>
    <w:rsid w:val="008F2B0B"/>
    <w:rsid w:val="008F3494"/>
    <w:rsid w:val="008F3D6C"/>
    <w:rsid w:val="008F4A0B"/>
    <w:rsid w:val="008F4ACE"/>
    <w:rsid w:val="008F4B1C"/>
    <w:rsid w:val="008F7622"/>
    <w:rsid w:val="008F7B55"/>
    <w:rsid w:val="00900897"/>
    <w:rsid w:val="0090179F"/>
    <w:rsid w:val="009017FD"/>
    <w:rsid w:val="009040E8"/>
    <w:rsid w:val="00904353"/>
    <w:rsid w:val="00904F06"/>
    <w:rsid w:val="009054B6"/>
    <w:rsid w:val="00905903"/>
    <w:rsid w:val="00905C05"/>
    <w:rsid w:val="009068ED"/>
    <w:rsid w:val="00906A8D"/>
    <w:rsid w:val="0090742D"/>
    <w:rsid w:val="009147D0"/>
    <w:rsid w:val="00914F0C"/>
    <w:rsid w:val="009163CC"/>
    <w:rsid w:val="00920E46"/>
    <w:rsid w:val="0092116C"/>
    <w:rsid w:val="00921524"/>
    <w:rsid w:val="00921C43"/>
    <w:rsid w:val="00921FEB"/>
    <w:rsid w:val="009221A4"/>
    <w:rsid w:val="0092460F"/>
    <w:rsid w:val="00926A25"/>
    <w:rsid w:val="00926A9E"/>
    <w:rsid w:val="00927045"/>
    <w:rsid w:val="009274BE"/>
    <w:rsid w:val="009276F3"/>
    <w:rsid w:val="0093005A"/>
    <w:rsid w:val="00931539"/>
    <w:rsid w:val="00932B6C"/>
    <w:rsid w:val="0093302B"/>
    <w:rsid w:val="00933C62"/>
    <w:rsid w:val="0093541E"/>
    <w:rsid w:val="0093561D"/>
    <w:rsid w:val="00935D7B"/>
    <w:rsid w:val="00936222"/>
    <w:rsid w:val="009365A2"/>
    <w:rsid w:val="0093720F"/>
    <w:rsid w:val="009376AE"/>
    <w:rsid w:val="00937F26"/>
    <w:rsid w:val="009410EF"/>
    <w:rsid w:val="009431BB"/>
    <w:rsid w:val="00944C2E"/>
    <w:rsid w:val="00945C96"/>
    <w:rsid w:val="00945FD9"/>
    <w:rsid w:val="00946B82"/>
    <w:rsid w:val="00951498"/>
    <w:rsid w:val="00951751"/>
    <w:rsid w:val="00953936"/>
    <w:rsid w:val="00954736"/>
    <w:rsid w:val="00955656"/>
    <w:rsid w:val="00956046"/>
    <w:rsid w:val="00956BAB"/>
    <w:rsid w:val="00956F5F"/>
    <w:rsid w:val="00957568"/>
    <w:rsid w:val="00960987"/>
    <w:rsid w:val="0096263D"/>
    <w:rsid w:val="009627C3"/>
    <w:rsid w:val="00963061"/>
    <w:rsid w:val="00965F9F"/>
    <w:rsid w:val="00965FB8"/>
    <w:rsid w:val="00966D5D"/>
    <w:rsid w:val="00966FDE"/>
    <w:rsid w:val="00967CF9"/>
    <w:rsid w:val="009713A0"/>
    <w:rsid w:val="00971BDC"/>
    <w:rsid w:val="009720EC"/>
    <w:rsid w:val="009733C6"/>
    <w:rsid w:val="00973445"/>
    <w:rsid w:val="00973BAC"/>
    <w:rsid w:val="009745A3"/>
    <w:rsid w:val="00974734"/>
    <w:rsid w:val="00977119"/>
    <w:rsid w:val="00977566"/>
    <w:rsid w:val="0098115D"/>
    <w:rsid w:val="009836BE"/>
    <w:rsid w:val="009842CB"/>
    <w:rsid w:val="00984E3F"/>
    <w:rsid w:val="00986113"/>
    <w:rsid w:val="00987B00"/>
    <w:rsid w:val="00990A54"/>
    <w:rsid w:val="00991EAC"/>
    <w:rsid w:val="00991F00"/>
    <w:rsid w:val="00992674"/>
    <w:rsid w:val="00992826"/>
    <w:rsid w:val="00992D97"/>
    <w:rsid w:val="009932FA"/>
    <w:rsid w:val="00995CAE"/>
    <w:rsid w:val="00996449"/>
    <w:rsid w:val="0099649B"/>
    <w:rsid w:val="009A116E"/>
    <w:rsid w:val="009A154F"/>
    <w:rsid w:val="009A1E41"/>
    <w:rsid w:val="009A2361"/>
    <w:rsid w:val="009A440D"/>
    <w:rsid w:val="009A49FE"/>
    <w:rsid w:val="009A4FED"/>
    <w:rsid w:val="009A58C3"/>
    <w:rsid w:val="009A6424"/>
    <w:rsid w:val="009A7301"/>
    <w:rsid w:val="009A74C8"/>
    <w:rsid w:val="009B2817"/>
    <w:rsid w:val="009B39F7"/>
    <w:rsid w:val="009B41E1"/>
    <w:rsid w:val="009B4B34"/>
    <w:rsid w:val="009B5D40"/>
    <w:rsid w:val="009B65C3"/>
    <w:rsid w:val="009B7464"/>
    <w:rsid w:val="009C0816"/>
    <w:rsid w:val="009C10C0"/>
    <w:rsid w:val="009C216E"/>
    <w:rsid w:val="009C2300"/>
    <w:rsid w:val="009C3E0C"/>
    <w:rsid w:val="009C6A84"/>
    <w:rsid w:val="009C7ABA"/>
    <w:rsid w:val="009C7B63"/>
    <w:rsid w:val="009C7BC2"/>
    <w:rsid w:val="009C7CDF"/>
    <w:rsid w:val="009D0281"/>
    <w:rsid w:val="009D1550"/>
    <w:rsid w:val="009D220C"/>
    <w:rsid w:val="009D34A7"/>
    <w:rsid w:val="009D3BCC"/>
    <w:rsid w:val="009D3FC7"/>
    <w:rsid w:val="009D4802"/>
    <w:rsid w:val="009D55CB"/>
    <w:rsid w:val="009E05D0"/>
    <w:rsid w:val="009E1474"/>
    <w:rsid w:val="009E256F"/>
    <w:rsid w:val="009E3613"/>
    <w:rsid w:val="009E4454"/>
    <w:rsid w:val="009E4C7F"/>
    <w:rsid w:val="009E667C"/>
    <w:rsid w:val="009F0ED5"/>
    <w:rsid w:val="009F0FA2"/>
    <w:rsid w:val="009F147C"/>
    <w:rsid w:val="009F181F"/>
    <w:rsid w:val="009F1C22"/>
    <w:rsid w:val="009F2320"/>
    <w:rsid w:val="009F3298"/>
    <w:rsid w:val="009F39AE"/>
    <w:rsid w:val="009F3D36"/>
    <w:rsid w:val="009F4219"/>
    <w:rsid w:val="009F50BA"/>
    <w:rsid w:val="009F5462"/>
    <w:rsid w:val="009F796C"/>
    <w:rsid w:val="009F7D25"/>
    <w:rsid w:val="009F7D50"/>
    <w:rsid w:val="009F7D96"/>
    <w:rsid w:val="00A0045B"/>
    <w:rsid w:val="00A00C39"/>
    <w:rsid w:val="00A0227F"/>
    <w:rsid w:val="00A03087"/>
    <w:rsid w:val="00A03B71"/>
    <w:rsid w:val="00A03D8B"/>
    <w:rsid w:val="00A03E5E"/>
    <w:rsid w:val="00A046A2"/>
    <w:rsid w:val="00A05518"/>
    <w:rsid w:val="00A064F3"/>
    <w:rsid w:val="00A06E31"/>
    <w:rsid w:val="00A07364"/>
    <w:rsid w:val="00A100A7"/>
    <w:rsid w:val="00A1077C"/>
    <w:rsid w:val="00A11C3E"/>
    <w:rsid w:val="00A129FF"/>
    <w:rsid w:val="00A13E4B"/>
    <w:rsid w:val="00A143FD"/>
    <w:rsid w:val="00A14D51"/>
    <w:rsid w:val="00A16459"/>
    <w:rsid w:val="00A165ED"/>
    <w:rsid w:val="00A21BCD"/>
    <w:rsid w:val="00A23144"/>
    <w:rsid w:val="00A23706"/>
    <w:rsid w:val="00A23DE1"/>
    <w:rsid w:val="00A23FA3"/>
    <w:rsid w:val="00A24F61"/>
    <w:rsid w:val="00A26D07"/>
    <w:rsid w:val="00A27342"/>
    <w:rsid w:val="00A27F85"/>
    <w:rsid w:val="00A3093A"/>
    <w:rsid w:val="00A30A17"/>
    <w:rsid w:val="00A31A7E"/>
    <w:rsid w:val="00A32236"/>
    <w:rsid w:val="00A326CA"/>
    <w:rsid w:val="00A32B1A"/>
    <w:rsid w:val="00A331B9"/>
    <w:rsid w:val="00A338A1"/>
    <w:rsid w:val="00A3411B"/>
    <w:rsid w:val="00A36ADD"/>
    <w:rsid w:val="00A36EE4"/>
    <w:rsid w:val="00A37601"/>
    <w:rsid w:val="00A42822"/>
    <w:rsid w:val="00A432C9"/>
    <w:rsid w:val="00A45310"/>
    <w:rsid w:val="00A468EC"/>
    <w:rsid w:val="00A46A4E"/>
    <w:rsid w:val="00A46E4E"/>
    <w:rsid w:val="00A50321"/>
    <w:rsid w:val="00A522A2"/>
    <w:rsid w:val="00A539BE"/>
    <w:rsid w:val="00A5423E"/>
    <w:rsid w:val="00A548DC"/>
    <w:rsid w:val="00A55D87"/>
    <w:rsid w:val="00A6001D"/>
    <w:rsid w:val="00A6053D"/>
    <w:rsid w:val="00A6130D"/>
    <w:rsid w:val="00A6202E"/>
    <w:rsid w:val="00A62173"/>
    <w:rsid w:val="00A62D3C"/>
    <w:rsid w:val="00A641E6"/>
    <w:rsid w:val="00A6505B"/>
    <w:rsid w:val="00A657F0"/>
    <w:rsid w:val="00A67C6C"/>
    <w:rsid w:val="00A67C86"/>
    <w:rsid w:val="00A70420"/>
    <w:rsid w:val="00A7343B"/>
    <w:rsid w:val="00A7359A"/>
    <w:rsid w:val="00A7431A"/>
    <w:rsid w:val="00A74C54"/>
    <w:rsid w:val="00A76A16"/>
    <w:rsid w:val="00A76EC9"/>
    <w:rsid w:val="00A811D3"/>
    <w:rsid w:val="00A81503"/>
    <w:rsid w:val="00A81BD2"/>
    <w:rsid w:val="00A821BE"/>
    <w:rsid w:val="00A8245E"/>
    <w:rsid w:val="00A82AC4"/>
    <w:rsid w:val="00A83BE6"/>
    <w:rsid w:val="00A847C9"/>
    <w:rsid w:val="00A858E0"/>
    <w:rsid w:val="00A859F0"/>
    <w:rsid w:val="00A85DFA"/>
    <w:rsid w:val="00A8718F"/>
    <w:rsid w:val="00A9050E"/>
    <w:rsid w:val="00A90E38"/>
    <w:rsid w:val="00A92AD7"/>
    <w:rsid w:val="00A9344A"/>
    <w:rsid w:val="00A93910"/>
    <w:rsid w:val="00A93D2A"/>
    <w:rsid w:val="00A93DCF"/>
    <w:rsid w:val="00A94A6A"/>
    <w:rsid w:val="00A94AE7"/>
    <w:rsid w:val="00A953E1"/>
    <w:rsid w:val="00A96722"/>
    <w:rsid w:val="00A968D5"/>
    <w:rsid w:val="00A96900"/>
    <w:rsid w:val="00AA0094"/>
    <w:rsid w:val="00AA2CA0"/>
    <w:rsid w:val="00AA428F"/>
    <w:rsid w:val="00AA575C"/>
    <w:rsid w:val="00AA5B85"/>
    <w:rsid w:val="00AA702D"/>
    <w:rsid w:val="00AB0A75"/>
    <w:rsid w:val="00AB11DA"/>
    <w:rsid w:val="00AB125A"/>
    <w:rsid w:val="00AB38A1"/>
    <w:rsid w:val="00AB4083"/>
    <w:rsid w:val="00AB5072"/>
    <w:rsid w:val="00AB560B"/>
    <w:rsid w:val="00AB6F06"/>
    <w:rsid w:val="00AC0882"/>
    <w:rsid w:val="00AC095B"/>
    <w:rsid w:val="00AC0B7A"/>
    <w:rsid w:val="00AC1339"/>
    <w:rsid w:val="00AC19B0"/>
    <w:rsid w:val="00AC2655"/>
    <w:rsid w:val="00AC341C"/>
    <w:rsid w:val="00AC48E9"/>
    <w:rsid w:val="00AC4B99"/>
    <w:rsid w:val="00AC4C29"/>
    <w:rsid w:val="00AC62BE"/>
    <w:rsid w:val="00AC6F66"/>
    <w:rsid w:val="00AC7831"/>
    <w:rsid w:val="00AD03CE"/>
    <w:rsid w:val="00AD1288"/>
    <w:rsid w:val="00AD1812"/>
    <w:rsid w:val="00AD2130"/>
    <w:rsid w:val="00AD28F9"/>
    <w:rsid w:val="00AD3F84"/>
    <w:rsid w:val="00AD56E0"/>
    <w:rsid w:val="00AD5BC4"/>
    <w:rsid w:val="00AD61AA"/>
    <w:rsid w:val="00AE05CD"/>
    <w:rsid w:val="00AE0600"/>
    <w:rsid w:val="00AE15E5"/>
    <w:rsid w:val="00AE247E"/>
    <w:rsid w:val="00AE2CDD"/>
    <w:rsid w:val="00AE2EB2"/>
    <w:rsid w:val="00AE3F4B"/>
    <w:rsid w:val="00AE42A8"/>
    <w:rsid w:val="00AE49D4"/>
    <w:rsid w:val="00AE4B47"/>
    <w:rsid w:val="00AE70EB"/>
    <w:rsid w:val="00AE7E21"/>
    <w:rsid w:val="00AF0E5B"/>
    <w:rsid w:val="00AF11C1"/>
    <w:rsid w:val="00AF1970"/>
    <w:rsid w:val="00AF21BA"/>
    <w:rsid w:val="00AF2DF1"/>
    <w:rsid w:val="00AF3E5B"/>
    <w:rsid w:val="00AF4001"/>
    <w:rsid w:val="00AF50AE"/>
    <w:rsid w:val="00AF7AB5"/>
    <w:rsid w:val="00B00175"/>
    <w:rsid w:val="00B004D0"/>
    <w:rsid w:val="00B07FB1"/>
    <w:rsid w:val="00B100D6"/>
    <w:rsid w:val="00B10592"/>
    <w:rsid w:val="00B10BA4"/>
    <w:rsid w:val="00B111D8"/>
    <w:rsid w:val="00B139A0"/>
    <w:rsid w:val="00B1460A"/>
    <w:rsid w:val="00B149DB"/>
    <w:rsid w:val="00B15048"/>
    <w:rsid w:val="00B15E94"/>
    <w:rsid w:val="00B1615A"/>
    <w:rsid w:val="00B16BA7"/>
    <w:rsid w:val="00B21CC9"/>
    <w:rsid w:val="00B2255C"/>
    <w:rsid w:val="00B22AEE"/>
    <w:rsid w:val="00B23B24"/>
    <w:rsid w:val="00B23EFD"/>
    <w:rsid w:val="00B24245"/>
    <w:rsid w:val="00B25441"/>
    <w:rsid w:val="00B25899"/>
    <w:rsid w:val="00B25A45"/>
    <w:rsid w:val="00B26D2E"/>
    <w:rsid w:val="00B26DC7"/>
    <w:rsid w:val="00B273F2"/>
    <w:rsid w:val="00B27527"/>
    <w:rsid w:val="00B301B2"/>
    <w:rsid w:val="00B30BAC"/>
    <w:rsid w:val="00B310AE"/>
    <w:rsid w:val="00B3114C"/>
    <w:rsid w:val="00B319E1"/>
    <w:rsid w:val="00B31A54"/>
    <w:rsid w:val="00B321D1"/>
    <w:rsid w:val="00B32B8A"/>
    <w:rsid w:val="00B35323"/>
    <w:rsid w:val="00B360C3"/>
    <w:rsid w:val="00B36EFA"/>
    <w:rsid w:val="00B37755"/>
    <w:rsid w:val="00B37E0A"/>
    <w:rsid w:val="00B40134"/>
    <w:rsid w:val="00B40557"/>
    <w:rsid w:val="00B40860"/>
    <w:rsid w:val="00B41B06"/>
    <w:rsid w:val="00B4206A"/>
    <w:rsid w:val="00B43152"/>
    <w:rsid w:val="00B43E88"/>
    <w:rsid w:val="00B452C0"/>
    <w:rsid w:val="00B45534"/>
    <w:rsid w:val="00B46020"/>
    <w:rsid w:val="00B460DA"/>
    <w:rsid w:val="00B47509"/>
    <w:rsid w:val="00B4795D"/>
    <w:rsid w:val="00B5084C"/>
    <w:rsid w:val="00B51678"/>
    <w:rsid w:val="00B5363F"/>
    <w:rsid w:val="00B541E6"/>
    <w:rsid w:val="00B54883"/>
    <w:rsid w:val="00B55394"/>
    <w:rsid w:val="00B561DB"/>
    <w:rsid w:val="00B60EF6"/>
    <w:rsid w:val="00B61E1D"/>
    <w:rsid w:val="00B62081"/>
    <w:rsid w:val="00B63311"/>
    <w:rsid w:val="00B639E8"/>
    <w:rsid w:val="00B63EA1"/>
    <w:rsid w:val="00B64652"/>
    <w:rsid w:val="00B655C0"/>
    <w:rsid w:val="00B65A7A"/>
    <w:rsid w:val="00B70064"/>
    <w:rsid w:val="00B7159A"/>
    <w:rsid w:val="00B71A04"/>
    <w:rsid w:val="00B723AF"/>
    <w:rsid w:val="00B72859"/>
    <w:rsid w:val="00B72B95"/>
    <w:rsid w:val="00B73974"/>
    <w:rsid w:val="00B7414E"/>
    <w:rsid w:val="00B74398"/>
    <w:rsid w:val="00B74A87"/>
    <w:rsid w:val="00B76D27"/>
    <w:rsid w:val="00B7748E"/>
    <w:rsid w:val="00B77686"/>
    <w:rsid w:val="00B77A05"/>
    <w:rsid w:val="00B80B41"/>
    <w:rsid w:val="00B829A9"/>
    <w:rsid w:val="00B82F81"/>
    <w:rsid w:val="00B841C9"/>
    <w:rsid w:val="00B844C7"/>
    <w:rsid w:val="00B845E1"/>
    <w:rsid w:val="00B84677"/>
    <w:rsid w:val="00B86CA7"/>
    <w:rsid w:val="00B901D5"/>
    <w:rsid w:val="00B93121"/>
    <w:rsid w:val="00B957DA"/>
    <w:rsid w:val="00BA139A"/>
    <w:rsid w:val="00BA4A4A"/>
    <w:rsid w:val="00BA5D60"/>
    <w:rsid w:val="00BA60BE"/>
    <w:rsid w:val="00BB0A8B"/>
    <w:rsid w:val="00BB1432"/>
    <w:rsid w:val="00BB152C"/>
    <w:rsid w:val="00BB4F99"/>
    <w:rsid w:val="00BB55CE"/>
    <w:rsid w:val="00BB6694"/>
    <w:rsid w:val="00BB6C5D"/>
    <w:rsid w:val="00BC06FE"/>
    <w:rsid w:val="00BC2559"/>
    <w:rsid w:val="00BC25E6"/>
    <w:rsid w:val="00BC2A9B"/>
    <w:rsid w:val="00BC2BF8"/>
    <w:rsid w:val="00BC4C15"/>
    <w:rsid w:val="00BC65A4"/>
    <w:rsid w:val="00BC739E"/>
    <w:rsid w:val="00BC7687"/>
    <w:rsid w:val="00BD0EF2"/>
    <w:rsid w:val="00BD1EBE"/>
    <w:rsid w:val="00BD2988"/>
    <w:rsid w:val="00BD2AD5"/>
    <w:rsid w:val="00BD2DA6"/>
    <w:rsid w:val="00BD3DAC"/>
    <w:rsid w:val="00BD4600"/>
    <w:rsid w:val="00BD590D"/>
    <w:rsid w:val="00BD7053"/>
    <w:rsid w:val="00BE071C"/>
    <w:rsid w:val="00BE0CCC"/>
    <w:rsid w:val="00BE18CF"/>
    <w:rsid w:val="00BE1C6E"/>
    <w:rsid w:val="00BE284F"/>
    <w:rsid w:val="00BE33E5"/>
    <w:rsid w:val="00BE355A"/>
    <w:rsid w:val="00BE60CD"/>
    <w:rsid w:val="00BF05E0"/>
    <w:rsid w:val="00BF2690"/>
    <w:rsid w:val="00BF336C"/>
    <w:rsid w:val="00BF44E9"/>
    <w:rsid w:val="00BF5441"/>
    <w:rsid w:val="00BF56CA"/>
    <w:rsid w:val="00BF5CFE"/>
    <w:rsid w:val="00BF5FFD"/>
    <w:rsid w:val="00BF6E55"/>
    <w:rsid w:val="00BF70F9"/>
    <w:rsid w:val="00BF784C"/>
    <w:rsid w:val="00C00A14"/>
    <w:rsid w:val="00C00C91"/>
    <w:rsid w:val="00C00F8D"/>
    <w:rsid w:val="00C013DA"/>
    <w:rsid w:val="00C02829"/>
    <w:rsid w:val="00C03268"/>
    <w:rsid w:val="00C032AE"/>
    <w:rsid w:val="00C040D2"/>
    <w:rsid w:val="00C04918"/>
    <w:rsid w:val="00C0713B"/>
    <w:rsid w:val="00C07866"/>
    <w:rsid w:val="00C10659"/>
    <w:rsid w:val="00C10A60"/>
    <w:rsid w:val="00C11612"/>
    <w:rsid w:val="00C11956"/>
    <w:rsid w:val="00C11EB0"/>
    <w:rsid w:val="00C14080"/>
    <w:rsid w:val="00C1534C"/>
    <w:rsid w:val="00C1547C"/>
    <w:rsid w:val="00C1628B"/>
    <w:rsid w:val="00C1698D"/>
    <w:rsid w:val="00C16E78"/>
    <w:rsid w:val="00C174AF"/>
    <w:rsid w:val="00C177B7"/>
    <w:rsid w:val="00C20540"/>
    <w:rsid w:val="00C205EF"/>
    <w:rsid w:val="00C20EC5"/>
    <w:rsid w:val="00C21D9E"/>
    <w:rsid w:val="00C2321C"/>
    <w:rsid w:val="00C236B8"/>
    <w:rsid w:val="00C23CE3"/>
    <w:rsid w:val="00C254F3"/>
    <w:rsid w:val="00C261AC"/>
    <w:rsid w:val="00C264D0"/>
    <w:rsid w:val="00C315C2"/>
    <w:rsid w:val="00C32AD9"/>
    <w:rsid w:val="00C353AB"/>
    <w:rsid w:val="00C3663F"/>
    <w:rsid w:val="00C3713C"/>
    <w:rsid w:val="00C3774A"/>
    <w:rsid w:val="00C37C5B"/>
    <w:rsid w:val="00C4022D"/>
    <w:rsid w:val="00C402FD"/>
    <w:rsid w:val="00C4067D"/>
    <w:rsid w:val="00C40A83"/>
    <w:rsid w:val="00C41376"/>
    <w:rsid w:val="00C41686"/>
    <w:rsid w:val="00C4171E"/>
    <w:rsid w:val="00C437A4"/>
    <w:rsid w:val="00C4513E"/>
    <w:rsid w:val="00C47B12"/>
    <w:rsid w:val="00C50F85"/>
    <w:rsid w:val="00C5252D"/>
    <w:rsid w:val="00C53C0E"/>
    <w:rsid w:val="00C55928"/>
    <w:rsid w:val="00C55D4F"/>
    <w:rsid w:val="00C5657E"/>
    <w:rsid w:val="00C565AE"/>
    <w:rsid w:val="00C579C0"/>
    <w:rsid w:val="00C6068B"/>
    <w:rsid w:val="00C60A2E"/>
    <w:rsid w:val="00C62593"/>
    <w:rsid w:val="00C62ABB"/>
    <w:rsid w:val="00C62FC2"/>
    <w:rsid w:val="00C63026"/>
    <w:rsid w:val="00C63E9A"/>
    <w:rsid w:val="00C65FAC"/>
    <w:rsid w:val="00C667BE"/>
    <w:rsid w:val="00C703AC"/>
    <w:rsid w:val="00C73270"/>
    <w:rsid w:val="00C73B4D"/>
    <w:rsid w:val="00C74161"/>
    <w:rsid w:val="00C75733"/>
    <w:rsid w:val="00C75F97"/>
    <w:rsid w:val="00C77602"/>
    <w:rsid w:val="00C77D5C"/>
    <w:rsid w:val="00C80089"/>
    <w:rsid w:val="00C81BEF"/>
    <w:rsid w:val="00C8251A"/>
    <w:rsid w:val="00C83AAC"/>
    <w:rsid w:val="00C845F4"/>
    <w:rsid w:val="00C84D09"/>
    <w:rsid w:val="00C86258"/>
    <w:rsid w:val="00C869FD"/>
    <w:rsid w:val="00C87ADC"/>
    <w:rsid w:val="00C90726"/>
    <w:rsid w:val="00C90C3C"/>
    <w:rsid w:val="00C934EB"/>
    <w:rsid w:val="00C9464B"/>
    <w:rsid w:val="00C94730"/>
    <w:rsid w:val="00C95B6A"/>
    <w:rsid w:val="00C95F6C"/>
    <w:rsid w:val="00C9626F"/>
    <w:rsid w:val="00C969A8"/>
    <w:rsid w:val="00C96D86"/>
    <w:rsid w:val="00C97B5D"/>
    <w:rsid w:val="00CA0E7B"/>
    <w:rsid w:val="00CA127A"/>
    <w:rsid w:val="00CA1709"/>
    <w:rsid w:val="00CA24FA"/>
    <w:rsid w:val="00CA2BFD"/>
    <w:rsid w:val="00CA2FFA"/>
    <w:rsid w:val="00CA47E6"/>
    <w:rsid w:val="00CA56CE"/>
    <w:rsid w:val="00CA5B79"/>
    <w:rsid w:val="00CA5F8D"/>
    <w:rsid w:val="00CB01EF"/>
    <w:rsid w:val="00CB1B10"/>
    <w:rsid w:val="00CB243F"/>
    <w:rsid w:val="00CB29E3"/>
    <w:rsid w:val="00CB4EF1"/>
    <w:rsid w:val="00CB52BE"/>
    <w:rsid w:val="00CB5C21"/>
    <w:rsid w:val="00CB7E02"/>
    <w:rsid w:val="00CC06FA"/>
    <w:rsid w:val="00CC079E"/>
    <w:rsid w:val="00CC0CE4"/>
    <w:rsid w:val="00CC1209"/>
    <w:rsid w:val="00CC128E"/>
    <w:rsid w:val="00CC19EC"/>
    <w:rsid w:val="00CC1B44"/>
    <w:rsid w:val="00CC24E7"/>
    <w:rsid w:val="00CC259D"/>
    <w:rsid w:val="00CC2A7E"/>
    <w:rsid w:val="00CC3198"/>
    <w:rsid w:val="00CC31F3"/>
    <w:rsid w:val="00CC3207"/>
    <w:rsid w:val="00CC4341"/>
    <w:rsid w:val="00CC4EA6"/>
    <w:rsid w:val="00CC63A2"/>
    <w:rsid w:val="00CC6EEC"/>
    <w:rsid w:val="00CD08EB"/>
    <w:rsid w:val="00CD0962"/>
    <w:rsid w:val="00CD0DA6"/>
    <w:rsid w:val="00CD0F31"/>
    <w:rsid w:val="00CD112F"/>
    <w:rsid w:val="00CD2347"/>
    <w:rsid w:val="00CD3EE0"/>
    <w:rsid w:val="00CD4672"/>
    <w:rsid w:val="00CD539C"/>
    <w:rsid w:val="00CD5971"/>
    <w:rsid w:val="00CD60F6"/>
    <w:rsid w:val="00CD6F3E"/>
    <w:rsid w:val="00CD79BB"/>
    <w:rsid w:val="00CE04FA"/>
    <w:rsid w:val="00CE0C37"/>
    <w:rsid w:val="00CE2057"/>
    <w:rsid w:val="00CE24F0"/>
    <w:rsid w:val="00CE2F8B"/>
    <w:rsid w:val="00CE3580"/>
    <w:rsid w:val="00CE3DB6"/>
    <w:rsid w:val="00CE479D"/>
    <w:rsid w:val="00CE4D80"/>
    <w:rsid w:val="00CE5CEB"/>
    <w:rsid w:val="00CE6379"/>
    <w:rsid w:val="00CE738D"/>
    <w:rsid w:val="00CE7C66"/>
    <w:rsid w:val="00CF0F38"/>
    <w:rsid w:val="00CF19AB"/>
    <w:rsid w:val="00CF19BF"/>
    <w:rsid w:val="00CF235A"/>
    <w:rsid w:val="00CF26E1"/>
    <w:rsid w:val="00CF3764"/>
    <w:rsid w:val="00CF3C6D"/>
    <w:rsid w:val="00CF4C0D"/>
    <w:rsid w:val="00CF5EAD"/>
    <w:rsid w:val="00CF651A"/>
    <w:rsid w:val="00CF6B36"/>
    <w:rsid w:val="00D00BB0"/>
    <w:rsid w:val="00D011C3"/>
    <w:rsid w:val="00D012D8"/>
    <w:rsid w:val="00D01C7B"/>
    <w:rsid w:val="00D04F67"/>
    <w:rsid w:val="00D04F7A"/>
    <w:rsid w:val="00D04FEA"/>
    <w:rsid w:val="00D05FA7"/>
    <w:rsid w:val="00D07096"/>
    <w:rsid w:val="00D1050E"/>
    <w:rsid w:val="00D11FA1"/>
    <w:rsid w:val="00D14D7E"/>
    <w:rsid w:val="00D14F0B"/>
    <w:rsid w:val="00D1682A"/>
    <w:rsid w:val="00D17490"/>
    <w:rsid w:val="00D17B49"/>
    <w:rsid w:val="00D2024F"/>
    <w:rsid w:val="00D203F0"/>
    <w:rsid w:val="00D22FB1"/>
    <w:rsid w:val="00D2371A"/>
    <w:rsid w:val="00D2405D"/>
    <w:rsid w:val="00D24337"/>
    <w:rsid w:val="00D251F8"/>
    <w:rsid w:val="00D25D39"/>
    <w:rsid w:val="00D27175"/>
    <w:rsid w:val="00D3122D"/>
    <w:rsid w:val="00D31E44"/>
    <w:rsid w:val="00D320F3"/>
    <w:rsid w:val="00D325B6"/>
    <w:rsid w:val="00D32771"/>
    <w:rsid w:val="00D33289"/>
    <w:rsid w:val="00D3360D"/>
    <w:rsid w:val="00D33620"/>
    <w:rsid w:val="00D339BA"/>
    <w:rsid w:val="00D33F3D"/>
    <w:rsid w:val="00D34E6F"/>
    <w:rsid w:val="00D3526B"/>
    <w:rsid w:val="00D35990"/>
    <w:rsid w:val="00D35C4B"/>
    <w:rsid w:val="00D36647"/>
    <w:rsid w:val="00D36DAA"/>
    <w:rsid w:val="00D37BF5"/>
    <w:rsid w:val="00D37C9E"/>
    <w:rsid w:val="00D37EFE"/>
    <w:rsid w:val="00D40D02"/>
    <w:rsid w:val="00D41ECC"/>
    <w:rsid w:val="00D433DB"/>
    <w:rsid w:val="00D43989"/>
    <w:rsid w:val="00D45D47"/>
    <w:rsid w:val="00D46FED"/>
    <w:rsid w:val="00D4758D"/>
    <w:rsid w:val="00D50469"/>
    <w:rsid w:val="00D50517"/>
    <w:rsid w:val="00D509CE"/>
    <w:rsid w:val="00D50CED"/>
    <w:rsid w:val="00D5130F"/>
    <w:rsid w:val="00D51679"/>
    <w:rsid w:val="00D516E3"/>
    <w:rsid w:val="00D517D6"/>
    <w:rsid w:val="00D52B70"/>
    <w:rsid w:val="00D533C1"/>
    <w:rsid w:val="00D535CE"/>
    <w:rsid w:val="00D54333"/>
    <w:rsid w:val="00D54B3F"/>
    <w:rsid w:val="00D57FD2"/>
    <w:rsid w:val="00D57FD3"/>
    <w:rsid w:val="00D6060B"/>
    <w:rsid w:val="00D60725"/>
    <w:rsid w:val="00D60AF3"/>
    <w:rsid w:val="00D622BF"/>
    <w:rsid w:val="00D6246B"/>
    <w:rsid w:val="00D648AC"/>
    <w:rsid w:val="00D64C0A"/>
    <w:rsid w:val="00D6574F"/>
    <w:rsid w:val="00D70226"/>
    <w:rsid w:val="00D707BF"/>
    <w:rsid w:val="00D708ED"/>
    <w:rsid w:val="00D71E3C"/>
    <w:rsid w:val="00D723DA"/>
    <w:rsid w:val="00D73A42"/>
    <w:rsid w:val="00D74B9F"/>
    <w:rsid w:val="00D75563"/>
    <w:rsid w:val="00D75B47"/>
    <w:rsid w:val="00D76598"/>
    <w:rsid w:val="00D76A38"/>
    <w:rsid w:val="00D76CF5"/>
    <w:rsid w:val="00D8029B"/>
    <w:rsid w:val="00D817AF"/>
    <w:rsid w:val="00D81E9F"/>
    <w:rsid w:val="00D8261B"/>
    <w:rsid w:val="00D838DE"/>
    <w:rsid w:val="00D83F9E"/>
    <w:rsid w:val="00D83FD8"/>
    <w:rsid w:val="00D84418"/>
    <w:rsid w:val="00D84EEE"/>
    <w:rsid w:val="00D86006"/>
    <w:rsid w:val="00D86D79"/>
    <w:rsid w:val="00D86F90"/>
    <w:rsid w:val="00D872DA"/>
    <w:rsid w:val="00D872E7"/>
    <w:rsid w:val="00D87840"/>
    <w:rsid w:val="00D90006"/>
    <w:rsid w:val="00D91914"/>
    <w:rsid w:val="00D922FD"/>
    <w:rsid w:val="00D92433"/>
    <w:rsid w:val="00D92966"/>
    <w:rsid w:val="00D92B47"/>
    <w:rsid w:val="00D92C3C"/>
    <w:rsid w:val="00D9307B"/>
    <w:rsid w:val="00D94ADB"/>
    <w:rsid w:val="00D953B2"/>
    <w:rsid w:val="00D959FC"/>
    <w:rsid w:val="00D96DCE"/>
    <w:rsid w:val="00D96F44"/>
    <w:rsid w:val="00D97DDD"/>
    <w:rsid w:val="00D97FA4"/>
    <w:rsid w:val="00DA070B"/>
    <w:rsid w:val="00DA086B"/>
    <w:rsid w:val="00DA18A3"/>
    <w:rsid w:val="00DA4742"/>
    <w:rsid w:val="00DA50F6"/>
    <w:rsid w:val="00DA5778"/>
    <w:rsid w:val="00DA5CFA"/>
    <w:rsid w:val="00DA6EFE"/>
    <w:rsid w:val="00DA7FEF"/>
    <w:rsid w:val="00DB06C8"/>
    <w:rsid w:val="00DB0A7F"/>
    <w:rsid w:val="00DB18B0"/>
    <w:rsid w:val="00DB219D"/>
    <w:rsid w:val="00DB3A86"/>
    <w:rsid w:val="00DB4213"/>
    <w:rsid w:val="00DB47D8"/>
    <w:rsid w:val="00DB4824"/>
    <w:rsid w:val="00DB5C5C"/>
    <w:rsid w:val="00DB60CA"/>
    <w:rsid w:val="00DB72C8"/>
    <w:rsid w:val="00DC0B09"/>
    <w:rsid w:val="00DC1169"/>
    <w:rsid w:val="00DC339B"/>
    <w:rsid w:val="00DC339E"/>
    <w:rsid w:val="00DC3BB8"/>
    <w:rsid w:val="00DC3C52"/>
    <w:rsid w:val="00DC6523"/>
    <w:rsid w:val="00DC658F"/>
    <w:rsid w:val="00DD0DA9"/>
    <w:rsid w:val="00DD1586"/>
    <w:rsid w:val="00DD25A0"/>
    <w:rsid w:val="00DD270F"/>
    <w:rsid w:val="00DD4C78"/>
    <w:rsid w:val="00DD57AB"/>
    <w:rsid w:val="00DD5C62"/>
    <w:rsid w:val="00DD615A"/>
    <w:rsid w:val="00DD6397"/>
    <w:rsid w:val="00DD6F98"/>
    <w:rsid w:val="00DD7620"/>
    <w:rsid w:val="00DD7D7D"/>
    <w:rsid w:val="00DE042F"/>
    <w:rsid w:val="00DE0E33"/>
    <w:rsid w:val="00DE1F8C"/>
    <w:rsid w:val="00DE4CFB"/>
    <w:rsid w:val="00DE570F"/>
    <w:rsid w:val="00DE5C7F"/>
    <w:rsid w:val="00DE6474"/>
    <w:rsid w:val="00DF1582"/>
    <w:rsid w:val="00DF1E15"/>
    <w:rsid w:val="00DF22C4"/>
    <w:rsid w:val="00DF23AD"/>
    <w:rsid w:val="00DF3256"/>
    <w:rsid w:val="00DF329B"/>
    <w:rsid w:val="00DF3C67"/>
    <w:rsid w:val="00DF4677"/>
    <w:rsid w:val="00DF4779"/>
    <w:rsid w:val="00DF4A94"/>
    <w:rsid w:val="00DF4E9B"/>
    <w:rsid w:val="00DF6176"/>
    <w:rsid w:val="00DF61F5"/>
    <w:rsid w:val="00DF626D"/>
    <w:rsid w:val="00DF6A79"/>
    <w:rsid w:val="00E00734"/>
    <w:rsid w:val="00E007DA"/>
    <w:rsid w:val="00E00809"/>
    <w:rsid w:val="00E00E94"/>
    <w:rsid w:val="00E0119D"/>
    <w:rsid w:val="00E016E8"/>
    <w:rsid w:val="00E02317"/>
    <w:rsid w:val="00E02339"/>
    <w:rsid w:val="00E023E4"/>
    <w:rsid w:val="00E0281A"/>
    <w:rsid w:val="00E02FE6"/>
    <w:rsid w:val="00E03CC6"/>
    <w:rsid w:val="00E04A26"/>
    <w:rsid w:val="00E04C3C"/>
    <w:rsid w:val="00E04E95"/>
    <w:rsid w:val="00E0661B"/>
    <w:rsid w:val="00E10EAD"/>
    <w:rsid w:val="00E10EFD"/>
    <w:rsid w:val="00E1224F"/>
    <w:rsid w:val="00E12388"/>
    <w:rsid w:val="00E1334F"/>
    <w:rsid w:val="00E13D49"/>
    <w:rsid w:val="00E15E1C"/>
    <w:rsid w:val="00E15ECB"/>
    <w:rsid w:val="00E169DF"/>
    <w:rsid w:val="00E16ED2"/>
    <w:rsid w:val="00E17784"/>
    <w:rsid w:val="00E17EC7"/>
    <w:rsid w:val="00E209B8"/>
    <w:rsid w:val="00E21A3D"/>
    <w:rsid w:val="00E21ADA"/>
    <w:rsid w:val="00E22605"/>
    <w:rsid w:val="00E2315C"/>
    <w:rsid w:val="00E25260"/>
    <w:rsid w:val="00E253C1"/>
    <w:rsid w:val="00E25643"/>
    <w:rsid w:val="00E2574A"/>
    <w:rsid w:val="00E25CF6"/>
    <w:rsid w:val="00E26115"/>
    <w:rsid w:val="00E263EC"/>
    <w:rsid w:val="00E2677A"/>
    <w:rsid w:val="00E27864"/>
    <w:rsid w:val="00E278D7"/>
    <w:rsid w:val="00E30E7B"/>
    <w:rsid w:val="00E30F25"/>
    <w:rsid w:val="00E31F35"/>
    <w:rsid w:val="00E32F5D"/>
    <w:rsid w:val="00E374FD"/>
    <w:rsid w:val="00E37B1C"/>
    <w:rsid w:val="00E40923"/>
    <w:rsid w:val="00E4187A"/>
    <w:rsid w:val="00E41A0A"/>
    <w:rsid w:val="00E42AF7"/>
    <w:rsid w:val="00E4358E"/>
    <w:rsid w:val="00E43EB6"/>
    <w:rsid w:val="00E44C1A"/>
    <w:rsid w:val="00E45193"/>
    <w:rsid w:val="00E4546E"/>
    <w:rsid w:val="00E50517"/>
    <w:rsid w:val="00E50DA9"/>
    <w:rsid w:val="00E5395F"/>
    <w:rsid w:val="00E53B63"/>
    <w:rsid w:val="00E55A03"/>
    <w:rsid w:val="00E5799D"/>
    <w:rsid w:val="00E57B49"/>
    <w:rsid w:val="00E603F4"/>
    <w:rsid w:val="00E62117"/>
    <w:rsid w:val="00E62EA7"/>
    <w:rsid w:val="00E650AB"/>
    <w:rsid w:val="00E657A2"/>
    <w:rsid w:val="00E65A38"/>
    <w:rsid w:val="00E66324"/>
    <w:rsid w:val="00E671ED"/>
    <w:rsid w:val="00E70C1F"/>
    <w:rsid w:val="00E73C63"/>
    <w:rsid w:val="00E7429F"/>
    <w:rsid w:val="00E74311"/>
    <w:rsid w:val="00E743E9"/>
    <w:rsid w:val="00E76611"/>
    <w:rsid w:val="00E772F3"/>
    <w:rsid w:val="00E826E7"/>
    <w:rsid w:val="00E82E17"/>
    <w:rsid w:val="00E8301E"/>
    <w:rsid w:val="00E835BC"/>
    <w:rsid w:val="00E85932"/>
    <w:rsid w:val="00E85C5D"/>
    <w:rsid w:val="00E874E4"/>
    <w:rsid w:val="00E87859"/>
    <w:rsid w:val="00E87CA1"/>
    <w:rsid w:val="00E90823"/>
    <w:rsid w:val="00E92429"/>
    <w:rsid w:val="00E926FD"/>
    <w:rsid w:val="00E92C4F"/>
    <w:rsid w:val="00E92EA4"/>
    <w:rsid w:val="00E9578C"/>
    <w:rsid w:val="00E96379"/>
    <w:rsid w:val="00EA0D6F"/>
    <w:rsid w:val="00EA129B"/>
    <w:rsid w:val="00EA194E"/>
    <w:rsid w:val="00EA2B6D"/>
    <w:rsid w:val="00EA2E02"/>
    <w:rsid w:val="00EA6B30"/>
    <w:rsid w:val="00EA6EC4"/>
    <w:rsid w:val="00EB1E57"/>
    <w:rsid w:val="00EB27C6"/>
    <w:rsid w:val="00EB2D51"/>
    <w:rsid w:val="00EB32B5"/>
    <w:rsid w:val="00EB3BB7"/>
    <w:rsid w:val="00EB3E14"/>
    <w:rsid w:val="00EB483B"/>
    <w:rsid w:val="00EB4C19"/>
    <w:rsid w:val="00EB4FDF"/>
    <w:rsid w:val="00EB50E5"/>
    <w:rsid w:val="00EB5549"/>
    <w:rsid w:val="00EB5564"/>
    <w:rsid w:val="00EB65BF"/>
    <w:rsid w:val="00EB674A"/>
    <w:rsid w:val="00EB6CA5"/>
    <w:rsid w:val="00EB73FE"/>
    <w:rsid w:val="00EB7A42"/>
    <w:rsid w:val="00EC0397"/>
    <w:rsid w:val="00EC1671"/>
    <w:rsid w:val="00EC218B"/>
    <w:rsid w:val="00EC21CE"/>
    <w:rsid w:val="00EC477A"/>
    <w:rsid w:val="00EC56F6"/>
    <w:rsid w:val="00EC6133"/>
    <w:rsid w:val="00EC754B"/>
    <w:rsid w:val="00EC78EB"/>
    <w:rsid w:val="00EC7BBB"/>
    <w:rsid w:val="00ED0867"/>
    <w:rsid w:val="00ED19F5"/>
    <w:rsid w:val="00ED1F46"/>
    <w:rsid w:val="00ED2A21"/>
    <w:rsid w:val="00ED34A6"/>
    <w:rsid w:val="00ED3B52"/>
    <w:rsid w:val="00ED4266"/>
    <w:rsid w:val="00ED4DDD"/>
    <w:rsid w:val="00ED6766"/>
    <w:rsid w:val="00ED6979"/>
    <w:rsid w:val="00ED6E66"/>
    <w:rsid w:val="00EE04C1"/>
    <w:rsid w:val="00EE2F7B"/>
    <w:rsid w:val="00EE4C0A"/>
    <w:rsid w:val="00EE55E3"/>
    <w:rsid w:val="00EE670C"/>
    <w:rsid w:val="00EE6C14"/>
    <w:rsid w:val="00EE7EE5"/>
    <w:rsid w:val="00EF09EA"/>
    <w:rsid w:val="00EF0C1F"/>
    <w:rsid w:val="00EF2624"/>
    <w:rsid w:val="00EF7252"/>
    <w:rsid w:val="00EF7EBC"/>
    <w:rsid w:val="00F00036"/>
    <w:rsid w:val="00F00346"/>
    <w:rsid w:val="00F027A8"/>
    <w:rsid w:val="00F02CC0"/>
    <w:rsid w:val="00F034A5"/>
    <w:rsid w:val="00F03AC6"/>
    <w:rsid w:val="00F03ADA"/>
    <w:rsid w:val="00F0448F"/>
    <w:rsid w:val="00F0450D"/>
    <w:rsid w:val="00F058B2"/>
    <w:rsid w:val="00F05E9E"/>
    <w:rsid w:val="00F06C6E"/>
    <w:rsid w:val="00F06C75"/>
    <w:rsid w:val="00F113BD"/>
    <w:rsid w:val="00F117FA"/>
    <w:rsid w:val="00F12958"/>
    <w:rsid w:val="00F12A06"/>
    <w:rsid w:val="00F12A82"/>
    <w:rsid w:val="00F1308D"/>
    <w:rsid w:val="00F13A42"/>
    <w:rsid w:val="00F1433C"/>
    <w:rsid w:val="00F1455E"/>
    <w:rsid w:val="00F15778"/>
    <w:rsid w:val="00F21531"/>
    <w:rsid w:val="00F21DFA"/>
    <w:rsid w:val="00F23D9A"/>
    <w:rsid w:val="00F256C9"/>
    <w:rsid w:val="00F30488"/>
    <w:rsid w:val="00F3233A"/>
    <w:rsid w:val="00F3237C"/>
    <w:rsid w:val="00F327AF"/>
    <w:rsid w:val="00F329FE"/>
    <w:rsid w:val="00F32AF2"/>
    <w:rsid w:val="00F347E6"/>
    <w:rsid w:val="00F34A0D"/>
    <w:rsid w:val="00F34FC7"/>
    <w:rsid w:val="00F352B4"/>
    <w:rsid w:val="00F366F2"/>
    <w:rsid w:val="00F37535"/>
    <w:rsid w:val="00F410C5"/>
    <w:rsid w:val="00F42BE8"/>
    <w:rsid w:val="00F42FEE"/>
    <w:rsid w:val="00F433F1"/>
    <w:rsid w:val="00F4350C"/>
    <w:rsid w:val="00F438B2"/>
    <w:rsid w:val="00F43988"/>
    <w:rsid w:val="00F441CE"/>
    <w:rsid w:val="00F4510E"/>
    <w:rsid w:val="00F454AF"/>
    <w:rsid w:val="00F45C85"/>
    <w:rsid w:val="00F4684D"/>
    <w:rsid w:val="00F46A69"/>
    <w:rsid w:val="00F502AF"/>
    <w:rsid w:val="00F504AC"/>
    <w:rsid w:val="00F50879"/>
    <w:rsid w:val="00F50DDA"/>
    <w:rsid w:val="00F5169D"/>
    <w:rsid w:val="00F51985"/>
    <w:rsid w:val="00F51C1B"/>
    <w:rsid w:val="00F52793"/>
    <w:rsid w:val="00F52BFE"/>
    <w:rsid w:val="00F53B3D"/>
    <w:rsid w:val="00F54327"/>
    <w:rsid w:val="00F558A4"/>
    <w:rsid w:val="00F55CBD"/>
    <w:rsid w:val="00F60BBC"/>
    <w:rsid w:val="00F64BA3"/>
    <w:rsid w:val="00F653C6"/>
    <w:rsid w:val="00F657E0"/>
    <w:rsid w:val="00F666E8"/>
    <w:rsid w:val="00F67422"/>
    <w:rsid w:val="00F67A44"/>
    <w:rsid w:val="00F71867"/>
    <w:rsid w:val="00F72C2A"/>
    <w:rsid w:val="00F739BD"/>
    <w:rsid w:val="00F739C5"/>
    <w:rsid w:val="00F73B62"/>
    <w:rsid w:val="00F76DE2"/>
    <w:rsid w:val="00F76F07"/>
    <w:rsid w:val="00F774C3"/>
    <w:rsid w:val="00F77662"/>
    <w:rsid w:val="00F77701"/>
    <w:rsid w:val="00F77C18"/>
    <w:rsid w:val="00F80754"/>
    <w:rsid w:val="00F81629"/>
    <w:rsid w:val="00F8206A"/>
    <w:rsid w:val="00F82B72"/>
    <w:rsid w:val="00F834CF"/>
    <w:rsid w:val="00F83B71"/>
    <w:rsid w:val="00F83DB5"/>
    <w:rsid w:val="00F848D3"/>
    <w:rsid w:val="00F852BD"/>
    <w:rsid w:val="00F857BE"/>
    <w:rsid w:val="00F87145"/>
    <w:rsid w:val="00F87264"/>
    <w:rsid w:val="00F8742A"/>
    <w:rsid w:val="00F900DD"/>
    <w:rsid w:val="00F91346"/>
    <w:rsid w:val="00F9147A"/>
    <w:rsid w:val="00F916B4"/>
    <w:rsid w:val="00F92365"/>
    <w:rsid w:val="00F92816"/>
    <w:rsid w:val="00F92B7A"/>
    <w:rsid w:val="00F92BEC"/>
    <w:rsid w:val="00F93134"/>
    <w:rsid w:val="00F941CB"/>
    <w:rsid w:val="00F946CE"/>
    <w:rsid w:val="00F94958"/>
    <w:rsid w:val="00F94D1A"/>
    <w:rsid w:val="00FA0169"/>
    <w:rsid w:val="00FA0E3B"/>
    <w:rsid w:val="00FA216A"/>
    <w:rsid w:val="00FA30EA"/>
    <w:rsid w:val="00FA3BD3"/>
    <w:rsid w:val="00FA4C19"/>
    <w:rsid w:val="00FA5865"/>
    <w:rsid w:val="00FA5CBF"/>
    <w:rsid w:val="00FA5F59"/>
    <w:rsid w:val="00FA7BB9"/>
    <w:rsid w:val="00FB1AAC"/>
    <w:rsid w:val="00FB23BA"/>
    <w:rsid w:val="00FB2592"/>
    <w:rsid w:val="00FB36FB"/>
    <w:rsid w:val="00FB3F76"/>
    <w:rsid w:val="00FB7C7D"/>
    <w:rsid w:val="00FB7D2A"/>
    <w:rsid w:val="00FC004E"/>
    <w:rsid w:val="00FC0E81"/>
    <w:rsid w:val="00FC1F1D"/>
    <w:rsid w:val="00FC3002"/>
    <w:rsid w:val="00FC3517"/>
    <w:rsid w:val="00FC3657"/>
    <w:rsid w:val="00FC382C"/>
    <w:rsid w:val="00FC3BB3"/>
    <w:rsid w:val="00FC3CF4"/>
    <w:rsid w:val="00FC55FD"/>
    <w:rsid w:val="00FC65DE"/>
    <w:rsid w:val="00FC6A7F"/>
    <w:rsid w:val="00FC7F60"/>
    <w:rsid w:val="00FD0512"/>
    <w:rsid w:val="00FD09E4"/>
    <w:rsid w:val="00FD16C3"/>
    <w:rsid w:val="00FD1CE2"/>
    <w:rsid w:val="00FD2C05"/>
    <w:rsid w:val="00FD3BD2"/>
    <w:rsid w:val="00FD4390"/>
    <w:rsid w:val="00FD45B4"/>
    <w:rsid w:val="00FD532C"/>
    <w:rsid w:val="00FD6247"/>
    <w:rsid w:val="00FE038C"/>
    <w:rsid w:val="00FE1252"/>
    <w:rsid w:val="00FE129D"/>
    <w:rsid w:val="00FE132A"/>
    <w:rsid w:val="00FE1BFA"/>
    <w:rsid w:val="00FE1E15"/>
    <w:rsid w:val="00FE3376"/>
    <w:rsid w:val="00FE3B87"/>
    <w:rsid w:val="00FE3D1E"/>
    <w:rsid w:val="00FE4779"/>
    <w:rsid w:val="00FE4C0F"/>
    <w:rsid w:val="00FE7591"/>
    <w:rsid w:val="00FF0331"/>
    <w:rsid w:val="00FF07F6"/>
    <w:rsid w:val="00FF0F32"/>
    <w:rsid w:val="00FF1E89"/>
    <w:rsid w:val="00FF22D0"/>
    <w:rsid w:val="00FF47E8"/>
    <w:rsid w:val="00FF5165"/>
    <w:rsid w:val="00FF689D"/>
    <w:rsid w:val="00FF7199"/>
    <w:rsid w:val="066A0BCF"/>
    <w:rsid w:val="35A9A563"/>
    <w:rsid w:val="3DEEEC7E"/>
    <w:rsid w:val="5C1D525E"/>
    <w:rsid w:val="689C9D6C"/>
    <w:rsid w:val="6B83F979"/>
    <w:rsid w:val="7556354E"/>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87D0000"/>
  <w15:docId w15:val="{5EF71B08-C5A5-4865-9B4A-3CB85E0DC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A134E"/>
    <w:pPr>
      <w:spacing w:line="360" w:lineRule="auto"/>
    </w:pPr>
    <w:rPr>
      <w:rFonts w:ascii="Arial" w:eastAsia="SimSun" w:hAnsi="Arial" w:cs="Arial"/>
      <w:sz w:val="24"/>
      <w:lang w:eastAsia="zh-CN"/>
    </w:rPr>
  </w:style>
  <w:style w:type="paragraph" w:styleId="Heading1">
    <w:name w:val="heading 1"/>
    <w:basedOn w:val="Normal"/>
    <w:next w:val="Normal"/>
    <w:link w:val="Heading1Char"/>
    <w:qFormat/>
    <w:rsid w:val="00C07866"/>
    <w:pPr>
      <w:keepNext/>
      <w:spacing w:before="240" w:after="60"/>
      <w:outlineLvl w:val="0"/>
    </w:pPr>
    <w:rPr>
      <w:bCs/>
      <w:caps/>
      <w:kern w:val="32"/>
      <w:sz w:val="17"/>
      <w:szCs w:val="32"/>
    </w:rPr>
  </w:style>
  <w:style w:type="paragraph" w:styleId="Heading2">
    <w:name w:val="heading 2"/>
    <w:basedOn w:val="Normal"/>
    <w:next w:val="Normal"/>
    <w:qFormat/>
    <w:rsid w:val="00A5423E"/>
    <w:pPr>
      <w:keepNext/>
      <w:spacing w:before="240" w:after="60"/>
      <w:outlineLvl w:val="1"/>
    </w:pPr>
    <w:rPr>
      <w:bCs/>
      <w:iCs/>
      <w:caps/>
      <w:szCs w:val="28"/>
    </w:rPr>
  </w:style>
  <w:style w:type="paragraph" w:styleId="Heading3">
    <w:name w:val="heading 3"/>
    <w:basedOn w:val="Normal"/>
    <w:next w:val="Normal"/>
    <w:qFormat/>
    <w:rsid w:val="00A5423E"/>
    <w:pPr>
      <w:keepNext/>
      <w:spacing w:before="240" w:after="60"/>
      <w:outlineLvl w:val="2"/>
    </w:pPr>
    <w:rPr>
      <w:bCs/>
      <w:szCs w:val="26"/>
      <w:u w:val="single"/>
    </w:rPr>
  </w:style>
  <w:style w:type="paragraph" w:styleId="Heading4">
    <w:name w:val="heading 4"/>
    <w:basedOn w:val="Normal"/>
    <w:next w:val="Normal"/>
    <w:qFormat/>
    <w:rsid w:val="00A5423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A5423E"/>
    <w:pPr>
      <w:spacing w:after="220"/>
    </w:pPr>
  </w:style>
  <w:style w:type="paragraph" w:styleId="Caption">
    <w:name w:val="caption"/>
    <w:basedOn w:val="Normal"/>
    <w:next w:val="Normal"/>
    <w:qFormat/>
    <w:rsid w:val="00A5423E"/>
    <w:rPr>
      <w:b/>
      <w:bCs/>
      <w:sz w:val="18"/>
    </w:rPr>
  </w:style>
  <w:style w:type="paragraph" w:styleId="CommentText">
    <w:name w:val="annotation text"/>
    <w:basedOn w:val="Normal"/>
    <w:link w:val="CommentTextChar"/>
    <w:uiPriority w:val="99"/>
    <w:rsid w:val="00A5423E"/>
    <w:rPr>
      <w:sz w:val="18"/>
    </w:rPr>
  </w:style>
  <w:style w:type="paragraph" w:styleId="EndnoteText">
    <w:name w:val="endnote text"/>
    <w:basedOn w:val="Normal"/>
    <w:semiHidden/>
    <w:rsid w:val="00A5423E"/>
    <w:rPr>
      <w:sz w:val="18"/>
    </w:rPr>
  </w:style>
  <w:style w:type="paragraph" w:styleId="Footer">
    <w:name w:val="footer"/>
    <w:basedOn w:val="Normal"/>
    <w:link w:val="FooterChar"/>
    <w:uiPriority w:val="99"/>
    <w:rsid w:val="00A5423E"/>
    <w:pPr>
      <w:tabs>
        <w:tab w:val="center" w:pos="4320"/>
        <w:tab w:val="right" w:pos="8640"/>
      </w:tabs>
    </w:pPr>
  </w:style>
  <w:style w:type="paragraph" w:styleId="FootnoteText">
    <w:name w:val="footnote text"/>
    <w:basedOn w:val="Normal"/>
    <w:semiHidden/>
    <w:rsid w:val="000237FD"/>
    <w:rPr>
      <w:sz w:val="22"/>
    </w:rPr>
  </w:style>
  <w:style w:type="paragraph" w:styleId="Header">
    <w:name w:val="header"/>
    <w:basedOn w:val="Normal"/>
    <w:link w:val="HeaderChar"/>
    <w:uiPriority w:val="99"/>
    <w:rsid w:val="00A5423E"/>
    <w:pPr>
      <w:tabs>
        <w:tab w:val="center" w:pos="4536"/>
        <w:tab w:val="right" w:pos="9072"/>
      </w:tabs>
    </w:pPr>
  </w:style>
  <w:style w:type="paragraph" w:styleId="ListNumber">
    <w:name w:val="List Number"/>
    <w:basedOn w:val="Normal"/>
    <w:semiHidden/>
    <w:rsid w:val="00A5423E"/>
    <w:pPr>
      <w:numPr>
        <w:numId w:val="1"/>
      </w:numPr>
    </w:pPr>
  </w:style>
  <w:style w:type="paragraph" w:customStyle="1" w:styleId="ONUME">
    <w:name w:val="ONUM E"/>
    <w:basedOn w:val="BodyText"/>
    <w:link w:val="ONUMEChar"/>
    <w:rsid w:val="00A5423E"/>
    <w:pPr>
      <w:numPr>
        <w:numId w:val="2"/>
      </w:numPr>
    </w:pPr>
  </w:style>
  <w:style w:type="paragraph" w:customStyle="1" w:styleId="ONUMFS">
    <w:name w:val="ONUM FS"/>
    <w:basedOn w:val="BodyText"/>
    <w:rsid w:val="00A5423E"/>
    <w:pPr>
      <w:numPr>
        <w:numId w:val="3"/>
      </w:numPr>
    </w:pPr>
  </w:style>
  <w:style w:type="paragraph" w:styleId="Salutation">
    <w:name w:val="Salutation"/>
    <w:basedOn w:val="Normal"/>
    <w:next w:val="Normal"/>
    <w:semiHidden/>
    <w:rsid w:val="00A5423E"/>
  </w:style>
  <w:style w:type="paragraph" w:styleId="Signature">
    <w:name w:val="Signature"/>
    <w:basedOn w:val="Normal"/>
    <w:semiHidden/>
    <w:rsid w:val="00A5423E"/>
    <w:pPr>
      <w:ind w:left="5250"/>
    </w:pPr>
  </w:style>
  <w:style w:type="character" w:styleId="PageNumber">
    <w:name w:val="page number"/>
    <w:basedOn w:val="DefaultParagraphFont"/>
    <w:rsid w:val="00DD4C78"/>
  </w:style>
  <w:style w:type="paragraph" w:styleId="TOCHeading">
    <w:name w:val="TOC Heading"/>
    <w:basedOn w:val="Heading1"/>
    <w:next w:val="Normal"/>
    <w:uiPriority w:val="39"/>
    <w:unhideWhenUsed/>
    <w:qFormat/>
    <w:rsid w:val="00CF3C6D"/>
    <w:pPr>
      <w:keepLines/>
      <w:spacing w:before="480" w:after="0" w:line="276" w:lineRule="auto"/>
      <w:outlineLvl w:val="9"/>
    </w:pPr>
    <w:rPr>
      <w:rFonts w:ascii="Cambria" w:eastAsia="MS Gothic" w:hAnsi="Cambria" w:cs="Times New Roman"/>
      <w:caps w:val="0"/>
      <w:color w:val="365F91"/>
      <w:kern w:val="0"/>
      <w:sz w:val="28"/>
      <w:szCs w:val="28"/>
      <w:lang w:eastAsia="ja-JP"/>
    </w:rPr>
  </w:style>
  <w:style w:type="paragraph" w:styleId="TOC1">
    <w:name w:val="toc 1"/>
    <w:basedOn w:val="Normal"/>
    <w:next w:val="Normal"/>
    <w:autoRedefine/>
    <w:uiPriority w:val="39"/>
    <w:qFormat/>
    <w:rsid w:val="00EE670C"/>
    <w:pPr>
      <w:tabs>
        <w:tab w:val="right" w:leader="dot" w:pos="9075"/>
      </w:tabs>
    </w:pPr>
  </w:style>
  <w:style w:type="paragraph" w:styleId="TOC3">
    <w:name w:val="toc 3"/>
    <w:basedOn w:val="Normal"/>
    <w:next w:val="Normal"/>
    <w:autoRedefine/>
    <w:uiPriority w:val="39"/>
    <w:qFormat/>
    <w:rsid w:val="00DF3C67"/>
    <w:pPr>
      <w:tabs>
        <w:tab w:val="right" w:leader="dot" w:pos="9345"/>
      </w:tabs>
      <w:spacing w:after="100"/>
      <w:ind w:left="442"/>
    </w:pPr>
  </w:style>
  <w:style w:type="character" w:styleId="Hyperlink">
    <w:name w:val="Hyperlink"/>
    <w:uiPriority w:val="99"/>
    <w:unhideWhenUsed/>
    <w:rsid w:val="00CF3C6D"/>
    <w:rPr>
      <w:color w:val="0000FF"/>
      <w:u w:val="single"/>
    </w:rPr>
  </w:style>
  <w:style w:type="paragraph" w:styleId="Title">
    <w:name w:val="Title"/>
    <w:basedOn w:val="Normal"/>
    <w:next w:val="Normal"/>
    <w:link w:val="TitleChar"/>
    <w:qFormat/>
    <w:rsid w:val="00CF3C6D"/>
    <w:pPr>
      <w:spacing w:before="240" w:after="60"/>
      <w:jc w:val="center"/>
      <w:outlineLvl w:val="0"/>
    </w:pPr>
    <w:rPr>
      <w:rFonts w:ascii="Cambria" w:eastAsia="Malgun Gothic" w:hAnsi="Cambria" w:cs="Times New Roman"/>
      <w:b/>
      <w:bCs/>
      <w:kern w:val="28"/>
      <w:sz w:val="32"/>
      <w:szCs w:val="32"/>
    </w:rPr>
  </w:style>
  <w:style w:type="character" w:customStyle="1" w:styleId="TitleChar">
    <w:name w:val="Title Char"/>
    <w:link w:val="Title"/>
    <w:rsid w:val="00CF3C6D"/>
    <w:rPr>
      <w:rFonts w:ascii="Cambria" w:eastAsia="Malgun Gothic" w:hAnsi="Cambria" w:cs="Times New Roman"/>
      <w:b/>
      <w:bCs/>
      <w:kern w:val="28"/>
      <w:sz w:val="32"/>
      <w:szCs w:val="32"/>
      <w:lang w:eastAsia="zh-CN"/>
    </w:rPr>
  </w:style>
  <w:style w:type="paragraph" w:styleId="TOC2">
    <w:name w:val="toc 2"/>
    <w:basedOn w:val="Normal"/>
    <w:next w:val="Normal"/>
    <w:autoRedefine/>
    <w:uiPriority w:val="39"/>
    <w:unhideWhenUsed/>
    <w:qFormat/>
    <w:rsid w:val="006E466B"/>
    <w:pPr>
      <w:tabs>
        <w:tab w:val="right" w:leader="dot" w:pos="9090"/>
      </w:tabs>
      <w:spacing w:after="100" w:line="240" w:lineRule="auto"/>
      <w:ind w:left="216"/>
    </w:pPr>
    <w:rPr>
      <w:rFonts w:eastAsia="MS Mincho"/>
      <w:szCs w:val="22"/>
      <w:lang w:eastAsia="ja-JP"/>
    </w:rPr>
  </w:style>
  <w:style w:type="paragraph" w:styleId="BalloonText">
    <w:name w:val="Balloon Text"/>
    <w:basedOn w:val="Normal"/>
    <w:link w:val="BalloonTextChar"/>
    <w:rsid w:val="000237E0"/>
    <w:rPr>
      <w:rFonts w:ascii="Tahoma" w:hAnsi="Tahoma" w:cs="Tahoma"/>
      <w:sz w:val="22"/>
      <w:szCs w:val="16"/>
    </w:rPr>
  </w:style>
  <w:style w:type="character" w:customStyle="1" w:styleId="BalloonTextChar">
    <w:name w:val="Balloon Text Char"/>
    <w:link w:val="BalloonText"/>
    <w:rsid w:val="000237E0"/>
    <w:rPr>
      <w:rFonts w:ascii="Tahoma" w:eastAsia="SimSun" w:hAnsi="Tahoma" w:cs="Tahoma"/>
      <w:sz w:val="22"/>
      <w:szCs w:val="16"/>
      <w:lang w:eastAsia="zh-CN"/>
    </w:rPr>
  </w:style>
  <w:style w:type="paragraph" w:styleId="TOC4">
    <w:name w:val="toc 4"/>
    <w:basedOn w:val="Normal"/>
    <w:next w:val="Normal"/>
    <w:autoRedefine/>
    <w:uiPriority w:val="39"/>
    <w:rsid w:val="00DF3C67"/>
    <w:pPr>
      <w:tabs>
        <w:tab w:val="right" w:leader="dot" w:pos="9345"/>
      </w:tabs>
      <w:spacing w:after="100"/>
      <w:ind w:left="658"/>
    </w:pPr>
  </w:style>
  <w:style w:type="paragraph" w:styleId="Revision">
    <w:name w:val="Revision"/>
    <w:hidden/>
    <w:uiPriority w:val="99"/>
    <w:semiHidden/>
    <w:rsid w:val="00867AD4"/>
    <w:rPr>
      <w:rFonts w:ascii="Arial" w:eastAsia="SimSun" w:hAnsi="Arial" w:cs="Arial"/>
      <w:sz w:val="22"/>
      <w:lang w:eastAsia="zh-CN"/>
    </w:rPr>
  </w:style>
  <w:style w:type="paragraph" w:customStyle="1" w:styleId="Default">
    <w:name w:val="Default"/>
    <w:rsid w:val="00867AD4"/>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uiPriority w:val="99"/>
    <w:rsid w:val="00867AD4"/>
    <w:rPr>
      <w:sz w:val="16"/>
      <w:szCs w:val="16"/>
    </w:rPr>
  </w:style>
  <w:style w:type="character" w:customStyle="1" w:styleId="CommentTextChar">
    <w:name w:val="Comment Text Char"/>
    <w:basedOn w:val="DefaultParagraphFont"/>
    <w:link w:val="CommentText"/>
    <w:uiPriority w:val="99"/>
    <w:rsid w:val="00867AD4"/>
    <w:rPr>
      <w:rFonts w:ascii="Arial" w:eastAsia="SimSun" w:hAnsi="Arial" w:cs="Arial"/>
      <w:sz w:val="18"/>
      <w:lang w:eastAsia="zh-CN"/>
    </w:rPr>
  </w:style>
  <w:style w:type="paragraph" w:styleId="CommentSubject">
    <w:name w:val="annotation subject"/>
    <w:basedOn w:val="CommentText"/>
    <w:next w:val="CommentText"/>
    <w:link w:val="CommentSubjectChar"/>
    <w:rsid w:val="00651326"/>
    <w:rPr>
      <w:b/>
      <w:bCs/>
      <w:sz w:val="20"/>
    </w:rPr>
  </w:style>
  <w:style w:type="character" w:customStyle="1" w:styleId="CommentSubjectChar">
    <w:name w:val="Comment Subject Char"/>
    <w:basedOn w:val="CommentTextChar"/>
    <w:link w:val="CommentSubject"/>
    <w:rsid w:val="00651326"/>
    <w:rPr>
      <w:rFonts w:ascii="Arial" w:eastAsia="SimSun" w:hAnsi="Arial" w:cs="Arial"/>
      <w:b/>
      <w:bCs/>
      <w:sz w:val="18"/>
      <w:lang w:eastAsia="zh-CN"/>
    </w:rPr>
  </w:style>
  <w:style w:type="paragraph" w:styleId="ListParagraph">
    <w:name w:val="List Paragraph"/>
    <w:basedOn w:val="Normal"/>
    <w:uiPriority w:val="34"/>
    <w:qFormat/>
    <w:rsid w:val="00854E2F"/>
    <w:pPr>
      <w:ind w:left="720"/>
      <w:contextualSpacing/>
    </w:pPr>
  </w:style>
  <w:style w:type="table" w:styleId="TableGrid">
    <w:name w:val="Table Grid"/>
    <w:basedOn w:val="TableNormal"/>
    <w:rsid w:val="00C862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4F40"/>
    <w:pPr>
      <w:spacing w:before="100" w:beforeAutospacing="1" w:after="100" w:afterAutospacing="1"/>
    </w:pPr>
    <w:rPr>
      <w:rFonts w:ascii="Times New Roman" w:eastAsia="Times New Roman" w:hAnsi="Times New Roman" w:cs="Times New Roman"/>
      <w:szCs w:val="24"/>
      <w:lang w:eastAsia="ko-KR"/>
    </w:rPr>
  </w:style>
  <w:style w:type="character" w:styleId="Strong">
    <w:name w:val="Strong"/>
    <w:basedOn w:val="DefaultParagraphFont"/>
    <w:uiPriority w:val="22"/>
    <w:qFormat/>
    <w:rsid w:val="00194F40"/>
    <w:rPr>
      <w:b/>
      <w:bCs/>
    </w:rPr>
  </w:style>
  <w:style w:type="character" w:customStyle="1" w:styleId="apple-converted-space">
    <w:name w:val="apple-converted-space"/>
    <w:basedOn w:val="DefaultParagraphFont"/>
    <w:rsid w:val="00E0661B"/>
  </w:style>
  <w:style w:type="character" w:customStyle="1" w:styleId="ONUMEChar">
    <w:name w:val="ONUM E Char"/>
    <w:basedOn w:val="DefaultParagraphFont"/>
    <w:link w:val="ONUME"/>
    <w:rsid w:val="004C0C09"/>
    <w:rPr>
      <w:rFonts w:ascii="Arial" w:eastAsia="SimSun" w:hAnsi="Arial" w:cs="Arial"/>
      <w:sz w:val="24"/>
      <w:lang w:eastAsia="zh-CN"/>
    </w:rPr>
  </w:style>
  <w:style w:type="character" w:styleId="FollowedHyperlink">
    <w:name w:val="FollowedHyperlink"/>
    <w:basedOn w:val="DefaultParagraphFont"/>
    <w:rsid w:val="00451738"/>
    <w:rPr>
      <w:color w:val="800080" w:themeColor="followedHyperlink"/>
      <w:u w:val="single"/>
    </w:rPr>
  </w:style>
  <w:style w:type="character" w:styleId="Emphasis">
    <w:name w:val="Emphasis"/>
    <w:basedOn w:val="DefaultParagraphFont"/>
    <w:uiPriority w:val="20"/>
    <w:qFormat/>
    <w:rsid w:val="00510B84"/>
    <w:rPr>
      <w:i/>
      <w:iCs/>
    </w:rPr>
  </w:style>
  <w:style w:type="character" w:styleId="FootnoteReference">
    <w:name w:val="footnote reference"/>
    <w:basedOn w:val="DefaultParagraphFont"/>
    <w:rsid w:val="00510B84"/>
    <w:rPr>
      <w:vertAlign w:val="superscript"/>
    </w:rPr>
  </w:style>
  <w:style w:type="paragraph" w:styleId="PlainText">
    <w:name w:val="Plain Text"/>
    <w:basedOn w:val="Normal"/>
    <w:link w:val="PlainTextChar"/>
    <w:uiPriority w:val="99"/>
    <w:unhideWhenUsed/>
    <w:rsid w:val="00E772F3"/>
    <w:rPr>
      <w:rFonts w:ascii="Courier New" w:eastAsiaTheme="minorHAnsi" w:hAnsi="Courier New" w:cstheme="minorBidi"/>
      <w:szCs w:val="21"/>
      <w:lang w:eastAsia="ko-KR"/>
    </w:rPr>
  </w:style>
  <w:style w:type="character" w:customStyle="1" w:styleId="PlainTextChar">
    <w:name w:val="Plain Text Char"/>
    <w:basedOn w:val="DefaultParagraphFont"/>
    <w:link w:val="PlainText"/>
    <w:uiPriority w:val="99"/>
    <w:rsid w:val="00E772F3"/>
    <w:rPr>
      <w:rFonts w:ascii="Courier New" w:eastAsiaTheme="minorHAnsi" w:hAnsi="Courier New" w:cstheme="minorBidi"/>
      <w:sz w:val="22"/>
      <w:szCs w:val="21"/>
    </w:rPr>
  </w:style>
  <w:style w:type="paragraph" w:customStyle="1" w:styleId="StyleHeading285pt">
    <w:name w:val="Style Heading 2 + 85 pt"/>
    <w:basedOn w:val="Heading2"/>
    <w:rsid w:val="009836BE"/>
    <w:pPr>
      <w:spacing w:before="0" w:after="0"/>
    </w:pPr>
    <w:rPr>
      <w:bCs w:val="0"/>
      <w:iCs w:val="0"/>
    </w:rPr>
  </w:style>
  <w:style w:type="paragraph" w:customStyle="1" w:styleId="Endofdocument-Annex">
    <w:name w:val="[End of document - Annex]"/>
    <w:basedOn w:val="Normal"/>
    <w:rsid w:val="00AF3E5B"/>
    <w:pPr>
      <w:ind w:left="5534"/>
    </w:pPr>
  </w:style>
  <w:style w:type="paragraph" w:customStyle="1" w:styleId="TitleCAPS">
    <w:name w:val="Title CAPS"/>
    <w:basedOn w:val="Normal"/>
    <w:next w:val="Normal"/>
    <w:link w:val="TitleCAPSChar"/>
    <w:rsid w:val="00D04FEA"/>
    <w:pPr>
      <w:spacing w:after="340"/>
      <w:jc w:val="center"/>
    </w:pPr>
    <w:rPr>
      <w:rFonts w:eastAsia="Times New Roman" w:cs="Times New Roman"/>
      <w:caps/>
      <w:lang w:eastAsia="en-US"/>
    </w:rPr>
  </w:style>
  <w:style w:type="character" w:customStyle="1" w:styleId="TitleCAPSChar">
    <w:name w:val="Title CAPS Char"/>
    <w:basedOn w:val="DefaultParagraphFont"/>
    <w:link w:val="TitleCAPS"/>
    <w:rsid w:val="00D04FEA"/>
    <w:rPr>
      <w:rFonts w:ascii="Arial" w:eastAsia="Times New Roman" w:hAnsi="Arial"/>
      <w:caps/>
      <w:sz w:val="17"/>
      <w:lang w:eastAsia="en-US"/>
    </w:rPr>
  </w:style>
  <w:style w:type="character" w:customStyle="1" w:styleId="HeaderChar">
    <w:name w:val="Header Char"/>
    <w:basedOn w:val="DefaultParagraphFont"/>
    <w:link w:val="Header"/>
    <w:uiPriority w:val="99"/>
    <w:rsid w:val="00A36ADD"/>
    <w:rPr>
      <w:rFonts w:ascii="Arial" w:eastAsia="SimSun" w:hAnsi="Arial" w:cs="Arial"/>
      <w:sz w:val="22"/>
      <w:lang w:eastAsia="zh-CN"/>
    </w:rPr>
  </w:style>
  <w:style w:type="character" w:customStyle="1" w:styleId="Heading1Char">
    <w:name w:val="Heading 1 Char"/>
    <w:link w:val="Heading1"/>
    <w:rsid w:val="00C07866"/>
    <w:rPr>
      <w:rFonts w:ascii="Arial" w:eastAsia="SimSun" w:hAnsi="Arial" w:cs="Arial"/>
      <w:bCs/>
      <w:caps/>
      <w:kern w:val="32"/>
      <w:sz w:val="17"/>
      <w:szCs w:val="32"/>
      <w:lang w:eastAsia="zh-CN"/>
    </w:rPr>
  </w:style>
  <w:style w:type="character" w:customStyle="1" w:styleId="FooterChar">
    <w:name w:val="Footer Char"/>
    <w:basedOn w:val="DefaultParagraphFont"/>
    <w:link w:val="Footer"/>
    <w:uiPriority w:val="99"/>
    <w:rsid w:val="00BF2690"/>
    <w:rPr>
      <w:rFonts w:ascii="Arial" w:eastAsia="SimSun" w:hAnsi="Arial" w:cs="Arial"/>
      <w:sz w:val="22"/>
      <w:lang w:eastAsia="zh-CN"/>
    </w:rPr>
  </w:style>
  <w:style w:type="paragraph" w:customStyle="1" w:styleId="subsection">
    <w:name w:val="subsection"/>
    <w:basedOn w:val="Normal"/>
    <w:rsid w:val="004903EC"/>
    <w:pPr>
      <w:spacing w:before="100" w:beforeAutospacing="1" w:after="100" w:afterAutospacing="1"/>
    </w:pPr>
    <w:rPr>
      <w:rFonts w:ascii="Times New Roman" w:eastAsia="Times New Roman" w:hAnsi="Times New Roman" w:cs="Times New Roman"/>
      <w:szCs w:val="24"/>
      <w:lang w:val="en-AU"/>
    </w:rPr>
  </w:style>
  <w:style w:type="paragraph" w:customStyle="1" w:styleId="paragraph">
    <w:name w:val="paragraph"/>
    <w:basedOn w:val="Normal"/>
    <w:rsid w:val="004903EC"/>
    <w:pPr>
      <w:spacing w:before="100" w:beforeAutospacing="1" w:after="100" w:afterAutospacing="1"/>
    </w:pPr>
    <w:rPr>
      <w:rFonts w:ascii="Times New Roman" w:eastAsia="Times New Roman" w:hAnsi="Times New Roman" w:cs="Times New Roman"/>
      <w:szCs w:val="24"/>
      <w:lang w:val="en-AU"/>
    </w:rPr>
  </w:style>
  <w:style w:type="paragraph" w:customStyle="1" w:styleId="Heading1-notTOC">
    <w:name w:val="Heading 1 - not TOC"/>
    <w:basedOn w:val="Heading1"/>
    <w:link w:val="Heading1-notTOCChar"/>
    <w:qFormat/>
    <w:rsid w:val="00EA6B30"/>
    <w:pPr>
      <w:keepNext w:val="0"/>
      <w:widowControl w:val="0"/>
      <w:kinsoku w:val="0"/>
      <w:spacing w:before="0" w:after="340"/>
      <w:jc w:val="center"/>
    </w:pPr>
    <w:rPr>
      <w:bCs w:val="0"/>
      <w:caps w:val="0"/>
      <w:kern w:val="0"/>
      <w:sz w:val="20"/>
      <w:szCs w:val="17"/>
    </w:rPr>
  </w:style>
  <w:style w:type="character" w:customStyle="1" w:styleId="Heading1-notTOCChar">
    <w:name w:val="Heading 1 - not TOC Char"/>
    <w:basedOn w:val="Heading1Char"/>
    <w:link w:val="Heading1-notTOC"/>
    <w:rsid w:val="00EA6B30"/>
    <w:rPr>
      <w:rFonts w:ascii="Arial" w:eastAsia="SimSun" w:hAnsi="Arial" w:cs="Arial"/>
      <w:b w:val="0"/>
      <w:bCs w:val="0"/>
      <w:caps w:val="0"/>
      <w:kern w:val="32"/>
      <w:sz w:val="22"/>
      <w:szCs w:val="17"/>
      <w:lang w:eastAsia="zh-CN"/>
    </w:rPr>
  </w:style>
  <w:style w:type="paragraph" w:customStyle="1" w:styleId="StyleFootnoteText85pt">
    <w:name w:val="Style Footnote Text + 8.5 pt"/>
    <w:basedOn w:val="FootnoteText"/>
    <w:rsid w:val="00FC3CF4"/>
    <w:rPr>
      <w:sz w:val="20"/>
    </w:rPr>
  </w:style>
  <w:style w:type="paragraph" w:customStyle="1" w:styleId="StyleFootnoteText85pt1">
    <w:name w:val="Style Footnote Text + 8.5 pt1"/>
    <w:basedOn w:val="FootnoteText"/>
    <w:rsid w:val="00FC3CF4"/>
    <w:rPr>
      <w:sz w:val="24"/>
    </w:rPr>
  </w:style>
  <w:style w:type="paragraph" w:customStyle="1" w:styleId="StyleFootnoteText85pt2">
    <w:name w:val="Style Footnote Text + 8.5 pt2"/>
    <w:basedOn w:val="FootnoteText"/>
    <w:rsid w:val="00FC3CF4"/>
    <w:rPr>
      <w:sz w:val="24"/>
    </w:rPr>
  </w:style>
  <w:style w:type="paragraph" w:customStyle="1" w:styleId="diagram1">
    <w:name w:val="diagram1"/>
    <w:basedOn w:val="Normal"/>
    <w:link w:val="diagram1Char"/>
    <w:qFormat/>
    <w:rsid w:val="00FC3CF4"/>
    <w:rPr>
      <w:noProof/>
      <w:sz w:val="17"/>
      <w:szCs w:val="17"/>
      <w:lang w:eastAsia="en-US"/>
    </w:rPr>
  </w:style>
  <w:style w:type="paragraph" w:customStyle="1" w:styleId="StyleHeading110ptNotAllcapsCenteredBefore0ptAft">
    <w:name w:val="Style Heading 1 + 10 pt Not All caps Centered Before:  0 pt Aft..."/>
    <w:basedOn w:val="Heading1"/>
    <w:rsid w:val="00FC3CF4"/>
    <w:pPr>
      <w:spacing w:before="0" w:after="340"/>
      <w:jc w:val="center"/>
    </w:pPr>
    <w:rPr>
      <w:rFonts w:eastAsia="Times New Roman" w:cs="Times New Roman"/>
      <w:caps w:val="0"/>
      <w:kern w:val="0"/>
      <w:szCs w:val="20"/>
    </w:rPr>
  </w:style>
  <w:style w:type="character" w:customStyle="1" w:styleId="diagram1Char">
    <w:name w:val="diagram1 Char"/>
    <w:basedOn w:val="DefaultParagraphFont"/>
    <w:link w:val="diagram1"/>
    <w:rsid w:val="00FC3CF4"/>
    <w:rPr>
      <w:rFonts w:ascii="Arial" w:eastAsia="SimSun" w:hAnsi="Arial" w:cs="Arial"/>
      <w:noProof/>
      <w:sz w:val="17"/>
      <w:szCs w:val="17"/>
      <w:lang w:eastAsia="en-US"/>
    </w:rPr>
  </w:style>
  <w:style w:type="paragraph" w:customStyle="1" w:styleId="StyleFootnoteText85pt3">
    <w:name w:val="Style Footnote Text + 8.5 pt3"/>
    <w:basedOn w:val="FootnoteText"/>
    <w:rsid w:val="000237FD"/>
    <w:rPr>
      <w:sz w:val="24"/>
    </w:rPr>
  </w:style>
  <w:style w:type="paragraph" w:customStyle="1" w:styleId="StyleFootnoteText85pt4">
    <w:name w:val="Style Footnote Text + 8.5 pt4"/>
    <w:basedOn w:val="FootnoteText"/>
    <w:rsid w:val="000237FD"/>
    <w:rPr>
      <w:sz w:val="24"/>
    </w:rPr>
  </w:style>
  <w:style w:type="paragraph" w:customStyle="1" w:styleId="StyleFootnoteText">
    <w:name w:val="Style Footnote Text"/>
    <w:basedOn w:val="FootnoteText"/>
    <w:rsid w:val="000237FD"/>
    <w:rPr>
      <w:sz w:val="24"/>
    </w:rPr>
  </w:style>
  <w:style w:type="paragraph" w:customStyle="1" w:styleId="StyleFootnoteText85pt5">
    <w:name w:val="Style Footnote Text + 8.5 pt5"/>
    <w:basedOn w:val="FootnoteText"/>
    <w:rsid w:val="000237FD"/>
    <w:rPr>
      <w:sz w:val="24"/>
    </w:rPr>
  </w:style>
  <w:style w:type="character" w:styleId="LineNumber">
    <w:name w:val="line number"/>
    <w:basedOn w:val="DefaultParagraphFont"/>
    <w:semiHidden/>
    <w:unhideWhenUsed/>
    <w:rsid w:val="000237E0"/>
  </w:style>
  <w:style w:type="paragraph" w:customStyle="1" w:styleId="TableParagraph">
    <w:name w:val="Table Paragraph"/>
    <w:basedOn w:val="Normal"/>
    <w:uiPriority w:val="1"/>
    <w:qFormat/>
    <w:rsid w:val="006343DB"/>
    <w:pPr>
      <w:widowControl w:val="0"/>
      <w:autoSpaceDE w:val="0"/>
      <w:autoSpaceDN w:val="0"/>
      <w:spacing w:line="184" w:lineRule="exact"/>
      <w:ind w:left="47"/>
      <w:jc w:val="center"/>
    </w:pPr>
    <w:rPr>
      <w:rFonts w:ascii="Calibri" w:eastAsia="Calibri" w:hAnsi="Calibri" w:cs="Calibri"/>
      <w:sz w:val="22"/>
      <w:szCs w:val="22"/>
      <w:lang w:eastAsia="en-US" w:bidi="en-US"/>
    </w:rPr>
  </w:style>
  <w:style w:type="character" w:styleId="PlaceholderText">
    <w:name w:val="Placeholder Text"/>
    <w:basedOn w:val="DefaultParagraphFont"/>
    <w:uiPriority w:val="99"/>
    <w:semiHidden/>
    <w:rsid w:val="009054B6"/>
    <w:rPr>
      <w:color w:val="808080"/>
    </w:rPr>
  </w:style>
  <w:style w:type="paragraph" w:customStyle="1" w:styleId="exampleevents">
    <w:name w:val="example events"/>
    <w:basedOn w:val="Normal"/>
    <w:rsid w:val="005E3F2A"/>
    <w:pPr>
      <w:jc w:val="both"/>
    </w:pPr>
    <w:rPr>
      <w:rFonts w:eastAsia="Times New Roman" w:cs="Times New Roman"/>
    </w:rPr>
  </w:style>
  <w:style w:type="paragraph" w:customStyle="1" w:styleId="Headerline">
    <w:name w:val="Header line"/>
    <w:basedOn w:val="Normal"/>
    <w:rsid w:val="001A5F92"/>
    <w:pPr>
      <w:pBdr>
        <w:bottom w:val="single" w:sz="6" w:space="6" w:color="auto"/>
      </w:pBdr>
      <w:tabs>
        <w:tab w:val="right" w:pos="9061"/>
      </w:tabs>
      <w:spacing w:line="240" w:lineRule="auto"/>
    </w:pPr>
    <w:rPr>
      <w:rFonts w:eastAsia="Batang" w:cs="Times New Roman"/>
      <w:sz w:val="17"/>
      <w:lang w:val="fr-FR" w:eastAsia="en-US"/>
    </w:rPr>
  </w:style>
  <w:style w:type="character" w:customStyle="1" w:styleId="rynqvb">
    <w:name w:val="rynqvb"/>
    <w:basedOn w:val="DefaultParagraphFont"/>
    <w:rsid w:val="008C30D1"/>
  </w:style>
  <w:style w:type="character" w:customStyle="1" w:styleId="hwtze">
    <w:name w:val="hwtze"/>
    <w:basedOn w:val="DefaultParagraphFont"/>
    <w:rsid w:val="008C30D1"/>
  </w:style>
  <w:style w:type="paragraph" w:customStyle="1" w:styleId="Scope">
    <w:name w:val="Scope"/>
    <w:basedOn w:val="Normal"/>
    <w:link w:val="ScopeChar"/>
    <w:qFormat/>
    <w:rsid w:val="00AB125A"/>
    <w:pPr>
      <w:spacing w:line="276" w:lineRule="auto"/>
    </w:pPr>
    <w:rPr>
      <w:sz w:val="17"/>
      <w:szCs w:val="17"/>
    </w:rPr>
  </w:style>
  <w:style w:type="paragraph" w:customStyle="1" w:styleId="Definitions">
    <w:name w:val="Definitions"/>
    <w:basedOn w:val="Normal"/>
    <w:link w:val="DefinitionsChar"/>
    <w:qFormat/>
    <w:rsid w:val="00AB125A"/>
    <w:pPr>
      <w:spacing w:line="276" w:lineRule="auto"/>
    </w:pPr>
    <w:rPr>
      <w:sz w:val="17"/>
      <w:szCs w:val="17"/>
    </w:rPr>
  </w:style>
  <w:style w:type="character" w:customStyle="1" w:styleId="ScopeChar">
    <w:name w:val="Scope Char"/>
    <w:basedOn w:val="DefaultParagraphFont"/>
    <w:link w:val="Scope"/>
    <w:rsid w:val="00AB125A"/>
    <w:rPr>
      <w:rFonts w:ascii="Arial" w:eastAsia="SimSun" w:hAnsi="Arial" w:cs="Arial"/>
      <w:sz w:val="17"/>
      <w:szCs w:val="17"/>
      <w:lang w:eastAsia="zh-CN"/>
    </w:rPr>
  </w:style>
  <w:style w:type="character" w:customStyle="1" w:styleId="DefinitionsChar">
    <w:name w:val="Definitions Char"/>
    <w:basedOn w:val="DefaultParagraphFont"/>
    <w:link w:val="Definitions"/>
    <w:rsid w:val="00AB125A"/>
    <w:rPr>
      <w:rFonts w:ascii="Arial" w:eastAsia="SimSun" w:hAnsi="Arial" w:cs="Arial"/>
      <w:sz w:val="17"/>
      <w:szCs w:val="17"/>
      <w:lang w:eastAsia="zh-CN"/>
    </w:rPr>
  </w:style>
  <w:style w:type="character" w:styleId="UnresolvedMention">
    <w:name w:val="Unresolved Mention"/>
    <w:basedOn w:val="DefaultParagraphFont"/>
    <w:uiPriority w:val="99"/>
    <w:semiHidden/>
    <w:unhideWhenUsed/>
    <w:rsid w:val="009F181F"/>
    <w:rPr>
      <w:color w:val="605E5C"/>
      <w:shd w:val="clear" w:color="auto" w:fill="E1DFDD"/>
    </w:rPr>
  </w:style>
  <w:style w:type="paragraph" w:customStyle="1" w:styleId="StandardTitle">
    <w:name w:val="Standard Title"/>
    <w:basedOn w:val="Normal"/>
    <w:qFormat/>
    <w:rsid w:val="00C07866"/>
    <w:pPr>
      <w:autoSpaceDE w:val="0"/>
      <w:autoSpaceDN w:val="0"/>
      <w:adjustRightInd w:val="0"/>
      <w:spacing w:after="340" w:line="240" w:lineRule="auto"/>
      <w:ind w:left="1843" w:right="1843"/>
      <w:jc w:val="center"/>
    </w:pPr>
    <w:rPr>
      <w:caps/>
      <w:color w:val="000000"/>
      <w:sz w:val="17"/>
      <w:szCs w:val="17"/>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421856">
      <w:bodyDiv w:val="1"/>
      <w:marLeft w:val="0"/>
      <w:marRight w:val="0"/>
      <w:marTop w:val="0"/>
      <w:marBottom w:val="0"/>
      <w:divBdr>
        <w:top w:val="none" w:sz="0" w:space="0" w:color="auto"/>
        <w:left w:val="none" w:sz="0" w:space="0" w:color="auto"/>
        <w:bottom w:val="none" w:sz="0" w:space="0" w:color="auto"/>
        <w:right w:val="none" w:sz="0" w:space="0" w:color="auto"/>
      </w:divBdr>
    </w:div>
    <w:div w:id="171185386">
      <w:bodyDiv w:val="1"/>
      <w:marLeft w:val="0"/>
      <w:marRight w:val="0"/>
      <w:marTop w:val="0"/>
      <w:marBottom w:val="0"/>
      <w:divBdr>
        <w:top w:val="none" w:sz="0" w:space="0" w:color="auto"/>
        <w:left w:val="none" w:sz="0" w:space="0" w:color="auto"/>
        <w:bottom w:val="none" w:sz="0" w:space="0" w:color="auto"/>
        <w:right w:val="none" w:sz="0" w:space="0" w:color="auto"/>
      </w:divBdr>
    </w:div>
    <w:div w:id="184055325">
      <w:bodyDiv w:val="1"/>
      <w:marLeft w:val="0"/>
      <w:marRight w:val="0"/>
      <w:marTop w:val="0"/>
      <w:marBottom w:val="0"/>
      <w:divBdr>
        <w:top w:val="none" w:sz="0" w:space="0" w:color="auto"/>
        <w:left w:val="none" w:sz="0" w:space="0" w:color="auto"/>
        <w:bottom w:val="none" w:sz="0" w:space="0" w:color="auto"/>
        <w:right w:val="none" w:sz="0" w:space="0" w:color="auto"/>
      </w:divBdr>
      <w:divsChild>
        <w:div w:id="1498497232">
          <w:marLeft w:val="0"/>
          <w:marRight w:val="0"/>
          <w:marTop w:val="0"/>
          <w:marBottom w:val="0"/>
          <w:divBdr>
            <w:top w:val="none" w:sz="0" w:space="0" w:color="auto"/>
            <w:left w:val="none" w:sz="0" w:space="0" w:color="auto"/>
            <w:bottom w:val="none" w:sz="0" w:space="0" w:color="auto"/>
            <w:right w:val="none" w:sz="0" w:space="0" w:color="auto"/>
          </w:divBdr>
          <w:divsChild>
            <w:div w:id="2050758843">
              <w:marLeft w:val="0"/>
              <w:marRight w:val="0"/>
              <w:marTop w:val="0"/>
              <w:marBottom w:val="0"/>
              <w:divBdr>
                <w:top w:val="none" w:sz="0" w:space="0" w:color="auto"/>
                <w:left w:val="none" w:sz="0" w:space="0" w:color="auto"/>
                <w:bottom w:val="none" w:sz="0" w:space="0" w:color="auto"/>
                <w:right w:val="none" w:sz="0" w:space="0" w:color="auto"/>
              </w:divBdr>
              <w:divsChild>
                <w:div w:id="191841548">
                  <w:marLeft w:val="0"/>
                  <w:marRight w:val="0"/>
                  <w:marTop w:val="0"/>
                  <w:marBottom w:val="0"/>
                  <w:divBdr>
                    <w:top w:val="none" w:sz="0" w:space="0" w:color="auto"/>
                    <w:left w:val="none" w:sz="0" w:space="0" w:color="auto"/>
                    <w:bottom w:val="none" w:sz="0" w:space="0" w:color="auto"/>
                    <w:right w:val="none" w:sz="0" w:space="0" w:color="auto"/>
                  </w:divBdr>
                  <w:divsChild>
                    <w:div w:id="1409882644">
                      <w:marLeft w:val="825"/>
                      <w:marRight w:val="0"/>
                      <w:marTop w:val="615"/>
                      <w:marBottom w:val="0"/>
                      <w:divBdr>
                        <w:top w:val="single" w:sz="6" w:space="0" w:color="CCCCCC"/>
                        <w:left w:val="single" w:sz="2" w:space="0" w:color="CCCCCC"/>
                        <w:bottom w:val="single" w:sz="6" w:space="0" w:color="CCCCCC"/>
                        <w:right w:val="single" w:sz="2" w:space="0" w:color="CCCCCC"/>
                      </w:divBdr>
                      <w:divsChild>
                        <w:div w:id="837617617">
                          <w:marLeft w:val="0"/>
                          <w:marRight w:val="0"/>
                          <w:marTop w:val="0"/>
                          <w:marBottom w:val="0"/>
                          <w:divBdr>
                            <w:top w:val="none" w:sz="0" w:space="0" w:color="auto"/>
                            <w:left w:val="none" w:sz="0" w:space="0" w:color="auto"/>
                            <w:bottom w:val="none" w:sz="0" w:space="0" w:color="auto"/>
                            <w:right w:val="none" w:sz="0" w:space="0" w:color="auto"/>
                          </w:divBdr>
                          <w:divsChild>
                            <w:div w:id="2119984753">
                              <w:marLeft w:val="0"/>
                              <w:marRight w:val="0"/>
                              <w:marTop w:val="0"/>
                              <w:marBottom w:val="0"/>
                              <w:divBdr>
                                <w:top w:val="none" w:sz="0" w:space="0" w:color="auto"/>
                                <w:left w:val="none" w:sz="0" w:space="0" w:color="auto"/>
                                <w:bottom w:val="none" w:sz="0" w:space="0" w:color="auto"/>
                                <w:right w:val="none" w:sz="0" w:space="0" w:color="auto"/>
                              </w:divBdr>
                              <w:divsChild>
                                <w:div w:id="1459253506">
                                  <w:marLeft w:val="0"/>
                                  <w:marRight w:val="0"/>
                                  <w:marTop w:val="0"/>
                                  <w:marBottom w:val="0"/>
                                  <w:divBdr>
                                    <w:top w:val="none" w:sz="0" w:space="0" w:color="auto"/>
                                    <w:left w:val="none" w:sz="0" w:space="0" w:color="auto"/>
                                    <w:bottom w:val="none" w:sz="0" w:space="0" w:color="auto"/>
                                    <w:right w:val="none" w:sz="0" w:space="0" w:color="auto"/>
                                  </w:divBdr>
                                  <w:divsChild>
                                    <w:div w:id="787893476">
                                      <w:marLeft w:val="0"/>
                                      <w:marRight w:val="0"/>
                                      <w:marTop w:val="0"/>
                                      <w:marBottom w:val="0"/>
                                      <w:divBdr>
                                        <w:top w:val="none" w:sz="0" w:space="0" w:color="auto"/>
                                        <w:left w:val="none" w:sz="0" w:space="0" w:color="auto"/>
                                        <w:bottom w:val="none" w:sz="0" w:space="0" w:color="auto"/>
                                        <w:right w:val="none" w:sz="0" w:space="0" w:color="auto"/>
                                      </w:divBdr>
                                      <w:divsChild>
                                        <w:div w:id="1279028806">
                                          <w:marLeft w:val="0"/>
                                          <w:marRight w:val="0"/>
                                          <w:marTop w:val="0"/>
                                          <w:marBottom w:val="0"/>
                                          <w:divBdr>
                                            <w:top w:val="none" w:sz="0" w:space="0" w:color="auto"/>
                                            <w:left w:val="none" w:sz="0" w:space="0" w:color="auto"/>
                                            <w:bottom w:val="none" w:sz="0" w:space="0" w:color="auto"/>
                                            <w:right w:val="none" w:sz="0" w:space="0" w:color="auto"/>
                                          </w:divBdr>
                                          <w:divsChild>
                                            <w:div w:id="1954246335">
                                              <w:marLeft w:val="0"/>
                                              <w:marRight w:val="0"/>
                                              <w:marTop w:val="0"/>
                                              <w:marBottom w:val="0"/>
                                              <w:divBdr>
                                                <w:top w:val="none" w:sz="0" w:space="0" w:color="auto"/>
                                                <w:left w:val="none" w:sz="0" w:space="0" w:color="auto"/>
                                                <w:bottom w:val="none" w:sz="0" w:space="0" w:color="auto"/>
                                                <w:right w:val="none" w:sz="0" w:space="0" w:color="auto"/>
                                              </w:divBdr>
                                              <w:divsChild>
                                                <w:div w:id="873465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21909249">
      <w:bodyDiv w:val="1"/>
      <w:marLeft w:val="0"/>
      <w:marRight w:val="0"/>
      <w:marTop w:val="0"/>
      <w:marBottom w:val="0"/>
      <w:divBdr>
        <w:top w:val="none" w:sz="0" w:space="0" w:color="auto"/>
        <w:left w:val="none" w:sz="0" w:space="0" w:color="auto"/>
        <w:bottom w:val="none" w:sz="0" w:space="0" w:color="auto"/>
        <w:right w:val="none" w:sz="0" w:space="0" w:color="auto"/>
      </w:divBdr>
    </w:div>
    <w:div w:id="549537542">
      <w:bodyDiv w:val="1"/>
      <w:marLeft w:val="0"/>
      <w:marRight w:val="0"/>
      <w:marTop w:val="0"/>
      <w:marBottom w:val="0"/>
      <w:divBdr>
        <w:top w:val="none" w:sz="0" w:space="0" w:color="auto"/>
        <w:left w:val="none" w:sz="0" w:space="0" w:color="auto"/>
        <w:bottom w:val="none" w:sz="0" w:space="0" w:color="auto"/>
        <w:right w:val="none" w:sz="0" w:space="0" w:color="auto"/>
      </w:divBdr>
    </w:div>
    <w:div w:id="693655860">
      <w:bodyDiv w:val="1"/>
      <w:marLeft w:val="0"/>
      <w:marRight w:val="0"/>
      <w:marTop w:val="0"/>
      <w:marBottom w:val="0"/>
      <w:divBdr>
        <w:top w:val="none" w:sz="0" w:space="0" w:color="auto"/>
        <w:left w:val="none" w:sz="0" w:space="0" w:color="auto"/>
        <w:bottom w:val="none" w:sz="0" w:space="0" w:color="auto"/>
        <w:right w:val="none" w:sz="0" w:space="0" w:color="auto"/>
      </w:divBdr>
    </w:div>
    <w:div w:id="724567928">
      <w:bodyDiv w:val="1"/>
      <w:marLeft w:val="0"/>
      <w:marRight w:val="0"/>
      <w:marTop w:val="0"/>
      <w:marBottom w:val="0"/>
      <w:divBdr>
        <w:top w:val="none" w:sz="0" w:space="0" w:color="auto"/>
        <w:left w:val="none" w:sz="0" w:space="0" w:color="auto"/>
        <w:bottom w:val="none" w:sz="0" w:space="0" w:color="auto"/>
        <w:right w:val="none" w:sz="0" w:space="0" w:color="auto"/>
      </w:divBdr>
    </w:div>
    <w:div w:id="813722400">
      <w:bodyDiv w:val="1"/>
      <w:marLeft w:val="0"/>
      <w:marRight w:val="0"/>
      <w:marTop w:val="0"/>
      <w:marBottom w:val="0"/>
      <w:divBdr>
        <w:top w:val="none" w:sz="0" w:space="0" w:color="auto"/>
        <w:left w:val="none" w:sz="0" w:space="0" w:color="auto"/>
        <w:bottom w:val="none" w:sz="0" w:space="0" w:color="auto"/>
        <w:right w:val="none" w:sz="0" w:space="0" w:color="auto"/>
      </w:divBdr>
      <w:divsChild>
        <w:div w:id="1108085652">
          <w:marLeft w:val="0"/>
          <w:marRight w:val="0"/>
          <w:marTop w:val="0"/>
          <w:marBottom w:val="0"/>
          <w:divBdr>
            <w:top w:val="none" w:sz="0" w:space="0" w:color="auto"/>
            <w:left w:val="none" w:sz="0" w:space="0" w:color="auto"/>
            <w:bottom w:val="none" w:sz="0" w:space="0" w:color="auto"/>
            <w:right w:val="none" w:sz="0" w:space="0" w:color="auto"/>
          </w:divBdr>
          <w:divsChild>
            <w:div w:id="582884432">
              <w:marLeft w:val="0"/>
              <w:marRight w:val="0"/>
              <w:marTop w:val="0"/>
              <w:marBottom w:val="0"/>
              <w:divBdr>
                <w:top w:val="none" w:sz="0" w:space="0" w:color="auto"/>
                <w:left w:val="none" w:sz="0" w:space="0" w:color="auto"/>
                <w:bottom w:val="none" w:sz="0" w:space="0" w:color="auto"/>
                <w:right w:val="none" w:sz="0" w:space="0" w:color="auto"/>
              </w:divBdr>
              <w:divsChild>
                <w:div w:id="1474442435">
                  <w:marLeft w:val="0"/>
                  <w:marRight w:val="0"/>
                  <w:marTop w:val="0"/>
                  <w:marBottom w:val="0"/>
                  <w:divBdr>
                    <w:top w:val="none" w:sz="0" w:space="0" w:color="auto"/>
                    <w:left w:val="none" w:sz="0" w:space="0" w:color="auto"/>
                    <w:bottom w:val="none" w:sz="0" w:space="0" w:color="auto"/>
                    <w:right w:val="none" w:sz="0" w:space="0" w:color="auto"/>
                  </w:divBdr>
                  <w:divsChild>
                    <w:div w:id="1042023987">
                      <w:marLeft w:val="0"/>
                      <w:marRight w:val="0"/>
                      <w:marTop w:val="0"/>
                      <w:marBottom w:val="0"/>
                      <w:divBdr>
                        <w:top w:val="none" w:sz="0" w:space="0" w:color="auto"/>
                        <w:left w:val="none" w:sz="0" w:space="0" w:color="auto"/>
                        <w:bottom w:val="none" w:sz="0" w:space="0" w:color="auto"/>
                        <w:right w:val="none" w:sz="0" w:space="0" w:color="auto"/>
                      </w:divBdr>
                      <w:divsChild>
                        <w:div w:id="1162772360">
                          <w:marLeft w:val="0"/>
                          <w:marRight w:val="0"/>
                          <w:marTop w:val="0"/>
                          <w:marBottom w:val="0"/>
                          <w:divBdr>
                            <w:top w:val="none" w:sz="0" w:space="0" w:color="auto"/>
                            <w:left w:val="none" w:sz="0" w:space="0" w:color="auto"/>
                            <w:bottom w:val="none" w:sz="0" w:space="0" w:color="auto"/>
                            <w:right w:val="none" w:sz="0" w:space="0" w:color="auto"/>
                          </w:divBdr>
                          <w:divsChild>
                            <w:div w:id="2068071801">
                              <w:marLeft w:val="0"/>
                              <w:marRight w:val="0"/>
                              <w:marTop w:val="0"/>
                              <w:marBottom w:val="0"/>
                              <w:divBdr>
                                <w:top w:val="none" w:sz="0" w:space="0" w:color="auto"/>
                                <w:left w:val="none" w:sz="0" w:space="0" w:color="auto"/>
                                <w:bottom w:val="none" w:sz="0" w:space="0" w:color="auto"/>
                                <w:right w:val="none" w:sz="0" w:space="0" w:color="auto"/>
                              </w:divBdr>
                              <w:divsChild>
                                <w:div w:id="1056777542">
                                  <w:marLeft w:val="0"/>
                                  <w:marRight w:val="0"/>
                                  <w:marTop w:val="0"/>
                                  <w:marBottom w:val="0"/>
                                  <w:divBdr>
                                    <w:top w:val="none" w:sz="0" w:space="0" w:color="auto"/>
                                    <w:left w:val="none" w:sz="0" w:space="0" w:color="auto"/>
                                    <w:bottom w:val="none" w:sz="0" w:space="0" w:color="auto"/>
                                    <w:right w:val="none" w:sz="0" w:space="0" w:color="auto"/>
                                  </w:divBdr>
                                  <w:divsChild>
                                    <w:div w:id="959872868">
                                      <w:marLeft w:val="0"/>
                                      <w:marRight w:val="0"/>
                                      <w:marTop w:val="0"/>
                                      <w:marBottom w:val="0"/>
                                      <w:divBdr>
                                        <w:top w:val="none" w:sz="0" w:space="0" w:color="auto"/>
                                        <w:left w:val="none" w:sz="0" w:space="0" w:color="auto"/>
                                        <w:bottom w:val="none" w:sz="0" w:space="0" w:color="auto"/>
                                        <w:right w:val="none" w:sz="0" w:space="0" w:color="auto"/>
                                      </w:divBdr>
                                      <w:divsChild>
                                        <w:div w:id="1932620739">
                                          <w:marLeft w:val="0"/>
                                          <w:marRight w:val="0"/>
                                          <w:marTop w:val="0"/>
                                          <w:marBottom w:val="0"/>
                                          <w:divBdr>
                                            <w:top w:val="none" w:sz="0" w:space="0" w:color="auto"/>
                                            <w:left w:val="none" w:sz="0" w:space="0" w:color="auto"/>
                                            <w:bottom w:val="none" w:sz="0" w:space="0" w:color="auto"/>
                                            <w:right w:val="none" w:sz="0" w:space="0" w:color="auto"/>
                                          </w:divBdr>
                                          <w:divsChild>
                                            <w:div w:id="117185261">
                                              <w:marLeft w:val="0"/>
                                              <w:marRight w:val="0"/>
                                              <w:marTop w:val="0"/>
                                              <w:marBottom w:val="0"/>
                                              <w:divBdr>
                                                <w:top w:val="none" w:sz="0" w:space="0" w:color="auto"/>
                                                <w:left w:val="none" w:sz="0" w:space="0" w:color="auto"/>
                                                <w:bottom w:val="none" w:sz="0" w:space="0" w:color="auto"/>
                                                <w:right w:val="none" w:sz="0" w:space="0" w:color="auto"/>
                                              </w:divBdr>
                                              <w:divsChild>
                                                <w:div w:id="759332119">
                                                  <w:marLeft w:val="0"/>
                                                  <w:marRight w:val="0"/>
                                                  <w:marTop w:val="0"/>
                                                  <w:marBottom w:val="0"/>
                                                  <w:divBdr>
                                                    <w:top w:val="none" w:sz="0" w:space="0" w:color="auto"/>
                                                    <w:left w:val="none" w:sz="0" w:space="0" w:color="auto"/>
                                                    <w:bottom w:val="none" w:sz="0" w:space="0" w:color="auto"/>
                                                    <w:right w:val="none" w:sz="0" w:space="0" w:color="auto"/>
                                                  </w:divBdr>
                                                  <w:divsChild>
                                                    <w:div w:id="1788307735">
                                                      <w:marLeft w:val="0"/>
                                                      <w:marRight w:val="0"/>
                                                      <w:marTop w:val="0"/>
                                                      <w:marBottom w:val="0"/>
                                                      <w:divBdr>
                                                        <w:top w:val="none" w:sz="0" w:space="0" w:color="auto"/>
                                                        <w:left w:val="none" w:sz="0" w:space="0" w:color="auto"/>
                                                        <w:bottom w:val="none" w:sz="0" w:space="0" w:color="auto"/>
                                                        <w:right w:val="none" w:sz="0" w:space="0" w:color="auto"/>
                                                      </w:divBdr>
                                                      <w:divsChild>
                                                        <w:div w:id="462428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92180766">
      <w:bodyDiv w:val="1"/>
      <w:marLeft w:val="0"/>
      <w:marRight w:val="0"/>
      <w:marTop w:val="0"/>
      <w:marBottom w:val="0"/>
      <w:divBdr>
        <w:top w:val="none" w:sz="0" w:space="0" w:color="auto"/>
        <w:left w:val="none" w:sz="0" w:space="0" w:color="auto"/>
        <w:bottom w:val="none" w:sz="0" w:space="0" w:color="auto"/>
        <w:right w:val="none" w:sz="0" w:space="0" w:color="auto"/>
      </w:divBdr>
    </w:div>
    <w:div w:id="1038772896">
      <w:bodyDiv w:val="1"/>
      <w:marLeft w:val="0"/>
      <w:marRight w:val="0"/>
      <w:marTop w:val="0"/>
      <w:marBottom w:val="0"/>
      <w:divBdr>
        <w:top w:val="none" w:sz="0" w:space="0" w:color="auto"/>
        <w:left w:val="none" w:sz="0" w:space="0" w:color="auto"/>
        <w:bottom w:val="none" w:sz="0" w:space="0" w:color="auto"/>
        <w:right w:val="none" w:sz="0" w:space="0" w:color="auto"/>
      </w:divBdr>
    </w:div>
    <w:div w:id="1145465284">
      <w:bodyDiv w:val="1"/>
      <w:marLeft w:val="0"/>
      <w:marRight w:val="0"/>
      <w:marTop w:val="0"/>
      <w:marBottom w:val="0"/>
      <w:divBdr>
        <w:top w:val="none" w:sz="0" w:space="0" w:color="auto"/>
        <w:left w:val="none" w:sz="0" w:space="0" w:color="auto"/>
        <w:bottom w:val="none" w:sz="0" w:space="0" w:color="auto"/>
        <w:right w:val="none" w:sz="0" w:space="0" w:color="auto"/>
      </w:divBdr>
    </w:div>
    <w:div w:id="1163742763">
      <w:bodyDiv w:val="1"/>
      <w:marLeft w:val="0"/>
      <w:marRight w:val="0"/>
      <w:marTop w:val="0"/>
      <w:marBottom w:val="0"/>
      <w:divBdr>
        <w:top w:val="none" w:sz="0" w:space="0" w:color="auto"/>
        <w:left w:val="none" w:sz="0" w:space="0" w:color="auto"/>
        <w:bottom w:val="none" w:sz="0" w:space="0" w:color="auto"/>
        <w:right w:val="none" w:sz="0" w:space="0" w:color="auto"/>
      </w:divBdr>
    </w:div>
    <w:div w:id="1213034008">
      <w:bodyDiv w:val="1"/>
      <w:marLeft w:val="0"/>
      <w:marRight w:val="0"/>
      <w:marTop w:val="0"/>
      <w:marBottom w:val="0"/>
      <w:divBdr>
        <w:top w:val="none" w:sz="0" w:space="0" w:color="auto"/>
        <w:left w:val="none" w:sz="0" w:space="0" w:color="auto"/>
        <w:bottom w:val="none" w:sz="0" w:space="0" w:color="auto"/>
        <w:right w:val="none" w:sz="0" w:space="0" w:color="auto"/>
      </w:divBdr>
    </w:div>
    <w:div w:id="1235703816">
      <w:bodyDiv w:val="1"/>
      <w:marLeft w:val="0"/>
      <w:marRight w:val="0"/>
      <w:marTop w:val="0"/>
      <w:marBottom w:val="0"/>
      <w:divBdr>
        <w:top w:val="none" w:sz="0" w:space="0" w:color="auto"/>
        <w:left w:val="none" w:sz="0" w:space="0" w:color="auto"/>
        <w:bottom w:val="none" w:sz="0" w:space="0" w:color="auto"/>
        <w:right w:val="none" w:sz="0" w:space="0" w:color="auto"/>
      </w:divBdr>
    </w:div>
    <w:div w:id="1333871045">
      <w:bodyDiv w:val="1"/>
      <w:marLeft w:val="0"/>
      <w:marRight w:val="0"/>
      <w:marTop w:val="0"/>
      <w:marBottom w:val="0"/>
      <w:divBdr>
        <w:top w:val="none" w:sz="0" w:space="0" w:color="auto"/>
        <w:left w:val="none" w:sz="0" w:space="0" w:color="auto"/>
        <w:bottom w:val="none" w:sz="0" w:space="0" w:color="auto"/>
        <w:right w:val="none" w:sz="0" w:space="0" w:color="auto"/>
      </w:divBdr>
    </w:div>
    <w:div w:id="1372219077">
      <w:bodyDiv w:val="1"/>
      <w:marLeft w:val="0"/>
      <w:marRight w:val="0"/>
      <w:marTop w:val="0"/>
      <w:marBottom w:val="0"/>
      <w:divBdr>
        <w:top w:val="none" w:sz="0" w:space="0" w:color="auto"/>
        <w:left w:val="none" w:sz="0" w:space="0" w:color="auto"/>
        <w:bottom w:val="none" w:sz="0" w:space="0" w:color="auto"/>
        <w:right w:val="none" w:sz="0" w:space="0" w:color="auto"/>
      </w:divBdr>
    </w:div>
    <w:div w:id="1465074076">
      <w:bodyDiv w:val="1"/>
      <w:marLeft w:val="0"/>
      <w:marRight w:val="0"/>
      <w:marTop w:val="0"/>
      <w:marBottom w:val="0"/>
      <w:divBdr>
        <w:top w:val="none" w:sz="0" w:space="0" w:color="auto"/>
        <w:left w:val="none" w:sz="0" w:space="0" w:color="auto"/>
        <w:bottom w:val="none" w:sz="0" w:space="0" w:color="auto"/>
        <w:right w:val="none" w:sz="0" w:space="0" w:color="auto"/>
      </w:divBdr>
    </w:div>
    <w:div w:id="1911648827">
      <w:bodyDiv w:val="1"/>
      <w:marLeft w:val="0"/>
      <w:marRight w:val="0"/>
      <w:marTop w:val="0"/>
      <w:marBottom w:val="0"/>
      <w:divBdr>
        <w:top w:val="none" w:sz="0" w:space="0" w:color="auto"/>
        <w:left w:val="none" w:sz="0" w:space="0" w:color="auto"/>
        <w:bottom w:val="none" w:sz="0" w:space="0" w:color="auto"/>
        <w:right w:val="none" w:sz="0" w:space="0" w:color="auto"/>
      </w:divBdr>
      <w:divsChild>
        <w:div w:id="1749232069">
          <w:marLeft w:val="0"/>
          <w:marRight w:val="0"/>
          <w:marTop w:val="0"/>
          <w:marBottom w:val="0"/>
          <w:divBdr>
            <w:top w:val="none" w:sz="0" w:space="0" w:color="auto"/>
            <w:left w:val="none" w:sz="0" w:space="0" w:color="auto"/>
            <w:bottom w:val="none" w:sz="0" w:space="0" w:color="auto"/>
            <w:right w:val="none" w:sz="0" w:space="0" w:color="auto"/>
          </w:divBdr>
          <w:divsChild>
            <w:div w:id="1819221257">
              <w:marLeft w:val="0"/>
              <w:marRight w:val="0"/>
              <w:marTop w:val="0"/>
              <w:marBottom w:val="0"/>
              <w:divBdr>
                <w:top w:val="none" w:sz="0" w:space="0" w:color="auto"/>
                <w:left w:val="none" w:sz="0" w:space="0" w:color="auto"/>
                <w:bottom w:val="none" w:sz="0" w:space="0" w:color="auto"/>
                <w:right w:val="none" w:sz="0" w:space="0" w:color="auto"/>
              </w:divBdr>
              <w:divsChild>
                <w:div w:id="1315452834">
                  <w:marLeft w:val="0"/>
                  <w:marRight w:val="0"/>
                  <w:marTop w:val="0"/>
                  <w:marBottom w:val="0"/>
                  <w:divBdr>
                    <w:top w:val="none" w:sz="0" w:space="0" w:color="auto"/>
                    <w:left w:val="none" w:sz="0" w:space="0" w:color="auto"/>
                    <w:bottom w:val="none" w:sz="0" w:space="0" w:color="auto"/>
                    <w:right w:val="none" w:sz="0" w:space="0" w:color="auto"/>
                  </w:divBdr>
                  <w:divsChild>
                    <w:div w:id="1815558287">
                      <w:marLeft w:val="0"/>
                      <w:marRight w:val="0"/>
                      <w:marTop w:val="0"/>
                      <w:marBottom w:val="0"/>
                      <w:divBdr>
                        <w:top w:val="none" w:sz="0" w:space="0" w:color="auto"/>
                        <w:left w:val="none" w:sz="0" w:space="0" w:color="auto"/>
                        <w:bottom w:val="none" w:sz="0" w:space="0" w:color="auto"/>
                        <w:right w:val="none" w:sz="0" w:space="0" w:color="auto"/>
                      </w:divBdr>
                      <w:divsChild>
                        <w:div w:id="462429048">
                          <w:marLeft w:val="0"/>
                          <w:marRight w:val="0"/>
                          <w:marTop w:val="0"/>
                          <w:marBottom w:val="0"/>
                          <w:divBdr>
                            <w:top w:val="none" w:sz="0" w:space="0" w:color="auto"/>
                            <w:left w:val="none" w:sz="0" w:space="0" w:color="auto"/>
                            <w:bottom w:val="none" w:sz="0" w:space="0" w:color="auto"/>
                            <w:right w:val="none" w:sz="0" w:space="0" w:color="auto"/>
                          </w:divBdr>
                          <w:divsChild>
                            <w:div w:id="650451947">
                              <w:marLeft w:val="0"/>
                              <w:marRight w:val="0"/>
                              <w:marTop w:val="0"/>
                              <w:marBottom w:val="0"/>
                              <w:divBdr>
                                <w:top w:val="none" w:sz="0" w:space="0" w:color="auto"/>
                                <w:left w:val="none" w:sz="0" w:space="0" w:color="auto"/>
                                <w:bottom w:val="none" w:sz="0" w:space="0" w:color="auto"/>
                                <w:right w:val="none" w:sz="0" w:space="0" w:color="auto"/>
                              </w:divBdr>
                              <w:divsChild>
                                <w:div w:id="1721317624">
                                  <w:marLeft w:val="0"/>
                                  <w:marRight w:val="0"/>
                                  <w:marTop w:val="0"/>
                                  <w:marBottom w:val="0"/>
                                  <w:divBdr>
                                    <w:top w:val="none" w:sz="0" w:space="0" w:color="auto"/>
                                    <w:left w:val="none" w:sz="0" w:space="0" w:color="auto"/>
                                    <w:bottom w:val="none" w:sz="0" w:space="0" w:color="auto"/>
                                    <w:right w:val="none" w:sz="0" w:space="0" w:color="auto"/>
                                  </w:divBdr>
                                  <w:divsChild>
                                    <w:div w:id="1109159913">
                                      <w:marLeft w:val="0"/>
                                      <w:marRight w:val="0"/>
                                      <w:marTop w:val="0"/>
                                      <w:marBottom w:val="0"/>
                                      <w:divBdr>
                                        <w:top w:val="none" w:sz="0" w:space="0" w:color="auto"/>
                                        <w:left w:val="none" w:sz="0" w:space="0" w:color="auto"/>
                                        <w:bottom w:val="none" w:sz="0" w:space="0" w:color="auto"/>
                                        <w:right w:val="none" w:sz="0" w:space="0" w:color="auto"/>
                                      </w:divBdr>
                                      <w:divsChild>
                                        <w:div w:id="1982733876">
                                          <w:marLeft w:val="0"/>
                                          <w:marRight w:val="0"/>
                                          <w:marTop w:val="0"/>
                                          <w:marBottom w:val="0"/>
                                          <w:divBdr>
                                            <w:top w:val="none" w:sz="0" w:space="0" w:color="auto"/>
                                            <w:left w:val="none" w:sz="0" w:space="0" w:color="auto"/>
                                            <w:bottom w:val="none" w:sz="0" w:space="0" w:color="auto"/>
                                            <w:right w:val="none" w:sz="0" w:space="0" w:color="auto"/>
                                          </w:divBdr>
                                          <w:divsChild>
                                            <w:div w:id="819228146">
                                              <w:marLeft w:val="0"/>
                                              <w:marRight w:val="0"/>
                                              <w:marTop w:val="0"/>
                                              <w:marBottom w:val="0"/>
                                              <w:divBdr>
                                                <w:top w:val="none" w:sz="0" w:space="0" w:color="auto"/>
                                                <w:left w:val="none" w:sz="0" w:space="0" w:color="auto"/>
                                                <w:bottom w:val="none" w:sz="0" w:space="0" w:color="auto"/>
                                                <w:right w:val="none" w:sz="0" w:space="0" w:color="auto"/>
                                              </w:divBdr>
                                              <w:divsChild>
                                                <w:div w:id="1225022395">
                                                  <w:marLeft w:val="0"/>
                                                  <w:marRight w:val="0"/>
                                                  <w:marTop w:val="0"/>
                                                  <w:marBottom w:val="0"/>
                                                  <w:divBdr>
                                                    <w:top w:val="none" w:sz="0" w:space="0" w:color="auto"/>
                                                    <w:left w:val="none" w:sz="0" w:space="0" w:color="auto"/>
                                                    <w:bottom w:val="none" w:sz="0" w:space="0" w:color="auto"/>
                                                    <w:right w:val="none" w:sz="0" w:space="0" w:color="auto"/>
                                                  </w:divBdr>
                                                  <w:divsChild>
                                                    <w:div w:id="1977371728">
                                                      <w:marLeft w:val="0"/>
                                                      <w:marRight w:val="0"/>
                                                      <w:marTop w:val="0"/>
                                                      <w:marBottom w:val="0"/>
                                                      <w:divBdr>
                                                        <w:top w:val="none" w:sz="0" w:space="0" w:color="auto"/>
                                                        <w:left w:val="none" w:sz="0" w:space="0" w:color="auto"/>
                                                        <w:bottom w:val="none" w:sz="0" w:space="0" w:color="auto"/>
                                                        <w:right w:val="none" w:sz="0" w:space="0" w:color="auto"/>
                                                      </w:divBdr>
                                                      <w:divsChild>
                                                        <w:div w:id="118884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5353948">
      <w:bodyDiv w:val="1"/>
      <w:marLeft w:val="0"/>
      <w:marRight w:val="0"/>
      <w:marTop w:val="0"/>
      <w:marBottom w:val="0"/>
      <w:divBdr>
        <w:top w:val="none" w:sz="0" w:space="0" w:color="auto"/>
        <w:left w:val="none" w:sz="0" w:space="0" w:color="auto"/>
        <w:bottom w:val="none" w:sz="0" w:space="0" w:color="auto"/>
        <w:right w:val="none" w:sz="0" w:space="0" w:color="auto"/>
      </w:divBdr>
    </w:div>
    <w:div w:id="2097092649">
      <w:bodyDiv w:val="1"/>
      <w:marLeft w:val="0"/>
      <w:marRight w:val="0"/>
      <w:marTop w:val="0"/>
      <w:marBottom w:val="0"/>
      <w:divBdr>
        <w:top w:val="none" w:sz="0" w:space="0" w:color="auto"/>
        <w:left w:val="none" w:sz="0" w:space="0" w:color="auto"/>
        <w:bottom w:val="none" w:sz="0" w:space="0" w:color="auto"/>
        <w:right w:val="none" w:sz="0" w:space="0" w:color="auto"/>
      </w:divBdr>
    </w:div>
    <w:div w:id="2101365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wipo.int/documents/d/standards/docs-en-03-20-01.pdf"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microsoft.com/office/2011/relationships/people" Target="people.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WIPO Body Document" ma:contentTypeID="0x01010043A0F979BE30A3469F998CB749C11FBD0F00798749CAA1C5C74E9D2B0C6669C1A9E0" ma:contentTypeVersion="274" ma:contentTypeDescription="" ma:contentTypeScope="" ma:versionID="52f1a493f76caf53a1a1c6867d3d2e14">
  <xsd:schema xmlns:xsd="http://www.w3.org/2001/XMLSchema" xmlns:xs="http://www.w3.org/2001/XMLSchema" xmlns:p="http://schemas.microsoft.com/office/2006/metadata/properties" xmlns:ns2="56500874-bba0-4b48-9090-b201492e8473" xmlns:ns3="0d6abe56-55ad-41de-8124-44420a0ee71d" xmlns:ns4="ec94eb93-2160-433d-bc9d-10bdc50beb83" targetNamespace="http://schemas.microsoft.com/office/2006/metadata/properties" ma:root="true" ma:fieldsID="4241f39d94bb1d2e04ac96fd3d1b78c8" ns2:_="" ns3:_="" ns4:_="">
    <xsd:import namespace="56500874-bba0-4b48-9090-b201492e8473"/>
    <xsd:import namespace="0d6abe56-55ad-41de-8124-44420a0ee71d"/>
    <xsd:import namespace="ec94eb93-2160-433d-bc9d-10bdc50beb83"/>
    <xsd:element name="properties">
      <xsd:complexType>
        <xsd:sequence>
          <xsd:element name="documentManagement">
            <xsd:complexType>
              <xsd:all>
                <xsd:element ref="ns3:ECCM_Description" minOccurs="0"/>
                <xsd:element ref="ns3:DocType" minOccurs="0"/>
                <xsd:element ref="ns2:TaxCatchAll" minOccurs="0"/>
                <xsd:element ref="ns2:TaxCatchAllLabel" minOccurs="0"/>
                <xsd:element ref="ns2:gd7c24c3841c42febad33c823204a123" minOccurs="0"/>
                <xsd:element ref="ns2:oec7080f59824b85bfab9bab42c36e68" minOccurs="0"/>
                <xsd:element ref="ns2:j72d38dd587d4c818476e9c94f452b47" minOccurs="0"/>
                <xsd:element ref="ns2:gbd88f87496145e58da10973a57b07b8"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500874-bba0-4b48-9090-b201492e8473" elementFormDefault="qualified">
    <xsd:import namespace="http://schemas.microsoft.com/office/2006/documentManagement/types"/>
    <xsd:import namespace="http://schemas.microsoft.com/office/infopath/2007/PartnerControls"/>
    <xsd:element name="TaxCatchAll" ma:index="9" nillable="true" ma:displayName="Taxonomy Catch All Column" ma:hidden="true" ma:list="{7a374930-7795-43a3-a0f4-9466c14777ce}" ma:internalName="TaxCatchAll" ma:showField="CatchAllData"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a374930-7795-43a3-a0f4-9466c14777ce}" ma:internalName="TaxCatchAllLabel" ma:readOnly="true" ma:showField="CatchAllDataLabel"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gd7c24c3841c42febad33c823204a123" ma:index="12" nillable="true" ma:taxonomy="true" ma:internalName="gd7c24c3841c42febad33c823204a123" ma:taxonomyFieldName="BusinessUnit" ma:displayName="Business Unit" ma:default="" ma:fieldId="{0d7c24c3-841c-42fe-bad3-3c823204a123}" ma:taxonomyMulti="true" ma:sspId="f7a99264-aac8-44dd-b14f-8017e78a225a" ma:termSetId="f2c3a1c4-cdb6-426c-b0b8-ac03c6da5652" ma:anchorId="00000000-0000-0000-0000-000000000000" ma:open="false" ma:isKeyword="false">
      <xsd:complexType>
        <xsd:sequence>
          <xsd:element ref="pc:Terms" minOccurs="0" maxOccurs="1"/>
        </xsd:sequence>
      </xsd:complexType>
    </xsd:element>
    <xsd:element name="oec7080f59824b85bfab9bab42c36e68" ma:index="14" nillable="true" ma:taxonomy="true" ma:internalName="oec7080f59824b85bfab9bab42c36e68" ma:taxonomyFieldName="RMClassification" ma:displayName="RM Classification" ma:default="" ma:fieldId="{8ec7080f-5982-4b85-bfab-9bab42c36e68}" ma:sspId="f7a99264-aac8-44dd-b14f-8017e78a225a" ma:termSetId="7b339f27-8fe5-4cfb-b358-2e5b944cfef8" ma:anchorId="00000000-0000-0000-0000-000000000000" ma:open="false" ma:isKeyword="false">
      <xsd:complexType>
        <xsd:sequence>
          <xsd:element ref="pc:Terms" minOccurs="0" maxOccurs="1"/>
        </xsd:sequence>
      </xsd:complexType>
    </xsd:element>
    <xsd:element name="j72d38dd587d4c818476e9c94f452b47" ma:index="15" nillable="true" ma:taxonomy="true" ma:internalName="j72d38dd587d4c818476e9c94f452b47" ma:taxonomyFieldName="Languages" ma:displayName="Languages" ma:default="1;#English|950e6fa2-2df0-4983-a604-54e57c7a6d93" ma:fieldId="{372d38dd-587d-4c81-8476-e9c94f452b47}" ma:taxonomyMulti="true" ma:sspId="f7a99264-aac8-44dd-b14f-8017e78a225a" ma:termSetId="8ed50525-77fd-4da8-b396-0e02717641c6" ma:anchorId="00000000-0000-0000-0000-000000000000" ma:open="false" ma:isKeyword="false">
      <xsd:complexType>
        <xsd:sequence>
          <xsd:element ref="pc:Terms" minOccurs="0" maxOccurs="1"/>
        </xsd:sequence>
      </xsd:complexType>
    </xsd:element>
    <xsd:element name="gbd88f87496145e58da10973a57b07b8" ma:index="18" nillable="true" ma:taxonomy="true" ma:internalName="gbd88f87496145e58da10973a57b07b8" ma:taxonomyFieldName="Body1" ma:displayName="Body" ma:default="" ma:fieldId="{0bd88f87-4961-45e5-8da1-0973a57b07b8}" ma:sspId="f7a99264-aac8-44dd-b14f-8017e78a225a" ma:termSetId="b5868aee-eae4-40f2-8f9b-f92e3feaca77"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6abe56-55ad-41de-8124-44420a0ee71d" elementFormDefault="qualified">
    <xsd:import namespace="http://schemas.microsoft.com/office/2006/documentManagement/types"/>
    <xsd:import namespace="http://schemas.microsoft.com/office/infopath/2007/PartnerControls"/>
    <xsd:element name="ECCM_Description" ma:index="3" nillable="true" ma:displayName="Doc Description" ma:internalName="ECCM_Description">
      <xsd:simpleType>
        <xsd:restriction base="dms:Note"/>
      </xsd:simpleType>
    </xsd:element>
    <xsd:element name="DocType" ma:index="6" nillable="true" ma:displayName="Document Type" ma:format="Dropdown" ma:internalName="DocType">
      <xsd:simpleType>
        <xsd:restriction base="dms:Choice">
          <xsd:enumeration value="Architecture Document"/>
          <xsd:enumeration value="SOP"/>
          <xsd:enumeration value="Project Initiation Document"/>
          <xsd:enumeration value="Project Closure Document"/>
          <xsd:enumeration value="Requirements Document"/>
          <xsd:enumeration value="Contingency Plan"/>
          <xsd:enumeration value="Memo"/>
          <xsd:enumeration value="Letter"/>
          <xsd:enumeration value="Report"/>
        </xsd:restriction>
      </xsd:simpleType>
    </xsd:element>
  </xsd:schema>
  <xsd:schema xmlns:xsd="http://www.w3.org/2001/XMLSchema" xmlns:xs="http://www.w3.org/2001/XMLSchema" xmlns:dms="http://schemas.microsoft.com/office/2006/documentManagement/types" xmlns:pc="http://schemas.microsoft.com/office/infopath/2007/PartnerControls" targetNamespace="ec94eb93-2160-433d-bc9d-10bdc50beb83" elementFormDefault="qualified">
    <xsd:import namespace="http://schemas.microsoft.com/office/2006/documentManagement/types"/>
    <xsd:import namespace="http://schemas.microsoft.com/office/infopath/2007/PartnerControls"/>
    <xsd:element name="_dlc_DocId" ma:index="21" nillable="true" ma:displayName="Document ID Value" ma:description="The value of the document ID assigned to this item." ma:indexed="true" ma:internalName="_dlc_DocId" ma:readOnly="true">
      <xsd:simpleType>
        <xsd:restriction base="dms:Text"/>
      </xsd:simpleType>
    </xsd:element>
    <xsd:element name="_dlc_DocIdUrl" ma:index="2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haredContentType xmlns="Microsoft.SharePoint.Taxonomy.ContentTypeSync" SourceId="f7a99264-aac8-44dd-b14f-8017e78a225a" ContentTypeId="0x01010043A0F979BE30A3469F998CB749C11FBD" PreviousValue="false"/>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oec7080f59824b85bfab9bab42c36e68 xmlns="56500874-bba0-4b48-9090-b201492e8473">
      <Terms xmlns="http://schemas.microsoft.com/office/infopath/2007/PartnerControls">
        <TermInfo xmlns="http://schemas.microsoft.com/office/infopath/2007/PartnerControls">
          <TermName xmlns="http://schemas.microsoft.com/office/infopath/2007/PartnerControls">05 Committee Files</TermName>
          <TermId xmlns="http://schemas.microsoft.com/office/infopath/2007/PartnerControls">55687a62-9585-44b6-9628-3304e4ff88e9</TermId>
        </TermInfo>
      </Terms>
    </oec7080f59824b85bfab9bab42c36e68>
    <ECCM_Description xmlns="0d6abe56-55ad-41de-8124-44420a0ee71d" xsi:nil="true"/>
    <_dlc_DocId xmlns="ec94eb93-2160-433d-bc9d-10bdc50beb83">ICSDBFP-360348501-19380</_dlc_DocId>
    <gbd88f87496145e58da10973a57b07b8 xmlns="56500874-bba0-4b48-9090-b201492e8473">
      <Terms xmlns="http://schemas.microsoft.com/office/infopath/2007/PartnerControls">
        <TermInfo xmlns="http://schemas.microsoft.com/office/infopath/2007/PartnerControls">
          <TermName xmlns="http://schemas.microsoft.com/office/infopath/2007/PartnerControls">Committee on WIPO Standards</TermName>
          <TermId xmlns="http://schemas.microsoft.com/office/infopath/2007/PartnerControls">505ec630-c8e5-4e30-8a4a-e8d9be6ccbb1</TermId>
        </TermInfo>
      </Terms>
    </gbd88f87496145e58da10973a57b07b8>
    <j72d38dd587d4c818476e9c94f452b47 xmlns="56500874-bba0-4b48-9090-b201492e8473">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950e6fa2-2df0-4983-a604-54e57c7a6d93</TermId>
        </TermInfo>
      </Terms>
    </j72d38dd587d4c818476e9c94f452b47>
    <TaxCatchAll xmlns="56500874-bba0-4b48-9090-b201492e8473">
      <Value>5</Value>
      <Value>4</Value>
      <Value>3</Value>
      <Value>1</Value>
    </TaxCatchAll>
    <DocType xmlns="0d6abe56-55ad-41de-8124-44420a0ee71d" xsi:nil="true"/>
    <_dlc_DocIdUrl xmlns="ec94eb93-2160-433d-bc9d-10bdc50beb83">
      <Url>https://wipoprod.sharepoint.com/sites/SPS-INT-BFP-ICSD-CWS/_layouts/15/DocIdRedir.aspx?ID=ICSDBFP-360348501-19380</Url>
      <Description>ICSDBFP-360348501-19380</Description>
    </_dlc_DocIdUrl>
    <gd7c24c3841c42febad33c823204a123 xmlns="56500874-bba0-4b48-9090-b201492e8473">
      <Terms xmlns="http://schemas.microsoft.com/office/infopath/2007/PartnerControls">
        <TermInfo xmlns="http://schemas.microsoft.com/office/infopath/2007/PartnerControls">
          <TermName xmlns="http://schemas.microsoft.com/office/infopath/2007/PartnerControls">International Classifications and Standards Division</TermName>
          <TermId xmlns="http://schemas.microsoft.com/office/infopath/2007/PartnerControls">1bda9d19-f2c0-4f24-b9f1-c91ec6b8f041</TermId>
        </TermInfo>
      </Terms>
    </gd7c24c3841c42febad33c823204a123>
  </documentManagement>
</p:properties>
</file>

<file path=customXml/itemProps1.xml><?xml version="1.0" encoding="utf-8"?>
<ds:datastoreItem xmlns:ds="http://schemas.openxmlformats.org/officeDocument/2006/customXml" ds:itemID="{B5092681-FEC9-4705-8F0F-15E9D5F97C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500874-bba0-4b48-9090-b201492e8473"/>
    <ds:schemaRef ds:uri="0d6abe56-55ad-41de-8124-44420a0ee71d"/>
    <ds:schemaRef ds:uri="ec94eb93-2160-433d-bc9d-10bdc50beb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324DA4C-802B-4211-9A52-664E64F7D642}">
  <ds:schemaRefs>
    <ds:schemaRef ds:uri="http://schemas.openxmlformats.org/officeDocument/2006/bibliography"/>
  </ds:schemaRefs>
</ds:datastoreItem>
</file>

<file path=customXml/itemProps3.xml><?xml version="1.0" encoding="utf-8"?>
<ds:datastoreItem xmlns:ds="http://schemas.openxmlformats.org/officeDocument/2006/customXml" ds:itemID="{0DB8EAD4-97DA-4A0F-84FA-AE401F198A12}">
  <ds:schemaRefs>
    <ds:schemaRef ds:uri="Microsoft.SharePoint.Taxonomy.ContentTypeSync"/>
  </ds:schemaRefs>
</ds:datastoreItem>
</file>

<file path=customXml/itemProps4.xml><?xml version="1.0" encoding="utf-8"?>
<ds:datastoreItem xmlns:ds="http://schemas.openxmlformats.org/officeDocument/2006/customXml" ds:itemID="{584AA209-069B-496A-B649-AB1B022F1687}">
  <ds:schemaRefs>
    <ds:schemaRef ds:uri="http://schemas.microsoft.com/sharepoint/events"/>
  </ds:schemaRefs>
</ds:datastoreItem>
</file>

<file path=customXml/itemProps5.xml><?xml version="1.0" encoding="utf-8"?>
<ds:datastoreItem xmlns:ds="http://schemas.openxmlformats.org/officeDocument/2006/customXml" ds:itemID="{FDBA1808-56FD-48A6-80DD-D766CCCB3C39}">
  <ds:schemaRefs>
    <ds:schemaRef ds:uri="http://schemas.microsoft.com/sharepoint/v3/contenttype/forms"/>
  </ds:schemaRefs>
</ds:datastoreItem>
</file>

<file path=customXml/itemProps6.xml><?xml version="1.0" encoding="utf-8"?>
<ds:datastoreItem xmlns:ds="http://schemas.openxmlformats.org/officeDocument/2006/customXml" ds:itemID="{22B0A1D9-4E3F-41A8-9E17-C4FF1E3A3F53}">
  <ds:schemaRefs>
    <ds:schemaRef ds:uri="http://schemas.microsoft.com/office/2006/metadata/properties"/>
    <ds:schemaRef ds:uri="http://schemas.microsoft.com/office/infopath/2007/PartnerControls"/>
    <ds:schemaRef ds:uri="56500874-bba0-4b48-9090-b201492e8473"/>
    <ds:schemaRef ds:uri="0d6abe56-55ad-41de-8124-44420a0ee71d"/>
    <ds:schemaRef ds:uri="ec94eb93-2160-433d-bc9d-10bdc50beb83"/>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2249</Words>
  <Characters>12825</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CWS/13/15 Annex (English) </vt:lpstr>
    </vt:vector>
  </TitlesOfParts>
  <Company>WIPO</Company>
  <LinksUpToDate>false</LinksUpToDate>
  <CharactersWithSpaces>15044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CWS/13/15 Annex (English) </dc:title>
  <dc:subject>Proposal for a new WIPO Standard supporting the data cleaning of names Annex </dc:subject>
  <dc:creator>WIPO</dc:creator>
  <cp:keywords>WIPO CWS Thirteenth Session, Proposal, Standard, Data Cleaning of Names, Annex </cp:keywords>
  <cp:lastModifiedBy>Author</cp:lastModifiedBy>
  <cp:revision>9</cp:revision>
  <cp:lastPrinted>2025-09-16T09:58:00Z</cp:lastPrinted>
  <dcterms:created xsi:type="dcterms:W3CDTF">2025-09-12T15:22:00Z</dcterms:created>
  <dcterms:modified xsi:type="dcterms:W3CDTF">2025-09-16T09:59:00Z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43e3e46e,4a6d116e,58464f6a,5b42a8d0,723690f5</vt:lpwstr>
  </property>
  <property fmtid="{D5CDD505-2E9C-101B-9397-08002B2CF9AE}" pid="3" name="ClassificationContentMarkingFooterFontProps">
    <vt:lpwstr>#000000,10,Calibri</vt:lpwstr>
  </property>
  <property fmtid="{D5CDD505-2E9C-101B-9397-08002B2CF9AE}" pid="4" name="ClassificationContentMarkingFooterText">
    <vt:lpwstr>WIPO FOR OFFICIAL USE ONLY </vt:lpwstr>
  </property>
  <property fmtid="{D5CDD505-2E9C-101B-9397-08002B2CF9AE}" pid="5" name="MSIP_Label_bfc084f7-b690-4c43-8ee6-d475b6d3461d_Enabled">
    <vt:lpwstr>true</vt:lpwstr>
  </property>
  <property fmtid="{D5CDD505-2E9C-101B-9397-08002B2CF9AE}" pid="6" name="MSIP_Label_bfc084f7-b690-4c43-8ee6-d475b6d3461d_SetDate">
    <vt:lpwstr>2025-09-12T15:22:30Z</vt:lpwstr>
  </property>
  <property fmtid="{D5CDD505-2E9C-101B-9397-08002B2CF9AE}" pid="7" name="MSIP_Label_bfc084f7-b690-4c43-8ee6-d475b6d3461d_Method">
    <vt:lpwstr>Standard</vt:lpwstr>
  </property>
  <property fmtid="{D5CDD505-2E9C-101B-9397-08002B2CF9AE}" pid="8" name="MSIP_Label_bfc084f7-b690-4c43-8ee6-d475b6d3461d_Name">
    <vt:lpwstr>FOR OFFICIAL USE ONLY</vt:lpwstr>
  </property>
  <property fmtid="{D5CDD505-2E9C-101B-9397-08002B2CF9AE}" pid="9" name="MSIP_Label_bfc084f7-b690-4c43-8ee6-d475b6d3461d_SiteId">
    <vt:lpwstr>faa31b06-8ccc-48c9-867f-f7510dd11c02</vt:lpwstr>
  </property>
  <property fmtid="{D5CDD505-2E9C-101B-9397-08002B2CF9AE}" pid="10" name="MSIP_Label_bfc084f7-b690-4c43-8ee6-d475b6d3461d_ActionId">
    <vt:lpwstr>ef547858-f6ac-4428-ac4b-fd3fe62872b7</vt:lpwstr>
  </property>
  <property fmtid="{D5CDD505-2E9C-101B-9397-08002B2CF9AE}" pid="11" name="MSIP_Label_bfc084f7-b690-4c43-8ee6-d475b6d3461d_ContentBits">
    <vt:lpwstr>2</vt:lpwstr>
  </property>
  <property fmtid="{D5CDD505-2E9C-101B-9397-08002B2CF9AE}" pid="12" name="MSIP_Label_bfc084f7-b690-4c43-8ee6-d475b6d3461d_Tag">
    <vt:lpwstr>10, 3, 0, 1</vt:lpwstr>
  </property>
  <property fmtid="{D5CDD505-2E9C-101B-9397-08002B2CF9AE}" pid="13" name="BusinessUnit">
    <vt:lpwstr>4;#International Classifications and Standards Division|1bda9d19-f2c0-4f24-b9f1-c91ec6b8f041</vt:lpwstr>
  </property>
  <property fmtid="{D5CDD505-2E9C-101B-9397-08002B2CF9AE}" pid="14" name="MediaServiceImageTags">
    <vt:lpwstr/>
  </property>
  <property fmtid="{D5CDD505-2E9C-101B-9397-08002B2CF9AE}" pid="15" name="m4535404f5974080b635c68c1acaf1ab">
    <vt:lpwstr/>
  </property>
  <property fmtid="{D5CDD505-2E9C-101B-9397-08002B2CF9AE}" pid="16" name="RMClassification">
    <vt:lpwstr>5;#05 Committee Files|55687a62-9585-44b6-9628-3304e4ff88e9</vt:lpwstr>
  </property>
  <property fmtid="{D5CDD505-2E9C-101B-9397-08002B2CF9AE}" pid="17" name="ContentTypeId">
    <vt:lpwstr>0x01010043A0F979BE30A3469F998CB749C11FBD0F00798749CAA1C5C74E9D2B0C6669C1A9E0</vt:lpwstr>
  </property>
  <property fmtid="{D5CDD505-2E9C-101B-9397-08002B2CF9AE}" pid="18" name="MSIP_Label_034a106e-6316-442c-ad35-738afd673d2b_Owner">
    <vt:lpwstr>Rayomond.Dinshaw@ontario.ca</vt:lpwstr>
  </property>
  <property fmtid="{D5CDD505-2E9C-101B-9397-08002B2CF9AE}" pid="19" name="Body1">
    <vt:lpwstr>3;#Committee on WIPO Standards|505ec630-c8e5-4e30-8a4a-e8d9be6ccbb1</vt:lpwstr>
  </property>
  <property fmtid="{D5CDD505-2E9C-101B-9397-08002B2CF9AE}" pid="20" name="Classification">
    <vt:lpwstr>For Official Use Only</vt:lpwstr>
  </property>
  <property fmtid="{D5CDD505-2E9C-101B-9397-08002B2CF9AE}" pid="21" name="IPTopics">
    <vt:lpwstr/>
  </property>
  <property fmtid="{D5CDD505-2E9C-101B-9397-08002B2CF9AE}" pid="22" name="MSIP_Label_20773ee6-353b-4fb9-a59d-0b94c8c67bea_ActionId">
    <vt:lpwstr>7a0ecedd-994b-4433-afe0-5f1c33771da4</vt:lpwstr>
  </property>
  <property fmtid="{D5CDD505-2E9C-101B-9397-08002B2CF9AE}" pid="23" name="MSIP_Label_20773ee6-353b-4fb9-a59d-0b94c8c67bea_ContentBits">
    <vt:lpwstr>0</vt:lpwstr>
  </property>
  <property fmtid="{D5CDD505-2E9C-101B-9397-08002B2CF9AE}" pid="24" name="docLang">
    <vt:lpwstr>en</vt:lpwstr>
  </property>
  <property fmtid="{D5CDD505-2E9C-101B-9397-08002B2CF9AE}" pid="25" name="Alignment">
    <vt:lpwstr>Centre</vt:lpwstr>
  </property>
  <property fmtid="{D5CDD505-2E9C-101B-9397-08002B2CF9AE}" pid="26" name="MSIP_Label_20773ee6-353b-4fb9-a59d-0b94c8c67bea_Enabled">
    <vt:lpwstr>true</vt:lpwstr>
  </property>
  <property fmtid="{D5CDD505-2E9C-101B-9397-08002B2CF9AE}" pid="27" name="MSIP_Label_034a106e-6316-442c-ad35-738afd673d2b_SiteId">
    <vt:lpwstr>cddc1229-ac2a-4b97-b78a-0e5cacb5865c</vt:lpwstr>
  </property>
  <property fmtid="{D5CDD505-2E9C-101B-9397-08002B2CF9AE}" pid="28" name="MSIP_Label_20773ee6-353b-4fb9-a59d-0b94c8c67bea_Name">
    <vt:lpwstr>No markings</vt:lpwstr>
  </property>
  <property fmtid="{D5CDD505-2E9C-101B-9397-08002B2CF9AE}" pid="29" name="Language">
    <vt:lpwstr>English</vt:lpwstr>
  </property>
  <property fmtid="{D5CDD505-2E9C-101B-9397-08002B2CF9AE}" pid="30" name="MSIP_Label_20773ee6-353b-4fb9-a59d-0b94c8c67bea_SiteId">
    <vt:lpwstr>faa31b06-8ccc-48c9-867f-f7510dd11c02</vt:lpwstr>
  </property>
  <property fmtid="{D5CDD505-2E9C-101B-9397-08002B2CF9AE}" pid="31" name="MSIP_Label_20773ee6-353b-4fb9-a59d-0b94c8c67bea_Method">
    <vt:lpwstr>Privileged</vt:lpwstr>
  </property>
  <property fmtid="{D5CDD505-2E9C-101B-9397-08002B2CF9AE}" pid="32" name="MSIP_Label_034a106e-6316-442c-ad35-738afd673d2b_Application">
    <vt:lpwstr>Microsoft Azure Information Protection</vt:lpwstr>
  </property>
  <property fmtid="{D5CDD505-2E9C-101B-9397-08002B2CF9AE}" pid="33" name="TitusGUID">
    <vt:lpwstr>bcb0ba33-ec5c-43c7-8186-f2f8af82e205</vt:lpwstr>
  </property>
  <property fmtid="{D5CDD505-2E9C-101B-9397-08002B2CF9AE}" pid="34" name="MSIP_Label_20773ee6-353b-4fb9-a59d-0b94c8c67bea_SetDate">
    <vt:lpwstr>2023-10-31T09:26:17Z</vt:lpwstr>
  </property>
  <property fmtid="{D5CDD505-2E9C-101B-9397-08002B2CF9AE}" pid="35" name="lcf76f155ced4ddcb4097134ff3c332f">
    <vt:lpwstr/>
  </property>
  <property fmtid="{D5CDD505-2E9C-101B-9397-08002B2CF9AE}" pid="36" name="MSIP_Label_034a106e-6316-442c-ad35-738afd673d2b_Enabled">
    <vt:lpwstr>True</vt:lpwstr>
  </property>
  <property fmtid="{D5CDD505-2E9C-101B-9397-08002B2CF9AE}" pid="37" name="ECCM_Year">
    <vt:lpwstr/>
  </property>
  <property fmtid="{D5CDD505-2E9C-101B-9397-08002B2CF9AE}" pid="38" name="MSIP_Label_034a106e-6316-442c-ad35-738afd673d2b_Extended_MSFT_Method">
    <vt:lpwstr>Automatic</vt:lpwstr>
  </property>
  <property fmtid="{D5CDD505-2E9C-101B-9397-08002B2CF9AE}" pid="39" name="_dlc_DocIdItemGuid">
    <vt:lpwstr>2a10ca51-32c0-4395-8820-95c791435726</vt:lpwstr>
  </property>
  <property fmtid="{D5CDD505-2E9C-101B-9397-08002B2CF9AE}" pid="40" name="MSIP_Label_034a106e-6316-442c-ad35-738afd673d2b_Name">
    <vt:lpwstr>OPS - Unclassified Information</vt:lpwstr>
  </property>
  <property fmtid="{D5CDD505-2E9C-101B-9397-08002B2CF9AE}" pid="41" name="MSIP_Label_034a106e-6316-442c-ad35-738afd673d2b_SetDate">
    <vt:lpwstr>2018-08-29T17:53:05.8753600Z</vt:lpwstr>
  </property>
  <property fmtid="{D5CDD505-2E9C-101B-9397-08002B2CF9AE}" pid="42" name="k5f91d7f67f54ee29b509143279df90f">
    <vt:lpwstr/>
  </property>
  <property fmtid="{D5CDD505-2E9C-101B-9397-08002B2CF9AE}" pid="43" name="Languages">
    <vt:lpwstr>1;#English|950e6fa2-2df0-4983-a604-54e57c7a6d93</vt:lpwstr>
  </property>
  <property fmtid="{D5CDD505-2E9C-101B-9397-08002B2CF9AE}" pid="44" name="VisualMarkings">
    <vt:lpwstr>Footer</vt:lpwstr>
  </property>
</Properties>
</file>