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D71CC" w14:textId="15C704F9" w:rsidR="003D0AED" w:rsidRPr="008E68BE" w:rsidRDefault="003D0AED" w:rsidP="008E68BE">
      <w:pPr>
        <w:pStyle w:val="Heading1"/>
        <w:spacing w:after="220"/>
        <w:ind w:left="0"/>
        <w:jc w:val="center"/>
        <w:rPr>
          <w:rFonts w:asciiTheme="minorBidi" w:hAnsiTheme="minorBidi" w:cstheme="minorBidi"/>
        </w:rPr>
      </w:pPr>
      <w:r w:rsidRPr="008E68BE">
        <w:rPr>
          <w:rFonts w:asciiTheme="minorBidi" w:hAnsiTheme="minorBidi" w:cstheme="minorBidi"/>
        </w:rPr>
        <w:t xml:space="preserve">SURVEY CONCERNING CITATION PRACTICES IN </w:t>
      </w:r>
      <w:r w:rsidR="008E68BE">
        <w:rPr>
          <w:rFonts w:asciiTheme="minorBidi" w:hAnsiTheme="minorBidi" w:cstheme="minorBidi"/>
        </w:rPr>
        <w:br/>
      </w:r>
      <w:del w:id="0" w:author="Author">
        <w:r w:rsidRPr="008E68BE" w:rsidDel="00CF76A8">
          <w:rPr>
            <w:rFonts w:asciiTheme="minorBidi" w:hAnsiTheme="minorBidi" w:cstheme="minorBidi"/>
          </w:rPr>
          <w:delText xml:space="preserve">INDUSTRIAL </w:delText>
        </w:r>
      </w:del>
      <w:ins w:id="1" w:author="Author">
        <w:r w:rsidR="00CF76A8">
          <w:rPr>
            <w:rFonts w:asciiTheme="minorBidi" w:hAnsiTheme="minorBidi" w:cstheme="minorBidi"/>
          </w:rPr>
          <w:t xml:space="preserve">INTELLECTUAL </w:t>
        </w:r>
      </w:ins>
      <w:r w:rsidRPr="008E68BE">
        <w:rPr>
          <w:rFonts w:asciiTheme="minorBidi" w:hAnsiTheme="minorBidi" w:cstheme="minorBidi"/>
        </w:rPr>
        <w:t>PROPERTY OFFICES</w:t>
      </w:r>
    </w:p>
    <w:p w14:paraId="64631D12" w14:textId="77777777" w:rsidR="003D0AED" w:rsidRPr="008E68BE" w:rsidRDefault="003D0AED" w:rsidP="008E68BE">
      <w:pPr>
        <w:spacing w:after="220"/>
        <w:rPr>
          <w:rFonts w:asciiTheme="minorBidi" w:hAnsiTheme="minorBidi" w:cstheme="minorBidi"/>
          <w:b/>
          <w:sz w:val="20"/>
          <w:szCs w:val="20"/>
        </w:rPr>
      </w:pPr>
    </w:p>
    <w:p w14:paraId="60A9F190" w14:textId="77777777" w:rsidR="003D0AED" w:rsidRPr="008E68BE" w:rsidRDefault="003D0AED" w:rsidP="008E68BE">
      <w:pPr>
        <w:spacing w:after="220"/>
        <w:rPr>
          <w:rFonts w:asciiTheme="minorBidi" w:hAnsiTheme="minorBidi" w:cstheme="minorBidi"/>
          <w:b/>
          <w:sz w:val="20"/>
          <w:szCs w:val="20"/>
        </w:rPr>
      </w:pPr>
    </w:p>
    <w:p w14:paraId="5AB4404C" w14:textId="5AE0DD0F" w:rsidR="00C577D0" w:rsidRPr="00A30DDF" w:rsidRDefault="00A835DA" w:rsidP="008E68BE">
      <w:pPr>
        <w:spacing w:after="220"/>
        <w:rPr>
          <w:rFonts w:asciiTheme="minorBidi" w:hAnsiTheme="minorBidi" w:cstheme="minorBidi"/>
          <w:b/>
        </w:rPr>
      </w:pPr>
      <w:r w:rsidRPr="00A30DDF">
        <w:rPr>
          <w:rFonts w:asciiTheme="minorBidi" w:hAnsiTheme="minorBidi" w:cstheme="minorBidi"/>
          <w:b/>
        </w:rPr>
        <w:t xml:space="preserve">Identification Page </w:t>
      </w:r>
    </w:p>
    <w:p w14:paraId="6E9BF9E1" w14:textId="540FD166" w:rsidR="00A835DA" w:rsidRPr="00A30DDF" w:rsidRDefault="00A835DA" w:rsidP="008E68BE">
      <w:pPr>
        <w:spacing w:after="220"/>
        <w:rPr>
          <w:rFonts w:asciiTheme="minorBidi" w:hAnsiTheme="minorBidi" w:cstheme="minorBidi"/>
          <w:b/>
        </w:rPr>
      </w:pPr>
      <w:r w:rsidRPr="00A30DDF">
        <w:rPr>
          <w:rFonts w:asciiTheme="minorBidi" w:hAnsiTheme="minorBidi" w:cstheme="minorBidi"/>
          <w:b/>
        </w:rPr>
        <w:t>Section 1</w:t>
      </w:r>
    </w:p>
    <w:p w14:paraId="7955AEE2" w14:textId="77777777" w:rsidR="00A835DA" w:rsidRPr="008E68BE" w:rsidRDefault="00A835DA" w:rsidP="008E68BE">
      <w:pPr>
        <w:spacing w:after="220"/>
        <w:rPr>
          <w:rFonts w:asciiTheme="minorBidi" w:hAnsiTheme="minorBidi" w:cstheme="minorBidi"/>
          <w:b/>
          <w:sz w:val="20"/>
          <w:szCs w:val="20"/>
        </w:rPr>
      </w:pPr>
    </w:p>
    <w:p w14:paraId="65D7032E" w14:textId="312E6DA1" w:rsidR="002D1336" w:rsidRPr="008E68BE" w:rsidRDefault="00CF06A5" w:rsidP="004A3510">
      <w:pPr>
        <w:pStyle w:val="NoSpacing"/>
        <w:numPr>
          <w:ilvl w:val="0"/>
          <w:numId w:val="18"/>
        </w:numPr>
        <w:spacing w:after="220"/>
        <w:ind w:left="360"/>
        <w:rPr>
          <w:rFonts w:asciiTheme="minorBidi" w:hAnsiTheme="minorBidi"/>
          <w:sz w:val="20"/>
          <w:szCs w:val="20"/>
        </w:rPr>
      </w:pPr>
      <w:r w:rsidRPr="008E68BE">
        <w:rPr>
          <w:rFonts w:asciiTheme="minorBidi" w:hAnsiTheme="minorBidi"/>
          <w:sz w:val="20"/>
          <w:szCs w:val="20"/>
        </w:rPr>
        <w:t xml:space="preserve">Please enter the two-letter country code corresponding to your Office or Organization. </w:t>
      </w:r>
    </w:p>
    <w:p w14:paraId="314969F5" w14:textId="480AE0A4" w:rsidR="00CB3970" w:rsidRPr="008E68BE" w:rsidRDefault="00CF06A5" w:rsidP="004A3510">
      <w:pPr>
        <w:pStyle w:val="NoSpacing"/>
        <w:numPr>
          <w:ilvl w:val="0"/>
          <w:numId w:val="18"/>
        </w:numPr>
        <w:spacing w:before="209" w:after="220"/>
        <w:ind w:left="360"/>
        <w:rPr>
          <w:rFonts w:asciiTheme="minorBidi" w:hAnsiTheme="minorBidi"/>
        </w:rPr>
      </w:pPr>
      <w:r w:rsidRPr="008E68BE">
        <w:rPr>
          <w:rFonts w:asciiTheme="minorBidi" w:hAnsiTheme="minorBidi"/>
          <w:sz w:val="20"/>
          <w:szCs w:val="20"/>
        </w:rPr>
        <w:t>Please enter your email address so we can contact you if we have questions about your response.</w:t>
      </w:r>
    </w:p>
    <w:p w14:paraId="7A51634C" w14:textId="77777777" w:rsidR="0008748B" w:rsidRDefault="0008748B" w:rsidP="008E68BE">
      <w:pPr>
        <w:spacing w:after="220"/>
        <w:rPr>
          <w:rFonts w:asciiTheme="minorBidi" w:hAnsiTheme="minorBidi" w:cstheme="minorBidi"/>
          <w:b/>
          <w:bCs/>
          <w:sz w:val="20"/>
          <w:szCs w:val="20"/>
        </w:rPr>
      </w:pPr>
    </w:p>
    <w:p w14:paraId="2F0A4DC0" w14:textId="77777777" w:rsidR="00F54DB0" w:rsidRPr="00A30DDF" w:rsidRDefault="009A3235" w:rsidP="008E68BE">
      <w:pPr>
        <w:spacing w:after="220"/>
        <w:rPr>
          <w:rFonts w:asciiTheme="minorBidi" w:hAnsiTheme="minorBidi" w:cstheme="minorBidi"/>
          <w:b/>
        </w:rPr>
      </w:pPr>
      <w:r w:rsidRPr="00A30DDF">
        <w:rPr>
          <w:rFonts w:asciiTheme="minorBidi" w:hAnsiTheme="minorBidi" w:cstheme="minorBidi"/>
          <w:b/>
        </w:rPr>
        <w:t>Questions about citation references provided by your IPO: Sections 2-5</w:t>
      </w:r>
    </w:p>
    <w:p w14:paraId="53723405" w14:textId="77777777" w:rsidR="00A30DDF" w:rsidRPr="00A30DDF" w:rsidRDefault="009A3235" w:rsidP="008E68BE">
      <w:pPr>
        <w:spacing w:before="184" w:after="220" w:line="254" w:lineRule="auto"/>
        <w:ind w:right="213" w:hanging="1"/>
        <w:rPr>
          <w:rFonts w:asciiTheme="minorBidi" w:hAnsiTheme="minorBidi" w:cstheme="minorBidi"/>
          <w:spacing w:val="-3"/>
        </w:rPr>
      </w:pPr>
      <w:r w:rsidRPr="00A30DDF">
        <w:rPr>
          <w:rFonts w:asciiTheme="minorBidi" w:hAnsiTheme="minorBidi" w:cstheme="minorBidi"/>
          <w:b/>
        </w:rPr>
        <w:t>Section</w:t>
      </w:r>
      <w:r w:rsidRPr="00A30DDF">
        <w:rPr>
          <w:rFonts w:asciiTheme="minorBidi" w:hAnsiTheme="minorBidi" w:cstheme="minorBidi"/>
          <w:b/>
          <w:spacing w:val="-3"/>
        </w:rPr>
        <w:t xml:space="preserve"> </w:t>
      </w:r>
      <w:r w:rsidRPr="00A30DDF">
        <w:rPr>
          <w:rFonts w:asciiTheme="minorBidi" w:hAnsiTheme="minorBidi" w:cstheme="minorBidi"/>
          <w:b/>
        </w:rPr>
        <w:t>2:</w:t>
      </w:r>
      <w:r w:rsidRPr="00A30DDF">
        <w:rPr>
          <w:rFonts w:asciiTheme="minorBidi" w:hAnsiTheme="minorBidi" w:cstheme="minorBidi"/>
          <w:b/>
          <w:spacing w:val="-3"/>
        </w:rPr>
        <w:t xml:space="preserve"> </w:t>
      </w:r>
      <w:r w:rsidRPr="00A30DDF">
        <w:rPr>
          <w:rFonts w:asciiTheme="minorBidi" w:hAnsiTheme="minorBidi" w:cstheme="minorBidi"/>
          <w:b/>
        </w:rPr>
        <w:t>Citation</w:t>
      </w:r>
      <w:r w:rsidRPr="00A30DDF">
        <w:rPr>
          <w:rFonts w:asciiTheme="minorBidi" w:hAnsiTheme="minorBidi" w:cstheme="minorBidi"/>
          <w:b/>
          <w:spacing w:val="-3"/>
        </w:rPr>
        <w:t xml:space="preserve"> </w:t>
      </w:r>
      <w:r w:rsidRPr="00A30DDF">
        <w:rPr>
          <w:rFonts w:asciiTheme="minorBidi" w:hAnsiTheme="minorBidi" w:cstheme="minorBidi"/>
          <w:b/>
        </w:rPr>
        <w:t>reference</w:t>
      </w:r>
      <w:r w:rsidRPr="00A30DDF">
        <w:rPr>
          <w:rFonts w:asciiTheme="minorBidi" w:hAnsiTheme="minorBidi" w:cstheme="minorBidi"/>
          <w:b/>
          <w:spacing w:val="-3"/>
        </w:rPr>
        <w:t xml:space="preserve"> </w:t>
      </w:r>
      <w:r w:rsidRPr="00A30DDF">
        <w:rPr>
          <w:rFonts w:asciiTheme="minorBidi" w:hAnsiTheme="minorBidi" w:cstheme="minorBidi"/>
          <w:b/>
        </w:rPr>
        <w:t>availability</w:t>
      </w:r>
      <w:r w:rsidRPr="00A30DDF">
        <w:rPr>
          <w:rFonts w:asciiTheme="minorBidi" w:hAnsiTheme="minorBidi" w:cstheme="minorBidi"/>
        </w:rPr>
        <w:t>:</w:t>
      </w:r>
      <w:r w:rsidRPr="00A30DDF">
        <w:rPr>
          <w:rFonts w:asciiTheme="minorBidi" w:hAnsiTheme="minorBidi" w:cstheme="minorBidi"/>
          <w:spacing w:val="-3"/>
        </w:rPr>
        <w:t xml:space="preserve"> </w:t>
      </w:r>
    </w:p>
    <w:p w14:paraId="2F0A4DC1" w14:textId="329B8409" w:rsidR="00F54DB0" w:rsidRDefault="009A3235" w:rsidP="008E68BE">
      <w:pPr>
        <w:spacing w:before="184" w:after="220" w:line="254" w:lineRule="auto"/>
        <w:ind w:right="213" w:hanging="1"/>
        <w:rPr>
          <w:rFonts w:asciiTheme="minorBidi" w:hAnsiTheme="minorBidi" w:cstheme="minorBidi"/>
          <w:sz w:val="20"/>
          <w:szCs w:val="20"/>
        </w:rPr>
      </w:pPr>
      <w:del w:id="2" w:author="Author">
        <w:r w:rsidRPr="008E68BE" w:rsidDel="00395966">
          <w:rPr>
            <w:rFonts w:asciiTheme="minorBidi" w:hAnsiTheme="minorBidi" w:cstheme="minorBidi"/>
            <w:sz w:val="20"/>
            <w:szCs w:val="20"/>
          </w:rPr>
          <w:delText>Citation</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references</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relevant</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to</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a</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patent</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document</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can</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be</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suggested</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or</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decided</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to</w:delText>
        </w:r>
        <w:r w:rsidRPr="008E68BE" w:rsidDel="00395966">
          <w:rPr>
            <w:rFonts w:asciiTheme="minorBidi" w:hAnsiTheme="minorBidi" w:cstheme="minorBidi"/>
            <w:spacing w:val="-2"/>
            <w:sz w:val="20"/>
            <w:szCs w:val="20"/>
          </w:rPr>
          <w:delText xml:space="preserve"> </w:delText>
        </w:r>
        <w:r w:rsidRPr="008E68BE" w:rsidDel="00395966">
          <w:rPr>
            <w:rFonts w:asciiTheme="minorBidi" w:hAnsiTheme="minorBidi" w:cstheme="minorBidi"/>
            <w:sz w:val="20"/>
            <w:szCs w:val="20"/>
          </w:rPr>
          <w:delText>be included by people including Applicants, Examiners, and interested third parties.</w:delText>
        </w:r>
        <w:r w:rsidRPr="008E68BE" w:rsidDel="00395966">
          <w:rPr>
            <w:rFonts w:asciiTheme="minorBidi" w:hAnsiTheme="minorBidi" w:cstheme="minorBidi"/>
            <w:spacing w:val="40"/>
            <w:sz w:val="20"/>
            <w:szCs w:val="20"/>
          </w:rPr>
          <w:delText xml:space="preserve"> </w:delText>
        </w:r>
      </w:del>
      <w:r w:rsidRPr="008E68BE">
        <w:rPr>
          <w:rFonts w:asciiTheme="minorBidi" w:hAnsiTheme="minorBidi" w:cstheme="minorBidi"/>
          <w:sz w:val="20"/>
          <w:szCs w:val="20"/>
        </w:rPr>
        <w:t>A citation reference may occur in a patent description, a search</w:t>
      </w:r>
      <w:ins w:id="3" w:author="Author">
        <w:r w:rsidR="007E722C" w:rsidRPr="008E68BE">
          <w:rPr>
            <w:rFonts w:asciiTheme="minorBidi" w:hAnsiTheme="minorBidi" w:cstheme="minorBidi"/>
            <w:sz w:val="20"/>
            <w:szCs w:val="20"/>
          </w:rPr>
          <w:t xml:space="preserve"> or examination</w:t>
        </w:r>
      </w:ins>
      <w:r w:rsidRPr="008E68BE">
        <w:rPr>
          <w:rFonts w:asciiTheme="minorBidi" w:hAnsiTheme="minorBidi" w:cstheme="minorBidi"/>
          <w:sz w:val="20"/>
          <w:szCs w:val="20"/>
        </w:rPr>
        <w:t xml:space="preserve"> report or other location associated with a patent document</w:t>
      </w:r>
      <w:ins w:id="4" w:author="Author">
        <w:r w:rsidR="004F129D" w:rsidRPr="008E68BE">
          <w:rPr>
            <w:rFonts w:asciiTheme="minorBidi" w:hAnsiTheme="minorBidi" w:cstheme="minorBidi"/>
            <w:sz w:val="20"/>
            <w:szCs w:val="20"/>
          </w:rPr>
          <w:t xml:space="preserve"> and can be </w:t>
        </w:r>
        <w:r w:rsidR="00395966" w:rsidRPr="008E68BE">
          <w:rPr>
            <w:rFonts w:asciiTheme="minorBidi" w:hAnsiTheme="minorBidi" w:cstheme="minorBidi"/>
            <w:sz w:val="20"/>
            <w:szCs w:val="20"/>
          </w:rPr>
          <w:t xml:space="preserve">provided by people including </w:t>
        </w:r>
        <w:del w:id="5" w:author="Author">
          <w:r w:rsidR="00395966" w:rsidRPr="008E68BE" w:rsidDel="000E1465">
            <w:rPr>
              <w:rFonts w:asciiTheme="minorBidi" w:hAnsiTheme="minorBidi" w:cstheme="minorBidi"/>
              <w:sz w:val="20"/>
              <w:szCs w:val="20"/>
            </w:rPr>
            <w:delText>A</w:delText>
          </w:r>
        </w:del>
        <w:r w:rsidR="000E1465">
          <w:rPr>
            <w:rFonts w:asciiTheme="minorBidi" w:hAnsiTheme="minorBidi" w:cstheme="minorBidi"/>
            <w:sz w:val="20"/>
            <w:szCs w:val="20"/>
          </w:rPr>
          <w:t>a</w:t>
        </w:r>
        <w:r w:rsidR="00395966" w:rsidRPr="008E68BE">
          <w:rPr>
            <w:rFonts w:asciiTheme="minorBidi" w:hAnsiTheme="minorBidi" w:cstheme="minorBidi"/>
            <w:sz w:val="20"/>
            <w:szCs w:val="20"/>
          </w:rPr>
          <w:t xml:space="preserve">pplicants, </w:t>
        </w:r>
        <w:r w:rsidR="000E1465">
          <w:rPr>
            <w:rFonts w:asciiTheme="minorBidi" w:hAnsiTheme="minorBidi" w:cstheme="minorBidi"/>
            <w:sz w:val="20"/>
            <w:szCs w:val="20"/>
          </w:rPr>
          <w:t>e</w:t>
        </w:r>
        <w:del w:id="6" w:author="Author">
          <w:r w:rsidR="00395966" w:rsidRPr="008E68BE" w:rsidDel="000E1465">
            <w:rPr>
              <w:rFonts w:asciiTheme="minorBidi" w:hAnsiTheme="minorBidi" w:cstheme="minorBidi"/>
              <w:sz w:val="20"/>
              <w:szCs w:val="20"/>
            </w:rPr>
            <w:delText>E</w:delText>
          </w:r>
        </w:del>
        <w:r w:rsidR="00395966" w:rsidRPr="008E68BE">
          <w:rPr>
            <w:rFonts w:asciiTheme="minorBidi" w:hAnsiTheme="minorBidi" w:cstheme="minorBidi"/>
            <w:sz w:val="20"/>
            <w:szCs w:val="20"/>
          </w:rPr>
          <w:t>xaminers, and interested third parties</w:t>
        </w:r>
      </w:ins>
      <w:r w:rsidRPr="008E68BE">
        <w:rPr>
          <w:rFonts w:asciiTheme="minorBidi" w:hAnsiTheme="minorBidi" w:cstheme="minorBidi"/>
          <w:sz w:val="20"/>
          <w:szCs w:val="20"/>
        </w:rPr>
        <w:t>.</w:t>
      </w:r>
    </w:p>
    <w:p w14:paraId="6E89F807" w14:textId="77777777" w:rsidR="00F54DB0" w:rsidRPr="008E68BE" w:rsidRDefault="00F54DB0" w:rsidP="008E68BE">
      <w:pPr>
        <w:spacing w:before="184" w:after="220" w:line="254" w:lineRule="auto"/>
        <w:ind w:right="213" w:hanging="1"/>
        <w:rPr>
          <w:rFonts w:asciiTheme="minorBidi" w:hAnsiTheme="minorBidi" w:cstheme="minorBidi"/>
          <w:sz w:val="20"/>
          <w:szCs w:val="20"/>
        </w:rPr>
      </w:pPr>
    </w:p>
    <w:p w14:paraId="0A209089" w14:textId="77777777" w:rsidR="00AB77E5" w:rsidRPr="008E68BE" w:rsidRDefault="009A3235" w:rsidP="004A3510">
      <w:pPr>
        <w:pStyle w:val="ListParagraph"/>
        <w:numPr>
          <w:ilvl w:val="0"/>
          <w:numId w:val="18"/>
        </w:numPr>
        <w:spacing w:after="220"/>
        <w:ind w:left="360"/>
        <w:rPr>
          <w:rFonts w:asciiTheme="minorBidi" w:hAnsiTheme="minorBidi" w:cstheme="minorBidi"/>
          <w:sz w:val="20"/>
          <w:szCs w:val="20"/>
        </w:rPr>
      </w:pPr>
      <w:r w:rsidRPr="008E68BE">
        <w:rPr>
          <w:rFonts w:asciiTheme="minorBidi" w:hAnsiTheme="minorBidi" w:cstheme="minorBidi"/>
          <w:sz w:val="20"/>
          <w:szCs w:val="20"/>
        </w:rPr>
        <w:t xml:space="preserve">Does your IPO publish citation references associated with your IPO's patent documents? </w:t>
      </w:r>
    </w:p>
    <w:p w14:paraId="2F0A4DC3" w14:textId="6B0E21CF" w:rsidR="00F54DB0" w:rsidRDefault="00AB77E5" w:rsidP="00506CFA">
      <w:pPr>
        <w:pStyle w:val="ListParagraph"/>
        <w:spacing w:after="220"/>
        <w:ind w:left="360" w:firstLine="0"/>
        <w:rPr>
          <w:rFonts w:asciiTheme="minorBidi" w:hAnsiTheme="minorBidi" w:cstheme="minorBidi"/>
          <w:sz w:val="16"/>
          <w:szCs w:val="16"/>
        </w:rPr>
      </w:pPr>
      <w:r w:rsidRPr="008E68BE">
        <w:rPr>
          <w:rFonts w:asciiTheme="minorBidi" w:hAnsiTheme="minorBidi" w:cstheme="minorBidi"/>
          <w:i/>
          <w:sz w:val="16"/>
          <w:szCs w:val="16"/>
        </w:rPr>
        <w:t xml:space="preserve">Note: </w:t>
      </w:r>
      <w:r w:rsidR="009A3235" w:rsidRPr="008E68BE">
        <w:rPr>
          <w:rFonts w:asciiTheme="minorBidi" w:hAnsiTheme="minorBidi" w:cstheme="minorBidi"/>
          <w:i/>
          <w:sz w:val="16"/>
          <w:szCs w:val="16"/>
        </w:rPr>
        <w:t>In the context of this survey "citation reference" refers to the identification of (part of) a document, not the text or other information contained within the cited document</w:t>
      </w:r>
      <w:r w:rsidR="009A3235" w:rsidRPr="008E68BE">
        <w:rPr>
          <w:rFonts w:asciiTheme="minorBidi" w:hAnsiTheme="minorBidi" w:cstheme="minorBidi"/>
          <w:sz w:val="16"/>
          <w:szCs w:val="16"/>
        </w:rPr>
        <w:t>.</w:t>
      </w:r>
    </w:p>
    <w:p w14:paraId="2F0A4DC4" w14:textId="0E1E2F8B" w:rsidR="00F54DB0" w:rsidRPr="008E68BE" w:rsidRDefault="009A3235" w:rsidP="00B5231E">
      <w:pPr>
        <w:spacing w:after="220"/>
        <w:ind w:left="720"/>
        <w:rPr>
          <w:rFonts w:asciiTheme="minorBidi" w:hAnsiTheme="minorBidi" w:cstheme="minorBidi"/>
          <w:sz w:val="20"/>
          <w:szCs w:val="20"/>
        </w:rPr>
      </w:pPr>
      <w:r w:rsidRPr="008E68BE">
        <w:rPr>
          <w:rFonts w:asciiTheme="minorBidi" w:hAnsiTheme="minorBidi" w:cstheme="minorBidi"/>
          <w:noProof/>
          <w:sz w:val="20"/>
          <w:szCs w:val="20"/>
        </w:rPr>
        <w:drawing>
          <wp:inline distT="0" distB="0" distL="0" distR="0" wp14:anchorId="2F0A4F67" wp14:editId="2F0A4F68">
            <wp:extent cx="126993" cy="1270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Yes</w:t>
      </w:r>
      <w:r w:rsidRPr="008E68BE">
        <w:rPr>
          <w:rFonts w:asciiTheme="minorBidi" w:hAnsiTheme="minorBidi" w:cstheme="minorBidi"/>
          <w:sz w:val="20"/>
          <w:szCs w:val="20"/>
        </w:rPr>
        <w:tab/>
      </w:r>
      <w:r w:rsidR="00B5231E">
        <w:rPr>
          <w:rFonts w:asciiTheme="minorBidi" w:hAnsiTheme="minorBidi" w:cstheme="minorBidi"/>
          <w:sz w:val="20"/>
          <w:szCs w:val="20"/>
        </w:rPr>
        <w:tab/>
      </w:r>
      <w:r w:rsidRPr="008E68BE">
        <w:rPr>
          <w:rFonts w:asciiTheme="minorBidi" w:hAnsiTheme="minorBidi" w:cstheme="minorBidi"/>
          <w:noProof/>
          <w:sz w:val="20"/>
          <w:szCs w:val="20"/>
        </w:rPr>
        <w:drawing>
          <wp:inline distT="0" distB="0" distL="0" distR="0" wp14:anchorId="2F0A4F69" wp14:editId="2F0A4F6A">
            <wp:extent cx="126993" cy="1270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No</w:t>
      </w:r>
    </w:p>
    <w:p w14:paraId="70C064E1" w14:textId="77777777" w:rsidR="00F71807" w:rsidRPr="008E68BE" w:rsidRDefault="00F71807" w:rsidP="008E68BE">
      <w:pPr>
        <w:spacing w:after="220"/>
        <w:ind w:left="540" w:right="1055" w:firstLine="720"/>
        <w:jc w:val="both"/>
        <w:rPr>
          <w:rFonts w:asciiTheme="minorBidi" w:hAnsiTheme="minorBidi" w:cstheme="minorBidi"/>
          <w:sz w:val="15"/>
        </w:rPr>
      </w:pPr>
    </w:p>
    <w:p w14:paraId="3008A799" w14:textId="12C027B7" w:rsidR="00F71807" w:rsidRPr="008E68BE" w:rsidRDefault="00F71807" w:rsidP="00506CFA">
      <w:pPr>
        <w:spacing w:after="220"/>
        <w:ind w:right="1055" w:firstLine="540"/>
        <w:jc w:val="both"/>
        <w:rPr>
          <w:rFonts w:asciiTheme="minorBidi" w:hAnsiTheme="minorBidi" w:cstheme="minorBidi"/>
          <w:sz w:val="15"/>
        </w:rPr>
      </w:pP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comment</w:t>
      </w:r>
      <w:r w:rsidRPr="008E68BE">
        <w:rPr>
          <w:rFonts w:asciiTheme="minorBidi" w:hAnsiTheme="minorBidi" w:cstheme="minorBidi"/>
          <w:spacing w:val="-2"/>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necessary</w:t>
      </w:r>
    </w:p>
    <w:p w14:paraId="58742449" w14:textId="45C5E4E2" w:rsidR="00F71807" w:rsidRPr="008E68BE" w:rsidRDefault="008E68BE" w:rsidP="00B5231E">
      <w:pPr>
        <w:spacing w:after="220"/>
        <w:ind w:left="540"/>
        <w:rP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2F0A4F6B" wp14:editId="0ED82E36">
                <wp:extent cx="1903228" cy="393405"/>
                <wp:effectExtent l="0" t="0" r="20955" b="2603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4743341" id="Group 5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" path="m,l5122011,e" filled="f" strokecolor="#d3d0c7" strokeweight=".5pt">
                  <v:path arrowok="t"/>
                </v:shape>
                <w10:anchorlock/>
              </v:group>
            </w:pict>
          </mc:Fallback>
        </mc:AlternateContent>
      </w:r>
    </w:p>
    <w:p w14:paraId="2F0A4DCB" w14:textId="3021219A" w:rsidR="00F54DB0" w:rsidRPr="008E68BE" w:rsidRDefault="009A3235" w:rsidP="004A3510">
      <w:pPr>
        <w:pStyle w:val="ListParagraph"/>
        <w:numPr>
          <w:ilvl w:val="0"/>
          <w:numId w:val="18"/>
        </w:numPr>
        <w:spacing w:after="220"/>
        <w:ind w:left="360"/>
        <w:rPr>
          <w:rFonts w:asciiTheme="minorBidi" w:hAnsiTheme="minorBidi" w:cstheme="minorBidi"/>
          <w:sz w:val="20"/>
          <w:szCs w:val="20"/>
        </w:rPr>
      </w:pPr>
      <w:r w:rsidRPr="008E68BE">
        <w:rPr>
          <w:rFonts w:asciiTheme="minorBidi" w:hAnsiTheme="minorBidi" w:cstheme="minorBidi"/>
          <w:sz w:val="20"/>
          <w:szCs w:val="20"/>
        </w:rPr>
        <w:t>Select one</w:t>
      </w:r>
      <w:r w:rsidR="0072781E" w:rsidRPr="008E68BE">
        <w:rPr>
          <w:rFonts w:asciiTheme="minorBidi" w:hAnsiTheme="minorBidi" w:cstheme="minorBidi"/>
          <w:sz w:val="20"/>
          <w:szCs w:val="20"/>
        </w:rPr>
        <w:t xml:space="preserve"> </w:t>
      </w:r>
      <w:r w:rsidR="00F96800" w:rsidRPr="008E68BE">
        <w:rPr>
          <w:rFonts w:asciiTheme="minorBidi" w:hAnsiTheme="minorBidi" w:cstheme="minorBidi"/>
          <w:sz w:val="20"/>
          <w:szCs w:val="20"/>
        </w:rPr>
        <w:t>option describing the availability, to the public, of your IPO’s citation references.</w:t>
      </w:r>
    </w:p>
    <w:p w14:paraId="2F0A4DCD" w14:textId="6067FE6E" w:rsidR="00F54DB0" w:rsidRPr="008E68BE" w:rsidRDefault="009A3235" w:rsidP="00B5231E">
      <w:pPr>
        <w:spacing w:after="220"/>
        <w:ind w:firstLine="720"/>
        <w:rPr>
          <w:rFonts w:asciiTheme="minorBidi" w:hAnsiTheme="minorBidi" w:cstheme="minorBidi"/>
          <w:sz w:val="20"/>
          <w:szCs w:val="20"/>
        </w:rPr>
      </w:pPr>
      <w:r w:rsidRPr="008E68BE">
        <w:rPr>
          <w:rFonts w:asciiTheme="minorBidi" w:hAnsiTheme="minorBidi" w:cstheme="minorBidi"/>
          <w:noProof/>
          <w:sz w:val="20"/>
          <w:szCs w:val="20"/>
        </w:rPr>
        <w:drawing>
          <wp:inline distT="0" distB="0" distL="0" distR="0" wp14:anchorId="2F0A4F6F" wp14:editId="2F0A4F70">
            <wp:extent cx="126993" cy="1270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9"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Available to the public</w:t>
      </w:r>
      <w:r w:rsidR="00423574">
        <w:rPr>
          <w:rFonts w:asciiTheme="minorBidi" w:hAnsiTheme="minorBidi" w:cstheme="minorBidi"/>
          <w:sz w:val="20"/>
          <w:szCs w:val="20"/>
        </w:rPr>
        <w:tab/>
      </w:r>
      <w:r w:rsidRPr="008E68BE">
        <w:rPr>
          <w:rFonts w:asciiTheme="minorBidi" w:hAnsiTheme="minorBidi" w:cstheme="minorBidi"/>
          <w:sz w:val="20"/>
          <w:szCs w:val="20"/>
        </w:rPr>
        <w:t xml:space="preserve">  </w:t>
      </w:r>
      <w:r w:rsidRPr="008E68BE">
        <w:rPr>
          <w:rFonts w:asciiTheme="minorBidi" w:hAnsiTheme="minorBidi" w:cstheme="minorBidi"/>
          <w:noProof/>
          <w:sz w:val="20"/>
          <w:szCs w:val="20"/>
        </w:rPr>
        <w:drawing>
          <wp:inline distT="0" distB="0" distL="0" distR="0" wp14:anchorId="2F0A4F71" wp14:editId="2F0A4F72">
            <wp:extent cx="126993" cy="1270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Availability is limited</w:t>
      </w:r>
      <w:r>
        <w:rPr>
          <w:rFonts w:asciiTheme="minorBidi" w:hAnsiTheme="minorBidi" w:cstheme="minorBidi"/>
          <w:sz w:val="20"/>
          <w:szCs w:val="20"/>
        </w:rPr>
        <w:tab/>
      </w:r>
      <w:r w:rsidRPr="008E68BE">
        <w:rPr>
          <w:rFonts w:asciiTheme="minorBidi" w:hAnsiTheme="minorBidi" w:cstheme="minorBidi"/>
          <w:sz w:val="20"/>
          <w:szCs w:val="20"/>
        </w:rPr>
        <w:tab/>
      </w:r>
      <w:r w:rsidRPr="008E68BE">
        <w:rPr>
          <w:rFonts w:asciiTheme="minorBidi" w:hAnsiTheme="minorBidi" w:cstheme="minorBidi"/>
          <w:noProof/>
          <w:sz w:val="20"/>
          <w:szCs w:val="20"/>
        </w:rPr>
        <w:drawing>
          <wp:inline distT="0" distB="0" distL="0" distR="0" wp14:anchorId="2F0A4F73" wp14:editId="2F0A4F74">
            <wp:extent cx="126993" cy="1270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Not available</w:t>
      </w:r>
    </w:p>
    <w:p w14:paraId="2F0A4DCF" w14:textId="19A0DBBA" w:rsidR="00F54DB0" w:rsidRPr="008E68BE" w:rsidRDefault="0067657D" w:rsidP="008E68BE">
      <w:pPr>
        <w:spacing w:after="220"/>
        <w:ind w:left="720"/>
        <w:rPr>
          <w:rFonts w:asciiTheme="minorBidi" w:hAnsiTheme="minorBidi" w:cstheme="minorBidi"/>
          <w:sz w:val="16"/>
          <w:szCs w:val="16"/>
        </w:rPr>
      </w:pPr>
      <w:r w:rsidRPr="008E68BE">
        <w:rPr>
          <w:rFonts w:asciiTheme="minorBidi" w:hAnsiTheme="minorBidi" w:cstheme="minorBidi"/>
          <w:i/>
          <w:sz w:val="16"/>
          <w:szCs w:val="16"/>
        </w:rPr>
        <w:t>Note:</w:t>
      </w:r>
      <w:r w:rsidRPr="008E68BE">
        <w:rPr>
          <w:rFonts w:asciiTheme="minorBidi" w:hAnsiTheme="minorBidi" w:cstheme="minorBidi"/>
          <w:sz w:val="16"/>
          <w:szCs w:val="16"/>
        </w:rPr>
        <w:t xml:space="preserve"> </w:t>
      </w:r>
      <w:r w:rsidR="009A3235" w:rsidRPr="008E68BE">
        <w:rPr>
          <w:rFonts w:asciiTheme="minorBidi" w:hAnsiTheme="minorBidi" w:cstheme="minorBidi"/>
          <w:sz w:val="16"/>
          <w:szCs w:val="16"/>
        </w:rPr>
        <w:t>If limited</w:t>
      </w:r>
      <w:ins w:id="7" w:author="Author">
        <w:r w:rsidR="00683AD0" w:rsidRPr="008E68BE">
          <w:rPr>
            <w:rFonts w:asciiTheme="minorBidi" w:hAnsiTheme="minorBidi" w:cstheme="minorBidi"/>
            <w:sz w:val="16"/>
            <w:szCs w:val="16"/>
          </w:rPr>
          <w:t xml:space="preserve"> or not available</w:t>
        </w:r>
      </w:ins>
      <w:r w:rsidR="007B5555" w:rsidRPr="008E68BE">
        <w:rPr>
          <w:rFonts w:asciiTheme="minorBidi" w:hAnsiTheme="minorBidi" w:cstheme="minorBidi"/>
          <w:sz w:val="16"/>
          <w:szCs w:val="16"/>
        </w:rPr>
        <w:t>,</w:t>
      </w:r>
      <w:r w:rsidR="009A3235" w:rsidRPr="008E68BE">
        <w:rPr>
          <w:rFonts w:asciiTheme="minorBidi" w:hAnsiTheme="minorBidi" w:cstheme="minorBidi"/>
          <w:sz w:val="16"/>
          <w:szCs w:val="16"/>
        </w:rPr>
        <w:t xml:space="preserve"> please comment</w:t>
      </w:r>
      <w:r w:rsidR="007B5555" w:rsidRPr="008E68BE">
        <w:rPr>
          <w:rFonts w:asciiTheme="minorBidi" w:hAnsiTheme="minorBidi" w:cstheme="minorBidi"/>
          <w:sz w:val="16"/>
          <w:szCs w:val="16"/>
        </w:rPr>
        <w:t>.</w:t>
      </w:r>
      <w:r w:rsidR="009A3235" w:rsidRPr="008E68BE">
        <w:rPr>
          <w:rFonts w:asciiTheme="minorBidi" w:hAnsiTheme="minorBidi" w:cstheme="minorBidi"/>
          <w:sz w:val="16"/>
          <w:szCs w:val="16"/>
        </w:rPr>
        <w:t xml:space="preserve"> e.g., limited to type of person trying to view the citation reference (e.g., applicants only) or limited to the part of the life cycle in which the citation reference was included (e.g., references suggested during opposition are unavailable)</w:t>
      </w:r>
    </w:p>
    <w:p w14:paraId="2F0A4DD0" w14:textId="53EA9887" w:rsidR="00F54DB0" w:rsidRPr="008E68BE" w:rsidRDefault="00B5231E" w:rsidP="00B5231E">
      <w:pPr>
        <w:spacing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354FE621" wp14:editId="553C5781">
                <wp:extent cx="1903228" cy="393405"/>
                <wp:effectExtent l="0" t="0" r="20955" b="26035"/>
                <wp:docPr id="212669227" name="Group 212669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3245973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775104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869349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10526350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0299448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4038009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4CE943E" id="Group 21266922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" path="m,l5122011,e" filled="f" strokecolor="#d3d0c7" strokeweight=".5pt">
                  <v:path arrowok="t"/>
                </v:shape>
                <w10:anchorlock/>
              </v:group>
            </w:pict>
          </mc:Fallback>
        </mc:AlternateContent>
      </w:r>
    </w:p>
    <w:p w14:paraId="7777599F" w14:textId="77777777" w:rsidR="008F0335" w:rsidRDefault="008F0335">
      <w:pPr>
        <w:rPr>
          <w:rFonts w:asciiTheme="minorBidi" w:hAnsiTheme="minorBidi" w:cstheme="minorBidi"/>
          <w:sz w:val="20"/>
          <w:szCs w:val="20"/>
        </w:rPr>
      </w:pPr>
      <w:r>
        <w:rPr>
          <w:rFonts w:asciiTheme="minorBidi" w:hAnsiTheme="minorBidi" w:cstheme="minorBidi"/>
          <w:sz w:val="20"/>
          <w:szCs w:val="20"/>
        </w:rPr>
        <w:br w:type="page"/>
      </w:r>
    </w:p>
    <w:p w14:paraId="1C9EF597" w14:textId="337DB649" w:rsidR="00051B39" w:rsidRPr="008E68BE" w:rsidRDefault="00855AA8" w:rsidP="004A3510">
      <w:pPr>
        <w:pStyle w:val="ListParagraph"/>
        <w:numPr>
          <w:ilvl w:val="0"/>
          <w:numId w:val="18"/>
        </w:numPr>
        <w:spacing w:after="220"/>
        <w:ind w:left="360"/>
        <w:rPr>
          <w:rFonts w:asciiTheme="minorBidi" w:hAnsiTheme="minorBidi" w:cstheme="minorBidi"/>
          <w:sz w:val="20"/>
          <w:szCs w:val="20"/>
        </w:rPr>
      </w:pPr>
      <w:r w:rsidRPr="008E68BE">
        <w:rPr>
          <w:rFonts w:asciiTheme="minorBidi" w:hAnsiTheme="minorBidi" w:cstheme="minorBidi"/>
          <w:sz w:val="20"/>
          <w:szCs w:val="20"/>
        </w:rPr>
        <w:lastRenderedPageBreak/>
        <w:t>In which of the following location(s) within the patent documents, published by your IPO, can citation references be found?</w:t>
      </w:r>
    </w:p>
    <w:p w14:paraId="71EFC04C" w14:textId="2E11DAD9" w:rsidR="00806FC4" w:rsidRPr="008E68BE" w:rsidRDefault="00000000" w:rsidP="008E68BE">
      <w:pPr>
        <w:spacing w:after="220"/>
        <w:ind w:firstLine="720"/>
        <w:rPr>
          <w:rFonts w:asciiTheme="minorBidi" w:hAnsiTheme="minorBidi" w:cstheme="minorBidi"/>
          <w:sz w:val="20"/>
          <w:szCs w:val="20"/>
        </w:rPr>
      </w:pPr>
      <w:sdt>
        <w:sdtPr>
          <w:rPr>
            <w:rFonts w:asciiTheme="minorBidi" w:hAnsiTheme="minorBidi" w:cstheme="minorBidi"/>
            <w:sz w:val="20"/>
            <w:szCs w:val="20"/>
          </w:rPr>
          <w:id w:val="-1392725372"/>
          <w14:checkbox>
            <w14:checked w14:val="0"/>
            <w14:checkedState w14:val="2612" w14:font="MS Gothic"/>
            <w14:uncheckedState w14:val="2610" w14:font="MS Gothic"/>
          </w14:checkbox>
        </w:sdtPr>
        <w:sdtContent>
          <w:r w:rsidR="00B05834">
            <w:rPr>
              <w:rFonts w:ascii="MS Gothic" w:eastAsia="MS Gothic" w:hAnsi="MS Gothic" w:cstheme="minorBidi" w:hint="eastAsia"/>
              <w:sz w:val="20"/>
              <w:szCs w:val="20"/>
            </w:rPr>
            <w:t>☐</w:t>
          </w:r>
        </w:sdtContent>
      </w:sdt>
      <w:r w:rsidR="00051B39" w:rsidRPr="008E68BE">
        <w:rPr>
          <w:rFonts w:asciiTheme="minorBidi" w:hAnsiTheme="minorBidi" w:cstheme="minorBidi"/>
          <w:sz w:val="20"/>
          <w:szCs w:val="20"/>
        </w:rPr>
        <w:t xml:space="preserve"> </w:t>
      </w:r>
      <w:ins w:id="8" w:author="Author">
        <w:r w:rsidR="00803F64" w:rsidRPr="008E68BE">
          <w:rPr>
            <w:rFonts w:asciiTheme="minorBidi" w:hAnsiTheme="minorBidi" w:cstheme="minorBidi"/>
            <w:sz w:val="20"/>
            <w:szCs w:val="20"/>
          </w:rPr>
          <w:t xml:space="preserve">Preliminary </w:t>
        </w:r>
      </w:ins>
      <w:r w:rsidR="00051B39" w:rsidRPr="008E68BE">
        <w:rPr>
          <w:rFonts w:asciiTheme="minorBidi" w:hAnsiTheme="minorBidi" w:cstheme="minorBidi"/>
          <w:sz w:val="20"/>
          <w:szCs w:val="20"/>
        </w:rPr>
        <w:t>search report</w:t>
      </w:r>
      <w:r w:rsidR="00051B39" w:rsidRPr="008E68BE">
        <w:rPr>
          <w:rFonts w:asciiTheme="minorBidi" w:hAnsiTheme="minorBidi" w:cstheme="minorBidi"/>
          <w:sz w:val="20"/>
          <w:szCs w:val="20"/>
        </w:rPr>
        <w:tab/>
      </w:r>
      <w:r w:rsidR="00051B39" w:rsidRPr="008E68BE">
        <w:rPr>
          <w:rFonts w:asciiTheme="minorBidi" w:hAnsiTheme="minorBidi" w:cstheme="minorBidi"/>
          <w:sz w:val="20"/>
          <w:szCs w:val="20"/>
        </w:rPr>
        <w:tab/>
      </w:r>
      <w:sdt>
        <w:sdtPr>
          <w:rPr>
            <w:rFonts w:asciiTheme="minorBidi" w:hAnsiTheme="minorBidi" w:cstheme="minorBidi"/>
            <w:sz w:val="20"/>
            <w:szCs w:val="20"/>
          </w:rPr>
          <w:id w:val="-76209903"/>
          <w14:checkbox>
            <w14:checked w14:val="0"/>
            <w14:checkedState w14:val="2612" w14:font="MS Gothic"/>
            <w14:uncheckedState w14:val="2610" w14:font="MS Gothic"/>
          </w14:checkbox>
        </w:sdtPr>
        <w:sdtContent>
          <w:r w:rsidR="00051B39" w:rsidRPr="00EC6FC8">
            <w:rPr>
              <w:rFonts w:ascii="Segoe UI Symbol" w:hAnsi="Segoe UI Symbol" w:cs="Segoe UI Symbol"/>
              <w:sz w:val="20"/>
              <w:szCs w:val="20"/>
            </w:rPr>
            <w:t>☐</w:t>
          </w:r>
        </w:sdtContent>
      </w:sdt>
      <w:r w:rsidR="005F303D">
        <w:rPr>
          <w:rFonts w:asciiTheme="minorBidi" w:hAnsiTheme="minorBidi" w:cstheme="minorBidi"/>
          <w:sz w:val="20"/>
          <w:szCs w:val="20"/>
        </w:rPr>
        <w:t xml:space="preserve"> </w:t>
      </w:r>
      <w:ins w:id="9" w:author="Author">
        <w:r w:rsidR="00806FC4" w:rsidRPr="008E68BE">
          <w:rPr>
            <w:rFonts w:asciiTheme="minorBidi" w:hAnsiTheme="minorBidi" w:cstheme="minorBidi"/>
            <w:sz w:val="20"/>
            <w:szCs w:val="20"/>
          </w:rPr>
          <w:t>Substantive search and/or examination report</w:t>
        </w:r>
      </w:ins>
    </w:p>
    <w:p w14:paraId="275D8C99" w14:textId="0F489E3D" w:rsidR="008F0335" w:rsidRDefault="00000000" w:rsidP="008E68BE">
      <w:pPr>
        <w:spacing w:after="220"/>
        <w:ind w:left="720"/>
        <w:rPr>
          <w:rFonts w:asciiTheme="minorBidi" w:hAnsiTheme="minorBidi" w:cstheme="minorBidi"/>
          <w:sz w:val="20"/>
          <w:szCs w:val="20"/>
          <w:lang w:val="fr-FR"/>
        </w:rPr>
      </w:pPr>
      <w:sdt>
        <w:sdtPr>
          <w:rPr>
            <w:rFonts w:asciiTheme="minorBidi" w:hAnsiTheme="minorBidi" w:cstheme="minorBidi"/>
            <w:sz w:val="20"/>
            <w:szCs w:val="20"/>
            <w:lang w:val="fr-FR"/>
          </w:rPr>
          <w:id w:val="-1462963011"/>
          <w14:checkbox>
            <w14:checked w14:val="0"/>
            <w14:checkedState w14:val="2612" w14:font="MS Gothic"/>
            <w14:uncheckedState w14:val="2610" w14:font="MS Gothic"/>
          </w14:checkbox>
        </w:sdtPr>
        <w:sdtContent>
          <w:r w:rsidR="00051B39" w:rsidRPr="00582E95">
            <w:rPr>
              <w:rFonts w:ascii="Segoe UI Symbol" w:hAnsi="Segoe UI Symbol" w:cs="Segoe UI Symbol"/>
              <w:sz w:val="20"/>
              <w:szCs w:val="20"/>
              <w:lang w:val="fr-FR"/>
            </w:rPr>
            <w:t>☐</w:t>
          </w:r>
        </w:sdtContent>
      </w:sdt>
      <w:r w:rsidR="005F303D">
        <w:rPr>
          <w:rFonts w:asciiTheme="minorBidi" w:hAnsiTheme="minorBidi" w:cstheme="minorBidi"/>
          <w:sz w:val="20"/>
          <w:szCs w:val="20"/>
          <w:lang w:val="fr-FR"/>
        </w:rPr>
        <w:t xml:space="preserve"> </w:t>
      </w:r>
      <w:r w:rsidR="00051B39" w:rsidRPr="008E68BE">
        <w:rPr>
          <w:rFonts w:asciiTheme="minorBidi" w:hAnsiTheme="minorBidi" w:cstheme="minorBidi"/>
          <w:sz w:val="20"/>
          <w:szCs w:val="20"/>
          <w:lang w:val="fr-FR"/>
        </w:rPr>
        <w:t>Patent description</w:t>
      </w:r>
      <w:r w:rsidR="00051B39" w:rsidRPr="008E68BE">
        <w:rPr>
          <w:rFonts w:asciiTheme="minorBidi" w:hAnsiTheme="minorBidi" w:cstheme="minorBidi"/>
          <w:sz w:val="20"/>
          <w:szCs w:val="20"/>
          <w:lang w:val="fr-FR"/>
        </w:rPr>
        <w:tab/>
      </w:r>
      <w:r w:rsidR="00051B39" w:rsidRPr="008E68BE">
        <w:rPr>
          <w:rFonts w:asciiTheme="minorBidi" w:hAnsiTheme="minorBidi" w:cstheme="minorBidi"/>
          <w:sz w:val="20"/>
          <w:szCs w:val="20"/>
          <w:lang w:val="fr-FR"/>
        </w:rPr>
        <w:tab/>
      </w:r>
      <w:r w:rsidR="00051B39" w:rsidRPr="008E68BE">
        <w:rPr>
          <w:rFonts w:asciiTheme="minorBidi" w:hAnsiTheme="minorBidi" w:cstheme="minorBidi"/>
          <w:sz w:val="20"/>
          <w:szCs w:val="20"/>
          <w:lang w:val="fr-FR"/>
        </w:rPr>
        <w:tab/>
      </w:r>
      <w:sdt>
        <w:sdtPr>
          <w:rPr>
            <w:rFonts w:asciiTheme="minorBidi" w:hAnsiTheme="minorBidi" w:cstheme="minorBidi"/>
            <w:sz w:val="20"/>
            <w:szCs w:val="20"/>
            <w:lang w:val="fr-FR"/>
          </w:rPr>
          <w:id w:val="1643770187"/>
          <w14:checkbox>
            <w14:checked w14:val="0"/>
            <w14:checkedState w14:val="2612" w14:font="MS Gothic"/>
            <w14:uncheckedState w14:val="2610" w14:font="MS Gothic"/>
          </w14:checkbox>
        </w:sdtPr>
        <w:sdtContent>
          <w:r w:rsidR="00051B39" w:rsidRPr="00582E95">
            <w:rPr>
              <w:rFonts w:ascii="Segoe UI Symbol" w:hAnsi="Segoe UI Symbol" w:cs="Segoe UI Symbol"/>
              <w:sz w:val="20"/>
              <w:szCs w:val="20"/>
              <w:lang w:val="fr-FR"/>
            </w:rPr>
            <w:t>☐</w:t>
          </w:r>
        </w:sdtContent>
      </w:sdt>
      <w:r w:rsidR="005F303D">
        <w:rPr>
          <w:rFonts w:asciiTheme="minorBidi" w:hAnsiTheme="minorBidi" w:cstheme="minorBidi"/>
          <w:sz w:val="20"/>
          <w:szCs w:val="20"/>
          <w:lang w:val="fr-FR"/>
        </w:rPr>
        <w:t xml:space="preserve"> </w:t>
      </w:r>
      <w:r w:rsidR="00051B39" w:rsidRPr="008E68BE">
        <w:rPr>
          <w:rFonts w:asciiTheme="minorBidi" w:hAnsiTheme="minorBidi" w:cstheme="minorBidi"/>
          <w:sz w:val="20"/>
          <w:szCs w:val="20"/>
          <w:lang w:val="fr-FR"/>
        </w:rPr>
        <w:t>Other patent document location</w:t>
      </w:r>
    </w:p>
    <w:p w14:paraId="5DB80A8C" w14:textId="753AA615" w:rsidR="00051B39" w:rsidRPr="00CF76A8" w:rsidRDefault="00000000" w:rsidP="008E68BE">
      <w:pPr>
        <w:spacing w:after="220"/>
        <w:ind w:left="720"/>
        <w:rPr>
          <w:rFonts w:asciiTheme="minorBidi" w:hAnsiTheme="minorBidi" w:cstheme="minorBidi"/>
          <w:sz w:val="20"/>
          <w:szCs w:val="20"/>
        </w:rPr>
      </w:pPr>
      <w:sdt>
        <w:sdtPr>
          <w:rPr>
            <w:rFonts w:asciiTheme="minorBidi" w:hAnsiTheme="minorBidi" w:cstheme="minorBidi"/>
            <w:sz w:val="20"/>
            <w:szCs w:val="20"/>
          </w:rPr>
          <w:id w:val="-1495028247"/>
          <w14:checkbox>
            <w14:checked w14:val="0"/>
            <w14:checkedState w14:val="2612" w14:font="MS Gothic"/>
            <w14:uncheckedState w14:val="2610" w14:font="MS Gothic"/>
          </w14:checkbox>
        </w:sdtPr>
        <w:sdtContent>
          <w:r w:rsidR="00051B39" w:rsidRPr="00CF76A8">
            <w:rPr>
              <w:rFonts w:ascii="Segoe UI Symbol" w:hAnsi="Segoe UI Symbol" w:cs="Segoe UI Symbol"/>
              <w:sz w:val="20"/>
              <w:szCs w:val="20"/>
            </w:rPr>
            <w:t>☐</w:t>
          </w:r>
        </w:sdtContent>
      </w:sdt>
      <w:r w:rsidR="005F303D">
        <w:rPr>
          <w:rFonts w:asciiTheme="minorBidi" w:hAnsiTheme="minorBidi" w:cstheme="minorBidi"/>
          <w:sz w:val="20"/>
          <w:szCs w:val="20"/>
        </w:rPr>
        <w:t xml:space="preserve"> </w:t>
      </w:r>
      <w:r w:rsidR="00051B39" w:rsidRPr="00CF76A8">
        <w:rPr>
          <w:rFonts w:asciiTheme="minorBidi" w:hAnsiTheme="minorBidi" w:cstheme="minorBidi"/>
          <w:sz w:val="20"/>
          <w:szCs w:val="20"/>
        </w:rPr>
        <w:t>Bibliographic data</w:t>
      </w:r>
    </w:p>
    <w:p w14:paraId="2F0A4DDC" w14:textId="65F3407A" w:rsidR="00F54DB0" w:rsidRPr="0078737D" w:rsidRDefault="0078737D" w:rsidP="008141A8">
      <w:pPr>
        <w:pStyle w:val="BodyText"/>
        <w:spacing w:before="170" w:after="220"/>
        <w:ind w:left="720"/>
        <w:rPr>
          <w:rFonts w:asciiTheme="minorBidi" w:hAnsiTheme="minorBidi" w:cstheme="minorBidi"/>
          <w:sz w:val="15"/>
        </w:rPr>
      </w:pPr>
      <w:r w:rsidRPr="0078737D">
        <w:rPr>
          <w:rFonts w:asciiTheme="minorBidi" w:hAnsiTheme="minorBidi" w:cstheme="minorBidi"/>
          <w:sz w:val="15"/>
        </w:rPr>
        <w:t>Please comment on any of the above mentioned locations, if appropriate</w:t>
      </w:r>
    </w:p>
    <w:p w14:paraId="2F0A4DDE" w14:textId="3CD4FFB4" w:rsidR="00F54DB0" w:rsidRPr="008E68BE" w:rsidRDefault="008141A8" w:rsidP="008141A8">
      <w:pPr>
        <w:pStyle w:val="BodyText"/>
        <w:spacing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5262636C" wp14:editId="238D0791">
                <wp:extent cx="1903228" cy="393405"/>
                <wp:effectExtent l="0" t="0" r="20955" b="26035"/>
                <wp:docPr id="1024146725" name="Group 1024146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7371069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0397471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9363946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114065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9253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08547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386F2D8" id="Group 10241467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MwhQuNEDAAAR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" path="m,l5122011,e" filled="f" strokecolor="#d3d0c7" strokeweight=".5pt">
                  <v:path arrowok="t"/>
                </v:shape>
                <w10:anchorlock/>
              </v:group>
            </w:pict>
          </mc:Fallback>
        </mc:AlternateContent>
      </w:r>
    </w:p>
    <w:p w14:paraId="2F0A4DE1" w14:textId="590CEB30" w:rsidR="00F54DB0" w:rsidRPr="008E68BE" w:rsidRDefault="009A3235" w:rsidP="0078737D">
      <w:pPr>
        <w:pStyle w:val="ListParagraph"/>
        <w:numPr>
          <w:ilvl w:val="0"/>
          <w:numId w:val="18"/>
        </w:numPr>
        <w:spacing w:after="220"/>
        <w:ind w:left="360"/>
        <w:rPr>
          <w:rFonts w:asciiTheme="minorBidi" w:hAnsiTheme="minorBidi" w:cstheme="minorBidi"/>
          <w:sz w:val="20"/>
          <w:szCs w:val="20"/>
        </w:rPr>
      </w:pPr>
      <w:r w:rsidRPr="008E68BE">
        <w:rPr>
          <w:rFonts w:asciiTheme="minorBidi" w:hAnsiTheme="minorBidi" w:cstheme="minorBidi"/>
          <w:sz w:val="20"/>
          <w:szCs w:val="20"/>
        </w:rPr>
        <w:t xml:space="preserve">If citations </w:t>
      </w:r>
      <w:ins w:id="10" w:author="Author">
        <w:r w:rsidR="00B11527" w:rsidRPr="008E68BE">
          <w:rPr>
            <w:rFonts w:asciiTheme="minorBidi" w:hAnsiTheme="minorBidi" w:cstheme="minorBidi"/>
            <w:sz w:val="20"/>
            <w:szCs w:val="20"/>
          </w:rPr>
          <w:t xml:space="preserve">references </w:t>
        </w:r>
      </w:ins>
      <w:r w:rsidRPr="008E68BE">
        <w:rPr>
          <w:rFonts w:asciiTheme="minorBidi" w:hAnsiTheme="minorBidi" w:cstheme="minorBidi"/>
          <w:sz w:val="20"/>
          <w:szCs w:val="20"/>
        </w:rPr>
        <w:t xml:space="preserve">are part of the bibliographic front page information, are </w:t>
      </w:r>
      <w:del w:id="11" w:author="Author">
        <w:r w:rsidRPr="008E68BE" w:rsidDel="009356BA">
          <w:rPr>
            <w:rFonts w:asciiTheme="minorBidi" w:hAnsiTheme="minorBidi" w:cstheme="minorBidi"/>
            <w:sz w:val="20"/>
            <w:szCs w:val="20"/>
          </w:rPr>
          <w:delText>citation references</w:delText>
        </w:r>
      </w:del>
      <w:ins w:id="12" w:author="Author">
        <w:r w:rsidR="009356BA" w:rsidRPr="008E68BE">
          <w:rPr>
            <w:rFonts w:asciiTheme="minorBidi" w:hAnsiTheme="minorBidi" w:cstheme="minorBidi"/>
            <w:sz w:val="20"/>
            <w:szCs w:val="20"/>
          </w:rPr>
          <w:t>they</w:t>
        </w:r>
      </w:ins>
      <w:r w:rsidRPr="008E68BE">
        <w:rPr>
          <w:rFonts w:asciiTheme="minorBidi" w:hAnsiTheme="minorBidi" w:cstheme="minorBidi"/>
          <w:sz w:val="20"/>
          <w:szCs w:val="20"/>
        </w:rPr>
        <w:t xml:space="preserve"> included in INID code (56)?</w:t>
      </w:r>
    </w:p>
    <w:p w14:paraId="2F0A4DE2" w14:textId="4675499B" w:rsidR="00F54DB0" w:rsidRPr="008E68BE" w:rsidRDefault="009A3235" w:rsidP="008E68BE">
      <w:pPr>
        <w:spacing w:after="220"/>
        <w:ind w:firstLine="720"/>
        <w:rPr>
          <w:ins w:id="13" w:author="Author"/>
          <w:rFonts w:asciiTheme="minorBidi" w:hAnsiTheme="minorBidi" w:cstheme="minorBidi"/>
        </w:rPr>
      </w:pPr>
      <w:r w:rsidRPr="008E68BE">
        <w:rPr>
          <w:rFonts w:asciiTheme="minorBidi" w:hAnsiTheme="minorBidi" w:cstheme="minorBidi"/>
          <w:sz w:val="16"/>
          <w:szCs w:val="16"/>
        </w:rPr>
        <w:t xml:space="preserve">for INID codes see </w:t>
      </w:r>
      <w:r w:rsidR="00FA2FF1" w:rsidRPr="008E68BE">
        <w:rPr>
          <w:rFonts w:asciiTheme="minorBidi" w:hAnsiTheme="minorBidi" w:cstheme="minorBidi"/>
          <w:sz w:val="16"/>
          <w:szCs w:val="16"/>
        </w:rPr>
        <w:t xml:space="preserve"> </w:t>
      </w:r>
      <w:ins w:id="14" w:author="Author">
        <w:r w:rsidR="00191446">
          <w:rPr>
            <w:rFonts w:asciiTheme="minorBidi" w:hAnsiTheme="minorBidi" w:cstheme="minorBidi"/>
            <w:sz w:val="16"/>
            <w:szCs w:val="16"/>
          </w:rPr>
          <w:fldChar w:fldCharType="begin"/>
        </w:r>
        <w:r w:rsidR="00191446">
          <w:rPr>
            <w:rFonts w:asciiTheme="minorBidi" w:hAnsiTheme="minorBidi" w:cstheme="minorBidi"/>
            <w:sz w:val="16"/>
            <w:szCs w:val="16"/>
          </w:rPr>
          <w:instrText>HYPERLINK "</w:instrText>
        </w:r>
      </w:ins>
      <w:r w:rsidR="00191446" w:rsidRPr="00156607">
        <w:rPr>
          <w:rPrChange w:id="15" w:author="Author">
            <w:rPr>
              <w:rStyle w:val="Hyperlink"/>
              <w:rFonts w:asciiTheme="minorBidi" w:hAnsiTheme="minorBidi" w:cstheme="minorBidi"/>
              <w:sz w:val="16"/>
              <w:szCs w:val="16"/>
            </w:rPr>
          </w:rPrChange>
        </w:rPr>
        <w:instrText>https://www.wipo.int/documents/d/standards/docs-en-03-09-01.pdf</w:instrText>
      </w:r>
      <w:ins w:id="16" w:author="Author">
        <w:r w:rsidR="00191446">
          <w:rPr>
            <w:rFonts w:asciiTheme="minorBidi" w:hAnsiTheme="minorBidi" w:cstheme="minorBidi"/>
            <w:sz w:val="16"/>
            <w:szCs w:val="16"/>
          </w:rPr>
          <w:instrText>"</w:instrText>
        </w:r>
      </w:ins>
      <w:r w:rsidR="00622A48">
        <w:rPr>
          <w:rFonts w:asciiTheme="minorBidi" w:hAnsiTheme="minorBidi" w:cstheme="minorBidi"/>
          <w:sz w:val="16"/>
          <w:szCs w:val="16"/>
        </w:rPr>
      </w:r>
      <w:ins w:id="17" w:author="Author">
        <w:r w:rsidR="00191446">
          <w:rPr>
            <w:rFonts w:asciiTheme="minorBidi" w:hAnsiTheme="minorBidi" w:cstheme="minorBidi"/>
            <w:sz w:val="16"/>
            <w:szCs w:val="16"/>
          </w:rPr>
          <w:fldChar w:fldCharType="separate"/>
        </w:r>
      </w:ins>
      <w:r w:rsidR="00191446" w:rsidRPr="00191446">
        <w:rPr>
          <w:rStyle w:val="Hyperlink"/>
          <w:rFonts w:asciiTheme="minorBidi" w:hAnsiTheme="minorBidi" w:cstheme="minorBidi"/>
          <w:sz w:val="16"/>
          <w:szCs w:val="16"/>
        </w:rPr>
        <w:t>https://www.wipo.int/documents/d/standards/docs-en-03-09-01.pdf</w:t>
      </w:r>
      <w:ins w:id="18" w:author="Author">
        <w:r w:rsidR="00191446">
          <w:rPr>
            <w:rFonts w:asciiTheme="minorBidi" w:hAnsiTheme="minorBidi" w:cstheme="minorBidi"/>
            <w:sz w:val="16"/>
            <w:szCs w:val="16"/>
          </w:rPr>
          <w:fldChar w:fldCharType="end"/>
        </w:r>
        <w:r w:rsidR="00191446">
          <w:rPr>
            <w:rFonts w:asciiTheme="minorBidi" w:hAnsiTheme="minorBidi" w:cstheme="minorBidi"/>
          </w:rPr>
          <w:t xml:space="preserve"> </w:t>
        </w:r>
      </w:ins>
      <w:del w:id="19" w:author="Author">
        <w:r w:rsidR="006540D8" w:rsidRPr="00156607" w:rsidDel="00191446">
          <w:rPr>
            <w:rPrChange w:id="20" w:author="Author">
              <w:rPr>
                <w:rStyle w:val="Hyperlink"/>
                <w:rFonts w:asciiTheme="minorBidi" w:hAnsiTheme="minorBidi" w:cstheme="minorBidi"/>
                <w:sz w:val="16"/>
                <w:szCs w:val="16"/>
              </w:rPr>
            </w:rPrChange>
          </w:rPr>
          <w:delText>#INID</w:delText>
        </w:r>
      </w:del>
    </w:p>
    <w:p w14:paraId="2F0A4DE3" w14:textId="1032CC7F" w:rsidR="00F54DB0" w:rsidRPr="008E68BE" w:rsidRDefault="009A3235" w:rsidP="008E68BE">
      <w:pPr>
        <w:spacing w:after="220"/>
        <w:ind w:firstLine="720"/>
        <w:rPr>
          <w:rFonts w:asciiTheme="minorBidi" w:hAnsiTheme="minorBidi" w:cstheme="minorBidi"/>
          <w:sz w:val="20"/>
          <w:szCs w:val="20"/>
        </w:rPr>
      </w:pPr>
      <w:r w:rsidRPr="008E68BE">
        <w:rPr>
          <w:rFonts w:asciiTheme="minorBidi" w:hAnsiTheme="minorBidi" w:cstheme="minorBidi"/>
          <w:noProof/>
          <w:sz w:val="20"/>
          <w:szCs w:val="20"/>
        </w:rPr>
        <w:drawing>
          <wp:inline distT="0" distB="0" distL="0" distR="0" wp14:anchorId="2F0A4F85" wp14:editId="39666160">
            <wp:extent cx="126993" cy="1270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0"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Yes</w:t>
      </w:r>
      <w:r w:rsidRPr="008E68BE">
        <w:rPr>
          <w:rFonts w:asciiTheme="minorBidi" w:hAnsiTheme="minorBidi" w:cstheme="minorBidi"/>
          <w:sz w:val="20"/>
          <w:szCs w:val="20"/>
        </w:rPr>
        <w:tab/>
      </w:r>
      <w:r w:rsidRPr="008E68BE">
        <w:rPr>
          <w:rFonts w:asciiTheme="minorBidi" w:hAnsiTheme="minorBidi" w:cstheme="minorBidi"/>
          <w:noProof/>
          <w:sz w:val="20"/>
          <w:szCs w:val="20"/>
        </w:rPr>
        <w:drawing>
          <wp:inline distT="0" distB="0" distL="0" distR="0" wp14:anchorId="2F0A4F87" wp14:editId="2F0A4F88">
            <wp:extent cx="126993" cy="1270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0"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No</w:t>
      </w:r>
      <w:r w:rsidRPr="008E68BE">
        <w:rPr>
          <w:rFonts w:asciiTheme="minorBidi" w:hAnsiTheme="minorBidi" w:cstheme="minorBidi"/>
          <w:sz w:val="20"/>
          <w:szCs w:val="20"/>
        </w:rPr>
        <w:tab/>
      </w:r>
      <w:r w:rsidRPr="008E68BE">
        <w:rPr>
          <w:rFonts w:asciiTheme="minorBidi" w:hAnsiTheme="minorBidi" w:cstheme="minorBidi"/>
          <w:noProof/>
          <w:sz w:val="20"/>
          <w:szCs w:val="20"/>
        </w:rPr>
        <w:drawing>
          <wp:inline distT="0" distB="0" distL="0" distR="0" wp14:anchorId="2F0A4F89" wp14:editId="2F0A4F8A">
            <wp:extent cx="126993" cy="1270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0"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z w:val="20"/>
          <w:szCs w:val="20"/>
        </w:rPr>
        <w:t xml:space="preserve"> </w:t>
      </w:r>
      <w:ins w:id="21" w:author="Author">
        <w:r w:rsidR="00BD3F22" w:rsidRPr="008E68BE">
          <w:rPr>
            <w:rFonts w:asciiTheme="minorBidi" w:hAnsiTheme="minorBidi" w:cstheme="minorBidi"/>
            <w:sz w:val="20"/>
            <w:szCs w:val="20"/>
          </w:rPr>
          <w:t>Sometimes</w:t>
        </w:r>
        <w:r w:rsidR="00E23C66" w:rsidRPr="008E68BE">
          <w:rPr>
            <w:rFonts w:asciiTheme="minorBidi" w:hAnsiTheme="minorBidi" w:cstheme="minorBidi"/>
            <w:sz w:val="20"/>
            <w:szCs w:val="20"/>
          </w:rPr>
          <w:t xml:space="preserve"> </w:t>
        </w:r>
        <w:r w:rsidR="00896B8A" w:rsidRPr="008E68BE">
          <w:rPr>
            <w:rFonts w:asciiTheme="minorBidi" w:hAnsiTheme="minorBidi" w:cstheme="minorBidi"/>
            <w:sz w:val="20"/>
            <w:szCs w:val="20"/>
          </w:rPr>
          <w:t xml:space="preserve">(please provide details) </w:t>
        </w:r>
      </w:ins>
    </w:p>
    <w:p w14:paraId="2F0A4DE5" w14:textId="1E91E23F" w:rsidR="00F54DB0" w:rsidRPr="008E68BE" w:rsidRDefault="008141A8" w:rsidP="008141A8">
      <w:pPr>
        <w:pStyle w:val="BodyText"/>
        <w:spacing w:before="6"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11C0166A" wp14:editId="1128AB84">
                <wp:extent cx="1903228" cy="393405"/>
                <wp:effectExtent l="0" t="0" r="20955" b="26035"/>
                <wp:docPr id="1245562376" name="Group 1245562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745056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4861591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198874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12197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91197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840300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45D9B34" id="Group 12455623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J+F684DAAAP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" path="m,l5122011,e" filled="f" strokecolor="#d3d0c7" strokeweight=".5pt">
                  <v:path arrowok="t"/>
                </v:shape>
                <w10:anchorlock/>
              </v:group>
            </w:pict>
          </mc:Fallback>
        </mc:AlternateContent>
      </w:r>
    </w:p>
    <w:p w14:paraId="2F0A4DE6" w14:textId="522B0F84" w:rsidR="00F54DB0" w:rsidRPr="008E68BE" w:rsidRDefault="00346137" w:rsidP="0078737D">
      <w:pPr>
        <w:pStyle w:val="ListParagraph"/>
        <w:numPr>
          <w:ilvl w:val="0"/>
          <w:numId w:val="18"/>
        </w:numPr>
        <w:spacing w:after="220"/>
        <w:ind w:left="360"/>
        <w:rPr>
          <w:rFonts w:asciiTheme="minorBidi" w:hAnsiTheme="minorBidi" w:cstheme="minorBidi"/>
          <w:sz w:val="20"/>
          <w:szCs w:val="20"/>
        </w:rPr>
      </w:pPr>
      <w:ins w:id="22" w:author="Author">
        <w:r w:rsidRPr="008E68BE">
          <w:rPr>
            <w:rFonts w:asciiTheme="minorBidi" w:hAnsiTheme="minorBidi" w:cstheme="minorBidi"/>
            <w:sz w:val="20"/>
            <w:szCs w:val="20"/>
          </w:rPr>
          <w:t xml:space="preserve">Beyond the locations listed as options in </w:t>
        </w:r>
        <w:r w:rsidR="00785F3F" w:rsidRPr="008E68BE">
          <w:rPr>
            <w:rFonts w:asciiTheme="minorBidi" w:hAnsiTheme="minorBidi" w:cstheme="minorBidi"/>
            <w:sz w:val="20"/>
            <w:szCs w:val="20"/>
          </w:rPr>
          <w:t xml:space="preserve">question 5  </w:t>
        </w:r>
      </w:ins>
      <w:r w:rsidR="007574B4" w:rsidRPr="008E68BE">
        <w:rPr>
          <w:rFonts w:asciiTheme="minorBidi" w:hAnsiTheme="minorBidi" w:cstheme="minorBidi"/>
          <w:sz w:val="20"/>
          <w:szCs w:val="20"/>
        </w:rPr>
        <w:t>above, select</w:t>
      </w:r>
      <w:r w:rsidR="009A3235" w:rsidRPr="008E68BE">
        <w:rPr>
          <w:rFonts w:asciiTheme="minorBidi" w:hAnsiTheme="minorBidi" w:cstheme="minorBidi"/>
          <w:sz w:val="20"/>
          <w:szCs w:val="20"/>
        </w:rPr>
        <w:t xml:space="preserve"> the location(s) outside the patent document where citation references can be found:</w:t>
      </w:r>
    </w:p>
    <w:p w14:paraId="62D6DF5B" w14:textId="611A8423" w:rsidR="001E7794" w:rsidRPr="008E68BE" w:rsidRDefault="00000000" w:rsidP="00516060">
      <w:pPr>
        <w:spacing w:after="220"/>
        <w:ind w:firstLine="720"/>
        <w:rPr>
          <w:rFonts w:asciiTheme="minorBidi" w:hAnsiTheme="minorBidi" w:cstheme="minorBidi"/>
          <w:sz w:val="20"/>
          <w:szCs w:val="20"/>
        </w:rPr>
      </w:pPr>
      <w:sdt>
        <w:sdtPr>
          <w:rPr>
            <w:rFonts w:asciiTheme="minorBidi" w:hAnsiTheme="minorBidi" w:cstheme="minorBidi"/>
            <w:sz w:val="20"/>
            <w:szCs w:val="20"/>
          </w:rPr>
          <w:id w:val="1855927891"/>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5F303D">
        <w:rPr>
          <w:rFonts w:asciiTheme="minorBidi" w:hAnsiTheme="minorBidi" w:cstheme="minorBidi"/>
          <w:sz w:val="20"/>
          <w:szCs w:val="20"/>
        </w:rPr>
        <w:t xml:space="preserve"> </w:t>
      </w:r>
      <w:r w:rsidR="00071022" w:rsidRPr="008E68BE">
        <w:rPr>
          <w:rFonts w:asciiTheme="minorBidi" w:hAnsiTheme="minorBidi" w:cstheme="minorBidi"/>
          <w:sz w:val="20"/>
          <w:szCs w:val="20"/>
        </w:rPr>
        <w:t>Summary information (Internet)</w:t>
      </w:r>
      <w:r w:rsidR="00071022" w:rsidRPr="008E68BE">
        <w:rPr>
          <w:rFonts w:asciiTheme="minorBidi" w:hAnsiTheme="minorBidi" w:cstheme="minorBidi"/>
          <w:sz w:val="20"/>
          <w:szCs w:val="20"/>
        </w:rPr>
        <w:tab/>
      </w:r>
      <w:r w:rsidR="00071022" w:rsidRPr="008E68BE">
        <w:rPr>
          <w:rFonts w:asciiTheme="minorBidi" w:hAnsiTheme="minorBidi" w:cstheme="minorBidi"/>
          <w:sz w:val="20"/>
          <w:szCs w:val="20"/>
        </w:rPr>
        <w:tab/>
      </w:r>
      <w:sdt>
        <w:sdtPr>
          <w:rPr>
            <w:rFonts w:asciiTheme="minorBidi" w:hAnsiTheme="minorBidi" w:cstheme="minorBidi"/>
            <w:sz w:val="20"/>
            <w:szCs w:val="20"/>
          </w:rPr>
          <w:id w:val="1248695607"/>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del w:id="23" w:author="Author">
        <w:r w:rsidR="00071022" w:rsidRPr="008E68BE" w:rsidDel="0033576B">
          <w:rPr>
            <w:rFonts w:asciiTheme="minorBidi" w:hAnsiTheme="minorBidi" w:cstheme="minorBidi"/>
            <w:sz w:val="20"/>
            <w:szCs w:val="20"/>
          </w:rPr>
          <w:delText>End of document (internet)</w:delText>
        </w:r>
      </w:del>
      <w:ins w:id="24" w:author="Author">
        <w:r w:rsidR="0033576B" w:rsidRPr="008E68BE">
          <w:rPr>
            <w:rFonts w:asciiTheme="minorBidi" w:hAnsiTheme="minorBidi" w:cstheme="minorBidi"/>
            <w:sz w:val="20"/>
            <w:szCs w:val="20"/>
          </w:rPr>
          <w:t xml:space="preserve"> Separate document</w:t>
        </w:r>
      </w:ins>
    </w:p>
    <w:p w14:paraId="36C6FCE2" w14:textId="43517203" w:rsidR="006E6ECE" w:rsidRPr="008E68BE" w:rsidRDefault="00000000" w:rsidP="00516060">
      <w:pPr>
        <w:spacing w:after="220"/>
        <w:ind w:firstLine="720"/>
        <w:rPr>
          <w:rFonts w:asciiTheme="minorBidi" w:hAnsiTheme="minorBidi" w:cstheme="minorBidi"/>
          <w:sz w:val="20"/>
          <w:szCs w:val="20"/>
        </w:rPr>
      </w:pPr>
      <w:sdt>
        <w:sdtPr>
          <w:rPr>
            <w:rFonts w:asciiTheme="minorBidi" w:hAnsiTheme="minorBidi" w:cstheme="minorBidi"/>
            <w:sz w:val="20"/>
            <w:szCs w:val="20"/>
          </w:rPr>
          <w:id w:val="1000318268"/>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5F303D">
        <w:rPr>
          <w:rFonts w:asciiTheme="minorBidi" w:hAnsiTheme="minorBidi" w:cstheme="minorBidi"/>
          <w:sz w:val="20"/>
          <w:szCs w:val="20"/>
        </w:rPr>
        <w:t xml:space="preserve"> </w:t>
      </w:r>
      <w:r w:rsidR="00071022" w:rsidRPr="008E68BE">
        <w:rPr>
          <w:rFonts w:asciiTheme="minorBidi" w:hAnsiTheme="minorBidi" w:cstheme="minorBidi"/>
          <w:sz w:val="20"/>
          <w:szCs w:val="20"/>
        </w:rPr>
        <w:t>E-Dossier/File wrapper</w:t>
      </w:r>
      <w:r w:rsidR="00071022" w:rsidRPr="008E68BE">
        <w:rPr>
          <w:rFonts w:asciiTheme="minorBidi" w:hAnsiTheme="minorBidi" w:cstheme="minorBidi"/>
          <w:sz w:val="20"/>
          <w:szCs w:val="20"/>
        </w:rPr>
        <w:tab/>
      </w:r>
      <w:r w:rsidR="00071022" w:rsidRPr="008E68BE">
        <w:rPr>
          <w:rFonts w:asciiTheme="minorBidi" w:hAnsiTheme="minorBidi" w:cstheme="minorBidi"/>
          <w:sz w:val="20"/>
          <w:szCs w:val="20"/>
        </w:rPr>
        <w:tab/>
      </w:r>
      <w:r w:rsidR="00071022" w:rsidRPr="008E68BE">
        <w:rPr>
          <w:rFonts w:asciiTheme="minorBidi" w:hAnsiTheme="minorBidi" w:cstheme="minorBidi"/>
          <w:sz w:val="20"/>
          <w:szCs w:val="20"/>
        </w:rPr>
        <w:tab/>
      </w:r>
      <w:sdt>
        <w:sdtPr>
          <w:rPr>
            <w:rFonts w:asciiTheme="minorBidi" w:hAnsiTheme="minorBidi" w:cstheme="minorBidi"/>
            <w:sz w:val="20"/>
            <w:szCs w:val="20"/>
          </w:rPr>
          <w:id w:val="-2083523691"/>
          <w14:checkbox>
            <w14:checked w14:val="0"/>
            <w14:checkedState w14:val="2612" w14:font="MS Gothic"/>
            <w14:uncheckedState w14:val="2610" w14:font="MS Gothic"/>
          </w14:checkbox>
        </w:sdtPr>
        <w:sdtContent>
          <w:r w:rsidR="00071022" w:rsidRPr="00EC6FC8">
            <w:rPr>
              <w:rFonts w:ascii="Segoe UI Symbol" w:hAnsi="Segoe UI Symbol" w:cs="Segoe UI Symbol"/>
              <w:sz w:val="20"/>
              <w:szCs w:val="20"/>
            </w:rPr>
            <w:t>☐</w:t>
          </w:r>
        </w:sdtContent>
      </w:sdt>
      <w:r w:rsidR="005F303D">
        <w:rPr>
          <w:rFonts w:asciiTheme="minorBidi" w:hAnsiTheme="minorBidi" w:cstheme="minorBidi"/>
          <w:sz w:val="20"/>
          <w:szCs w:val="20"/>
        </w:rPr>
        <w:t xml:space="preserve"> </w:t>
      </w:r>
      <w:r w:rsidR="00071022" w:rsidRPr="008E68BE">
        <w:rPr>
          <w:rFonts w:asciiTheme="minorBidi" w:hAnsiTheme="minorBidi" w:cstheme="minorBidi"/>
          <w:sz w:val="20"/>
          <w:szCs w:val="20"/>
        </w:rPr>
        <w:t>Other location (provide details)</w:t>
      </w:r>
    </w:p>
    <w:p w14:paraId="2F0A4DEA" w14:textId="00BD53E8" w:rsidR="00F54DB0" w:rsidRPr="008E68BE" w:rsidRDefault="009A3235" w:rsidP="00516060">
      <w:pPr>
        <w:spacing w:after="220"/>
        <w:ind w:left="720"/>
        <w:rPr>
          <w:rFonts w:asciiTheme="minorBidi" w:hAnsiTheme="minorBidi" w:cstheme="minorBidi"/>
          <w:sz w:val="15"/>
        </w:rPr>
      </w:pPr>
      <w:r w:rsidRPr="008E68BE">
        <w:rPr>
          <w:rFonts w:asciiTheme="minorBidi" w:hAnsiTheme="minorBidi" w:cstheme="minorBidi"/>
          <w:sz w:val="15"/>
        </w:rPr>
        <w:t>Please</w:t>
      </w:r>
      <w:r w:rsidRPr="008E68BE">
        <w:rPr>
          <w:rFonts w:asciiTheme="minorBidi" w:hAnsiTheme="minorBidi" w:cstheme="minorBidi"/>
          <w:spacing w:val="-4"/>
          <w:sz w:val="15"/>
        </w:rPr>
        <w:t xml:space="preserve"> </w:t>
      </w:r>
      <w:r w:rsidRPr="008E68BE">
        <w:rPr>
          <w:rFonts w:asciiTheme="minorBidi" w:hAnsiTheme="minorBidi" w:cstheme="minorBidi"/>
          <w:sz w:val="15"/>
        </w:rPr>
        <w:t>specify</w:t>
      </w:r>
      <w:r w:rsidRPr="008E68BE">
        <w:rPr>
          <w:rFonts w:asciiTheme="minorBidi" w:hAnsiTheme="minorBidi" w:cstheme="minorBidi"/>
          <w:spacing w:val="-1"/>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z w:val="15"/>
        </w:rPr>
        <w:t>"Other</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location"</w:t>
      </w:r>
    </w:p>
    <w:p w14:paraId="2F0A4DEB" w14:textId="1E2E6767" w:rsidR="00F54DB0" w:rsidRPr="008E68BE" w:rsidRDefault="00CF2AE5" w:rsidP="00516060">
      <w:pPr>
        <w:pStyle w:val="BodyText"/>
        <w:spacing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0BC5ACF8" wp14:editId="39896350">
                <wp:extent cx="1903228" cy="393405"/>
                <wp:effectExtent l="0" t="0" r="20955" b="26035"/>
                <wp:docPr id="563854590" name="Group 563854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0930420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53333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466187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18076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274204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324623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CBB1642" id="Group 563854590"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OSEqnr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" path="m,l5122011,e" filled="f" strokecolor="#d3d0c7" strokeweight=".5pt">
                  <v:path arrowok="t"/>
                </v:shape>
                <w10:anchorlock/>
              </v:group>
            </w:pict>
          </mc:Fallback>
        </mc:AlternateContent>
      </w:r>
    </w:p>
    <w:p w14:paraId="58B0971F" w14:textId="5B1943DA" w:rsidR="00516060" w:rsidRDefault="009A3235" w:rsidP="00084D91">
      <w:pPr>
        <w:pStyle w:val="ListParagraph"/>
        <w:numPr>
          <w:ilvl w:val="0"/>
          <w:numId w:val="18"/>
        </w:numPr>
        <w:tabs>
          <w:tab w:val="left" w:pos="710"/>
          <w:tab w:val="left" w:pos="5016"/>
          <w:tab w:val="left" w:pos="5916"/>
          <w:tab w:val="left" w:pos="6816"/>
        </w:tabs>
        <w:spacing w:before="1" w:after="220"/>
        <w:ind w:left="360"/>
        <w:rPr>
          <w:rFonts w:asciiTheme="minorBidi" w:hAnsiTheme="minorBidi" w:cstheme="minorBidi"/>
          <w:sz w:val="20"/>
          <w:szCs w:val="20"/>
        </w:rPr>
      </w:pPr>
      <w:r w:rsidRPr="008E68BE">
        <w:rPr>
          <w:rFonts w:asciiTheme="minorBidi" w:hAnsiTheme="minorBidi" w:cstheme="minorBidi"/>
          <w:sz w:val="20"/>
          <w:szCs w:val="20"/>
        </w:rPr>
        <w:t>Are</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hyperlinks</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included</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for</w:t>
      </w:r>
      <w:ins w:id="25" w:author="Author">
        <w:r w:rsidR="008C0304" w:rsidRPr="008E68BE">
          <w:rPr>
            <w:rFonts w:asciiTheme="minorBidi" w:hAnsiTheme="minorBidi" w:cstheme="minorBidi"/>
            <w:sz w:val="20"/>
            <w:szCs w:val="20"/>
          </w:rPr>
          <w:t xml:space="preserve"> the above</w:t>
        </w:r>
      </w:ins>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Internet</w:t>
      </w:r>
      <w:r w:rsidRPr="008E68BE">
        <w:rPr>
          <w:rFonts w:asciiTheme="minorBidi" w:hAnsiTheme="minorBidi" w:cstheme="minorBidi"/>
          <w:spacing w:val="-1"/>
          <w:sz w:val="20"/>
          <w:szCs w:val="20"/>
        </w:rPr>
        <w:t xml:space="preserve"> </w:t>
      </w:r>
      <w:r w:rsidRPr="008E68BE">
        <w:rPr>
          <w:rFonts w:asciiTheme="minorBidi" w:hAnsiTheme="minorBidi" w:cstheme="minorBidi"/>
          <w:spacing w:val="-2"/>
          <w:sz w:val="20"/>
          <w:szCs w:val="20"/>
        </w:rPr>
        <w:t>locations?</w:t>
      </w:r>
    </w:p>
    <w:p w14:paraId="2F0A4DEE" w14:textId="2B2F5C82" w:rsidR="00F54DB0" w:rsidRPr="008E68BE" w:rsidRDefault="009A3235" w:rsidP="00516060">
      <w:pPr>
        <w:pStyle w:val="ListParagraph"/>
        <w:tabs>
          <w:tab w:val="left" w:pos="710"/>
        </w:tabs>
        <w:spacing w:before="1" w:after="220"/>
        <w:ind w:left="360" w:firstLine="0"/>
        <w:rPr>
          <w:rFonts w:asciiTheme="minorBidi" w:hAnsiTheme="minorBidi" w:cstheme="minorBidi"/>
          <w:sz w:val="20"/>
          <w:szCs w:val="20"/>
        </w:rPr>
      </w:pPr>
      <w:r>
        <w:rPr>
          <w:rFonts w:asciiTheme="minorBidi" w:hAnsiTheme="minorBidi" w:cstheme="minorBidi"/>
          <w:sz w:val="20"/>
          <w:szCs w:val="20"/>
        </w:rPr>
        <w:tab/>
      </w:r>
      <w:r w:rsidRPr="008E68BE">
        <w:rPr>
          <w:rFonts w:asciiTheme="minorBidi" w:hAnsiTheme="minorBidi" w:cstheme="minorBidi"/>
          <w:noProof/>
          <w:position w:val="-7"/>
        </w:rPr>
        <w:drawing>
          <wp:inline distT="0" distB="0" distL="0" distR="0" wp14:anchorId="2F0A4F95" wp14:editId="2F0A4F96">
            <wp:extent cx="126993" cy="1270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szCs w:val="20"/>
        </w:rPr>
        <w:t xml:space="preserve"> </w:t>
      </w:r>
      <w:r w:rsidRPr="008E68BE">
        <w:rPr>
          <w:rFonts w:asciiTheme="minorBidi" w:hAnsiTheme="minorBidi" w:cstheme="minorBidi"/>
          <w:position w:val="-3"/>
          <w:sz w:val="20"/>
          <w:szCs w:val="20"/>
        </w:rPr>
        <w:t>Yes</w:t>
      </w:r>
      <w:r>
        <w:rPr>
          <w:rFonts w:asciiTheme="minorBidi" w:hAnsiTheme="minorBidi" w:cstheme="minorBidi"/>
          <w:position w:val="-3"/>
          <w:sz w:val="20"/>
          <w:szCs w:val="20"/>
        </w:rPr>
        <w:tab/>
      </w:r>
      <w:r w:rsidR="00516060">
        <w:rPr>
          <w:rFonts w:asciiTheme="minorBidi" w:hAnsiTheme="minorBidi" w:cstheme="minorBidi"/>
          <w:position w:val="-3"/>
          <w:sz w:val="20"/>
          <w:szCs w:val="20"/>
        </w:rPr>
        <w:tab/>
      </w:r>
      <w:r w:rsidRPr="008E68BE">
        <w:rPr>
          <w:rFonts w:asciiTheme="minorBidi" w:hAnsiTheme="minorBidi" w:cstheme="minorBidi"/>
          <w:noProof/>
          <w:position w:val="-7"/>
        </w:rPr>
        <w:drawing>
          <wp:inline distT="0" distB="0" distL="0" distR="0" wp14:anchorId="2F0A4F97" wp14:editId="2F0A4F98">
            <wp:extent cx="126993" cy="1270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8" cstate="print"/>
                    <a:stretch>
                      <a:fillRect/>
                    </a:stretch>
                  </pic:blipFill>
                  <pic:spPr>
                    <a:xfrm>
                      <a:off x="0" y="0"/>
                      <a:ext cx="126993" cy="127000"/>
                    </a:xfrm>
                    <a:prstGeom prst="rect">
                      <a:avLst/>
                    </a:prstGeom>
                  </pic:spPr>
                </pic:pic>
              </a:graphicData>
            </a:graphic>
          </wp:inline>
        </w:drawing>
      </w:r>
      <w:r w:rsidR="005F303D">
        <w:rPr>
          <w:rFonts w:asciiTheme="minorBidi" w:hAnsiTheme="minorBidi" w:cstheme="minorBidi"/>
          <w:position w:val="-3"/>
          <w:sz w:val="20"/>
          <w:szCs w:val="20"/>
        </w:rPr>
        <w:t xml:space="preserve"> </w:t>
      </w:r>
      <w:r w:rsidRPr="008E68BE">
        <w:rPr>
          <w:rFonts w:asciiTheme="minorBidi" w:hAnsiTheme="minorBidi" w:cstheme="minorBidi"/>
          <w:spacing w:val="-7"/>
          <w:position w:val="-3"/>
          <w:sz w:val="20"/>
          <w:szCs w:val="20"/>
        </w:rPr>
        <w:t>No</w:t>
      </w:r>
      <w:r>
        <w:rPr>
          <w:rFonts w:asciiTheme="minorBidi" w:hAnsiTheme="minorBidi" w:cstheme="minorBidi"/>
          <w:spacing w:val="-7"/>
          <w:position w:val="-3"/>
          <w:sz w:val="20"/>
          <w:szCs w:val="20"/>
        </w:rPr>
        <w:tab/>
      </w:r>
      <w:r w:rsidRPr="008E68BE">
        <w:rPr>
          <w:rFonts w:asciiTheme="minorBidi" w:hAnsiTheme="minorBidi" w:cstheme="minorBidi"/>
          <w:position w:val="-3"/>
          <w:sz w:val="20"/>
          <w:szCs w:val="20"/>
        </w:rPr>
        <w:tab/>
      </w:r>
      <w:r w:rsidRPr="008E68BE">
        <w:rPr>
          <w:rFonts w:asciiTheme="minorBidi" w:hAnsiTheme="minorBidi" w:cstheme="minorBidi"/>
          <w:noProof/>
          <w:position w:val="-7"/>
        </w:rPr>
        <w:drawing>
          <wp:inline distT="0" distB="0" distL="0" distR="0" wp14:anchorId="2F0A4F99" wp14:editId="2F0A4F9A">
            <wp:extent cx="126993" cy="1270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8" cstate="print"/>
                    <a:stretch>
                      <a:fillRect/>
                    </a:stretch>
                  </pic:blipFill>
                  <pic:spPr>
                    <a:xfrm>
                      <a:off x="0" y="0"/>
                      <a:ext cx="126993" cy="127000"/>
                    </a:xfrm>
                    <a:prstGeom prst="rect">
                      <a:avLst/>
                    </a:prstGeom>
                  </pic:spPr>
                </pic:pic>
              </a:graphicData>
            </a:graphic>
          </wp:inline>
        </w:drawing>
      </w:r>
      <w:r w:rsidR="005F303D">
        <w:rPr>
          <w:rFonts w:asciiTheme="minorBidi" w:hAnsiTheme="minorBidi" w:cstheme="minorBidi"/>
          <w:position w:val="-3"/>
          <w:sz w:val="20"/>
          <w:szCs w:val="20"/>
        </w:rPr>
        <w:t xml:space="preserve"> </w:t>
      </w:r>
      <w:r w:rsidRPr="008E68BE">
        <w:rPr>
          <w:rFonts w:asciiTheme="minorBidi" w:hAnsiTheme="minorBidi" w:cstheme="minorBidi"/>
          <w:position w:val="-3"/>
          <w:sz w:val="20"/>
          <w:szCs w:val="20"/>
        </w:rPr>
        <w:t xml:space="preserve">Not </w:t>
      </w:r>
      <w:r w:rsidRPr="008E68BE">
        <w:rPr>
          <w:rFonts w:asciiTheme="minorBidi" w:hAnsiTheme="minorBidi" w:cstheme="minorBidi"/>
          <w:spacing w:val="-2"/>
          <w:position w:val="-3"/>
          <w:sz w:val="20"/>
          <w:szCs w:val="20"/>
        </w:rPr>
        <w:t>applicable</w:t>
      </w:r>
    </w:p>
    <w:p w14:paraId="2F0A4DF1" w14:textId="36EAB39F" w:rsidR="00F54DB0" w:rsidRPr="008E68BE" w:rsidRDefault="009A3235" w:rsidP="00516060">
      <w:pPr>
        <w:spacing w:after="220"/>
        <w:ind w:left="720"/>
        <w:rPr>
          <w:rFonts w:asciiTheme="minorBidi" w:hAnsiTheme="minorBidi" w:cstheme="minorBidi"/>
          <w:sz w:val="15"/>
        </w:rPr>
      </w:pP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comment</w:t>
      </w:r>
      <w:r w:rsidRPr="008E68BE">
        <w:rPr>
          <w:rFonts w:asciiTheme="minorBidi" w:hAnsiTheme="minorBidi" w:cstheme="minorBidi"/>
          <w:spacing w:val="-2"/>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necessary</w:t>
      </w:r>
    </w:p>
    <w:p w14:paraId="2F0A4DF2" w14:textId="1FA2C5E8" w:rsidR="00F54DB0" w:rsidRPr="008E68BE" w:rsidRDefault="00516060" w:rsidP="00516060">
      <w:pPr>
        <w:pStyle w:val="BodyText"/>
        <w:spacing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527462DB" wp14:editId="56015761">
                <wp:extent cx="1903228" cy="393405"/>
                <wp:effectExtent l="0" t="0" r="20955" b="26035"/>
                <wp:docPr id="207672421" name="Group 207672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6891589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3942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127081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9929529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2113269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2064441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1650F38" id="Group 20767242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ArlmW6ygMAABAUAAAOAAAAAAAA&#10;AAAAAAAAAC4CAABkcnMvZTJvRG9jLnhtbFBLAQItABQABgAIAAAAIQBQPRkR3QAAAAQBAAAPAAAA&#10;AAAAAAAAAAAAACQ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" path="m,l5122011,e" filled="f" strokecolor="#d3d0c7" strokeweight=".5pt">
                  <v:path arrowok="t"/>
                </v:shape>
                <w10:anchorlock/>
              </v:group>
            </w:pict>
          </mc:Fallback>
        </mc:AlternateContent>
      </w:r>
    </w:p>
    <w:p w14:paraId="2F0A4DF9" w14:textId="77777777" w:rsidR="00F54DB0" w:rsidRPr="008E68BE" w:rsidRDefault="009A3235" w:rsidP="00084D91">
      <w:pPr>
        <w:pStyle w:val="ListParagraph"/>
        <w:numPr>
          <w:ilvl w:val="0"/>
          <w:numId w:val="18"/>
        </w:numPr>
        <w:tabs>
          <w:tab w:val="left" w:pos="710"/>
        </w:tabs>
        <w:spacing w:before="93" w:after="220" w:line="249" w:lineRule="auto"/>
        <w:ind w:left="360" w:right="38"/>
        <w:rPr>
          <w:rFonts w:asciiTheme="minorBidi" w:hAnsiTheme="minorBidi" w:cstheme="minorBidi"/>
          <w:sz w:val="20"/>
        </w:rPr>
      </w:pPr>
      <w:r w:rsidRPr="008E68BE">
        <w:rPr>
          <w:rFonts w:asciiTheme="minorBidi" w:hAnsiTheme="minorBidi" w:cstheme="minorBidi"/>
          <w:sz w:val="20"/>
        </w:rPr>
        <w:t>Does</w:t>
      </w:r>
      <w:r w:rsidRPr="008E68BE">
        <w:rPr>
          <w:rFonts w:asciiTheme="minorBidi" w:hAnsiTheme="minorBidi" w:cstheme="minorBidi"/>
          <w:spacing w:val="-4"/>
          <w:sz w:val="20"/>
        </w:rPr>
        <w:t xml:space="preserve"> </w:t>
      </w:r>
      <w:r w:rsidRPr="008E68BE">
        <w:rPr>
          <w:rFonts w:asciiTheme="minorBidi" w:hAnsiTheme="minorBidi" w:cstheme="minorBidi"/>
          <w:sz w:val="20"/>
        </w:rPr>
        <w:t>your</w:t>
      </w:r>
      <w:r w:rsidRPr="008E68BE">
        <w:rPr>
          <w:rFonts w:asciiTheme="minorBidi" w:hAnsiTheme="minorBidi" w:cstheme="minorBidi"/>
          <w:spacing w:val="-4"/>
          <w:sz w:val="20"/>
        </w:rPr>
        <w:t xml:space="preserve"> </w:t>
      </w:r>
      <w:r w:rsidRPr="008E68BE">
        <w:rPr>
          <w:rFonts w:asciiTheme="minorBidi" w:hAnsiTheme="minorBidi" w:cstheme="minorBidi"/>
          <w:sz w:val="20"/>
        </w:rPr>
        <w:t>IPO</w:t>
      </w:r>
      <w:r w:rsidRPr="008E68BE">
        <w:rPr>
          <w:rFonts w:asciiTheme="minorBidi" w:hAnsiTheme="minorBidi" w:cstheme="minorBidi"/>
          <w:spacing w:val="-4"/>
          <w:sz w:val="20"/>
        </w:rPr>
        <w:t xml:space="preserve"> </w:t>
      </w:r>
      <w:r w:rsidRPr="008E68BE">
        <w:rPr>
          <w:rFonts w:asciiTheme="minorBidi" w:hAnsiTheme="minorBidi" w:cstheme="minorBidi"/>
          <w:sz w:val="20"/>
        </w:rPr>
        <w:t>give</w:t>
      </w:r>
      <w:r w:rsidRPr="008E68BE">
        <w:rPr>
          <w:rFonts w:asciiTheme="minorBidi" w:hAnsiTheme="minorBidi" w:cstheme="minorBidi"/>
          <w:spacing w:val="-4"/>
          <w:sz w:val="20"/>
        </w:rPr>
        <w:t xml:space="preserve"> </w:t>
      </w:r>
      <w:r w:rsidRPr="008E68BE">
        <w:rPr>
          <w:rFonts w:asciiTheme="minorBidi" w:hAnsiTheme="minorBidi" w:cstheme="minorBidi"/>
          <w:sz w:val="20"/>
        </w:rPr>
        <w:t>information</w:t>
      </w:r>
      <w:r w:rsidRPr="008E68BE">
        <w:rPr>
          <w:rFonts w:asciiTheme="minorBidi" w:hAnsiTheme="minorBidi" w:cstheme="minorBidi"/>
          <w:spacing w:val="-4"/>
          <w:sz w:val="20"/>
        </w:rPr>
        <w:t xml:space="preserve"> </w:t>
      </w:r>
      <w:r w:rsidRPr="008E68BE">
        <w:rPr>
          <w:rFonts w:asciiTheme="minorBidi" w:hAnsiTheme="minorBidi" w:cstheme="minorBidi"/>
          <w:sz w:val="20"/>
        </w:rPr>
        <w:t>about</w:t>
      </w:r>
      <w:r w:rsidRPr="008E68BE">
        <w:rPr>
          <w:rFonts w:asciiTheme="minorBidi" w:hAnsiTheme="minorBidi" w:cstheme="minorBidi"/>
          <w:spacing w:val="-4"/>
          <w:sz w:val="20"/>
        </w:rPr>
        <w:t xml:space="preserve"> </w:t>
      </w:r>
      <w:r w:rsidRPr="008E68BE">
        <w:rPr>
          <w:rFonts w:asciiTheme="minorBidi" w:hAnsiTheme="minorBidi" w:cstheme="minorBidi"/>
          <w:sz w:val="20"/>
        </w:rPr>
        <w:t>a</w:t>
      </w:r>
      <w:r w:rsidRPr="008E68BE">
        <w:rPr>
          <w:rFonts w:asciiTheme="minorBidi" w:hAnsiTheme="minorBidi" w:cstheme="minorBidi"/>
          <w:spacing w:val="-4"/>
          <w:sz w:val="20"/>
        </w:rPr>
        <w:t xml:space="preserve"> </w:t>
      </w:r>
      <w:r w:rsidRPr="008E68BE">
        <w:rPr>
          <w:rFonts w:asciiTheme="minorBidi" w:hAnsiTheme="minorBidi" w:cstheme="minorBidi"/>
          <w:sz w:val="20"/>
        </w:rPr>
        <w:t>patent</w:t>
      </w:r>
      <w:r w:rsidRPr="008E68BE">
        <w:rPr>
          <w:rFonts w:asciiTheme="minorBidi" w:hAnsiTheme="minorBidi" w:cstheme="minorBidi"/>
          <w:spacing w:val="-4"/>
          <w:sz w:val="20"/>
        </w:rPr>
        <w:t xml:space="preserve"> </w:t>
      </w:r>
      <w:r w:rsidRPr="008E68BE">
        <w:rPr>
          <w:rFonts w:asciiTheme="minorBidi" w:hAnsiTheme="minorBidi" w:cstheme="minorBidi"/>
          <w:sz w:val="20"/>
        </w:rPr>
        <w:t>document</w:t>
      </w:r>
      <w:r w:rsidRPr="008E68BE">
        <w:rPr>
          <w:rFonts w:asciiTheme="minorBidi" w:hAnsiTheme="minorBidi" w:cstheme="minorBidi"/>
          <w:spacing w:val="-4"/>
          <w:sz w:val="20"/>
        </w:rPr>
        <w:t xml:space="preserve"> </w:t>
      </w:r>
      <w:r w:rsidRPr="008E68BE">
        <w:rPr>
          <w:rFonts w:asciiTheme="minorBidi" w:hAnsiTheme="minorBidi" w:cstheme="minorBidi"/>
          <w:sz w:val="20"/>
        </w:rPr>
        <w:t>that</w:t>
      </w:r>
      <w:r w:rsidRPr="008E68BE">
        <w:rPr>
          <w:rFonts w:asciiTheme="minorBidi" w:hAnsiTheme="minorBidi" w:cstheme="minorBidi"/>
          <w:spacing w:val="-4"/>
          <w:sz w:val="20"/>
        </w:rPr>
        <w:t xml:space="preserve"> </w:t>
      </w:r>
      <w:r w:rsidRPr="008E68BE">
        <w:rPr>
          <w:rFonts w:asciiTheme="minorBidi" w:hAnsiTheme="minorBidi" w:cstheme="minorBidi"/>
          <w:sz w:val="20"/>
        </w:rPr>
        <w:t>cites</w:t>
      </w:r>
      <w:r w:rsidRPr="008E68BE">
        <w:rPr>
          <w:rFonts w:asciiTheme="minorBidi" w:hAnsiTheme="minorBidi" w:cstheme="minorBidi"/>
          <w:spacing w:val="-4"/>
          <w:sz w:val="20"/>
        </w:rPr>
        <w:t xml:space="preserve"> </w:t>
      </w:r>
      <w:r w:rsidRPr="008E68BE">
        <w:rPr>
          <w:rFonts w:asciiTheme="minorBidi" w:hAnsiTheme="minorBidi" w:cstheme="minorBidi"/>
          <w:sz w:val="20"/>
        </w:rPr>
        <w:t>the specific patent document the user is looking at (i.e., a forwards citation)?</w:t>
      </w:r>
    </w:p>
    <w:p w14:paraId="4CCC454A" w14:textId="7592B928" w:rsidR="003C086E" w:rsidRPr="008E68BE" w:rsidRDefault="001E7794" w:rsidP="008E68BE">
      <w:pPr>
        <w:tabs>
          <w:tab w:val="left" w:pos="710"/>
        </w:tabs>
        <w:spacing w:before="94" w:after="220"/>
        <w:ind w:left="360"/>
        <w:rPr>
          <w:rFonts w:asciiTheme="minorBidi" w:hAnsiTheme="minorBidi" w:cstheme="minorBidi"/>
          <w:sz w:val="20"/>
          <w:szCs w:val="20"/>
        </w:rPr>
      </w:pPr>
      <w:r w:rsidRPr="008E68BE">
        <w:rPr>
          <w:rFonts w:asciiTheme="minorBidi" w:hAnsiTheme="minorBidi" w:cstheme="minorBidi"/>
          <w:spacing w:val="-24"/>
          <w:sz w:val="20"/>
          <w:szCs w:val="20"/>
        </w:rPr>
        <w:tab/>
      </w:r>
      <w:r w:rsidR="009A3235" w:rsidRPr="008E68BE">
        <w:rPr>
          <w:rFonts w:asciiTheme="minorBidi" w:hAnsiTheme="minorBidi" w:cstheme="minorBidi"/>
          <w:noProof/>
          <w:position w:val="-3"/>
          <w:sz w:val="20"/>
          <w:szCs w:val="20"/>
        </w:rPr>
        <w:drawing>
          <wp:inline distT="0" distB="0" distL="0" distR="0" wp14:anchorId="2F0A4F9F" wp14:editId="2F0A4FA0">
            <wp:extent cx="126993" cy="1270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8E68BE">
        <w:rPr>
          <w:rFonts w:asciiTheme="minorBidi" w:hAnsiTheme="minorBidi" w:cstheme="minorBidi"/>
          <w:spacing w:val="-24"/>
          <w:sz w:val="20"/>
          <w:szCs w:val="20"/>
        </w:rPr>
        <w:t xml:space="preserve"> </w:t>
      </w:r>
      <w:r w:rsidR="009A3235" w:rsidRPr="008E68BE">
        <w:rPr>
          <w:rFonts w:asciiTheme="minorBidi" w:hAnsiTheme="minorBidi" w:cstheme="minorBidi"/>
          <w:sz w:val="20"/>
          <w:szCs w:val="20"/>
        </w:rPr>
        <w:t>Yes</w:t>
      </w:r>
      <w:r w:rsidR="009A3235" w:rsidRPr="008E68BE">
        <w:rPr>
          <w:rFonts w:asciiTheme="minorBidi" w:hAnsiTheme="minorBidi" w:cstheme="minorBidi"/>
          <w:sz w:val="20"/>
          <w:szCs w:val="20"/>
        </w:rPr>
        <w:tab/>
      </w:r>
      <w:r w:rsidR="001955C2">
        <w:rPr>
          <w:rFonts w:asciiTheme="minorBidi" w:hAnsiTheme="minorBidi" w:cstheme="minorBidi"/>
          <w:sz w:val="20"/>
          <w:szCs w:val="20"/>
        </w:rPr>
        <w:tab/>
      </w:r>
      <w:r w:rsidR="009A3235" w:rsidRPr="008E68BE">
        <w:rPr>
          <w:rFonts w:asciiTheme="minorBidi" w:hAnsiTheme="minorBidi" w:cstheme="minorBidi"/>
          <w:noProof/>
          <w:position w:val="-3"/>
          <w:sz w:val="20"/>
          <w:szCs w:val="20"/>
        </w:rPr>
        <w:drawing>
          <wp:inline distT="0" distB="0" distL="0" distR="0" wp14:anchorId="2F0A4FA1" wp14:editId="2F0A4FA2">
            <wp:extent cx="126993" cy="1270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8E68BE">
        <w:rPr>
          <w:rFonts w:asciiTheme="minorBidi" w:hAnsiTheme="minorBidi" w:cstheme="minorBidi"/>
          <w:spacing w:val="-26"/>
          <w:sz w:val="20"/>
          <w:szCs w:val="20"/>
        </w:rPr>
        <w:t xml:space="preserve"> </w:t>
      </w:r>
      <w:r w:rsidR="009A3235" w:rsidRPr="008E68BE">
        <w:rPr>
          <w:rFonts w:asciiTheme="minorBidi" w:hAnsiTheme="minorBidi" w:cstheme="minorBidi"/>
          <w:sz w:val="20"/>
          <w:szCs w:val="20"/>
        </w:rPr>
        <w:t>No</w:t>
      </w:r>
      <w:r w:rsidR="003C086E" w:rsidRPr="008E68BE">
        <w:rPr>
          <w:rFonts w:asciiTheme="minorBidi" w:hAnsiTheme="minorBidi" w:cstheme="minorBidi"/>
          <w:sz w:val="20"/>
          <w:szCs w:val="20"/>
        </w:rPr>
        <w:t xml:space="preserve"> </w:t>
      </w:r>
    </w:p>
    <w:p w14:paraId="7DCF03C8" w14:textId="77777777" w:rsidR="00F23086" w:rsidRDefault="00F23086">
      <w:pPr>
        <w:rPr>
          <w:rFonts w:asciiTheme="minorBidi" w:hAnsiTheme="minorBidi" w:cstheme="minorBidi"/>
          <w:sz w:val="20"/>
        </w:rPr>
      </w:pPr>
      <w:r>
        <w:rPr>
          <w:rFonts w:asciiTheme="minorBidi" w:hAnsiTheme="minorBidi" w:cstheme="minorBidi"/>
          <w:sz w:val="20"/>
        </w:rPr>
        <w:br w:type="page"/>
      </w:r>
    </w:p>
    <w:p w14:paraId="7FCBF80A" w14:textId="391A2C71" w:rsidR="00FD3DA4" w:rsidRPr="00FD3DA4" w:rsidRDefault="009A3235" w:rsidP="00084D91">
      <w:pPr>
        <w:pStyle w:val="ListParagraph"/>
        <w:numPr>
          <w:ilvl w:val="0"/>
          <w:numId w:val="18"/>
        </w:numPr>
        <w:tabs>
          <w:tab w:val="left" w:pos="710"/>
        </w:tabs>
        <w:spacing w:before="94" w:after="220"/>
        <w:ind w:left="360"/>
        <w:rPr>
          <w:rFonts w:asciiTheme="minorBidi" w:hAnsiTheme="minorBidi" w:cstheme="minorBidi"/>
          <w:sz w:val="20"/>
          <w:szCs w:val="20"/>
        </w:rPr>
      </w:pPr>
      <w:r w:rsidRPr="008E68BE">
        <w:rPr>
          <w:rFonts w:asciiTheme="minorBidi" w:hAnsiTheme="minorBidi" w:cstheme="minorBidi"/>
          <w:sz w:val="20"/>
        </w:rPr>
        <w:t>Are</w:t>
      </w:r>
      <w:r w:rsidRPr="008E68BE">
        <w:rPr>
          <w:rFonts w:asciiTheme="minorBidi" w:hAnsiTheme="minorBidi" w:cstheme="minorBidi"/>
          <w:spacing w:val="-2"/>
          <w:sz w:val="20"/>
        </w:rPr>
        <w:t xml:space="preserve"> </w:t>
      </w:r>
      <w:r w:rsidRPr="008E68BE">
        <w:rPr>
          <w:rFonts w:asciiTheme="minorBidi" w:hAnsiTheme="minorBidi" w:cstheme="minorBidi"/>
          <w:sz w:val="20"/>
        </w:rPr>
        <w:t>hyperlinks</w:t>
      </w:r>
      <w:r w:rsidR="00F03726" w:rsidRPr="008E68BE">
        <w:rPr>
          <w:rFonts w:asciiTheme="minorBidi" w:hAnsiTheme="minorBidi" w:cstheme="minorBidi"/>
          <w:sz w:val="20"/>
        </w:rPr>
        <w:t xml:space="preserve"> </w:t>
      </w:r>
      <w:del w:id="26" w:author="Author">
        <w:r w:rsidR="00F03726" w:rsidRPr="008E68BE" w:rsidDel="00F03726">
          <w:rPr>
            <w:rFonts w:asciiTheme="minorBidi" w:hAnsiTheme="minorBidi" w:cstheme="minorBidi"/>
            <w:sz w:val="20"/>
          </w:rPr>
          <w:delText xml:space="preserve">back </w:delText>
        </w:r>
        <w:r w:rsidRPr="008E68BE" w:rsidDel="00F03726">
          <w:rPr>
            <w:rFonts w:asciiTheme="minorBidi" w:hAnsiTheme="minorBidi" w:cstheme="minorBidi"/>
            <w:spacing w:val="-1"/>
            <w:sz w:val="20"/>
          </w:rPr>
          <w:delText xml:space="preserve"> </w:delText>
        </w:r>
      </w:del>
      <w:r w:rsidRPr="008E68BE">
        <w:rPr>
          <w:rFonts w:asciiTheme="minorBidi" w:hAnsiTheme="minorBidi" w:cstheme="minorBidi"/>
          <w:sz w:val="20"/>
        </w:rPr>
        <w:t>to</w:t>
      </w:r>
      <w:r w:rsidRPr="008E68BE">
        <w:rPr>
          <w:rFonts w:asciiTheme="minorBidi" w:hAnsiTheme="minorBidi" w:cstheme="minorBidi"/>
          <w:spacing w:val="-1"/>
          <w:sz w:val="20"/>
        </w:rPr>
        <w:t xml:space="preserve"> </w:t>
      </w:r>
      <w:r w:rsidRPr="008E68BE">
        <w:rPr>
          <w:rFonts w:asciiTheme="minorBidi" w:hAnsiTheme="minorBidi" w:cstheme="minorBidi"/>
          <w:sz w:val="20"/>
        </w:rPr>
        <w:t>the</w:t>
      </w:r>
      <w:r w:rsidRPr="008E68BE">
        <w:rPr>
          <w:rFonts w:asciiTheme="minorBidi" w:hAnsiTheme="minorBidi" w:cstheme="minorBidi"/>
          <w:spacing w:val="-2"/>
          <w:sz w:val="20"/>
        </w:rPr>
        <w:t xml:space="preserve"> </w:t>
      </w:r>
      <w:r w:rsidRPr="008E68BE">
        <w:rPr>
          <w:rFonts w:asciiTheme="minorBidi" w:hAnsiTheme="minorBidi" w:cstheme="minorBidi"/>
          <w:sz w:val="20"/>
        </w:rPr>
        <w:t>citing</w:t>
      </w:r>
      <w:r w:rsidRPr="008E68BE">
        <w:rPr>
          <w:rFonts w:asciiTheme="minorBidi" w:hAnsiTheme="minorBidi" w:cstheme="minorBidi"/>
          <w:spacing w:val="-1"/>
          <w:sz w:val="20"/>
        </w:rPr>
        <w:t xml:space="preserve"> </w:t>
      </w:r>
      <w:r w:rsidRPr="008E68BE">
        <w:rPr>
          <w:rFonts w:asciiTheme="minorBidi" w:hAnsiTheme="minorBidi" w:cstheme="minorBidi"/>
          <w:sz w:val="20"/>
        </w:rPr>
        <w:t>document</w:t>
      </w:r>
      <w:r w:rsidRPr="008E68BE">
        <w:rPr>
          <w:rFonts w:asciiTheme="minorBidi" w:hAnsiTheme="minorBidi" w:cstheme="minorBidi"/>
          <w:spacing w:val="-1"/>
          <w:sz w:val="20"/>
        </w:rPr>
        <w:t xml:space="preserve"> </w:t>
      </w:r>
      <w:r w:rsidRPr="008E68BE">
        <w:rPr>
          <w:rFonts w:asciiTheme="minorBidi" w:hAnsiTheme="minorBidi" w:cstheme="minorBidi"/>
          <w:spacing w:val="-2"/>
          <w:sz w:val="20"/>
        </w:rPr>
        <w:t>provided?</w:t>
      </w:r>
    </w:p>
    <w:p w14:paraId="2F0A4DFF" w14:textId="385837F4" w:rsidR="00F54DB0" w:rsidRPr="008E68BE" w:rsidRDefault="000A2387" w:rsidP="00FD3DA4">
      <w:pPr>
        <w:pStyle w:val="ListParagraph"/>
        <w:spacing w:before="94" w:after="220"/>
        <w:ind w:left="360" w:firstLine="0"/>
        <w:rPr>
          <w:rFonts w:asciiTheme="minorBidi" w:hAnsiTheme="minorBidi" w:cstheme="minorBidi"/>
          <w:sz w:val="20"/>
          <w:szCs w:val="20"/>
        </w:rPr>
      </w:pPr>
      <w:r>
        <w:rPr>
          <w:rFonts w:asciiTheme="minorBidi" w:hAnsiTheme="minorBidi" w:cstheme="minorBidi"/>
          <w:spacing w:val="-2"/>
          <w:sz w:val="20"/>
        </w:rPr>
        <w:tab/>
      </w:r>
      <w:r w:rsidR="009A3235" w:rsidRPr="008E68BE">
        <w:rPr>
          <w:rFonts w:asciiTheme="minorBidi" w:hAnsiTheme="minorBidi" w:cstheme="minorBidi"/>
          <w:noProof/>
          <w:position w:val="-3"/>
          <w:szCs w:val="20"/>
        </w:rPr>
        <w:drawing>
          <wp:inline distT="0" distB="0" distL="0" distR="0" wp14:anchorId="2F0A4FA3" wp14:editId="2F0A4FA4">
            <wp:extent cx="126993" cy="1270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8E68BE">
        <w:rPr>
          <w:rFonts w:asciiTheme="minorBidi" w:hAnsiTheme="minorBidi" w:cstheme="minorBidi"/>
          <w:spacing w:val="-24"/>
          <w:sz w:val="20"/>
          <w:szCs w:val="20"/>
        </w:rPr>
        <w:t xml:space="preserve"> </w:t>
      </w:r>
      <w:r w:rsidR="009A3235" w:rsidRPr="008E68BE">
        <w:rPr>
          <w:rFonts w:asciiTheme="minorBidi" w:hAnsiTheme="minorBidi" w:cstheme="minorBidi"/>
          <w:sz w:val="20"/>
          <w:szCs w:val="20"/>
        </w:rPr>
        <w:t>Yes</w:t>
      </w:r>
      <w:r w:rsidR="009A3235" w:rsidRPr="008E68BE">
        <w:rPr>
          <w:rFonts w:asciiTheme="minorBidi" w:hAnsiTheme="minorBidi" w:cstheme="minorBidi"/>
          <w:sz w:val="20"/>
          <w:szCs w:val="20"/>
        </w:rPr>
        <w:tab/>
      </w:r>
      <w:r w:rsidRPr="008E68BE">
        <w:rPr>
          <w:rFonts w:asciiTheme="minorBidi" w:hAnsiTheme="minorBidi" w:cstheme="minorBidi"/>
          <w:sz w:val="20"/>
          <w:szCs w:val="20"/>
        </w:rPr>
        <w:tab/>
      </w:r>
      <w:r w:rsidR="009A3235" w:rsidRPr="008E68BE">
        <w:rPr>
          <w:rFonts w:asciiTheme="minorBidi" w:hAnsiTheme="minorBidi" w:cstheme="minorBidi"/>
          <w:noProof/>
          <w:position w:val="-3"/>
          <w:szCs w:val="20"/>
        </w:rPr>
        <w:drawing>
          <wp:inline distT="0" distB="0" distL="0" distR="0" wp14:anchorId="2F0A4FA5" wp14:editId="2F0A4FA6">
            <wp:extent cx="126993" cy="1270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8" cstate="print"/>
                    <a:stretch>
                      <a:fillRect/>
                    </a:stretch>
                  </pic:blipFill>
                  <pic:spPr>
                    <a:xfrm>
                      <a:off x="0" y="0"/>
                      <a:ext cx="126993" cy="127000"/>
                    </a:xfrm>
                    <a:prstGeom prst="rect">
                      <a:avLst/>
                    </a:prstGeom>
                  </pic:spPr>
                </pic:pic>
              </a:graphicData>
            </a:graphic>
          </wp:inline>
        </w:drawing>
      </w:r>
      <w:r w:rsidR="009A3235" w:rsidRPr="008E68BE">
        <w:rPr>
          <w:rFonts w:asciiTheme="minorBidi" w:hAnsiTheme="minorBidi" w:cstheme="minorBidi"/>
          <w:spacing w:val="-26"/>
          <w:sz w:val="20"/>
          <w:szCs w:val="20"/>
        </w:rPr>
        <w:t xml:space="preserve"> </w:t>
      </w:r>
      <w:r w:rsidR="009A3235" w:rsidRPr="008E68BE">
        <w:rPr>
          <w:rFonts w:asciiTheme="minorBidi" w:hAnsiTheme="minorBidi" w:cstheme="minorBidi"/>
          <w:sz w:val="20"/>
          <w:szCs w:val="20"/>
        </w:rPr>
        <w:t>No</w:t>
      </w:r>
    </w:p>
    <w:p w14:paraId="2F0A4E03" w14:textId="1A529D24" w:rsidR="00F54DB0" w:rsidRPr="008E68BE" w:rsidRDefault="009A3235" w:rsidP="008E68BE">
      <w:pPr>
        <w:spacing w:after="220"/>
        <w:ind w:left="516"/>
        <w:rPr>
          <w:rFonts w:asciiTheme="minorBidi" w:hAnsiTheme="minorBidi" w:cstheme="minorBidi"/>
          <w:sz w:val="15"/>
        </w:rPr>
      </w:pP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comment</w:t>
      </w:r>
      <w:r w:rsidRPr="008E68BE">
        <w:rPr>
          <w:rFonts w:asciiTheme="minorBidi" w:hAnsiTheme="minorBidi" w:cstheme="minorBidi"/>
          <w:spacing w:val="-2"/>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necessary</w:t>
      </w:r>
    </w:p>
    <w:p w14:paraId="2F0A4E04" w14:textId="6297082F" w:rsidR="00F54DB0" w:rsidRPr="008E68BE" w:rsidRDefault="00275C2E" w:rsidP="00275C2E">
      <w:pPr>
        <w:pStyle w:val="BodyText"/>
        <w:spacing w:after="220"/>
        <w:ind w:left="516"/>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42415B0B" wp14:editId="604E8D8F">
                <wp:extent cx="1903228" cy="393405"/>
                <wp:effectExtent l="0" t="0" r="20955" b="26035"/>
                <wp:docPr id="1700513174" name="Group 1700513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271794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466801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827653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3889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772283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39110938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F30F071" id="Group 170051317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EoYLKs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" path="m,l5122011,e" filled="f" strokecolor="#d3d0c7" strokeweight=".5pt">
                  <v:path arrowok="t"/>
                </v:shape>
                <w10:anchorlock/>
              </v:group>
            </w:pict>
          </mc:Fallback>
        </mc:AlternateContent>
      </w:r>
    </w:p>
    <w:p w14:paraId="2F0A4E0F" w14:textId="77777777" w:rsidR="00F54DB0" w:rsidRPr="008E68BE" w:rsidRDefault="009A3235" w:rsidP="00084D91">
      <w:pPr>
        <w:pStyle w:val="ListParagraph"/>
        <w:numPr>
          <w:ilvl w:val="0"/>
          <w:numId w:val="18"/>
        </w:numPr>
        <w:tabs>
          <w:tab w:val="left" w:pos="641"/>
        </w:tabs>
        <w:spacing w:after="220"/>
        <w:ind w:left="360"/>
        <w:rPr>
          <w:rFonts w:asciiTheme="minorBidi" w:hAnsiTheme="minorBidi" w:cstheme="minorBidi"/>
          <w:sz w:val="20"/>
        </w:rPr>
      </w:pPr>
      <w:r w:rsidRPr="008E68BE">
        <w:rPr>
          <w:rFonts w:asciiTheme="minorBidi" w:hAnsiTheme="minorBidi" w:cstheme="minorBidi"/>
          <w:sz w:val="20"/>
        </w:rPr>
        <w:t>Does</w:t>
      </w:r>
      <w:r w:rsidRPr="008E68BE">
        <w:rPr>
          <w:rFonts w:asciiTheme="minorBidi" w:hAnsiTheme="minorBidi" w:cstheme="minorBidi"/>
          <w:spacing w:val="-5"/>
          <w:sz w:val="20"/>
        </w:rPr>
        <w:t xml:space="preserve"> </w:t>
      </w:r>
      <w:r w:rsidRPr="008E68BE">
        <w:rPr>
          <w:rFonts w:asciiTheme="minorBidi" w:hAnsiTheme="minorBidi" w:cstheme="minorBidi"/>
          <w:sz w:val="20"/>
        </w:rPr>
        <w:t>your</w:t>
      </w:r>
      <w:r w:rsidRPr="008E68BE">
        <w:rPr>
          <w:rFonts w:asciiTheme="minorBidi" w:hAnsiTheme="minorBidi" w:cstheme="minorBidi"/>
          <w:spacing w:val="-3"/>
          <w:sz w:val="20"/>
        </w:rPr>
        <w:t xml:space="preserve"> </w:t>
      </w:r>
      <w:r w:rsidRPr="008E68BE">
        <w:rPr>
          <w:rFonts w:asciiTheme="minorBidi" w:hAnsiTheme="minorBidi" w:cstheme="minorBidi"/>
          <w:sz w:val="20"/>
        </w:rPr>
        <w:t>Office</w:t>
      </w:r>
      <w:r w:rsidRPr="008E68BE">
        <w:rPr>
          <w:rFonts w:asciiTheme="minorBidi" w:hAnsiTheme="minorBidi" w:cstheme="minorBidi"/>
          <w:spacing w:val="-3"/>
          <w:sz w:val="20"/>
        </w:rPr>
        <w:t xml:space="preserve"> </w:t>
      </w:r>
      <w:r w:rsidRPr="008E68BE">
        <w:rPr>
          <w:rFonts w:asciiTheme="minorBidi" w:hAnsiTheme="minorBidi" w:cstheme="minorBidi"/>
          <w:sz w:val="20"/>
        </w:rPr>
        <w:t>follow</w:t>
      </w:r>
      <w:r w:rsidRPr="008E68BE">
        <w:rPr>
          <w:rFonts w:asciiTheme="minorBidi" w:hAnsiTheme="minorBidi" w:cstheme="minorBidi"/>
          <w:spacing w:val="-2"/>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recommendations</w:t>
      </w:r>
      <w:r w:rsidRPr="008E68BE">
        <w:rPr>
          <w:rFonts w:asciiTheme="minorBidi" w:hAnsiTheme="minorBidi" w:cstheme="minorBidi"/>
          <w:spacing w:val="-3"/>
          <w:sz w:val="20"/>
        </w:rPr>
        <w:t xml:space="preserve"> </w:t>
      </w:r>
      <w:r w:rsidRPr="008E68BE">
        <w:rPr>
          <w:rFonts w:asciiTheme="minorBidi" w:hAnsiTheme="minorBidi" w:cstheme="minorBidi"/>
          <w:sz w:val="20"/>
        </w:rPr>
        <w:t>set</w:t>
      </w:r>
      <w:r w:rsidRPr="008E68BE">
        <w:rPr>
          <w:rFonts w:asciiTheme="minorBidi" w:hAnsiTheme="minorBidi" w:cstheme="minorBidi"/>
          <w:spacing w:val="-2"/>
          <w:sz w:val="20"/>
        </w:rPr>
        <w:t xml:space="preserve"> </w:t>
      </w:r>
      <w:r w:rsidRPr="008E68BE">
        <w:rPr>
          <w:rFonts w:asciiTheme="minorBidi" w:hAnsiTheme="minorBidi" w:cstheme="minorBidi"/>
          <w:sz w:val="20"/>
        </w:rPr>
        <w:t>out</w:t>
      </w:r>
      <w:r w:rsidRPr="008E68BE">
        <w:rPr>
          <w:rFonts w:asciiTheme="minorBidi" w:hAnsiTheme="minorBidi" w:cstheme="minorBidi"/>
          <w:spacing w:val="-3"/>
          <w:sz w:val="20"/>
        </w:rPr>
        <w:t xml:space="preserve"> </w:t>
      </w:r>
      <w:r w:rsidRPr="008E68BE">
        <w:rPr>
          <w:rFonts w:asciiTheme="minorBidi" w:hAnsiTheme="minorBidi" w:cstheme="minorBidi"/>
          <w:sz w:val="20"/>
        </w:rPr>
        <w:t>in</w:t>
      </w:r>
      <w:r w:rsidRPr="008E68BE">
        <w:rPr>
          <w:rFonts w:asciiTheme="minorBidi" w:hAnsiTheme="minorBidi" w:cstheme="minorBidi"/>
          <w:spacing w:val="-3"/>
          <w:sz w:val="20"/>
        </w:rPr>
        <w:t xml:space="preserve"> </w:t>
      </w:r>
      <w:r w:rsidRPr="008E68BE">
        <w:rPr>
          <w:rFonts w:asciiTheme="minorBidi" w:hAnsiTheme="minorBidi" w:cstheme="minorBidi"/>
          <w:sz w:val="20"/>
        </w:rPr>
        <w:t>WIPO</w:t>
      </w:r>
      <w:r w:rsidRPr="008E68BE">
        <w:rPr>
          <w:rFonts w:asciiTheme="minorBidi" w:hAnsiTheme="minorBidi" w:cstheme="minorBidi"/>
          <w:spacing w:val="-3"/>
          <w:sz w:val="20"/>
        </w:rPr>
        <w:t xml:space="preserve"> </w:t>
      </w:r>
      <w:r w:rsidRPr="008E68BE">
        <w:rPr>
          <w:rFonts w:asciiTheme="minorBidi" w:hAnsiTheme="minorBidi" w:cstheme="minorBidi"/>
          <w:sz w:val="20"/>
        </w:rPr>
        <w:t>Standard</w:t>
      </w:r>
      <w:r w:rsidRPr="008E68BE">
        <w:rPr>
          <w:rFonts w:asciiTheme="minorBidi" w:hAnsiTheme="minorBidi" w:cstheme="minorBidi"/>
          <w:spacing w:val="-2"/>
          <w:sz w:val="20"/>
        </w:rPr>
        <w:t xml:space="preserve"> </w:t>
      </w:r>
      <w:r w:rsidRPr="008E68BE">
        <w:rPr>
          <w:rFonts w:asciiTheme="minorBidi" w:hAnsiTheme="minorBidi" w:cstheme="minorBidi"/>
          <w:sz w:val="20"/>
        </w:rPr>
        <w:t>ST.14</w:t>
      </w:r>
      <w:r w:rsidRPr="008E68BE">
        <w:rPr>
          <w:rFonts w:asciiTheme="minorBidi" w:hAnsiTheme="minorBidi" w:cstheme="minorBidi"/>
          <w:spacing w:val="-3"/>
          <w:sz w:val="20"/>
        </w:rPr>
        <w:t xml:space="preserve"> </w:t>
      </w:r>
      <w:r w:rsidRPr="008E68BE">
        <w:rPr>
          <w:rFonts w:asciiTheme="minorBidi" w:hAnsiTheme="minorBidi" w:cstheme="minorBidi"/>
          <w:sz w:val="20"/>
        </w:rPr>
        <w:t>for</w:t>
      </w:r>
      <w:r w:rsidRPr="008E68BE">
        <w:rPr>
          <w:rFonts w:asciiTheme="minorBidi" w:hAnsiTheme="minorBidi" w:cstheme="minorBidi"/>
          <w:spacing w:val="-3"/>
          <w:sz w:val="20"/>
        </w:rPr>
        <w:t xml:space="preserve"> </w:t>
      </w:r>
      <w:r w:rsidRPr="008E68BE">
        <w:rPr>
          <w:rFonts w:asciiTheme="minorBidi" w:hAnsiTheme="minorBidi" w:cstheme="minorBidi"/>
          <w:sz w:val="20"/>
        </w:rPr>
        <w:t>the</w:t>
      </w:r>
      <w:r w:rsidRPr="008E68BE">
        <w:rPr>
          <w:rFonts w:asciiTheme="minorBidi" w:hAnsiTheme="minorBidi" w:cstheme="minorBidi"/>
          <w:spacing w:val="-2"/>
          <w:sz w:val="20"/>
        </w:rPr>
        <w:t xml:space="preserve"> </w:t>
      </w:r>
      <w:r w:rsidRPr="008E68BE">
        <w:rPr>
          <w:rFonts w:asciiTheme="minorBidi" w:hAnsiTheme="minorBidi" w:cstheme="minorBidi"/>
          <w:sz w:val="20"/>
        </w:rPr>
        <w:t>identification</w:t>
      </w:r>
      <w:r w:rsidRPr="008E68BE">
        <w:rPr>
          <w:rFonts w:asciiTheme="minorBidi" w:hAnsiTheme="minorBidi" w:cstheme="minorBidi"/>
          <w:spacing w:val="-3"/>
          <w:sz w:val="20"/>
        </w:rPr>
        <w:t xml:space="preserve"> </w:t>
      </w:r>
      <w:r w:rsidRPr="008E68BE">
        <w:rPr>
          <w:rFonts w:asciiTheme="minorBidi" w:hAnsiTheme="minorBidi" w:cstheme="minorBidi"/>
          <w:sz w:val="20"/>
        </w:rPr>
        <w:t>of</w:t>
      </w:r>
      <w:r w:rsidRPr="008E68BE">
        <w:rPr>
          <w:rFonts w:asciiTheme="minorBidi" w:hAnsiTheme="minorBidi" w:cstheme="minorBidi"/>
          <w:spacing w:val="-3"/>
          <w:sz w:val="20"/>
        </w:rPr>
        <w:t xml:space="preserve"> </w:t>
      </w:r>
      <w:r w:rsidRPr="008E68BE">
        <w:rPr>
          <w:rFonts w:asciiTheme="minorBidi" w:hAnsiTheme="minorBidi" w:cstheme="minorBidi"/>
          <w:sz w:val="20"/>
        </w:rPr>
        <w:t>citation</w:t>
      </w:r>
      <w:r w:rsidRPr="008E68BE">
        <w:rPr>
          <w:rFonts w:asciiTheme="minorBidi" w:hAnsiTheme="minorBidi" w:cstheme="minorBidi"/>
          <w:spacing w:val="-2"/>
          <w:sz w:val="20"/>
        </w:rPr>
        <w:t xml:space="preserve"> references?</w:t>
      </w:r>
    </w:p>
    <w:p w14:paraId="2F0A4E10" w14:textId="327A3478" w:rsidR="00F54DB0" w:rsidRPr="008E68BE" w:rsidRDefault="009A3235" w:rsidP="00F23086">
      <w:pPr>
        <w:spacing w:before="14" w:after="220" w:line="165" w:lineRule="exact"/>
        <w:ind w:firstLine="540"/>
        <w:rPr>
          <w:ins w:id="27" w:author="Author"/>
          <w:rFonts w:asciiTheme="minorBidi" w:hAnsiTheme="minorBidi" w:cstheme="minorBidi"/>
          <w:i/>
          <w:sz w:val="16"/>
          <w:szCs w:val="16"/>
        </w:rPr>
      </w:pPr>
      <w:r w:rsidRPr="008E68BE">
        <w:rPr>
          <w:rFonts w:asciiTheme="minorBidi" w:hAnsiTheme="minorBidi" w:cstheme="minorBidi"/>
          <w:i/>
          <w:sz w:val="16"/>
          <w:szCs w:val="16"/>
        </w:rPr>
        <w:t>see</w:t>
      </w:r>
      <w:r w:rsidRPr="008E68BE">
        <w:rPr>
          <w:rFonts w:asciiTheme="minorBidi" w:hAnsiTheme="minorBidi" w:cstheme="minorBidi"/>
          <w:i/>
          <w:spacing w:val="-2"/>
          <w:sz w:val="16"/>
          <w:szCs w:val="16"/>
        </w:rPr>
        <w:t xml:space="preserve"> </w:t>
      </w:r>
      <w:r w:rsidR="00C00B3E" w:rsidRPr="008E68BE">
        <w:rPr>
          <w:rFonts w:asciiTheme="minorBidi" w:hAnsiTheme="minorBidi" w:cstheme="minorBidi"/>
          <w:i/>
          <w:sz w:val="16"/>
          <w:szCs w:val="16"/>
        </w:rPr>
        <w:t xml:space="preserve"> </w:t>
      </w:r>
      <w:ins w:id="28" w:author="Author">
        <w:r w:rsidR="00B74DE7" w:rsidRPr="008E68BE">
          <w:rPr>
            <w:rFonts w:asciiTheme="minorBidi" w:hAnsiTheme="minorBidi" w:cstheme="minorBidi"/>
            <w:i/>
            <w:sz w:val="16"/>
            <w:szCs w:val="16"/>
          </w:rPr>
          <w:fldChar w:fldCharType="begin"/>
        </w:r>
        <w:r w:rsidR="00B74DE7" w:rsidRPr="008E68BE">
          <w:rPr>
            <w:rFonts w:asciiTheme="minorBidi" w:hAnsiTheme="minorBidi" w:cstheme="minorBidi"/>
            <w:i/>
            <w:sz w:val="16"/>
            <w:szCs w:val="16"/>
          </w:rPr>
          <w:instrText>HYPERLINK "</w:instrText>
        </w:r>
      </w:ins>
      <w:r w:rsidR="00B74DE7" w:rsidRPr="008E68BE">
        <w:rPr>
          <w:rFonts w:asciiTheme="minorBidi" w:hAnsiTheme="minorBidi" w:cstheme="minorBidi"/>
          <w:i/>
          <w:sz w:val="16"/>
          <w:szCs w:val="16"/>
        </w:rPr>
        <w:instrText>https://www.wipo.int/documents/d/standards/docs-en-03-14-01.pdf</w:instrText>
      </w:r>
      <w:ins w:id="29" w:author="Author">
        <w:r w:rsidR="00B74DE7" w:rsidRPr="008E68BE">
          <w:rPr>
            <w:rFonts w:asciiTheme="minorBidi" w:hAnsiTheme="minorBidi" w:cstheme="minorBidi"/>
            <w:i/>
            <w:sz w:val="16"/>
            <w:szCs w:val="16"/>
          </w:rPr>
          <w:instrText>"</w:instrText>
        </w:r>
      </w:ins>
      <w:r w:rsidR="00622A48" w:rsidRPr="008E68BE">
        <w:rPr>
          <w:rFonts w:asciiTheme="minorBidi" w:hAnsiTheme="minorBidi" w:cstheme="minorBidi"/>
          <w:i/>
          <w:sz w:val="16"/>
          <w:szCs w:val="16"/>
        </w:rPr>
      </w:r>
      <w:ins w:id="30" w:author="Author">
        <w:r w:rsidR="00B74DE7" w:rsidRPr="008E68BE">
          <w:rPr>
            <w:rFonts w:asciiTheme="minorBidi" w:hAnsiTheme="minorBidi" w:cstheme="minorBidi"/>
            <w:i/>
            <w:sz w:val="16"/>
            <w:szCs w:val="16"/>
          </w:rPr>
          <w:fldChar w:fldCharType="separate"/>
        </w:r>
      </w:ins>
      <w:r w:rsidR="00B74DE7" w:rsidRPr="008E68BE">
        <w:rPr>
          <w:rStyle w:val="Hyperlink"/>
          <w:rFonts w:asciiTheme="minorBidi" w:hAnsiTheme="minorBidi" w:cstheme="minorBidi"/>
          <w:i/>
          <w:sz w:val="16"/>
          <w:szCs w:val="16"/>
        </w:rPr>
        <w:t>https://www.wipo.int/documents/d/standards/docs-en-03-14-01.pdf</w:t>
      </w:r>
      <w:ins w:id="31" w:author="Author">
        <w:r w:rsidR="00B74DE7" w:rsidRPr="008E68BE">
          <w:rPr>
            <w:rFonts w:asciiTheme="minorBidi" w:hAnsiTheme="minorBidi" w:cstheme="minorBidi"/>
            <w:i/>
            <w:sz w:val="16"/>
            <w:szCs w:val="16"/>
          </w:rPr>
          <w:fldChar w:fldCharType="end"/>
        </w:r>
      </w:ins>
    </w:p>
    <w:p w14:paraId="305B735D" w14:textId="0499F0AD" w:rsidR="006640E4" w:rsidRPr="00812D86" w:rsidRDefault="009A3235" w:rsidP="00F23086">
      <w:pPr>
        <w:pStyle w:val="ListParagraph"/>
        <w:widowControl/>
        <w:autoSpaceDE/>
        <w:autoSpaceDN/>
        <w:spacing w:after="220" w:line="259" w:lineRule="auto"/>
        <w:ind w:left="516" w:firstLine="0"/>
        <w:contextualSpacing/>
        <w:rPr>
          <w:ins w:id="32" w:author="Author"/>
          <w:rFonts w:asciiTheme="minorBidi" w:hAnsiTheme="minorBidi" w:cstheme="minorBidi"/>
          <w:iCs/>
          <w:sz w:val="20"/>
          <w:szCs w:val="20"/>
        </w:rPr>
      </w:pPr>
      <w:r w:rsidRPr="008E68BE">
        <w:rPr>
          <w:rFonts w:asciiTheme="minorBidi" w:hAnsiTheme="minorBidi" w:cstheme="minorBidi"/>
          <w:noProof/>
          <w:position w:val="-3"/>
          <w:sz w:val="20"/>
          <w:szCs w:val="20"/>
        </w:rPr>
        <w:drawing>
          <wp:inline distT="0" distB="0" distL="0" distR="0" wp14:anchorId="2F0A4FAD" wp14:editId="2F0A4FAE">
            <wp:extent cx="126993" cy="1270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1"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sz w:val="20"/>
          <w:szCs w:val="20"/>
        </w:rPr>
        <w:t xml:space="preserve"> </w:t>
      </w:r>
      <w:r w:rsidRPr="008E68BE">
        <w:rPr>
          <w:rFonts w:asciiTheme="minorBidi" w:hAnsiTheme="minorBidi" w:cstheme="minorBidi"/>
          <w:sz w:val="20"/>
          <w:szCs w:val="20"/>
        </w:rPr>
        <w:t>Yes</w:t>
      </w:r>
      <w:ins w:id="33" w:author="Author">
        <w:r w:rsidR="00BA1015" w:rsidRPr="008E68BE">
          <w:rPr>
            <w:rFonts w:asciiTheme="minorBidi" w:hAnsiTheme="minorBidi" w:cstheme="minorBidi"/>
            <w:sz w:val="20"/>
            <w:szCs w:val="20"/>
          </w:rPr>
          <w:tab/>
        </w:r>
      </w:ins>
      <w:r w:rsidRPr="008E68BE">
        <w:rPr>
          <w:rFonts w:asciiTheme="minorBidi" w:hAnsiTheme="minorBidi" w:cstheme="minorBidi"/>
          <w:sz w:val="20"/>
          <w:szCs w:val="20"/>
        </w:rPr>
        <w:tab/>
      </w:r>
      <w:r w:rsidRPr="008E68BE">
        <w:rPr>
          <w:rFonts w:asciiTheme="minorBidi" w:hAnsiTheme="minorBidi" w:cstheme="minorBidi"/>
          <w:noProof/>
          <w:position w:val="-3"/>
          <w:sz w:val="20"/>
          <w:szCs w:val="20"/>
        </w:rPr>
        <w:drawing>
          <wp:inline distT="0" distB="0" distL="0" distR="0" wp14:anchorId="2F0A4FAF" wp14:editId="2F0A4FB0">
            <wp:extent cx="126993" cy="1270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1"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6"/>
          <w:sz w:val="20"/>
          <w:szCs w:val="20"/>
        </w:rPr>
        <w:t xml:space="preserve"> </w:t>
      </w:r>
      <w:r w:rsidRPr="008E68BE">
        <w:rPr>
          <w:rFonts w:asciiTheme="minorBidi" w:hAnsiTheme="minorBidi" w:cstheme="minorBidi"/>
          <w:sz w:val="20"/>
          <w:szCs w:val="20"/>
        </w:rPr>
        <w:t>No</w:t>
      </w:r>
      <w:r w:rsidRPr="008E68BE">
        <w:rPr>
          <w:rFonts w:asciiTheme="minorBidi" w:hAnsiTheme="minorBidi" w:cstheme="minorBidi"/>
          <w:sz w:val="20"/>
          <w:szCs w:val="20"/>
        </w:rPr>
        <w:tab/>
      </w:r>
      <w:ins w:id="34" w:author="Author">
        <w:r w:rsidR="00BA1015" w:rsidRPr="008E68BE">
          <w:rPr>
            <w:rFonts w:asciiTheme="minorBidi" w:hAnsiTheme="minorBidi" w:cstheme="minorBidi"/>
            <w:sz w:val="20"/>
            <w:szCs w:val="20"/>
          </w:rPr>
          <w:tab/>
        </w:r>
      </w:ins>
      <w:r w:rsidRPr="008E68BE">
        <w:rPr>
          <w:rFonts w:asciiTheme="minorBidi" w:hAnsiTheme="minorBidi" w:cstheme="minorBidi"/>
          <w:noProof/>
          <w:position w:val="-3"/>
          <w:sz w:val="20"/>
          <w:szCs w:val="20"/>
        </w:rPr>
        <w:drawing>
          <wp:inline distT="0" distB="0" distL="0" distR="0" wp14:anchorId="2F0A4FB1" wp14:editId="2F0A4FB2">
            <wp:extent cx="126993" cy="1270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1"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sz w:val="20"/>
          <w:szCs w:val="20"/>
        </w:rPr>
        <w:t xml:space="preserve"> </w:t>
      </w:r>
      <w:r w:rsidRPr="008E68BE">
        <w:rPr>
          <w:rFonts w:asciiTheme="minorBidi" w:hAnsiTheme="minorBidi" w:cstheme="minorBidi"/>
          <w:sz w:val="20"/>
          <w:szCs w:val="20"/>
        </w:rPr>
        <w:t>Partially</w:t>
      </w:r>
      <w:r w:rsidR="00484026" w:rsidRPr="008E68BE">
        <w:rPr>
          <w:rFonts w:asciiTheme="minorBidi" w:hAnsiTheme="minorBidi" w:cstheme="minorBidi"/>
          <w:sz w:val="20"/>
          <w:szCs w:val="20"/>
        </w:rPr>
        <w:t xml:space="preserve"> </w:t>
      </w:r>
      <w:ins w:id="35" w:author="Author">
        <w:r w:rsidR="006640E4" w:rsidRPr="00812D86">
          <w:rPr>
            <w:rFonts w:asciiTheme="minorBidi" w:hAnsiTheme="minorBidi" w:cstheme="minorBidi"/>
            <w:iCs/>
            <w:sz w:val="20"/>
            <w:szCs w:val="20"/>
          </w:rPr>
          <w:t>(please specify/provide further details)</w:t>
        </w:r>
      </w:ins>
    </w:p>
    <w:p w14:paraId="2F0A4E12" w14:textId="0C1DF652" w:rsidR="00F54DB0" w:rsidRDefault="00F23086" w:rsidP="00F23086">
      <w:pPr>
        <w:pStyle w:val="BodyText"/>
        <w:spacing w:before="41" w:after="220"/>
        <w:ind w:left="516"/>
        <w:rPr>
          <w:rFonts w:asciiTheme="minorBidi" w:hAnsiTheme="minorBidi" w:cstheme="minorBidi"/>
          <w:sz w:val="15"/>
        </w:rPr>
      </w:pPr>
      <w:r w:rsidRPr="00F23086">
        <w:rPr>
          <w:rFonts w:asciiTheme="minorBidi" w:hAnsiTheme="minorBidi" w:cstheme="minorBidi"/>
          <w:sz w:val="15"/>
        </w:rPr>
        <w:t>Comment, if necessary</w:t>
      </w:r>
    </w:p>
    <w:p w14:paraId="2F0A4E17" w14:textId="34B38ECF" w:rsidR="00F54DB0" w:rsidRPr="008E68BE" w:rsidDel="002B42A5" w:rsidRDefault="00F23086" w:rsidP="00F23086">
      <w:pPr>
        <w:pStyle w:val="BodyText"/>
        <w:spacing w:after="220"/>
        <w:ind w:left="516"/>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1C262E16" wp14:editId="7FC2B8C3">
                <wp:extent cx="1903228" cy="393405"/>
                <wp:effectExtent l="0" t="0" r="20955" b="26035"/>
                <wp:docPr id="1306663659" name="Group 13066636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5123484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7524286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7974104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37801983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95080530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3765415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2E5A60C" id="Group 130666365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Pma4tPPAwAAEB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" path="m,l5122011,e" filled="f" strokecolor="#d3d0c7" strokeweight=".5pt">
                  <v:path arrowok="t"/>
                </v:shape>
                <w10:anchorlock/>
              </v:group>
            </w:pict>
          </mc:Fallback>
        </mc:AlternateContent>
      </w:r>
    </w:p>
    <w:p w14:paraId="68960053" w14:textId="77777777" w:rsidR="00C12D25" w:rsidRPr="008E68BE" w:rsidRDefault="009A3235" w:rsidP="00084D91">
      <w:pPr>
        <w:pStyle w:val="ListParagraph"/>
        <w:numPr>
          <w:ilvl w:val="0"/>
          <w:numId w:val="18"/>
        </w:numPr>
        <w:tabs>
          <w:tab w:val="left" w:pos="821"/>
        </w:tabs>
        <w:spacing w:after="220" w:line="252" w:lineRule="auto"/>
        <w:ind w:left="360" w:right="103"/>
        <w:rPr>
          <w:rFonts w:asciiTheme="minorBidi" w:hAnsiTheme="minorBidi" w:cstheme="minorBidi"/>
          <w:sz w:val="18"/>
        </w:rPr>
      </w:pPr>
      <w:r w:rsidRPr="008E68BE">
        <w:rPr>
          <w:rFonts w:asciiTheme="minorBidi" w:hAnsiTheme="minorBidi" w:cstheme="minorBidi"/>
          <w:sz w:val="20"/>
        </w:rPr>
        <w:t xml:space="preserve">Does your IPO provide indications, to the general public, informing about who suggested or decided on including the citation references? </w:t>
      </w:r>
    </w:p>
    <w:p w14:paraId="2F0A4E18" w14:textId="483E80F3" w:rsidR="00F54DB0" w:rsidRPr="008E68BE" w:rsidRDefault="00C12D25" w:rsidP="00C60883">
      <w:pPr>
        <w:pStyle w:val="ListParagraph"/>
        <w:spacing w:after="220" w:line="252" w:lineRule="auto"/>
        <w:ind w:left="540" w:right="103" w:firstLine="0"/>
        <w:rPr>
          <w:rFonts w:asciiTheme="minorBidi" w:hAnsiTheme="minorBidi" w:cstheme="minorBidi"/>
          <w:i/>
          <w:sz w:val="16"/>
          <w:szCs w:val="16"/>
        </w:rPr>
      </w:pPr>
      <w:r w:rsidRPr="008E68BE">
        <w:rPr>
          <w:rFonts w:asciiTheme="minorBidi" w:hAnsiTheme="minorBidi" w:cstheme="minorBidi"/>
          <w:i/>
          <w:sz w:val="16"/>
          <w:szCs w:val="16"/>
        </w:rPr>
        <w:t>(</w:t>
      </w:r>
      <w:r w:rsidR="009A3235" w:rsidRPr="008E68BE">
        <w:rPr>
          <w:rFonts w:asciiTheme="minorBidi" w:hAnsiTheme="minorBidi" w:cstheme="minorBidi"/>
          <w:i/>
          <w:sz w:val="16"/>
          <w:szCs w:val="16"/>
        </w:rPr>
        <w:t>e.g., suggested by applicant, included by examiner.</w:t>
      </w:r>
      <w:r w:rsidR="009A3235" w:rsidRPr="008E68BE">
        <w:rPr>
          <w:rFonts w:asciiTheme="minorBidi" w:hAnsiTheme="minorBidi" w:cstheme="minorBidi"/>
          <w:i/>
          <w:spacing w:val="80"/>
          <w:sz w:val="16"/>
          <w:szCs w:val="16"/>
        </w:rPr>
        <w:t xml:space="preserve"> </w:t>
      </w:r>
      <w:r w:rsidR="009A3235" w:rsidRPr="008E68BE">
        <w:rPr>
          <w:rFonts w:asciiTheme="minorBidi" w:hAnsiTheme="minorBidi" w:cstheme="minorBidi"/>
          <w:i/>
          <w:sz w:val="16"/>
          <w:szCs w:val="16"/>
        </w:rPr>
        <w:t>Such indications can be helpful for deciding how relevant a citation</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reference</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may</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be.</w:t>
      </w:r>
      <w:r w:rsidR="009A3235" w:rsidRPr="008E68BE">
        <w:rPr>
          <w:rFonts w:asciiTheme="minorBidi" w:hAnsiTheme="minorBidi" w:cstheme="minorBidi"/>
          <w:i/>
          <w:spacing w:val="40"/>
          <w:sz w:val="16"/>
          <w:szCs w:val="16"/>
        </w:rPr>
        <w:t xml:space="preserve"> </w:t>
      </w:r>
      <w:r w:rsidR="009A3235" w:rsidRPr="008E68BE">
        <w:rPr>
          <w:rFonts w:asciiTheme="minorBidi" w:hAnsiTheme="minorBidi" w:cstheme="minorBidi"/>
          <w:i/>
          <w:sz w:val="16"/>
          <w:szCs w:val="16"/>
        </w:rPr>
        <w:t>As</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an</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example,</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the</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front</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page</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bibliographic</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data</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(in</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image</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format)</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of</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US</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7,353,465</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B1</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indicates</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under</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INID</w:t>
      </w:r>
      <w:r w:rsidR="009A3235" w:rsidRPr="008E68BE">
        <w:rPr>
          <w:rFonts w:asciiTheme="minorBidi" w:hAnsiTheme="minorBidi" w:cstheme="minorBidi"/>
          <w:i/>
          <w:spacing w:val="-2"/>
          <w:sz w:val="16"/>
          <w:szCs w:val="16"/>
        </w:rPr>
        <w:t xml:space="preserve"> </w:t>
      </w:r>
      <w:r w:rsidR="009A3235" w:rsidRPr="008E68BE">
        <w:rPr>
          <w:rFonts w:asciiTheme="minorBidi" w:hAnsiTheme="minorBidi" w:cstheme="minorBidi"/>
          <w:i/>
          <w:sz w:val="16"/>
          <w:szCs w:val="16"/>
        </w:rPr>
        <w:t>code (56), by the use of an asterisk *, that the references were cited by an examiner.</w:t>
      </w:r>
      <w:r w:rsidRPr="008E68BE">
        <w:rPr>
          <w:rFonts w:asciiTheme="minorBidi" w:hAnsiTheme="minorBidi" w:cstheme="minorBidi"/>
          <w:i/>
          <w:sz w:val="16"/>
          <w:szCs w:val="16"/>
        </w:rPr>
        <w:t>)</w:t>
      </w:r>
    </w:p>
    <w:p w14:paraId="2F0A4E19" w14:textId="055D4EA4" w:rsidR="00F54DB0" w:rsidRPr="008E68BE" w:rsidRDefault="009A3235" w:rsidP="00C60883">
      <w:pPr>
        <w:pStyle w:val="BodyText"/>
        <w:spacing w:before="204" w:after="220"/>
        <w:ind w:left="720"/>
        <w:rPr>
          <w:rFonts w:asciiTheme="minorBidi" w:hAnsiTheme="minorBidi" w:cstheme="minorBidi"/>
        </w:rPr>
      </w:pPr>
      <w:r w:rsidRPr="008E68BE">
        <w:rPr>
          <w:rFonts w:asciiTheme="minorBidi" w:hAnsiTheme="minorBidi" w:cstheme="minorBidi"/>
          <w:noProof/>
          <w:position w:val="-3"/>
        </w:rPr>
        <w:drawing>
          <wp:inline distT="0" distB="0" distL="0" distR="0" wp14:anchorId="2F0A4FB7" wp14:editId="2F0A4FB8">
            <wp:extent cx="126993" cy="1270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0"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Yes</w:t>
      </w:r>
      <w:r w:rsidRPr="008E68BE">
        <w:rPr>
          <w:rFonts w:asciiTheme="minorBidi" w:hAnsiTheme="minorBidi" w:cstheme="minorBidi"/>
        </w:rPr>
        <w:tab/>
      </w:r>
      <w:r w:rsidR="00C60883">
        <w:rPr>
          <w:rFonts w:asciiTheme="minorBidi" w:hAnsiTheme="minorBidi" w:cstheme="minorBidi"/>
        </w:rPr>
        <w:tab/>
      </w:r>
      <w:r w:rsidRPr="008E68BE">
        <w:rPr>
          <w:rFonts w:asciiTheme="minorBidi" w:hAnsiTheme="minorBidi" w:cstheme="minorBidi"/>
          <w:noProof/>
          <w:position w:val="-2"/>
        </w:rPr>
        <w:drawing>
          <wp:inline distT="0" distB="0" distL="0" distR="0" wp14:anchorId="2F0A4FB9" wp14:editId="2F0A4FBA">
            <wp:extent cx="126993" cy="1270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6"/>
          <w:position w:val="1"/>
        </w:rPr>
        <w:t xml:space="preserve"> </w:t>
      </w:r>
      <w:r w:rsidRPr="008E68BE">
        <w:rPr>
          <w:rFonts w:asciiTheme="minorBidi" w:hAnsiTheme="minorBidi" w:cstheme="minorBidi"/>
          <w:position w:val="1"/>
        </w:rPr>
        <w:t>No</w:t>
      </w:r>
    </w:p>
    <w:p w14:paraId="2F0A4E1B" w14:textId="77777777" w:rsidR="00F54DB0" w:rsidRPr="008E68BE" w:rsidRDefault="009A3235" w:rsidP="00084D91">
      <w:pPr>
        <w:pStyle w:val="ListParagraph"/>
        <w:numPr>
          <w:ilvl w:val="0"/>
          <w:numId w:val="18"/>
        </w:numPr>
        <w:tabs>
          <w:tab w:val="left" w:pos="821"/>
        </w:tabs>
        <w:spacing w:after="220"/>
        <w:ind w:left="360"/>
        <w:rPr>
          <w:rFonts w:asciiTheme="minorBidi" w:hAnsiTheme="minorBidi" w:cstheme="minorBidi"/>
          <w:sz w:val="20"/>
        </w:rPr>
      </w:pPr>
      <w:r w:rsidRPr="008E68BE">
        <w:rPr>
          <w:rFonts w:asciiTheme="minorBidi" w:hAnsiTheme="minorBidi" w:cstheme="minorBidi"/>
          <w:sz w:val="20"/>
        </w:rPr>
        <w:t>If</w:t>
      </w:r>
      <w:r w:rsidRPr="008E68BE">
        <w:rPr>
          <w:rFonts w:asciiTheme="minorBidi" w:hAnsiTheme="minorBidi" w:cstheme="minorBidi"/>
          <w:spacing w:val="-3"/>
          <w:sz w:val="20"/>
        </w:rPr>
        <w:t xml:space="preserve"> </w:t>
      </w:r>
      <w:r w:rsidRPr="008E68BE">
        <w:rPr>
          <w:rFonts w:asciiTheme="minorBidi" w:hAnsiTheme="minorBidi" w:cstheme="minorBidi"/>
          <w:sz w:val="20"/>
        </w:rPr>
        <w:t>available,</w:t>
      </w:r>
      <w:r w:rsidRPr="008E68BE">
        <w:rPr>
          <w:rFonts w:asciiTheme="minorBidi" w:hAnsiTheme="minorBidi" w:cstheme="minorBidi"/>
          <w:spacing w:val="-3"/>
          <w:sz w:val="20"/>
        </w:rPr>
        <w:t xml:space="preserve"> </w:t>
      </w:r>
      <w:r w:rsidRPr="008E68BE">
        <w:rPr>
          <w:rFonts w:asciiTheme="minorBidi" w:hAnsiTheme="minorBidi" w:cstheme="minorBidi"/>
          <w:sz w:val="20"/>
        </w:rPr>
        <w:t>where</w:t>
      </w:r>
      <w:r w:rsidRPr="008E68BE">
        <w:rPr>
          <w:rFonts w:asciiTheme="minorBidi" w:hAnsiTheme="minorBidi" w:cstheme="minorBidi"/>
          <w:spacing w:val="-2"/>
          <w:sz w:val="20"/>
        </w:rPr>
        <w:t xml:space="preserve"> </w:t>
      </w:r>
      <w:r w:rsidRPr="008E68BE">
        <w:rPr>
          <w:rFonts w:asciiTheme="minorBidi" w:hAnsiTheme="minorBidi" w:cstheme="minorBidi"/>
          <w:sz w:val="20"/>
        </w:rPr>
        <w:t>can</w:t>
      </w:r>
      <w:r w:rsidRPr="008E68BE">
        <w:rPr>
          <w:rFonts w:asciiTheme="minorBidi" w:hAnsiTheme="minorBidi" w:cstheme="minorBidi"/>
          <w:spacing w:val="-3"/>
          <w:sz w:val="20"/>
        </w:rPr>
        <w:t xml:space="preserve"> </w:t>
      </w:r>
      <w:r w:rsidRPr="008E68BE">
        <w:rPr>
          <w:rFonts w:asciiTheme="minorBidi" w:hAnsiTheme="minorBidi" w:cstheme="minorBidi"/>
          <w:sz w:val="20"/>
        </w:rPr>
        <w:t>indications</w:t>
      </w:r>
      <w:r w:rsidRPr="008E68BE">
        <w:rPr>
          <w:rFonts w:asciiTheme="minorBidi" w:hAnsiTheme="minorBidi" w:cstheme="minorBidi"/>
          <w:spacing w:val="-3"/>
          <w:sz w:val="20"/>
        </w:rPr>
        <w:t xml:space="preserve"> </w:t>
      </w:r>
      <w:r w:rsidRPr="008E68BE">
        <w:rPr>
          <w:rFonts w:asciiTheme="minorBidi" w:hAnsiTheme="minorBidi" w:cstheme="minorBidi"/>
          <w:sz w:val="20"/>
        </w:rPr>
        <w:t>of</w:t>
      </w:r>
      <w:r w:rsidRPr="008E68BE">
        <w:rPr>
          <w:rFonts w:asciiTheme="minorBidi" w:hAnsiTheme="minorBidi" w:cstheme="minorBidi"/>
          <w:spacing w:val="-2"/>
          <w:sz w:val="20"/>
        </w:rPr>
        <w:t xml:space="preserve"> </w:t>
      </w:r>
      <w:r w:rsidRPr="008E68BE">
        <w:rPr>
          <w:rFonts w:asciiTheme="minorBidi" w:hAnsiTheme="minorBidi" w:cstheme="minorBidi"/>
          <w:sz w:val="20"/>
        </w:rPr>
        <w:t>who</w:t>
      </w:r>
      <w:r w:rsidRPr="008E68BE">
        <w:rPr>
          <w:rFonts w:asciiTheme="minorBidi" w:hAnsiTheme="minorBidi" w:cstheme="minorBidi"/>
          <w:spacing w:val="-3"/>
          <w:sz w:val="20"/>
        </w:rPr>
        <w:t xml:space="preserve"> </w:t>
      </w:r>
      <w:r w:rsidRPr="008E68BE">
        <w:rPr>
          <w:rFonts w:asciiTheme="minorBidi" w:hAnsiTheme="minorBidi" w:cstheme="minorBidi"/>
          <w:sz w:val="20"/>
        </w:rPr>
        <w:t>created</w:t>
      </w:r>
      <w:r w:rsidRPr="008E68BE">
        <w:rPr>
          <w:rFonts w:asciiTheme="minorBidi" w:hAnsiTheme="minorBidi" w:cstheme="minorBidi"/>
          <w:spacing w:val="-2"/>
          <w:sz w:val="20"/>
        </w:rPr>
        <w:t xml:space="preserve"> </w:t>
      </w:r>
      <w:r w:rsidRPr="008E68BE">
        <w:rPr>
          <w:rFonts w:asciiTheme="minorBidi" w:hAnsiTheme="minorBidi" w:cstheme="minorBidi"/>
          <w:sz w:val="20"/>
        </w:rPr>
        <w:t>a</w:t>
      </w:r>
      <w:r w:rsidRPr="008E68BE">
        <w:rPr>
          <w:rFonts w:asciiTheme="minorBidi" w:hAnsiTheme="minorBidi" w:cstheme="minorBidi"/>
          <w:spacing w:val="-3"/>
          <w:sz w:val="20"/>
        </w:rPr>
        <w:t xml:space="preserve"> </w:t>
      </w:r>
      <w:r w:rsidRPr="008E68BE">
        <w:rPr>
          <w:rFonts w:asciiTheme="minorBidi" w:hAnsiTheme="minorBidi" w:cstheme="minorBidi"/>
          <w:sz w:val="20"/>
        </w:rPr>
        <w:t>citation</w:t>
      </w:r>
      <w:r w:rsidRPr="008E68BE">
        <w:rPr>
          <w:rFonts w:asciiTheme="minorBidi" w:hAnsiTheme="minorBidi" w:cstheme="minorBidi"/>
          <w:spacing w:val="-3"/>
          <w:sz w:val="20"/>
        </w:rPr>
        <w:t xml:space="preserve"> </w:t>
      </w:r>
      <w:r w:rsidRPr="008E68BE">
        <w:rPr>
          <w:rFonts w:asciiTheme="minorBidi" w:hAnsiTheme="minorBidi" w:cstheme="minorBidi"/>
          <w:sz w:val="20"/>
        </w:rPr>
        <w:t>reference</w:t>
      </w:r>
      <w:r w:rsidRPr="008E68BE">
        <w:rPr>
          <w:rFonts w:asciiTheme="minorBidi" w:hAnsiTheme="minorBidi" w:cstheme="minorBidi"/>
          <w:spacing w:val="-2"/>
          <w:sz w:val="20"/>
        </w:rPr>
        <w:t xml:space="preserve"> </w:t>
      </w:r>
      <w:r w:rsidRPr="008E68BE">
        <w:rPr>
          <w:rFonts w:asciiTheme="minorBidi" w:hAnsiTheme="minorBidi" w:cstheme="minorBidi"/>
          <w:sz w:val="20"/>
        </w:rPr>
        <w:t>be</w:t>
      </w:r>
      <w:r w:rsidRPr="008E68BE">
        <w:rPr>
          <w:rFonts w:asciiTheme="minorBidi" w:hAnsiTheme="minorBidi" w:cstheme="minorBidi"/>
          <w:spacing w:val="-3"/>
          <w:sz w:val="20"/>
        </w:rPr>
        <w:t xml:space="preserve"> </w:t>
      </w:r>
      <w:r w:rsidRPr="008E68BE">
        <w:rPr>
          <w:rFonts w:asciiTheme="minorBidi" w:hAnsiTheme="minorBidi" w:cstheme="minorBidi"/>
          <w:sz w:val="20"/>
        </w:rPr>
        <w:t>found</w:t>
      </w:r>
      <w:r w:rsidRPr="008E68BE">
        <w:rPr>
          <w:rFonts w:asciiTheme="minorBidi" w:hAnsiTheme="minorBidi" w:cstheme="minorBidi"/>
          <w:spacing w:val="-3"/>
          <w:sz w:val="20"/>
        </w:rPr>
        <w:t xml:space="preserve"> </w:t>
      </w:r>
      <w:r w:rsidRPr="008E68BE">
        <w:rPr>
          <w:rFonts w:asciiTheme="minorBidi" w:hAnsiTheme="minorBidi" w:cstheme="minorBidi"/>
          <w:sz w:val="20"/>
        </w:rPr>
        <w:t>by</w:t>
      </w:r>
      <w:r w:rsidRPr="008E68BE">
        <w:rPr>
          <w:rFonts w:asciiTheme="minorBidi" w:hAnsiTheme="minorBidi" w:cstheme="minorBidi"/>
          <w:spacing w:val="-2"/>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general</w:t>
      </w:r>
      <w:r w:rsidRPr="008E68BE">
        <w:rPr>
          <w:rFonts w:asciiTheme="minorBidi" w:hAnsiTheme="minorBidi" w:cstheme="minorBidi"/>
          <w:spacing w:val="-2"/>
          <w:sz w:val="20"/>
        </w:rPr>
        <w:t xml:space="preserve"> public?</w:t>
      </w:r>
    </w:p>
    <w:p w14:paraId="2F0A4E1C" w14:textId="77777777" w:rsidR="00F54DB0" w:rsidRPr="008E68BE" w:rsidRDefault="009A3235" w:rsidP="00C60883">
      <w:pPr>
        <w:spacing w:before="17" w:after="220"/>
        <w:ind w:left="540"/>
        <w:rPr>
          <w:rFonts w:asciiTheme="minorBidi" w:hAnsiTheme="minorBidi" w:cstheme="minorBidi"/>
          <w:spacing w:val="-2"/>
          <w:sz w:val="15"/>
        </w:rPr>
      </w:pPr>
      <w:r w:rsidRPr="008E68BE">
        <w:rPr>
          <w:rFonts w:asciiTheme="minorBidi" w:hAnsiTheme="minorBidi" w:cstheme="minorBidi"/>
          <w:sz w:val="15"/>
        </w:rPr>
        <w:t>select</w:t>
      </w:r>
      <w:r w:rsidRPr="008E68BE">
        <w:rPr>
          <w:rFonts w:asciiTheme="minorBidi" w:hAnsiTheme="minorBidi" w:cstheme="minorBidi"/>
          <w:spacing w:val="-1"/>
          <w:sz w:val="15"/>
        </w:rPr>
        <w:t xml:space="preserve"> </w:t>
      </w:r>
      <w:r w:rsidRPr="008E68BE">
        <w:rPr>
          <w:rFonts w:asciiTheme="minorBidi" w:hAnsiTheme="minorBidi" w:cstheme="minorBidi"/>
          <w:sz w:val="15"/>
        </w:rPr>
        <w:t>as many items</w:t>
      </w:r>
      <w:r w:rsidRPr="008E68BE">
        <w:rPr>
          <w:rFonts w:asciiTheme="minorBidi" w:hAnsiTheme="minorBidi" w:cstheme="minorBidi"/>
          <w:spacing w:val="-1"/>
          <w:sz w:val="15"/>
        </w:rPr>
        <w:t xml:space="preserve"> </w:t>
      </w:r>
      <w:r w:rsidRPr="008E68BE">
        <w:rPr>
          <w:rFonts w:asciiTheme="minorBidi" w:hAnsiTheme="minorBidi" w:cstheme="minorBidi"/>
          <w:sz w:val="15"/>
        </w:rPr>
        <w:t xml:space="preserve">as are </w:t>
      </w:r>
      <w:r w:rsidRPr="008E68BE">
        <w:rPr>
          <w:rFonts w:asciiTheme="minorBidi" w:hAnsiTheme="minorBidi" w:cstheme="minorBidi"/>
          <w:spacing w:val="-2"/>
          <w:sz w:val="15"/>
        </w:rPr>
        <w:t>applicable.</w:t>
      </w:r>
    </w:p>
    <w:p w14:paraId="1C8E5B76" w14:textId="67ABA93E" w:rsidR="0045183E" w:rsidRPr="008E68BE" w:rsidRDefault="00000000" w:rsidP="00C60883">
      <w:pPr>
        <w:pStyle w:val="ListParagraph"/>
        <w:widowControl/>
        <w:autoSpaceDE/>
        <w:autoSpaceDN/>
        <w:spacing w:after="220" w:line="259" w:lineRule="auto"/>
        <w:ind w:left="547" w:firstLine="0"/>
        <w:rPr>
          <w:rFonts w:asciiTheme="minorBidi" w:hAnsiTheme="minorBidi" w:cstheme="minorBidi"/>
          <w:sz w:val="20"/>
          <w:szCs w:val="20"/>
        </w:rPr>
      </w:pPr>
      <w:sdt>
        <w:sdtPr>
          <w:rPr>
            <w:rFonts w:asciiTheme="minorBidi" w:hAnsiTheme="minorBidi" w:cstheme="minorBidi"/>
            <w:sz w:val="20"/>
            <w:szCs w:val="20"/>
          </w:rPr>
          <w:id w:val="-726147707"/>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E5812" w:rsidRPr="008E68BE">
        <w:rPr>
          <w:rFonts w:asciiTheme="minorBidi" w:hAnsiTheme="minorBidi" w:cstheme="minorBidi"/>
          <w:sz w:val="20"/>
          <w:szCs w:val="20"/>
        </w:rPr>
        <w:t xml:space="preserve"> Bibliographic data on patent </w:t>
      </w:r>
      <w:r w:rsidR="00BE1056" w:rsidRPr="008E68BE">
        <w:rPr>
          <w:rFonts w:asciiTheme="minorBidi" w:hAnsiTheme="minorBidi" w:cstheme="minorBidi"/>
          <w:sz w:val="20"/>
          <w:szCs w:val="20"/>
        </w:rPr>
        <w:t>doc</w:t>
      </w:r>
      <w:ins w:id="36" w:author="Author">
        <w:r w:rsidR="00BE1056" w:rsidRPr="008E68BE">
          <w:rPr>
            <w:rFonts w:asciiTheme="minorBidi" w:hAnsiTheme="minorBidi" w:cstheme="minorBidi"/>
            <w:sz w:val="20"/>
            <w:szCs w:val="20"/>
          </w:rPr>
          <w:t>ument</w:t>
        </w:r>
      </w:ins>
      <w:r w:rsidR="004E5812" w:rsidRPr="008E68BE">
        <w:rPr>
          <w:rFonts w:asciiTheme="minorBidi" w:hAnsiTheme="minorBidi" w:cstheme="minorBidi"/>
          <w:sz w:val="20"/>
          <w:szCs w:val="20"/>
        </w:rPr>
        <w:tab/>
      </w:r>
      <w:r w:rsidR="004E5812" w:rsidRPr="008E68BE">
        <w:rPr>
          <w:rFonts w:asciiTheme="minorBidi" w:hAnsiTheme="minorBidi" w:cstheme="minorBidi"/>
          <w:sz w:val="20"/>
          <w:szCs w:val="20"/>
        </w:rPr>
        <w:tab/>
      </w:r>
      <w:sdt>
        <w:sdtPr>
          <w:rPr>
            <w:rFonts w:asciiTheme="minorBidi" w:hAnsiTheme="minorBidi" w:cstheme="minorBidi"/>
            <w:sz w:val="20"/>
            <w:szCs w:val="20"/>
          </w:rPr>
          <w:id w:val="-582914537"/>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E5812" w:rsidRPr="008E68BE">
        <w:rPr>
          <w:rFonts w:asciiTheme="minorBidi" w:hAnsiTheme="minorBidi" w:cstheme="minorBidi"/>
          <w:sz w:val="20"/>
          <w:szCs w:val="20"/>
        </w:rPr>
        <w:t xml:space="preserve"> </w:t>
      </w:r>
      <w:r w:rsidR="003C05A7" w:rsidRPr="008E68BE">
        <w:rPr>
          <w:rFonts w:asciiTheme="minorBidi" w:hAnsiTheme="minorBidi" w:cstheme="minorBidi"/>
          <w:sz w:val="20"/>
          <w:szCs w:val="20"/>
        </w:rPr>
        <w:t xml:space="preserve">Preliminary </w:t>
      </w:r>
      <w:r w:rsidR="004E5812" w:rsidRPr="008E68BE">
        <w:rPr>
          <w:rFonts w:asciiTheme="minorBidi" w:hAnsiTheme="minorBidi" w:cstheme="minorBidi"/>
          <w:sz w:val="20"/>
          <w:szCs w:val="20"/>
        </w:rPr>
        <w:t>search report</w:t>
      </w:r>
    </w:p>
    <w:p w14:paraId="0CCB3537" w14:textId="714038AA" w:rsidR="00C60883" w:rsidRDefault="00000000" w:rsidP="00C60883">
      <w:pPr>
        <w:pStyle w:val="ListParagraph"/>
        <w:widowControl/>
        <w:autoSpaceDE/>
        <w:autoSpaceDN/>
        <w:spacing w:after="220" w:line="259" w:lineRule="auto"/>
        <w:ind w:left="547" w:firstLine="0"/>
        <w:rPr>
          <w:rFonts w:asciiTheme="minorBidi" w:hAnsiTheme="minorBidi" w:cstheme="minorBidi"/>
          <w:sz w:val="20"/>
          <w:szCs w:val="20"/>
        </w:rPr>
      </w:pPr>
      <w:sdt>
        <w:sdtPr>
          <w:rPr>
            <w:rFonts w:asciiTheme="minorBidi" w:eastAsia="MS Gothic" w:hAnsiTheme="minorBidi" w:cstheme="minorBidi"/>
            <w:b/>
            <w:sz w:val="20"/>
            <w:szCs w:val="20"/>
          </w:rPr>
          <w:id w:val="2100980673"/>
          <w14:checkbox>
            <w14:checked w14:val="0"/>
            <w14:checkedState w14:val="2612" w14:font="MS Gothic"/>
            <w14:uncheckedState w14:val="2610" w14:font="MS Gothic"/>
          </w14:checkbox>
        </w:sdtPr>
        <w:sdtContent>
          <w:r w:rsidR="00216C63" w:rsidRPr="00EC6FC8">
            <w:rPr>
              <w:rFonts w:ascii="Segoe UI Symbol" w:eastAsia="MS Gothic" w:hAnsi="Segoe UI Symbol" w:cs="Segoe UI Symbol"/>
              <w:b/>
              <w:bCs/>
              <w:sz w:val="20"/>
              <w:szCs w:val="20"/>
            </w:rPr>
            <w:t>☐</w:t>
          </w:r>
        </w:sdtContent>
      </w:sdt>
      <w:r w:rsidR="005F303D">
        <w:rPr>
          <w:rFonts w:asciiTheme="minorBidi" w:eastAsia="MS Gothic" w:hAnsiTheme="minorBidi" w:cstheme="minorBidi"/>
          <w:b/>
          <w:sz w:val="20"/>
          <w:szCs w:val="20"/>
        </w:rPr>
        <w:t xml:space="preserve"> </w:t>
      </w:r>
      <w:ins w:id="37" w:author="Author">
        <w:r w:rsidR="00E2390D" w:rsidRPr="008E68BE">
          <w:rPr>
            <w:rFonts w:asciiTheme="minorBidi" w:hAnsiTheme="minorBidi" w:cstheme="minorBidi"/>
            <w:sz w:val="20"/>
            <w:szCs w:val="20"/>
          </w:rPr>
          <w:t>Substantive search and/or examination report</w:t>
        </w:r>
      </w:ins>
      <w:r w:rsidR="004E5812" w:rsidRPr="008E68BE">
        <w:rPr>
          <w:rFonts w:asciiTheme="minorBidi" w:hAnsiTheme="minorBidi" w:cstheme="minorBidi"/>
          <w:b/>
          <w:sz w:val="20"/>
          <w:szCs w:val="20"/>
        </w:rPr>
        <w:tab/>
      </w:r>
      <w:sdt>
        <w:sdtPr>
          <w:rPr>
            <w:rFonts w:asciiTheme="minorBidi" w:hAnsiTheme="minorBidi" w:cstheme="minorBidi"/>
            <w:b/>
            <w:sz w:val="20"/>
            <w:szCs w:val="20"/>
          </w:rPr>
          <w:id w:val="1022827317"/>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b/>
              <w:bCs/>
              <w:sz w:val="20"/>
              <w:szCs w:val="20"/>
            </w:rPr>
            <w:t>☐</w:t>
          </w:r>
        </w:sdtContent>
      </w:sdt>
      <w:r w:rsidR="004E5812" w:rsidRPr="008E68BE" w:rsidDel="009A2D10">
        <w:rPr>
          <w:rFonts w:asciiTheme="minorBidi" w:hAnsiTheme="minorBidi" w:cstheme="minorBidi"/>
          <w:b/>
          <w:sz w:val="20"/>
          <w:szCs w:val="20"/>
        </w:rPr>
        <w:t xml:space="preserve"> </w:t>
      </w:r>
      <w:del w:id="38" w:author="Author">
        <w:r w:rsidR="004E5812" w:rsidRPr="008E68BE" w:rsidDel="009A2D10">
          <w:rPr>
            <w:rFonts w:asciiTheme="minorBidi" w:hAnsiTheme="minorBidi" w:cstheme="minorBidi"/>
            <w:b/>
            <w:sz w:val="20"/>
            <w:szCs w:val="20"/>
          </w:rPr>
          <w:delText xml:space="preserve"> </w:delText>
        </w:r>
        <w:r w:rsidR="004E5812" w:rsidRPr="008E68BE" w:rsidDel="009A2D10">
          <w:rPr>
            <w:rFonts w:asciiTheme="minorBidi" w:hAnsiTheme="minorBidi" w:cstheme="minorBidi"/>
            <w:sz w:val="20"/>
            <w:szCs w:val="20"/>
          </w:rPr>
          <w:delText>End of patent document</w:delText>
        </w:r>
      </w:del>
      <w:ins w:id="39" w:author="Author">
        <w:r w:rsidR="009A2D10" w:rsidRPr="008E68BE">
          <w:rPr>
            <w:rFonts w:asciiTheme="minorBidi" w:hAnsiTheme="minorBidi" w:cstheme="minorBidi"/>
            <w:sz w:val="20"/>
            <w:szCs w:val="20"/>
          </w:rPr>
          <w:t>Part of patent document</w:t>
        </w:r>
      </w:ins>
    </w:p>
    <w:p w14:paraId="4EF7C5C3" w14:textId="6AC5323B" w:rsidR="004E5812" w:rsidRPr="008E68BE" w:rsidRDefault="00000000" w:rsidP="00C60883">
      <w:pPr>
        <w:pStyle w:val="ListParagraph"/>
        <w:widowControl/>
        <w:autoSpaceDE/>
        <w:autoSpaceDN/>
        <w:spacing w:after="220" w:line="259" w:lineRule="auto"/>
        <w:ind w:left="547" w:firstLine="0"/>
        <w:rPr>
          <w:rFonts w:asciiTheme="minorBidi" w:hAnsiTheme="minorBidi" w:cstheme="minorBidi"/>
          <w:b/>
          <w:sz w:val="20"/>
          <w:szCs w:val="20"/>
        </w:rPr>
      </w:pPr>
      <w:sdt>
        <w:sdtPr>
          <w:rPr>
            <w:rFonts w:asciiTheme="minorBidi" w:hAnsiTheme="minorBidi" w:cstheme="minorBidi"/>
            <w:sz w:val="20"/>
            <w:szCs w:val="20"/>
          </w:rPr>
          <w:id w:val="-240021601"/>
          <w14:checkbox>
            <w14:checked w14:val="0"/>
            <w14:checkedState w14:val="2612" w14:font="MS Gothic"/>
            <w14:uncheckedState w14:val="2610" w14:font="MS Gothic"/>
          </w14:checkbox>
        </w:sdtPr>
        <w:sdtContent>
          <w:r w:rsidR="004E5812" w:rsidRPr="00EC6FC8">
            <w:rPr>
              <w:rFonts w:ascii="Segoe UI Symbol" w:eastAsia="MS Gothic" w:hAnsi="Segoe UI Symbol" w:cs="Segoe UI Symbol"/>
              <w:sz w:val="20"/>
              <w:szCs w:val="20"/>
            </w:rPr>
            <w:t>☐</w:t>
          </w:r>
        </w:sdtContent>
      </w:sdt>
      <w:r w:rsidR="004E5812" w:rsidRPr="008E68BE">
        <w:rPr>
          <w:rFonts w:asciiTheme="minorBidi" w:hAnsiTheme="minorBidi" w:cstheme="minorBidi"/>
          <w:sz w:val="20"/>
          <w:szCs w:val="20"/>
        </w:rPr>
        <w:t xml:space="preserve"> Other</w:t>
      </w:r>
    </w:p>
    <w:p w14:paraId="2F0A4E21" w14:textId="383BCD2B" w:rsidR="00F54DB0" w:rsidRPr="008E68BE" w:rsidRDefault="00E52FB8" w:rsidP="00E52FB8">
      <w:pPr>
        <w:pStyle w:val="BodyText"/>
        <w:spacing w:after="220"/>
        <w:ind w:firstLine="547"/>
        <w:rPr>
          <w:rFonts w:asciiTheme="minorBidi" w:hAnsiTheme="minorBidi" w:cstheme="minorBidi"/>
          <w:sz w:val="15"/>
        </w:rPr>
      </w:pPr>
      <w:r w:rsidRPr="00E52FB8">
        <w:rPr>
          <w:rFonts w:asciiTheme="minorBidi" w:hAnsiTheme="minorBidi" w:cstheme="minorBidi"/>
          <w:sz w:val="15"/>
        </w:rPr>
        <w:t>please comment if necessary, and if "Other", please specify where an indication can be found</w:t>
      </w:r>
    </w:p>
    <w:p w14:paraId="2F0A4E24" w14:textId="7AC6CAC4" w:rsidR="00F54DB0" w:rsidRPr="008E68BE" w:rsidRDefault="00E52FB8" w:rsidP="00E52FB8">
      <w:pPr>
        <w:pStyle w:val="BodyText"/>
        <w:spacing w:before="170" w:after="220"/>
        <w:ind w:left="547"/>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505B3AF1" wp14:editId="56F0FFCC">
                <wp:extent cx="1903228" cy="393405"/>
                <wp:effectExtent l="0" t="0" r="20955" b="26035"/>
                <wp:docPr id="1563748392" name="Group 1563748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1808794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4520778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8029691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3655219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965316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730235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E88E210" id="Group 156374839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" path="m,l5122011,e" filled="f" strokecolor="#d3d0c7" strokeweight=".5pt">
                  <v:path arrowok="t"/>
                </v:shape>
                <w10:anchorlock/>
              </v:group>
            </w:pict>
          </mc:Fallback>
        </mc:AlternateContent>
      </w:r>
    </w:p>
    <w:p w14:paraId="2FE80EA6" w14:textId="77777777" w:rsidR="002D1336" w:rsidRPr="008E68BE" w:rsidRDefault="002D1336" w:rsidP="008E68BE">
      <w:pPr>
        <w:pStyle w:val="BodyText"/>
        <w:spacing w:before="115" w:after="220"/>
        <w:rPr>
          <w:rFonts w:asciiTheme="minorBidi" w:hAnsiTheme="minorBidi" w:cstheme="minorBidi"/>
        </w:rPr>
      </w:pPr>
    </w:p>
    <w:p w14:paraId="7038535D" w14:textId="77777777" w:rsidR="00B27D5B" w:rsidRDefault="00B27D5B">
      <w:pPr>
        <w:rPr>
          <w:rFonts w:asciiTheme="minorBidi" w:hAnsiTheme="minorBidi" w:cstheme="minorBidi"/>
          <w:b/>
          <w:bCs/>
        </w:rPr>
      </w:pPr>
      <w:r>
        <w:rPr>
          <w:rFonts w:asciiTheme="minorBidi" w:hAnsiTheme="minorBidi" w:cstheme="minorBidi"/>
        </w:rPr>
        <w:br w:type="page"/>
      </w:r>
    </w:p>
    <w:p w14:paraId="2F0A4E2C" w14:textId="77777777" w:rsidR="00F54DB0" w:rsidRPr="00130224" w:rsidRDefault="009A3235" w:rsidP="00130224">
      <w:pPr>
        <w:pStyle w:val="Heading1"/>
        <w:spacing w:after="220"/>
        <w:ind w:left="0"/>
        <w:rPr>
          <w:rFonts w:asciiTheme="minorBidi" w:hAnsiTheme="minorBidi" w:cstheme="minorBidi"/>
          <w:spacing w:val="-2"/>
          <w:sz w:val="22"/>
          <w:szCs w:val="22"/>
        </w:rPr>
      </w:pPr>
      <w:r w:rsidRPr="00130224">
        <w:rPr>
          <w:rFonts w:asciiTheme="minorBidi" w:hAnsiTheme="minorBidi" w:cstheme="minorBidi"/>
          <w:sz w:val="22"/>
          <w:szCs w:val="22"/>
        </w:rPr>
        <w:t xml:space="preserve">Section 3: Search Report </w:t>
      </w:r>
      <w:r w:rsidRPr="00130224">
        <w:rPr>
          <w:rFonts w:asciiTheme="minorBidi" w:hAnsiTheme="minorBidi" w:cstheme="minorBidi"/>
          <w:spacing w:val="-2"/>
          <w:sz w:val="22"/>
          <w:szCs w:val="22"/>
        </w:rPr>
        <w:t>Information</w:t>
      </w:r>
    </w:p>
    <w:p w14:paraId="2ECE18FB" w14:textId="77777777" w:rsidR="003713EE" w:rsidRPr="008E68BE" w:rsidRDefault="003713EE" w:rsidP="00130224">
      <w:pPr>
        <w:pStyle w:val="TableParagraph"/>
        <w:numPr>
          <w:ilvl w:val="0"/>
          <w:numId w:val="18"/>
        </w:numPr>
        <w:tabs>
          <w:tab w:val="left" w:pos="7976"/>
        </w:tabs>
        <w:spacing w:after="220" w:line="265" w:lineRule="exact"/>
        <w:ind w:left="360"/>
        <w:rPr>
          <w:rFonts w:asciiTheme="minorBidi" w:hAnsiTheme="minorBidi" w:cstheme="minorBidi"/>
          <w:sz w:val="20"/>
          <w:szCs w:val="20"/>
        </w:rPr>
      </w:pPr>
      <w:r w:rsidRPr="008E68BE">
        <w:rPr>
          <w:rFonts w:asciiTheme="minorBidi" w:hAnsiTheme="minorBidi" w:cstheme="minorBidi"/>
          <w:sz w:val="20"/>
          <w:szCs w:val="20"/>
        </w:rPr>
        <w:t>Does</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your IPO</w:t>
      </w:r>
      <w:r w:rsidRPr="008E68BE">
        <w:rPr>
          <w:rFonts w:asciiTheme="minorBidi" w:hAnsiTheme="minorBidi" w:cstheme="minorBidi"/>
          <w:spacing w:val="-2"/>
          <w:sz w:val="20"/>
          <w:szCs w:val="20"/>
        </w:rPr>
        <w:t xml:space="preserve"> </w:t>
      </w:r>
      <w:ins w:id="40" w:author="Author">
        <w:r w:rsidRPr="008E68BE">
          <w:rPr>
            <w:rFonts w:asciiTheme="minorBidi" w:hAnsiTheme="minorBidi" w:cstheme="minorBidi"/>
            <w:spacing w:val="-3"/>
            <w:sz w:val="20"/>
            <w:szCs w:val="20"/>
          </w:rPr>
          <w:t xml:space="preserve">prepare international search reports (ISRs) in the capacity as an International Searching Authority </w:t>
        </w:r>
      </w:ins>
      <w:del w:id="41" w:author="Author">
        <w:r w:rsidRPr="008E68BE" w:rsidDel="00E17A1A">
          <w:rPr>
            <w:rFonts w:asciiTheme="minorBidi" w:hAnsiTheme="minorBidi" w:cstheme="minorBidi"/>
            <w:spacing w:val="-3"/>
            <w:sz w:val="20"/>
            <w:szCs w:val="20"/>
          </w:rPr>
          <w:delText xml:space="preserve"> </w:delText>
        </w:r>
        <w:r w:rsidRPr="008E68BE" w:rsidDel="00E17A1A">
          <w:rPr>
            <w:rFonts w:asciiTheme="minorBidi" w:hAnsiTheme="minorBidi" w:cstheme="minorBidi"/>
            <w:sz w:val="20"/>
            <w:szCs w:val="20"/>
          </w:rPr>
          <w:delText>publish</w:delText>
        </w:r>
        <w:r w:rsidRPr="008E68BE" w:rsidDel="00E17A1A">
          <w:rPr>
            <w:rFonts w:asciiTheme="minorBidi" w:hAnsiTheme="minorBidi" w:cstheme="minorBidi"/>
            <w:spacing w:val="-2"/>
            <w:sz w:val="20"/>
            <w:szCs w:val="20"/>
          </w:rPr>
          <w:delText xml:space="preserve"> </w:delText>
        </w:r>
        <w:r w:rsidRPr="008E68BE" w:rsidDel="00E17A1A">
          <w:rPr>
            <w:rFonts w:asciiTheme="minorBidi" w:hAnsiTheme="minorBidi" w:cstheme="minorBidi"/>
            <w:sz w:val="20"/>
            <w:szCs w:val="20"/>
          </w:rPr>
          <w:delText>International</w:delText>
        </w:r>
        <w:r w:rsidRPr="008E68BE" w:rsidDel="00E17A1A">
          <w:rPr>
            <w:rFonts w:asciiTheme="minorBidi" w:hAnsiTheme="minorBidi" w:cstheme="minorBidi"/>
            <w:spacing w:val="-3"/>
            <w:sz w:val="20"/>
            <w:szCs w:val="20"/>
          </w:rPr>
          <w:delText xml:space="preserve"> </w:delText>
        </w:r>
        <w:r w:rsidRPr="008E68BE" w:rsidDel="00E17A1A">
          <w:rPr>
            <w:rFonts w:asciiTheme="minorBidi" w:hAnsiTheme="minorBidi" w:cstheme="minorBidi"/>
            <w:sz w:val="20"/>
            <w:szCs w:val="20"/>
          </w:rPr>
          <w:delText>Search</w:delText>
        </w:r>
        <w:r w:rsidRPr="008E68BE" w:rsidDel="00E17A1A">
          <w:rPr>
            <w:rFonts w:asciiTheme="minorBidi" w:hAnsiTheme="minorBidi" w:cstheme="minorBidi"/>
            <w:spacing w:val="-2"/>
            <w:sz w:val="20"/>
            <w:szCs w:val="20"/>
          </w:rPr>
          <w:delText xml:space="preserve"> </w:delText>
        </w:r>
        <w:r w:rsidRPr="008E68BE" w:rsidDel="00E17A1A">
          <w:rPr>
            <w:rFonts w:asciiTheme="minorBidi" w:hAnsiTheme="minorBidi" w:cstheme="minorBidi"/>
            <w:sz w:val="20"/>
            <w:szCs w:val="20"/>
          </w:rPr>
          <w:delText>Reports</w:delText>
        </w:r>
        <w:r w:rsidRPr="008E68BE" w:rsidDel="00E17A1A">
          <w:rPr>
            <w:rFonts w:asciiTheme="minorBidi" w:hAnsiTheme="minorBidi" w:cstheme="minorBidi"/>
            <w:spacing w:val="-3"/>
            <w:sz w:val="20"/>
            <w:szCs w:val="20"/>
          </w:rPr>
          <w:delText xml:space="preserve"> </w:delText>
        </w:r>
        <w:r w:rsidRPr="008E68BE" w:rsidDel="00E17A1A">
          <w:rPr>
            <w:rFonts w:asciiTheme="minorBidi" w:hAnsiTheme="minorBidi" w:cstheme="minorBidi"/>
            <w:sz w:val="20"/>
            <w:szCs w:val="20"/>
          </w:rPr>
          <w:delText>(ISR)</w:delText>
        </w:r>
        <w:r w:rsidRPr="008E68BE" w:rsidDel="00E17A1A">
          <w:rPr>
            <w:rFonts w:asciiTheme="minorBidi" w:hAnsiTheme="minorBidi" w:cstheme="minorBidi"/>
            <w:spacing w:val="-2"/>
            <w:sz w:val="20"/>
            <w:szCs w:val="20"/>
          </w:rPr>
          <w:delText xml:space="preserve"> </w:delText>
        </w:r>
      </w:del>
      <w:r w:rsidRPr="008E68BE">
        <w:rPr>
          <w:rFonts w:asciiTheme="minorBidi" w:hAnsiTheme="minorBidi" w:cstheme="minorBidi"/>
          <w:sz w:val="20"/>
          <w:szCs w:val="20"/>
        </w:rPr>
        <w:t>under</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the</w:t>
      </w:r>
      <w:r w:rsidRPr="008E68BE">
        <w:rPr>
          <w:rFonts w:asciiTheme="minorBidi" w:hAnsiTheme="minorBidi" w:cstheme="minorBidi"/>
          <w:spacing w:val="-2"/>
          <w:sz w:val="20"/>
          <w:szCs w:val="20"/>
        </w:rPr>
        <w:t xml:space="preserve"> </w:t>
      </w:r>
      <w:r w:rsidRPr="008E68BE">
        <w:rPr>
          <w:rFonts w:asciiTheme="minorBidi" w:hAnsiTheme="minorBidi" w:cstheme="minorBidi"/>
          <w:spacing w:val="-4"/>
          <w:sz w:val="20"/>
          <w:szCs w:val="20"/>
        </w:rPr>
        <w:t>PCT?</w:t>
      </w:r>
    </w:p>
    <w:p w14:paraId="49A9E9F2" w14:textId="3858156F" w:rsidR="003713EE" w:rsidRPr="008E68BE" w:rsidRDefault="003713EE" w:rsidP="00130224">
      <w:pPr>
        <w:pStyle w:val="BodyText"/>
        <w:tabs>
          <w:tab w:val="left" w:pos="1667"/>
        </w:tabs>
        <w:spacing w:before="135" w:after="220"/>
        <w:ind w:left="720"/>
        <w:rPr>
          <w:rFonts w:asciiTheme="minorBidi" w:hAnsiTheme="minorBidi" w:cstheme="minorBidi"/>
        </w:rPr>
      </w:pPr>
      <w:r w:rsidRPr="008E68BE">
        <w:rPr>
          <w:rFonts w:asciiTheme="minorBidi" w:hAnsiTheme="minorBidi" w:cstheme="minorBidi"/>
          <w:noProof/>
          <w:position w:val="-3"/>
        </w:rPr>
        <w:drawing>
          <wp:inline distT="0" distB="0" distL="0" distR="0" wp14:anchorId="1680CBD2" wp14:editId="66180822">
            <wp:extent cx="126993" cy="127000"/>
            <wp:effectExtent l="0" t="0" r="0" b="0"/>
            <wp:docPr id="660329297"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Yes</w:t>
      </w:r>
      <w:r w:rsidRPr="008E68BE">
        <w:rPr>
          <w:rFonts w:asciiTheme="minorBidi" w:hAnsiTheme="minorBidi" w:cstheme="minorBidi"/>
        </w:rPr>
        <w:tab/>
      </w:r>
      <w:r w:rsidR="00130224">
        <w:rPr>
          <w:rFonts w:asciiTheme="minorBidi" w:hAnsiTheme="minorBidi" w:cstheme="minorBidi"/>
        </w:rPr>
        <w:tab/>
      </w:r>
      <w:r w:rsidRPr="008E68BE">
        <w:rPr>
          <w:rFonts w:asciiTheme="minorBidi" w:hAnsiTheme="minorBidi" w:cstheme="minorBidi"/>
          <w:noProof/>
          <w:position w:val="-3"/>
        </w:rPr>
        <w:drawing>
          <wp:inline distT="0" distB="0" distL="0" distR="0" wp14:anchorId="42FD002E" wp14:editId="7EFCB9E7">
            <wp:extent cx="126993" cy="127000"/>
            <wp:effectExtent l="0" t="0" r="0" b="0"/>
            <wp:docPr id="1601717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No</w:t>
      </w:r>
    </w:p>
    <w:p w14:paraId="1EE7153C" w14:textId="77777777" w:rsidR="003713EE" w:rsidRPr="008E68BE" w:rsidRDefault="003713EE" w:rsidP="00084D91">
      <w:pPr>
        <w:pStyle w:val="TableParagraph"/>
        <w:numPr>
          <w:ilvl w:val="0"/>
          <w:numId w:val="18"/>
        </w:numPr>
        <w:tabs>
          <w:tab w:val="left" w:pos="721"/>
        </w:tabs>
        <w:spacing w:after="220"/>
        <w:ind w:left="360"/>
        <w:rPr>
          <w:rFonts w:asciiTheme="minorBidi" w:hAnsiTheme="minorBidi" w:cstheme="minorBidi"/>
          <w:sz w:val="20"/>
          <w:szCs w:val="20"/>
        </w:rPr>
      </w:pPr>
      <w:r w:rsidRPr="008E68BE">
        <w:rPr>
          <w:rFonts w:asciiTheme="minorBidi" w:hAnsiTheme="minorBidi" w:cstheme="minorBidi"/>
          <w:sz w:val="20"/>
          <w:szCs w:val="20"/>
        </w:rPr>
        <w:t>Does</w:t>
      </w:r>
      <w:r w:rsidRPr="008E68BE">
        <w:rPr>
          <w:rFonts w:asciiTheme="minorBidi" w:hAnsiTheme="minorBidi" w:cstheme="minorBidi"/>
          <w:spacing w:val="-6"/>
          <w:sz w:val="20"/>
          <w:szCs w:val="20"/>
        </w:rPr>
        <w:t xml:space="preserve"> </w:t>
      </w:r>
      <w:r w:rsidRPr="008E68BE">
        <w:rPr>
          <w:rFonts w:asciiTheme="minorBidi" w:hAnsiTheme="minorBidi" w:cstheme="minorBidi"/>
          <w:sz w:val="20"/>
          <w:szCs w:val="20"/>
        </w:rPr>
        <w:t>your</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IPO</w:t>
      </w:r>
      <w:r w:rsidRPr="008E68BE">
        <w:rPr>
          <w:rFonts w:asciiTheme="minorBidi" w:hAnsiTheme="minorBidi" w:cstheme="minorBidi"/>
          <w:spacing w:val="-3"/>
          <w:sz w:val="20"/>
          <w:szCs w:val="20"/>
        </w:rPr>
        <w:t xml:space="preserve"> </w:t>
      </w:r>
      <w:del w:id="42" w:author="Author">
        <w:r w:rsidRPr="008E68BE" w:rsidDel="008A3A6A">
          <w:rPr>
            <w:rFonts w:asciiTheme="minorBidi" w:hAnsiTheme="minorBidi" w:cstheme="minorBidi"/>
            <w:sz w:val="20"/>
            <w:szCs w:val="20"/>
          </w:rPr>
          <w:delText>publish</w:delText>
        </w:r>
        <w:r w:rsidRPr="008E68BE" w:rsidDel="008A3A6A">
          <w:rPr>
            <w:rFonts w:asciiTheme="minorBidi" w:hAnsiTheme="minorBidi" w:cstheme="minorBidi"/>
            <w:spacing w:val="-4"/>
            <w:sz w:val="20"/>
            <w:szCs w:val="20"/>
          </w:rPr>
          <w:delText xml:space="preserve"> </w:delText>
        </w:r>
      </w:del>
      <w:ins w:id="43" w:author="Author">
        <w:r w:rsidRPr="008E68BE">
          <w:rPr>
            <w:rFonts w:asciiTheme="minorBidi" w:hAnsiTheme="minorBidi" w:cstheme="minorBidi"/>
            <w:spacing w:val="-4"/>
            <w:sz w:val="20"/>
            <w:szCs w:val="20"/>
          </w:rPr>
          <w:t xml:space="preserve"> prepare </w:t>
        </w:r>
      </w:ins>
      <w:r w:rsidRPr="008E68BE">
        <w:rPr>
          <w:rFonts w:asciiTheme="minorBidi" w:hAnsiTheme="minorBidi" w:cstheme="minorBidi"/>
          <w:sz w:val="20"/>
          <w:szCs w:val="20"/>
        </w:rPr>
        <w:t>IPO-specific</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national/regional</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search</w:t>
      </w:r>
      <w:r w:rsidRPr="008E68BE">
        <w:rPr>
          <w:rFonts w:asciiTheme="minorBidi" w:hAnsiTheme="minorBidi" w:cstheme="minorBidi"/>
          <w:spacing w:val="-4"/>
          <w:sz w:val="20"/>
          <w:szCs w:val="20"/>
        </w:rPr>
        <w:t xml:space="preserve"> </w:t>
      </w:r>
      <w:r w:rsidRPr="008E68BE">
        <w:rPr>
          <w:rFonts w:asciiTheme="minorBidi" w:hAnsiTheme="minorBidi" w:cstheme="minorBidi"/>
          <w:sz w:val="20"/>
          <w:szCs w:val="20"/>
        </w:rPr>
        <w:t>reports</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(non</w:t>
      </w:r>
      <w:r w:rsidRPr="008E68BE">
        <w:rPr>
          <w:rFonts w:asciiTheme="minorBidi" w:hAnsiTheme="minorBidi" w:cstheme="minorBidi"/>
          <w:spacing w:val="-3"/>
          <w:sz w:val="20"/>
          <w:szCs w:val="20"/>
        </w:rPr>
        <w:t xml:space="preserve"> </w:t>
      </w:r>
      <w:r w:rsidRPr="008E68BE">
        <w:rPr>
          <w:rFonts w:asciiTheme="minorBidi" w:hAnsiTheme="minorBidi" w:cstheme="minorBidi"/>
          <w:spacing w:val="-2"/>
          <w:sz w:val="20"/>
          <w:szCs w:val="20"/>
        </w:rPr>
        <w:t>PCT)?</w:t>
      </w:r>
    </w:p>
    <w:p w14:paraId="7D016408" w14:textId="2388E2C9" w:rsidR="003713EE" w:rsidRPr="008E68BE" w:rsidRDefault="003713EE" w:rsidP="00130224">
      <w:pPr>
        <w:pStyle w:val="BodyText"/>
        <w:tabs>
          <w:tab w:val="left" w:pos="1667"/>
        </w:tabs>
        <w:spacing w:before="135" w:after="220"/>
        <w:ind w:left="720"/>
        <w:rPr>
          <w:rFonts w:asciiTheme="minorBidi" w:hAnsiTheme="minorBidi" w:cstheme="minorBidi"/>
        </w:rPr>
      </w:pPr>
      <w:r w:rsidRPr="008E68BE">
        <w:rPr>
          <w:rFonts w:asciiTheme="minorBidi" w:hAnsiTheme="minorBidi" w:cstheme="minorBidi"/>
          <w:noProof/>
          <w:position w:val="-3"/>
        </w:rPr>
        <w:drawing>
          <wp:inline distT="0" distB="0" distL="0" distR="0" wp14:anchorId="396790C6" wp14:editId="5529DE29">
            <wp:extent cx="126993" cy="127000"/>
            <wp:effectExtent l="0" t="0" r="0" b="0"/>
            <wp:docPr id="187882104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Yes</w:t>
      </w:r>
      <w:r w:rsidRPr="008E68BE">
        <w:rPr>
          <w:rFonts w:asciiTheme="minorBidi" w:hAnsiTheme="minorBidi" w:cstheme="minorBidi"/>
        </w:rPr>
        <w:tab/>
      </w:r>
      <w:r w:rsidR="00130224">
        <w:rPr>
          <w:rFonts w:asciiTheme="minorBidi" w:hAnsiTheme="minorBidi" w:cstheme="minorBidi"/>
        </w:rPr>
        <w:tab/>
      </w:r>
      <w:r w:rsidRPr="008E68BE">
        <w:rPr>
          <w:rFonts w:asciiTheme="minorBidi" w:hAnsiTheme="minorBidi" w:cstheme="minorBidi"/>
          <w:noProof/>
          <w:position w:val="-3"/>
        </w:rPr>
        <w:drawing>
          <wp:inline distT="0" distB="0" distL="0" distR="0" wp14:anchorId="423CA9C1" wp14:editId="2C49294E">
            <wp:extent cx="126993" cy="127000"/>
            <wp:effectExtent l="0" t="0" r="0" b="0"/>
            <wp:docPr id="1937858778"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No</w:t>
      </w:r>
    </w:p>
    <w:p w14:paraId="09E27597" w14:textId="77777777" w:rsidR="003713EE" w:rsidRPr="008E68BE" w:rsidRDefault="003713EE" w:rsidP="00084D91">
      <w:pPr>
        <w:pStyle w:val="TableParagraph"/>
        <w:numPr>
          <w:ilvl w:val="0"/>
          <w:numId w:val="18"/>
        </w:numPr>
        <w:spacing w:before="173" w:after="220"/>
        <w:ind w:left="360"/>
        <w:rPr>
          <w:rFonts w:asciiTheme="minorBidi" w:hAnsiTheme="minorBidi" w:cstheme="minorBidi"/>
          <w:sz w:val="20"/>
          <w:szCs w:val="20"/>
        </w:rPr>
      </w:pPr>
      <w:r w:rsidRPr="008E68BE">
        <w:rPr>
          <w:rFonts w:asciiTheme="minorBidi" w:hAnsiTheme="minorBidi" w:cstheme="minorBidi"/>
          <w:sz w:val="20"/>
          <w:szCs w:val="20"/>
        </w:rPr>
        <w:t xml:space="preserve">Which type of search report(s) are the rest of your answers in Section 3 based on? </w:t>
      </w:r>
    </w:p>
    <w:p w14:paraId="4FC5E0F2" w14:textId="77777777" w:rsidR="003713EE" w:rsidRPr="008E68BE" w:rsidRDefault="003713EE" w:rsidP="008E68BE">
      <w:pPr>
        <w:pStyle w:val="TableParagraph"/>
        <w:spacing w:before="173" w:after="220"/>
        <w:ind w:left="360"/>
        <w:rPr>
          <w:rFonts w:asciiTheme="minorBidi" w:hAnsiTheme="minorBidi" w:cstheme="minorBidi"/>
          <w:spacing w:val="-5"/>
          <w:sz w:val="20"/>
          <w:szCs w:val="20"/>
        </w:rPr>
      </w:pPr>
      <w:r w:rsidRPr="008E68BE">
        <w:rPr>
          <w:rFonts w:asciiTheme="minorBidi" w:hAnsiTheme="minorBidi" w:cstheme="minorBidi"/>
          <w:sz w:val="20"/>
          <w:szCs w:val="20"/>
        </w:rPr>
        <w:t>(if</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you</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answered</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"Yes"</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to</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either</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1</w:t>
      </w:r>
      <w:ins w:id="44" w:author="Author">
        <w:r w:rsidRPr="008E68BE">
          <w:rPr>
            <w:rFonts w:asciiTheme="minorBidi" w:hAnsiTheme="minorBidi" w:cstheme="minorBidi"/>
            <w:sz w:val="20"/>
            <w:szCs w:val="20"/>
          </w:rPr>
          <w:t>4</w:t>
        </w:r>
      </w:ins>
      <w:del w:id="45" w:author="Author">
        <w:r w:rsidRPr="008E68BE" w:rsidDel="003713EE">
          <w:rPr>
            <w:rFonts w:asciiTheme="minorBidi" w:hAnsiTheme="minorBidi" w:cstheme="minorBidi"/>
            <w:sz w:val="20"/>
            <w:szCs w:val="20"/>
          </w:rPr>
          <w:delText>3</w:delText>
        </w:r>
      </w:del>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or</w:t>
      </w:r>
      <w:r w:rsidRPr="008E68BE">
        <w:rPr>
          <w:rFonts w:asciiTheme="minorBidi" w:hAnsiTheme="minorBidi" w:cstheme="minorBidi"/>
          <w:spacing w:val="-1"/>
          <w:sz w:val="20"/>
          <w:szCs w:val="20"/>
        </w:rPr>
        <w:t xml:space="preserve"> </w:t>
      </w:r>
      <w:r w:rsidRPr="008E68BE">
        <w:rPr>
          <w:rFonts w:asciiTheme="minorBidi" w:hAnsiTheme="minorBidi" w:cstheme="minorBidi"/>
          <w:spacing w:val="-5"/>
          <w:sz w:val="20"/>
          <w:szCs w:val="20"/>
        </w:rPr>
        <w:t>1</w:t>
      </w:r>
      <w:ins w:id="46" w:author="Author">
        <w:r w:rsidRPr="008E68BE">
          <w:rPr>
            <w:rFonts w:asciiTheme="minorBidi" w:hAnsiTheme="minorBidi" w:cstheme="minorBidi"/>
            <w:spacing w:val="-5"/>
            <w:sz w:val="20"/>
            <w:szCs w:val="20"/>
          </w:rPr>
          <w:t>5</w:t>
        </w:r>
      </w:ins>
      <w:del w:id="47" w:author="Author">
        <w:r w:rsidRPr="008E68BE" w:rsidDel="003713EE">
          <w:rPr>
            <w:rFonts w:asciiTheme="minorBidi" w:hAnsiTheme="minorBidi" w:cstheme="minorBidi"/>
            <w:spacing w:val="-5"/>
            <w:sz w:val="20"/>
            <w:szCs w:val="20"/>
          </w:rPr>
          <w:delText>4</w:delText>
        </w:r>
      </w:del>
      <w:r w:rsidRPr="008E68BE">
        <w:rPr>
          <w:rFonts w:asciiTheme="minorBidi" w:hAnsiTheme="minorBidi" w:cstheme="minorBidi"/>
          <w:spacing w:val="-5"/>
          <w:sz w:val="20"/>
          <w:szCs w:val="20"/>
        </w:rPr>
        <w:t>)</w:t>
      </w:r>
    </w:p>
    <w:p w14:paraId="35BC62BF" w14:textId="1F9CD4F8" w:rsidR="003713EE" w:rsidRPr="008E68BE" w:rsidRDefault="00000000" w:rsidP="003516CA">
      <w:pPr>
        <w:pStyle w:val="TableParagraph"/>
        <w:spacing w:before="173" w:after="220"/>
        <w:ind w:left="720"/>
        <w:rPr>
          <w:rFonts w:asciiTheme="minorBidi" w:hAnsiTheme="minorBidi" w:cstheme="minorBidi"/>
          <w:spacing w:val="-2"/>
          <w:sz w:val="20"/>
          <w:szCs w:val="20"/>
        </w:rPr>
      </w:pPr>
      <w:sdt>
        <w:sdtPr>
          <w:rPr>
            <w:rFonts w:asciiTheme="minorBidi" w:hAnsiTheme="minorBidi" w:cstheme="minorBidi"/>
            <w:spacing w:val="-5"/>
            <w:sz w:val="20"/>
            <w:szCs w:val="20"/>
          </w:rPr>
          <w:id w:val="2102910206"/>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pacing w:val="-5"/>
              <w:sz w:val="20"/>
              <w:szCs w:val="20"/>
            </w:rPr>
            <w:t>☐</w:t>
          </w:r>
        </w:sdtContent>
      </w:sdt>
      <w:r w:rsidR="005F303D">
        <w:rPr>
          <w:rFonts w:asciiTheme="minorBidi" w:hAnsiTheme="minorBidi" w:cstheme="minorBidi"/>
          <w:spacing w:val="-5"/>
          <w:sz w:val="20"/>
          <w:szCs w:val="20"/>
        </w:rPr>
        <w:t xml:space="preserve"> </w:t>
      </w:r>
      <w:r w:rsidR="003713EE" w:rsidRPr="008E68BE">
        <w:rPr>
          <w:rFonts w:asciiTheme="minorBidi" w:hAnsiTheme="minorBidi" w:cstheme="minorBidi"/>
          <w:spacing w:val="-5"/>
          <w:sz w:val="20"/>
          <w:szCs w:val="20"/>
        </w:rPr>
        <w:t>ISR</w:t>
      </w:r>
      <w:r w:rsidR="003713EE">
        <w:rPr>
          <w:rFonts w:asciiTheme="minorBidi" w:hAnsiTheme="minorBidi" w:cstheme="minorBidi"/>
          <w:spacing w:val="-5"/>
          <w:sz w:val="20"/>
          <w:szCs w:val="20"/>
        </w:rPr>
        <w:tab/>
      </w:r>
      <w:r w:rsidR="003713EE" w:rsidRPr="008E68BE">
        <w:rPr>
          <w:rFonts w:asciiTheme="minorBidi" w:hAnsiTheme="minorBidi" w:cstheme="minorBidi"/>
          <w:sz w:val="20"/>
          <w:szCs w:val="20"/>
        </w:rPr>
        <w:tab/>
      </w:r>
      <w:sdt>
        <w:sdtPr>
          <w:rPr>
            <w:rFonts w:asciiTheme="minorBidi" w:hAnsiTheme="minorBidi" w:cstheme="minorBidi"/>
            <w:sz w:val="20"/>
            <w:szCs w:val="20"/>
          </w:rPr>
          <w:id w:val="547798886"/>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5F303D">
        <w:rPr>
          <w:rFonts w:asciiTheme="minorBidi" w:hAnsiTheme="minorBidi" w:cstheme="minorBidi"/>
          <w:sz w:val="20"/>
          <w:szCs w:val="20"/>
        </w:rPr>
        <w:t xml:space="preserve"> </w:t>
      </w:r>
      <w:r w:rsidR="003713EE" w:rsidRPr="008E68BE">
        <w:rPr>
          <w:rFonts w:asciiTheme="minorBidi" w:hAnsiTheme="minorBidi" w:cstheme="minorBidi"/>
          <w:sz w:val="20"/>
          <w:szCs w:val="20"/>
        </w:rPr>
        <w:t>National</w:t>
      </w:r>
      <w:r w:rsidR="003713EE" w:rsidRPr="008E68BE">
        <w:rPr>
          <w:rFonts w:asciiTheme="minorBidi" w:hAnsiTheme="minorBidi" w:cstheme="minorBidi"/>
          <w:spacing w:val="-4"/>
          <w:sz w:val="20"/>
          <w:szCs w:val="20"/>
        </w:rPr>
        <w:t xml:space="preserve"> </w:t>
      </w:r>
      <w:r w:rsidR="003713EE" w:rsidRPr="008E68BE">
        <w:rPr>
          <w:rFonts w:asciiTheme="minorBidi" w:hAnsiTheme="minorBidi" w:cstheme="minorBidi"/>
          <w:sz w:val="20"/>
          <w:szCs w:val="20"/>
        </w:rPr>
        <w:t>/</w:t>
      </w:r>
      <w:r w:rsidR="003713EE" w:rsidRPr="008E68BE">
        <w:rPr>
          <w:rFonts w:asciiTheme="minorBidi" w:hAnsiTheme="minorBidi" w:cstheme="minorBidi"/>
          <w:spacing w:val="-3"/>
          <w:sz w:val="20"/>
          <w:szCs w:val="20"/>
        </w:rPr>
        <w:t xml:space="preserve"> </w:t>
      </w:r>
      <w:r w:rsidR="003713EE" w:rsidRPr="008E68BE">
        <w:rPr>
          <w:rFonts w:asciiTheme="minorBidi" w:hAnsiTheme="minorBidi" w:cstheme="minorBidi"/>
          <w:spacing w:val="-2"/>
          <w:sz w:val="20"/>
          <w:szCs w:val="20"/>
        </w:rPr>
        <w:t>regional</w:t>
      </w:r>
      <w:r w:rsidR="003713EE">
        <w:rPr>
          <w:rFonts w:asciiTheme="minorBidi" w:hAnsiTheme="minorBidi" w:cstheme="minorBidi"/>
          <w:spacing w:val="-2"/>
          <w:sz w:val="20"/>
          <w:szCs w:val="20"/>
        </w:rPr>
        <w:tab/>
      </w:r>
      <w:r w:rsidR="003713EE" w:rsidRPr="008E68BE">
        <w:rPr>
          <w:rFonts w:asciiTheme="minorBidi" w:hAnsiTheme="minorBidi" w:cstheme="minorBidi"/>
          <w:sz w:val="20"/>
          <w:szCs w:val="20"/>
        </w:rPr>
        <w:tab/>
      </w:r>
      <w:sdt>
        <w:sdtPr>
          <w:rPr>
            <w:rFonts w:asciiTheme="minorBidi" w:hAnsiTheme="minorBidi" w:cstheme="minorBidi"/>
            <w:sz w:val="20"/>
            <w:szCs w:val="20"/>
          </w:rPr>
          <w:id w:val="-734700350"/>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5F303D">
        <w:rPr>
          <w:rFonts w:asciiTheme="minorBidi" w:hAnsiTheme="minorBidi" w:cstheme="minorBidi"/>
          <w:sz w:val="20"/>
          <w:szCs w:val="20"/>
        </w:rPr>
        <w:t xml:space="preserve"> </w:t>
      </w:r>
      <w:r w:rsidR="003713EE" w:rsidRPr="008E68BE">
        <w:rPr>
          <w:rFonts w:asciiTheme="minorBidi" w:hAnsiTheme="minorBidi" w:cstheme="minorBidi"/>
          <w:sz w:val="20"/>
          <w:szCs w:val="20"/>
        </w:rPr>
        <w:t>Both</w:t>
      </w:r>
      <w:r w:rsidR="003713EE" w:rsidRPr="008E68BE">
        <w:rPr>
          <w:rFonts w:asciiTheme="minorBidi" w:hAnsiTheme="minorBidi" w:cstheme="minorBidi"/>
          <w:spacing w:val="-4"/>
          <w:sz w:val="20"/>
          <w:szCs w:val="20"/>
        </w:rPr>
        <w:t xml:space="preserve"> </w:t>
      </w:r>
      <w:r w:rsidR="003713EE" w:rsidRPr="008E68BE">
        <w:rPr>
          <w:rFonts w:asciiTheme="minorBidi" w:hAnsiTheme="minorBidi" w:cstheme="minorBidi"/>
          <w:sz w:val="20"/>
          <w:szCs w:val="20"/>
        </w:rPr>
        <w:t>ISR</w:t>
      </w:r>
      <w:r w:rsidR="003713EE" w:rsidRPr="008E68BE">
        <w:rPr>
          <w:rFonts w:asciiTheme="minorBidi" w:hAnsiTheme="minorBidi" w:cstheme="minorBidi"/>
          <w:spacing w:val="-4"/>
          <w:sz w:val="20"/>
          <w:szCs w:val="20"/>
        </w:rPr>
        <w:t xml:space="preserve"> </w:t>
      </w:r>
      <w:r w:rsidR="003713EE" w:rsidRPr="008E68BE">
        <w:rPr>
          <w:rFonts w:asciiTheme="minorBidi" w:hAnsiTheme="minorBidi" w:cstheme="minorBidi"/>
          <w:sz w:val="20"/>
          <w:szCs w:val="20"/>
        </w:rPr>
        <w:t>and</w:t>
      </w:r>
      <w:r w:rsidR="003713EE" w:rsidRPr="008E68BE">
        <w:rPr>
          <w:rFonts w:asciiTheme="minorBidi" w:hAnsiTheme="minorBidi" w:cstheme="minorBidi"/>
          <w:spacing w:val="-3"/>
          <w:sz w:val="20"/>
          <w:szCs w:val="20"/>
        </w:rPr>
        <w:t xml:space="preserve"> </w:t>
      </w:r>
      <w:r w:rsidR="003713EE" w:rsidRPr="008E68BE">
        <w:rPr>
          <w:rFonts w:asciiTheme="minorBidi" w:hAnsiTheme="minorBidi" w:cstheme="minorBidi"/>
          <w:sz w:val="20"/>
          <w:szCs w:val="20"/>
        </w:rPr>
        <w:t>non-</w:t>
      </w:r>
      <w:r w:rsidR="003713EE" w:rsidRPr="008E68BE">
        <w:rPr>
          <w:rFonts w:asciiTheme="minorBidi" w:hAnsiTheme="minorBidi" w:cstheme="minorBidi"/>
          <w:spacing w:val="-5"/>
          <w:sz w:val="20"/>
          <w:szCs w:val="20"/>
        </w:rPr>
        <w:t>ISR</w:t>
      </w:r>
      <w:r w:rsidR="003713EE" w:rsidRPr="008E68BE">
        <w:rPr>
          <w:rFonts w:asciiTheme="minorBidi" w:hAnsiTheme="minorBidi" w:cstheme="minorBidi"/>
          <w:sz w:val="20"/>
          <w:szCs w:val="20"/>
        </w:rPr>
        <w:tab/>
      </w:r>
      <w:sdt>
        <w:sdtPr>
          <w:rPr>
            <w:rFonts w:asciiTheme="minorBidi" w:hAnsiTheme="minorBidi" w:cstheme="minorBidi"/>
            <w:sz w:val="20"/>
            <w:szCs w:val="20"/>
          </w:rPr>
          <w:id w:val="-1926866149"/>
          <w14:checkbox>
            <w14:checked w14:val="0"/>
            <w14:checkedState w14:val="2612" w14:font="MS Gothic"/>
            <w14:uncheckedState w14:val="2610" w14:font="MS Gothic"/>
          </w14:checkbox>
        </w:sdtPr>
        <w:sdtContent>
          <w:r w:rsidR="003713EE" w:rsidRPr="008E68BE">
            <w:rPr>
              <w:rFonts w:ascii="Segoe UI Symbol" w:eastAsia="MS Gothic" w:hAnsi="Segoe UI Symbol" w:cs="Segoe UI Symbol" w:hint="eastAsia"/>
              <w:sz w:val="20"/>
              <w:szCs w:val="20"/>
            </w:rPr>
            <w:t>☐</w:t>
          </w:r>
        </w:sdtContent>
      </w:sdt>
      <w:r w:rsidR="005F303D">
        <w:rPr>
          <w:rFonts w:asciiTheme="minorBidi" w:hAnsiTheme="minorBidi" w:cstheme="minorBidi"/>
          <w:sz w:val="20"/>
          <w:szCs w:val="20"/>
        </w:rPr>
        <w:t xml:space="preserve"> </w:t>
      </w:r>
      <w:r w:rsidR="003713EE" w:rsidRPr="008E68BE">
        <w:rPr>
          <w:rFonts w:asciiTheme="minorBidi" w:hAnsiTheme="minorBidi" w:cstheme="minorBidi"/>
          <w:spacing w:val="-2"/>
          <w:sz w:val="20"/>
          <w:szCs w:val="20"/>
        </w:rPr>
        <w:t>Other</w:t>
      </w:r>
    </w:p>
    <w:p w14:paraId="13952F93" w14:textId="77777777" w:rsidR="00806685" w:rsidRPr="008E68BE" w:rsidRDefault="00806685" w:rsidP="008E68BE">
      <w:pPr>
        <w:spacing w:after="220"/>
        <w:ind w:firstLine="720"/>
        <w:rPr>
          <w:rFonts w:asciiTheme="minorBidi" w:hAnsiTheme="minorBidi" w:cstheme="minorBidi"/>
        </w:rPr>
      </w:pP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specify</w:t>
      </w:r>
      <w:r w:rsidRPr="008E68BE">
        <w:rPr>
          <w:rFonts w:asciiTheme="minorBidi" w:hAnsiTheme="minorBidi" w:cstheme="minorBidi"/>
          <w:spacing w:val="-2"/>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"Other"</w:t>
      </w:r>
    </w:p>
    <w:p w14:paraId="43338681" w14:textId="5BD11451" w:rsidR="003713EE" w:rsidRPr="008E68BE" w:rsidRDefault="00130224" w:rsidP="008E68BE">
      <w:pPr>
        <w:pStyle w:val="ListParagraph"/>
        <w:tabs>
          <w:tab w:val="left" w:pos="821"/>
        </w:tabs>
        <w:spacing w:before="93" w:after="220"/>
        <w:ind w:left="720" w:firstLine="0"/>
        <w:rPr>
          <w:rFonts w:asciiTheme="minorBidi" w:hAnsiTheme="minorBidi" w:cstheme="minorBidi"/>
          <w:sz w:val="20"/>
        </w:rPr>
      </w:pPr>
      <w:r w:rsidRPr="008E68BE">
        <w:rPr>
          <w:rFonts w:asciiTheme="minorBidi" w:hAnsiTheme="minorBidi" w:cstheme="minorBidi"/>
          <w:noProof/>
        </w:rPr>
        <mc:AlternateContent>
          <mc:Choice Requires="wpg">
            <w:drawing>
              <wp:inline distT="0" distB="0" distL="0" distR="0" wp14:anchorId="02342D7B" wp14:editId="26C16C1A">
                <wp:extent cx="1903228" cy="393405"/>
                <wp:effectExtent l="0" t="0" r="20955" b="26035"/>
                <wp:docPr id="1532239388" name="Group 1532239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147658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14767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5036247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7889695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0182873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2549593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8BE07A3" id="Group 1532239388"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bAzQMAAA8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qpZbA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" path="m,l5122011,e" filled="f" strokecolor="#d3d0c7" strokeweight=".5pt">
                  <v:path arrowok="t"/>
                </v:shape>
                <w10:anchorlock/>
              </v:group>
            </w:pict>
          </mc:Fallback>
        </mc:AlternateContent>
      </w:r>
    </w:p>
    <w:p w14:paraId="2F0A4E4B" w14:textId="0688A521" w:rsidR="00F54DB0" w:rsidRPr="008E68BE" w:rsidRDefault="009A3235" w:rsidP="00084D91">
      <w:pPr>
        <w:pStyle w:val="ListParagraph"/>
        <w:numPr>
          <w:ilvl w:val="0"/>
          <w:numId w:val="18"/>
        </w:numPr>
        <w:tabs>
          <w:tab w:val="left" w:pos="821"/>
        </w:tabs>
        <w:spacing w:before="93" w:after="220"/>
        <w:ind w:left="360"/>
        <w:rPr>
          <w:rFonts w:asciiTheme="minorBidi" w:hAnsiTheme="minorBidi" w:cstheme="minorBidi"/>
          <w:sz w:val="20"/>
        </w:rPr>
      </w:pPr>
      <w:r w:rsidRPr="008E68BE">
        <w:rPr>
          <w:rFonts w:asciiTheme="minorBidi" w:hAnsiTheme="minorBidi" w:cstheme="minorBidi"/>
          <w:sz w:val="20"/>
        </w:rPr>
        <w:t>Do</w:t>
      </w:r>
      <w:r w:rsidRPr="008E68BE">
        <w:rPr>
          <w:rFonts w:asciiTheme="minorBidi" w:hAnsiTheme="minorBidi" w:cstheme="minorBidi"/>
          <w:spacing w:val="-3"/>
          <w:sz w:val="20"/>
        </w:rPr>
        <w:t xml:space="preserve"> </w:t>
      </w:r>
      <w:r w:rsidRPr="008E68BE">
        <w:rPr>
          <w:rFonts w:asciiTheme="minorBidi" w:hAnsiTheme="minorBidi" w:cstheme="minorBidi"/>
          <w:sz w:val="20"/>
        </w:rPr>
        <w:t>you</w:t>
      </w:r>
      <w:r w:rsidRPr="008E68BE">
        <w:rPr>
          <w:rFonts w:asciiTheme="minorBidi" w:hAnsiTheme="minorBidi" w:cstheme="minorBidi"/>
          <w:spacing w:val="-3"/>
          <w:sz w:val="20"/>
        </w:rPr>
        <w:t xml:space="preserve"> </w:t>
      </w:r>
      <w:r w:rsidRPr="008E68BE">
        <w:rPr>
          <w:rFonts w:asciiTheme="minorBidi" w:hAnsiTheme="minorBidi" w:cstheme="minorBidi"/>
          <w:sz w:val="20"/>
        </w:rPr>
        <w:t>have</w:t>
      </w:r>
      <w:r w:rsidRPr="008E68BE">
        <w:rPr>
          <w:rFonts w:asciiTheme="minorBidi" w:hAnsiTheme="minorBidi" w:cstheme="minorBidi"/>
          <w:spacing w:val="-3"/>
          <w:sz w:val="20"/>
        </w:rPr>
        <w:t xml:space="preserve"> </w:t>
      </w:r>
      <w:r w:rsidRPr="008E68BE">
        <w:rPr>
          <w:rFonts w:asciiTheme="minorBidi" w:hAnsiTheme="minorBidi" w:cstheme="minorBidi"/>
          <w:sz w:val="20"/>
        </w:rPr>
        <w:t>quality</w:t>
      </w:r>
      <w:r w:rsidRPr="008E68BE">
        <w:rPr>
          <w:rFonts w:asciiTheme="minorBidi" w:hAnsiTheme="minorBidi" w:cstheme="minorBidi"/>
          <w:spacing w:val="-3"/>
          <w:sz w:val="20"/>
        </w:rPr>
        <w:t xml:space="preserve"> </w:t>
      </w:r>
      <w:r w:rsidRPr="008E68BE">
        <w:rPr>
          <w:rFonts w:asciiTheme="minorBidi" w:hAnsiTheme="minorBidi" w:cstheme="minorBidi"/>
          <w:sz w:val="20"/>
        </w:rPr>
        <w:t>control</w:t>
      </w:r>
      <w:r w:rsidRPr="008E68BE">
        <w:rPr>
          <w:rFonts w:asciiTheme="minorBidi" w:hAnsiTheme="minorBidi" w:cstheme="minorBidi"/>
          <w:spacing w:val="-3"/>
          <w:sz w:val="20"/>
        </w:rPr>
        <w:t xml:space="preserve"> </w:t>
      </w:r>
      <w:r w:rsidRPr="008E68BE">
        <w:rPr>
          <w:rFonts w:asciiTheme="minorBidi" w:hAnsiTheme="minorBidi" w:cstheme="minorBidi"/>
          <w:sz w:val="20"/>
        </w:rPr>
        <w:t>on</w:t>
      </w:r>
      <w:r w:rsidRPr="008E68BE">
        <w:rPr>
          <w:rFonts w:asciiTheme="minorBidi" w:hAnsiTheme="minorBidi" w:cstheme="minorBidi"/>
          <w:spacing w:val="-3"/>
          <w:sz w:val="20"/>
        </w:rPr>
        <w:t xml:space="preserve"> </w:t>
      </w:r>
      <w:r w:rsidRPr="008E68BE">
        <w:rPr>
          <w:rFonts w:asciiTheme="minorBidi" w:hAnsiTheme="minorBidi" w:cstheme="minorBidi"/>
          <w:sz w:val="20"/>
        </w:rPr>
        <w:t>citation</w:t>
      </w:r>
      <w:r w:rsidRPr="008E68BE">
        <w:rPr>
          <w:rFonts w:asciiTheme="minorBidi" w:hAnsiTheme="minorBidi" w:cstheme="minorBidi"/>
          <w:spacing w:val="-3"/>
          <w:sz w:val="20"/>
        </w:rPr>
        <w:t xml:space="preserve"> </w:t>
      </w:r>
      <w:r w:rsidRPr="008E68BE">
        <w:rPr>
          <w:rFonts w:asciiTheme="minorBidi" w:hAnsiTheme="minorBidi" w:cstheme="minorBidi"/>
          <w:sz w:val="20"/>
        </w:rPr>
        <w:t>references</w:t>
      </w:r>
      <w:r w:rsidRPr="008E68BE">
        <w:rPr>
          <w:rFonts w:asciiTheme="minorBidi" w:hAnsiTheme="minorBidi" w:cstheme="minorBidi"/>
          <w:spacing w:val="-3"/>
          <w:sz w:val="20"/>
        </w:rPr>
        <w:t xml:space="preserve"> </w:t>
      </w:r>
      <w:r w:rsidRPr="008E68BE">
        <w:rPr>
          <w:rFonts w:asciiTheme="minorBidi" w:hAnsiTheme="minorBidi" w:cstheme="minorBidi"/>
          <w:sz w:val="20"/>
        </w:rPr>
        <w:t>entered</w:t>
      </w:r>
      <w:r w:rsidRPr="008E68BE">
        <w:rPr>
          <w:rFonts w:asciiTheme="minorBidi" w:hAnsiTheme="minorBidi" w:cstheme="minorBidi"/>
          <w:spacing w:val="-3"/>
          <w:sz w:val="20"/>
        </w:rPr>
        <w:t xml:space="preserve"> </w:t>
      </w:r>
      <w:r w:rsidRPr="008E68BE">
        <w:rPr>
          <w:rFonts w:asciiTheme="minorBidi" w:hAnsiTheme="minorBidi" w:cstheme="minorBidi"/>
          <w:sz w:val="20"/>
        </w:rPr>
        <w:t>on</w:t>
      </w:r>
      <w:r w:rsidRPr="008E68BE">
        <w:rPr>
          <w:rFonts w:asciiTheme="minorBidi" w:hAnsiTheme="minorBidi" w:cstheme="minorBidi"/>
          <w:spacing w:val="-3"/>
          <w:sz w:val="20"/>
        </w:rPr>
        <w:t xml:space="preserve"> </w:t>
      </w:r>
      <w:r w:rsidRPr="008E68BE">
        <w:rPr>
          <w:rFonts w:asciiTheme="minorBidi" w:hAnsiTheme="minorBidi" w:cstheme="minorBidi"/>
          <w:sz w:val="20"/>
        </w:rPr>
        <w:t>search</w:t>
      </w:r>
      <w:r w:rsidRPr="008E68BE">
        <w:rPr>
          <w:rFonts w:asciiTheme="minorBidi" w:hAnsiTheme="minorBidi" w:cstheme="minorBidi"/>
          <w:spacing w:val="-2"/>
          <w:sz w:val="20"/>
        </w:rPr>
        <w:t xml:space="preserve"> reports?</w:t>
      </w:r>
    </w:p>
    <w:p w14:paraId="2F0A4E4C" w14:textId="4749DEF3" w:rsidR="00F54DB0" w:rsidRPr="008E68BE" w:rsidRDefault="00665BFA" w:rsidP="00130224">
      <w:pPr>
        <w:pStyle w:val="BodyText"/>
        <w:tabs>
          <w:tab w:val="left" w:pos="1179"/>
        </w:tabs>
        <w:spacing w:before="135" w:after="220"/>
        <w:ind w:left="720"/>
        <w:rPr>
          <w:rFonts w:asciiTheme="minorBidi" w:hAnsiTheme="minorBidi" w:cstheme="minorBidi"/>
        </w:rPr>
      </w:pPr>
      <w:r>
        <w:rPr>
          <w:rFonts w:asciiTheme="minorBidi" w:hAnsiTheme="minorBidi" w:cstheme="minorBidi"/>
        </w:rPr>
        <w:pict w14:anchorId="5E331760">
          <v:shape id="_x0000_i1026" type="#_x0000_t75" style="width:10pt;height:10pt;visibility:visible">
            <v:imagedata r:id="rId13" o:title=""/>
            <o:lock v:ext="edit" aspectratio="f"/>
          </v:shape>
        </w:pict>
      </w:r>
      <w:r w:rsidR="009A3235" w:rsidRPr="008E68BE">
        <w:rPr>
          <w:rFonts w:asciiTheme="minorBidi" w:hAnsiTheme="minorBidi" w:cstheme="minorBidi"/>
          <w:spacing w:val="-24"/>
          <w:position w:val="1"/>
        </w:rPr>
        <w:t xml:space="preserve"> </w:t>
      </w:r>
      <w:r w:rsidR="009A3235" w:rsidRPr="008E68BE">
        <w:rPr>
          <w:rFonts w:asciiTheme="minorBidi" w:hAnsiTheme="minorBidi" w:cstheme="minorBidi"/>
          <w:position w:val="1"/>
        </w:rPr>
        <w:t>Yes</w:t>
      </w:r>
      <w:ins w:id="48" w:author="Author">
        <w:r w:rsidR="002253C2" w:rsidRPr="005F4F02">
          <w:rPr>
            <w:rFonts w:asciiTheme="minorBidi" w:hAnsiTheme="minorBidi" w:cstheme="minorBidi"/>
            <w:i/>
            <w:iCs/>
            <w:position w:val="1"/>
          </w:rPr>
          <w:t xml:space="preserve"> (</w:t>
        </w:r>
        <w:r w:rsidR="002253C2" w:rsidRPr="005F4F02">
          <w:rPr>
            <w:rFonts w:asciiTheme="minorBidi" w:hAnsiTheme="minorBidi" w:cstheme="minorBidi"/>
            <w:i/>
            <w:iCs/>
          </w:rPr>
          <w:t>If yes, please provide examples</w:t>
        </w:r>
        <w:r w:rsidR="005518FB" w:rsidRPr="005F4F02">
          <w:rPr>
            <w:rFonts w:asciiTheme="minorBidi" w:hAnsiTheme="minorBidi" w:cstheme="minorBidi"/>
            <w:i/>
            <w:iCs/>
          </w:rPr>
          <w:t>)</w:t>
        </w:r>
      </w:ins>
      <w:r w:rsidR="009A3235" w:rsidRPr="008E68BE">
        <w:rPr>
          <w:rFonts w:asciiTheme="minorBidi" w:hAnsiTheme="minorBidi" w:cstheme="minorBidi"/>
          <w:position w:val="1"/>
        </w:rPr>
        <w:tab/>
      </w:r>
      <w:r w:rsidR="009A3235">
        <w:rPr>
          <w:rFonts w:asciiTheme="minorBidi" w:hAnsiTheme="minorBidi" w:cstheme="minorBidi"/>
          <w:position w:val="1"/>
        </w:rPr>
        <w:tab/>
      </w:r>
      <w:r w:rsidR="009A3235" w:rsidRPr="008E68BE">
        <w:rPr>
          <w:rFonts w:asciiTheme="minorBidi" w:hAnsiTheme="minorBidi" w:cstheme="minorBidi"/>
          <w:noProof/>
          <w:position w:val="-3"/>
        </w:rPr>
        <w:drawing>
          <wp:inline distT="0" distB="0" distL="0" distR="0" wp14:anchorId="2F0A4FDF" wp14:editId="764D8CF0">
            <wp:extent cx="126993" cy="1270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4" cstate="print"/>
                    <a:stretch>
                      <a:fillRect/>
                    </a:stretch>
                  </pic:blipFill>
                  <pic:spPr>
                    <a:xfrm>
                      <a:off x="0" y="0"/>
                      <a:ext cx="126993" cy="127000"/>
                    </a:xfrm>
                    <a:prstGeom prst="rect">
                      <a:avLst/>
                    </a:prstGeom>
                  </pic:spPr>
                </pic:pic>
              </a:graphicData>
            </a:graphic>
          </wp:inline>
        </w:drawing>
      </w:r>
      <w:r w:rsidR="009A3235" w:rsidRPr="008E68BE">
        <w:rPr>
          <w:rFonts w:asciiTheme="minorBidi" w:hAnsiTheme="minorBidi" w:cstheme="minorBidi"/>
          <w:spacing w:val="-24"/>
        </w:rPr>
        <w:t xml:space="preserve"> </w:t>
      </w:r>
      <w:ins w:id="49" w:author="Author">
        <w:r w:rsidR="005518FB" w:rsidRPr="008E68BE">
          <w:rPr>
            <w:rFonts w:asciiTheme="minorBidi" w:hAnsiTheme="minorBidi" w:cstheme="minorBidi"/>
            <w:spacing w:val="-24"/>
          </w:rPr>
          <w:t xml:space="preserve"> </w:t>
        </w:r>
      </w:ins>
      <w:r w:rsidR="009A3235" w:rsidRPr="008E68BE">
        <w:rPr>
          <w:rFonts w:asciiTheme="minorBidi" w:hAnsiTheme="minorBidi" w:cstheme="minorBidi"/>
        </w:rPr>
        <w:t>No</w:t>
      </w:r>
    </w:p>
    <w:p w14:paraId="2F0A4E4E" w14:textId="7EB6EB81" w:rsidR="00F54DB0" w:rsidRPr="008E68BE" w:rsidRDefault="00130224" w:rsidP="00130224">
      <w:pPr>
        <w:pStyle w:val="BodyText"/>
        <w:spacing w:after="220"/>
        <w:ind w:left="720"/>
        <w:rPr>
          <w:rFonts w:asciiTheme="minorBidi" w:hAnsiTheme="minorBidi" w:cstheme="minorBidi"/>
          <w:sz w:val="15"/>
        </w:rPr>
      </w:pPr>
      <w:r w:rsidRPr="00130224">
        <w:rPr>
          <w:rFonts w:asciiTheme="minorBidi" w:hAnsiTheme="minorBidi" w:cstheme="minorBidi"/>
          <w:sz w:val="15"/>
        </w:rPr>
        <w:t>Please comment if necessary:</w:t>
      </w:r>
    </w:p>
    <w:p w14:paraId="2F0A4E54" w14:textId="4A7F5773" w:rsidR="00F54DB0" w:rsidRPr="008E68BE" w:rsidRDefault="00130224" w:rsidP="00130224">
      <w:pPr>
        <w:pStyle w:val="BodyText"/>
        <w:spacing w:before="39"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28FBCF20" wp14:editId="5F45DA56">
                <wp:extent cx="1903228" cy="393405"/>
                <wp:effectExtent l="0" t="0" r="20955" b="26035"/>
                <wp:docPr id="703694247" name="Group 703694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3639139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6122039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392775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8946946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2933368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9600655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ABC02A0" id="Group 7036942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TrhqF8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" path="m,l5122011,e" filled="f" strokecolor="#d3d0c7" strokeweight=".5pt">
                  <v:path arrowok="t"/>
                </v:shape>
                <w10:anchorlock/>
              </v:group>
            </w:pict>
          </mc:Fallback>
        </mc:AlternateContent>
      </w:r>
    </w:p>
    <w:p w14:paraId="3F365BF0" w14:textId="4782729A" w:rsidR="00806685" w:rsidRPr="008E68BE" w:rsidRDefault="009A3235" w:rsidP="00084D91">
      <w:pPr>
        <w:pStyle w:val="ListParagraph"/>
        <w:numPr>
          <w:ilvl w:val="0"/>
          <w:numId w:val="18"/>
        </w:numPr>
        <w:tabs>
          <w:tab w:val="left" w:pos="821"/>
        </w:tabs>
        <w:spacing w:before="93" w:after="220"/>
        <w:ind w:left="360"/>
        <w:rPr>
          <w:rFonts w:asciiTheme="minorBidi" w:hAnsiTheme="minorBidi" w:cstheme="minorBidi"/>
          <w:sz w:val="16"/>
        </w:rPr>
      </w:pPr>
      <w:r w:rsidRPr="008E68BE">
        <w:rPr>
          <w:rFonts w:asciiTheme="minorBidi" w:hAnsiTheme="minorBidi" w:cstheme="minorBidi"/>
          <w:sz w:val="20"/>
        </w:rPr>
        <w:t>Are</w:t>
      </w:r>
      <w:r w:rsidRPr="008E68BE">
        <w:rPr>
          <w:rFonts w:asciiTheme="minorBidi" w:hAnsiTheme="minorBidi" w:cstheme="minorBidi"/>
          <w:spacing w:val="-5"/>
          <w:sz w:val="20"/>
        </w:rPr>
        <w:t xml:space="preserve"> </w:t>
      </w:r>
      <w:r w:rsidRPr="008E68BE">
        <w:rPr>
          <w:rFonts w:asciiTheme="minorBidi" w:hAnsiTheme="minorBidi" w:cstheme="minorBidi"/>
          <w:sz w:val="20"/>
        </w:rPr>
        <w:t>relevance</w:t>
      </w:r>
      <w:r w:rsidRPr="008E68BE">
        <w:rPr>
          <w:rFonts w:asciiTheme="minorBidi" w:hAnsiTheme="minorBidi" w:cstheme="minorBidi"/>
          <w:spacing w:val="-3"/>
          <w:sz w:val="20"/>
        </w:rPr>
        <w:t xml:space="preserve"> </w:t>
      </w:r>
      <w:r w:rsidRPr="008E68BE">
        <w:rPr>
          <w:rFonts w:asciiTheme="minorBidi" w:hAnsiTheme="minorBidi" w:cstheme="minorBidi"/>
          <w:sz w:val="20"/>
        </w:rPr>
        <w:t>indicators</w:t>
      </w:r>
      <w:r w:rsidRPr="008E68BE">
        <w:rPr>
          <w:rFonts w:asciiTheme="minorBidi" w:hAnsiTheme="minorBidi" w:cstheme="minorBidi"/>
          <w:spacing w:val="-2"/>
          <w:sz w:val="20"/>
        </w:rPr>
        <w:t xml:space="preserve"> </w:t>
      </w:r>
      <w:r w:rsidRPr="008E68BE">
        <w:rPr>
          <w:rFonts w:asciiTheme="minorBidi" w:hAnsiTheme="minorBidi" w:cstheme="minorBidi"/>
          <w:sz w:val="20"/>
        </w:rPr>
        <w:t>stated?</w:t>
      </w:r>
    </w:p>
    <w:p w14:paraId="2F0A4E57" w14:textId="3DA2DAE1" w:rsidR="00F54DB0" w:rsidRPr="008E68BE" w:rsidRDefault="009A3235" w:rsidP="008E68BE">
      <w:pPr>
        <w:pStyle w:val="ListParagraph"/>
        <w:tabs>
          <w:tab w:val="left" w:pos="821"/>
        </w:tabs>
        <w:spacing w:before="93" w:after="220"/>
        <w:ind w:left="720" w:firstLine="0"/>
        <w:rPr>
          <w:rFonts w:asciiTheme="minorBidi" w:hAnsiTheme="minorBidi" w:cstheme="minorBidi"/>
          <w:sz w:val="16"/>
        </w:rPr>
      </w:pPr>
      <w:r w:rsidRPr="008E68BE">
        <w:rPr>
          <w:rFonts w:asciiTheme="minorBidi" w:hAnsiTheme="minorBidi" w:cstheme="minorBidi"/>
          <w:sz w:val="16"/>
        </w:rPr>
        <w:t>e.g.,</w:t>
      </w:r>
      <w:r w:rsidRPr="008E68BE">
        <w:rPr>
          <w:rFonts w:asciiTheme="minorBidi" w:hAnsiTheme="minorBidi" w:cstheme="minorBidi"/>
          <w:spacing w:val="-2"/>
          <w:sz w:val="16"/>
        </w:rPr>
        <w:t xml:space="preserve"> </w:t>
      </w:r>
      <w:r w:rsidRPr="008E68BE">
        <w:rPr>
          <w:rFonts w:asciiTheme="minorBidi" w:hAnsiTheme="minorBidi" w:cstheme="minorBidi"/>
          <w:sz w:val="16"/>
        </w:rPr>
        <w:t>X,</w:t>
      </w:r>
      <w:r w:rsidRPr="008E68BE">
        <w:rPr>
          <w:rFonts w:asciiTheme="minorBidi" w:hAnsiTheme="minorBidi" w:cstheme="minorBidi"/>
          <w:spacing w:val="-2"/>
          <w:sz w:val="16"/>
        </w:rPr>
        <w:t xml:space="preserve"> </w:t>
      </w:r>
      <w:r w:rsidRPr="008E68BE">
        <w:rPr>
          <w:rFonts w:asciiTheme="minorBidi" w:hAnsiTheme="minorBidi" w:cstheme="minorBidi"/>
          <w:sz w:val="16"/>
        </w:rPr>
        <w:t>Y</w:t>
      </w:r>
      <w:r w:rsidRPr="008E68BE">
        <w:rPr>
          <w:rFonts w:asciiTheme="minorBidi" w:hAnsiTheme="minorBidi" w:cstheme="minorBidi"/>
          <w:spacing w:val="-2"/>
          <w:sz w:val="16"/>
        </w:rPr>
        <w:t xml:space="preserve"> </w:t>
      </w:r>
      <w:r w:rsidRPr="008E68BE">
        <w:rPr>
          <w:rFonts w:asciiTheme="minorBidi" w:hAnsiTheme="minorBidi" w:cstheme="minorBidi"/>
          <w:sz w:val="16"/>
        </w:rPr>
        <w:t>(see</w:t>
      </w:r>
      <w:r w:rsidRPr="008E68BE">
        <w:rPr>
          <w:rFonts w:asciiTheme="minorBidi" w:hAnsiTheme="minorBidi" w:cstheme="minorBidi"/>
          <w:spacing w:val="-2"/>
          <w:sz w:val="16"/>
        </w:rPr>
        <w:t xml:space="preserve"> </w:t>
      </w:r>
      <w:r w:rsidRPr="008E68BE">
        <w:rPr>
          <w:rFonts w:asciiTheme="minorBidi" w:hAnsiTheme="minorBidi" w:cstheme="minorBidi"/>
          <w:sz w:val="16"/>
        </w:rPr>
        <w:t>paragraph</w:t>
      </w:r>
      <w:r w:rsidRPr="008E68BE">
        <w:rPr>
          <w:rFonts w:asciiTheme="minorBidi" w:hAnsiTheme="minorBidi" w:cstheme="minorBidi"/>
          <w:spacing w:val="-2"/>
          <w:sz w:val="16"/>
        </w:rPr>
        <w:t xml:space="preserve"> </w:t>
      </w:r>
      <w:r w:rsidRPr="008E68BE">
        <w:rPr>
          <w:rFonts w:asciiTheme="minorBidi" w:hAnsiTheme="minorBidi" w:cstheme="minorBidi"/>
          <w:sz w:val="16"/>
        </w:rPr>
        <w:t>14</w:t>
      </w:r>
      <w:r w:rsidRPr="008E68BE">
        <w:rPr>
          <w:rFonts w:asciiTheme="minorBidi" w:hAnsiTheme="minorBidi" w:cstheme="minorBidi"/>
          <w:spacing w:val="-2"/>
          <w:sz w:val="16"/>
        </w:rPr>
        <w:t xml:space="preserve"> </w:t>
      </w:r>
      <w:r w:rsidRPr="008E68BE">
        <w:rPr>
          <w:rFonts w:asciiTheme="minorBidi" w:hAnsiTheme="minorBidi" w:cstheme="minorBidi"/>
          <w:sz w:val="16"/>
        </w:rPr>
        <w:t>of</w:t>
      </w:r>
      <w:r w:rsidRPr="008E68BE">
        <w:rPr>
          <w:rFonts w:asciiTheme="minorBidi" w:hAnsiTheme="minorBidi" w:cstheme="minorBidi"/>
          <w:spacing w:val="-2"/>
          <w:sz w:val="16"/>
        </w:rPr>
        <w:t xml:space="preserve"> </w:t>
      </w:r>
      <w:r w:rsidRPr="008E68BE">
        <w:rPr>
          <w:rFonts w:asciiTheme="minorBidi" w:hAnsiTheme="minorBidi" w:cstheme="minorBidi"/>
          <w:sz w:val="16"/>
        </w:rPr>
        <w:t>WIPO</w:t>
      </w:r>
      <w:r w:rsidRPr="008E68BE">
        <w:rPr>
          <w:rFonts w:asciiTheme="minorBidi" w:hAnsiTheme="minorBidi" w:cstheme="minorBidi"/>
          <w:spacing w:val="-2"/>
          <w:sz w:val="16"/>
        </w:rPr>
        <w:t xml:space="preserve"> </w:t>
      </w:r>
      <w:r w:rsidRPr="008E68BE">
        <w:rPr>
          <w:rFonts w:asciiTheme="minorBidi" w:hAnsiTheme="minorBidi" w:cstheme="minorBidi"/>
          <w:sz w:val="16"/>
        </w:rPr>
        <w:t>Standard</w:t>
      </w:r>
      <w:r w:rsidRPr="008E68BE">
        <w:rPr>
          <w:rFonts w:asciiTheme="minorBidi" w:hAnsiTheme="minorBidi" w:cstheme="minorBidi"/>
          <w:spacing w:val="-2"/>
          <w:sz w:val="16"/>
        </w:rPr>
        <w:t xml:space="preserve"> ST.14)</w:t>
      </w:r>
    </w:p>
    <w:p w14:paraId="2F0A4E58" w14:textId="37C20BB5" w:rsidR="00F54DB0" w:rsidRPr="008E68BE" w:rsidRDefault="009A3235" w:rsidP="005A53B1">
      <w:pPr>
        <w:pStyle w:val="BodyText"/>
        <w:tabs>
          <w:tab w:val="left" w:pos="1667"/>
        </w:tabs>
        <w:spacing w:before="135" w:after="220"/>
        <w:ind w:left="720"/>
        <w:rPr>
          <w:rFonts w:asciiTheme="minorBidi" w:hAnsiTheme="minorBidi" w:cstheme="minorBidi"/>
        </w:rPr>
      </w:pPr>
      <w:r w:rsidRPr="008E68BE">
        <w:rPr>
          <w:rFonts w:asciiTheme="minorBidi" w:hAnsiTheme="minorBidi" w:cstheme="minorBidi"/>
          <w:noProof/>
          <w:position w:val="-3"/>
        </w:rPr>
        <w:drawing>
          <wp:inline distT="0" distB="0" distL="0" distR="0" wp14:anchorId="2F0A4FE5" wp14:editId="2F0A4FE6">
            <wp:extent cx="126993" cy="1270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Yes</w:t>
      </w:r>
      <w:r w:rsidRPr="008E68BE">
        <w:rPr>
          <w:rFonts w:asciiTheme="minorBidi" w:hAnsiTheme="minorBidi" w:cstheme="minorBidi"/>
        </w:rPr>
        <w:tab/>
      </w:r>
      <w:r w:rsidR="005A53B1">
        <w:rPr>
          <w:rFonts w:asciiTheme="minorBidi" w:hAnsiTheme="minorBidi" w:cstheme="minorBidi"/>
        </w:rPr>
        <w:tab/>
      </w:r>
      <w:r w:rsidRPr="008E68BE">
        <w:rPr>
          <w:rFonts w:asciiTheme="minorBidi" w:hAnsiTheme="minorBidi" w:cstheme="minorBidi"/>
          <w:noProof/>
          <w:position w:val="-3"/>
        </w:rPr>
        <w:drawing>
          <wp:inline distT="0" distB="0" distL="0" distR="0" wp14:anchorId="2F0A4FE7" wp14:editId="2F0A4FE8">
            <wp:extent cx="126993" cy="1270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No</w:t>
      </w:r>
    </w:p>
    <w:p w14:paraId="53DD30C2" w14:textId="73D995EF" w:rsidR="00806685" w:rsidRPr="008E68BE" w:rsidRDefault="009A3235" w:rsidP="00084D91">
      <w:pPr>
        <w:pStyle w:val="ListParagraph"/>
        <w:numPr>
          <w:ilvl w:val="0"/>
          <w:numId w:val="18"/>
        </w:numPr>
        <w:tabs>
          <w:tab w:val="left" w:pos="821"/>
          <w:tab w:val="left" w:pos="5916"/>
          <w:tab w:val="left" w:pos="6816"/>
          <w:tab w:val="left" w:pos="7716"/>
        </w:tabs>
        <w:spacing w:before="158" w:after="220"/>
        <w:ind w:left="360"/>
        <w:jc w:val="both"/>
        <w:rPr>
          <w:rFonts w:asciiTheme="minorBidi" w:hAnsiTheme="minorBidi" w:cstheme="minorBidi"/>
          <w:sz w:val="20"/>
        </w:rPr>
      </w:pPr>
      <w:r w:rsidRPr="008E68BE">
        <w:rPr>
          <w:rFonts w:asciiTheme="minorBidi" w:hAnsiTheme="minorBidi" w:cstheme="minorBidi"/>
          <w:sz w:val="20"/>
        </w:rPr>
        <w:t>Do</w:t>
      </w:r>
      <w:r w:rsidRPr="008E68BE">
        <w:rPr>
          <w:rFonts w:asciiTheme="minorBidi" w:hAnsiTheme="minorBidi" w:cstheme="minorBidi"/>
          <w:spacing w:val="-4"/>
          <w:sz w:val="20"/>
        </w:rPr>
        <w:t xml:space="preserve"> </w:t>
      </w:r>
      <w:r w:rsidRPr="008E68BE">
        <w:rPr>
          <w:rFonts w:asciiTheme="minorBidi" w:hAnsiTheme="minorBidi" w:cstheme="minorBidi"/>
          <w:sz w:val="20"/>
        </w:rPr>
        <w:t>your</w:t>
      </w:r>
      <w:r w:rsidRPr="008E68BE">
        <w:rPr>
          <w:rFonts w:asciiTheme="minorBidi" w:hAnsiTheme="minorBidi" w:cstheme="minorBidi"/>
          <w:spacing w:val="-3"/>
          <w:sz w:val="20"/>
        </w:rPr>
        <w:t xml:space="preserve"> </w:t>
      </w:r>
      <w:r w:rsidRPr="008E68BE">
        <w:rPr>
          <w:rFonts w:asciiTheme="minorBidi" w:hAnsiTheme="minorBidi" w:cstheme="minorBidi"/>
          <w:sz w:val="20"/>
        </w:rPr>
        <w:t>citation</w:t>
      </w:r>
      <w:r w:rsidRPr="008E68BE">
        <w:rPr>
          <w:rFonts w:asciiTheme="minorBidi" w:hAnsiTheme="minorBidi" w:cstheme="minorBidi"/>
          <w:spacing w:val="-3"/>
          <w:sz w:val="20"/>
        </w:rPr>
        <w:t xml:space="preserve"> </w:t>
      </w:r>
      <w:r w:rsidRPr="008E68BE">
        <w:rPr>
          <w:rFonts w:asciiTheme="minorBidi" w:hAnsiTheme="minorBidi" w:cstheme="minorBidi"/>
          <w:sz w:val="20"/>
        </w:rPr>
        <w:t>references</w:t>
      </w:r>
      <w:r w:rsidRPr="008E68BE">
        <w:rPr>
          <w:rFonts w:asciiTheme="minorBidi" w:hAnsiTheme="minorBidi" w:cstheme="minorBidi"/>
          <w:spacing w:val="-3"/>
          <w:sz w:val="20"/>
        </w:rPr>
        <w:t xml:space="preserve"> </w:t>
      </w:r>
      <w:r w:rsidRPr="008E68BE">
        <w:rPr>
          <w:rFonts w:asciiTheme="minorBidi" w:hAnsiTheme="minorBidi" w:cstheme="minorBidi"/>
          <w:sz w:val="20"/>
        </w:rPr>
        <w:t>include</w:t>
      </w:r>
      <w:r w:rsidRPr="008E68BE">
        <w:rPr>
          <w:rFonts w:asciiTheme="minorBidi" w:hAnsiTheme="minorBidi" w:cstheme="minorBidi"/>
          <w:spacing w:val="-3"/>
          <w:sz w:val="20"/>
        </w:rPr>
        <w:t xml:space="preserve"> </w:t>
      </w:r>
      <w:r w:rsidRPr="008E68BE">
        <w:rPr>
          <w:rFonts w:asciiTheme="minorBidi" w:hAnsiTheme="minorBidi" w:cstheme="minorBidi"/>
          <w:sz w:val="20"/>
        </w:rPr>
        <w:t>online</w:t>
      </w:r>
      <w:r w:rsidRPr="008E68BE">
        <w:rPr>
          <w:rFonts w:asciiTheme="minorBidi" w:hAnsiTheme="minorBidi" w:cstheme="minorBidi"/>
          <w:spacing w:val="-3"/>
          <w:sz w:val="20"/>
        </w:rPr>
        <w:t xml:space="preserve"> </w:t>
      </w:r>
      <w:r w:rsidRPr="008E68BE">
        <w:rPr>
          <w:rFonts w:asciiTheme="minorBidi" w:hAnsiTheme="minorBidi" w:cstheme="minorBidi"/>
          <w:spacing w:val="-2"/>
          <w:sz w:val="20"/>
        </w:rPr>
        <w:t>URLs?</w:t>
      </w:r>
    </w:p>
    <w:p w14:paraId="2F0A4E5C" w14:textId="0204B809" w:rsidR="00F54DB0" w:rsidRPr="008E68BE" w:rsidRDefault="009A3235" w:rsidP="006D72F1">
      <w:pPr>
        <w:pStyle w:val="ListParagraph"/>
        <w:tabs>
          <w:tab w:val="left" w:pos="821"/>
        </w:tabs>
        <w:spacing w:before="158" w:after="220"/>
        <w:ind w:left="720" w:firstLine="0"/>
        <w:jc w:val="both"/>
        <w:rPr>
          <w:rFonts w:asciiTheme="minorBidi" w:hAnsiTheme="minorBidi" w:cstheme="minorBidi"/>
          <w:sz w:val="20"/>
        </w:rPr>
      </w:pPr>
      <w:r w:rsidRPr="008E68BE">
        <w:rPr>
          <w:rFonts w:asciiTheme="minorBidi" w:hAnsiTheme="minorBidi" w:cstheme="minorBidi"/>
          <w:noProof/>
          <w:position w:val="-7"/>
        </w:rPr>
        <w:drawing>
          <wp:inline distT="0" distB="0" distL="0" distR="0" wp14:anchorId="2F0A4FEB" wp14:editId="2F0A4FEC">
            <wp:extent cx="126993" cy="1270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Yes</w:t>
      </w:r>
      <w:r w:rsidR="005A53B1">
        <w:rPr>
          <w:rFonts w:asciiTheme="minorBidi" w:hAnsiTheme="minorBidi" w:cstheme="minorBidi"/>
          <w:position w:val="-3"/>
          <w:sz w:val="20"/>
        </w:rPr>
        <w:tab/>
      </w:r>
      <w:r w:rsidR="006D72F1">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2F0A4FED" wp14:editId="2F0A4FEE">
            <wp:extent cx="126993" cy="1270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r w:rsidR="006D72F1">
        <w:rPr>
          <w:rFonts w:asciiTheme="minorBidi" w:hAnsiTheme="minorBidi" w:cstheme="minorBidi"/>
          <w:position w:val="-3"/>
          <w:sz w:val="20"/>
        </w:rPr>
        <w:tab/>
      </w:r>
      <w:r w:rsidR="006D72F1">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2F0A4FEF" wp14:editId="2F0A4FF0">
            <wp:extent cx="126993" cy="1270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Sometimes</w:t>
      </w:r>
    </w:p>
    <w:p w14:paraId="4BAE4634" w14:textId="1D07CDD9" w:rsidR="00223D21" w:rsidRPr="00CF76A8" w:rsidRDefault="009A3235" w:rsidP="00084D91">
      <w:pPr>
        <w:pStyle w:val="ListParagraph"/>
        <w:numPr>
          <w:ilvl w:val="0"/>
          <w:numId w:val="18"/>
        </w:numPr>
        <w:tabs>
          <w:tab w:val="left" w:pos="821"/>
          <w:tab w:val="left" w:pos="5736"/>
          <w:tab w:val="left" w:pos="6816"/>
        </w:tabs>
        <w:spacing w:before="173" w:after="220"/>
        <w:ind w:left="360"/>
        <w:rPr>
          <w:rFonts w:asciiTheme="minorBidi" w:hAnsiTheme="minorBidi" w:cstheme="minorBidi"/>
          <w:sz w:val="20"/>
          <w:lang w:val="fr-FR"/>
        </w:rPr>
      </w:pPr>
      <w:r w:rsidRPr="00CF76A8">
        <w:rPr>
          <w:rFonts w:asciiTheme="minorBidi" w:hAnsiTheme="minorBidi" w:cstheme="minorBidi"/>
          <w:sz w:val="20"/>
          <w:lang w:val="fr-FR"/>
        </w:rPr>
        <w:t>Are</w:t>
      </w:r>
      <w:r w:rsidRPr="00CF76A8">
        <w:rPr>
          <w:rFonts w:asciiTheme="minorBidi" w:hAnsiTheme="minorBidi" w:cstheme="minorBidi"/>
          <w:spacing w:val="-2"/>
          <w:sz w:val="20"/>
          <w:lang w:val="fr-FR"/>
        </w:rPr>
        <w:t xml:space="preserve"> </w:t>
      </w:r>
      <w:r w:rsidRPr="00CF76A8">
        <w:rPr>
          <w:rFonts w:asciiTheme="minorBidi" w:hAnsiTheme="minorBidi" w:cstheme="minorBidi"/>
          <w:sz w:val="20"/>
          <w:lang w:val="fr-FR"/>
        </w:rPr>
        <w:t>unique</w:t>
      </w:r>
      <w:r w:rsidRPr="00CF76A8">
        <w:rPr>
          <w:rFonts w:asciiTheme="minorBidi" w:hAnsiTheme="minorBidi" w:cstheme="minorBidi"/>
          <w:spacing w:val="-1"/>
          <w:sz w:val="20"/>
          <w:lang w:val="fr-FR"/>
        </w:rPr>
        <w:t xml:space="preserve"> </w:t>
      </w:r>
      <w:r w:rsidRPr="00CF76A8">
        <w:rPr>
          <w:rFonts w:asciiTheme="minorBidi" w:hAnsiTheme="minorBidi" w:cstheme="minorBidi"/>
          <w:sz w:val="20"/>
          <w:lang w:val="fr-FR"/>
        </w:rPr>
        <w:t>document</w:t>
      </w:r>
      <w:r w:rsidRPr="00CF76A8">
        <w:rPr>
          <w:rFonts w:asciiTheme="minorBidi" w:hAnsiTheme="minorBidi" w:cstheme="minorBidi"/>
          <w:spacing w:val="-1"/>
          <w:sz w:val="20"/>
          <w:lang w:val="fr-FR"/>
        </w:rPr>
        <w:t xml:space="preserve"> </w:t>
      </w:r>
      <w:r w:rsidRPr="00CF76A8">
        <w:rPr>
          <w:rFonts w:asciiTheme="minorBidi" w:hAnsiTheme="minorBidi" w:cstheme="minorBidi"/>
          <w:sz w:val="20"/>
          <w:lang w:val="fr-FR"/>
        </w:rPr>
        <w:t>identifiers</w:t>
      </w:r>
      <w:r w:rsidRPr="00CF76A8">
        <w:rPr>
          <w:rFonts w:asciiTheme="minorBidi" w:hAnsiTheme="minorBidi" w:cstheme="minorBidi"/>
          <w:spacing w:val="-1"/>
          <w:sz w:val="20"/>
          <w:lang w:val="fr-FR"/>
        </w:rPr>
        <w:t xml:space="preserve"> </w:t>
      </w:r>
      <w:r w:rsidRPr="00CF76A8">
        <w:rPr>
          <w:rFonts w:asciiTheme="minorBidi" w:hAnsiTheme="minorBidi" w:cstheme="minorBidi"/>
          <w:sz w:val="20"/>
          <w:lang w:val="fr-FR"/>
        </w:rPr>
        <w:t>used</w:t>
      </w:r>
      <w:ins w:id="50" w:author="Author">
        <w:r w:rsidR="000117C7">
          <w:rPr>
            <w:rFonts w:asciiTheme="minorBidi" w:hAnsiTheme="minorBidi" w:cstheme="minorBidi"/>
            <w:sz w:val="20"/>
            <w:lang w:val="fr-FR"/>
          </w:rPr>
          <w:t>, e.g., DOI</w:t>
        </w:r>
      </w:ins>
      <w:r w:rsidRPr="00CF76A8">
        <w:rPr>
          <w:rFonts w:asciiTheme="minorBidi" w:hAnsiTheme="minorBidi" w:cstheme="minorBidi"/>
          <w:sz w:val="20"/>
          <w:lang w:val="fr-FR"/>
        </w:rPr>
        <w:t>?</w:t>
      </w:r>
    </w:p>
    <w:p w14:paraId="0DFB8660" w14:textId="4F0F897C" w:rsidR="00806685" w:rsidRPr="008E68BE" w:rsidDel="00F05F32" w:rsidRDefault="009A3235" w:rsidP="00223D21">
      <w:pPr>
        <w:pStyle w:val="ListParagraph"/>
        <w:tabs>
          <w:tab w:val="left" w:pos="821"/>
          <w:tab w:val="left" w:pos="5736"/>
          <w:tab w:val="left" w:pos="6816"/>
        </w:tabs>
        <w:spacing w:before="173" w:after="220"/>
        <w:ind w:left="720" w:firstLine="0"/>
        <w:rPr>
          <w:del w:id="51" w:author="Author"/>
          <w:rFonts w:asciiTheme="minorBidi" w:hAnsiTheme="minorBidi" w:cstheme="minorBidi"/>
          <w:sz w:val="20"/>
        </w:rPr>
      </w:pPr>
      <w:del w:id="52" w:author="Author">
        <w:r w:rsidRPr="008E68BE" w:rsidDel="00F05F32">
          <w:rPr>
            <w:rFonts w:asciiTheme="minorBidi" w:hAnsiTheme="minorBidi" w:cstheme="minorBidi"/>
            <w:sz w:val="15"/>
          </w:rPr>
          <w:delText xml:space="preserve">e.g., </w:delText>
        </w:r>
        <w:r w:rsidRPr="008E68BE" w:rsidDel="00F05F32">
          <w:rPr>
            <w:rFonts w:asciiTheme="minorBidi" w:hAnsiTheme="minorBidi" w:cstheme="minorBidi"/>
            <w:spacing w:val="-5"/>
            <w:sz w:val="15"/>
          </w:rPr>
          <w:delText>DOI</w:delText>
        </w:r>
      </w:del>
    </w:p>
    <w:p w14:paraId="2F0A4E5E" w14:textId="2F2F5BFC" w:rsidR="00F54DB0" w:rsidRPr="008E68BE" w:rsidRDefault="009A3235" w:rsidP="00D51DEC">
      <w:pPr>
        <w:pStyle w:val="ListParagraph"/>
        <w:tabs>
          <w:tab w:val="left" w:pos="821"/>
        </w:tabs>
        <w:spacing w:before="173" w:after="220"/>
        <w:ind w:left="720" w:firstLine="0"/>
        <w:rPr>
          <w:rFonts w:asciiTheme="minorBidi" w:hAnsiTheme="minorBidi" w:cstheme="minorBidi"/>
          <w:sz w:val="20"/>
        </w:rPr>
      </w:pPr>
      <w:r w:rsidRPr="008E68BE">
        <w:rPr>
          <w:rFonts w:asciiTheme="minorBidi" w:hAnsiTheme="minorBidi" w:cstheme="minorBidi"/>
          <w:noProof/>
          <w:position w:val="-7"/>
          <w:sz w:val="15"/>
        </w:rPr>
        <w:drawing>
          <wp:inline distT="0" distB="0" distL="0" distR="0" wp14:anchorId="2F0A4FF3" wp14:editId="2F0A4FF4">
            <wp:extent cx="126993" cy="1270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13"/>
          <w:position w:val="-3"/>
          <w:sz w:val="15"/>
        </w:rPr>
        <w:t xml:space="preserve"> </w:t>
      </w:r>
      <w:r w:rsidRPr="008E68BE">
        <w:rPr>
          <w:rFonts w:asciiTheme="minorBidi" w:hAnsiTheme="minorBidi" w:cstheme="minorBidi"/>
          <w:position w:val="-3"/>
          <w:sz w:val="20"/>
        </w:rPr>
        <w:t>Yes</w:t>
      </w:r>
      <w:r w:rsidR="00D51DEC">
        <w:rPr>
          <w:rFonts w:asciiTheme="minorBidi" w:hAnsiTheme="minorBidi" w:cstheme="minorBidi"/>
          <w:position w:val="-3"/>
          <w:sz w:val="20"/>
        </w:rPr>
        <w:tab/>
      </w:r>
      <w:r w:rsidR="00D51DEC">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2F0A4FF5" wp14:editId="2F0A4FF6">
            <wp:extent cx="126993" cy="1270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r w:rsidR="00D51DEC">
        <w:rPr>
          <w:rFonts w:asciiTheme="minorBidi" w:hAnsiTheme="minorBidi" w:cstheme="minorBidi"/>
          <w:position w:val="-3"/>
          <w:sz w:val="20"/>
        </w:rPr>
        <w:tab/>
      </w:r>
      <w:r w:rsidR="00D51DEC">
        <w:rPr>
          <w:rFonts w:asciiTheme="minorBidi" w:hAnsiTheme="minorBidi" w:cstheme="minorBidi"/>
          <w:position w:val="-3"/>
          <w:sz w:val="20"/>
        </w:rPr>
        <w:tab/>
      </w:r>
      <w:ins w:id="53" w:author="Author">
        <w:r w:rsidR="00BB1694" w:rsidRPr="008E68BE">
          <w:rPr>
            <w:rFonts w:asciiTheme="minorBidi" w:hAnsiTheme="minorBidi" w:cstheme="minorBidi"/>
            <w:noProof/>
            <w:position w:val="-7"/>
          </w:rPr>
          <w:drawing>
            <wp:inline distT="0" distB="0" distL="0" distR="0" wp14:anchorId="67CB1CD3" wp14:editId="761DB6D9">
              <wp:extent cx="126993" cy="127000"/>
              <wp:effectExtent l="0" t="0" r="0" b="0"/>
              <wp:docPr id="1144442443"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8" cstate="print"/>
                      <a:stretch>
                        <a:fillRect/>
                      </a:stretch>
                    </pic:blipFill>
                    <pic:spPr>
                      <a:xfrm>
                        <a:off x="0" y="0"/>
                        <a:ext cx="126993" cy="127000"/>
                      </a:xfrm>
                      <a:prstGeom prst="rect">
                        <a:avLst/>
                      </a:prstGeom>
                    </pic:spPr>
                  </pic:pic>
                </a:graphicData>
              </a:graphic>
            </wp:inline>
          </w:drawing>
        </w:r>
        <w:r w:rsidR="00BB1694" w:rsidRPr="008E68BE">
          <w:rPr>
            <w:rFonts w:asciiTheme="minorBidi" w:hAnsiTheme="minorBidi" w:cstheme="minorBidi"/>
            <w:spacing w:val="-24"/>
            <w:position w:val="-3"/>
            <w:sz w:val="20"/>
          </w:rPr>
          <w:t xml:space="preserve"> </w:t>
        </w:r>
        <w:r w:rsidR="00BB1694" w:rsidRPr="008E68BE">
          <w:rPr>
            <w:rFonts w:asciiTheme="minorBidi" w:hAnsiTheme="minorBidi" w:cstheme="minorBidi"/>
            <w:position w:val="-3"/>
            <w:sz w:val="20"/>
          </w:rPr>
          <w:t xml:space="preserve">Sometimes        </w:t>
        </w:r>
      </w:ins>
    </w:p>
    <w:p w14:paraId="75B7780D" w14:textId="77777777" w:rsidR="00B27D5B" w:rsidRDefault="00B27D5B">
      <w:pPr>
        <w:rPr>
          <w:rFonts w:asciiTheme="minorBidi" w:hAnsiTheme="minorBidi" w:cstheme="minorBidi"/>
          <w:sz w:val="20"/>
        </w:rPr>
      </w:pPr>
      <w:r>
        <w:rPr>
          <w:rFonts w:asciiTheme="minorBidi" w:hAnsiTheme="minorBidi" w:cstheme="minorBidi"/>
          <w:sz w:val="20"/>
        </w:rPr>
        <w:br w:type="page"/>
      </w:r>
    </w:p>
    <w:p w14:paraId="2F0A4E60" w14:textId="5FC4F0EA" w:rsidR="00F54DB0" w:rsidRPr="00D51DEC" w:rsidRDefault="00D51DEC" w:rsidP="00084D91">
      <w:pPr>
        <w:pStyle w:val="ListParagraph"/>
        <w:numPr>
          <w:ilvl w:val="0"/>
          <w:numId w:val="18"/>
        </w:numPr>
        <w:tabs>
          <w:tab w:val="left" w:pos="821"/>
        </w:tabs>
        <w:spacing w:after="220"/>
        <w:ind w:left="360"/>
        <w:rPr>
          <w:rFonts w:asciiTheme="minorBidi" w:hAnsiTheme="minorBidi" w:cstheme="minorBidi"/>
          <w:sz w:val="20"/>
        </w:rPr>
      </w:pPr>
      <w:r w:rsidRPr="008E68BE">
        <w:rPr>
          <w:rFonts w:asciiTheme="minorBidi" w:hAnsiTheme="minorBidi" w:cstheme="minorBidi"/>
          <w:noProof/>
        </w:rPr>
        <mc:AlternateContent>
          <mc:Choice Requires="wpg">
            <w:drawing>
              <wp:anchor distT="0" distB="0" distL="0" distR="0" simplePos="0" relativeHeight="251658253" behindDoc="0" locked="0" layoutInCell="1" allowOverlap="1" wp14:anchorId="3C88D5CC" wp14:editId="4500B64A">
                <wp:simplePos x="0" y="0"/>
                <wp:positionH relativeFrom="page">
                  <wp:posOffset>3932422</wp:posOffset>
                </wp:positionH>
                <wp:positionV relativeFrom="paragraph">
                  <wp:posOffset>288925</wp:posOffset>
                </wp:positionV>
                <wp:extent cx="127000" cy="127000"/>
                <wp:effectExtent l="0" t="0" r="25400" b="25400"/>
                <wp:wrapNone/>
                <wp:docPr id="1985275100" name="Group 1985275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93286469"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34148857"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9837125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5477182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79431664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402457303"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69E1492A" id="Group 1985275100" o:spid="_x0000_s1026" style="position:absolute;margin-left:309.65pt;margin-top:22.75pt;width:10pt;height:10pt;z-index:251658264;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" path="m,l127000,e" filled="f" strokecolor="#d3d0c7" strokeweight=".5pt">
                  <v:path arrowok="t"/>
                </v:shape>
                <w10:wrap anchorx="page"/>
              </v:group>
            </w:pict>
          </mc:Fallback>
        </mc:AlternateContent>
      </w:r>
      <w:r w:rsidRPr="008E68BE">
        <w:rPr>
          <w:rFonts w:asciiTheme="minorBidi" w:hAnsiTheme="minorBidi" w:cstheme="minorBidi"/>
          <w:noProof/>
        </w:rPr>
        <mc:AlternateContent>
          <mc:Choice Requires="wpg">
            <w:drawing>
              <wp:anchor distT="0" distB="0" distL="0" distR="0" simplePos="0" relativeHeight="251658240" behindDoc="0" locked="0" layoutInCell="1" allowOverlap="1" wp14:anchorId="2F0A4FF9" wp14:editId="4D94409D">
                <wp:simplePos x="0" y="0"/>
                <wp:positionH relativeFrom="page">
                  <wp:posOffset>1356360</wp:posOffset>
                </wp:positionH>
                <wp:positionV relativeFrom="paragraph">
                  <wp:posOffset>283845</wp:posOffset>
                </wp:positionV>
                <wp:extent cx="127000" cy="127000"/>
                <wp:effectExtent l="0" t="0" r="25400" b="25400"/>
                <wp:wrapNone/>
                <wp:docPr id="286"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87"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288"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289"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290"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291"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292"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71C97F9A" id="Group 286" o:spid="_x0000_s1026" style="position:absolute;margin-left:106.8pt;margin-top:22.35pt;width:10pt;height:10pt;z-index:251658240;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" path="m,l127000,e" filled="f" strokecolor="#d3d0c7" strokeweight=".5pt">
                  <v:path arrowok="t"/>
                </v:shape>
                <w10:wrap anchorx="page"/>
              </v:group>
            </w:pict>
          </mc:Fallback>
        </mc:AlternateContent>
      </w:r>
      <w:r w:rsidR="009A3235" w:rsidRPr="008E68BE">
        <w:rPr>
          <w:rFonts w:asciiTheme="minorBidi" w:hAnsiTheme="minorBidi" w:cstheme="minorBidi"/>
          <w:sz w:val="20"/>
        </w:rPr>
        <w:t>If</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applicable,</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which</w:t>
      </w:r>
      <w:r w:rsidR="009A3235" w:rsidRPr="008E68BE">
        <w:rPr>
          <w:rFonts w:asciiTheme="minorBidi" w:hAnsiTheme="minorBidi" w:cstheme="minorBidi"/>
          <w:spacing w:val="-1"/>
          <w:sz w:val="20"/>
        </w:rPr>
        <w:t xml:space="preserve"> </w:t>
      </w:r>
      <w:r w:rsidR="009A3235" w:rsidRPr="008E68BE">
        <w:rPr>
          <w:rFonts w:asciiTheme="minorBidi" w:hAnsiTheme="minorBidi" w:cstheme="minorBidi"/>
          <w:sz w:val="20"/>
        </w:rPr>
        <w:t>unique</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document</w:t>
      </w:r>
      <w:r w:rsidR="009A3235" w:rsidRPr="008E68BE">
        <w:rPr>
          <w:rFonts w:asciiTheme="minorBidi" w:hAnsiTheme="minorBidi" w:cstheme="minorBidi"/>
          <w:spacing w:val="-1"/>
          <w:sz w:val="20"/>
        </w:rPr>
        <w:t xml:space="preserve"> </w:t>
      </w:r>
      <w:r w:rsidR="009A3235" w:rsidRPr="008E68BE">
        <w:rPr>
          <w:rFonts w:asciiTheme="minorBidi" w:hAnsiTheme="minorBidi" w:cstheme="minorBidi"/>
          <w:sz w:val="20"/>
        </w:rPr>
        <w:t>identifiers</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are</w:t>
      </w:r>
      <w:r w:rsidR="009A3235" w:rsidRPr="008E68BE">
        <w:rPr>
          <w:rFonts w:asciiTheme="minorBidi" w:hAnsiTheme="minorBidi" w:cstheme="minorBidi"/>
          <w:spacing w:val="-1"/>
          <w:sz w:val="20"/>
        </w:rPr>
        <w:t xml:space="preserve"> </w:t>
      </w:r>
      <w:r w:rsidR="009A3235" w:rsidRPr="008E68BE">
        <w:rPr>
          <w:rFonts w:asciiTheme="minorBidi" w:hAnsiTheme="minorBidi" w:cstheme="minorBidi"/>
          <w:spacing w:val="-2"/>
          <w:sz w:val="20"/>
        </w:rPr>
        <w:t>used?</w:t>
      </w:r>
    </w:p>
    <w:p w14:paraId="2F0A4E62" w14:textId="71985DDC" w:rsidR="00F54DB0" w:rsidRPr="008E68BE" w:rsidRDefault="00D51DEC" w:rsidP="00D51DEC">
      <w:pPr>
        <w:pStyle w:val="BodyText"/>
        <w:spacing w:after="220"/>
        <w:ind w:left="990"/>
        <w:rPr>
          <w:rFonts w:asciiTheme="minorBidi" w:hAnsiTheme="minorBidi" w:cstheme="minorBidi"/>
        </w:rPr>
      </w:pPr>
      <w:r w:rsidRPr="008E68BE">
        <w:rPr>
          <w:rFonts w:asciiTheme="minorBidi" w:hAnsiTheme="minorBidi" w:cstheme="minorBidi"/>
          <w:noProof/>
        </w:rPr>
        <mc:AlternateContent>
          <mc:Choice Requires="wpg">
            <w:drawing>
              <wp:anchor distT="0" distB="0" distL="0" distR="0" simplePos="0" relativeHeight="251658254" behindDoc="0" locked="0" layoutInCell="1" allowOverlap="1" wp14:anchorId="3F62BBF2" wp14:editId="1DE33D52">
                <wp:simplePos x="0" y="0"/>
                <wp:positionH relativeFrom="page">
                  <wp:posOffset>1364438</wp:posOffset>
                </wp:positionH>
                <wp:positionV relativeFrom="paragraph">
                  <wp:posOffset>292735</wp:posOffset>
                </wp:positionV>
                <wp:extent cx="127000" cy="127000"/>
                <wp:effectExtent l="0" t="0" r="25400" b="25400"/>
                <wp:wrapNone/>
                <wp:docPr id="1981860652" name="Group 1981860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036165555" name="Graphic 287"/>
                        <wps:cNvSpPr/>
                        <wps:spPr>
                          <a:xfrm>
                            <a:off x="0" y="3175"/>
                            <a:ext cx="120650" cy="1270"/>
                          </a:xfrm>
                          <a:custGeom>
                            <a:avLst/>
                            <a:gdLst/>
                            <a:ahLst/>
                            <a:cxnLst/>
                            <a:rect l="l" t="t" r="r" b="b"/>
                            <a:pathLst>
                              <a:path w="120650">
                                <a:moveTo>
                                  <a:pt x="0" y="0"/>
                                </a:moveTo>
                                <a:lnTo>
                                  <a:pt x="120650" y="0"/>
                                </a:lnTo>
                              </a:path>
                            </a:pathLst>
                          </a:custGeom>
                          <a:ln w="6350">
                            <a:solidFill>
                              <a:srgbClr val="808080"/>
                            </a:solidFill>
                            <a:prstDash val="solid"/>
                          </a:ln>
                        </wps:spPr>
                        <wps:bodyPr wrap="square" lIns="0" tIns="0" rIns="0" bIns="0" rtlCol="0">
                          <a:prstTxWarp prst="textNoShape">
                            <a:avLst/>
                          </a:prstTxWarp>
                          <a:noAutofit/>
                        </wps:bodyPr>
                      </wps:wsp>
                      <wps:wsp>
                        <wps:cNvPr id="1489134940" name="Graphic 288"/>
                        <wps:cNvSpPr/>
                        <wps:spPr>
                          <a:xfrm>
                            <a:off x="3175" y="3175"/>
                            <a:ext cx="1270" cy="120650"/>
                          </a:xfrm>
                          <a:custGeom>
                            <a:avLst/>
                            <a:gdLst/>
                            <a:ahLst/>
                            <a:cxnLst/>
                            <a:rect l="l" t="t" r="r" b="b"/>
                            <a:pathLst>
                              <a:path h="120650">
                                <a:moveTo>
                                  <a:pt x="0" y="0"/>
                                </a:moveTo>
                                <a:lnTo>
                                  <a:pt x="0" y="120650"/>
                                </a:lnTo>
                              </a:path>
                            </a:pathLst>
                          </a:custGeom>
                          <a:ln w="6350">
                            <a:solidFill>
                              <a:srgbClr val="808080"/>
                            </a:solidFill>
                            <a:prstDash val="solid"/>
                          </a:ln>
                        </wps:spPr>
                        <wps:bodyPr wrap="square" lIns="0" tIns="0" rIns="0" bIns="0" rtlCol="0">
                          <a:prstTxWarp prst="textNoShape">
                            <a:avLst/>
                          </a:prstTxWarp>
                          <a:noAutofit/>
                        </wps:bodyPr>
                      </wps:wsp>
                      <wps:wsp>
                        <wps:cNvPr id="1031862875" name="Graphic 289"/>
                        <wps:cNvSpPr/>
                        <wps:spPr>
                          <a:xfrm>
                            <a:off x="9525" y="9525"/>
                            <a:ext cx="1270" cy="104775"/>
                          </a:xfrm>
                          <a:custGeom>
                            <a:avLst/>
                            <a:gdLst/>
                            <a:ahLst/>
                            <a:cxnLst/>
                            <a:rect l="l" t="t" r="r" b="b"/>
                            <a:pathLst>
                              <a:path h="104775">
                                <a:moveTo>
                                  <a:pt x="0" y="0"/>
                                </a:moveTo>
                                <a:lnTo>
                                  <a:pt x="0" y="104775"/>
                                </a:lnTo>
                              </a:path>
                            </a:pathLst>
                          </a:custGeom>
                          <a:ln w="6350">
                            <a:solidFill>
                              <a:srgbClr val="404040"/>
                            </a:solidFill>
                            <a:prstDash val="solid"/>
                          </a:ln>
                        </wps:spPr>
                        <wps:bodyPr wrap="square" lIns="0" tIns="0" rIns="0" bIns="0" rtlCol="0">
                          <a:prstTxWarp prst="textNoShape">
                            <a:avLst/>
                          </a:prstTxWarp>
                          <a:noAutofit/>
                        </wps:bodyPr>
                      </wps:wsp>
                      <wps:wsp>
                        <wps:cNvPr id="174051739" name="Graphic 290"/>
                        <wps:cNvSpPr/>
                        <wps:spPr>
                          <a:xfrm>
                            <a:off x="6350" y="9525"/>
                            <a:ext cx="107950" cy="1270"/>
                          </a:xfrm>
                          <a:custGeom>
                            <a:avLst/>
                            <a:gdLst/>
                            <a:ahLst/>
                            <a:cxnLst/>
                            <a:rect l="l" t="t" r="r" b="b"/>
                            <a:pathLst>
                              <a:path w="107950">
                                <a:moveTo>
                                  <a:pt x="0" y="0"/>
                                </a:moveTo>
                                <a:lnTo>
                                  <a:pt x="107950" y="0"/>
                                </a:lnTo>
                              </a:path>
                            </a:pathLst>
                          </a:custGeom>
                          <a:ln w="6350">
                            <a:solidFill>
                              <a:srgbClr val="404040"/>
                            </a:solidFill>
                            <a:prstDash val="solid"/>
                          </a:ln>
                        </wps:spPr>
                        <wps:bodyPr wrap="square" lIns="0" tIns="0" rIns="0" bIns="0" rtlCol="0">
                          <a:prstTxWarp prst="textNoShape">
                            <a:avLst/>
                          </a:prstTxWarp>
                          <a:noAutofit/>
                        </wps:bodyPr>
                      </wps:wsp>
                      <wps:wsp>
                        <wps:cNvPr id="1857173623" name="Graphic 291"/>
                        <wps:cNvSpPr/>
                        <wps:spPr>
                          <a:xfrm>
                            <a:off x="123825" y="0"/>
                            <a:ext cx="1270" cy="127000"/>
                          </a:xfrm>
                          <a:custGeom>
                            <a:avLst/>
                            <a:gdLst/>
                            <a:ahLst/>
                            <a:cxnLst/>
                            <a:rect l="l" t="t" r="r" b="b"/>
                            <a:pathLst>
                              <a:path h="127000">
                                <a:moveTo>
                                  <a:pt x="0" y="0"/>
                                </a:moveTo>
                                <a:lnTo>
                                  <a:pt x="0" y="127000"/>
                                </a:lnTo>
                              </a:path>
                            </a:pathLst>
                          </a:custGeom>
                          <a:ln w="6350">
                            <a:solidFill>
                              <a:srgbClr val="D3D0C7"/>
                            </a:solidFill>
                            <a:prstDash val="solid"/>
                          </a:ln>
                        </wps:spPr>
                        <wps:bodyPr wrap="square" lIns="0" tIns="0" rIns="0" bIns="0" rtlCol="0">
                          <a:prstTxWarp prst="textNoShape">
                            <a:avLst/>
                          </a:prstTxWarp>
                          <a:noAutofit/>
                        </wps:bodyPr>
                      </wps:wsp>
                      <wps:wsp>
                        <wps:cNvPr id="522449751" name="Graphic 292"/>
                        <wps:cNvSpPr/>
                        <wps:spPr>
                          <a:xfrm>
                            <a:off x="0" y="123825"/>
                            <a:ext cx="127000" cy="1270"/>
                          </a:xfrm>
                          <a:custGeom>
                            <a:avLst/>
                            <a:gdLst/>
                            <a:ahLst/>
                            <a:cxnLst/>
                            <a:rect l="l" t="t" r="r" b="b"/>
                            <a:pathLst>
                              <a:path w="127000">
                                <a:moveTo>
                                  <a:pt x="0" y="0"/>
                                </a:moveTo>
                                <a:lnTo>
                                  <a:pt x="127000" y="0"/>
                                </a:lnTo>
                              </a:path>
                            </a:pathLst>
                          </a:custGeom>
                          <a:ln w="6350">
                            <a:solidFill>
                              <a:srgbClr val="D3D0C7"/>
                            </a:solidFill>
                            <a:prstDash val="solid"/>
                          </a:ln>
                        </wps:spPr>
                        <wps:bodyPr wrap="square" lIns="0" tIns="0" rIns="0" bIns="0" rtlCol="0">
                          <a:prstTxWarp prst="textNoShape">
                            <a:avLst/>
                          </a:prstTxWarp>
                          <a:noAutofit/>
                        </wps:bodyPr>
                      </wps:wsp>
                    </wpg:wgp>
                  </a:graphicData>
                </a:graphic>
              </wp:anchor>
            </w:drawing>
          </mc:Choice>
          <mc:Fallback>
            <w:pict>
              <v:group w14:anchorId="510199BB" id="Group 1981860652" o:spid="_x0000_s1026" style="position:absolute;margin-left:107.45pt;margin-top:23.05pt;width:10pt;height:10pt;z-index:251658265;mso-wrap-distance-left:0;mso-wrap-distance-right:0;mso-position-horizontal-relative:pag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">
                <v:shape id="Graphic 287" o:spid="_x0000_s1027" style="position:absolute;top:3175;width:120650;height:1270;visibility:visible;mso-wrap-style:square;v-text-anchor:top" coordsize="1206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" path="m,l120650,e" filled="f" strokecolor="gray" strokeweight=".5pt">
                  <v:path arrowok="t"/>
                </v:shape>
                <v:shape id="Graphic 288" o:spid="_x0000_s1028" style="position:absolute;left:3175;top:3175;width:1270;height:120650;visibility:visible;mso-wrap-style:square;v-text-anchor:top" coordsize="1270,1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" path="m,l,120650e" filled="f" strokecolor="gray" strokeweight=".5pt">
                  <v:path arrowok="t"/>
                </v:shape>
                <v:shape id="Graphic 289" o:spid="_x0000_s1029" style="position:absolute;left:9525;top:9525;width:1270;height:104775;visibility:visible;mso-wrap-style:square;v-text-anchor:top" coordsize="1270,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" path="m,l,104775e" filled="f" strokecolor="#404040" strokeweight=".5pt">
                  <v:path arrowok="t"/>
                </v:shape>
                <v:shape id="Graphic 290" o:spid="_x0000_s1030" style="position:absolute;left:6350;top:9525;width:107950;height:1270;visibility:visible;mso-wrap-style:square;v-text-anchor:top" coordsize="1079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" path="m,l107950,e" filled="f" strokecolor="#404040" strokeweight=".5pt">
                  <v:path arrowok="t"/>
                </v:shape>
                <v:shape id="Graphic 291" o:spid="_x0000_s1031" style="position:absolute;left:123825;width:1270;height:127000;visibility:visible;mso-wrap-style:square;v-text-anchor:top" coordsize="1270,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" path="m,l,127000e" filled="f" strokecolor="#d3d0c7" strokeweight=".5pt">
                  <v:path arrowok="t"/>
                </v:shape>
                <v:shape id="Graphic 292" o:spid="_x0000_s1032" style="position:absolute;top:123825;width:127000;height:1270;visibility:visible;mso-wrap-style:square;v-text-anchor:top" coordsize="127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" path="m,l127000,e" filled="f" strokecolor="#d3d0c7" strokeweight=".5pt">
                  <v:path arrowok="t"/>
                </v:shape>
                <w10:wrap anchorx="page"/>
              </v:group>
            </w:pict>
          </mc:Fallback>
        </mc:AlternateContent>
      </w:r>
      <w:r w:rsidR="00C5430C">
        <w:rPr>
          <w:rFonts w:asciiTheme="minorBidi" w:hAnsiTheme="minorBidi" w:cstheme="minorBidi"/>
        </w:rPr>
        <w:t xml:space="preserve"> </w:t>
      </w:r>
      <w:r w:rsidR="009A3235" w:rsidRPr="008E68BE">
        <w:rPr>
          <w:rFonts w:asciiTheme="minorBidi" w:hAnsiTheme="minorBidi" w:cstheme="minorBidi"/>
        </w:rPr>
        <w:t>Digital</w:t>
      </w:r>
      <w:r w:rsidR="009A3235" w:rsidRPr="008E68BE">
        <w:rPr>
          <w:rFonts w:asciiTheme="minorBidi" w:hAnsiTheme="minorBidi" w:cstheme="minorBidi"/>
          <w:spacing w:val="-2"/>
        </w:rPr>
        <w:t xml:space="preserve"> </w:t>
      </w:r>
      <w:r w:rsidR="009A3235" w:rsidRPr="008E68BE">
        <w:rPr>
          <w:rFonts w:asciiTheme="minorBidi" w:hAnsiTheme="minorBidi" w:cstheme="minorBidi"/>
        </w:rPr>
        <w:t>Object</w:t>
      </w:r>
      <w:r w:rsidR="009A3235" w:rsidRPr="008E68BE">
        <w:rPr>
          <w:rFonts w:asciiTheme="minorBidi" w:hAnsiTheme="minorBidi" w:cstheme="minorBidi"/>
          <w:spacing w:val="-2"/>
        </w:rPr>
        <w:t xml:space="preserve"> </w:t>
      </w:r>
      <w:r w:rsidR="009A3235" w:rsidRPr="008E68BE">
        <w:rPr>
          <w:rFonts w:asciiTheme="minorBidi" w:hAnsiTheme="minorBidi" w:cstheme="minorBidi"/>
        </w:rPr>
        <w:t>Identifier</w:t>
      </w:r>
      <w:r w:rsidR="009A3235" w:rsidRPr="008E68BE">
        <w:rPr>
          <w:rFonts w:asciiTheme="minorBidi" w:hAnsiTheme="minorBidi" w:cstheme="minorBidi"/>
          <w:spacing w:val="-2"/>
        </w:rPr>
        <w:t xml:space="preserve"> (DOI)</w:t>
      </w:r>
      <w:r w:rsidR="009A3235">
        <w:rPr>
          <w:rFonts w:asciiTheme="minorBidi" w:hAnsiTheme="minorBidi" w:cstheme="minorBidi"/>
        </w:rPr>
        <w:tab/>
      </w:r>
      <w:r>
        <w:rPr>
          <w:rFonts w:asciiTheme="minorBidi" w:hAnsiTheme="minorBidi" w:cstheme="minorBidi"/>
        </w:rPr>
        <w:tab/>
      </w:r>
      <w:r>
        <w:rPr>
          <w:rFonts w:asciiTheme="minorBidi" w:hAnsiTheme="minorBidi" w:cstheme="minorBidi"/>
        </w:rPr>
        <w:tab/>
      </w:r>
      <w:r w:rsidR="00C5430C">
        <w:rPr>
          <w:rFonts w:asciiTheme="minorBidi" w:hAnsiTheme="minorBidi" w:cstheme="minorBidi"/>
        </w:rPr>
        <w:t xml:space="preserve"> </w:t>
      </w:r>
      <w:r w:rsidR="009A3235" w:rsidRPr="008E68BE">
        <w:rPr>
          <w:rFonts w:asciiTheme="minorBidi" w:hAnsiTheme="minorBidi" w:cstheme="minorBidi"/>
        </w:rPr>
        <w:t>ISBN</w:t>
      </w:r>
      <w:r w:rsidR="009A3235" w:rsidRPr="008E68BE">
        <w:rPr>
          <w:rFonts w:asciiTheme="minorBidi" w:hAnsiTheme="minorBidi" w:cstheme="minorBidi"/>
          <w:spacing w:val="-5"/>
        </w:rPr>
        <w:t xml:space="preserve"> </w:t>
      </w:r>
      <w:r w:rsidR="009A3235" w:rsidRPr="008E68BE">
        <w:rPr>
          <w:rFonts w:asciiTheme="minorBidi" w:hAnsiTheme="minorBidi" w:cstheme="minorBidi"/>
        </w:rPr>
        <w:t>and</w:t>
      </w:r>
      <w:r w:rsidR="009A3235" w:rsidRPr="008E68BE">
        <w:rPr>
          <w:rFonts w:asciiTheme="minorBidi" w:hAnsiTheme="minorBidi" w:cstheme="minorBidi"/>
          <w:spacing w:val="-2"/>
        </w:rPr>
        <w:t xml:space="preserve"> </w:t>
      </w:r>
      <w:r w:rsidR="009A3235" w:rsidRPr="008E68BE">
        <w:rPr>
          <w:rFonts w:asciiTheme="minorBidi" w:hAnsiTheme="minorBidi" w:cstheme="minorBidi"/>
          <w:spacing w:val="-4"/>
        </w:rPr>
        <w:t>ISSN</w:t>
      </w:r>
    </w:p>
    <w:p w14:paraId="7B464D35" w14:textId="5A581613" w:rsidR="00D51DEC" w:rsidRPr="00D51DEC" w:rsidRDefault="00C5430C" w:rsidP="00D51DEC">
      <w:pPr>
        <w:pStyle w:val="BodyText"/>
        <w:spacing w:before="155" w:after="220"/>
        <w:ind w:left="990"/>
        <w:rPr>
          <w:rFonts w:asciiTheme="minorBidi" w:hAnsiTheme="minorBidi" w:cstheme="minorBidi"/>
        </w:rPr>
      </w:pPr>
      <w:r>
        <w:rPr>
          <w:rFonts w:asciiTheme="minorBidi" w:hAnsiTheme="minorBidi" w:cstheme="minorBidi"/>
        </w:rPr>
        <w:t xml:space="preserve"> </w:t>
      </w:r>
      <w:r w:rsidR="00D51DEC" w:rsidRPr="00D51DEC">
        <w:rPr>
          <w:rFonts w:asciiTheme="minorBidi" w:hAnsiTheme="minorBidi" w:cstheme="minorBidi"/>
        </w:rPr>
        <w:t>Other:</w:t>
      </w:r>
    </w:p>
    <w:p w14:paraId="644BF951" w14:textId="1F46D42C" w:rsidR="00D51DEC" w:rsidRPr="008E68BE" w:rsidRDefault="00D51DEC" w:rsidP="00D51DEC">
      <w:pPr>
        <w:pStyle w:val="BodyText"/>
        <w:spacing w:before="155" w:after="220"/>
        <w:ind w:left="270" w:firstLine="720"/>
        <w:rPr>
          <w:rFonts w:asciiTheme="minorBidi" w:hAnsiTheme="minorBidi" w:cstheme="minorBidi"/>
          <w:sz w:val="15"/>
        </w:rPr>
      </w:pPr>
      <w:r w:rsidRPr="00D51DEC">
        <w:rPr>
          <w:rFonts w:asciiTheme="minorBidi" w:hAnsiTheme="minorBidi" w:cstheme="minorBidi"/>
          <w:sz w:val="15"/>
        </w:rPr>
        <w:t>If "Other" please specify:</w:t>
      </w:r>
    </w:p>
    <w:p w14:paraId="2F0A4E66" w14:textId="28B9C2E6" w:rsidR="00F54DB0" w:rsidRDefault="00D51DEC" w:rsidP="00D51DEC">
      <w:pPr>
        <w:pStyle w:val="BodyText"/>
        <w:spacing w:before="171" w:after="220"/>
        <w:ind w:left="99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7976AE51" wp14:editId="590A658A">
                <wp:extent cx="1903228" cy="393405"/>
                <wp:effectExtent l="0" t="0" r="20955" b="26035"/>
                <wp:docPr id="1482029092" name="Group 1482029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05902226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4235912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0027540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1428164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85117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626213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0D0F50B" id="Group 148202909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Bit6G8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" path="m,l5122011,e" filled="f" strokecolor="#d3d0c7" strokeweight=".5pt">
                  <v:path arrowok="t"/>
                </v:shape>
                <w10:anchorlock/>
              </v:group>
            </w:pict>
          </mc:Fallback>
        </mc:AlternateContent>
      </w:r>
    </w:p>
    <w:p w14:paraId="152B6BB6" w14:textId="77777777" w:rsidR="00D51DEC" w:rsidRPr="008E68BE" w:rsidRDefault="00D51DEC" w:rsidP="008E68BE">
      <w:pPr>
        <w:pStyle w:val="BodyText"/>
        <w:spacing w:before="171" w:after="220"/>
        <w:rPr>
          <w:rFonts w:asciiTheme="minorBidi" w:hAnsiTheme="minorBidi" w:cstheme="minorBidi"/>
        </w:rPr>
      </w:pPr>
    </w:p>
    <w:p w14:paraId="64923D2E" w14:textId="0F935FDD" w:rsidR="00F54DB0" w:rsidRDefault="009A3235" w:rsidP="00EA2885">
      <w:pPr>
        <w:pStyle w:val="ListParagraph"/>
        <w:numPr>
          <w:ilvl w:val="0"/>
          <w:numId w:val="18"/>
        </w:numPr>
        <w:ind w:left="360"/>
        <w:rPr>
          <w:rFonts w:asciiTheme="minorBidi" w:hAnsiTheme="minorBidi" w:cstheme="minorBidi"/>
          <w:sz w:val="20"/>
        </w:rPr>
      </w:pPr>
      <w:r w:rsidRPr="00EA2885">
        <w:rPr>
          <w:rFonts w:asciiTheme="minorBidi" w:hAnsiTheme="minorBidi" w:cstheme="minorBidi"/>
          <w:sz w:val="20"/>
        </w:rPr>
        <w:t>Please comment on any major differences between the provision of ISR and other search report citation references</w:t>
      </w:r>
    </w:p>
    <w:p w14:paraId="537E43AC" w14:textId="77777777" w:rsidR="00F54DB0" w:rsidRPr="00EA2885" w:rsidRDefault="00F54DB0" w:rsidP="00B27D5B">
      <w:pPr>
        <w:pStyle w:val="ListParagraph"/>
        <w:ind w:left="360" w:firstLine="0"/>
        <w:rPr>
          <w:rFonts w:asciiTheme="minorBidi" w:hAnsiTheme="minorBidi" w:cstheme="minorBidi"/>
          <w:sz w:val="20"/>
        </w:rPr>
      </w:pPr>
    </w:p>
    <w:p w14:paraId="2F0A4E69" w14:textId="5BB36A07" w:rsidR="00F54DB0" w:rsidRDefault="00B27D5B" w:rsidP="00B27D5B">
      <w:pPr>
        <w:pStyle w:val="BodyText"/>
        <w:spacing w:before="3" w:after="220"/>
        <w:ind w:left="36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67F5BFB4" wp14:editId="59C83913">
                <wp:extent cx="1903228" cy="393405"/>
                <wp:effectExtent l="0" t="0" r="20955" b="26035"/>
                <wp:docPr id="1457250702" name="Group 1457250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5994614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8838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2904297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75315947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46178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039601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27A132D" id="Group 145725070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3bSaA9EDAAAP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" path="m,l5122011,e" filled="f" strokecolor="#d3d0c7" strokeweight=".5pt">
                  <v:path arrowok="t"/>
                </v:shape>
                <w10:anchorlock/>
              </v:group>
            </w:pict>
          </mc:Fallback>
        </mc:AlternateContent>
      </w:r>
    </w:p>
    <w:p w14:paraId="2F0A4E6E" w14:textId="77777777" w:rsidR="00F54DB0" w:rsidRPr="008E68BE" w:rsidRDefault="00F54DB0" w:rsidP="008E68BE">
      <w:pPr>
        <w:pStyle w:val="BodyText"/>
        <w:spacing w:before="3" w:after="220"/>
        <w:rPr>
          <w:rFonts w:asciiTheme="minorBidi" w:hAnsiTheme="minorBidi" w:cstheme="minorBidi"/>
        </w:rPr>
      </w:pPr>
    </w:p>
    <w:p w14:paraId="39942BF8" w14:textId="77777777" w:rsidR="009C7467" w:rsidRDefault="009C7467">
      <w:pPr>
        <w:rPr>
          <w:rFonts w:asciiTheme="minorBidi" w:hAnsiTheme="minorBidi" w:cstheme="minorBidi"/>
          <w:b/>
          <w:bCs/>
          <w:sz w:val="24"/>
          <w:szCs w:val="24"/>
        </w:rPr>
      </w:pPr>
      <w:r>
        <w:rPr>
          <w:rFonts w:asciiTheme="minorBidi" w:hAnsiTheme="minorBidi" w:cstheme="minorBidi"/>
        </w:rPr>
        <w:br w:type="page"/>
      </w:r>
    </w:p>
    <w:p w14:paraId="2F0A4E6F" w14:textId="4CAD90AD" w:rsidR="00F54DB0" w:rsidRPr="008E68BE" w:rsidRDefault="009A3235" w:rsidP="00B27D5B">
      <w:pPr>
        <w:pStyle w:val="Heading1"/>
        <w:spacing w:after="220"/>
        <w:ind w:left="0"/>
        <w:rPr>
          <w:rFonts w:asciiTheme="minorBidi" w:hAnsiTheme="minorBidi" w:cstheme="minorBidi"/>
        </w:rPr>
      </w:pPr>
      <w:r w:rsidRPr="008E68BE">
        <w:rPr>
          <w:rFonts w:asciiTheme="minorBidi" w:hAnsiTheme="minorBidi" w:cstheme="minorBidi"/>
        </w:rPr>
        <w:t xml:space="preserve">Section 4: Centralizing/Tagging Citation </w:t>
      </w:r>
      <w:r w:rsidRPr="008E68BE">
        <w:rPr>
          <w:rFonts w:asciiTheme="minorBidi" w:hAnsiTheme="minorBidi" w:cstheme="minorBidi"/>
          <w:spacing w:val="-2"/>
        </w:rPr>
        <w:t>References</w:t>
      </w:r>
    </w:p>
    <w:p w14:paraId="2F0A4E70" w14:textId="77777777" w:rsidR="00F54DB0" w:rsidRPr="008E68BE" w:rsidRDefault="009A3235" w:rsidP="00B27D5B">
      <w:pPr>
        <w:spacing w:before="21" w:after="220"/>
        <w:rPr>
          <w:rFonts w:asciiTheme="minorBidi" w:hAnsiTheme="minorBidi" w:cstheme="minorBidi"/>
          <w:spacing w:val="-2"/>
          <w:sz w:val="18"/>
        </w:rPr>
      </w:pPr>
      <w:r w:rsidRPr="008E68BE">
        <w:rPr>
          <w:rFonts w:asciiTheme="minorBidi" w:hAnsiTheme="minorBidi" w:cstheme="minorBidi"/>
          <w:sz w:val="18"/>
        </w:rPr>
        <w:t>e.g.,</w:t>
      </w:r>
      <w:r w:rsidRPr="008E68BE">
        <w:rPr>
          <w:rFonts w:asciiTheme="minorBidi" w:hAnsiTheme="minorBidi" w:cstheme="minorBidi"/>
          <w:spacing w:val="-6"/>
          <w:sz w:val="18"/>
        </w:rPr>
        <w:t xml:space="preserve"> </w:t>
      </w:r>
      <w:r w:rsidRPr="008E68BE">
        <w:rPr>
          <w:rFonts w:asciiTheme="minorBidi" w:hAnsiTheme="minorBidi" w:cstheme="minorBidi"/>
          <w:sz w:val="18"/>
        </w:rPr>
        <w:t>suitable</w:t>
      </w:r>
      <w:r w:rsidRPr="008E68BE">
        <w:rPr>
          <w:rFonts w:asciiTheme="minorBidi" w:hAnsiTheme="minorBidi" w:cstheme="minorBidi"/>
          <w:spacing w:val="-4"/>
          <w:sz w:val="18"/>
        </w:rPr>
        <w:t xml:space="preserve"> </w:t>
      </w:r>
      <w:r w:rsidRPr="008E68BE">
        <w:rPr>
          <w:rFonts w:asciiTheme="minorBidi" w:hAnsiTheme="minorBidi" w:cstheme="minorBidi"/>
          <w:sz w:val="18"/>
        </w:rPr>
        <w:t>for</w:t>
      </w:r>
      <w:r w:rsidRPr="008E68BE">
        <w:rPr>
          <w:rFonts w:asciiTheme="minorBidi" w:hAnsiTheme="minorBidi" w:cstheme="minorBidi"/>
          <w:spacing w:val="-3"/>
          <w:sz w:val="18"/>
        </w:rPr>
        <w:t xml:space="preserve"> </w:t>
      </w:r>
      <w:r w:rsidRPr="008E68BE">
        <w:rPr>
          <w:rFonts w:asciiTheme="minorBidi" w:hAnsiTheme="minorBidi" w:cstheme="minorBidi"/>
          <w:sz w:val="18"/>
        </w:rPr>
        <w:t>a</w:t>
      </w:r>
      <w:r w:rsidRPr="008E68BE">
        <w:rPr>
          <w:rFonts w:asciiTheme="minorBidi" w:hAnsiTheme="minorBidi" w:cstheme="minorBidi"/>
          <w:spacing w:val="-4"/>
          <w:sz w:val="18"/>
        </w:rPr>
        <w:t xml:space="preserve"> </w:t>
      </w:r>
      <w:r w:rsidRPr="008E68BE">
        <w:rPr>
          <w:rFonts w:asciiTheme="minorBidi" w:hAnsiTheme="minorBidi" w:cstheme="minorBidi"/>
          <w:sz w:val="18"/>
        </w:rPr>
        <w:t>database</w:t>
      </w:r>
      <w:r w:rsidRPr="008E68BE">
        <w:rPr>
          <w:rFonts w:asciiTheme="minorBidi" w:hAnsiTheme="minorBidi" w:cstheme="minorBidi"/>
          <w:spacing w:val="-4"/>
          <w:sz w:val="18"/>
        </w:rPr>
        <w:t xml:space="preserve"> </w:t>
      </w:r>
      <w:r w:rsidRPr="008E68BE">
        <w:rPr>
          <w:rFonts w:asciiTheme="minorBidi" w:hAnsiTheme="minorBidi" w:cstheme="minorBidi"/>
          <w:sz w:val="18"/>
        </w:rPr>
        <w:t>containing</w:t>
      </w:r>
      <w:r w:rsidRPr="008E68BE">
        <w:rPr>
          <w:rFonts w:asciiTheme="minorBidi" w:hAnsiTheme="minorBidi" w:cstheme="minorBidi"/>
          <w:spacing w:val="-3"/>
          <w:sz w:val="18"/>
        </w:rPr>
        <w:t xml:space="preserve"> </w:t>
      </w:r>
      <w:r w:rsidRPr="008E68BE">
        <w:rPr>
          <w:rFonts w:asciiTheme="minorBidi" w:hAnsiTheme="minorBidi" w:cstheme="minorBidi"/>
          <w:sz w:val="18"/>
        </w:rPr>
        <w:t>data</w:t>
      </w:r>
      <w:r w:rsidRPr="008E68BE">
        <w:rPr>
          <w:rFonts w:asciiTheme="minorBidi" w:hAnsiTheme="minorBidi" w:cstheme="minorBidi"/>
          <w:spacing w:val="-4"/>
          <w:sz w:val="18"/>
        </w:rPr>
        <w:t xml:space="preserve"> </w:t>
      </w:r>
      <w:r w:rsidRPr="008E68BE">
        <w:rPr>
          <w:rFonts w:asciiTheme="minorBidi" w:hAnsiTheme="minorBidi" w:cstheme="minorBidi"/>
          <w:sz w:val="18"/>
        </w:rPr>
        <w:t>elements</w:t>
      </w:r>
      <w:r w:rsidRPr="008E68BE">
        <w:rPr>
          <w:rFonts w:asciiTheme="minorBidi" w:hAnsiTheme="minorBidi" w:cstheme="minorBidi"/>
          <w:spacing w:val="-4"/>
          <w:sz w:val="18"/>
        </w:rPr>
        <w:t xml:space="preserve"> </w:t>
      </w:r>
      <w:r w:rsidRPr="008E68BE">
        <w:rPr>
          <w:rFonts w:asciiTheme="minorBidi" w:hAnsiTheme="minorBidi" w:cstheme="minorBidi"/>
          <w:sz w:val="18"/>
        </w:rPr>
        <w:t>identifying</w:t>
      </w:r>
      <w:r w:rsidRPr="008E68BE">
        <w:rPr>
          <w:rFonts w:asciiTheme="minorBidi" w:hAnsiTheme="minorBidi" w:cstheme="minorBidi"/>
          <w:spacing w:val="-3"/>
          <w:sz w:val="18"/>
        </w:rPr>
        <w:t xml:space="preserve"> </w:t>
      </w:r>
      <w:r w:rsidRPr="008E68BE">
        <w:rPr>
          <w:rFonts w:asciiTheme="minorBidi" w:hAnsiTheme="minorBidi" w:cstheme="minorBidi"/>
          <w:sz w:val="18"/>
        </w:rPr>
        <w:t>the</w:t>
      </w:r>
      <w:r w:rsidRPr="008E68BE">
        <w:rPr>
          <w:rFonts w:asciiTheme="minorBidi" w:hAnsiTheme="minorBidi" w:cstheme="minorBidi"/>
          <w:spacing w:val="-4"/>
          <w:sz w:val="18"/>
        </w:rPr>
        <w:t xml:space="preserve"> </w:t>
      </w:r>
      <w:r w:rsidRPr="008E68BE">
        <w:rPr>
          <w:rFonts w:asciiTheme="minorBidi" w:hAnsiTheme="minorBidi" w:cstheme="minorBidi"/>
          <w:sz w:val="18"/>
        </w:rPr>
        <w:t>location</w:t>
      </w:r>
      <w:r w:rsidRPr="008E68BE">
        <w:rPr>
          <w:rFonts w:asciiTheme="minorBidi" w:hAnsiTheme="minorBidi" w:cstheme="minorBidi"/>
          <w:spacing w:val="-4"/>
          <w:sz w:val="18"/>
        </w:rPr>
        <w:t xml:space="preserve"> </w:t>
      </w:r>
      <w:r w:rsidRPr="008E68BE">
        <w:rPr>
          <w:rFonts w:asciiTheme="minorBidi" w:hAnsiTheme="minorBidi" w:cstheme="minorBidi"/>
          <w:sz w:val="18"/>
        </w:rPr>
        <w:t>of</w:t>
      </w:r>
      <w:r w:rsidRPr="008E68BE">
        <w:rPr>
          <w:rFonts w:asciiTheme="minorBidi" w:hAnsiTheme="minorBidi" w:cstheme="minorBidi"/>
          <w:spacing w:val="-3"/>
          <w:sz w:val="18"/>
        </w:rPr>
        <w:t xml:space="preserve"> </w:t>
      </w:r>
      <w:r w:rsidRPr="008E68BE">
        <w:rPr>
          <w:rFonts w:asciiTheme="minorBidi" w:hAnsiTheme="minorBidi" w:cstheme="minorBidi"/>
          <w:sz w:val="18"/>
        </w:rPr>
        <w:t>the</w:t>
      </w:r>
      <w:r w:rsidRPr="008E68BE">
        <w:rPr>
          <w:rFonts w:asciiTheme="minorBidi" w:hAnsiTheme="minorBidi" w:cstheme="minorBidi"/>
          <w:spacing w:val="-4"/>
          <w:sz w:val="18"/>
        </w:rPr>
        <w:t xml:space="preserve"> </w:t>
      </w:r>
      <w:r w:rsidRPr="008E68BE">
        <w:rPr>
          <w:rFonts w:asciiTheme="minorBidi" w:hAnsiTheme="minorBidi" w:cstheme="minorBidi"/>
          <w:sz w:val="18"/>
        </w:rPr>
        <w:t>cited</w:t>
      </w:r>
      <w:r w:rsidRPr="008E68BE">
        <w:rPr>
          <w:rFonts w:asciiTheme="minorBidi" w:hAnsiTheme="minorBidi" w:cstheme="minorBidi"/>
          <w:spacing w:val="-3"/>
          <w:sz w:val="18"/>
        </w:rPr>
        <w:t xml:space="preserve"> </w:t>
      </w:r>
      <w:r w:rsidRPr="008E68BE">
        <w:rPr>
          <w:rFonts w:asciiTheme="minorBidi" w:hAnsiTheme="minorBidi" w:cstheme="minorBidi"/>
          <w:spacing w:val="-2"/>
          <w:sz w:val="18"/>
        </w:rPr>
        <w:t>text/documents</w:t>
      </w:r>
    </w:p>
    <w:p w14:paraId="2F0A4E71" w14:textId="77777777" w:rsidR="00F54DB0" w:rsidRPr="008E68BE" w:rsidRDefault="00F54DB0" w:rsidP="008E68BE">
      <w:pPr>
        <w:pStyle w:val="BodyText"/>
        <w:spacing w:before="15" w:after="220"/>
        <w:rPr>
          <w:rFonts w:asciiTheme="minorBidi" w:hAnsiTheme="minorBidi" w:cstheme="minorBidi"/>
          <w:sz w:val="18"/>
        </w:rPr>
      </w:pPr>
    </w:p>
    <w:p w14:paraId="2F0A4E73" w14:textId="3423AA94" w:rsidR="00F54DB0" w:rsidRPr="00932782" w:rsidRDefault="009A3235" w:rsidP="00932782">
      <w:pPr>
        <w:pStyle w:val="ListParagraph"/>
        <w:numPr>
          <w:ilvl w:val="0"/>
          <w:numId w:val="18"/>
        </w:numPr>
        <w:tabs>
          <w:tab w:val="left" w:pos="821"/>
        </w:tabs>
        <w:spacing w:before="14" w:after="220"/>
        <w:ind w:left="360"/>
        <w:rPr>
          <w:rFonts w:asciiTheme="minorBidi" w:hAnsiTheme="minorBidi" w:cstheme="minorBidi"/>
        </w:rPr>
      </w:pPr>
      <w:r w:rsidRPr="00932782">
        <w:rPr>
          <w:rFonts w:asciiTheme="minorBidi" w:hAnsiTheme="minorBidi" w:cstheme="minorBidi"/>
          <w:sz w:val="20"/>
        </w:rPr>
        <w:t>Do</w:t>
      </w:r>
      <w:r w:rsidRPr="00932782">
        <w:rPr>
          <w:rFonts w:asciiTheme="minorBidi" w:hAnsiTheme="minorBidi" w:cstheme="minorBidi"/>
          <w:spacing w:val="-5"/>
          <w:sz w:val="20"/>
        </w:rPr>
        <w:t xml:space="preserve"> </w:t>
      </w:r>
      <w:r w:rsidRPr="00932782">
        <w:rPr>
          <w:rFonts w:asciiTheme="minorBidi" w:hAnsiTheme="minorBidi" w:cstheme="minorBidi"/>
          <w:sz w:val="20"/>
        </w:rPr>
        <w:t>you</w:t>
      </w:r>
      <w:r w:rsidRPr="00932782">
        <w:rPr>
          <w:rFonts w:asciiTheme="minorBidi" w:hAnsiTheme="minorBidi" w:cstheme="minorBidi"/>
          <w:spacing w:val="-2"/>
          <w:sz w:val="20"/>
        </w:rPr>
        <w:t xml:space="preserve"> </w:t>
      </w:r>
      <w:r w:rsidRPr="00932782">
        <w:rPr>
          <w:rFonts w:asciiTheme="minorBidi" w:hAnsiTheme="minorBidi" w:cstheme="minorBidi"/>
          <w:sz w:val="20"/>
        </w:rPr>
        <w:t>(intend</w:t>
      </w:r>
      <w:r w:rsidRPr="00932782">
        <w:rPr>
          <w:rFonts w:asciiTheme="minorBidi" w:hAnsiTheme="minorBidi" w:cstheme="minorBidi"/>
          <w:spacing w:val="-2"/>
          <w:sz w:val="20"/>
        </w:rPr>
        <w:t xml:space="preserve"> </w:t>
      </w:r>
      <w:r w:rsidRPr="00932782">
        <w:rPr>
          <w:rFonts w:asciiTheme="minorBidi" w:hAnsiTheme="minorBidi" w:cstheme="minorBidi"/>
          <w:sz w:val="20"/>
        </w:rPr>
        <w:t>to)</w:t>
      </w:r>
      <w:r w:rsidRPr="00932782">
        <w:rPr>
          <w:rFonts w:asciiTheme="minorBidi" w:hAnsiTheme="minorBidi" w:cstheme="minorBidi"/>
          <w:spacing w:val="-2"/>
          <w:sz w:val="20"/>
        </w:rPr>
        <w:t xml:space="preserve"> </w:t>
      </w:r>
      <w:r w:rsidRPr="00932782">
        <w:rPr>
          <w:rFonts w:asciiTheme="minorBidi" w:hAnsiTheme="minorBidi" w:cstheme="minorBidi"/>
          <w:sz w:val="20"/>
        </w:rPr>
        <w:t>add</w:t>
      </w:r>
      <w:r w:rsidRPr="00932782">
        <w:rPr>
          <w:rFonts w:asciiTheme="minorBidi" w:hAnsiTheme="minorBidi" w:cstheme="minorBidi"/>
          <w:spacing w:val="-2"/>
          <w:sz w:val="20"/>
        </w:rPr>
        <w:t xml:space="preserve"> </w:t>
      </w:r>
      <w:r w:rsidRPr="00932782">
        <w:rPr>
          <w:rFonts w:asciiTheme="minorBidi" w:hAnsiTheme="minorBidi" w:cstheme="minorBidi"/>
          <w:sz w:val="20"/>
        </w:rPr>
        <w:t>tags</w:t>
      </w:r>
      <w:r w:rsidRPr="00932782">
        <w:rPr>
          <w:rFonts w:asciiTheme="minorBidi" w:hAnsiTheme="minorBidi" w:cstheme="minorBidi"/>
          <w:spacing w:val="-2"/>
          <w:sz w:val="20"/>
        </w:rPr>
        <w:t xml:space="preserve"> </w:t>
      </w:r>
      <w:r w:rsidRPr="00932782">
        <w:rPr>
          <w:rFonts w:asciiTheme="minorBidi" w:hAnsiTheme="minorBidi" w:cstheme="minorBidi"/>
          <w:sz w:val="20"/>
        </w:rPr>
        <w:t>to</w:t>
      </w:r>
      <w:r w:rsidRPr="00932782">
        <w:rPr>
          <w:rFonts w:asciiTheme="minorBidi" w:hAnsiTheme="minorBidi" w:cstheme="minorBidi"/>
          <w:spacing w:val="-2"/>
          <w:sz w:val="20"/>
        </w:rPr>
        <w:t xml:space="preserve"> </w:t>
      </w:r>
      <w:r w:rsidRPr="00932782">
        <w:rPr>
          <w:rFonts w:asciiTheme="minorBidi" w:hAnsiTheme="minorBidi" w:cstheme="minorBidi"/>
          <w:sz w:val="20"/>
        </w:rPr>
        <w:t>identify</w:t>
      </w:r>
      <w:r w:rsidRPr="00932782">
        <w:rPr>
          <w:rFonts w:asciiTheme="minorBidi" w:hAnsiTheme="minorBidi" w:cstheme="minorBidi"/>
          <w:spacing w:val="-2"/>
          <w:sz w:val="20"/>
        </w:rPr>
        <w:t xml:space="preserve"> </w:t>
      </w:r>
      <w:r w:rsidRPr="00932782">
        <w:rPr>
          <w:rFonts w:asciiTheme="minorBidi" w:hAnsiTheme="minorBidi" w:cstheme="minorBidi"/>
          <w:sz w:val="20"/>
        </w:rPr>
        <w:t>citation</w:t>
      </w:r>
      <w:r w:rsidRPr="00932782">
        <w:rPr>
          <w:rFonts w:asciiTheme="minorBidi" w:hAnsiTheme="minorBidi" w:cstheme="minorBidi"/>
          <w:spacing w:val="-2"/>
          <w:sz w:val="20"/>
        </w:rPr>
        <w:t xml:space="preserve"> references?</w:t>
      </w:r>
      <w:del w:id="54" w:author="Author">
        <w:r w:rsidRPr="00932782" w:rsidDel="00DF26EB">
          <w:rPr>
            <w:rFonts w:asciiTheme="minorBidi" w:hAnsiTheme="minorBidi" w:cstheme="minorBidi"/>
            <w:sz w:val="16"/>
          </w:rPr>
          <w:delText>(e.g.,</w:delText>
        </w:r>
        <w:r w:rsidRPr="00932782" w:rsidDel="00DF26EB">
          <w:rPr>
            <w:rFonts w:asciiTheme="minorBidi" w:hAnsiTheme="minorBidi" w:cstheme="minorBidi"/>
            <w:spacing w:val="-2"/>
            <w:sz w:val="16"/>
          </w:rPr>
          <w:delText xml:space="preserve"> </w:delText>
        </w:r>
        <w:r w:rsidRPr="00932782" w:rsidDel="00DF26EB">
          <w:rPr>
            <w:rFonts w:asciiTheme="minorBidi" w:hAnsiTheme="minorBidi" w:cstheme="minorBidi"/>
            <w:sz w:val="16"/>
          </w:rPr>
          <w:delText>see</w:delText>
        </w:r>
        <w:r w:rsidRPr="00932782" w:rsidDel="00DF26EB">
          <w:rPr>
            <w:rFonts w:asciiTheme="minorBidi" w:hAnsiTheme="minorBidi" w:cstheme="minorBidi"/>
            <w:spacing w:val="-1"/>
            <w:sz w:val="16"/>
          </w:rPr>
          <w:delText xml:space="preserve"> </w:delText>
        </w:r>
        <w:r w:rsidRPr="00932782" w:rsidDel="00DF26EB">
          <w:rPr>
            <w:rFonts w:asciiTheme="minorBidi" w:hAnsiTheme="minorBidi" w:cstheme="minorBidi"/>
          </w:rPr>
          <w:fldChar w:fldCharType="begin"/>
        </w:r>
        <w:r w:rsidRPr="00932782" w:rsidDel="00DF26EB">
          <w:rPr>
            <w:rFonts w:asciiTheme="minorBidi" w:hAnsiTheme="minorBidi" w:cstheme="minorBidi"/>
          </w:rPr>
          <w:delInstrText>HYPERLINK "http://www.wipo.int/export/sites/www/scit/en/taskfrce/citation_practices/docs/st36-ice-citations.pdf)" \h</w:delInstrText>
        </w:r>
        <w:r w:rsidRPr="00932782" w:rsidDel="00DF26EB">
          <w:rPr>
            <w:rFonts w:asciiTheme="minorBidi" w:hAnsiTheme="minorBidi" w:cstheme="minorBidi"/>
          </w:rPr>
        </w:r>
        <w:r w:rsidRPr="00932782" w:rsidDel="00DF26EB">
          <w:rPr>
            <w:rFonts w:asciiTheme="minorBidi" w:hAnsiTheme="minorBidi" w:cstheme="minorBidi"/>
          </w:rPr>
          <w:fldChar w:fldCharType="separate"/>
        </w:r>
        <w:r w:rsidRPr="00932782" w:rsidDel="00DF26EB">
          <w:rPr>
            <w:rFonts w:asciiTheme="minorBidi" w:hAnsiTheme="minorBidi" w:cstheme="minorBidi"/>
            <w:i/>
            <w:sz w:val="18"/>
          </w:rPr>
          <w:delText>http://www.wipo.int/export/sites/www/scit/en/taskfrce/citation_practices/docs/st36-ice-</w:delText>
        </w:r>
        <w:r w:rsidRPr="00932782" w:rsidDel="00DF26EB">
          <w:rPr>
            <w:rFonts w:asciiTheme="minorBidi" w:hAnsiTheme="minorBidi" w:cstheme="minorBidi"/>
            <w:i/>
            <w:spacing w:val="-2"/>
            <w:sz w:val="18"/>
          </w:rPr>
          <w:delText>citations.pdf</w:delText>
        </w:r>
        <w:r w:rsidRPr="00932782" w:rsidDel="00DF26EB">
          <w:rPr>
            <w:rFonts w:asciiTheme="minorBidi" w:hAnsiTheme="minorBidi" w:cstheme="minorBidi"/>
            <w:spacing w:val="-2"/>
            <w:sz w:val="18"/>
          </w:rPr>
          <w:delText>)</w:delText>
        </w:r>
        <w:r w:rsidRPr="00932782" w:rsidDel="00DF26EB">
          <w:rPr>
            <w:rFonts w:asciiTheme="minorBidi" w:hAnsiTheme="minorBidi" w:cstheme="minorBidi"/>
          </w:rPr>
          <w:fldChar w:fldCharType="end"/>
        </w:r>
      </w:del>
    </w:p>
    <w:p w14:paraId="2310184B" w14:textId="48369269" w:rsidR="00D177AA" w:rsidRPr="008E68BE" w:rsidRDefault="00D177AA" w:rsidP="00D177AA">
      <w:pPr>
        <w:pStyle w:val="ListParagraph"/>
        <w:tabs>
          <w:tab w:val="left" w:pos="821"/>
        </w:tabs>
        <w:spacing w:before="158" w:after="220"/>
        <w:ind w:left="720" w:firstLine="0"/>
        <w:jc w:val="both"/>
        <w:rPr>
          <w:rFonts w:asciiTheme="minorBidi" w:hAnsiTheme="minorBidi" w:cstheme="minorBidi"/>
          <w:sz w:val="20"/>
        </w:rPr>
      </w:pPr>
      <w:r w:rsidRPr="008E68BE">
        <w:rPr>
          <w:rFonts w:asciiTheme="minorBidi" w:hAnsiTheme="minorBidi" w:cstheme="minorBidi"/>
          <w:noProof/>
          <w:position w:val="-7"/>
        </w:rPr>
        <w:drawing>
          <wp:inline distT="0" distB="0" distL="0" distR="0" wp14:anchorId="3B80AB6B" wp14:editId="523D0E39">
            <wp:extent cx="126993" cy="127000"/>
            <wp:effectExtent l="0" t="0" r="0" b="0"/>
            <wp:docPr id="924819646"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Yes</w:t>
      </w:r>
      <w:r>
        <w:rPr>
          <w:rFonts w:asciiTheme="minorBidi" w:hAnsiTheme="minorBidi" w:cstheme="minorBidi"/>
          <w:position w:val="-3"/>
          <w:sz w:val="20"/>
        </w:rPr>
        <w:tab/>
      </w:r>
      <w:r>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0B577F32" wp14:editId="36B75684">
            <wp:extent cx="126993" cy="127000"/>
            <wp:effectExtent l="0" t="0" r="0" b="0"/>
            <wp:docPr id="102888474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r>
        <w:rPr>
          <w:rFonts w:asciiTheme="minorBidi" w:hAnsiTheme="minorBidi" w:cstheme="minorBidi"/>
          <w:position w:val="-3"/>
          <w:sz w:val="20"/>
        </w:rPr>
        <w:tab/>
      </w:r>
      <w:r>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327EC605" wp14:editId="447F6CE8">
            <wp:extent cx="126993" cy="127000"/>
            <wp:effectExtent l="0" t="0" r="0" b="0"/>
            <wp:docPr id="208533753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00637537" w:rsidRPr="008E68BE">
        <w:rPr>
          <w:rFonts w:asciiTheme="minorBidi" w:hAnsiTheme="minorBidi" w:cstheme="minorBidi"/>
        </w:rPr>
        <w:t>Not</w:t>
      </w:r>
      <w:r w:rsidR="00637537" w:rsidRPr="008E68BE">
        <w:rPr>
          <w:rFonts w:asciiTheme="minorBidi" w:hAnsiTheme="minorBidi" w:cstheme="minorBidi"/>
          <w:spacing w:val="-2"/>
        </w:rPr>
        <w:t xml:space="preserve"> </w:t>
      </w:r>
      <w:r w:rsidR="00637537" w:rsidRPr="008E68BE">
        <w:rPr>
          <w:rFonts w:asciiTheme="minorBidi" w:hAnsiTheme="minorBidi" w:cstheme="minorBidi"/>
        </w:rPr>
        <w:t>now,</w:t>
      </w:r>
      <w:r w:rsidR="00637537" w:rsidRPr="008E68BE">
        <w:rPr>
          <w:rFonts w:asciiTheme="minorBidi" w:hAnsiTheme="minorBidi" w:cstheme="minorBidi"/>
          <w:spacing w:val="-1"/>
        </w:rPr>
        <w:t xml:space="preserve"> </w:t>
      </w:r>
      <w:r w:rsidR="00637537" w:rsidRPr="008E68BE">
        <w:rPr>
          <w:rFonts w:asciiTheme="minorBidi" w:hAnsiTheme="minorBidi" w:cstheme="minorBidi"/>
        </w:rPr>
        <w:t>but</w:t>
      </w:r>
      <w:r w:rsidR="00637537" w:rsidRPr="008E68BE">
        <w:rPr>
          <w:rFonts w:asciiTheme="minorBidi" w:hAnsiTheme="minorBidi" w:cstheme="minorBidi"/>
          <w:spacing w:val="-1"/>
        </w:rPr>
        <w:t xml:space="preserve"> </w:t>
      </w:r>
      <w:r w:rsidR="00637537" w:rsidRPr="008E68BE">
        <w:rPr>
          <w:rFonts w:asciiTheme="minorBidi" w:hAnsiTheme="minorBidi" w:cstheme="minorBidi"/>
        </w:rPr>
        <w:t>we</w:t>
      </w:r>
      <w:r w:rsidR="00637537" w:rsidRPr="008E68BE">
        <w:rPr>
          <w:rFonts w:asciiTheme="minorBidi" w:hAnsiTheme="minorBidi" w:cstheme="minorBidi"/>
          <w:spacing w:val="-1"/>
        </w:rPr>
        <w:t xml:space="preserve"> </w:t>
      </w:r>
      <w:r w:rsidR="00637537" w:rsidRPr="008E68BE">
        <w:rPr>
          <w:rFonts w:asciiTheme="minorBidi" w:hAnsiTheme="minorBidi" w:cstheme="minorBidi"/>
        </w:rPr>
        <w:t>intend</w:t>
      </w:r>
      <w:r w:rsidR="00637537" w:rsidRPr="008E68BE">
        <w:rPr>
          <w:rFonts w:asciiTheme="minorBidi" w:hAnsiTheme="minorBidi" w:cstheme="minorBidi"/>
          <w:spacing w:val="-1"/>
        </w:rPr>
        <w:t xml:space="preserve"> </w:t>
      </w:r>
      <w:r w:rsidR="00637537" w:rsidRPr="008E68BE">
        <w:rPr>
          <w:rFonts w:asciiTheme="minorBidi" w:hAnsiTheme="minorBidi" w:cstheme="minorBidi"/>
        </w:rPr>
        <w:t>to</w:t>
      </w:r>
      <w:r w:rsidR="00637537" w:rsidRPr="008E68BE">
        <w:rPr>
          <w:rFonts w:asciiTheme="minorBidi" w:hAnsiTheme="minorBidi" w:cstheme="minorBidi"/>
          <w:spacing w:val="-1"/>
        </w:rPr>
        <w:t xml:space="preserve"> </w:t>
      </w:r>
      <w:r w:rsidR="00637537" w:rsidRPr="008E68BE">
        <w:rPr>
          <w:rFonts w:asciiTheme="minorBidi" w:hAnsiTheme="minorBidi" w:cstheme="minorBidi"/>
        </w:rPr>
        <w:t>in the future</w:t>
      </w:r>
    </w:p>
    <w:p w14:paraId="2F0A4E74" w14:textId="074BC9CC" w:rsidR="00F54DB0" w:rsidRDefault="009A3235"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rPr>
      </w:pPr>
      <w:r w:rsidRPr="003719F8">
        <w:rPr>
          <w:rFonts w:asciiTheme="minorBidi" w:hAnsiTheme="minorBidi" w:cstheme="minorBidi"/>
          <w:spacing w:val="4"/>
          <w:sz w:val="15"/>
          <w:szCs w:val="15"/>
        </w:rPr>
        <w:t>specify</w:t>
      </w:r>
      <w:r w:rsidRPr="003719F8">
        <w:rPr>
          <w:rFonts w:asciiTheme="minorBidi" w:hAnsiTheme="minorBidi" w:cstheme="minorBidi"/>
          <w:spacing w:val="18"/>
          <w:sz w:val="15"/>
          <w:szCs w:val="15"/>
        </w:rPr>
        <w:t xml:space="preserve"> </w:t>
      </w:r>
      <w:r w:rsidRPr="003719F8">
        <w:rPr>
          <w:rFonts w:asciiTheme="minorBidi" w:hAnsiTheme="minorBidi" w:cstheme="minorBidi"/>
          <w:spacing w:val="-4"/>
          <w:sz w:val="15"/>
          <w:szCs w:val="15"/>
        </w:rPr>
        <w:t>when</w:t>
      </w:r>
    </w:p>
    <w:p w14:paraId="4C0E8969" w14:textId="6ECEA4D2" w:rsidR="00806685" w:rsidRPr="003719F8" w:rsidRDefault="003719F8" w:rsidP="003719F8">
      <w:pPr>
        <w:pStyle w:val="BodyText"/>
        <w:tabs>
          <w:tab w:val="left" w:pos="2136"/>
          <w:tab w:val="left" w:pos="3036"/>
          <w:tab w:val="left" w:pos="10590"/>
        </w:tabs>
        <w:spacing w:before="131"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089609CC" wp14:editId="7F02942C">
                <wp:extent cx="1903228" cy="393405"/>
                <wp:effectExtent l="0" t="0" r="20955" b="26035"/>
                <wp:docPr id="13908563" name="Group 13908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8264569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0941971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86490922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0054841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99954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544583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D243CA4" id="Group 1390856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8WIfqc4DAAAQ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" path="m,l5122011,e" filled="f" strokecolor="#d3d0c7" strokeweight=".5pt">
                  <v:path arrowok="t"/>
                </v:shape>
                <w10:anchorlock/>
              </v:group>
            </w:pict>
          </mc:Fallback>
        </mc:AlternateContent>
      </w:r>
    </w:p>
    <w:p w14:paraId="2F0A4E76" w14:textId="77777777" w:rsidR="00F54DB0" w:rsidRPr="008E68BE" w:rsidRDefault="009A3235" w:rsidP="00084D91">
      <w:pPr>
        <w:pStyle w:val="ListParagraph"/>
        <w:numPr>
          <w:ilvl w:val="0"/>
          <w:numId w:val="18"/>
        </w:numPr>
        <w:tabs>
          <w:tab w:val="left" w:pos="821"/>
        </w:tabs>
        <w:spacing w:before="1" w:after="220"/>
        <w:ind w:left="360"/>
        <w:rPr>
          <w:rFonts w:asciiTheme="minorBidi" w:hAnsiTheme="minorBidi" w:cstheme="minorBidi"/>
          <w:sz w:val="20"/>
        </w:rPr>
      </w:pPr>
      <w:r w:rsidRPr="008E68BE">
        <w:rPr>
          <w:rFonts w:asciiTheme="minorBidi" w:hAnsiTheme="minorBidi" w:cstheme="minorBidi"/>
          <w:sz w:val="20"/>
        </w:rPr>
        <w:t>Does</w:t>
      </w:r>
      <w:r w:rsidRPr="008E68BE">
        <w:rPr>
          <w:rFonts w:asciiTheme="minorBidi" w:hAnsiTheme="minorBidi" w:cstheme="minorBidi"/>
          <w:spacing w:val="-5"/>
          <w:sz w:val="20"/>
        </w:rPr>
        <w:t xml:space="preserve"> </w:t>
      </w:r>
      <w:r w:rsidRPr="008E68BE">
        <w:rPr>
          <w:rFonts w:asciiTheme="minorBidi" w:hAnsiTheme="minorBidi" w:cstheme="minorBidi"/>
          <w:sz w:val="20"/>
        </w:rPr>
        <w:t>your</w:t>
      </w:r>
      <w:r w:rsidRPr="008E68BE">
        <w:rPr>
          <w:rFonts w:asciiTheme="minorBidi" w:hAnsiTheme="minorBidi" w:cstheme="minorBidi"/>
          <w:spacing w:val="-5"/>
          <w:sz w:val="20"/>
        </w:rPr>
        <w:t xml:space="preserve"> </w:t>
      </w:r>
      <w:r w:rsidRPr="008E68BE">
        <w:rPr>
          <w:rFonts w:asciiTheme="minorBidi" w:hAnsiTheme="minorBidi" w:cstheme="minorBidi"/>
          <w:sz w:val="20"/>
        </w:rPr>
        <w:t>IPO</w:t>
      </w:r>
      <w:r w:rsidRPr="008E68BE">
        <w:rPr>
          <w:rFonts w:asciiTheme="minorBidi" w:hAnsiTheme="minorBidi" w:cstheme="minorBidi"/>
          <w:spacing w:val="-5"/>
          <w:sz w:val="20"/>
        </w:rPr>
        <w:t xml:space="preserve"> </w:t>
      </w:r>
      <w:r w:rsidRPr="008E68BE">
        <w:rPr>
          <w:rFonts w:asciiTheme="minorBidi" w:hAnsiTheme="minorBidi" w:cstheme="minorBidi"/>
          <w:sz w:val="20"/>
        </w:rPr>
        <w:t>have</w:t>
      </w:r>
      <w:r w:rsidRPr="008E68BE">
        <w:rPr>
          <w:rFonts w:asciiTheme="minorBidi" w:hAnsiTheme="minorBidi" w:cstheme="minorBidi"/>
          <w:spacing w:val="-5"/>
          <w:sz w:val="20"/>
        </w:rPr>
        <w:t xml:space="preserve"> </w:t>
      </w:r>
      <w:r w:rsidRPr="008E68BE">
        <w:rPr>
          <w:rFonts w:asciiTheme="minorBidi" w:hAnsiTheme="minorBidi" w:cstheme="minorBidi"/>
          <w:sz w:val="20"/>
        </w:rPr>
        <w:t>a</w:t>
      </w:r>
      <w:r w:rsidRPr="008E68BE">
        <w:rPr>
          <w:rFonts w:asciiTheme="minorBidi" w:hAnsiTheme="minorBidi" w:cstheme="minorBidi"/>
          <w:spacing w:val="-5"/>
          <w:sz w:val="20"/>
        </w:rPr>
        <w:t xml:space="preserve"> </w:t>
      </w:r>
      <w:r w:rsidRPr="008E68BE">
        <w:rPr>
          <w:rFonts w:asciiTheme="minorBidi" w:hAnsiTheme="minorBidi" w:cstheme="minorBidi"/>
          <w:sz w:val="20"/>
        </w:rPr>
        <w:t>centralized</w:t>
      </w:r>
      <w:r w:rsidRPr="008E68BE">
        <w:rPr>
          <w:rFonts w:asciiTheme="minorBidi" w:hAnsiTheme="minorBidi" w:cstheme="minorBidi"/>
          <w:spacing w:val="-5"/>
          <w:sz w:val="20"/>
        </w:rPr>
        <w:t xml:space="preserve"> </w:t>
      </w:r>
      <w:r w:rsidRPr="008E68BE">
        <w:rPr>
          <w:rFonts w:asciiTheme="minorBidi" w:hAnsiTheme="minorBidi" w:cstheme="minorBidi"/>
          <w:sz w:val="20"/>
        </w:rPr>
        <w:t>database</w:t>
      </w:r>
      <w:r w:rsidRPr="008E68BE">
        <w:rPr>
          <w:rFonts w:asciiTheme="minorBidi" w:hAnsiTheme="minorBidi" w:cstheme="minorBidi"/>
          <w:spacing w:val="-5"/>
          <w:sz w:val="20"/>
        </w:rPr>
        <w:t xml:space="preserve"> </w:t>
      </w:r>
      <w:r w:rsidRPr="008E68BE">
        <w:rPr>
          <w:rFonts w:asciiTheme="minorBidi" w:hAnsiTheme="minorBidi" w:cstheme="minorBidi"/>
          <w:sz w:val="20"/>
        </w:rPr>
        <w:t>containing</w:t>
      </w:r>
      <w:r w:rsidRPr="008E68BE">
        <w:rPr>
          <w:rFonts w:asciiTheme="minorBidi" w:hAnsiTheme="minorBidi" w:cstheme="minorBidi"/>
          <w:spacing w:val="-5"/>
          <w:sz w:val="20"/>
        </w:rPr>
        <w:t xml:space="preserve"> </w:t>
      </w:r>
      <w:r w:rsidRPr="008E68BE">
        <w:rPr>
          <w:rFonts w:asciiTheme="minorBidi" w:hAnsiTheme="minorBidi" w:cstheme="minorBidi"/>
          <w:sz w:val="20"/>
        </w:rPr>
        <w:t>citation</w:t>
      </w:r>
      <w:r w:rsidRPr="008E68BE">
        <w:rPr>
          <w:rFonts w:asciiTheme="minorBidi" w:hAnsiTheme="minorBidi" w:cstheme="minorBidi"/>
          <w:spacing w:val="-5"/>
          <w:sz w:val="20"/>
        </w:rPr>
        <w:t xml:space="preserve"> </w:t>
      </w:r>
      <w:r w:rsidRPr="008E68BE">
        <w:rPr>
          <w:rFonts w:asciiTheme="minorBidi" w:hAnsiTheme="minorBidi" w:cstheme="minorBidi"/>
          <w:sz w:val="20"/>
        </w:rPr>
        <w:t>reference</w:t>
      </w:r>
      <w:r w:rsidRPr="008E68BE">
        <w:rPr>
          <w:rFonts w:asciiTheme="minorBidi" w:hAnsiTheme="minorBidi" w:cstheme="minorBidi"/>
          <w:spacing w:val="-5"/>
          <w:sz w:val="20"/>
        </w:rPr>
        <w:t xml:space="preserve"> </w:t>
      </w:r>
      <w:r w:rsidRPr="008E68BE">
        <w:rPr>
          <w:rFonts w:asciiTheme="minorBidi" w:hAnsiTheme="minorBidi" w:cstheme="minorBidi"/>
          <w:sz w:val="20"/>
        </w:rPr>
        <w:t>identification</w:t>
      </w:r>
      <w:r w:rsidRPr="008E68BE">
        <w:rPr>
          <w:rFonts w:asciiTheme="minorBidi" w:hAnsiTheme="minorBidi" w:cstheme="minorBidi"/>
          <w:spacing w:val="-5"/>
          <w:sz w:val="20"/>
        </w:rPr>
        <w:t xml:space="preserve"> </w:t>
      </w:r>
      <w:r w:rsidRPr="008E68BE">
        <w:rPr>
          <w:rFonts w:asciiTheme="minorBidi" w:hAnsiTheme="minorBidi" w:cstheme="minorBidi"/>
          <w:sz w:val="20"/>
        </w:rPr>
        <w:t>data</w:t>
      </w:r>
      <w:r w:rsidRPr="008E68BE">
        <w:rPr>
          <w:rFonts w:asciiTheme="minorBidi" w:hAnsiTheme="minorBidi" w:cstheme="minorBidi"/>
          <w:spacing w:val="-5"/>
          <w:sz w:val="20"/>
        </w:rPr>
        <w:t xml:space="preserve"> </w:t>
      </w:r>
      <w:r w:rsidRPr="008E68BE">
        <w:rPr>
          <w:rFonts w:asciiTheme="minorBidi" w:hAnsiTheme="minorBidi" w:cstheme="minorBidi"/>
          <w:spacing w:val="-2"/>
          <w:sz w:val="20"/>
        </w:rPr>
        <w:t>elements?</w:t>
      </w:r>
    </w:p>
    <w:p w14:paraId="715599BE" w14:textId="77777777" w:rsidR="00637537" w:rsidRPr="008E68BE" w:rsidRDefault="00637537" w:rsidP="00637537">
      <w:pPr>
        <w:pStyle w:val="ListParagraph"/>
        <w:tabs>
          <w:tab w:val="left" w:pos="821"/>
        </w:tabs>
        <w:spacing w:before="158" w:after="220"/>
        <w:ind w:left="720" w:firstLine="0"/>
        <w:jc w:val="both"/>
        <w:rPr>
          <w:rFonts w:asciiTheme="minorBidi" w:hAnsiTheme="minorBidi" w:cstheme="minorBidi"/>
          <w:sz w:val="20"/>
        </w:rPr>
      </w:pPr>
      <w:r w:rsidRPr="008E68BE">
        <w:rPr>
          <w:rFonts w:asciiTheme="minorBidi" w:hAnsiTheme="minorBidi" w:cstheme="minorBidi"/>
          <w:noProof/>
          <w:position w:val="-7"/>
        </w:rPr>
        <w:drawing>
          <wp:inline distT="0" distB="0" distL="0" distR="0" wp14:anchorId="7BF80AB3" wp14:editId="75BF7ED1">
            <wp:extent cx="126993" cy="127000"/>
            <wp:effectExtent l="0" t="0" r="0" b="0"/>
            <wp:docPr id="1779006534"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Yes</w:t>
      </w:r>
      <w:r>
        <w:rPr>
          <w:rFonts w:asciiTheme="minorBidi" w:hAnsiTheme="minorBidi" w:cstheme="minorBidi"/>
          <w:position w:val="-3"/>
          <w:sz w:val="20"/>
        </w:rPr>
        <w:tab/>
      </w:r>
      <w:r>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4E7119A0" wp14:editId="63F0F926">
            <wp:extent cx="126993" cy="127000"/>
            <wp:effectExtent l="0" t="0" r="0" b="0"/>
            <wp:docPr id="1489101853"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r>
        <w:rPr>
          <w:rFonts w:asciiTheme="minorBidi" w:hAnsiTheme="minorBidi" w:cstheme="minorBidi"/>
          <w:position w:val="-3"/>
          <w:sz w:val="20"/>
        </w:rPr>
        <w:tab/>
      </w:r>
      <w:r>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2E930178" wp14:editId="58AC2A31">
            <wp:extent cx="126993" cy="127000"/>
            <wp:effectExtent l="0" t="0" r="0" b="0"/>
            <wp:docPr id="1133743259"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rPr>
        <w:t>Not</w:t>
      </w:r>
      <w:r w:rsidRPr="008E68BE">
        <w:rPr>
          <w:rFonts w:asciiTheme="minorBidi" w:hAnsiTheme="minorBidi" w:cstheme="minorBidi"/>
          <w:spacing w:val="-2"/>
        </w:rPr>
        <w:t xml:space="preserve"> </w:t>
      </w:r>
      <w:r w:rsidRPr="008E68BE">
        <w:rPr>
          <w:rFonts w:asciiTheme="minorBidi" w:hAnsiTheme="minorBidi" w:cstheme="minorBidi"/>
        </w:rPr>
        <w:t>now,</w:t>
      </w:r>
      <w:r w:rsidRPr="008E68BE">
        <w:rPr>
          <w:rFonts w:asciiTheme="minorBidi" w:hAnsiTheme="minorBidi" w:cstheme="minorBidi"/>
          <w:spacing w:val="-1"/>
        </w:rPr>
        <w:t xml:space="preserve"> </w:t>
      </w:r>
      <w:r w:rsidRPr="008E68BE">
        <w:rPr>
          <w:rFonts w:asciiTheme="minorBidi" w:hAnsiTheme="minorBidi" w:cstheme="minorBidi"/>
        </w:rPr>
        <w:t>but</w:t>
      </w:r>
      <w:r w:rsidRPr="008E68BE">
        <w:rPr>
          <w:rFonts w:asciiTheme="minorBidi" w:hAnsiTheme="minorBidi" w:cstheme="minorBidi"/>
          <w:spacing w:val="-1"/>
        </w:rPr>
        <w:t xml:space="preserve"> </w:t>
      </w:r>
      <w:r w:rsidRPr="008E68BE">
        <w:rPr>
          <w:rFonts w:asciiTheme="minorBidi" w:hAnsiTheme="minorBidi" w:cstheme="minorBidi"/>
        </w:rPr>
        <w:t>we</w:t>
      </w:r>
      <w:r w:rsidRPr="008E68BE">
        <w:rPr>
          <w:rFonts w:asciiTheme="minorBidi" w:hAnsiTheme="minorBidi" w:cstheme="minorBidi"/>
          <w:spacing w:val="-1"/>
        </w:rPr>
        <w:t xml:space="preserve"> </w:t>
      </w:r>
      <w:r w:rsidRPr="008E68BE">
        <w:rPr>
          <w:rFonts w:asciiTheme="minorBidi" w:hAnsiTheme="minorBidi" w:cstheme="minorBidi"/>
        </w:rPr>
        <w:t>intend</w:t>
      </w:r>
      <w:r w:rsidRPr="008E68BE">
        <w:rPr>
          <w:rFonts w:asciiTheme="minorBidi" w:hAnsiTheme="minorBidi" w:cstheme="minorBidi"/>
          <w:spacing w:val="-1"/>
        </w:rPr>
        <w:t xml:space="preserve"> </w:t>
      </w:r>
      <w:r w:rsidRPr="008E68BE">
        <w:rPr>
          <w:rFonts w:asciiTheme="minorBidi" w:hAnsiTheme="minorBidi" w:cstheme="minorBidi"/>
        </w:rPr>
        <w:t>to</w:t>
      </w:r>
      <w:r w:rsidRPr="008E68BE">
        <w:rPr>
          <w:rFonts w:asciiTheme="minorBidi" w:hAnsiTheme="minorBidi" w:cstheme="minorBidi"/>
          <w:spacing w:val="-1"/>
        </w:rPr>
        <w:t xml:space="preserve"> </w:t>
      </w:r>
      <w:r w:rsidRPr="008E68BE">
        <w:rPr>
          <w:rFonts w:asciiTheme="minorBidi" w:hAnsiTheme="minorBidi" w:cstheme="minorBidi"/>
        </w:rPr>
        <w:t>in the future</w:t>
      </w:r>
    </w:p>
    <w:p w14:paraId="5426F9D2" w14:textId="77777777" w:rsidR="003719F8" w:rsidRDefault="003719F8" w:rsidP="003719F8">
      <w:pPr>
        <w:pStyle w:val="BodyText"/>
        <w:tabs>
          <w:tab w:val="left" w:pos="2136"/>
          <w:tab w:val="left" w:pos="3036"/>
          <w:tab w:val="left" w:pos="10590"/>
        </w:tabs>
        <w:spacing w:before="131" w:after="220"/>
        <w:ind w:left="720"/>
        <w:rPr>
          <w:rFonts w:asciiTheme="minorBidi" w:hAnsiTheme="minorBidi" w:cstheme="minorBidi"/>
          <w:spacing w:val="-4"/>
          <w:sz w:val="15"/>
          <w:szCs w:val="15"/>
        </w:rPr>
      </w:pPr>
      <w:r w:rsidRPr="003719F8">
        <w:rPr>
          <w:rFonts w:asciiTheme="minorBidi" w:hAnsiTheme="minorBidi" w:cstheme="minorBidi"/>
          <w:spacing w:val="4"/>
          <w:sz w:val="15"/>
          <w:szCs w:val="15"/>
        </w:rPr>
        <w:t>specify</w:t>
      </w:r>
      <w:r w:rsidRPr="003719F8">
        <w:rPr>
          <w:rFonts w:asciiTheme="minorBidi" w:hAnsiTheme="minorBidi" w:cstheme="minorBidi"/>
          <w:spacing w:val="18"/>
          <w:sz w:val="15"/>
          <w:szCs w:val="15"/>
        </w:rPr>
        <w:t xml:space="preserve"> </w:t>
      </w:r>
      <w:r w:rsidRPr="003719F8">
        <w:rPr>
          <w:rFonts w:asciiTheme="minorBidi" w:hAnsiTheme="minorBidi" w:cstheme="minorBidi"/>
          <w:spacing w:val="-4"/>
          <w:sz w:val="15"/>
          <w:szCs w:val="15"/>
        </w:rPr>
        <w:t>when</w:t>
      </w:r>
    </w:p>
    <w:p w14:paraId="764AE1A6" w14:textId="77777777" w:rsidR="003719F8" w:rsidRPr="003719F8" w:rsidRDefault="003719F8" w:rsidP="003719F8">
      <w:pPr>
        <w:pStyle w:val="BodyText"/>
        <w:tabs>
          <w:tab w:val="left" w:pos="2136"/>
          <w:tab w:val="left" w:pos="3036"/>
          <w:tab w:val="left" w:pos="10590"/>
        </w:tabs>
        <w:spacing w:before="131"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31BFA0E1" wp14:editId="1F8BB015">
                <wp:extent cx="1903228" cy="393405"/>
                <wp:effectExtent l="0" t="0" r="20955" b="26035"/>
                <wp:docPr id="1365751925" name="Group 1365751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6073362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0266081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7513500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2222312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5579842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55649029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722F9E2" id="Group 13657519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2ulVTMAwAADh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" path="m,l5122011,e" filled="f" strokecolor="#d3d0c7" strokeweight=".5pt">
                  <v:path arrowok="t"/>
                </v:shape>
                <w10:anchorlock/>
              </v:group>
            </w:pict>
          </mc:Fallback>
        </mc:AlternateContent>
      </w:r>
    </w:p>
    <w:p w14:paraId="2F0A4E7B" w14:textId="5BFAEACE" w:rsidR="00F54DB0" w:rsidRPr="008E68BE" w:rsidRDefault="00A372CA" w:rsidP="00084D91">
      <w:pPr>
        <w:pStyle w:val="ListParagraph"/>
        <w:numPr>
          <w:ilvl w:val="0"/>
          <w:numId w:val="18"/>
        </w:numPr>
        <w:tabs>
          <w:tab w:val="left" w:pos="821"/>
        </w:tabs>
        <w:spacing w:before="1" w:after="220"/>
        <w:ind w:left="360"/>
        <w:rPr>
          <w:rFonts w:asciiTheme="minorBidi" w:hAnsiTheme="minorBidi" w:cstheme="minorBidi"/>
          <w:sz w:val="20"/>
        </w:rPr>
      </w:pPr>
      <w:ins w:id="55" w:author="Author">
        <w:r w:rsidRPr="008E68BE">
          <w:rPr>
            <w:rFonts w:asciiTheme="minorBidi" w:hAnsiTheme="minorBidi" w:cstheme="minorBidi"/>
            <w:noProof/>
          </w:rPr>
          <mc:AlternateContent>
            <mc:Choice Requires="wps">
              <w:drawing>
                <wp:anchor distT="45720" distB="45720" distL="114300" distR="114300" simplePos="0" relativeHeight="251658242" behindDoc="0" locked="0" layoutInCell="1" allowOverlap="1" wp14:anchorId="23B8173F" wp14:editId="23409825">
                  <wp:simplePos x="0" y="0"/>
                  <wp:positionH relativeFrom="column">
                    <wp:posOffset>3179445</wp:posOffset>
                  </wp:positionH>
                  <wp:positionV relativeFrom="paragraph">
                    <wp:posOffset>231775</wp:posOffset>
                  </wp:positionV>
                  <wp:extent cx="2360930" cy="238760"/>
                  <wp:effectExtent l="0" t="0" r="15240" b="27940"/>
                  <wp:wrapNone/>
                  <wp:docPr id="1530910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22939B2" w14:textId="77777777" w:rsidR="00D62526" w:rsidRPr="00A372CA" w:rsidRDefault="00D62526">
                              <w:pPr>
                                <w:rPr>
                                  <w:ins w:id="56" w:author="Author"/>
                                  <w:sz w:val="15"/>
                                  <w:szCs w:val="15"/>
                                </w:rPr>
                              </w:pPr>
                            </w:p>
                            <w:p w14:paraId="12974506" w14:textId="77777777" w:rsidR="00D62526" w:rsidRPr="00A372CA" w:rsidRDefault="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B8173F" id="_x0000_t202" coordsize="21600,21600" o:spt="202" path="m,l,21600r21600,l21600,xe">
                  <v:stroke joinstyle="miter"/>
                  <v:path gradientshapeok="t" o:connecttype="rect"/>
                </v:shapetype>
                <v:shape id="Text Box 2" o:spid="_x0000_s1026" type="#_x0000_t202" style="position:absolute;left:0;text-align:left;margin-left:250.35pt;margin-top:18.25pt;width:185.9pt;height:18.8pt;z-index:25165824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">
                  <v:textbox>
                    <w:txbxContent>
                      <w:p w14:paraId="522939B2" w14:textId="77777777" w:rsidR="00D62526" w:rsidRPr="00A372CA" w:rsidRDefault="00D62526">
                        <w:pPr>
                          <w:rPr>
                            <w:ins w:id="57" w:author="Author"/>
                            <w:sz w:val="15"/>
                            <w:szCs w:val="15"/>
                          </w:rPr>
                        </w:pPr>
                      </w:p>
                      <w:p w14:paraId="12974506" w14:textId="77777777" w:rsidR="00D62526" w:rsidRPr="00A372CA" w:rsidRDefault="00D62526">
                        <w:pPr>
                          <w:rPr>
                            <w:sz w:val="15"/>
                            <w:szCs w:val="15"/>
                          </w:rPr>
                        </w:pPr>
                      </w:p>
                    </w:txbxContent>
                  </v:textbox>
                </v:shape>
              </w:pict>
            </mc:Fallback>
          </mc:AlternateContent>
        </w:r>
      </w:ins>
      <w:r w:rsidRPr="008E68BE">
        <w:rPr>
          <w:rFonts w:asciiTheme="minorBidi" w:hAnsiTheme="minorBidi" w:cstheme="minorBidi"/>
          <w:noProof/>
          <w:sz w:val="20"/>
          <w:szCs w:val="20"/>
        </w:rPr>
        <mc:AlternateContent>
          <mc:Choice Requires="wps">
            <w:drawing>
              <wp:anchor distT="45720" distB="45720" distL="114300" distR="114300" simplePos="0" relativeHeight="251658243" behindDoc="0" locked="0" layoutInCell="1" allowOverlap="1" wp14:anchorId="4D219875" wp14:editId="50045E3F">
                <wp:simplePos x="0" y="0"/>
                <wp:positionH relativeFrom="column">
                  <wp:posOffset>3179445</wp:posOffset>
                </wp:positionH>
                <wp:positionV relativeFrom="paragraph">
                  <wp:posOffset>560070</wp:posOffset>
                </wp:positionV>
                <wp:extent cx="2360930" cy="238760"/>
                <wp:effectExtent l="0" t="0" r="15240" b="27940"/>
                <wp:wrapNone/>
                <wp:docPr id="13618738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13CCF6E0" w14:textId="77777777" w:rsidR="00D62526" w:rsidRPr="00A372CA" w:rsidRDefault="00D62526" w:rsidP="00D62526">
                            <w:pPr>
                              <w:rPr>
                                <w:ins w:id="58" w:author="Author"/>
                                <w:sz w:val="15"/>
                                <w:szCs w:val="15"/>
                              </w:rPr>
                            </w:pPr>
                          </w:p>
                          <w:p w14:paraId="3927A1E1"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D219875" id="_x0000_s1027" type="#_x0000_t202" style="position:absolute;left:0;text-align:left;margin-left:250.35pt;margin-top:44.1pt;width:185.9pt;height:18.8pt;z-index:251658243;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abEw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">
                <v:textbox>
                  <w:txbxContent>
                    <w:p w14:paraId="13CCF6E0" w14:textId="77777777" w:rsidR="00D62526" w:rsidRPr="00A372CA" w:rsidRDefault="00D62526" w:rsidP="00D62526">
                      <w:pPr>
                        <w:rPr>
                          <w:ins w:id="59" w:author="Author"/>
                          <w:sz w:val="15"/>
                          <w:szCs w:val="15"/>
                        </w:rPr>
                      </w:pPr>
                    </w:p>
                    <w:p w14:paraId="3927A1E1" w14:textId="77777777" w:rsidR="00D62526" w:rsidRPr="00A372CA" w:rsidRDefault="00D62526" w:rsidP="00D62526">
                      <w:pPr>
                        <w:rPr>
                          <w:sz w:val="15"/>
                          <w:szCs w:val="15"/>
                        </w:rPr>
                      </w:pPr>
                    </w:p>
                  </w:txbxContent>
                </v:textbox>
              </v:shape>
            </w:pict>
          </mc:Fallback>
        </mc:AlternateContent>
      </w:r>
      <w:r w:rsidR="009A3235" w:rsidRPr="008E68BE">
        <w:rPr>
          <w:rFonts w:asciiTheme="minorBidi" w:hAnsiTheme="minorBidi" w:cstheme="minorBidi"/>
          <w:sz w:val="20"/>
        </w:rPr>
        <w:t>If</w:t>
      </w:r>
      <w:r w:rsidR="009A3235" w:rsidRPr="008E68BE">
        <w:rPr>
          <w:rFonts w:asciiTheme="minorBidi" w:hAnsiTheme="minorBidi" w:cstheme="minorBidi"/>
          <w:spacing w:val="-3"/>
          <w:sz w:val="20"/>
        </w:rPr>
        <w:t xml:space="preserve"> </w:t>
      </w:r>
      <w:r w:rsidR="009A3235" w:rsidRPr="008E68BE">
        <w:rPr>
          <w:rFonts w:asciiTheme="minorBidi" w:hAnsiTheme="minorBidi" w:cstheme="minorBidi"/>
          <w:sz w:val="20"/>
        </w:rPr>
        <w:t>possible,</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please</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specify</w:t>
      </w:r>
      <w:r w:rsidR="009A3235" w:rsidRPr="008E68BE">
        <w:rPr>
          <w:rFonts w:asciiTheme="minorBidi" w:hAnsiTheme="minorBidi" w:cstheme="minorBidi"/>
          <w:spacing w:val="-3"/>
          <w:sz w:val="20"/>
        </w:rPr>
        <w:t xml:space="preserve"> </w:t>
      </w:r>
      <w:r w:rsidR="009A3235" w:rsidRPr="008E68BE">
        <w:rPr>
          <w:rFonts w:asciiTheme="minorBidi" w:hAnsiTheme="minorBidi" w:cstheme="minorBidi"/>
          <w:sz w:val="20"/>
        </w:rPr>
        <w:t>any</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structural</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elements</w:t>
      </w:r>
      <w:r w:rsidR="009A3235" w:rsidRPr="008E68BE">
        <w:rPr>
          <w:rFonts w:asciiTheme="minorBidi" w:hAnsiTheme="minorBidi" w:cstheme="minorBidi"/>
          <w:spacing w:val="-3"/>
          <w:sz w:val="20"/>
        </w:rPr>
        <w:t xml:space="preserve"> </w:t>
      </w:r>
      <w:r w:rsidR="009A3235" w:rsidRPr="008E68BE">
        <w:rPr>
          <w:rFonts w:asciiTheme="minorBidi" w:hAnsiTheme="minorBidi" w:cstheme="minorBidi"/>
          <w:sz w:val="20"/>
        </w:rPr>
        <w:t>on</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which</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the</w:t>
      </w:r>
      <w:r w:rsidR="009A3235" w:rsidRPr="008E68BE">
        <w:rPr>
          <w:rFonts w:asciiTheme="minorBidi" w:hAnsiTheme="minorBidi" w:cstheme="minorBidi"/>
          <w:spacing w:val="-3"/>
          <w:sz w:val="20"/>
        </w:rPr>
        <w:t xml:space="preserve"> </w:t>
      </w:r>
      <w:r w:rsidR="009A3235" w:rsidRPr="008E68BE">
        <w:rPr>
          <w:rFonts w:asciiTheme="minorBidi" w:hAnsiTheme="minorBidi" w:cstheme="minorBidi"/>
          <w:sz w:val="20"/>
        </w:rPr>
        <w:t>database</w:t>
      </w:r>
      <w:r w:rsidR="009A3235" w:rsidRPr="008E68BE">
        <w:rPr>
          <w:rFonts w:asciiTheme="minorBidi" w:hAnsiTheme="minorBidi" w:cstheme="minorBidi"/>
          <w:spacing w:val="-2"/>
          <w:sz w:val="20"/>
        </w:rPr>
        <w:t xml:space="preserve"> </w:t>
      </w:r>
      <w:r w:rsidR="009A3235" w:rsidRPr="008E68BE">
        <w:rPr>
          <w:rFonts w:asciiTheme="minorBidi" w:hAnsiTheme="minorBidi" w:cstheme="minorBidi"/>
          <w:sz w:val="20"/>
        </w:rPr>
        <w:t>is</w:t>
      </w:r>
      <w:r w:rsidR="009A3235" w:rsidRPr="008E68BE">
        <w:rPr>
          <w:rFonts w:asciiTheme="minorBidi" w:hAnsiTheme="minorBidi" w:cstheme="minorBidi"/>
          <w:spacing w:val="-2"/>
          <w:sz w:val="20"/>
        </w:rPr>
        <w:t xml:space="preserve"> founded</w:t>
      </w:r>
      <w:ins w:id="60" w:author="Author">
        <w:r w:rsidR="00024926" w:rsidRPr="008E68BE">
          <w:rPr>
            <w:rFonts w:asciiTheme="minorBidi" w:hAnsiTheme="minorBidi" w:cstheme="minorBidi"/>
            <w:spacing w:val="-2"/>
            <w:sz w:val="20"/>
          </w:rPr>
          <w:t>, for example:</w:t>
        </w:r>
      </w:ins>
    </w:p>
    <w:p w14:paraId="098C7A81" w14:textId="502F67C8" w:rsidR="00A372CA" w:rsidRDefault="00000000" w:rsidP="00A372CA">
      <w:pPr>
        <w:pStyle w:val="ListParagraph"/>
        <w:spacing w:before="1" w:after="220"/>
        <w:ind w:left="720" w:firstLine="0"/>
        <w:rPr>
          <w:rFonts w:asciiTheme="minorBidi" w:hAnsiTheme="minorBidi" w:cstheme="minorBidi"/>
          <w:sz w:val="20"/>
          <w:szCs w:val="20"/>
        </w:rPr>
      </w:pPr>
      <w:customXmlInsRangeStart w:id="61" w:author="Author"/>
      <w:sdt>
        <w:sdtPr>
          <w:rPr>
            <w:rFonts w:asciiTheme="minorBidi" w:hAnsiTheme="minorBidi" w:cstheme="minorBidi"/>
            <w:sz w:val="20"/>
            <w:szCs w:val="20"/>
          </w:rPr>
          <w:id w:val="-2131540863"/>
          <w14:checkbox>
            <w14:checked w14:val="0"/>
            <w14:checkedState w14:val="2612" w14:font="MS Gothic"/>
            <w14:uncheckedState w14:val="2610" w14:font="MS Gothic"/>
          </w14:checkbox>
        </w:sdtPr>
        <w:sdtContent>
          <w:customXmlInsRangeEnd w:id="61"/>
          <w:ins w:id="62" w:author="Author">
            <w:r w:rsidR="00944907" w:rsidRPr="008E68BE">
              <w:rPr>
                <w:rFonts w:ascii="Segoe UI Symbol" w:eastAsia="MS Gothic" w:hAnsi="Segoe UI Symbol" w:cs="Segoe UI Symbol"/>
                <w:sz w:val="20"/>
                <w:szCs w:val="20"/>
              </w:rPr>
              <w:t>☐</w:t>
            </w:r>
          </w:ins>
          <w:customXmlInsRangeStart w:id="63" w:author="Author"/>
        </w:sdtContent>
      </w:sdt>
      <w:customXmlInsRangeEnd w:id="63"/>
      <w:ins w:id="64" w:author="Author">
        <w:r w:rsidR="00FD2B09">
          <w:rPr>
            <w:rFonts w:asciiTheme="minorBidi" w:hAnsiTheme="minorBidi" w:cstheme="minorBidi"/>
            <w:sz w:val="20"/>
            <w:szCs w:val="20"/>
          </w:rPr>
          <w:t xml:space="preserve">WIPO Standard </w:t>
        </w:r>
        <w:r w:rsidR="0060318C" w:rsidRPr="008E68BE">
          <w:rPr>
            <w:rFonts w:asciiTheme="minorBidi" w:hAnsiTheme="minorBidi" w:cstheme="minorBidi"/>
            <w:sz w:val="20"/>
            <w:szCs w:val="20"/>
          </w:rPr>
          <w:t>ST.36</w:t>
        </w:r>
        <w:r w:rsidR="00FD2B09">
          <w:rPr>
            <w:rFonts w:asciiTheme="minorBidi" w:hAnsiTheme="minorBidi" w:cstheme="minorBidi"/>
            <w:sz w:val="20"/>
            <w:szCs w:val="20"/>
          </w:rPr>
          <w:t xml:space="preserve"> o</w:t>
        </w:r>
        <w:r w:rsidR="00FD77A5">
          <w:rPr>
            <w:rFonts w:asciiTheme="minorBidi" w:hAnsiTheme="minorBidi" w:cstheme="minorBidi"/>
            <w:sz w:val="20"/>
            <w:szCs w:val="20"/>
          </w:rPr>
          <w:t>r</w:t>
        </w:r>
        <w:del w:id="65" w:author="Author">
          <w:r w:rsidR="0060318C" w:rsidRPr="008E68BE" w:rsidDel="00FD77A5">
            <w:rPr>
              <w:rFonts w:asciiTheme="minorBidi" w:hAnsiTheme="minorBidi" w:cstheme="minorBidi"/>
              <w:sz w:val="20"/>
              <w:szCs w:val="20"/>
            </w:rPr>
            <w:delText>/</w:delText>
          </w:r>
        </w:del>
        <w:r w:rsidR="0060318C" w:rsidRPr="008E68BE">
          <w:rPr>
            <w:rFonts w:asciiTheme="minorBidi" w:hAnsiTheme="minorBidi" w:cstheme="minorBidi"/>
            <w:sz w:val="20"/>
            <w:szCs w:val="20"/>
          </w:rPr>
          <w:t>ST.96 or other XML</w:t>
        </w:r>
      </w:ins>
      <w:r w:rsidR="00024926" w:rsidRPr="008E68BE">
        <w:rPr>
          <w:rFonts w:asciiTheme="minorBidi" w:hAnsiTheme="minorBidi" w:cstheme="minorBidi"/>
          <w:sz w:val="20"/>
          <w:szCs w:val="20"/>
        </w:rPr>
        <w:t xml:space="preserve"> </w:t>
      </w:r>
    </w:p>
    <w:p w14:paraId="632785FA" w14:textId="2BAD3D0A" w:rsidR="0060318C" w:rsidRPr="008E68BE" w:rsidRDefault="00000000" w:rsidP="00A372CA">
      <w:pPr>
        <w:pStyle w:val="ListParagraph"/>
        <w:spacing w:before="1" w:after="220"/>
        <w:ind w:left="720" w:firstLine="0"/>
        <w:rPr>
          <w:ins w:id="66" w:author="Author"/>
          <w:rFonts w:asciiTheme="minorBidi" w:hAnsiTheme="minorBidi" w:cstheme="minorBidi"/>
          <w:sz w:val="20"/>
          <w:szCs w:val="20"/>
        </w:rPr>
      </w:pPr>
      <w:customXmlInsRangeStart w:id="67" w:author="Author"/>
      <w:sdt>
        <w:sdtPr>
          <w:rPr>
            <w:rFonts w:asciiTheme="minorBidi" w:eastAsia="MS Gothic" w:hAnsiTheme="minorBidi" w:cstheme="minorBidi"/>
            <w:sz w:val="20"/>
            <w:szCs w:val="20"/>
          </w:rPr>
          <w:id w:val="578873372"/>
          <w14:checkbox>
            <w14:checked w14:val="0"/>
            <w14:checkedState w14:val="2612" w14:font="MS Gothic"/>
            <w14:uncheckedState w14:val="2610" w14:font="MS Gothic"/>
          </w14:checkbox>
        </w:sdtPr>
        <w:sdtContent>
          <w:customXmlInsRangeEnd w:id="67"/>
          <w:r w:rsidR="00F9195A" w:rsidRPr="00EC6FC8">
            <w:rPr>
              <w:rFonts w:ascii="Segoe UI Symbol" w:eastAsia="MS Gothic" w:hAnsi="Segoe UI Symbol" w:cs="Segoe UI Symbol"/>
              <w:sz w:val="20"/>
              <w:szCs w:val="20"/>
            </w:rPr>
            <w:t>☐</w:t>
          </w:r>
          <w:customXmlInsRangeStart w:id="68" w:author="Author"/>
        </w:sdtContent>
      </w:sdt>
      <w:customXmlInsRangeEnd w:id="68"/>
      <w:ins w:id="69" w:author="Author">
        <w:r w:rsidR="0060318C" w:rsidRPr="008E68BE">
          <w:rPr>
            <w:rFonts w:asciiTheme="minorBidi" w:hAnsiTheme="minorBidi" w:cstheme="minorBidi"/>
            <w:sz w:val="20"/>
            <w:szCs w:val="20"/>
          </w:rPr>
          <w:t>ST.97 or other JSON</w:t>
        </w:r>
        <w:r w:rsidR="00D62526" w:rsidRPr="00156607">
          <w:rPr>
            <w:rFonts w:asciiTheme="minorBidi" w:hAnsiTheme="minorBidi" w:cstheme="minorBidi"/>
            <w:sz w:val="20"/>
            <w:szCs w:val="20"/>
            <w:rPrChange w:id="70" w:author="Author">
              <w:rPr/>
            </w:rPrChange>
          </w:rPr>
          <w:tab/>
        </w:r>
      </w:ins>
    </w:p>
    <w:p w14:paraId="7E4BB789" w14:textId="0111B31F" w:rsidR="0060318C" w:rsidRPr="008E68BE" w:rsidRDefault="00FD77A5" w:rsidP="00A372CA">
      <w:pPr>
        <w:widowControl/>
        <w:autoSpaceDE/>
        <w:autoSpaceDN/>
        <w:spacing w:after="220" w:line="259" w:lineRule="auto"/>
        <w:rPr>
          <w:ins w:id="71" w:author="Author"/>
          <w:rFonts w:asciiTheme="minorBidi" w:hAnsiTheme="minorBidi" w:cstheme="minorBidi"/>
          <w:sz w:val="20"/>
          <w:szCs w:val="20"/>
        </w:rPr>
      </w:pPr>
      <w:ins w:id="72" w:author="Author">
        <w:r w:rsidRPr="008E68BE">
          <w:rPr>
            <w:rFonts w:asciiTheme="minorBidi" w:hAnsiTheme="minorBidi" w:cstheme="minorBidi"/>
            <w:noProof/>
            <w:sz w:val="20"/>
            <w:szCs w:val="20"/>
          </w:rPr>
          <mc:AlternateContent>
            <mc:Choice Requires="wps">
              <w:drawing>
                <wp:anchor distT="45720" distB="45720" distL="114300" distR="114300" simplePos="0" relativeHeight="251658255" behindDoc="0" locked="0" layoutInCell="1" allowOverlap="1" wp14:anchorId="439C5746" wp14:editId="0560DE5C">
                  <wp:simplePos x="0" y="0"/>
                  <wp:positionH relativeFrom="column">
                    <wp:posOffset>3176905</wp:posOffset>
                  </wp:positionH>
                  <wp:positionV relativeFrom="paragraph">
                    <wp:posOffset>290830</wp:posOffset>
                  </wp:positionV>
                  <wp:extent cx="2360930" cy="238760"/>
                  <wp:effectExtent l="0" t="0" r="15240" b="27940"/>
                  <wp:wrapNone/>
                  <wp:docPr id="18071494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1477932" w14:textId="77777777" w:rsidR="00A372CA" w:rsidRPr="00A372CA" w:rsidRDefault="00A372CA" w:rsidP="00A372CA">
                              <w:pPr>
                                <w:rPr>
                                  <w:ins w:id="73" w:author="Author"/>
                                  <w:sz w:val="15"/>
                                  <w:szCs w:val="15"/>
                                </w:rPr>
                              </w:pPr>
                            </w:p>
                            <w:p w14:paraId="3E0153E6" w14:textId="77777777" w:rsidR="00A372CA" w:rsidRPr="00A372CA" w:rsidRDefault="00A372CA" w:rsidP="00A372CA">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9C5746" id="_x0000_s1028" type="#_x0000_t202" style="position:absolute;margin-left:250.15pt;margin-top:22.9pt;width:185.9pt;height:18.8pt;z-index:251658255;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">
                  <v:textbox>
                    <w:txbxContent>
                      <w:p w14:paraId="51477932" w14:textId="77777777" w:rsidR="00A372CA" w:rsidRPr="00A372CA" w:rsidRDefault="00A372CA" w:rsidP="00A372CA">
                        <w:pPr>
                          <w:rPr>
                            <w:ins w:id="74" w:author="Author"/>
                            <w:sz w:val="15"/>
                            <w:szCs w:val="15"/>
                          </w:rPr>
                        </w:pPr>
                      </w:p>
                      <w:p w14:paraId="3E0153E6" w14:textId="77777777" w:rsidR="00A372CA" w:rsidRPr="00A372CA" w:rsidRDefault="00A372CA" w:rsidP="00A372CA">
                        <w:pPr>
                          <w:rPr>
                            <w:sz w:val="15"/>
                            <w:szCs w:val="15"/>
                          </w:rPr>
                        </w:pPr>
                      </w:p>
                    </w:txbxContent>
                  </v:textbox>
                </v:shape>
              </w:pict>
            </mc:Fallback>
          </mc:AlternateContent>
        </w:r>
        <w:r w:rsidRPr="008E68BE">
          <w:rPr>
            <w:rFonts w:asciiTheme="minorBidi" w:hAnsiTheme="minorBidi" w:cstheme="minorBidi"/>
            <w:noProof/>
            <w:sz w:val="20"/>
            <w:szCs w:val="20"/>
          </w:rPr>
          <mc:AlternateContent>
            <mc:Choice Requires="wps">
              <w:drawing>
                <wp:anchor distT="45720" distB="45720" distL="114300" distR="114300" simplePos="0" relativeHeight="251658244" behindDoc="0" locked="0" layoutInCell="1" allowOverlap="1" wp14:anchorId="01E9B5D5" wp14:editId="384F4D9F">
                  <wp:simplePos x="0" y="0"/>
                  <wp:positionH relativeFrom="column">
                    <wp:posOffset>3179445</wp:posOffset>
                  </wp:positionH>
                  <wp:positionV relativeFrom="paragraph">
                    <wp:posOffset>-34290</wp:posOffset>
                  </wp:positionV>
                  <wp:extent cx="2360930" cy="238760"/>
                  <wp:effectExtent l="0" t="0" r="15240" b="27940"/>
                  <wp:wrapNone/>
                  <wp:docPr id="890668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8760"/>
                          </a:xfrm>
                          <a:prstGeom prst="rect">
                            <a:avLst/>
                          </a:prstGeom>
                          <a:solidFill>
                            <a:srgbClr val="FFFFFF"/>
                          </a:solidFill>
                          <a:ln w="9525">
                            <a:solidFill>
                              <a:srgbClr val="000000"/>
                            </a:solidFill>
                            <a:miter lim="800000"/>
                            <a:headEnd/>
                            <a:tailEnd/>
                          </a:ln>
                        </wps:spPr>
                        <wps:txbx>
                          <w:txbxContent>
                            <w:p w14:paraId="503FA51C" w14:textId="77777777" w:rsidR="00D62526" w:rsidRPr="00A372CA" w:rsidRDefault="00D62526" w:rsidP="00D62526">
                              <w:pPr>
                                <w:rPr>
                                  <w:ins w:id="75" w:author="Author"/>
                                  <w:sz w:val="15"/>
                                  <w:szCs w:val="15"/>
                                </w:rPr>
                              </w:pPr>
                            </w:p>
                            <w:p w14:paraId="34AE0A46" w14:textId="77777777" w:rsidR="00D62526" w:rsidRPr="00A372CA" w:rsidRDefault="00D62526" w:rsidP="00D62526">
                              <w:pPr>
                                <w:rPr>
                                  <w:sz w:val="15"/>
                                  <w:szCs w:val="15"/>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1E9B5D5" id="_x0000_s1029" type="#_x0000_t202" style="position:absolute;margin-left:250.35pt;margin-top:-2.7pt;width:185.9pt;height:18.8pt;z-index:2516582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">
                  <v:textbox>
                    <w:txbxContent>
                      <w:p w14:paraId="503FA51C" w14:textId="77777777" w:rsidR="00D62526" w:rsidRPr="00A372CA" w:rsidRDefault="00D62526" w:rsidP="00D62526">
                        <w:pPr>
                          <w:rPr>
                            <w:ins w:id="76" w:author="Author"/>
                            <w:sz w:val="15"/>
                            <w:szCs w:val="15"/>
                          </w:rPr>
                        </w:pPr>
                      </w:p>
                      <w:p w14:paraId="34AE0A46" w14:textId="77777777" w:rsidR="00D62526" w:rsidRPr="00A372CA" w:rsidRDefault="00D62526" w:rsidP="00D62526">
                        <w:pPr>
                          <w:rPr>
                            <w:sz w:val="15"/>
                            <w:szCs w:val="15"/>
                          </w:rPr>
                        </w:pPr>
                      </w:p>
                    </w:txbxContent>
                  </v:textbox>
                </v:shape>
              </w:pict>
            </mc:Fallback>
          </mc:AlternateContent>
        </w:r>
        <w:r w:rsidR="00D62526" w:rsidRPr="008E68BE">
          <w:rPr>
            <w:rFonts w:asciiTheme="minorBidi" w:hAnsiTheme="minorBidi" w:cstheme="minorBidi"/>
            <w:sz w:val="20"/>
            <w:szCs w:val="20"/>
          </w:rPr>
          <w:t xml:space="preserve">   </w:t>
        </w:r>
      </w:ins>
      <w:r w:rsidR="00914B56" w:rsidRPr="008E68BE">
        <w:rPr>
          <w:rFonts w:asciiTheme="minorBidi" w:hAnsiTheme="minorBidi" w:cstheme="minorBidi"/>
          <w:sz w:val="20"/>
          <w:szCs w:val="20"/>
        </w:rPr>
        <w:t xml:space="preserve"> </w:t>
      </w:r>
      <w:r w:rsidR="00A372CA">
        <w:rPr>
          <w:rFonts w:asciiTheme="minorBidi" w:hAnsiTheme="minorBidi" w:cstheme="minorBidi"/>
          <w:sz w:val="20"/>
          <w:szCs w:val="20"/>
        </w:rPr>
        <w:tab/>
      </w:r>
      <w:sdt>
        <w:sdtPr>
          <w:rPr>
            <w:rFonts w:asciiTheme="minorBidi" w:hAnsiTheme="minorBidi" w:cstheme="minorBidi"/>
            <w:sz w:val="20"/>
            <w:szCs w:val="20"/>
          </w:rPr>
          <w:id w:val="480963325"/>
          <w14:checkbox>
            <w14:checked w14:val="0"/>
            <w14:checkedState w14:val="2612" w14:font="MS Gothic"/>
            <w14:uncheckedState w14:val="2610" w14:font="MS Gothic"/>
          </w14:checkbox>
        </w:sdtPr>
        <w:sdtContent>
          <w:r w:rsidR="00D62526" w:rsidRPr="00EC6FC8">
            <w:rPr>
              <w:rFonts w:ascii="Segoe UI Symbol" w:eastAsia="MS Gothic" w:hAnsi="Segoe UI Symbol" w:cs="Segoe UI Symbol"/>
              <w:sz w:val="20"/>
              <w:szCs w:val="20"/>
            </w:rPr>
            <w:t>☐</w:t>
          </w:r>
        </w:sdtContent>
      </w:sdt>
      <w:ins w:id="77" w:author="Author">
        <w:r w:rsidR="0060318C" w:rsidRPr="008E68BE">
          <w:rPr>
            <w:rFonts w:asciiTheme="minorBidi" w:hAnsiTheme="minorBidi" w:cstheme="minorBidi"/>
            <w:sz w:val="20"/>
            <w:szCs w:val="20"/>
          </w:rPr>
          <w:t>Relational database</w:t>
        </w:r>
        <w:r w:rsidR="00D62526" w:rsidRPr="008E68BE">
          <w:rPr>
            <w:rFonts w:asciiTheme="minorBidi" w:hAnsiTheme="minorBidi" w:cstheme="minorBidi"/>
            <w:sz w:val="20"/>
            <w:szCs w:val="20"/>
          </w:rPr>
          <w:tab/>
        </w:r>
      </w:ins>
    </w:p>
    <w:p w14:paraId="39CCFC4E" w14:textId="15C246EC" w:rsidR="0060318C" w:rsidRPr="008E68BE" w:rsidRDefault="002117AC" w:rsidP="00A372CA">
      <w:pPr>
        <w:widowControl/>
        <w:autoSpaceDE/>
        <w:autoSpaceDN/>
        <w:spacing w:after="220" w:line="259" w:lineRule="auto"/>
        <w:rPr>
          <w:ins w:id="78" w:author="Author"/>
          <w:rFonts w:asciiTheme="minorBidi" w:hAnsiTheme="minorBidi" w:cstheme="minorBidi"/>
          <w:sz w:val="20"/>
          <w:szCs w:val="20"/>
        </w:rPr>
      </w:pPr>
      <w:ins w:id="79" w:author="Author">
        <w:r w:rsidRPr="008E68BE">
          <w:rPr>
            <w:rFonts w:asciiTheme="minorBidi" w:hAnsiTheme="minorBidi" w:cstheme="minorBidi"/>
            <w:sz w:val="20"/>
            <w:szCs w:val="20"/>
          </w:rPr>
          <w:t xml:space="preserve">  </w:t>
        </w:r>
      </w:ins>
      <w:r w:rsidR="00914B56" w:rsidRPr="008E68BE">
        <w:rPr>
          <w:rFonts w:asciiTheme="minorBidi" w:hAnsiTheme="minorBidi" w:cstheme="minorBidi"/>
          <w:sz w:val="20"/>
          <w:szCs w:val="20"/>
        </w:rPr>
        <w:t xml:space="preserve"> </w:t>
      </w:r>
      <w:ins w:id="80" w:author="Author">
        <w:r w:rsidRPr="008E68BE">
          <w:rPr>
            <w:rFonts w:asciiTheme="minorBidi" w:hAnsiTheme="minorBidi" w:cstheme="minorBidi"/>
            <w:sz w:val="20"/>
            <w:szCs w:val="20"/>
          </w:rPr>
          <w:t xml:space="preserve">   </w:t>
        </w:r>
      </w:ins>
      <w:r w:rsidR="00A372CA">
        <w:rPr>
          <w:rFonts w:asciiTheme="minorBidi" w:hAnsiTheme="minorBidi" w:cstheme="minorBidi"/>
          <w:sz w:val="20"/>
          <w:szCs w:val="20"/>
        </w:rPr>
        <w:tab/>
      </w:r>
      <w:sdt>
        <w:sdtPr>
          <w:rPr>
            <w:rFonts w:asciiTheme="minorBidi" w:hAnsiTheme="minorBidi" w:cstheme="minorBidi"/>
            <w:sz w:val="20"/>
            <w:szCs w:val="20"/>
          </w:rPr>
          <w:id w:val="1856776222"/>
          <w14:checkbox>
            <w14:checked w14:val="0"/>
            <w14:checkedState w14:val="2612" w14:font="MS Gothic"/>
            <w14:uncheckedState w14:val="2610" w14:font="MS Gothic"/>
          </w14:checkbox>
        </w:sdtPr>
        <w:sdtContent>
          <w:r w:rsidRPr="00EC6FC8">
            <w:rPr>
              <w:rFonts w:ascii="Segoe UI Symbol" w:eastAsia="MS Gothic" w:hAnsi="Segoe UI Symbol" w:cs="Segoe UI Symbol"/>
              <w:sz w:val="20"/>
              <w:szCs w:val="20"/>
            </w:rPr>
            <w:t>☐</w:t>
          </w:r>
        </w:sdtContent>
      </w:sdt>
      <w:ins w:id="81" w:author="Author">
        <w:r w:rsidR="0060318C" w:rsidRPr="008E68BE">
          <w:rPr>
            <w:rFonts w:asciiTheme="minorBidi" w:hAnsiTheme="minorBidi" w:cstheme="minorBidi"/>
            <w:sz w:val="20"/>
            <w:szCs w:val="20"/>
          </w:rPr>
          <w:t xml:space="preserve">Other </w:t>
        </w:r>
        <w:r w:rsidR="00944907" w:rsidRPr="008E68BE">
          <w:rPr>
            <w:rFonts w:asciiTheme="minorBidi" w:hAnsiTheme="minorBidi" w:cstheme="minorBidi"/>
            <w:sz w:val="20"/>
            <w:szCs w:val="20"/>
          </w:rPr>
          <w:t>(</w:t>
        </w:r>
        <w:r w:rsidR="0060318C" w:rsidRPr="008E68BE">
          <w:rPr>
            <w:rFonts w:asciiTheme="minorBidi" w:hAnsiTheme="minorBidi" w:cstheme="minorBidi"/>
            <w:i/>
            <w:sz w:val="20"/>
            <w:szCs w:val="20"/>
          </w:rPr>
          <w:t>please specify</w:t>
        </w:r>
        <w:r w:rsidR="00944907" w:rsidRPr="008E68BE">
          <w:rPr>
            <w:rFonts w:asciiTheme="minorBidi" w:hAnsiTheme="minorBidi" w:cstheme="minorBidi"/>
            <w:i/>
            <w:sz w:val="20"/>
            <w:szCs w:val="20"/>
          </w:rPr>
          <w:t>)</w:t>
        </w:r>
      </w:ins>
      <w:r w:rsidR="00A372CA">
        <w:rPr>
          <w:rFonts w:asciiTheme="minorBidi" w:hAnsiTheme="minorBidi" w:cstheme="minorBidi"/>
          <w:i/>
          <w:iCs/>
          <w:sz w:val="20"/>
          <w:szCs w:val="20"/>
        </w:rPr>
        <w:tab/>
      </w:r>
    </w:p>
    <w:p w14:paraId="2F0A4E82" w14:textId="77777777" w:rsidR="00F54DB0" w:rsidRPr="008E68BE" w:rsidRDefault="009A3235" w:rsidP="00084D91">
      <w:pPr>
        <w:pStyle w:val="ListParagraph"/>
        <w:numPr>
          <w:ilvl w:val="0"/>
          <w:numId w:val="18"/>
        </w:numPr>
        <w:tabs>
          <w:tab w:val="left" w:pos="877"/>
        </w:tabs>
        <w:spacing w:before="93" w:after="220"/>
        <w:ind w:left="360"/>
        <w:rPr>
          <w:rFonts w:asciiTheme="minorBidi" w:hAnsiTheme="minorBidi" w:cstheme="minorBidi"/>
          <w:sz w:val="20"/>
        </w:rPr>
      </w:pPr>
      <w:r w:rsidRPr="008E68BE">
        <w:rPr>
          <w:rFonts w:asciiTheme="minorBidi" w:hAnsiTheme="minorBidi" w:cstheme="minorBidi"/>
          <w:sz w:val="20"/>
        </w:rPr>
        <w:t>Are</w:t>
      </w:r>
      <w:r w:rsidRPr="008E68BE">
        <w:rPr>
          <w:rFonts w:asciiTheme="minorBidi" w:hAnsiTheme="minorBidi" w:cstheme="minorBidi"/>
          <w:spacing w:val="-3"/>
          <w:sz w:val="20"/>
        </w:rPr>
        <w:t xml:space="preserve"> </w:t>
      </w:r>
      <w:r w:rsidRPr="008E68BE">
        <w:rPr>
          <w:rFonts w:asciiTheme="minorBidi" w:hAnsiTheme="minorBidi" w:cstheme="minorBidi"/>
          <w:sz w:val="20"/>
        </w:rPr>
        <w:t>citation</w:t>
      </w:r>
      <w:r w:rsidRPr="008E68BE">
        <w:rPr>
          <w:rFonts w:asciiTheme="minorBidi" w:hAnsiTheme="minorBidi" w:cstheme="minorBidi"/>
          <w:spacing w:val="-3"/>
          <w:sz w:val="20"/>
        </w:rPr>
        <w:t xml:space="preserve"> </w:t>
      </w:r>
      <w:r w:rsidRPr="008E68BE">
        <w:rPr>
          <w:rFonts w:asciiTheme="minorBidi" w:hAnsiTheme="minorBidi" w:cstheme="minorBidi"/>
          <w:sz w:val="20"/>
        </w:rPr>
        <w:t>references</w:t>
      </w:r>
      <w:r w:rsidRPr="008E68BE">
        <w:rPr>
          <w:rFonts w:asciiTheme="minorBidi" w:hAnsiTheme="minorBidi" w:cstheme="minorBidi"/>
          <w:spacing w:val="-2"/>
          <w:sz w:val="20"/>
        </w:rPr>
        <w:t xml:space="preserve"> </w:t>
      </w:r>
      <w:r w:rsidRPr="008E68BE">
        <w:rPr>
          <w:rFonts w:asciiTheme="minorBidi" w:hAnsiTheme="minorBidi" w:cstheme="minorBidi"/>
          <w:sz w:val="20"/>
        </w:rPr>
        <w:t>from</w:t>
      </w:r>
      <w:r w:rsidRPr="008E68BE">
        <w:rPr>
          <w:rFonts w:asciiTheme="minorBidi" w:hAnsiTheme="minorBidi" w:cstheme="minorBidi"/>
          <w:spacing w:val="-3"/>
          <w:sz w:val="20"/>
        </w:rPr>
        <w:t xml:space="preserve"> </w:t>
      </w:r>
      <w:r w:rsidRPr="008E68BE">
        <w:rPr>
          <w:rFonts w:asciiTheme="minorBidi" w:hAnsiTheme="minorBidi" w:cstheme="minorBidi"/>
          <w:sz w:val="20"/>
        </w:rPr>
        <w:t>your</w:t>
      </w:r>
      <w:r w:rsidRPr="008E68BE">
        <w:rPr>
          <w:rFonts w:asciiTheme="minorBidi" w:hAnsiTheme="minorBidi" w:cstheme="minorBidi"/>
          <w:spacing w:val="-2"/>
          <w:sz w:val="20"/>
        </w:rPr>
        <w:t xml:space="preserve"> </w:t>
      </w:r>
      <w:r w:rsidRPr="008E68BE">
        <w:rPr>
          <w:rFonts w:asciiTheme="minorBidi" w:hAnsiTheme="minorBidi" w:cstheme="minorBidi"/>
          <w:sz w:val="20"/>
        </w:rPr>
        <w:t>IPO</w:t>
      </w:r>
      <w:r w:rsidRPr="008E68BE">
        <w:rPr>
          <w:rFonts w:asciiTheme="minorBidi" w:hAnsiTheme="minorBidi" w:cstheme="minorBidi"/>
          <w:spacing w:val="-3"/>
          <w:sz w:val="20"/>
        </w:rPr>
        <w:t xml:space="preserve"> </w:t>
      </w:r>
      <w:r w:rsidRPr="008E68BE">
        <w:rPr>
          <w:rFonts w:asciiTheme="minorBidi" w:hAnsiTheme="minorBidi" w:cstheme="minorBidi"/>
          <w:sz w:val="20"/>
        </w:rPr>
        <w:t>searchable</w:t>
      </w:r>
      <w:r w:rsidRPr="008E68BE">
        <w:rPr>
          <w:rFonts w:asciiTheme="minorBidi" w:hAnsiTheme="minorBidi" w:cstheme="minorBidi"/>
          <w:spacing w:val="-3"/>
          <w:sz w:val="20"/>
        </w:rPr>
        <w:t xml:space="preserve"> </w:t>
      </w:r>
      <w:r w:rsidRPr="008E68BE">
        <w:rPr>
          <w:rFonts w:asciiTheme="minorBidi" w:hAnsiTheme="minorBidi" w:cstheme="minorBidi"/>
          <w:sz w:val="20"/>
        </w:rPr>
        <w:t>by</w:t>
      </w:r>
      <w:r w:rsidRPr="008E68BE">
        <w:rPr>
          <w:rFonts w:asciiTheme="minorBidi" w:hAnsiTheme="minorBidi" w:cstheme="minorBidi"/>
          <w:spacing w:val="-2"/>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general</w:t>
      </w:r>
      <w:r w:rsidRPr="008E68BE">
        <w:rPr>
          <w:rFonts w:asciiTheme="minorBidi" w:hAnsiTheme="minorBidi" w:cstheme="minorBidi"/>
          <w:spacing w:val="-2"/>
          <w:sz w:val="20"/>
        </w:rPr>
        <w:t xml:space="preserve"> public?</w:t>
      </w:r>
    </w:p>
    <w:p w14:paraId="2F0A4E83" w14:textId="77777777" w:rsidR="00F54DB0" w:rsidRPr="008E68BE" w:rsidRDefault="009A3235" w:rsidP="00A372CA">
      <w:pPr>
        <w:spacing w:before="16" w:after="220"/>
        <w:ind w:left="720"/>
        <w:rPr>
          <w:rFonts w:asciiTheme="minorBidi" w:hAnsiTheme="minorBidi" w:cstheme="minorBidi"/>
          <w:sz w:val="16"/>
        </w:rPr>
      </w:pPr>
      <w:r w:rsidRPr="008E68BE">
        <w:rPr>
          <w:rFonts w:asciiTheme="minorBidi" w:hAnsiTheme="minorBidi" w:cstheme="minorBidi"/>
          <w:sz w:val="15"/>
        </w:rPr>
        <w:t>i.e.,</w:t>
      </w:r>
      <w:r w:rsidRPr="008E68BE">
        <w:rPr>
          <w:rFonts w:asciiTheme="minorBidi" w:hAnsiTheme="minorBidi" w:cstheme="minorBidi"/>
          <w:spacing w:val="-3"/>
          <w:sz w:val="15"/>
        </w:rPr>
        <w:t xml:space="preserve"> </w:t>
      </w:r>
      <w:r w:rsidRPr="008E68BE">
        <w:rPr>
          <w:rFonts w:asciiTheme="minorBidi" w:hAnsiTheme="minorBidi" w:cstheme="minorBidi"/>
          <w:sz w:val="15"/>
        </w:rPr>
        <w:t>can</w:t>
      </w:r>
      <w:r w:rsidRPr="008E68BE">
        <w:rPr>
          <w:rFonts w:asciiTheme="minorBidi" w:hAnsiTheme="minorBidi" w:cstheme="minorBidi"/>
          <w:spacing w:val="-2"/>
          <w:sz w:val="15"/>
        </w:rPr>
        <w:t xml:space="preserve"> </w:t>
      </w:r>
      <w:r w:rsidRPr="008E68BE">
        <w:rPr>
          <w:rFonts w:asciiTheme="minorBidi" w:hAnsiTheme="minorBidi" w:cstheme="minorBidi"/>
          <w:sz w:val="15"/>
        </w:rPr>
        <w:t>one</w:t>
      </w:r>
      <w:r w:rsidRPr="008E68BE">
        <w:rPr>
          <w:rFonts w:asciiTheme="minorBidi" w:hAnsiTheme="minorBidi" w:cstheme="minorBidi"/>
          <w:spacing w:val="-2"/>
          <w:sz w:val="15"/>
        </w:rPr>
        <w:t xml:space="preserve"> </w:t>
      </w:r>
      <w:r w:rsidRPr="008E68BE">
        <w:rPr>
          <w:rFonts w:asciiTheme="minorBidi" w:hAnsiTheme="minorBidi" w:cstheme="minorBidi"/>
          <w:sz w:val="15"/>
        </w:rPr>
        <w:t>search</w:t>
      </w:r>
      <w:r w:rsidRPr="008E68BE">
        <w:rPr>
          <w:rFonts w:asciiTheme="minorBidi" w:hAnsiTheme="minorBidi" w:cstheme="minorBidi"/>
          <w:spacing w:val="-2"/>
          <w:sz w:val="15"/>
        </w:rPr>
        <w:t xml:space="preserve"> </w:t>
      </w:r>
      <w:r w:rsidRPr="008E68BE">
        <w:rPr>
          <w:rFonts w:asciiTheme="minorBidi" w:hAnsiTheme="minorBidi" w:cstheme="minorBidi"/>
          <w:sz w:val="15"/>
        </w:rPr>
        <w:t>the</w:t>
      </w:r>
      <w:r w:rsidRPr="008E68BE">
        <w:rPr>
          <w:rFonts w:asciiTheme="minorBidi" w:hAnsiTheme="minorBidi" w:cstheme="minorBidi"/>
          <w:spacing w:val="-2"/>
          <w:sz w:val="15"/>
        </w:rPr>
        <w:t xml:space="preserve"> </w:t>
      </w:r>
      <w:r w:rsidRPr="008E68BE">
        <w:rPr>
          <w:rFonts w:asciiTheme="minorBidi" w:hAnsiTheme="minorBidi" w:cstheme="minorBidi"/>
          <w:sz w:val="15"/>
        </w:rPr>
        <w:t xml:space="preserve">text </w:t>
      </w:r>
      <w:r w:rsidRPr="008E68BE">
        <w:rPr>
          <w:rFonts w:asciiTheme="minorBidi" w:hAnsiTheme="minorBidi" w:cstheme="minorBidi"/>
          <w:sz w:val="16"/>
        </w:rPr>
        <w:t>of</w:t>
      </w:r>
      <w:r w:rsidRPr="008E68BE">
        <w:rPr>
          <w:rFonts w:asciiTheme="minorBidi" w:hAnsiTheme="minorBidi" w:cstheme="minorBidi"/>
          <w:spacing w:val="-2"/>
          <w:sz w:val="16"/>
        </w:rPr>
        <w:t xml:space="preserve"> </w:t>
      </w:r>
      <w:r w:rsidRPr="008E68BE">
        <w:rPr>
          <w:rFonts w:asciiTheme="minorBidi" w:hAnsiTheme="minorBidi" w:cstheme="minorBidi"/>
          <w:sz w:val="16"/>
        </w:rPr>
        <w:t>the</w:t>
      </w:r>
      <w:r w:rsidRPr="008E68BE">
        <w:rPr>
          <w:rFonts w:asciiTheme="minorBidi" w:hAnsiTheme="minorBidi" w:cstheme="minorBidi"/>
          <w:spacing w:val="-2"/>
          <w:sz w:val="16"/>
        </w:rPr>
        <w:t xml:space="preserve"> </w:t>
      </w:r>
      <w:r w:rsidRPr="008E68BE">
        <w:rPr>
          <w:rFonts w:asciiTheme="minorBidi" w:hAnsiTheme="minorBidi" w:cstheme="minorBidi"/>
          <w:sz w:val="16"/>
        </w:rPr>
        <w:t>data</w:t>
      </w:r>
      <w:r w:rsidRPr="008E68BE">
        <w:rPr>
          <w:rFonts w:asciiTheme="minorBidi" w:hAnsiTheme="minorBidi" w:cstheme="minorBidi"/>
          <w:spacing w:val="-3"/>
          <w:sz w:val="16"/>
        </w:rPr>
        <w:t xml:space="preserve"> </w:t>
      </w:r>
      <w:r w:rsidRPr="008E68BE">
        <w:rPr>
          <w:rFonts w:asciiTheme="minorBidi" w:hAnsiTheme="minorBidi" w:cstheme="minorBidi"/>
          <w:sz w:val="16"/>
        </w:rPr>
        <w:t>elements</w:t>
      </w:r>
      <w:r w:rsidRPr="008E68BE">
        <w:rPr>
          <w:rFonts w:asciiTheme="minorBidi" w:hAnsiTheme="minorBidi" w:cstheme="minorBidi"/>
          <w:spacing w:val="-2"/>
          <w:sz w:val="16"/>
        </w:rPr>
        <w:t xml:space="preserve"> </w:t>
      </w:r>
      <w:r w:rsidRPr="008E68BE">
        <w:rPr>
          <w:rFonts w:asciiTheme="minorBidi" w:hAnsiTheme="minorBidi" w:cstheme="minorBidi"/>
          <w:sz w:val="16"/>
        </w:rPr>
        <w:t>identifying</w:t>
      </w:r>
      <w:r w:rsidRPr="008E68BE">
        <w:rPr>
          <w:rFonts w:asciiTheme="minorBidi" w:hAnsiTheme="minorBidi" w:cstheme="minorBidi"/>
          <w:spacing w:val="-2"/>
          <w:sz w:val="16"/>
        </w:rPr>
        <w:t xml:space="preserve"> </w:t>
      </w:r>
      <w:r w:rsidRPr="008E68BE">
        <w:rPr>
          <w:rFonts w:asciiTheme="minorBidi" w:hAnsiTheme="minorBidi" w:cstheme="minorBidi"/>
          <w:sz w:val="16"/>
        </w:rPr>
        <w:t>the</w:t>
      </w:r>
      <w:r w:rsidRPr="008E68BE">
        <w:rPr>
          <w:rFonts w:asciiTheme="minorBidi" w:hAnsiTheme="minorBidi" w:cstheme="minorBidi"/>
          <w:spacing w:val="-2"/>
          <w:sz w:val="16"/>
        </w:rPr>
        <w:t xml:space="preserve"> </w:t>
      </w:r>
      <w:r w:rsidRPr="008E68BE">
        <w:rPr>
          <w:rFonts w:asciiTheme="minorBidi" w:hAnsiTheme="minorBidi" w:cstheme="minorBidi"/>
          <w:sz w:val="16"/>
        </w:rPr>
        <w:t>text/document</w:t>
      </w:r>
      <w:r w:rsidRPr="008E68BE">
        <w:rPr>
          <w:rFonts w:asciiTheme="minorBidi" w:hAnsiTheme="minorBidi" w:cstheme="minorBidi"/>
          <w:spacing w:val="-2"/>
          <w:sz w:val="16"/>
        </w:rPr>
        <w:t xml:space="preserve"> cited</w:t>
      </w:r>
    </w:p>
    <w:p w14:paraId="2F0A4E86" w14:textId="6A422C93" w:rsidR="00F54DB0" w:rsidRPr="008E68BE" w:rsidRDefault="009A3235" w:rsidP="00A372CA">
      <w:pPr>
        <w:pStyle w:val="BodyText"/>
        <w:spacing w:after="220"/>
        <w:ind w:left="720"/>
        <w:rPr>
          <w:rFonts w:asciiTheme="minorBidi" w:hAnsiTheme="minorBidi" w:cstheme="minorBidi"/>
        </w:rPr>
      </w:pPr>
      <w:r w:rsidRPr="008E68BE">
        <w:rPr>
          <w:rFonts w:asciiTheme="minorBidi" w:hAnsiTheme="minorBidi" w:cstheme="minorBidi"/>
          <w:noProof/>
          <w:position w:val="-3"/>
        </w:rPr>
        <w:drawing>
          <wp:inline distT="0" distB="0" distL="0" distR="0" wp14:anchorId="2F0A5019" wp14:editId="2F0A501A">
            <wp:extent cx="126993" cy="1270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Yes</w:t>
      </w:r>
      <w:r>
        <w:rPr>
          <w:rFonts w:asciiTheme="minorBidi" w:hAnsiTheme="minorBidi" w:cstheme="minorBidi"/>
        </w:rPr>
        <w:tab/>
      </w:r>
      <w:r w:rsidRPr="008E68BE">
        <w:rPr>
          <w:rFonts w:asciiTheme="minorBidi" w:hAnsiTheme="minorBidi" w:cstheme="minorBidi"/>
        </w:rPr>
        <w:tab/>
      </w:r>
      <w:r w:rsidRPr="008E68BE">
        <w:rPr>
          <w:rFonts w:asciiTheme="minorBidi" w:hAnsiTheme="minorBidi" w:cstheme="minorBidi"/>
          <w:noProof/>
          <w:position w:val="-3"/>
        </w:rPr>
        <w:drawing>
          <wp:inline distT="0" distB="0" distL="0" distR="0" wp14:anchorId="2F0A501B" wp14:editId="2F0A501C">
            <wp:extent cx="126993" cy="1270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2"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rPr>
        <w:t xml:space="preserve"> </w:t>
      </w:r>
      <w:r w:rsidRPr="008E68BE">
        <w:rPr>
          <w:rFonts w:asciiTheme="minorBidi" w:hAnsiTheme="minorBidi" w:cstheme="minorBidi"/>
        </w:rPr>
        <w:t>No</w:t>
      </w:r>
    </w:p>
    <w:p w14:paraId="2F0A4E89" w14:textId="4A663760" w:rsidR="00F54DB0" w:rsidRPr="008E68BE" w:rsidRDefault="00A372CA" w:rsidP="00A372CA">
      <w:pPr>
        <w:pStyle w:val="BodyText"/>
        <w:spacing w:before="49" w:after="220"/>
        <w:ind w:left="720"/>
        <w:rPr>
          <w:rFonts w:asciiTheme="minorBidi" w:hAnsiTheme="minorBidi" w:cstheme="minorBidi"/>
          <w:sz w:val="15"/>
        </w:rPr>
      </w:pPr>
      <w:r w:rsidRPr="00A372CA">
        <w:rPr>
          <w:rFonts w:asciiTheme="minorBidi" w:hAnsiTheme="minorBidi" w:cstheme="minorBidi"/>
          <w:sz w:val="15"/>
        </w:rPr>
        <w:t>If "Yes", please specify the location where the references are searchable e.g., http://www.?</w:t>
      </w:r>
    </w:p>
    <w:p w14:paraId="2F0A4E8B" w14:textId="40AE2798" w:rsidR="00F54DB0" w:rsidRPr="008E68BE" w:rsidRDefault="00A372CA" w:rsidP="00A372CA">
      <w:pPr>
        <w:pStyle w:val="BodyText"/>
        <w:spacing w:before="185" w:after="220"/>
        <w:ind w:left="72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7431D199" wp14:editId="3642E38D">
                <wp:extent cx="1903228" cy="393405"/>
                <wp:effectExtent l="0" t="0" r="20955" b="26035"/>
                <wp:docPr id="1530329873" name="Group 15303298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3754999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7289312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46502784"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853555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9516003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9325050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1B8E04C" id="Group 153032987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gApLq0AMAABAUAAAO&#10;AAAAAAAAAAAAAAAAAC4CAABkcnMvZTJvRG9jLnhtbFBLAQItABQABgAIAAAAIQBQPRkR3QAAAAQB&#10;AAAPAAAAAAAAAAAAAAAAACoGAABkcnMvZG93bnJldi54bWxQSwUGAAAAAAQABADzAAAANA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" path="m,l5122011,e" filled="f" strokecolor="#d3d0c7" strokeweight=".5pt">
                  <v:path arrowok="t"/>
                </v:shape>
                <w10:anchorlock/>
              </v:group>
            </w:pict>
          </mc:Fallback>
        </mc:AlternateContent>
      </w:r>
    </w:p>
    <w:p w14:paraId="4369EC70" w14:textId="77777777" w:rsidR="00806685" w:rsidRPr="008E68BE" w:rsidRDefault="009A3235" w:rsidP="00084D91">
      <w:pPr>
        <w:pStyle w:val="ListParagraph"/>
        <w:numPr>
          <w:ilvl w:val="0"/>
          <w:numId w:val="18"/>
        </w:numPr>
        <w:tabs>
          <w:tab w:val="left" w:pos="821"/>
          <w:tab w:val="left" w:pos="9156"/>
          <w:tab w:val="left" w:pos="10236"/>
        </w:tabs>
        <w:spacing w:before="1" w:after="220"/>
        <w:ind w:left="360"/>
        <w:rPr>
          <w:rFonts w:asciiTheme="minorBidi" w:hAnsiTheme="minorBidi" w:cstheme="minorBidi"/>
          <w:sz w:val="20"/>
        </w:rPr>
      </w:pPr>
      <w:r w:rsidRPr="008E68BE">
        <w:rPr>
          <w:rFonts w:asciiTheme="minorBidi" w:hAnsiTheme="minorBidi" w:cstheme="minorBidi"/>
          <w:sz w:val="20"/>
        </w:rPr>
        <w:t>Is</w:t>
      </w:r>
      <w:r w:rsidRPr="008E68BE">
        <w:rPr>
          <w:rFonts w:asciiTheme="minorBidi" w:hAnsiTheme="minorBidi" w:cstheme="minorBidi"/>
          <w:spacing w:val="-4"/>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information</w:t>
      </w:r>
      <w:r w:rsidRPr="008E68BE">
        <w:rPr>
          <w:rFonts w:asciiTheme="minorBidi" w:hAnsiTheme="minorBidi" w:cstheme="minorBidi"/>
          <w:spacing w:val="-3"/>
          <w:sz w:val="20"/>
        </w:rPr>
        <w:t xml:space="preserve"> </w:t>
      </w:r>
      <w:r w:rsidRPr="008E68BE">
        <w:rPr>
          <w:rFonts w:asciiTheme="minorBidi" w:hAnsiTheme="minorBidi" w:cstheme="minorBidi"/>
          <w:sz w:val="20"/>
        </w:rPr>
        <w:t>in</w:t>
      </w:r>
      <w:r w:rsidRPr="008E68BE">
        <w:rPr>
          <w:rFonts w:asciiTheme="minorBidi" w:hAnsiTheme="minorBidi" w:cstheme="minorBidi"/>
          <w:spacing w:val="-3"/>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database</w:t>
      </w:r>
      <w:r w:rsidRPr="008E68BE">
        <w:rPr>
          <w:rFonts w:asciiTheme="minorBidi" w:hAnsiTheme="minorBidi" w:cstheme="minorBidi"/>
          <w:spacing w:val="-3"/>
          <w:sz w:val="20"/>
        </w:rPr>
        <w:t xml:space="preserve"> </w:t>
      </w:r>
      <w:r w:rsidRPr="008E68BE">
        <w:rPr>
          <w:rFonts w:asciiTheme="minorBidi" w:hAnsiTheme="minorBidi" w:cstheme="minorBidi"/>
          <w:sz w:val="20"/>
        </w:rPr>
        <w:t>technically</w:t>
      </w:r>
      <w:r w:rsidRPr="008E68BE">
        <w:rPr>
          <w:rFonts w:asciiTheme="minorBidi" w:hAnsiTheme="minorBidi" w:cstheme="minorBidi"/>
          <w:spacing w:val="-3"/>
          <w:sz w:val="20"/>
        </w:rPr>
        <w:t xml:space="preserve"> </w:t>
      </w:r>
      <w:r w:rsidRPr="008E68BE">
        <w:rPr>
          <w:rFonts w:asciiTheme="minorBidi" w:hAnsiTheme="minorBidi" w:cstheme="minorBidi"/>
          <w:sz w:val="20"/>
        </w:rPr>
        <w:t>and</w:t>
      </w:r>
      <w:r w:rsidRPr="008E68BE">
        <w:rPr>
          <w:rFonts w:asciiTheme="minorBidi" w:hAnsiTheme="minorBidi" w:cstheme="minorBidi"/>
          <w:spacing w:val="-3"/>
          <w:sz w:val="20"/>
        </w:rPr>
        <w:t xml:space="preserve"> </w:t>
      </w:r>
      <w:r w:rsidRPr="008E68BE">
        <w:rPr>
          <w:rFonts w:asciiTheme="minorBidi" w:hAnsiTheme="minorBidi" w:cstheme="minorBidi"/>
          <w:sz w:val="20"/>
        </w:rPr>
        <w:t>legally</w:t>
      </w:r>
      <w:r w:rsidRPr="008E68BE">
        <w:rPr>
          <w:rFonts w:asciiTheme="minorBidi" w:hAnsiTheme="minorBidi" w:cstheme="minorBidi"/>
          <w:spacing w:val="-3"/>
          <w:sz w:val="20"/>
        </w:rPr>
        <w:t xml:space="preserve"> </w:t>
      </w:r>
      <w:r w:rsidRPr="008E68BE">
        <w:rPr>
          <w:rFonts w:asciiTheme="minorBidi" w:hAnsiTheme="minorBidi" w:cstheme="minorBidi"/>
          <w:sz w:val="20"/>
        </w:rPr>
        <w:t>exchangeable</w:t>
      </w:r>
      <w:r w:rsidRPr="008E68BE">
        <w:rPr>
          <w:rFonts w:asciiTheme="minorBidi" w:hAnsiTheme="minorBidi" w:cstheme="minorBidi"/>
          <w:spacing w:val="-3"/>
          <w:sz w:val="20"/>
        </w:rPr>
        <w:t xml:space="preserve"> </w:t>
      </w:r>
      <w:r w:rsidRPr="008E68BE">
        <w:rPr>
          <w:rFonts w:asciiTheme="minorBidi" w:hAnsiTheme="minorBidi" w:cstheme="minorBidi"/>
          <w:sz w:val="16"/>
        </w:rPr>
        <w:t>e.g.,</w:t>
      </w:r>
      <w:r w:rsidRPr="008E68BE">
        <w:rPr>
          <w:rFonts w:asciiTheme="minorBidi" w:hAnsiTheme="minorBidi" w:cstheme="minorBidi"/>
          <w:spacing w:val="-3"/>
          <w:sz w:val="16"/>
        </w:rPr>
        <w:t xml:space="preserve"> </w:t>
      </w:r>
      <w:r w:rsidRPr="008E68BE">
        <w:rPr>
          <w:rFonts w:asciiTheme="minorBidi" w:hAnsiTheme="minorBidi" w:cstheme="minorBidi"/>
          <w:sz w:val="16"/>
        </w:rPr>
        <w:t>with</w:t>
      </w:r>
      <w:r w:rsidRPr="008E68BE">
        <w:rPr>
          <w:rFonts w:asciiTheme="minorBidi" w:hAnsiTheme="minorBidi" w:cstheme="minorBidi"/>
          <w:spacing w:val="-2"/>
          <w:sz w:val="16"/>
        </w:rPr>
        <w:t xml:space="preserve"> </w:t>
      </w:r>
      <w:r w:rsidRPr="008E68BE">
        <w:rPr>
          <w:rFonts w:asciiTheme="minorBidi" w:hAnsiTheme="minorBidi" w:cstheme="minorBidi"/>
          <w:sz w:val="16"/>
        </w:rPr>
        <w:t>other</w:t>
      </w:r>
      <w:r w:rsidRPr="008E68BE">
        <w:rPr>
          <w:rFonts w:asciiTheme="minorBidi" w:hAnsiTheme="minorBidi" w:cstheme="minorBidi"/>
          <w:spacing w:val="-2"/>
          <w:sz w:val="16"/>
        </w:rPr>
        <w:t xml:space="preserve"> IPOs</w:t>
      </w:r>
      <w:r w:rsidRPr="008E68BE">
        <w:rPr>
          <w:rFonts w:asciiTheme="minorBidi" w:hAnsiTheme="minorBidi" w:cstheme="minorBidi"/>
          <w:spacing w:val="-2"/>
          <w:sz w:val="20"/>
        </w:rPr>
        <w:t>?</w:t>
      </w:r>
    </w:p>
    <w:p w14:paraId="2F0A4E8C" w14:textId="2B4E3FAD" w:rsidR="00F54DB0" w:rsidRPr="008E68BE" w:rsidRDefault="009A3235" w:rsidP="00A372CA">
      <w:pPr>
        <w:pStyle w:val="ListParagraph"/>
        <w:tabs>
          <w:tab w:val="left" w:pos="821"/>
        </w:tabs>
        <w:spacing w:before="1" w:after="220"/>
        <w:ind w:left="720" w:firstLine="0"/>
        <w:rPr>
          <w:rFonts w:asciiTheme="minorBidi" w:hAnsiTheme="minorBidi" w:cstheme="minorBidi"/>
          <w:sz w:val="20"/>
        </w:rPr>
      </w:pPr>
      <w:r w:rsidRPr="008E68BE">
        <w:rPr>
          <w:rFonts w:asciiTheme="minorBidi" w:hAnsiTheme="minorBidi" w:cstheme="minorBidi"/>
          <w:noProof/>
          <w:position w:val="-7"/>
        </w:rPr>
        <w:drawing>
          <wp:inline distT="0" distB="0" distL="0" distR="0" wp14:anchorId="2F0A501F" wp14:editId="2F0A5020">
            <wp:extent cx="126993" cy="127000"/>
            <wp:effectExtent l="0" t="0" r="0" b="0"/>
            <wp:docPr id="354"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Yes</w:t>
      </w:r>
      <w:r w:rsidR="00A372CA">
        <w:rPr>
          <w:rFonts w:asciiTheme="minorBidi" w:hAnsiTheme="minorBidi" w:cstheme="minorBidi"/>
          <w:position w:val="-3"/>
          <w:sz w:val="20"/>
        </w:rPr>
        <w:tab/>
      </w:r>
      <w:r w:rsidR="00A372CA">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2F0A5021" wp14:editId="2F0A5022">
            <wp:extent cx="126993" cy="127000"/>
            <wp:effectExtent l="0" t="0" r="0" b="0"/>
            <wp:docPr id="355"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p>
    <w:p w14:paraId="2F0A4E90" w14:textId="0F1B33AF" w:rsidR="00F54DB0" w:rsidRDefault="009A3235" w:rsidP="00A372CA">
      <w:pPr>
        <w:pStyle w:val="ListParagraph"/>
        <w:numPr>
          <w:ilvl w:val="0"/>
          <w:numId w:val="18"/>
        </w:numPr>
        <w:tabs>
          <w:tab w:val="left" w:pos="849"/>
        </w:tabs>
        <w:spacing w:after="220" w:line="250" w:lineRule="auto"/>
        <w:ind w:left="360"/>
        <w:rPr>
          <w:rFonts w:asciiTheme="minorBidi" w:hAnsiTheme="minorBidi" w:cstheme="minorBidi"/>
          <w:sz w:val="20"/>
        </w:rPr>
      </w:pPr>
      <w:r>
        <w:rPr>
          <w:rFonts w:asciiTheme="minorBidi" w:hAnsiTheme="minorBidi" w:cstheme="minorBidi"/>
          <w:sz w:val="20"/>
        </w:rPr>
        <w:t>P</w:t>
      </w:r>
      <w:r w:rsidRPr="00A372CA">
        <w:rPr>
          <w:rFonts w:asciiTheme="minorBidi" w:hAnsiTheme="minorBidi" w:cstheme="minorBidi"/>
          <w:sz w:val="20"/>
        </w:rPr>
        <w:t>lease add any further comments you may have about any of the questions in section 4 above:</w:t>
      </w:r>
    </w:p>
    <w:p w14:paraId="0864E920" w14:textId="2A7282EE" w:rsidR="00A3602F" w:rsidRDefault="00A372CA" w:rsidP="00D41948">
      <w:pPr>
        <w:pStyle w:val="BodyText"/>
        <w:spacing w:after="220"/>
        <w:ind w:left="360"/>
        <w:rPr>
          <w:rFonts w:asciiTheme="minorBidi" w:hAnsiTheme="minorBidi" w:cstheme="minorBidi"/>
          <w:b/>
          <w:bCs/>
          <w:sz w:val="26"/>
          <w:szCs w:val="26"/>
        </w:rPr>
      </w:pPr>
      <w:r w:rsidRPr="008E68BE">
        <w:rPr>
          <w:rFonts w:asciiTheme="minorBidi" w:hAnsiTheme="minorBidi" w:cstheme="minorBidi"/>
          <w:noProof/>
        </w:rPr>
        <mc:AlternateContent>
          <mc:Choice Requires="wpg">
            <w:drawing>
              <wp:inline distT="0" distB="0" distL="0" distR="0" wp14:anchorId="3EC7585C" wp14:editId="00958E87">
                <wp:extent cx="1903228" cy="393405"/>
                <wp:effectExtent l="0" t="0" r="20955" b="26035"/>
                <wp:docPr id="1257949969" name="Group 1257949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6678928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822954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08321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09007701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2302399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6205871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F69DD57" id="Group 125794996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s6+I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" path="m,l5122011,e" filled="f" strokecolor="#d3d0c7" strokeweight=".5pt">
                  <v:path arrowok="t"/>
                </v:shape>
                <w10:anchorlock/>
              </v:group>
            </w:pict>
          </mc:Fallback>
        </mc:AlternateContent>
      </w:r>
      <w:r w:rsidR="00D41948">
        <w:rPr>
          <w:rFonts w:asciiTheme="minorBidi" w:hAnsiTheme="minorBidi" w:cstheme="minorBidi"/>
        </w:rPr>
        <w:t xml:space="preserve">  </w:t>
      </w:r>
      <w:r w:rsidR="00A3602F">
        <w:rPr>
          <w:rFonts w:asciiTheme="minorBidi" w:hAnsiTheme="minorBidi" w:cstheme="minorBidi"/>
          <w:b/>
          <w:bCs/>
          <w:sz w:val="26"/>
          <w:szCs w:val="26"/>
        </w:rPr>
        <w:br w:type="page"/>
      </w:r>
    </w:p>
    <w:p w14:paraId="2F0A4E9B" w14:textId="77777777" w:rsidR="00F54DB0" w:rsidRPr="008A2252" w:rsidRDefault="009A3235" w:rsidP="008E68BE">
      <w:pPr>
        <w:spacing w:after="220"/>
        <w:rPr>
          <w:rFonts w:asciiTheme="minorBidi" w:hAnsiTheme="minorBidi" w:cstheme="minorBidi"/>
          <w:b/>
        </w:rPr>
      </w:pPr>
      <w:r w:rsidRPr="008A2252">
        <w:rPr>
          <w:rFonts w:asciiTheme="minorBidi" w:hAnsiTheme="minorBidi" w:cstheme="minorBidi"/>
          <w:b/>
        </w:rPr>
        <w:t>Questions about your IPO's published documents that may be cited (within a citation reference): Sections 5 to 7</w:t>
      </w:r>
    </w:p>
    <w:p w14:paraId="2F0A4E9C" w14:textId="77777777" w:rsidR="00F54DB0" w:rsidRPr="008A2252" w:rsidRDefault="009A3235" w:rsidP="008A2252">
      <w:pPr>
        <w:spacing w:before="224" w:after="220"/>
        <w:rPr>
          <w:rFonts w:asciiTheme="minorBidi" w:hAnsiTheme="minorBidi" w:cstheme="minorBidi"/>
          <w:b/>
        </w:rPr>
      </w:pPr>
      <w:r w:rsidRPr="008A2252">
        <w:rPr>
          <w:rFonts w:asciiTheme="minorBidi" w:hAnsiTheme="minorBidi" w:cstheme="minorBidi"/>
          <w:b/>
        </w:rPr>
        <w:t>Section</w:t>
      </w:r>
      <w:r w:rsidRPr="008A2252">
        <w:rPr>
          <w:rFonts w:asciiTheme="minorBidi" w:hAnsiTheme="minorBidi" w:cstheme="minorBidi"/>
          <w:b/>
          <w:spacing w:val="-2"/>
        </w:rPr>
        <w:t xml:space="preserve"> </w:t>
      </w:r>
      <w:r w:rsidRPr="008A2252">
        <w:rPr>
          <w:rFonts w:asciiTheme="minorBidi" w:hAnsiTheme="minorBidi" w:cstheme="minorBidi"/>
          <w:b/>
        </w:rPr>
        <w:t>5:</w:t>
      </w:r>
      <w:r w:rsidRPr="008A2252">
        <w:rPr>
          <w:rFonts w:asciiTheme="minorBidi" w:hAnsiTheme="minorBidi" w:cstheme="minorBidi"/>
          <w:b/>
          <w:spacing w:val="-2"/>
        </w:rPr>
        <w:t xml:space="preserve"> </w:t>
      </w:r>
      <w:r w:rsidRPr="008A2252">
        <w:rPr>
          <w:rFonts w:asciiTheme="minorBidi" w:hAnsiTheme="minorBidi" w:cstheme="minorBidi"/>
          <w:b/>
        </w:rPr>
        <w:t>Location</w:t>
      </w:r>
      <w:r w:rsidRPr="008A2252">
        <w:rPr>
          <w:rFonts w:asciiTheme="minorBidi" w:hAnsiTheme="minorBidi" w:cstheme="minorBidi"/>
          <w:b/>
          <w:spacing w:val="-1"/>
        </w:rPr>
        <w:t xml:space="preserve"> </w:t>
      </w:r>
      <w:r w:rsidRPr="008A2252">
        <w:rPr>
          <w:rFonts w:asciiTheme="minorBidi" w:hAnsiTheme="minorBidi" w:cstheme="minorBidi"/>
          <w:b/>
        </w:rPr>
        <w:t>of</w:t>
      </w:r>
      <w:r w:rsidRPr="008A2252">
        <w:rPr>
          <w:rFonts w:asciiTheme="minorBidi" w:hAnsiTheme="minorBidi" w:cstheme="minorBidi"/>
          <w:b/>
          <w:spacing w:val="-2"/>
        </w:rPr>
        <w:t xml:space="preserve"> </w:t>
      </w:r>
      <w:r w:rsidRPr="008A2252">
        <w:rPr>
          <w:rFonts w:asciiTheme="minorBidi" w:hAnsiTheme="minorBidi" w:cstheme="minorBidi"/>
          <w:b/>
        </w:rPr>
        <w:t>published</w:t>
      </w:r>
      <w:r w:rsidRPr="008A2252">
        <w:rPr>
          <w:rFonts w:asciiTheme="minorBidi" w:hAnsiTheme="minorBidi" w:cstheme="minorBidi"/>
          <w:b/>
          <w:spacing w:val="-1"/>
        </w:rPr>
        <w:t xml:space="preserve"> </w:t>
      </w:r>
      <w:r w:rsidRPr="008A2252">
        <w:rPr>
          <w:rFonts w:asciiTheme="minorBidi" w:hAnsiTheme="minorBidi" w:cstheme="minorBidi"/>
          <w:b/>
        </w:rPr>
        <w:t>patent</w:t>
      </w:r>
      <w:r w:rsidRPr="008A2252">
        <w:rPr>
          <w:rFonts w:asciiTheme="minorBidi" w:hAnsiTheme="minorBidi" w:cstheme="minorBidi"/>
          <w:b/>
          <w:spacing w:val="-1"/>
        </w:rPr>
        <w:t xml:space="preserve"> </w:t>
      </w:r>
      <w:r w:rsidRPr="008A2252">
        <w:rPr>
          <w:rFonts w:asciiTheme="minorBidi" w:hAnsiTheme="minorBidi" w:cstheme="minorBidi"/>
          <w:b/>
        </w:rPr>
        <w:t>documents</w:t>
      </w:r>
      <w:r w:rsidRPr="008A2252">
        <w:rPr>
          <w:rFonts w:asciiTheme="minorBidi" w:hAnsiTheme="minorBidi" w:cstheme="minorBidi"/>
          <w:b/>
          <w:spacing w:val="-1"/>
        </w:rPr>
        <w:t xml:space="preserve"> </w:t>
      </w:r>
      <w:r w:rsidRPr="008A2252">
        <w:rPr>
          <w:rFonts w:asciiTheme="minorBidi" w:hAnsiTheme="minorBidi" w:cstheme="minorBidi"/>
          <w:b/>
        </w:rPr>
        <w:t>which</w:t>
      </w:r>
      <w:r w:rsidRPr="008A2252">
        <w:rPr>
          <w:rFonts w:asciiTheme="minorBidi" w:hAnsiTheme="minorBidi" w:cstheme="minorBidi"/>
          <w:b/>
          <w:spacing w:val="-1"/>
        </w:rPr>
        <w:t xml:space="preserve"> </w:t>
      </w:r>
      <w:r w:rsidRPr="008A2252">
        <w:rPr>
          <w:rFonts w:asciiTheme="minorBidi" w:hAnsiTheme="minorBidi" w:cstheme="minorBidi"/>
          <w:b/>
        </w:rPr>
        <w:t>can</w:t>
      </w:r>
      <w:r w:rsidRPr="008A2252">
        <w:rPr>
          <w:rFonts w:asciiTheme="minorBidi" w:hAnsiTheme="minorBidi" w:cstheme="minorBidi"/>
          <w:b/>
          <w:spacing w:val="-1"/>
        </w:rPr>
        <w:t xml:space="preserve"> </w:t>
      </w:r>
      <w:r w:rsidRPr="008A2252">
        <w:rPr>
          <w:rFonts w:asciiTheme="minorBidi" w:hAnsiTheme="minorBidi" w:cstheme="minorBidi"/>
          <w:b/>
        </w:rPr>
        <w:t>be</w:t>
      </w:r>
      <w:r w:rsidRPr="008A2252">
        <w:rPr>
          <w:rFonts w:asciiTheme="minorBidi" w:hAnsiTheme="minorBidi" w:cstheme="minorBidi"/>
          <w:b/>
          <w:spacing w:val="-1"/>
        </w:rPr>
        <w:t xml:space="preserve"> </w:t>
      </w:r>
      <w:r w:rsidRPr="008A2252">
        <w:rPr>
          <w:rFonts w:asciiTheme="minorBidi" w:hAnsiTheme="minorBidi" w:cstheme="minorBidi"/>
          <w:b/>
        </w:rPr>
        <w:t>considered</w:t>
      </w:r>
      <w:r w:rsidRPr="008A2252">
        <w:rPr>
          <w:rFonts w:asciiTheme="minorBidi" w:hAnsiTheme="minorBidi" w:cstheme="minorBidi"/>
          <w:b/>
          <w:spacing w:val="-2"/>
        </w:rPr>
        <w:t xml:space="preserve"> </w:t>
      </w:r>
      <w:r w:rsidRPr="008A2252">
        <w:rPr>
          <w:rFonts w:asciiTheme="minorBidi" w:hAnsiTheme="minorBidi" w:cstheme="minorBidi"/>
          <w:b/>
        </w:rPr>
        <w:t>to</w:t>
      </w:r>
      <w:r w:rsidRPr="008A2252">
        <w:rPr>
          <w:rFonts w:asciiTheme="minorBidi" w:hAnsiTheme="minorBidi" w:cstheme="minorBidi"/>
          <w:b/>
          <w:spacing w:val="-1"/>
        </w:rPr>
        <w:t xml:space="preserve"> </w:t>
      </w:r>
      <w:r w:rsidRPr="008A2252">
        <w:rPr>
          <w:rFonts w:asciiTheme="minorBidi" w:hAnsiTheme="minorBidi" w:cstheme="minorBidi"/>
          <w:b/>
        </w:rPr>
        <w:t>be</w:t>
      </w:r>
      <w:r w:rsidRPr="008A2252">
        <w:rPr>
          <w:rFonts w:asciiTheme="minorBidi" w:hAnsiTheme="minorBidi" w:cstheme="minorBidi"/>
          <w:b/>
          <w:spacing w:val="-1"/>
        </w:rPr>
        <w:t xml:space="preserve"> </w:t>
      </w:r>
      <w:r w:rsidRPr="008A2252">
        <w:rPr>
          <w:rFonts w:asciiTheme="minorBidi" w:hAnsiTheme="minorBidi" w:cstheme="minorBidi"/>
          <w:b/>
        </w:rPr>
        <w:t>an</w:t>
      </w:r>
      <w:r w:rsidRPr="008A2252">
        <w:rPr>
          <w:rFonts w:asciiTheme="minorBidi" w:hAnsiTheme="minorBidi" w:cstheme="minorBidi"/>
          <w:b/>
          <w:spacing w:val="-1"/>
        </w:rPr>
        <w:t xml:space="preserve"> </w:t>
      </w:r>
      <w:r w:rsidRPr="008A2252">
        <w:rPr>
          <w:rFonts w:asciiTheme="minorBidi" w:hAnsiTheme="minorBidi" w:cstheme="minorBidi"/>
          <w:b/>
        </w:rPr>
        <w:t>(or</w:t>
      </w:r>
      <w:r w:rsidRPr="008A2252">
        <w:rPr>
          <w:rFonts w:asciiTheme="minorBidi" w:hAnsiTheme="minorBidi" w:cstheme="minorBidi"/>
          <w:b/>
          <w:spacing w:val="-1"/>
        </w:rPr>
        <w:t xml:space="preserve"> </w:t>
      </w:r>
      <w:r w:rsidRPr="008A2252">
        <w:rPr>
          <w:rFonts w:asciiTheme="minorBidi" w:hAnsiTheme="minorBidi" w:cstheme="minorBidi"/>
          <w:b/>
        </w:rPr>
        <w:t>the)</w:t>
      </w:r>
      <w:r w:rsidRPr="008A2252">
        <w:rPr>
          <w:rFonts w:asciiTheme="minorBidi" w:hAnsiTheme="minorBidi" w:cstheme="minorBidi"/>
          <w:b/>
          <w:spacing w:val="-1"/>
        </w:rPr>
        <w:t xml:space="preserve"> </w:t>
      </w:r>
      <w:r w:rsidRPr="008A2252">
        <w:rPr>
          <w:rFonts w:asciiTheme="minorBidi" w:hAnsiTheme="minorBidi" w:cstheme="minorBidi"/>
          <w:b/>
        </w:rPr>
        <w:t>authentic</w:t>
      </w:r>
      <w:r w:rsidRPr="008A2252">
        <w:rPr>
          <w:rFonts w:asciiTheme="minorBidi" w:hAnsiTheme="minorBidi" w:cstheme="minorBidi"/>
          <w:b/>
          <w:spacing w:val="-1"/>
        </w:rPr>
        <w:t xml:space="preserve"> </w:t>
      </w:r>
      <w:r w:rsidRPr="008A2252">
        <w:rPr>
          <w:rFonts w:asciiTheme="minorBidi" w:hAnsiTheme="minorBidi" w:cstheme="minorBidi"/>
          <w:b/>
          <w:spacing w:val="-2"/>
        </w:rPr>
        <w:t>source</w:t>
      </w:r>
    </w:p>
    <w:p w14:paraId="2F0A4E9D" w14:textId="30432EE0" w:rsidR="00F54DB0" w:rsidRPr="008E68BE" w:rsidRDefault="009A3235" w:rsidP="00084D91">
      <w:pPr>
        <w:pStyle w:val="ListParagraph"/>
        <w:numPr>
          <w:ilvl w:val="0"/>
          <w:numId w:val="18"/>
        </w:numPr>
        <w:tabs>
          <w:tab w:val="left" w:pos="641"/>
        </w:tabs>
        <w:spacing w:before="90" w:after="220" w:line="249" w:lineRule="auto"/>
        <w:ind w:left="360" w:right="604"/>
        <w:rPr>
          <w:ins w:id="82" w:author="Author"/>
          <w:rFonts w:asciiTheme="minorBidi" w:hAnsiTheme="minorBidi" w:cstheme="minorBidi"/>
          <w:sz w:val="18"/>
        </w:rPr>
      </w:pPr>
      <w:r w:rsidRPr="008E68BE">
        <w:rPr>
          <w:rFonts w:asciiTheme="minorBidi" w:hAnsiTheme="minorBidi" w:cstheme="minorBidi"/>
          <w:sz w:val="20"/>
        </w:rPr>
        <w:t>Which</w:t>
      </w:r>
      <w:r w:rsidRPr="008E68BE">
        <w:rPr>
          <w:rFonts w:asciiTheme="minorBidi" w:hAnsiTheme="minorBidi" w:cstheme="minorBidi"/>
          <w:spacing w:val="-3"/>
          <w:sz w:val="20"/>
        </w:rPr>
        <w:t xml:space="preserve"> </w:t>
      </w:r>
      <w:r w:rsidRPr="008E68BE">
        <w:rPr>
          <w:rFonts w:asciiTheme="minorBidi" w:hAnsiTheme="minorBidi" w:cstheme="minorBidi"/>
          <w:sz w:val="20"/>
        </w:rPr>
        <w:t>medium</w:t>
      </w:r>
      <w:r w:rsidRPr="008E68BE">
        <w:rPr>
          <w:rFonts w:asciiTheme="minorBidi" w:hAnsiTheme="minorBidi" w:cstheme="minorBidi"/>
          <w:spacing w:val="-3"/>
          <w:sz w:val="20"/>
        </w:rPr>
        <w:t xml:space="preserve"> </w:t>
      </w:r>
      <w:r w:rsidRPr="008E68BE">
        <w:rPr>
          <w:rFonts w:asciiTheme="minorBidi" w:hAnsiTheme="minorBidi" w:cstheme="minorBidi"/>
          <w:sz w:val="20"/>
        </w:rPr>
        <w:t>and</w:t>
      </w:r>
      <w:r w:rsidRPr="008E68BE">
        <w:rPr>
          <w:rFonts w:asciiTheme="minorBidi" w:hAnsiTheme="minorBidi" w:cstheme="minorBidi"/>
          <w:spacing w:val="-3"/>
          <w:sz w:val="20"/>
        </w:rPr>
        <w:t xml:space="preserve"> </w:t>
      </w:r>
      <w:r w:rsidRPr="008E68BE">
        <w:rPr>
          <w:rFonts w:asciiTheme="minorBidi" w:hAnsiTheme="minorBidi" w:cstheme="minorBidi"/>
          <w:sz w:val="20"/>
        </w:rPr>
        <w:t>format</w:t>
      </w:r>
      <w:r w:rsidRPr="008E68BE">
        <w:rPr>
          <w:rFonts w:asciiTheme="minorBidi" w:hAnsiTheme="minorBidi" w:cstheme="minorBidi"/>
          <w:spacing w:val="-3"/>
          <w:sz w:val="20"/>
        </w:rPr>
        <w:t xml:space="preserve"> </w:t>
      </w:r>
      <w:r w:rsidRPr="008E68BE">
        <w:rPr>
          <w:rFonts w:asciiTheme="minorBidi" w:hAnsiTheme="minorBidi" w:cstheme="minorBidi"/>
          <w:sz w:val="20"/>
        </w:rPr>
        <w:t>represents</w:t>
      </w:r>
      <w:r w:rsidRPr="008E68BE">
        <w:rPr>
          <w:rFonts w:asciiTheme="minorBidi" w:hAnsiTheme="minorBidi" w:cstheme="minorBidi"/>
          <w:spacing w:val="-3"/>
          <w:sz w:val="20"/>
        </w:rPr>
        <w:t xml:space="preserve"> </w:t>
      </w:r>
      <w:r w:rsidRPr="008E68BE">
        <w:rPr>
          <w:rFonts w:asciiTheme="minorBidi" w:hAnsiTheme="minorBidi" w:cstheme="minorBidi"/>
          <w:sz w:val="20"/>
        </w:rPr>
        <w:t>the</w:t>
      </w:r>
      <w:r w:rsidRPr="008E68BE">
        <w:rPr>
          <w:rFonts w:asciiTheme="minorBidi" w:hAnsiTheme="minorBidi" w:cstheme="minorBidi"/>
          <w:spacing w:val="-3"/>
          <w:sz w:val="20"/>
        </w:rPr>
        <w:t xml:space="preserve"> </w:t>
      </w:r>
      <w:r w:rsidRPr="008E68BE">
        <w:rPr>
          <w:rFonts w:asciiTheme="minorBidi" w:hAnsiTheme="minorBidi" w:cstheme="minorBidi"/>
          <w:sz w:val="20"/>
        </w:rPr>
        <w:t>(or</w:t>
      </w:r>
      <w:r w:rsidRPr="008E68BE">
        <w:rPr>
          <w:rFonts w:asciiTheme="minorBidi" w:hAnsiTheme="minorBidi" w:cstheme="minorBidi"/>
          <w:spacing w:val="-3"/>
          <w:sz w:val="20"/>
        </w:rPr>
        <w:t xml:space="preserve"> </w:t>
      </w:r>
      <w:r w:rsidRPr="008E68BE">
        <w:rPr>
          <w:rFonts w:asciiTheme="minorBidi" w:hAnsiTheme="minorBidi" w:cstheme="minorBidi"/>
          <w:sz w:val="20"/>
        </w:rPr>
        <w:t>an)</w:t>
      </w:r>
      <w:r w:rsidRPr="008E68BE">
        <w:rPr>
          <w:rFonts w:asciiTheme="minorBidi" w:hAnsiTheme="minorBidi" w:cstheme="minorBidi"/>
          <w:spacing w:val="-3"/>
          <w:sz w:val="20"/>
        </w:rPr>
        <w:t xml:space="preserve"> </w:t>
      </w:r>
      <w:r w:rsidRPr="008E68BE">
        <w:rPr>
          <w:rFonts w:asciiTheme="minorBidi" w:hAnsiTheme="minorBidi" w:cstheme="minorBidi"/>
          <w:sz w:val="20"/>
        </w:rPr>
        <w:t>authentic</w:t>
      </w:r>
      <w:r w:rsidRPr="008E68BE">
        <w:rPr>
          <w:rFonts w:asciiTheme="minorBidi" w:hAnsiTheme="minorBidi" w:cstheme="minorBidi"/>
          <w:spacing w:val="-3"/>
          <w:sz w:val="20"/>
        </w:rPr>
        <w:t xml:space="preserve"> </w:t>
      </w:r>
      <w:r w:rsidRPr="008E68BE">
        <w:rPr>
          <w:rFonts w:asciiTheme="minorBidi" w:hAnsiTheme="minorBidi" w:cstheme="minorBidi"/>
          <w:sz w:val="20"/>
        </w:rPr>
        <w:t>legal</w:t>
      </w:r>
      <w:r w:rsidRPr="008E68BE">
        <w:rPr>
          <w:rFonts w:asciiTheme="minorBidi" w:hAnsiTheme="minorBidi" w:cstheme="minorBidi"/>
          <w:spacing w:val="-3"/>
          <w:sz w:val="20"/>
        </w:rPr>
        <w:t xml:space="preserve"> </w:t>
      </w:r>
      <w:r w:rsidRPr="008E68BE">
        <w:rPr>
          <w:rFonts w:asciiTheme="minorBidi" w:hAnsiTheme="minorBidi" w:cstheme="minorBidi"/>
          <w:sz w:val="20"/>
        </w:rPr>
        <w:t>rendition</w:t>
      </w:r>
      <w:r w:rsidRPr="008E68BE">
        <w:rPr>
          <w:rFonts w:asciiTheme="minorBidi" w:hAnsiTheme="minorBidi" w:cstheme="minorBidi"/>
          <w:spacing w:val="-3"/>
          <w:sz w:val="20"/>
        </w:rPr>
        <w:t xml:space="preserve"> </w:t>
      </w:r>
      <w:r w:rsidRPr="008E68BE">
        <w:rPr>
          <w:rFonts w:asciiTheme="minorBidi" w:hAnsiTheme="minorBidi" w:cstheme="minorBidi"/>
          <w:sz w:val="20"/>
        </w:rPr>
        <w:t>(authoritative</w:t>
      </w:r>
      <w:r w:rsidRPr="008E68BE">
        <w:rPr>
          <w:rFonts w:asciiTheme="minorBidi" w:hAnsiTheme="minorBidi" w:cstheme="minorBidi"/>
          <w:spacing w:val="-3"/>
          <w:sz w:val="20"/>
        </w:rPr>
        <w:t xml:space="preserve"> </w:t>
      </w:r>
      <w:r w:rsidRPr="008E68BE">
        <w:rPr>
          <w:rFonts w:asciiTheme="minorBidi" w:hAnsiTheme="minorBidi" w:cstheme="minorBidi"/>
          <w:sz w:val="20"/>
        </w:rPr>
        <w:t>source)</w:t>
      </w:r>
      <w:r w:rsidRPr="008E68BE">
        <w:rPr>
          <w:rFonts w:asciiTheme="minorBidi" w:hAnsiTheme="minorBidi" w:cstheme="minorBidi"/>
          <w:spacing w:val="-3"/>
          <w:sz w:val="20"/>
        </w:rPr>
        <w:t xml:space="preserve"> </w:t>
      </w:r>
      <w:r w:rsidRPr="008E68BE">
        <w:rPr>
          <w:rFonts w:asciiTheme="minorBidi" w:hAnsiTheme="minorBidi" w:cstheme="minorBidi"/>
          <w:sz w:val="20"/>
        </w:rPr>
        <w:t>of</w:t>
      </w:r>
      <w:r w:rsidRPr="008E68BE">
        <w:rPr>
          <w:rFonts w:asciiTheme="minorBidi" w:hAnsiTheme="minorBidi" w:cstheme="minorBidi"/>
          <w:spacing w:val="-3"/>
          <w:sz w:val="20"/>
        </w:rPr>
        <w:t xml:space="preserve"> </w:t>
      </w:r>
      <w:r w:rsidRPr="008E68BE">
        <w:rPr>
          <w:rFonts w:asciiTheme="minorBidi" w:hAnsiTheme="minorBidi" w:cstheme="minorBidi"/>
          <w:sz w:val="20"/>
        </w:rPr>
        <w:t>your</w:t>
      </w:r>
      <w:r w:rsidRPr="008E68BE">
        <w:rPr>
          <w:rFonts w:asciiTheme="minorBidi" w:hAnsiTheme="minorBidi" w:cstheme="minorBidi"/>
          <w:spacing w:val="-3"/>
          <w:sz w:val="20"/>
        </w:rPr>
        <w:t xml:space="preserve"> </w:t>
      </w:r>
      <w:r w:rsidRPr="008E68BE">
        <w:rPr>
          <w:rFonts w:asciiTheme="minorBidi" w:hAnsiTheme="minorBidi" w:cstheme="minorBidi"/>
          <w:sz w:val="20"/>
        </w:rPr>
        <w:t>IPO's</w:t>
      </w:r>
      <w:r w:rsidRPr="008E68BE">
        <w:rPr>
          <w:rFonts w:asciiTheme="minorBidi" w:hAnsiTheme="minorBidi" w:cstheme="minorBidi"/>
          <w:spacing w:val="-3"/>
          <w:sz w:val="20"/>
        </w:rPr>
        <w:t xml:space="preserve"> </w:t>
      </w:r>
      <w:r w:rsidRPr="008E68BE">
        <w:rPr>
          <w:rFonts w:asciiTheme="minorBidi" w:hAnsiTheme="minorBidi" w:cstheme="minorBidi"/>
          <w:sz w:val="20"/>
        </w:rPr>
        <w:t>published</w:t>
      </w:r>
      <w:del w:id="83" w:author="Author">
        <w:r w:rsidRPr="008E68BE" w:rsidDel="005C0AC4">
          <w:rPr>
            <w:rFonts w:asciiTheme="minorBidi" w:hAnsiTheme="minorBidi" w:cstheme="minorBidi"/>
            <w:sz w:val="20"/>
          </w:rPr>
          <w:delText xml:space="preserve"> patent documents</w:delText>
        </w:r>
      </w:del>
      <w:ins w:id="84" w:author="Author">
        <w:r w:rsidR="005C0AC4" w:rsidRPr="008E68BE">
          <w:rPr>
            <w:rFonts w:asciiTheme="minorBidi" w:hAnsiTheme="minorBidi" w:cstheme="minorBidi"/>
            <w:sz w:val="20"/>
          </w:rPr>
          <w:t>,</w:t>
        </w:r>
        <w:r w:rsidR="00F36137" w:rsidRPr="008E68BE">
          <w:rPr>
            <w:rFonts w:asciiTheme="minorBidi" w:hAnsiTheme="minorBidi" w:cstheme="minorBidi"/>
            <w:sz w:val="20"/>
          </w:rPr>
          <w:t xml:space="preserve"> patent application</w:t>
        </w:r>
        <w:r w:rsidR="00656DD3" w:rsidRPr="008E68BE">
          <w:rPr>
            <w:rFonts w:asciiTheme="minorBidi" w:hAnsiTheme="minorBidi" w:cstheme="minorBidi"/>
            <w:sz w:val="20"/>
          </w:rPr>
          <w:t>?</w:t>
        </w:r>
        <w:r w:rsidR="00F36137" w:rsidRPr="008E68BE">
          <w:rPr>
            <w:rFonts w:asciiTheme="minorBidi" w:hAnsiTheme="minorBidi" w:cstheme="minorBidi"/>
            <w:sz w:val="20"/>
          </w:rPr>
          <w:t xml:space="preserve"> </w:t>
        </w:r>
        <w:r w:rsidR="00656DD3" w:rsidRPr="008E68BE">
          <w:rPr>
            <w:rFonts w:asciiTheme="minorBidi" w:hAnsiTheme="minorBidi" w:cstheme="minorBidi"/>
            <w:i/>
            <w:sz w:val="20"/>
          </w:rPr>
          <w:t>S</w:t>
        </w:r>
        <w:r w:rsidR="00F36137" w:rsidRPr="008E68BE">
          <w:rPr>
            <w:rFonts w:asciiTheme="minorBidi" w:hAnsiTheme="minorBidi" w:cstheme="minorBidi"/>
            <w:i/>
            <w:sz w:val="20"/>
          </w:rPr>
          <w:t>elect all that apply</w:t>
        </w:r>
        <w:r w:rsidR="00656DD3" w:rsidRPr="008E68BE">
          <w:rPr>
            <w:rFonts w:asciiTheme="minorBidi" w:hAnsiTheme="minorBidi" w:cstheme="minorBidi"/>
            <w:i/>
            <w:sz w:val="20"/>
          </w:rPr>
          <w:t>.</w:t>
        </w:r>
      </w:ins>
      <w:r w:rsidRPr="008E68BE">
        <w:rPr>
          <w:rFonts w:asciiTheme="minorBidi" w:hAnsiTheme="minorBidi" w:cstheme="minorBidi"/>
          <w:spacing w:val="40"/>
          <w:sz w:val="20"/>
        </w:rPr>
        <w:t xml:space="preserve"> </w:t>
      </w:r>
      <w:r w:rsidRPr="008E68BE">
        <w:rPr>
          <w:rFonts w:asciiTheme="minorBidi" w:hAnsiTheme="minorBidi" w:cstheme="minorBidi"/>
          <w:sz w:val="18"/>
        </w:rPr>
        <w:t>A legal version is, e.g., a publicly available document that could be consulted in court proceedings.</w:t>
      </w:r>
    </w:p>
    <w:p w14:paraId="300CD6FF" w14:textId="51FF1461" w:rsidR="003A1452" w:rsidRPr="008E68BE" w:rsidRDefault="00000000" w:rsidP="008A2252">
      <w:pPr>
        <w:pStyle w:val="ListParagraph"/>
        <w:widowControl/>
        <w:autoSpaceDE/>
        <w:autoSpaceDN/>
        <w:spacing w:after="220" w:line="259" w:lineRule="auto"/>
        <w:ind w:left="720" w:firstLine="0"/>
        <w:rPr>
          <w:ins w:id="85" w:author="Author"/>
          <w:rFonts w:asciiTheme="minorBidi" w:hAnsiTheme="minorBidi" w:cstheme="minorBidi"/>
          <w:sz w:val="20"/>
          <w:szCs w:val="20"/>
        </w:rPr>
      </w:pPr>
      <w:sdt>
        <w:sdtPr>
          <w:rPr>
            <w:rFonts w:asciiTheme="minorBidi" w:hAnsiTheme="minorBidi" w:cstheme="minorBidi"/>
            <w:sz w:val="20"/>
            <w:szCs w:val="20"/>
          </w:rPr>
          <w:id w:val="1741293478"/>
          <w14:checkbox>
            <w14:checked w14:val="0"/>
            <w14:checkedState w14:val="2612" w14:font="MS Gothic"/>
            <w14:uncheckedState w14:val="2610" w14:font="MS Gothic"/>
          </w14:checkbox>
        </w:sdtPr>
        <w:sdtContent>
          <w:r w:rsidR="00FC7289" w:rsidRPr="00EC6FC8">
            <w:rPr>
              <w:rFonts w:ascii="Segoe UI Symbol" w:eastAsia="MS Gothic" w:hAnsi="Segoe UI Symbol" w:cs="Segoe UI Symbol"/>
              <w:sz w:val="20"/>
              <w:szCs w:val="20"/>
            </w:rPr>
            <w:t>☐</w:t>
          </w:r>
        </w:sdtContent>
      </w:sdt>
      <w:ins w:id="86" w:author="Author">
        <w:r w:rsidR="003A1452" w:rsidRPr="008E68BE">
          <w:rPr>
            <w:rFonts w:asciiTheme="minorBidi" w:hAnsiTheme="minorBidi" w:cstheme="minorBidi"/>
            <w:sz w:val="20"/>
            <w:szCs w:val="20"/>
          </w:rPr>
          <w:t xml:space="preserve">Paper </w:t>
        </w:r>
      </w:ins>
    </w:p>
    <w:p w14:paraId="77A0C209" w14:textId="08864D12" w:rsidR="003A1452" w:rsidRPr="008E68BE" w:rsidRDefault="00000000" w:rsidP="008A2252">
      <w:pPr>
        <w:pStyle w:val="ListParagraph"/>
        <w:widowControl/>
        <w:autoSpaceDE/>
        <w:autoSpaceDN/>
        <w:spacing w:after="220" w:line="259" w:lineRule="auto"/>
        <w:ind w:left="720" w:firstLine="0"/>
        <w:rPr>
          <w:ins w:id="87" w:author="Author"/>
          <w:rFonts w:asciiTheme="minorBidi" w:hAnsiTheme="minorBidi" w:cstheme="minorBidi"/>
          <w:sz w:val="20"/>
          <w:szCs w:val="20"/>
        </w:rPr>
      </w:pPr>
      <w:sdt>
        <w:sdtPr>
          <w:rPr>
            <w:rFonts w:asciiTheme="minorBidi" w:hAnsiTheme="minorBidi" w:cstheme="minorBidi"/>
            <w:sz w:val="20"/>
            <w:szCs w:val="20"/>
          </w:rPr>
          <w:id w:val="-1480296874"/>
          <w14:checkbox>
            <w14:checked w14:val="0"/>
            <w14:checkedState w14:val="2612" w14:font="MS Gothic"/>
            <w14:uncheckedState w14:val="2610" w14:font="MS Gothic"/>
          </w14:checkbox>
        </w:sdtPr>
        <w:sdtContent>
          <w:r w:rsidR="00FC7289" w:rsidRPr="00EC6FC8">
            <w:rPr>
              <w:rFonts w:ascii="Segoe UI Symbol" w:eastAsia="MS Gothic" w:hAnsi="Segoe UI Symbol" w:cs="Segoe UI Symbol"/>
              <w:sz w:val="20"/>
              <w:szCs w:val="20"/>
            </w:rPr>
            <w:t>☐</w:t>
          </w:r>
        </w:sdtContent>
      </w:sdt>
      <w:ins w:id="88" w:author="Author">
        <w:r w:rsidR="003A1452" w:rsidRPr="008E68BE">
          <w:rPr>
            <w:rFonts w:asciiTheme="minorBidi" w:hAnsiTheme="minorBidi" w:cstheme="minorBidi"/>
            <w:sz w:val="20"/>
            <w:szCs w:val="20"/>
          </w:rPr>
          <w:t>Website</w:t>
        </w:r>
      </w:ins>
    </w:p>
    <w:p w14:paraId="6D40C575" w14:textId="260FBB54" w:rsidR="003A1452" w:rsidRPr="008E68BE" w:rsidRDefault="00000000" w:rsidP="008A2252">
      <w:pPr>
        <w:pStyle w:val="ListParagraph"/>
        <w:widowControl/>
        <w:autoSpaceDE/>
        <w:autoSpaceDN/>
        <w:spacing w:after="220" w:line="259" w:lineRule="auto"/>
        <w:ind w:left="720" w:firstLine="0"/>
        <w:rPr>
          <w:ins w:id="89" w:author="Author"/>
          <w:rFonts w:asciiTheme="minorBidi" w:hAnsiTheme="minorBidi" w:cstheme="minorBidi"/>
          <w:sz w:val="20"/>
          <w:szCs w:val="20"/>
        </w:rPr>
      </w:pPr>
      <w:sdt>
        <w:sdtPr>
          <w:rPr>
            <w:rFonts w:asciiTheme="minorBidi" w:hAnsiTheme="minorBidi" w:cstheme="minorBidi"/>
            <w:sz w:val="20"/>
            <w:szCs w:val="20"/>
          </w:rPr>
          <w:id w:val="-10302906"/>
          <w14:checkbox>
            <w14:checked w14:val="0"/>
            <w14:checkedState w14:val="2612" w14:font="MS Gothic"/>
            <w14:uncheckedState w14:val="2610" w14:font="MS Gothic"/>
          </w14:checkbox>
        </w:sdtPr>
        <w:sdtContent>
          <w:r w:rsidR="00FC7289" w:rsidRPr="00EC6FC8">
            <w:rPr>
              <w:rFonts w:ascii="Segoe UI Symbol" w:eastAsia="MS Gothic" w:hAnsi="Segoe UI Symbol" w:cs="Segoe UI Symbol"/>
              <w:sz w:val="20"/>
              <w:szCs w:val="20"/>
            </w:rPr>
            <w:t>☐</w:t>
          </w:r>
        </w:sdtContent>
      </w:sdt>
      <w:ins w:id="90" w:author="Author">
        <w:r w:rsidR="003A1452" w:rsidRPr="008E68BE">
          <w:rPr>
            <w:rFonts w:asciiTheme="minorBidi" w:hAnsiTheme="minorBidi" w:cstheme="minorBidi"/>
            <w:sz w:val="20"/>
            <w:szCs w:val="20"/>
          </w:rPr>
          <w:t xml:space="preserve">Bulk publication (via SFTP or API) </w:t>
        </w:r>
      </w:ins>
    </w:p>
    <w:p w14:paraId="68E412D0" w14:textId="0DB8427E" w:rsidR="003A1452" w:rsidRPr="008E68BE" w:rsidRDefault="00000000" w:rsidP="008A2252">
      <w:pPr>
        <w:pStyle w:val="ListParagraph"/>
        <w:widowControl/>
        <w:autoSpaceDE/>
        <w:autoSpaceDN/>
        <w:spacing w:after="220" w:line="259" w:lineRule="auto"/>
        <w:ind w:left="720" w:firstLine="0"/>
        <w:rPr>
          <w:ins w:id="91" w:author="Author"/>
          <w:rFonts w:asciiTheme="minorBidi" w:hAnsiTheme="minorBidi" w:cstheme="minorBidi"/>
          <w:sz w:val="20"/>
          <w:szCs w:val="20"/>
        </w:rPr>
      </w:pPr>
      <w:sdt>
        <w:sdtPr>
          <w:rPr>
            <w:rFonts w:asciiTheme="minorBidi" w:hAnsiTheme="minorBidi" w:cstheme="minorBidi"/>
            <w:sz w:val="20"/>
            <w:szCs w:val="20"/>
          </w:rPr>
          <w:id w:val="808898734"/>
          <w14:checkbox>
            <w14:checked w14:val="0"/>
            <w14:checkedState w14:val="2612" w14:font="MS Gothic"/>
            <w14:uncheckedState w14:val="2610" w14:font="MS Gothic"/>
          </w14:checkbox>
        </w:sdtPr>
        <w:sdtContent>
          <w:r w:rsidR="00FC7289" w:rsidRPr="00EC6FC8">
            <w:rPr>
              <w:rFonts w:ascii="Segoe UI Symbol" w:eastAsia="MS Gothic" w:hAnsi="Segoe UI Symbol" w:cs="Segoe UI Symbol"/>
              <w:sz w:val="20"/>
              <w:szCs w:val="20"/>
            </w:rPr>
            <w:t>☐</w:t>
          </w:r>
        </w:sdtContent>
      </w:sdt>
      <w:ins w:id="92" w:author="Author">
        <w:r w:rsidR="003A1452" w:rsidRPr="008E68BE">
          <w:rPr>
            <w:rFonts w:asciiTheme="minorBidi" w:hAnsiTheme="minorBidi" w:cstheme="minorBidi"/>
            <w:sz w:val="20"/>
            <w:szCs w:val="20"/>
          </w:rPr>
          <w:t xml:space="preserve">CD/DVD </w:t>
        </w:r>
      </w:ins>
    </w:p>
    <w:p w14:paraId="10B29267" w14:textId="7526903C" w:rsidR="003A1452" w:rsidRPr="008E68BE" w:rsidRDefault="00000000" w:rsidP="008A2252">
      <w:pPr>
        <w:pStyle w:val="ListParagraph"/>
        <w:widowControl/>
        <w:autoSpaceDE/>
        <w:autoSpaceDN/>
        <w:spacing w:after="220" w:line="259" w:lineRule="auto"/>
        <w:ind w:left="720" w:firstLine="0"/>
        <w:rPr>
          <w:ins w:id="93" w:author="Author"/>
          <w:rFonts w:asciiTheme="minorBidi" w:hAnsiTheme="minorBidi" w:cstheme="minorBidi"/>
          <w:sz w:val="20"/>
          <w:szCs w:val="20"/>
        </w:rPr>
      </w:pPr>
      <w:sdt>
        <w:sdtPr>
          <w:rPr>
            <w:rFonts w:asciiTheme="minorBidi" w:hAnsiTheme="minorBidi" w:cstheme="minorBidi"/>
            <w:sz w:val="20"/>
            <w:szCs w:val="20"/>
          </w:rPr>
          <w:id w:val="395787210"/>
          <w14:checkbox>
            <w14:checked w14:val="0"/>
            <w14:checkedState w14:val="2612" w14:font="MS Gothic"/>
            <w14:uncheckedState w14:val="2610" w14:font="MS Gothic"/>
          </w14:checkbox>
        </w:sdtPr>
        <w:sdtContent>
          <w:r w:rsidR="00FC7289" w:rsidRPr="00EC6FC8">
            <w:rPr>
              <w:rFonts w:ascii="Segoe UI Symbol" w:eastAsia="MS Gothic" w:hAnsi="Segoe UI Symbol" w:cs="Segoe UI Symbol"/>
              <w:sz w:val="20"/>
              <w:szCs w:val="20"/>
            </w:rPr>
            <w:t>☐</w:t>
          </w:r>
        </w:sdtContent>
      </w:sdt>
      <w:ins w:id="94" w:author="Author">
        <w:r w:rsidR="003A1452" w:rsidRPr="008E68BE">
          <w:rPr>
            <w:rFonts w:asciiTheme="minorBidi" w:hAnsiTheme="minorBidi" w:cstheme="minorBidi"/>
            <w:sz w:val="20"/>
            <w:szCs w:val="20"/>
          </w:rPr>
          <w:t>[Other]</w:t>
        </w:r>
        <w:r w:rsidR="00FC7289" w:rsidRPr="008E68BE">
          <w:rPr>
            <w:rFonts w:asciiTheme="minorBidi" w:hAnsiTheme="minorBidi" w:cstheme="minorBidi"/>
            <w:sz w:val="20"/>
            <w:szCs w:val="20"/>
          </w:rPr>
          <w:t>, please specify</w:t>
        </w:r>
      </w:ins>
    </w:p>
    <w:p w14:paraId="73522F3B" w14:textId="79DEE6F0" w:rsidR="003A1452" w:rsidRPr="008E68BE" w:rsidDel="0094064B" w:rsidRDefault="008A2252" w:rsidP="008A2252">
      <w:pPr>
        <w:pStyle w:val="ListParagraph"/>
        <w:tabs>
          <w:tab w:val="left" w:pos="641"/>
        </w:tabs>
        <w:spacing w:before="90" w:after="220" w:line="249" w:lineRule="auto"/>
        <w:ind w:left="720" w:right="604" w:firstLine="0"/>
        <w:rPr>
          <w:del w:id="95" w:author="Author"/>
          <w:rFonts w:asciiTheme="minorBidi" w:hAnsiTheme="minorBidi" w:cstheme="minorBidi"/>
          <w:sz w:val="18"/>
        </w:rPr>
      </w:pPr>
      <w:r w:rsidRPr="008E68BE">
        <w:rPr>
          <w:rFonts w:asciiTheme="minorBidi" w:hAnsiTheme="minorBidi" w:cstheme="minorBidi"/>
          <w:noProof/>
        </w:rPr>
        <mc:AlternateContent>
          <mc:Choice Requires="wpg">
            <w:drawing>
              <wp:inline distT="0" distB="0" distL="0" distR="0" wp14:anchorId="6926D118" wp14:editId="113062DC">
                <wp:extent cx="1903228" cy="393405"/>
                <wp:effectExtent l="0" t="0" r="20955" b="26035"/>
                <wp:docPr id="218718121" name="Group 218718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61655002"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8891122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6461870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0562788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101036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17983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9CCC5B5" id="Group 21871812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OzzU5vMAwAADB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" path="m,l5122011,e" filled="f" strokecolor="#d3d0c7" strokeweight=".5pt">
                  <v:path arrowok="t"/>
                </v:shape>
                <w10:anchorlock/>
              </v:group>
            </w:pict>
          </mc:Fallback>
        </mc:AlternateContent>
      </w:r>
    </w:p>
    <w:p w14:paraId="2F0A4EA1" w14:textId="2B9D0DCB" w:rsidR="00F54DB0" w:rsidRPr="008E68BE" w:rsidRDefault="009A3235" w:rsidP="008E68BE">
      <w:pPr>
        <w:spacing w:after="220"/>
        <w:ind w:firstLine="720"/>
        <w:rPr>
          <w:rFonts w:asciiTheme="minorBidi" w:hAnsiTheme="minorBidi" w:cstheme="minorBidi"/>
          <w:sz w:val="16"/>
        </w:rPr>
      </w:pPr>
      <w:del w:id="96" w:author="Author">
        <w:r w:rsidRPr="008E68BE" w:rsidDel="00FC7289">
          <w:rPr>
            <w:rFonts w:asciiTheme="minorBidi" w:hAnsiTheme="minorBidi" w:cstheme="minorBidi"/>
            <w:sz w:val="20"/>
            <w:szCs w:val="20"/>
          </w:rPr>
          <w:delText>Medium:</w:delText>
        </w:r>
        <w:r w:rsidRPr="008E68BE" w:rsidDel="00FC7289">
          <w:rPr>
            <w:rFonts w:asciiTheme="minorBidi" w:hAnsiTheme="minorBidi" w:cstheme="minorBidi"/>
            <w:spacing w:val="-1"/>
            <w:sz w:val="20"/>
            <w:szCs w:val="20"/>
          </w:rPr>
          <w:delText xml:space="preserve"> </w:delText>
        </w:r>
        <w:r w:rsidRPr="00156607" w:rsidDel="00FC7289">
          <w:rPr>
            <w:rFonts w:asciiTheme="minorBidi" w:hAnsiTheme="minorBidi" w:cstheme="minorBidi"/>
            <w:sz w:val="20"/>
            <w:szCs w:val="20"/>
            <w:rPrChange w:id="97" w:author="Author">
              <w:rPr>
                <w:color w:val="993366"/>
                <w:sz w:val="15"/>
              </w:rPr>
            </w:rPrChange>
          </w:rPr>
          <w:delText xml:space="preserve">e.g., Internet or </w:delText>
        </w:r>
        <w:r w:rsidRPr="00156607" w:rsidDel="00FC7289">
          <w:rPr>
            <w:rFonts w:asciiTheme="minorBidi" w:hAnsiTheme="minorBidi" w:cstheme="minorBidi"/>
            <w:spacing w:val="-2"/>
            <w:sz w:val="20"/>
            <w:szCs w:val="20"/>
            <w:rPrChange w:id="98" w:author="Author">
              <w:rPr>
                <w:color w:val="993366"/>
                <w:spacing w:val="-2"/>
                <w:sz w:val="15"/>
              </w:rPr>
            </w:rPrChange>
          </w:rPr>
          <w:delText>paper</w:delText>
        </w:r>
      </w:del>
      <w:customXmlDelRangeStart w:id="99" w:author="Author"/>
      <w:sdt>
        <w:sdtPr>
          <w:rPr>
            <w:rFonts w:asciiTheme="minorBidi" w:hAnsiTheme="minorBidi" w:cstheme="minorBidi"/>
          </w:rPr>
          <w:id w:val="998853378"/>
          <w14:checkbox>
            <w14:checked w14:val="0"/>
            <w14:checkedState w14:val="2612" w14:font="MS Gothic"/>
            <w14:uncheckedState w14:val="2610" w14:font="MS Gothic"/>
          </w14:checkbox>
        </w:sdtPr>
        <w:sdtEndPr>
          <w:rPr>
            <w:sz w:val="16"/>
          </w:rPr>
        </w:sdtEndPr>
        <w:sdtContent>
          <w:customXmlDelRangeEnd w:id="99"/>
          <w:customXmlDelRangeStart w:id="100" w:author="Author"/>
        </w:sdtContent>
      </w:sdt>
      <w:customXmlDelRangeEnd w:id="100"/>
    </w:p>
    <w:p w14:paraId="77D31490" w14:textId="77777777" w:rsidR="00666350" w:rsidRPr="008E68BE" w:rsidRDefault="00666350" w:rsidP="00084D91">
      <w:pPr>
        <w:pStyle w:val="ListParagraph"/>
        <w:numPr>
          <w:ilvl w:val="0"/>
          <w:numId w:val="18"/>
        </w:numPr>
        <w:spacing w:after="220"/>
        <w:ind w:left="360"/>
        <w:rPr>
          <w:ins w:id="101" w:author="Author"/>
          <w:rFonts w:asciiTheme="minorBidi" w:hAnsiTheme="minorBidi" w:cstheme="minorBidi"/>
          <w:i/>
          <w:sz w:val="20"/>
          <w:szCs w:val="20"/>
        </w:rPr>
      </w:pPr>
      <w:ins w:id="102" w:author="Author">
        <w:r w:rsidRPr="008E68BE">
          <w:rPr>
            <w:rFonts w:asciiTheme="minorBidi" w:hAnsiTheme="minorBidi" w:cstheme="minorBidi"/>
            <w:sz w:val="20"/>
            <w:szCs w:val="20"/>
          </w:rPr>
          <w:t xml:space="preserve">Which medium and format represents the (or an) authentic legal rendition (authoritative source) of your IPO’s published granted patents? </w:t>
        </w:r>
        <w:r w:rsidRPr="008E68BE">
          <w:rPr>
            <w:rFonts w:asciiTheme="minorBidi" w:hAnsiTheme="minorBidi" w:cstheme="minorBidi"/>
            <w:i/>
            <w:sz w:val="20"/>
            <w:szCs w:val="20"/>
          </w:rPr>
          <w:t>Select all that apply:</w:t>
        </w:r>
      </w:ins>
    </w:p>
    <w:p w14:paraId="6C21D490" w14:textId="7AD7A894" w:rsidR="00666350" w:rsidRPr="008E68BE" w:rsidRDefault="00000000" w:rsidP="008A2252">
      <w:pPr>
        <w:pStyle w:val="ListParagraph"/>
        <w:widowControl/>
        <w:autoSpaceDE/>
        <w:autoSpaceDN/>
        <w:spacing w:after="220" w:line="259" w:lineRule="auto"/>
        <w:ind w:firstLine="0"/>
        <w:rPr>
          <w:ins w:id="103" w:author="Author"/>
          <w:rFonts w:asciiTheme="minorBidi" w:hAnsiTheme="minorBidi" w:cstheme="minorBidi"/>
          <w:sz w:val="20"/>
          <w:szCs w:val="20"/>
        </w:rPr>
      </w:pPr>
      <w:sdt>
        <w:sdtPr>
          <w:rPr>
            <w:rFonts w:asciiTheme="minorBidi" w:hAnsiTheme="minorBidi" w:cstheme="minorBidi"/>
            <w:sz w:val="20"/>
            <w:szCs w:val="20"/>
          </w:rPr>
          <w:id w:val="-395047620"/>
          <w14:checkbox>
            <w14:checked w14:val="0"/>
            <w14:checkedState w14:val="2612" w14:font="MS Gothic"/>
            <w14:uncheckedState w14:val="2610" w14:font="MS Gothic"/>
          </w14:checkbox>
        </w:sdtPr>
        <w:sdtContent>
          <w:r w:rsidR="00723D3C">
            <w:rPr>
              <w:rFonts w:ascii="MS Gothic" w:eastAsia="MS Gothic" w:hAnsi="MS Gothic" w:cstheme="minorBidi"/>
              <w:sz w:val="20"/>
              <w:szCs w:val="20"/>
            </w:rPr>
            <w:t>☐</w:t>
          </w:r>
        </w:sdtContent>
      </w:sdt>
      <w:ins w:id="104" w:author="Author">
        <w:r w:rsidR="00666350" w:rsidRPr="008E68BE">
          <w:rPr>
            <w:rFonts w:asciiTheme="minorBidi" w:hAnsiTheme="minorBidi" w:cstheme="minorBidi"/>
            <w:sz w:val="20"/>
            <w:szCs w:val="20"/>
          </w:rPr>
          <w:t>Paper only</w:t>
        </w:r>
      </w:ins>
    </w:p>
    <w:p w14:paraId="68E47BBD" w14:textId="3CF2E814" w:rsidR="00666350" w:rsidRPr="008E68BE" w:rsidRDefault="00000000" w:rsidP="008A2252">
      <w:pPr>
        <w:pStyle w:val="ListParagraph"/>
        <w:widowControl/>
        <w:autoSpaceDE/>
        <w:autoSpaceDN/>
        <w:spacing w:after="220" w:line="259" w:lineRule="auto"/>
        <w:ind w:firstLine="0"/>
        <w:rPr>
          <w:ins w:id="105" w:author="Author"/>
          <w:rFonts w:asciiTheme="minorBidi" w:hAnsiTheme="minorBidi" w:cstheme="minorBidi"/>
          <w:sz w:val="20"/>
          <w:szCs w:val="20"/>
        </w:rPr>
      </w:pPr>
      <w:customXmlInsRangeStart w:id="106" w:author="Author"/>
      <w:sdt>
        <w:sdtPr>
          <w:rPr>
            <w:rFonts w:asciiTheme="minorBidi" w:eastAsia="MS Gothic" w:hAnsiTheme="minorBidi" w:cstheme="minorBidi"/>
            <w:sz w:val="20"/>
            <w:szCs w:val="20"/>
          </w:rPr>
          <w:id w:val="1481491829"/>
          <w14:checkbox>
            <w14:checked w14:val="0"/>
            <w14:checkedState w14:val="2612" w14:font="MS Gothic"/>
            <w14:uncheckedState w14:val="2610" w14:font="MS Gothic"/>
          </w14:checkbox>
        </w:sdtPr>
        <w:sdtContent>
          <w:customXmlInsRangeEnd w:id="106"/>
          <w:ins w:id="107" w:author="Author">
            <w:r w:rsidR="00723D3C" w:rsidRPr="00EC6FC8">
              <w:rPr>
                <w:rFonts w:ascii="Segoe UI Symbol" w:eastAsia="MS Gothic" w:hAnsi="Segoe UI Symbol" w:cs="Segoe UI Symbol"/>
                <w:sz w:val="20"/>
                <w:szCs w:val="20"/>
              </w:rPr>
              <w:t>☐</w:t>
            </w:r>
          </w:ins>
          <w:customXmlInsRangeStart w:id="108" w:author="Author"/>
        </w:sdtContent>
      </w:sdt>
      <w:customXmlInsRangeEnd w:id="108"/>
      <w:ins w:id="109" w:author="Author">
        <w:r w:rsidR="00666350" w:rsidRPr="008E68BE">
          <w:rPr>
            <w:rFonts w:asciiTheme="minorBidi" w:eastAsia="MS Gothic" w:hAnsiTheme="minorBidi" w:cstheme="minorBidi"/>
            <w:sz w:val="20"/>
            <w:szCs w:val="20"/>
          </w:rPr>
          <w:t>W</w:t>
        </w:r>
        <w:r w:rsidR="00666350" w:rsidRPr="008E68BE">
          <w:rPr>
            <w:rFonts w:asciiTheme="minorBidi" w:hAnsiTheme="minorBidi" w:cstheme="minorBidi"/>
            <w:sz w:val="20"/>
            <w:szCs w:val="20"/>
          </w:rPr>
          <w:t>ebsite</w:t>
        </w:r>
      </w:ins>
    </w:p>
    <w:p w14:paraId="206C035D" w14:textId="653E6F8B" w:rsidR="00666350" w:rsidRPr="008E68BE" w:rsidRDefault="00000000" w:rsidP="008A2252">
      <w:pPr>
        <w:pStyle w:val="ListParagraph"/>
        <w:widowControl/>
        <w:autoSpaceDE/>
        <w:autoSpaceDN/>
        <w:spacing w:after="220" w:line="259" w:lineRule="auto"/>
        <w:ind w:firstLine="0"/>
        <w:rPr>
          <w:ins w:id="110" w:author="Author"/>
          <w:rFonts w:asciiTheme="minorBidi" w:hAnsiTheme="minorBidi" w:cstheme="minorBidi"/>
          <w:sz w:val="20"/>
          <w:szCs w:val="20"/>
        </w:rPr>
      </w:pPr>
      <w:customXmlInsRangeStart w:id="111" w:author="Author"/>
      <w:sdt>
        <w:sdtPr>
          <w:rPr>
            <w:rFonts w:asciiTheme="minorBidi" w:hAnsiTheme="minorBidi" w:cstheme="minorBidi"/>
            <w:sz w:val="20"/>
            <w:szCs w:val="20"/>
          </w:rPr>
          <w:id w:val="886538086"/>
          <w14:checkbox>
            <w14:checked w14:val="0"/>
            <w14:checkedState w14:val="2612" w14:font="MS Gothic"/>
            <w14:uncheckedState w14:val="2610" w14:font="MS Gothic"/>
          </w14:checkbox>
        </w:sdtPr>
        <w:sdtContent>
          <w:customXmlInsRangeEnd w:id="111"/>
          <w:ins w:id="112" w:author="Author">
            <w:r w:rsidR="00723D3C" w:rsidRPr="00EC6FC8">
              <w:rPr>
                <w:rFonts w:ascii="Segoe UI Symbol" w:eastAsia="MS Gothic" w:hAnsi="Segoe UI Symbol" w:cs="Segoe UI Symbol"/>
                <w:sz w:val="20"/>
                <w:szCs w:val="20"/>
              </w:rPr>
              <w:t>☐</w:t>
            </w:r>
          </w:ins>
          <w:customXmlInsRangeStart w:id="113" w:author="Author"/>
        </w:sdtContent>
      </w:sdt>
      <w:customXmlInsRangeEnd w:id="113"/>
      <w:ins w:id="114" w:author="Author">
        <w:r w:rsidR="00666350" w:rsidRPr="008E68BE">
          <w:rPr>
            <w:rFonts w:asciiTheme="minorBidi" w:hAnsiTheme="minorBidi" w:cstheme="minorBidi"/>
            <w:sz w:val="20"/>
            <w:szCs w:val="20"/>
          </w:rPr>
          <w:t>Bulk publication (via SFTP or API)</w:t>
        </w:r>
      </w:ins>
    </w:p>
    <w:p w14:paraId="6AC9CA5E" w14:textId="13BE141D" w:rsidR="00666350" w:rsidRPr="008E68BE" w:rsidRDefault="00000000" w:rsidP="008A2252">
      <w:pPr>
        <w:pStyle w:val="ListParagraph"/>
        <w:widowControl/>
        <w:autoSpaceDE/>
        <w:autoSpaceDN/>
        <w:spacing w:after="220" w:line="259" w:lineRule="auto"/>
        <w:ind w:firstLine="0"/>
        <w:rPr>
          <w:ins w:id="115" w:author="Author"/>
          <w:rFonts w:asciiTheme="minorBidi" w:hAnsiTheme="minorBidi" w:cstheme="minorBidi"/>
          <w:sz w:val="20"/>
          <w:szCs w:val="20"/>
        </w:rPr>
      </w:pPr>
      <w:customXmlInsRangeStart w:id="116" w:author="Author"/>
      <w:sdt>
        <w:sdtPr>
          <w:rPr>
            <w:rFonts w:asciiTheme="minorBidi" w:hAnsiTheme="minorBidi" w:cstheme="minorBidi"/>
            <w:sz w:val="20"/>
            <w:szCs w:val="20"/>
          </w:rPr>
          <w:id w:val="563992057"/>
          <w14:checkbox>
            <w14:checked w14:val="0"/>
            <w14:checkedState w14:val="2612" w14:font="MS Gothic"/>
            <w14:uncheckedState w14:val="2610" w14:font="MS Gothic"/>
          </w14:checkbox>
        </w:sdtPr>
        <w:sdtContent>
          <w:customXmlInsRangeEnd w:id="116"/>
          <w:ins w:id="117" w:author="Author">
            <w:r w:rsidR="00723D3C" w:rsidRPr="00EC6FC8">
              <w:rPr>
                <w:rFonts w:ascii="Segoe UI Symbol" w:eastAsia="MS Gothic" w:hAnsi="Segoe UI Symbol" w:cs="Segoe UI Symbol"/>
                <w:sz w:val="20"/>
                <w:szCs w:val="20"/>
              </w:rPr>
              <w:t>☐</w:t>
            </w:r>
          </w:ins>
          <w:customXmlInsRangeStart w:id="118" w:author="Author"/>
        </w:sdtContent>
      </w:sdt>
      <w:customXmlInsRangeEnd w:id="118"/>
      <w:ins w:id="119" w:author="Author">
        <w:r w:rsidR="00666350" w:rsidRPr="008E68BE">
          <w:rPr>
            <w:rFonts w:asciiTheme="minorBidi" w:hAnsiTheme="minorBidi" w:cstheme="minorBidi"/>
            <w:sz w:val="20"/>
            <w:szCs w:val="20"/>
          </w:rPr>
          <w:t xml:space="preserve">CD/DVD </w:t>
        </w:r>
      </w:ins>
    </w:p>
    <w:p w14:paraId="5A657235" w14:textId="774E7F2B" w:rsidR="00666350" w:rsidRPr="008E68BE" w:rsidRDefault="00000000" w:rsidP="008A2252">
      <w:pPr>
        <w:pStyle w:val="ListParagraph"/>
        <w:widowControl/>
        <w:autoSpaceDE/>
        <w:autoSpaceDN/>
        <w:spacing w:after="220" w:line="259" w:lineRule="auto"/>
        <w:ind w:firstLine="0"/>
        <w:rPr>
          <w:ins w:id="120" w:author="Author"/>
          <w:rFonts w:asciiTheme="minorBidi" w:hAnsiTheme="minorBidi" w:cstheme="minorBidi"/>
          <w:sz w:val="20"/>
          <w:szCs w:val="20"/>
        </w:rPr>
      </w:pPr>
      <w:customXmlInsRangeStart w:id="121" w:author="Author"/>
      <w:sdt>
        <w:sdtPr>
          <w:rPr>
            <w:rFonts w:asciiTheme="minorBidi" w:hAnsiTheme="minorBidi" w:cstheme="minorBidi"/>
            <w:sz w:val="20"/>
            <w:szCs w:val="20"/>
          </w:rPr>
          <w:id w:val="927236874"/>
          <w14:checkbox>
            <w14:checked w14:val="0"/>
            <w14:checkedState w14:val="2612" w14:font="MS Gothic"/>
            <w14:uncheckedState w14:val="2610" w14:font="MS Gothic"/>
          </w14:checkbox>
        </w:sdtPr>
        <w:sdtContent>
          <w:customXmlInsRangeEnd w:id="121"/>
          <w:ins w:id="122" w:author="Author">
            <w:r w:rsidR="00723D3C" w:rsidRPr="00EC6FC8">
              <w:rPr>
                <w:rFonts w:ascii="Segoe UI Symbol" w:eastAsia="MS Gothic" w:hAnsi="Segoe UI Symbol" w:cs="Segoe UI Symbol"/>
                <w:sz w:val="20"/>
                <w:szCs w:val="20"/>
              </w:rPr>
              <w:t>☐</w:t>
            </w:r>
          </w:ins>
          <w:customXmlInsRangeStart w:id="123" w:author="Author"/>
        </w:sdtContent>
      </w:sdt>
      <w:customXmlInsRangeEnd w:id="123"/>
      <w:ins w:id="124" w:author="Author">
        <w:r w:rsidR="00666350" w:rsidRPr="008E68BE">
          <w:rPr>
            <w:rFonts w:asciiTheme="minorBidi" w:hAnsiTheme="minorBidi" w:cstheme="minorBidi"/>
            <w:sz w:val="20"/>
            <w:szCs w:val="20"/>
          </w:rPr>
          <w:t xml:space="preserve">Other </w:t>
        </w:r>
        <w:r w:rsidR="00723D3C" w:rsidRPr="008E68BE">
          <w:rPr>
            <w:rFonts w:asciiTheme="minorBidi" w:hAnsiTheme="minorBidi" w:cstheme="minorBidi"/>
            <w:sz w:val="20"/>
            <w:szCs w:val="20"/>
          </w:rPr>
          <w:t>(</w:t>
        </w:r>
        <w:r w:rsidR="00666350" w:rsidRPr="008E68BE">
          <w:rPr>
            <w:rFonts w:asciiTheme="minorBidi" w:hAnsiTheme="minorBidi" w:cstheme="minorBidi"/>
            <w:sz w:val="20"/>
            <w:szCs w:val="20"/>
          </w:rPr>
          <w:t>please specify</w:t>
        </w:r>
        <w:r w:rsidR="00723D3C" w:rsidRPr="008E68BE">
          <w:rPr>
            <w:rFonts w:asciiTheme="minorBidi" w:hAnsiTheme="minorBidi" w:cstheme="minorBidi"/>
            <w:sz w:val="20"/>
            <w:szCs w:val="20"/>
          </w:rPr>
          <w:t>)</w:t>
        </w:r>
        <w:r w:rsidR="00666350" w:rsidRPr="008E68BE">
          <w:rPr>
            <w:rFonts w:asciiTheme="minorBidi" w:hAnsiTheme="minorBidi" w:cstheme="minorBidi"/>
            <w:sz w:val="20"/>
            <w:szCs w:val="20"/>
          </w:rPr>
          <w:t xml:space="preserve"> </w:t>
        </w:r>
      </w:ins>
    </w:p>
    <w:p w14:paraId="07AF3A97" w14:textId="197189BD" w:rsidR="00666350" w:rsidRPr="008E68BE" w:rsidRDefault="008A2252" w:rsidP="008A2252">
      <w:pPr>
        <w:tabs>
          <w:tab w:val="left" w:pos="709"/>
        </w:tabs>
        <w:spacing w:after="220"/>
        <w:ind w:left="709"/>
        <w:rPr>
          <w:ins w:id="125" w:author="Author"/>
          <w:rFonts w:asciiTheme="minorBidi" w:hAnsiTheme="minorBidi" w:cstheme="minorBidi"/>
          <w:sz w:val="16"/>
        </w:rPr>
      </w:pPr>
      <w:r w:rsidRPr="008E68BE">
        <w:rPr>
          <w:rFonts w:asciiTheme="minorBidi" w:hAnsiTheme="minorBidi" w:cstheme="minorBidi"/>
          <w:noProof/>
        </w:rPr>
        <mc:AlternateContent>
          <mc:Choice Requires="wpg">
            <w:drawing>
              <wp:inline distT="0" distB="0" distL="0" distR="0" wp14:anchorId="7B5592A3" wp14:editId="1CE76EA7">
                <wp:extent cx="1903228" cy="393405"/>
                <wp:effectExtent l="0" t="0" r="20955" b="26035"/>
                <wp:docPr id="1603313511" name="Group 1603313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884711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311415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8629148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2443500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623989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6104815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EACDB61" id="Group 160331351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I5Yp7PAwAADx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" path="m,l5122011,e" filled="f" strokecolor="#d3d0c7" strokeweight=".5pt">
                  <v:path arrowok="t"/>
                </v:shape>
                <w10:anchorlock/>
              </v:group>
            </w:pict>
          </mc:Fallback>
        </mc:AlternateContent>
      </w:r>
    </w:p>
    <w:p w14:paraId="2F0A4EA3" w14:textId="0CCB8AAD" w:rsidR="00F54DB0" w:rsidRPr="008E68BE" w:rsidRDefault="009A3235" w:rsidP="00C8557E">
      <w:pPr>
        <w:pStyle w:val="ListParagraph"/>
        <w:numPr>
          <w:ilvl w:val="0"/>
          <w:numId w:val="18"/>
        </w:numPr>
        <w:spacing w:after="220"/>
        <w:ind w:left="360"/>
        <w:rPr>
          <w:ins w:id="126" w:author="Author"/>
          <w:rFonts w:asciiTheme="minorBidi" w:hAnsiTheme="minorBidi" w:cstheme="minorBidi"/>
          <w:sz w:val="16"/>
        </w:rPr>
      </w:pPr>
      <w:r w:rsidRPr="008E68BE">
        <w:rPr>
          <w:rFonts w:asciiTheme="minorBidi" w:hAnsiTheme="minorBidi" w:cstheme="minorBidi"/>
          <w:sz w:val="20"/>
        </w:rPr>
        <w:t>Please</w:t>
      </w:r>
      <w:r w:rsidRPr="008E68BE">
        <w:rPr>
          <w:rFonts w:asciiTheme="minorBidi" w:hAnsiTheme="minorBidi" w:cstheme="minorBidi"/>
          <w:spacing w:val="-3"/>
          <w:sz w:val="20"/>
        </w:rPr>
        <w:t xml:space="preserve"> </w:t>
      </w:r>
      <w:r w:rsidRPr="008E68BE">
        <w:rPr>
          <w:rFonts w:asciiTheme="minorBidi" w:hAnsiTheme="minorBidi" w:cstheme="minorBidi"/>
          <w:sz w:val="20"/>
        </w:rPr>
        <w:t>advise</w:t>
      </w:r>
      <w:r w:rsidRPr="008E68BE">
        <w:rPr>
          <w:rFonts w:asciiTheme="minorBidi" w:hAnsiTheme="minorBidi" w:cstheme="minorBidi"/>
          <w:spacing w:val="-2"/>
          <w:sz w:val="20"/>
        </w:rPr>
        <w:t xml:space="preserve"> </w:t>
      </w:r>
      <w:r w:rsidRPr="008E68BE">
        <w:rPr>
          <w:rFonts w:asciiTheme="minorBidi" w:hAnsiTheme="minorBidi" w:cstheme="minorBidi"/>
          <w:sz w:val="20"/>
        </w:rPr>
        <w:t>how</w:t>
      </w:r>
      <w:r w:rsidRPr="008E68BE">
        <w:rPr>
          <w:rFonts w:asciiTheme="minorBidi" w:hAnsiTheme="minorBidi" w:cstheme="minorBidi"/>
          <w:spacing w:val="-2"/>
          <w:sz w:val="20"/>
        </w:rPr>
        <w:t xml:space="preserve"> </w:t>
      </w:r>
      <w:r w:rsidRPr="008E68BE">
        <w:rPr>
          <w:rFonts w:asciiTheme="minorBidi" w:hAnsiTheme="minorBidi" w:cstheme="minorBidi"/>
          <w:sz w:val="20"/>
        </w:rPr>
        <w:t>to</w:t>
      </w:r>
      <w:r w:rsidRPr="008E68BE">
        <w:rPr>
          <w:rFonts w:asciiTheme="minorBidi" w:hAnsiTheme="minorBidi" w:cstheme="minorBidi"/>
          <w:spacing w:val="-2"/>
          <w:sz w:val="20"/>
        </w:rPr>
        <w:t xml:space="preserve"> </w:t>
      </w:r>
      <w:r w:rsidRPr="008E68BE">
        <w:rPr>
          <w:rFonts w:asciiTheme="minorBidi" w:hAnsiTheme="minorBidi" w:cstheme="minorBidi"/>
          <w:sz w:val="20"/>
        </w:rPr>
        <w:t>locate</w:t>
      </w:r>
      <w:r w:rsidRPr="008E68BE">
        <w:rPr>
          <w:rFonts w:asciiTheme="minorBidi" w:hAnsiTheme="minorBidi" w:cstheme="minorBidi"/>
          <w:spacing w:val="-2"/>
          <w:sz w:val="20"/>
        </w:rPr>
        <w:t xml:space="preserve"> </w:t>
      </w:r>
      <w:r w:rsidRPr="008E68BE">
        <w:rPr>
          <w:rFonts w:asciiTheme="minorBidi" w:hAnsiTheme="minorBidi" w:cstheme="minorBidi"/>
          <w:sz w:val="20"/>
        </w:rPr>
        <w:t>the</w:t>
      </w:r>
      <w:r w:rsidRPr="008E68BE">
        <w:rPr>
          <w:rFonts w:asciiTheme="minorBidi" w:hAnsiTheme="minorBidi" w:cstheme="minorBidi"/>
          <w:spacing w:val="-2"/>
          <w:sz w:val="20"/>
        </w:rPr>
        <w:t xml:space="preserve"> </w:t>
      </w:r>
      <w:r w:rsidRPr="008E68BE">
        <w:rPr>
          <w:rFonts w:asciiTheme="minorBidi" w:hAnsiTheme="minorBidi" w:cstheme="minorBidi"/>
          <w:sz w:val="20"/>
        </w:rPr>
        <w:t>medium</w:t>
      </w:r>
      <w:r w:rsidRPr="008E68BE">
        <w:rPr>
          <w:rFonts w:asciiTheme="minorBidi" w:hAnsiTheme="minorBidi" w:cstheme="minorBidi"/>
          <w:spacing w:val="-2"/>
          <w:sz w:val="20"/>
        </w:rPr>
        <w:t xml:space="preserve"> </w:t>
      </w:r>
      <w:r w:rsidRPr="008E68BE">
        <w:rPr>
          <w:rFonts w:asciiTheme="minorBidi" w:hAnsiTheme="minorBidi" w:cstheme="minorBidi"/>
          <w:sz w:val="20"/>
        </w:rPr>
        <w:t>you</w:t>
      </w:r>
      <w:r w:rsidRPr="008E68BE">
        <w:rPr>
          <w:rFonts w:asciiTheme="minorBidi" w:hAnsiTheme="minorBidi" w:cstheme="minorBidi"/>
          <w:spacing w:val="-2"/>
          <w:sz w:val="20"/>
        </w:rPr>
        <w:t xml:space="preserve"> </w:t>
      </w:r>
      <w:r w:rsidRPr="008E68BE">
        <w:rPr>
          <w:rFonts w:asciiTheme="minorBidi" w:hAnsiTheme="minorBidi" w:cstheme="minorBidi"/>
          <w:sz w:val="20"/>
        </w:rPr>
        <w:t>have</w:t>
      </w:r>
      <w:r w:rsidRPr="008E68BE">
        <w:rPr>
          <w:rFonts w:asciiTheme="minorBidi" w:hAnsiTheme="minorBidi" w:cstheme="minorBidi"/>
          <w:spacing w:val="-3"/>
          <w:sz w:val="20"/>
        </w:rPr>
        <w:t xml:space="preserve"> </w:t>
      </w:r>
      <w:r w:rsidRPr="008E68BE">
        <w:rPr>
          <w:rFonts w:asciiTheme="minorBidi" w:hAnsiTheme="minorBidi" w:cstheme="minorBidi"/>
          <w:sz w:val="20"/>
        </w:rPr>
        <w:t>selected:</w:t>
      </w:r>
      <w:r w:rsidRPr="008E68BE">
        <w:rPr>
          <w:rFonts w:asciiTheme="minorBidi" w:hAnsiTheme="minorBidi" w:cstheme="minorBidi"/>
          <w:spacing w:val="-2"/>
          <w:sz w:val="20"/>
        </w:rPr>
        <w:t xml:space="preserve"> </w:t>
      </w:r>
      <w:r w:rsidRPr="008E68BE">
        <w:rPr>
          <w:rFonts w:asciiTheme="minorBidi" w:hAnsiTheme="minorBidi" w:cstheme="minorBidi"/>
          <w:sz w:val="16"/>
        </w:rPr>
        <w:t>(e.g.,</w:t>
      </w:r>
      <w:r w:rsidRPr="008E68BE">
        <w:rPr>
          <w:rFonts w:asciiTheme="minorBidi" w:hAnsiTheme="minorBidi" w:cstheme="minorBidi"/>
          <w:spacing w:val="-1"/>
          <w:sz w:val="16"/>
        </w:rPr>
        <w:t xml:space="preserve"> </w:t>
      </w:r>
      <w:r w:rsidRPr="008E68BE">
        <w:rPr>
          <w:rFonts w:asciiTheme="minorBidi" w:hAnsiTheme="minorBidi" w:cstheme="minorBidi"/>
          <w:sz w:val="16"/>
        </w:rPr>
        <w:t>specify</w:t>
      </w:r>
      <w:r w:rsidRPr="008E68BE">
        <w:rPr>
          <w:rFonts w:asciiTheme="minorBidi" w:hAnsiTheme="minorBidi" w:cstheme="minorBidi"/>
          <w:spacing w:val="-2"/>
          <w:sz w:val="16"/>
        </w:rPr>
        <w:t xml:space="preserve"> </w:t>
      </w:r>
      <w:r w:rsidRPr="008E68BE">
        <w:rPr>
          <w:rFonts w:asciiTheme="minorBidi" w:hAnsiTheme="minorBidi" w:cstheme="minorBidi"/>
          <w:sz w:val="16"/>
        </w:rPr>
        <w:t>the</w:t>
      </w:r>
      <w:r w:rsidRPr="008E68BE">
        <w:rPr>
          <w:rFonts w:asciiTheme="minorBidi" w:hAnsiTheme="minorBidi" w:cstheme="minorBidi"/>
          <w:spacing w:val="-2"/>
          <w:sz w:val="16"/>
        </w:rPr>
        <w:t xml:space="preserve"> </w:t>
      </w:r>
      <w:r w:rsidRPr="008E68BE">
        <w:rPr>
          <w:rFonts w:asciiTheme="minorBidi" w:hAnsiTheme="minorBidi" w:cstheme="minorBidi"/>
          <w:sz w:val="16"/>
        </w:rPr>
        <w:t>title</w:t>
      </w:r>
      <w:r w:rsidRPr="008E68BE">
        <w:rPr>
          <w:rFonts w:asciiTheme="minorBidi" w:hAnsiTheme="minorBidi" w:cstheme="minorBidi"/>
          <w:spacing w:val="-2"/>
          <w:sz w:val="16"/>
        </w:rPr>
        <w:t xml:space="preserve"> </w:t>
      </w:r>
      <w:r w:rsidRPr="008E68BE">
        <w:rPr>
          <w:rFonts w:asciiTheme="minorBidi" w:hAnsiTheme="minorBidi" w:cstheme="minorBidi"/>
          <w:sz w:val="16"/>
        </w:rPr>
        <w:t>of</w:t>
      </w:r>
      <w:r w:rsidRPr="008E68BE">
        <w:rPr>
          <w:rFonts w:asciiTheme="minorBidi" w:hAnsiTheme="minorBidi" w:cstheme="minorBidi"/>
          <w:spacing w:val="-1"/>
          <w:sz w:val="16"/>
        </w:rPr>
        <w:t xml:space="preserve"> </w:t>
      </w:r>
      <w:r w:rsidRPr="008E68BE">
        <w:rPr>
          <w:rFonts w:asciiTheme="minorBidi" w:hAnsiTheme="minorBidi" w:cstheme="minorBidi"/>
          <w:sz w:val="16"/>
        </w:rPr>
        <w:t>a</w:t>
      </w:r>
      <w:r w:rsidRPr="008E68BE">
        <w:rPr>
          <w:rFonts w:asciiTheme="minorBidi" w:hAnsiTheme="minorBidi" w:cstheme="minorBidi"/>
          <w:spacing w:val="-2"/>
          <w:sz w:val="16"/>
        </w:rPr>
        <w:t xml:space="preserve"> </w:t>
      </w:r>
      <w:r w:rsidRPr="008E68BE">
        <w:rPr>
          <w:rFonts w:asciiTheme="minorBidi" w:hAnsiTheme="minorBidi" w:cstheme="minorBidi"/>
          <w:sz w:val="16"/>
        </w:rPr>
        <w:t>DVD</w:t>
      </w:r>
      <w:ins w:id="127" w:author="Author">
        <w:r w:rsidR="005C7A57" w:rsidRPr="008E68BE">
          <w:rPr>
            <w:rFonts w:asciiTheme="minorBidi" w:hAnsiTheme="minorBidi" w:cstheme="minorBidi"/>
            <w:sz w:val="16"/>
          </w:rPr>
          <w:t xml:space="preserve"> or</w:t>
        </w:r>
      </w:ins>
      <w:del w:id="128" w:author="Author">
        <w:r w:rsidRPr="008E68BE" w:rsidDel="004D054A">
          <w:rPr>
            <w:rFonts w:asciiTheme="minorBidi" w:hAnsiTheme="minorBidi" w:cstheme="minorBidi"/>
            <w:spacing w:val="-2"/>
            <w:sz w:val="16"/>
          </w:rPr>
          <w:delText xml:space="preserve"> </w:delText>
        </w:r>
      </w:del>
      <w:ins w:id="129" w:author="Author">
        <w:r w:rsidR="004D054A" w:rsidRPr="008E68BE">
          <w:rPr>
            <w:rFonts w:asciiTheme="minorBidi" w:hAnsiTheme="minorBidi" w:cstheme="minorBidi"/>
            <w:sz w:val="16"/>
          </w:rPr>
          <w:t>data collection</w:t>
        </w:r>
        <w:r w:rsidR="004D054A" w:rsidRPr="008E68BE">
          <w:rPr>
            <w:rFonts w:asciiTheme="minorBidi" w:hAnsiTheme="minorBidi" w:cstheme="minorBidi"/>
            <w:spacing w:val="-2"/>
            <w:sz w:val="16"/>
          </w:rPr>
          <w:t xml:space="preserve"> </w:t>
        </w:r>
      </w:ins>
      <w:r w:rsidRPr="008E68BE">
        <w:rPr>
          <w:rFonts w:asciiTheme="minorBidi" w:hAnsiTheme="minorBidi" w:cstheme="minorBidi"/>
          <w:sz w:val="16"/>
        </w:rPr>
        <w:t>and</w:t>
      </w:r>
      <w:r w:rsidRPr="008E68BE">
        <w:rPr>
          <w:rFonts w:asciiTheme="minorBidi" w:hAnsiTheme="minorBidi" w:cstheme="minorBidi"/>
          <w:spacing w:val="-1"/>
          <w:sz w:val="16"/>
        </w:rPr>
        <w:t xml:space="preserve"> </w:t>
      </w:r>
      <w:r w:rsidRPr="008E68BE">
        <w:rPr>
          <w:rFonts w:asciiTheme="minorBidi" w:hAnsiTheme="minorBidi" w:cstheme="minorBidi"/>
          <w:sz w:val="16"/>
        </w:rPr>
        <w:t>an</w:t>
      </w:r>
      <w:r w:rsidRPr="008E68BE">
        <w:rPr>
          <w:rFonts w:asciiTheme="minorBidi" w:hAnsiTheme="minorBidi" w:cstheme="minorBidi"/>
          <w:spacing w:val="-2"/>
          <w:sz w:val="16"/>
        </w:rPr>
        <w:t xml:space="preserve"> </w:t>
      </w:r>
      <w:r w:rsidRPr="008E68BE">
        <w:rPr>
          <w:rFonts w:asciiTheme="minorBidi" w:hAnsiTheme="minorBidi" w:cstheme="minorBidi"/>
          <w:sz w:val="16"/>
        </w:rPr>
        <w:t>Internet</w:t>
      </w:r>
      <w:r w:rsidRPr="008E68BE">
        <w:rPr>
          <w:rFonts w:asciiTheme="minorBidi" w:hAnsiTheme="minorBidi" w:cstheme="minorBidi"/>
          <w:spacing w:val="-2"/>
          <w:sz w:val="16"/>
        </w:rPr>
        <w:t xml:space="preserve"> </w:t>
      </w:r>
      <w:r w:rsidRPr="008E68BE">
        <w:rPr>
          <w:rFonts w:asciiTheme="minorBidi" w:hAnsiTheme="minorBidi" w:cstheme="minorBidi"/>
          <w:sz w:val="16"/>
        </w:rPr>
        <w:t>address</w:t>
      </w:r>
      <w:r w:rsidRPr="008E68BE">
        <w:rPr>
          <w:rFonts w:asciiTheme="minorBidi" w:hAnsiTheme="minorBidi" w:cstheme="minorBidi"/>
          <w:spacing w:val="-1"/>
          <w:sz w:val="16"/>
        </w:rPr>
        <w:t xml:space="preserve"> </w:t>
      </w:r>
      <w:r w:rsidRPr="008E68BE">
        <w:rPr>
          <w:rFonts w:asciiTheme="minorBidi" w:hAnsiTheme="minorBidi" w:cstheme="minorBidi"/>
          <w:sz w:val="16"/>
        </w:rPr>
        <w:t>for</w:t>
      </w:r>
      <w:r w:rsidRPr="008E68BE">
        <w:rPr>
          <w:rFonts w:asciiTheme="minorBidi" w:hAnsiTheme="minorBidi" w:cstheme="minorBidi"/>
          <w:spacing w:val="-2"/>
          <w:sz w:val="16"/>
        </w:rPr>
        <w:t xml:space="preserve"> </w:t>
      </w:r>
      <w:r w:rsidRPr="008E68BE">
        <w:rPr>
          <w:rFonts w:asciiTheme="minorBidi" w:hAnsiTheme="minorBidi" w:cstheme="minorBidi"/>
          <w:sz w:val="16"/>
        </w:rPr>
        <w:t>ordering</w:t>
      </w:r>
      <w:r w:rsidRPr="008E68BE">
        <w:rPr>
          <w:rFonts w:asciiTheme="minorBidi" w:hAnsiTheme="minorBidi" w:cstheme="minorBidi"/>
          <w:spacing w:val="-2"/>
          <w:sz w:val="16"/>
        </w:rPr>
        <w:t xml:space="preserve"> </w:t>
      </w:r>
      <w:r w:rsidRPr="008E68BE">
        <w:rPr>
          <w:rFonts w:asciiTheme="minorBidi" w:hAnsiTheme="minorBidi" w:cstheme="minorBidi"/>
          <w:sz w:val="16"/>
        </w:rPr>
        <w:t>the</w:t>
      </w:r>
      <w:r w:rsidRPr="008E68BE">
        <w:rPr>
          <w:rFonts w:asciiTheme="minorBidi" w:hAnsiTheme="minorBidi" w:cstheme="minorBidi"/>
          <w:spacing w:val="-1"/>
          <w:sz w:val="16"/>
        </w:rPr>
        <w:t xml:space="preserve"> </w:t>
      </w:r>
      <w:del w:id="130" w:author="Author">
        <w:r w:rsidRPr="008E68BE" w:rsidDel="004D054A">
          <w:rPr>
            <w:rFonts w:asciiTheme="minorBidi" w:hAnsiTheme="minorBidi" w:cstheme="minorBidi"/>
            <w:spacing w:val="-4"/>
            <w:sz w:val="16"/>
          </w:rPr>
          <w:delText>DVD</w:delText>
        </w:r>
      </w:del>
      <w:ins w:id="131" w:author="Author">
        <w:r w:rsidR="004D054A" w:rsidRPr="008E68BE">
          <w:rPr>
            <w:rFonts w:asciiTheme="minorBidi" w:hAnsiTheme="minorBidi" w:cstheme="minorBidi"/>
            <w:spacing w:val="-4"/>
            <w:sz w:val="16"/>
          </w:rPr>
          <w:t>data collection</w:t>
        </w:r>
      </w:ins>
      <w:r w:rsidRPr="008E68BE">
        <w:rPr>
          <w:rFonts w:asciiTheme="minorBidi" w:hAnsiTheme="minorBidi" w:cstheme="minorBidi"/>
          <w:spacing w:val="-4"/>
          <w:sz w:val="16"/>
        </w:rPr>
        <w:t>)</w:t>
      </w:r>
    </w:p>
    <w:p w14:paraId="45910864" w14:textId="3BEFEC15" w:rsidR="00723D3C" w:rsidRPr="008E68BE" w:rsidRDefault="00B542EC" w:rsidP="00B542EC">
      <w:pPr>
        <w:tabs>
          <w:tab w:val="left" w:pos="709"/>
        </w:tabs>
        <w:spacing w:after="220"/>
        <w:ind w:left="360"/>
        <w:rPr>
          <w:rFonts w:asciiTheme="minorBidi" w:hAnsiTheme="minorBidi" w:cstheme="minorBidi"/>
          <w:sz w:val="16"/>
        </w:rPr>
      </w:pPr>
      <w:r w:rsidRPr="008E68BE">
        <w:rPr>
          <w:rFonts w:asciiTheme="minorBidi" w:hAnsiTheme="minorBidi" w:cstheme="minorBidi"/>
          <w:noProof/>
        </w:rPr>
        <mc:AlternateContent>
          <mc:Choice Requires="wpg">
            <w:drawing>
              <wp:inline distT="0" distB="0" distL="0" distR="0" wp14:anchorId="7E40A895" wp14:editId="11905CDC">
                <wp:extent cx="1903228" cy="393405"/>
                <wp:effectExtent l="0" t="0" r="20955" b="26035"/>
                <wp:docPr id="1189089323" name="Group 1189089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652123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2312612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6449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997957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39726022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735552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D97659E" id="Group 118908932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" path="m,l5122011,e" filled="f" strokecolor="#d3d0c7" strokeweight=".5pt">
                  <v:path arrowok="t"/>
                </v:shape>
                <w10:anchorlock/>
              </v:group>
            </w:pict>
          </mc:Fallback>
        </mc:AlternateContent>
      </w:r>
    </w:p>
    <w:p w14:paraId="2F0A4EA4" w14:textId="77777777" w:rsidR="00F54DB0" w:rsidRPr="008E68BE" w:rsidRDefault="009A3235" w:rsidP="00C8557E">
      <w:pPr>
        <w:pStyle w:val="ListParagraph"/>
        <w:numPr>
          <w:ilvl w:val="0"/>
          <w:numId w:val="18"/>
        </w:numPr>
        <w:spacing w:before="55" w:after="220"/>
        <w:ind w:left="360"/>
        <w:rPr>
          <w:rFonts w:asciiTheme="minorBidi" w:hAnsiTheme="minorBidi" w:cstheme="minorBidi"/>
          <w:sz w:val="20"/>
        </w:rPr>
      </w:pPr>
      <w:r w:rsidRPr="008E68BE">
        <w:rPr>
          <w:rFonts w:asciiTheme="minorBidi" w:hAnsiTheme="minorBidi" w:cstheme="minorBidi"/>
          <w:sz w:val="20"/>
        </w:rPr>
        <w:t>Regarding</w:t>
      </w:r>
      <w:r w:rsidRPr="008E68BE">
        <w:rPr>
          <w:rFonts w:asciiTheme="minorBidi" w:hAnsiTheme="minorBidi" w:cstheme="minorBidi"/>
          <w:spacing w:val="-3"/>
          <w:sz w:val="20"/>
        </w:rPr>
        <w:t xml:space="preserve"> </w:t>
      </w:r>
      <w:r w:rsidRPr="008E68BE">
        <w:rPr>
          <w:rFonts w:asciiTheme="minorBidi" w:hAnsiTheme="minorBidi" w:cstheme="minorBidi"/>
          <w:sz w:val="20"/>
        </w:rPr>
        <w:t>the</w:t>
      </w:r>
      <w:r w:rsidRPr="008E68BE">
        <w:rPr>
          <w:rFonts w:asciiTheme="minorBidi" w:hAnsiTheme="minorBidi" w:cstheme="minorBidi"/>
          <w:spacing w:val="-2"/>
          <w:sz w:val="20"/>
        </w:rPr>
        <w:t xml:space="preserve"> </w:t>
      </w:r>
      <w:r w:rsidRPr="008E68BE">
        <w:rPr>
          <w:rFonts w:asciiTheme="minorBidi" w:hAnsiTheme="minorBidi" w:cstheme="minorBidi"/>
          <w:sz w:val="20"/>
        </w:rPr>
        <w:t>medium</w:t>
      </w:r>
      <w:r w:rsidRPr="008E68BE">
        <w:rPr>
          <w:rFonts w:asciiTheme="minorBidi" w:hAnsiTheme="minorBidi" w:cstheme="minorBidi"/>
          <w:spacing w:val="-3"/>
          <w:sz w:val="20"/>
        </w:rPr>
        <w:t xml:space="preserve"> </w:t>
      </w:r>
      <w:r w:rsidRPr="008E68BE">
        <w:rPr>
          <w:rFonts w:asciiTheme="minorBidi" w:hAnsiTheme="minorBidi" w:cstheme="minorBidi"/>
          <w:sz w:val="20"/>
        </w:rPr>
        <w:t>indicated</w:t>
      </w:r>
      <w:r w:rsidRPr="008E68BE">
        <w:rPr>
          <w:rFonts w:asciiTheme="minorBidi" w:hAnsiTheme="minorBidi" w:cstheme="minorBidi"/>
          <w:spacing w:val="-2"/>
          <w:sz w:val="20"/>
        </w:rPr>
        <w:t xml:space="preserve"> </w:t>
      </w:r>
      <w:r w:rsidRPr="008E68BE">
        <w:rPr>
          <w:rFonts w:asciiTheme="minorBidi" w:hAnsiTheme="minorBidi" w:cstheme="minorBidi"/>
          <w:sz w:val="20"/>
        </w:rPr>
        <w:t>above,</w:t>
      </w:r>
      <w:r w:rsidRPr="008E68BE">
        <w:rPr>
          <w:rFonts w:asciiTheme="minorBidi" w:hAnsiTheme="minorBidi" w:cstheme="minorBidi"/>
          <w:spacing w:val="-2"/>
          <w:sz w:val="20"/>
        </w:rPr>
        <w:t xml:space="preserve"> </w:t>
      </w:r>
      <w:r w:rsidRPr="008E68BE">
        <w:rPr>
          <w:rFonts w:asciiTheme="minorBidi" w:hAnsiTheme="minorBidi" w:cstheme="minorBidi"/>
          <w:sz w:val="20"/>
        </w:rPr>
        <w:t>is</w:t>
      </w:r>
      <w:r w:rsidRPr="008E68BE">
        <w:rPr>
          <w:rFonts w:asciiTheme="minorBidi" w:hAnsiTheme="minorBidi" w:cstheme="minorBidi"/>
          <w:spacing w:val="-3"/>
          <w:sz w:val="20"/>
        </w:rPr>
        <w:t xml:space="preserve"> </w:t>
      </w:r>
      <w:r w:rsidRPr="008E68BE">
        <w:rPr>
          <w:rFonts w:asciiTheme="minorBidi" w:hAnsiTheme="minorBidi" w:cstheme="minorBidi"/>
          <w:sz w:val="20"/>
        </w:rPr>
        <w:t>there</w:t>
      </w:r>
      <w:r w:rsidRPr="008E68BE">
        <w:rPr>
          <w:rFonts w:asciiTheme="minorBidi" w:hAnsiTheme="minorBidi" w:cstheme="minorBidi"/>
          <w:spacing w:val="-2"/>
          <w:sz w:val="20"/>
        </w:rPr>
        <w:t xml:space="preserve"> </w:t>
      </w:r>
      <w:r w:rsidRPr="008E68BE">
        <w:rPr>
          <w:rFonts w:asciiTheme="minorBidi" w:hAnsiTheme="minorBidi" w:cstheme="minorBidi"/>
          <w:sz w:val="20"/>
        </w:rPr>
        <w:t>one</w:t>
      </w:r>
      <w:r w:rsidRPr="008E68BE">
        <w:rPr>
          <w:rFonts w:asciiTheme="minorBidi" w:hAnsiTheme="minorBidi" w:cstheme="minorBidi"/>
          <w:spacing w:val="-2"/>
          <w:sz w:val="20"/>
        </w:rPr>
        <w:t xml:space="preserve"> </w:t>
      </w:r>
      <w:r w:rsidRPr="008E68BE">
        <w:rPr>
          <w:rFonts w:asciiTheme="minorBidi" w:hAnsiTheme="minorBidi" w:cstheme="minorBidi"/>
          <w:sz w:val="20"/>
        </w:rPr>
        <w:t>or</w:t>
      </w:r>
      <w:r w:rsidRPr="008E68BE">
        <w:rPr>
          <w:rFonts w:asciiTheme="minorBidi" w:hAnsiTheme="minorBidi" w:cstheme="minorBidi"/>
          <w:spacing w:val="-3"/>
          <w:sz w:val="20"/>
        </w:rPr>
        <w:t xml:space="preserve"> </w:t>
      </w:r>
      <w:r w:rsidRPr="008E68BE">
        <w:rPr>
          <w:rFonts w:asciiTheme="minorBidi" w:hAnsiTheme="minorBidi" w:cstheme="minorBidi"/>
          <w:sz w:val="20"/>
        </w:rPr>
        <w:t>more</w:t>
      </w:r>
      <w:r w:rsidRPr="008E68BE">
        <w:rPr>
          <w:rFonts w:asciiTheme="minorBidi" w:hAnsiTheme="minorBidi" w:cstheme="minorBidi"/>
          <w:spacing w:val="-2"/>
          <w:sz w:val="20"/>
        </w:rPr>
        <w:t xml:space="preserve"> </w:t>
      </w:r>
      <w:r w:rsidRPr="008E68BE">
        <w:rPr>
          <w:rFonts w:asciiTheme="minorBidi" w:hAnsiTheme="minorBidi" w:cstheme="minorBidi"/>
          <w:sz w:val="20"/>
        </w:rPr>
        <w:t>(file)</w:t>
      </w:r>
      <w:r w:rsidRPr="008E68BE">
        <w:rPr>
          <w:rFonts w:asciiTheme="minorBidi" w:hAnsiTheme="minorBidi" w:cstheme="minorBidi"/>
          <w:spacing w:val="-3"/>
          <w:sz w:val="20"/>
        </w:rPr>
        <w:t xml:space="preserve"> </w:t>
      </w:r>
      <w:r w:rsidRPr="008E68BE">
        <w:rPr>
          <w:rFonts w:asciiTheme="minorBidi" w:hAnsiTheme="minorBidi" w:cstheme="minorBidi"/>
          <w:sz w:val="20"/>
        </w:rPr>
        <w:t>formats</w:t>
      </w:r>
      <w:r w:rsidRPr="008E68BE">
        <w:rPr>
          <w:rFonts w:asciiTheme="minorBidi" w:hAnsiTheme="minorBidi" w:cstheme="minorBidi"/>
          <w:spacing w:val="-2"/>
          <w:sz w:val="20"/>
        </w:rPr>
        <w:t xml:space="preserve"> </w:t>
      </w:r>
      <w:r w:rsidRPr="008E68BE">
        <w:rPr>
          <w:rFonts w:asciiTheme="minorBidi" w:hAnsiTheme="minorBidi" w:cstheme="minorBidi"/>
          <w:sz w:val="20"/>
        </w:rPr>
        <w:t>that</w:t>
      </w:r>
      <w:r w:rsidRPr="008E68BE">
        <w:rPr>
          <w:rFonts w:asciiTheme="minorBidi" w:hAnsiTheme="minorBidi" w:cstheme="minorBidi"/>
          <w:spacing w:val="-2"/>
          <w:sz w:val="20"/>
        </w:rPr>
        <w:t xml:space="preserve"> </w:t>
      </w:r>
      <w:r w:rsidRPr="008E68BE">
        <w:rPr>
          <w:rFonts w:asciiTheme="minorBidi" w:hAnsiTheme="minorBidi" w:cstheme="minorBidi"/>
          <w:sz w:val="20"/>
        </w:rPr>
        <w:t>should</w:t>
      </w:r>
      <w:r w:rsidRPr="008E68BE">
        <w:rPr>
          <w:rFonts w:asciiTheme="minorBidi" w:hAnsiTheme="minorBidi" w:cstheme="minorBidi"/>
          <w:spacing w:val="-3"/>
          <w:sz w:val="20"/>
        </w:rPr>
        <w:t xml:space="preserve"> </w:t>
      </w:r>
      <w:r w:rsidRPr="008E68BE">
        <w:rPr>
          <w:rFonts w:asciiTheme="minorBidi" w:hAnsiTheme="minorBidi" w:cstheme="minorBidi"/>
          <w:sz w:val="20"/>
        </w:rPr>
        <w:t>be</w:t>
      </w:r>
      <w:r w:rsidRPr="008E68BE">
        <w:rPr>
          <w:rFonts w:asciiTheme="minorBidi" w:hAnsiTheme="minorBidi" w:cstheme="minorBidi"/>
          <w:spacing w:val="-2"/>
          <w:sz w:val="20"/>
        </w:rPr>
        <w:t xml:space="preserve"> </w:t>
      </w:r>
      <w:r w:rsidRPr="008E68BE">
        <w:rPr>
          <w:rFonts w:asciiTheme="minorBidi" w:hAnsiTheme="minorBidi" w:cstheme="minorBidi"/>
          <w:sz w:val="20"/>
        </w:rPr>
        <w:t>looked</w:t>
      </w:r>
      <w:r w:rsidRPr="008E68BE">
        <w:rPr>
          <w:rFonts w:asciiTheme="minorBidi" w:hAnsiTheme="minorBidi" w:cstheme="minorBidi"/>
          <w:spacing w:val="-2"/>
          <w:sz w:val="20"/>
        </w:rPr>
        <w:t xml:space="preserve"> </w:t>
      </w:r>
      <w:r w:rsidRPr="008E68BE">
        <w:rPr>
          <w:rFonts w:asciiTheme="minorBidi" w:hAnsiTheme="minorBidi" w:cstheme="minorBidi"/>
          <w:spacing w:val="-5"/>
          <w:sz w:val="20"/>
        </w:rPr>
        <w:t>at</w:t>
      </w:r>
    </w:p>
    <w:p w14:paraId="5404D881" w14:textId="2CF69D0E" w:rsidR="00723D3C" w:rsidRPr="008E68BE" w:rsidRDefault="009A3235" w:rsidP="00FF1BC9">
      <w:pPr>
        <w:spacing w:before="10" w:after="220" w:line="168" w:lineRule="exact"/>
        <w:ind w:left="360"/>
        <w:rPr>
          <w:rFonts w:asciiTheme="minorBidi" w:hAnsiTheme="minorBidi" w:cstheme="minorBidi"/>
          <w:sz w:val="20"/>
        </w:rPr>
      </w:pPr>
      <w:r w:rsidRPr="008E68BE">
        <w:rPr>
          <w:rFonts w:asciiTheme="minorBidi" w:hAnsiTheme="minorBidi" w:cstheme="minorBidi"/>
          <w:sz w:val="16"/>
        </w:rPr>
        <w:t>(in</w:t>
      </w:r>
      <w:r w:rsidRPr="008E68BE">
        <w:rPr>
          <w:rFonts w:asciiTheme="minorBidi" w:hAnsiTheme="minorBidi" w:cstheme="minorBidi"/>
          <w:spacing w:val="-3"/>
          <w:sz w:val="16"/>
        </w:rPr>
        <w:t xml:space="preserve"> </w:t>
      </w:r>
      <w:r w:rsidRPr="008E68BE">
        <w:rPr>
          <w:rFonts w:asciiTheme="minorBidi" w:hAnsiTheme="minorBidi" w:cstheme="minorBidi"/>
          <w:sz w:val="16"/>
        </w:rPr>
        <w:t>preference</w:t>
      </w:r>
      <w:r w:rsidRPr="008E68BE">
        <w:rPr>
          <w:rFonts w:asciiTheme="minorBidi" w:hAnsiTheme="minorBidi" w:cstheme="minorBidi"/>
          <w:spacing w:val="-3"/>
          <w:sz w:val="16"/>
        </w:rPr>
        <w:t xml:space="preserve"> </w:t>
      </w:r>
      <w:r w:rsidRPr="008E68BE">
        <w:rPr>
          <w:rFonts w:asciiTheme="minorBidi" w:hAnsiTheme="minorBidi" w:cstheme="minorBidi"/>
          <w:sz w:val="16"/>
        </w:rPr>
        <w:t>to</w:t>
      </w:r>
      <w:r w:rsidRPr="008E68BE">
        <w:rPr>
          <w:rFonts w:asciiTheme="minorBidi" w:hAnsiTheme="minorBidi" w:cstheme="minorBidi"/>
          <w:spacing w:val="-3"/>
          <w:sz w:val="16"/>
        </w:rPr>
        <w:t xml:space="preserve"> </w:t>
      </w:r>
      <w:r w:rsidRPr="008E68BE">
        <w:rPr>
          <w:rFonts w:asciiTheme="minorBidi" w:hAnsiTheme="minorBidi" w:cstheme="minorBidi"/>
          <w:sz w:val="16"/>
        </w:rPr>
        <w:t>other</w:t>
      </w:r>
      <w:r w:rsidRPr="008E68BE">
        <w:rPr>
          <w:rFonts w:asciiTheme="minorBidi" w:hAnsiTheme="minorBidi" w:cstheme="minorBidi"/>
          <w:spacing w:val="-3"/>
          <w:sz w:val="16"/>
        </w:rPr>
        <w:t xml:space="preserve"> </w:t>
      </w:r>
      <w:r w:rsidRPr="008E68BE">
        <w:rPr>
          <w:rFonts w:asciiTheme="minorBidi" w:hAnsiTheme="minorBidi" w:cstheme="minorBidi"/>
          <w:spacing w:val="-2"/>
          <w:sz w:val="16"/>
        </w:rPr>
        <w:t>formats)</w:t>
      </w:r>
      <w:r w:rsidRPr="008E68BE">
        <w:rPr>
          <w:rFonts w:asciiTheme="minorBidi" w:hAnsiTheme="minorBidi" w:cstheme="minorBidi"/>
          <w:spacing w:val="-2"/>
          <w:sz w:val="20"/>
        </w:rPr>
        <w:t>?</w:t>
      </w:r>
    </w:p>
    <w:p w14:paraId="6E404B71" w14:textId="77777777" w:rsidR="004928BC" w:rsidRPr="008E68BE" w:rsidRDefault="004928BC" w:rsidP="004928BC">
      <w:pPr>
        <w:pStyle w:val="ListParagraph"/>
        <w:tabs>
          <w:tab w:val="left" w:pos="821"/>
        </w:tabs>
        <w:spacing w:before="1" w:after="220"/>
        <w:ind w:firstLine="0"/>
        <w:rPr>
          <w:rFonts w:asciiTheme="minorBidi" w:hAnsiTheme="minorBidi" w:cstheme="minorBidi"/>
          <w:sz w:val="20"/>
        </w:rPr>
      </w:pPr>
      <w:r w:rsidRPr="008E68BE">
        <w:rPr>
          <w:rFonts w:asciiTheme="minorBidi" w:hAnsiTheme="minorBidi" w:cstheme="minorBidi"/>
          <w:noProof/>
          <w:position w:val="-7"/>
        </w:rPr>
        <w:drawing>
          <wp:inline distT="0" distB="0" distL="0" distR="0" wp14:anchorId="339B28EF" wp14:editId="627E2E77">
            <wp:extent cx="126993" cy="127000"/>
            <wp:effectExtent l="0" t="0" r="0" b="0"/>
            <wp:docPr id="75874427"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Yes</w:t>
      </w:r>
      <w:r>
        <w:rPr>
          <w:rFonts w:asciiTheme="minorBidi" w:hAnsiTheme="minorBidi" w:cstheme="minorBidi"/>
          <w:position w:val="-3"/>
          <w:sz w:val="20"/>
        </w:rPr>
        <w:tab/>
      </w:r>
      <w:r>
        <w:rPr>
          <w:rFonts w:asciiTheme="minorBidi" w:hAnsiTheme="minorBidi" w:cstheme="minorBidi"/>
          <w:position w:val="-3"/>
          <w:sz w:val="20"/>
        </w:rPr>
        <w:tab/>
      </w:r>
      <w:r w:rsidRPr="008E68BE">
        <w:rPr>
          <w:rFonts w:asciiTheme="minorBidi" w:hAnsiTheme="minorBidi" w:cstheme="minorBidi"/>
          <w:noProof/>
          <w:position w:val="-7"/>
        </w:rPr>
        <w:drawing>
          <wp:inline distT="0" distB="0" distL="0" distR="0" wp14:anchorId="1DC97CAD" wp14:editId="55C0AC79">
            <wp:extent cx="126993" cy="127000"/>
            <wp:effectExtent l="0" t="0" r="0" b="0"/>
            <wp:docPr id="548364474" name="Image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Image 355"/>
                    <pic:cNvPicPr/>
                  </pic:nvPicPr>
                  <pic:blipFill>
                    <a:blip r:embed="rId8" cstate="print"/>
                    <a:stretch>
                      <a:fillRect/>
                    </a:stretch>
                  </pic:blipFill>
                  <pic:spPr>
                    <a:xfrm>
                      <a:off x="0" y="0"/>
                      <a:ext cx="126993" cy="127000"/>
                    </a:xfrm>
                    <a:prstGeom prst="rect">
                      <a:avLst/>
                    </a:prstGeom>
                  </pic:spPr>
                </pic:pic>
              </a:graphicData>
            </a:graphic>
          </wp:inline>
        </w:drawing>
      </w:r>
      <w:r w:rsidRPr="008E68BE">
        <w:rPr>
          <w:rFonts w:asciiTheme="minorBidi" w:hAnsiTheme="minorBidi" w:cstheme="minorBidi"/>
          <w:spacing w:val="-24"/>
          <w:position w:val="-3"/>
          <w:sz w:val="20"/>
        </w:rPr>
        <w:t xml:space="preserve"> </w:t>
      </w:r>
      <w:r w:rsidRPr="008E68BE">
        <w:rPr>
          <w:rFonts w:asciiTheme="minorBidi" w:hAnsiTheme="minorBidi" w:cstheme="minorBidi"/>
          <w:position w:val="-3"/>
          <w:sz w:val="20"/>
        </w:rPr>
        <w:t>No</w:t>
      </w:r>
    </w:p>
    <w:p w14:paraId="2F0A4EA8" w14:textId="77777777" w:rsidR="00F54DB0" w:rsidRPr="008E68BE" w:rsidRDefault="009A3235" w:rsidP="004928BC">
      <w:pPr>
        <w:pStyle w:val="ListParagraph"/>
        <w:numPr>
          <w:ilvl w:val="0"/>
          <w:numId w:val="18"/>
        </w:numPr>
        <w:spacing w:after="220"/>
        <w:ind w:left="360"/>
        <w:rPr>
          <w:rFonts w:asciiTheme="minorBidi" w:hAnsiTheme="minorBidi" w:cstheme="minorBidi"/>
          <w:sz w:val="20"/>
        </w:rPr>
      </w:pPr>
      <w:r w:rsidRPr="008E68BE">
        <w:rPr>
          <w:rFonts w:asciiTheme="minorBidi" w:hAnsiTheme="minorBidi" w:cstheme="minorBidi"/>
          <w:sz w:val="20"/>
        </w:rPr>
        <w:t>If</w:t>
      </w:r>
      <w:r w:rsidRPr="008E68BE">
        <w:rPr>
          <w:rFonts w:asciiTheme="minorBidi" w:hAnsiTheme="minorBidi" w:cstheme="minorBidi"/>
          <w:spacing w:val="-3"/>
          <w:sz w:val="20"/>
        </w:rPr>
        <w:t xml:space="preserve"> </w:t>
      </w:r>
      <w:r w:rsidRPr="008E68BE">
        <w:rPr>
          <w:rFonts w:asciiTheme="minorBidi" w:hAnsiTheme="minorBidi" w:cstheme="minorBidi"/>
          <w:sz w:val="20"/>
        </w:rPr>
        <w:t>yes,</w:t>
      </w:r>
      <w:r w:rsidRPr="008E68BE">
        <w:rPr>
          <w:rFonts w:asciiTheme="minorBidi" w:hAnsiTheme="minorBidi" w:cstheme="minorBidi"/>
          <w:spacing w:val="-2"/>
          <w:sz w:val="20"/>
        </w:rPr>
        <w:t xml:space="preserve"> </w:t>
      </w:r>
      <w:r w:rsidRPr="008E68BE">
        <w:rPr>
          <w:rFonts w:asciiTheme="minorBidi" w:hAnsiTheme="minorBidi" w:cstheme="minorBidi"/>
          <w:sz w:val="20"/>
        </w:rPr>
        <w:t>please</w:t>
      </w:r>
      <w:r w:rsidRPr="008E68BE">
        <w:rPr>
          <w:rFonts w:asciiTheme="minorBidi" w:hAnsiTheme="minorBidi" w:cstheme="minorBidi"/>
          <w:spacing w:val="-3"/>
          <w:sz w:val="20"/>
        </w:rPr>
        <w:t xml:space="preserve"> </w:t>
      </w:r>
      <w:r w:rsidRPr="008E68BE">
        <w:rPr>
          <w:rFonts w:asciiTheme="minorBidi" w:hAnsiTheme="minorBidi" w:cstheme="minorBidi"/>
          <w:sz w:val="20"/>
        </w:rPr>
        <w:t>select</w:t>
      </w:r>
      <w:r w:rsidRPr="008E68BE">
        <w:rPr>
          <w:rFonts w:asciiTheme="minorBidi" w:hAnsiTheme="minorBidi" w:cstheme="minorBidi"/>
          <w:spacing w:val="-2"/>
          <w:sz w:val="20"/>
        </w:rPr>
        <w:t xml:space="preserve"> </w:t>
      </w:r>
      <w:r w:rsidRPr="008E68BE">
        <w:rPr>
          <w:rFonts w:asciiTheme="minorBidi" w:hAnsiTheme="minorBidi" w:cstheme="minorBidi"/>
          <w:sz w:val="20"/>
        </w:rPr>
        <w:t>all</w:t>
      </w:r>
      <w:r w:rsidRPr="008E68BE">
        <w:rPr>
          <w:rFonts w:asciiTheme="minorBidi" w:hAnsiTheme="minorBidi" w:cstheme="minorBidi"/>
          <w:spacing w:val="-2"/>
          <w:sz w:val="20"/>
        </w:rPr>
        <w:t xml:space="preserve"> </w:t>
      </w:r>
      <w:r w:rsidRPr="008E68BE">
        <w:rPr>
          <w:rFonts w:asciiTheme="minorBidi" w:hAnsiTheme="minorBidi" w:cstheme="minorBidi"/>
          <w:sz w:val="20"/>
        </w:rPr>
        <w:t>formats</w:t>
      </w:r>
      <w:r w:rsidRPr="008E68BE">
        <w:rPr>
          <w:rFonts w:asciiTheme="minorBidi" w:hAnsiTheme="minorBidi" w:cstheme="minorBidi"/>
          <w:spacing w:val="-3"/>
          <w:sz w:val="20"/>
        </w:rPr>
        <w:t xml:space="preserve"> </w:t>
      </w:r>
      <w:r w:rsidRPr="008E68BE">
        <w:rPr>
          <w:rFonts w:asciiTheme="minorBidi" w:hAnsiTheme="minorBidi" w:cstheme="minorBidi"/>
          <w:sz w:val="20"/>
        </w:rPr>
        <w:t>that</w:t>
      </w:r>
      <w:r w:rsidRPr="008E68BE">
        <w:rPr>
          <w:rFonts w:asciiTheme="minorBidi" w:hAnsiTheme="minorBidi" w:cstheme="minorBidi"/>
          <w:spacing w:val="-2"/>
          <w:sz w:val="20"/>
        </w:rPr>
        <w:t xml:space="preserve"> </w:t>
      </w:r>
      <w:r w:rsidRPr="008E68BE">
        <w:rPr>
          <w:rFonts w:asciiTheme="minorBidi" w:hAnsiTheme="minorBidi" w:cstheme="minorBidi"/>
          <w:sz w:val="20"/>
        </w:rPr>
        <w:t>should</w:t>
      </w:r>
      <w:r w:rsidRPr="008E68BE">
        <w:rPr>
          <w:rFonts w:asciiTheme="minorBidi" w:hAnsiTheme="minorBidi" w:cstheme="minorBidi"/>
          <w:spacing w:val="-2"/>
          <w:sz w:val="20"/>
        </w:rPr>
        <w:t xml:space="preserve"> </w:t>
      </w:r>
      <w:r w:rsidRPr="008E68BE">
        <w:rPr>
          <w:rFonts w:asciiTheme="minorBidi" w:hAnsiTheme="minorBidi" w:cstheme="minorBidi"/>
          <w:sz w:val="20"/>
        </w:rPr>
        <w:t>be</w:t>
      </w:r>
      <w:r w:rsidRPr="008E68BE">
        <w:rPr>
          <w:rFonts w:asciiTheme="minorBidi" w:hAnsiTheme="minorBidi" w:cstheme="minorBidi"/>
          <w:spacing w:val="-3"/>
          <w:sz w:val="20"/>
        </w:rPr>
        <w:t xml:space="preserve"> </w:t>
      </w:r>
      <w:r w:rsidRPr="008E68BE">
        <w:rPr>
          <w:rFonts w:asciiTheme="minorBidi" w:hAnsiTheme="minorBidi" w:cstheme="minorBidi"/>
          <w:sz w:val="20"/>
        </w:rPr>
        <w:t>considered</w:t>
      </w:r>
      <w:r w:rsidRPr="008E68BE">
        <w:rPr>
          <w:rFonts w:asciiTheme="minorBidi" w:hAnsiTheme="minorBidi" w:cstheme="minorBidi"/>
          <w:spacing w:val="-2"/>
          <w:sz w:val="20"/>
        </w:rPr>
        <w:t xml:space="preserve"> </w:t>
      </w:r>
      <w:r w:rsidRPr="008E68BE">
        <w:rPr>
          <w:rFonts w:asciiTheme="minorBidi" w:hAnsiTheme="minorBidi" w:cstheme="minorBidi"/>
          <w:sz w:val="20"/>
        </w:rPr>
        <w:t>in</w:t>
      </w:r>
      <w:r w:rsidRPr="008E68BE">
        <w:rPr>
          <w:rFonts w:asciiTheme="minorBidi" w:hAnsiTheme="minorBidi" w:cstheme="minorBidi"/>
          <w:spacing w:val="-2"/>
          <w:sz w:val="20"/>
        </w:rPr>
        <w:t xml:space="preserve"> </w:t>
      </w:r>
      <w:r w:rsidRPr="008E68BE">
        <w:rPr>
          <w:rFonts w:asciiTheme="minorBidi" w:hAnsiTheme="minorBidi" w:cstheme="minorBidi"/>
          <w:sz w:val="20"/>
        </w:rPr>
        <w:t>preference</w:t>
      </w:r>
      <w:r w:rsidRPr="008E68BE">
        <w:rPr>
          <w:rFonts w:asciiTheme="minorBidi" w:hAnsiTheme="minorBidi" w:cstheme="minorBidi"/>
          <w:spacing w:val="-3"/>
          <w:sz w:val="20"/>
        </w:rPr>
        <w:t xml:space="preserve"> </w:t>
      </w:r>
      <w:r w:rsidRPr="008E68BE">
        <w:rPr>
          <w:rFonts w:asciiTheme="minorBidi" w:hAnsiTheme="minorBidi" w:cstheme="minorBidi"/>
          <w:sz w:val="20"/>
        </w:rPr>
        <w:t>to</w:t>
      </w:r>
      <w:r w:rsidRPr="008E68BE">
        <w:rPr>
          <w:rFonts w:asciiTheme="minorBidi" w:hAnsiTheme="minorBidi" w:cstheme="minorBidi"/>
          <w:spacing w:val="-2"/>
          <w:sz w:val="20"/>
        </w:rPr>
        <w:t xml:space="preserve"> </w:t>
      </w:r>
      <w:r w:rsidRPr="008E68BE">
        <w:rPr>
          <w:rFonts w:asciiTheme="minorBidi" w:hAnsiTheme="minorBidi" w:cstheme="minorBidi"/>
          <w:sz w:val="20"/>
        </w:rPr>
        <w:t>other</w:t>
      </w:r>
      <w:r w:rsidRPr="008E68BE">
        <w:rPr>
          <w:rFonts w:asciiTheme="minorBidi" w:hAnsiTheme="minorBidi" w:cstheme="minorBidi"/>
          <w:spacing w:val="-2"/>
          <w:sz w:val="20"/>
        </w:rPr>
        <w:t xml:space="preserve"> formats</w:t>
      </w:r>
    </w:p>
    <w:p w14:paraId="4709F21B" w14:textId="211B89D2" w:rsidR="00B94389" w:rsidRDefault="00000000" w:rsidP="00E955A8">
      <w:pPr>
        <w:pStyle w:val="BodyText"/>
        <w:tabs>
          <w:tab w:val="left" w:pos="3304"/>
          <w:tab w:val="left" w:pos="5464"/>
          <w:tab w:val="left" w:pos="7624"/>
        </w:tabs>
        <w:spacing w:before="1" w:after="220"/>
        <w:ind w:left="360"/>
        <w:rPr>
          <w:rFonts w:asciiTheme="minorBidi" w:hAnsiTheme="minorBidi" w:cstheme="minorBidi"/>
        </w:rPr>
      </w:pPr>
      <w:sdt>
        <w:sdtPr>
          <w:rPr>
            <w:rFonts w:asciiTheme="minorBidi" w:hAnsiTheme="minorBidi" w:cstheme="minorBidi"/>
          </w:rPr>
          <w:id w:val="-210193909"/>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9A3235" w:rsidRPr="008E68BE">
        <w:rPr>
          <w:rFonts w:asciiTheme="minorBidi" w:hAnsiTheme="minorBidi" w:cstheme="minorBidi"/>
        </w:rPr>
        <w:t xml:space="preserve">.pdf </w:t>
      </w:r>
      <w:r w:rsidR="009A3235" w:rsidRPr="008E68BE">
        <w:rPr>
          <w:rFonts w:asciiTheme="minorBidi" w:hAnsiTheme="minorBidi" w:cstheme="minorBidi"/>
          <w:spacing w:val="-2"/>
        </w:rPr>
        <w:t>(Adobe)</w:t>
      </w:r>
      <w:r w:rsidR="009A3235" w:rsidRPr="008E68BE">
        <w:rPr>
          <w:rFonts w:asciiTheme="minorBidi" w:hAnsiTheme="minorBidi" w:cstheme="minorBidi"/>
        </w:rPr>
        <w:tab/>
      </w:r>
      <w:sdt>
        <w:sdtPr>
          <w:rPr>
            <w:rFonts w:asciiTheme="minorBidi" w:hAnsiTheme="minorBidi" w:cstheme="minorBidi"/>
          </w:rPr>
          <w:id w:val="517127856"/>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rPr>
            <w:t>☐</w:t>
          </w:r>
        </w:sdtContent>
      </w:sdt>
      <w:r w:rsidR="009A3235" w:rsidRPr="008E68BE">
        <w:rPr>
          <w:rFonts w:asciiTheme="minorBidi" w:hAnsiTheme="minorBidi" w:cstheme="minorBidi"/>
          <w:spacing w:val="-2"/>
        </w:rPr>
        <w:t>.html</w:t>
      </w:r>
      <w:r w:rsidR="009A3235" w:rsidRPr="008E68BE">
        <w:rPr>
          <w:rFonts w:asciiTheme="minorBidi" w:hAnsiTheme="minorBidi" w:cstheme="minorBidi"/>
        </w:rPr>
        <w:tab/>
      </w:r>
      <w:sdt>
        <w:sdtPr>
          <w:rPr>
            <w:rFonts w:asciiTheme="minorBidi" w:hAnsiTheme="minorBidi" w:cstheme="minorBidi"/>
          </w:rPr>
          <w:id w:val="2065984240"/>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9A3235" w:rsidRPr="008E68BE">
        <w:rPr>
          <w:rFonts w:asciiTheme="minorBidi" w:hAnsiTheme="minorBidi" w:cstheme="minorBidi"/>
        </w:rPr>
        <w:t xml:space="preserve">.tif </w:t>
      </w:r>
      <w:r w:rsidR="009A3235" w:rsidRPr="008E68BE">
        <w:rPr>
          <w:rFonts w:asciiTheme="minorBidi" w:hAnsiTheme="minorBidi" w:cstheme="minorBidi"/>
          <w:spacing w:val="-2"/>
        </w:rPr>
        <w:t>image</w:t>
      </w:r>
    </w:p>
    <w:p w14:paraId="2F0A4EAA" w14:textId="6399DF61" w:rsidR="00F54DB0" w:rsidRDefault="00000000" w:rsidP="00E955A8">
      <w:pPr>
        <w:pStyle w:val="BodyText"/>
        <w:tabs>
          <w:tab w:val="left" w:pos="3304"/>
          <w:tab w:val="left" w:pos="5464"/>
          <w:tab w:val="left" w:pos="7624"/>
        </w:tabs>
        <w:spacing w:before="1" w:after="220"/>
        <w:ind w:left="360"/>
        <w:rPr>
          <w:rFonts w:asciiTheme="minorBidi" w:hAnsiTheme="minorBidi" w:cstheme="minorBidi"/>
          <w:spacing w:val="-2"/>
        </w:rPr>
      </w:pPr>
      <w:sdt>
        <w:sdtPr>
          <w:rPr>
            <w:rFonts w:asciiTheme="minorBidi" w:hAnsiTheme="minorBidi" w:cstheme="minorBidi"/>
          </w:rPr>
          <w:id w:val="1692413066"/>
          <w14:checkbox>
            <w14:checked w14:val="0"/>
            <w14:checkedState w14:val="2612" w14:font="MS Gothic"/>
            <w14:uncheckedState w14:val="2610" w14:font="MS Gothic"/>
          </w14:checkbox>
        </w:sdtPr>
        <w:sdtContent>
          <w:r w:rsidR="00B21302" w:rsidRPr="00EC6FC8">
            <w:rPr>
              <w:rFonts w:ascii="Segoe UI Symbol" w:eastAsia="MS Gothic" w:hAnsi="Segoe UI Symbol" w:cs="Segoe UI Symbol"/>
            </w:rPr>
            <w:t>☐</w:t>
          </w:r>
        </w:sdtContent>
      </w:sdt>
      <w:r w:rsidR="009A3235" w:rsidRPr="008E68BE">
        <w:rPr>
          <w:rFonts w:asciiTheme="minorBidi" w:hAnsiTheme="minorBidi" w:cstheme="minorBidi"/>
          <w:spacing w:val="-2"/>
        </w:rPr>
        <w:t>Paper</w:t>
      </w:r>
      <w:r w:rsidR="000C0A82" w:rsidRPr="008E68BE">
        <w:rPr>
          <w:rFonts w:asciiTheme="minorBidi" w:hAnsiTheme="minorBidi" w:cstheme="minorBidi"/>
          <w:spacing w:val="-2"/>
        </w:rPr>
        <w:tab/>
      </w:r>
      <w:customXmlInsRangeStart w:id="132" w:author="Author"/>
      <w:sdt>
        <w:sdtPr>
          <w:rPr>
            <w:rFonts w:asciiTheme="minorBidi" w:hAnsiTheme="minorBidi" w:cstheme="minorBidi"/>
            <w:spacing w:val="-2"/>
          </w:rPr>
          <w:id w:val="1472794467"/>
          <w14:checkbox>
            <w14:checked w14:val="0"/>
            <w14:checkedState w14:val="2612" w14:font="MS Gothic"/>
            <w14:uncheckedState w14:val="2610" w14:font="MS Gothic"/>
          </w14:checkbox>
        </w:sdtPr>
        <w:sdtContent>
          <w:customXmlInsRangeEnd w:id="132"/>
          <w:ins w:id="133" w:author="Author">
            <w:r w:rsidR="000C0A82" w:rsidRPr="00EC6FC8">
              <w:rPr>
                <w:rFonts w:ascii="Segoe UI Symbol" w:eastAsia="MS Gothic" w:hAnsi="Segoe UI Symbol" w:cs="Segoe UI Symbol"/>
                <w:spacing w:val="-2"/>
              </w:rPr>
              <w:t>☐</w:t>
            </w:r>
          </w:ins>
          <w:customXmlInsRangeStart w:id="134" w:author="Author"/>
        </w:sdtContent>
      </w:sdt>
      <w:customXmlInsRangeEnd w:id="134"/>
      <w:ins w:id="135" w:author="Author">
        <w:r w:rsidR="00D43380" w:rsidRPr="008E68BE">
          <w:rPr>
            <w:rFonts w:asciiTheme="minorBidi" w:hAnsiTheme="minorBidi" w:cstheme="minorBidi"/>
            <w:spacing w:val="-2"/>
          </w:rPr>
          <w:t>.xml</w:t>
        </w:r>
        <w:r w:rsidR="00D43380" w:rsidRPr="008E68BE">
          <w:rPr>
            <w:rFonts w:asciiTheme="minorBidi" w:hAnsiTheme="minorBidi" w:cstheme="minorBidi"/>
            <w:spacing w:val="-2"/>
          </w:rPr>
          <w:tab/>
        </w:r>
      </w:ins>
      <w:customXmlInsRangeStart w:id="136" w:author="Author"/>
      <w:sdt>
        <w:sdtPr>
          <w:rPr>
            <w:rFonts w:asciiTheme="minorBidi" w:hAnsiTheme="minorBidi" w:cstheme="minorBidi"/>
            <w:spacing w:val="-2"/>
          </w:rPr>
          <w:id w:val="573862963"/>
          <w14:checkbox>
            <w14:checked w14:val="0"/>
            <w14:checkedState w14:val="2612" w14:font="MS Gothic"/>
            <w14:uncheckedState w14:val="2610" w14:font="MS Gothic"/>
          </w14:checkbox>
        </w:sdtPr>
        <w:sdtContent>
          <w:customXmlInsRangeEnd w:id="136"/>
          <w:ins w:id="137" w:author="Author">
            <w:r w:rsidR="00D43380" w:rsidRPr="00EC6FC8">
              <w:rPr>
                <w:rFonts w:ascii="Segoe UI Symbol" w:eastAsia="MS Gothic" w:hAnsi="Segoe UI Symbol" w:cs="Segoe UI Symbol"/>
                <w:spacing w:val="-2"/>
              </w:rPr>
              <w:t>☐</w:t>
            </w:r>
          </w:ins>
          <w:customXmlInsRangeStart w:id="138" w:author="Author"/>
        </w:sdtContent>
      </w:sdt>
      <w:customXmlInsRangeEnd w:id="138"/>
      <w:ins w:id="139" w:author="Author">
        <w:r w:rsidR="00D43380" w:rsidRPr="008E68BE">
          <w:rPr>
            <w:rFonts w:asciiTheme="minorBidi" w:hAnsiTheme="minorBidi" w:cstheme="minorBidi"/>
            <w:spacing w:val="-2"/>
          </w:rPr>
          <w:t>.json</w:t>
        </w:r>
      </w:ins>
    </w:p>
    <w:p w14:paraId="24B58E60" w14:textId="36B40108" w:rsidR="00C16D98" w:rsidRPr="00C16D98" w:rsidRDefault="00000000" w:rsidP="00E955A8">
      <w:pPr>
        <w:spacing w:before="119" w:after="220"/>
        <w:ind w:left="360"/>
        <w:rPr>
          <w:rFonts w:asciiTheme="minorBidi" w:hAnsiTheme="minorBidi" w:cstheme="minorBidi"/>
          <w:spacing w:val="-2"/>
          <w:sz w:val="20"/>
          <w:szCs w:val="20"/>
        </w:rPr>
      </w:pPr>
      <w:sdt>
        <w:sdtPr>
          <w:rPr>
            <w:rFonts w:asciiTheme="minorBidi" w:hAnsiTheme="minorBidi" w:cstheme="minorBidi"/>
            <w:sz w:val="20"/>
            <w:szCs w:val="20"/>
          </w:rPr>
          <w:id w:val="496999157"/>
          <w14:checkbox>
            <w14:checked w14:val="0"/>
            <w14:checkedState w14:val="2612" w14:font="MS Gothic"/>
            <w14:uncheckedState w14:val="2610" w14:font="MS Gothic"/>
          </w14:checkbox>
        </w:sdtPr>
        <w:sdtContent>
          <w:r w:rsidR="00C16D98">
            <w:rPr>
              <w:rFonts w:ascii="MS Gothic" w:eastAsia="MS Gothic" w:hAnsi="MS Gothic" w:cstheme="minorBidi" w:hint="eastAsia"/>
              <w:sz w:val="20"/>
              <w:szCs w:val="20"/>
            </w:rPr>
            <w:t>☐</w:t>
          </w:r>
        </w:sdtContent>
      </w:sdt>
      <w:r w:rsidR="00C16D98" w:rsidRPr="00C16D98">
        <w:rPr>
          <w:rFonts w:asciiTheme="minorBidi" w:hAnsiTheme="minorBidi" w:cstheme="minorBidi"/>
          <w:spacing w:val="-2"/>
          <w:sz w:val="20"/>
          <w:szCs w:val="20"/>
        </w:rPr>
        <w:t>Other</w:t>
      </w:r>
      <w:r w:rsidR="00C16D98" w:rsidRPr="00C16D98">
        <w:rPr>
          <w:rFonts w:asciiTheme="minorBidi" w:hAnsiTheme="minorBidi" w:cstheme="minorBidi"/>
          <w:spacing w:val="-2"/>
          <w:sz w:val="20"/>
          <w:szCs w:val="20"/>
        </w:rPr>
        <w:tab/>
      </w:r>
    </w:p>
    <w:p w14:paraId="62F7E59E" w14:textId="7C856661" w:rsidR="00C16D98" w:rsidRPr="008E68BE" w:rsidRDefault="00C16D98" w:rsidP="00E955A8">
      <w:pPr>
        <w:spacing w:before="119" w:after="220"/>
        <w:ind w:left="360"/>
        <w:rPr>
          <w:rFonts w:asciiTheme="minorBidi" w:hAnsiTheme="minorBidi" w:cstheme="minorBidi"/>
          <w:sz w:val="15"/>
        </w:rPr>
      </w:pP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comment</w:t>
      </w:r>
      <w:r w:rsidRPr="008E68BE">
        <w:rPr>
          <w:rFonts w:asciiTheme="minorBidi" w:hAnsiTheme="minorBidi" w:cstheme="minorBidi"/>
          <w:spacing w:val="-2"/>
          <w:sz w:val="15"/>
        </w:rPr>
        <w:t xml:space="preserve"> </w:t>
      </w:r>
      <w:r w:rsidRPr="008E68BE">
        <w:rPr>
          <w:rFonts w:asciiTheme="minorBidi" w:hAnsiTheme="minorBidi" w:cstheme="minorBidi"/>
          <w:sz w:val="15"/>
        </w:rPr>
        <w:t>if</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"Other"</w:t>
      </w:r>
    </w:p>
    <w:p w14:paraId="2F0A4EAB" w14:textId="517DBFE0" w:rsidR="00F54DB0" w:rsidRPr="008E68BE" w:rsidRDefault="00C16D98" w:rsidP="00E955A8">
      <w:pPr>
        <w:pStyle w:val="BodyText"/>
        <w:tabs>
          <w:tab w:val="left" w:pos="3304"/>
          <w:tab w:val="left" w:pos="5464"/>
          <w:tab w:val="left" w:pos="7624"/>
        </w:tabs>
        <w:spacing w:before="1" w:after="220"/>
        <w:ind w:left="360"/>
        <w:rPr>
          <w:rFonts w:asciiTheme="minorBidi" w:hAnsiTheme="minorBidi" w:cstheme="minorBidi"/>
          <w:sz w:val="18"/>
        </w:rPr>
      </w:pPr>
      <w:r w:rsidRPr="008E68BE">
        <w:rPr>
          <w:rFonts w:asciiTheme="minorBidi" w:hAnsiTheme="minorBidi" w:cstheme="minorBidi"/>
          <w:noProof/>
        </w:rPr>
        <mc:AlternateContent>
          <mc:Choice Requires="wpg">
            <w:drawing>
              <wp:inline distT="0" distB="0" distL="0" distR="0" wp14:anchorId="334EBC43" wp14:editId="6E99192C">
                <wp:extent cx="1903228" cy="393405"/>
                <wp:effectExtent l="0" t="0" r="20955" b="26035"/>
                <wp:docPr id="81751376" name="Group 81751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5992272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7154647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9240950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752722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093841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6434828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A588396" id="Group 817513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HexcsDAAASFAAADgAAAAAA&#10;AAAAAAAAAAAuAgAAZHJzL2Uyb0RvYy54bWxQSwECLQAUAAYACAAAACEAUD0ZEd0AAAAEAQAADwAA&#10;AAAAAAAAAAAAAAAl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" path="m,l5122011,e" filled="f" strokecolor="#d3d0c7" strokeweight=".5pt">
                  <v:path arrowok="t"/>
                </v:shape>
                <w10:anchorlock/>
              </v:group>
            </w:pict>
          </mc:Fallback>
        </mc:AlternateContent>
      </w:r>
      <w:r w:rsidR="00124E51">
        <w:rPr>
          <w:rFonts w:asciiTheme="minorBidi" w:hAnsiTheme="minorBidi" w:cstheme="minorBidi"/>
        </w:rPr>
        <w:t xml:space="preserve">   </w:t>
      </w:r>
    </w:p>
    <w:p w14:paraId="2F0A4EAC" w14:textId="77777777" w:rsidR="00F54DB0" w:rsidRPr="008E68BE" w:rsidRDefault="00F54DB0" w:rsidP="00E955A8">
      <w:pPr>
        <w:spacing w:after="220"/>
        <w:rPr>
          <w:rFonts w:asciiTheme="minorBidi" w:hAnsiTheme="minorBidi" w:cstheme="minorBidi"/>
          <w:sz w:val="18"/>
        </w:rPr>
        <w:sectPr w:rsidR="00F54DB0" w:rsidRPr="008E68BE" w:rsidSect="00845911">
          <w:headerReference w:type="default" r:id="rId15"/>
          <w:footerReference w:type="even" r:id="rId16"/>
          <w:footerReference w:type="default" r:id="rId17"/>
          <w:headerReference w:type="first" r:id="rId18"/>
          <w:footerReference w:type="first" r:id="rId19"/>
          <w:pgSz w:w="11906" w:h="16838" w:code="9"/>
          <w:pgMar w:top="562" w:right="1138" w:bottom="1282" w:left="1411" w:header="331" w:footer="0" w:gutter="0"/>
          <w:cols w:space="720"/>
          <w:titlePg/>
          <w:docGrid w:linePitch="299"/>
        </w:sectPr>
      </w:pPr>
    </w:p>
    <w:p w14:paraId="2F0A4EB1" w14:textId="72FF7681" w:rsidR="00F54DB0" w:rsidRPr="008E68BE" w:rsidRDefault="00F54DB0" w:rsidP="008E68BE">
      <w:pPr>
        <w:pStyle w:val="BodyText"/>
        <w:spacing w:after="220" w:line="20" w:lineRule="exact"/>
        <w:ind w:left="100"/>
        <w:rPr>
          <w:rFonts w:asciiTheme="minorBidi" w:hAnsiTheme="minorBidi" w:cstheme="minorBidi"/>
          <w:sz w:val="2"/>
        </w:rPr>
      </w:pPr>
    </w:p>
    <w:p w14:paraId="3306824B" w14:textId="77777777" w:rsidR="00C8557E" w:rsidRPr="00C8557E" w:rsidRDefault="009A3235" w:rsidP="00C8557E">
      <w:pPr>
        <w:pStyle w:val="ListParagraph"/>
        <w:numPr>
          <w:ilvl w:val="0"/>
          <w:numId w:val="18"/>
        </w:numPr>
        <w:spacing w:before="158" w:after="220"/>
        <w:ind w:left="360"/>
        <w:rPr>
          <w:rFonts w:asciiTheme="minorBidi" w:hAnsiTheme="minorBidi" w:cstheme="minorBidi"/>
          <w:sz w:val="15"/>
        </w:rPr>
      </w:pPr>
      <w:r w:rsidRPr="008E68BE">
        <w:rPr>
          <w:rFonts w:asciiTheme="minorBidi" w:hAnsiTheme="minorBidi" w:cstheme="minorBidi"/>
          <w:sz w:val="20"/>
        </w:rPr>
        <w:t>Where</w:t>
      </w:r>
      <w:r w:rsidRPr="008E68BE">
        <w:rPr>
          <w:rFonts w:asciiTheme="minorBidi" w:hAnsiTheme="minorBidi" w:cstheme="minorBidi"/>
          <w:spacing w:val="-2"/>
          <w:sz w:val="20"/>
        </w:rPr>
        <w:t xml:space="preserve"> </w:t>
      </w:r>
      <w:r w:rsidRPr="008E68BE">
        <w:rPr>
          <w:rFonts w:asciiTheme="minorBidi" w:hAnsiTheme="minorBidi" w:cstheme="minorBidi"/>
          <w:sz w:val="20"/>
        </w:rPr>
        <w:t>else</w:t>
      </w:r>
      <w:r w:rsidRPr="008E68BE">
        <w:rPr>
          <w:rFonts w:asciiTheme="minorBidi" w:hAnsiTheme="minorBidi" w:cstheme="minorBidi"/>
          <w:spacing w:val="-2"/>
          <w:sz w:val="20"/>
        </w:rPr>
        <w:t xml:space="preserve"> </w:t>
      </w:r>
      <w:r w:rsidRPr="008E68BE">
        <w:rPr>
          <w:rFonts w:asciiTheme="minorBidi" w:hAnsiTheme="minorBidi" w:cstheme="minorBidi"/>
          <w:sz w:val="20"/>
        </w:rPr>
        <w:t>can</w:t>
      </w:r>
      <w:r w:rsidRPr="008E68BE">
        <w:rPr>
          <w:rFonts w:asciiTheme="minorBidi" w:hAnsiTheme="minorBidi" w:cstheme="minorBidi"/>
          <w:spacing w:val="-2"/>
          <w:sz w:val="20"/>
        </w:rPr>
        <w:t xml:space="preserve"> </w:t>
      </w:r>
      <w:r w:rsidRPr="008E68BE">
        <w:rPr>
          <w:rFonts w:asciiTheme="minorBidi" w:hAnsiTheme="minorBidi" w:cstheme="minorBidi"/>
          <w:sz w:val="20"/>
        </w:rPr>
        <w:t>your</w:t>
      </w:r>
      <w:r w:rsidRPr="008E68BE">
        <w:rPr>
          <w:rFonts w:asciiTheme="minorBidi" w:hAnsiTheme="minorBidi" w:cstheme="minorBidi"/>
          <w:spacing w:val="-2"/>
          <w:sz w:val="20"/>
        </w:rPr>
        <w:t xml:space="preserve"> </w:t>
      </w:r>
      <w:r w:rsidRPr="008E68BE">
        <w:rPr>
          <w:rFonts w:asciiTheme="minorBidi" w:hAnsiTheme="minorBidi" w:cstheme="minorBidi"/>
          <w:sz w:val="20"/>
        </w:rPr>
        <w:t>published</w:t>
      </w:r>
      <w:r w:rsidRPr="008E68BE">
        <w:rPr>
          <w:rFonts w:asciiTheme="minorBidi" w:hAnsiTheme="minorBidi" w:cstheme="minorBidi"/>
          <w:spacing w:val="-2"/>
          <w:sz w:val="20"/>
        </w:rPr>
        <w:t xml:space="preserve"> </w:t>
      </w:r>
      <w:r w:rsidRPr="008E68BE">
        <w:rPr>
          <w:rFonts w:asciiTheme="minorBidi" w:hAnsiTheme="minorBidi" w:cstheme="minorBidi"/>
          <w:sz w:val="20"/>
        </w:rPr>
        <w:t>patent</w:t>
      </w:r>
      <w:r w:rsidRPr="008E68BE">
        <w:rPr>
          <w:rFonts w:asciiTheme="minorBidi" w:hAnsiTheme="minorBidi" w:cstheme="minorBidi"/>
          <w:spacing w:val="-2"/>
          <w:sz w:val="20"/>
        </w:rPr>
        <w:t xml:space="preserve"> </w:t>
      </w:r>
      <w:r w:rsidRPr="008E68BE">
        <w:rPr>
          <w:rFonts w:asciiTheme="minorBidi" w:hAnsiTheme="minorBidi" w:cstheme="minorBidi"/>
          <w:sz w:val="20"/>
        </w:rPr>
        <w:t>documents</w:t>
      </w:r>
      <w:r w:rsidRPr="008E68BE">
        <w:rPr>
          <w:rFonts w:asciiTheme="minorBidi" w:hAnsiTheme="minorBidi" w:cstheme="minorBidi"/>
          <w:spacing w:val="-2"/>
          <w:sz w:val="20"/>
        </w:rPr>
        <w:t xml:space="preserve"> </w:t>
      </w:r>
      <w:r w:rsidRPr="008E68BE">
        <w:rPr>
          <w:rFonts w:asciiTheme="minorBidi" w:hAnsiTheme="minorBidi" w:cstheme="minorBidi"/>
          <w:sz w:val="20"/>
        </w:rPr>
        <w:t>be</w:t>
      </w:r>
      <w:r w:rsidRPr="008E68BE">
        <w:rPr>
          <w:rFonts w:asciiTheme="minorBidi" w:hAnsiTheme="minorBidi" w:cstheme="minorBidi"/>
          <w:spacing w:val="-2"/>
          <w:sz w:val="20"/>
        </w:rPr>
        <w:t xml:space="preserve"> </w:t>
      </w:r>
      <w:r w:rsidRPr="008E68BE">
        <w:rPr>
          <w:rFonts w:asciiTheme="minorBidi" w:hAnsiTheme="minorBidi" w:cstheme="minorBidi"/>
          <w:sz w:val="20"/>
        </w:rPr>
        <w:t>found?</w:t>
      </w:r>
      <w:r w:rsidRPr="008E68BE">
        <w:rPr>
          <w:rFonts w:asciiTheme="minorBidi" w:hAnsiTheme="minorBidi" w:cstheme="minorBidi"/>
          <w:spacing w:val="-2"/>
          <w:sz w:val="20"/>
        </w:rPr>
        <w:t xml:space="preserve"> </w:t>
      </w:r>
    </w:p>
    <w:p w14:paraId="2F0A4EB2" w14:textId="52200FAF" w:rsidR="00F54DB0" w:rsidRPr="00C8557E" w:rsidRDefault="009A3235" w:rsidP="00C8557E">
      <w:pPr>
        <w:spacing w:before="158" w:after="220"/>
        <w:ind w:left="360"/>
        <w:rPr>
          <w:rFonts w:asciiTheme="minorBidi" w:hAnsiTheme="minorBidi" w:cstheme="minorBidi"/>
          <w:sz w:val="15"/>
        </w:rPr>
      </w:pPr>
      <w:r w:rsidRPr="00C8557E">
        <w:rPr>
          <w:rFonts w:asciiTheme="minorBidi" w:hAnsiTheme="minorBidi" w:cstheme="minorBidi"/>
          <w:sz w:val="15"/>
        </w:rPr>
        <w:t>Select</w:t>
      </w:r>
      <w:r w:rsidRPr="00C8557E">
        <w:rPr>
          <w:rFonts w:asciiTheme="minorBidi" w:hAnsiTheme="minorBidi" w:cstheme="minorBidi"/>
          <w:spacing w:val="-2"/>
          <w:sz w:val="15"/>
        </w:rPr>
        <w:t xml:space="preserve"> </w:t>
      </w:r>
      <w:r w:rsidRPr="00C8557E">
        <w:rPr>
          <w:rFonts w:asciiTheme="minorBidi" w:hAnsiTheme="minorBidi" w:cstheme="minorBidi"/>
          <w:sz w:val="15"/>
        </w:rPr>
        <w:t>as</w:t>
      </w:r>
      <w:r w:rsidRPr="00C8557E">
        <w:rPr>
          <w:rFonts w:asciiTheme="minorBidi" w:hAnsiTheme="minorBidi" w:cstheme="minorBidi"/>
          <w:spacing w:val="-1"/>
          <w:sz w:val="15"/>
        </w:rPr>
        <w:t xml:space="preserve"> </w:t>
      </w:r>
      <w:r w:rsidRPr="00C8557E">
        <w:rPr>
          <w:rFonts w:asciiTheme="minorBidi" w:hAnsiTheme="minorBidi" w:cstheme="minorBidi"/>
          <w:sz w:val="15"/>
        </w:rPr>
        <w:t>many</w:t>
      </w:r>
      <w:r w:rsidRPr="00C8557E">
        <w:rPr>
          <w:rFonts w:asciiTheme="minorBidi" w:hAnsiTheme="minorBidi" w:cstheme="minorBidi"/>
          <w:spacing w:val="-2"/>
          <w:sz w:val="15"/>
        </w:rPr>
        <w:t xml:space="preserve"> </w:t>
      </w:r>
      <w:r w:rsidRPr="00C8557E">
        <w:rPr>
          <w:rFonts w:asciiTheme="minorBidi" w:hAnsiTheme="minorBidi" w:cstheme="minorBidi"/>
          <w:sz w:val="15"/>
        </w:rPr>
        <w:t>as</w:t>
      </w:r>
      <w:r w:rsidRPr="00C8557E">
        <w:rPr>
          <w:rFonts w:asciiTheme="minorBidi" w:hAnsiTheme="minorBidi" w:cstheme="minorBidi"/>
          <w:spacing w:val="-1"/>
          <w:sz w:val="15"/>
        </w:rPr>
        <w:t xml:space="preserve"> </w:t>
      </w:r>
      <w:r w:rsidRPr="00C8557E">
        <w:rPr>
          <w:rFonts w:asciiTheme="minorBidi" w:hAnsiTheme="minorBidi" w:cstheme="minorBidi"/>
          <w:sz w:val="15"/>
        </w:rPr>
        <w:t>are</w:t>
      </w:r>
      <w:r w:rsidRPr="00C8557E">
        <w:rPr>
          <w:rFonts w:asciiTheme="minorBidi" w:hAnsiTheme="minorBidi" w:cstheme="minorBidi"/>
          <w:spacing w:val="-1"/>
          <w:sz w:val="15"/>
        </w:rPr>
        <w:t xml:space="preserve"> </w:t>
      </w:r>
      <w:r w:rsidRPr="00C8557E">
        <w:rPr>
          <w:rFonts w:asciiTheme="minorBidi" w:hAnsiTheme="minorBidi" w:cstheme="minorBidi"/>
          <w:spacing w:val="-2"/>
          <w:sz w:val="15"/>
        </w:rPr>
        <w:t>applicable</w:t>
      </w:r>
    </w:p>
    <w:p w14:paraId="4CCFE3DE" w14:textId="77777777" w:rsidR="006C6AB1" w:rsidRDefault="00000000" w:rsidP="00C8557E">
      <w:pPr>
        <w:pStyle w:val="BodyText"/>
        <w:tabs>
          <w:tab w:val="left" w:pos="1956"/>
        </w:tabs>
        <w:spacing w:after="220"/>
        <w:ind w:left="360"/>
        <w:rPr>
          <w:rFonts w:asciiTheme="minorBidi" w:hAnsiTheme="minorBidi" w:cstheme="minorBidi"/>
          <w:spacing w:val="-2"/>
        </w:rPr>
      </w:pPr>
      <w:sdt>
        <w:sdtPr>
          <w:rPr>
            <w:rFonts w:asciiTheme="minorBidi" w:hAnsiTheme="minorBidi" w:cstheme="minorBidi"/>
            <w:spacing w:val="-2"/>
            <w:position w:val="2"/>
          </w:rPr>
          <w:id w:val="374658571"/>
          <w14:checkbox>
            <w14:checked w14:val="0"/>
            <w14:checkedState w14:val="2612" w14:font="MS Gothic"/>
            <w14:uncheckedState w14:val="2610" w14:font="MS Gothic"/>
          </w14:checkbox>
        </w:sdtPr>
        <w:sdtContent>
          <w:r w:rsidR="001B6A9E">
            <w:rPr>
              <w:rFonts w:ascii="MS Gothic" w:eastAsia="MS Gothic" w:hAnsi="MS Gothic" w:cstheme="minorBidi"/>
              <w:spacing w:val="-2"/>
              <w:position w:val="2"/>
            </w:rPr>
            <w:t>☐</w:t>
          </w:r>
        </w:sdtContent>
      </w:sdt>
      <w:r w:rsidR="009A3235" w:rsidRPr="008E68BE">
        <w:rPr>
          <w:rFonts w:asciiTheme="minorBidi" w:hAnsiTheme="minorBidi" w:cstheme="minorBidi"/>
          <w:spacing w:val="-2"/>
          <w:position w:val="2"/>
        </w:rPr>
        <w:t>Internet</w:t>
      </w:r>
      <w:r w:rsidR="009A3235" w:rsidRPr="008E68BE">
        <w:rPr>
          <w:rFonts w:asciiTheme="minorBidi" w:hAnsiTheme="minorBidi" w:cstheme="minorBidi"/>
          <w:position w:val="2"/>
        </w:rPr>
        <w:tab/>
      </w:r>
      <w:r w:rsidR="009A3235" w:rsidRPr="008E68BE">
        <w:rPr>
          <w:rFonts w:asciiTheme="minorBidi" w:hAnsiTheme="minorBidi" w:cstheme="minorBidi"/>
        </w:rPr>
        <w:t>Main</w:t>
      </w:r>
      <w:r w:rsidR="009A3235" w:rsidRPr="008E68BE">
        <w:rPr>
          <w:rFonts w:asciiTheme="minorBidi" w:hAnsiTheme="minorBidi" w:cstheme="minorBidi"/>
          <w:spacing w:val="-4"/>
        </w:rPr>
        <w:t xml:space="preserve"> </w:t>
      </w:r>
      <w:r w:rsidR="009A3235" w:rsidRPr="008E68BE">
        <w:rPr>
          <w:rFonts w:asciiTheme="minorBidi" w:hAnsiTheme="minorBidi" w:cstheme="minorBidi"/>
        </w:rPr>
        <w:t>Internet</w:t>
      </w:r>
      <w:r w:rsidR="009A3235" w:rsidRPr="008E68BE">
        <w:rPr>
          <w:rFonts w:asciiTheme="minorBidi" w:hAnsiTheme="minorBidi" w:cstheme="minorBidi"/>
          <w:spacing w:val="-1"/>
        </w:rPr>
        <w:t xml:space="preserve"> </w:t>
      </w:r>
      <w:r w:rsidR="009A3235" w:rsidRPr="008E68BE">
        <w:rPr>
          <w:rFonts w:asciiTheme="minorBidi" w:hAnsiTheme="minorBidi" w:cstheme="minorBidi"/>
          <w:spacing w:val="-2"/>
        </w:rPr>
        <w:t>address:</w:t>
      </w:r>
    </w:p>
    <w:p w14:paraId="2F0A4EB4" w14:textId="535F3C4D" w:rsidR="00F54DB0" w:rsidRDefault="006C6AB1" w:rsidP="00321253">
      <w:pPr>
        <w:pStyle w:val="BodyText"/>
        <w:spacing w:after="220"/>
        <w:ind w:left="2160"/>
        <w:rPr>
          <w:rFonts w:asciiTheme="minorBidi" w:hAnsiTheme="minorBidi" w:cstheme="minorBidi"/>
          <w:spacing w:val="-2"/>
        </w:rPr>
      </w:pPr>
      <w:r w:rsidRPr="008E68BE">
        <w:rPr>
          <w:rFonts w:asciiTheme="minorBidi" w:hAnsiTheme="minorBidi" w:cstheme="minorBidi"/>
          <w:noProof/>
        </w:rPr>
        <mc:AlternateContent>
          <mc:Choice Requires="wpg">
            <w:drawing>
              <wp:inline distT="0" distB="0" distL="0" distR="0" wp14:anchorId="0766501B" wp14:editId="623B7F34">
                <wp:extent cx="1903228" cy="180754"/>
                <wp:effectExtent l="0" t="0" r="20955" b="10160"/>
                <wp:docPr id="476349338" name="Group 476349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60908332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834450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049746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5394428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3487390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02583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D102F68" id="Group 476349338"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" path="m,l5122011,e" filled="f" strokecolor="#d3d0c7" strokeweight=".5pt">
                  <v:path arrowok="t"/>
                </v:shape>
                <w10:anchorlock/>
              </v:group>
            </w:pict>
          </mc:Fallback>
        </mc:AlternateContent>
      </w:r>
    </w:p>
    <w:p w14:paraId="0E37ACDB" w14:textId="726D5D77" w:rsidR="006C6AB1" w:rsidRDefault="00000000" w:rsidP="006C6AB1">
      <w:pPr>
        <w:pStyle w:val="BodyText"/>
        <w:tabs>
          <w:tab w:val="left" w:pos="1956"/>
        </w:tabs>
        <w:spacing w:after="220"/>
        <w:ind w:left="360"/>
        <w:rPr>
          <w:rFonts w:asciiTheme="minorBidi" w:hAnsiTheme="minorBidi" w:cstheme="minorBidi"/>
          <w:sz w:val="18"/>
        </w:rPr>
      </w:pPr>
      <w:sdt>
        <w:sdtPr>
          <w:rPr>
            <w:rFonts w:asciiTheme="minorBidi" w:hAnsiTheme="minorBidi" w:cstheme="minorBidi"/>
            <w:spacing w:val="-2"/>
            <w:position w:val="2"/>
          </w:rPr>
          <w:id w:val="1863321519"/>
          <w14:checkbox>
            <w14:checked w14:val="0"/>
            <w14:checkedState w14:val="2612" w14:font="MS Gothic"/>
            <w14:uncheckedState w14:val="2610" w14:font="MS Gothic"/>
          </w14:checkbox>
        </w:sdtPr>
        <w:sdtContent>
          <w:r w:rsidR="006C6AB1">
            <w:rPr>
              <w:rFonts w:ascii="MS Gothic" w:eastAsia="MS Gothic" w:hAnsi="MS Gothic" w:cstheme="minorBidi" w:hint="eastAsia"/>
              <w:spacing w:val="-2"/>
              <w:position w:val="2"/>
            </w:rPr>
            <w:t>☐</w:t>
          </w:r>
        </w:sdtContent>
      </w:sdt>
      <w:r w:rsidR="006C6AB1">
        <w:rPr>
          <w:rFonts w:asciiTheme="minorBidi" w:hAnsiTheme="minorBidi" w:cstheme="minorBidi"/>
          <w:spacing w:val="-2"/>
          <w:position w:val="2"/>
        </w:rPr>
        <w:t>Other known Internet addresses:</w:t>
      </w:r>
      <w:r w:rsidR="006C6AB1" w:rsidRPr="008E68BE">
        <w:rPr>
          <w:rFonts w:asciiTheme="minorBidi" w:hAnsiTheme="minorBidi" w:cstheme="minorBidi"/>
          <w:position w:val="2"/>
        </w:rPr>
        <w:tab/>
      </w:r>
      <w:r w:rsidR="006C6AB1" w:rsidRPr="008E68BE">
        <w:rPr>
          <w:rFonts w:asciiTheme="minorBidi" w:hAnsiTheme="minorBidi" w:cstheme="minorBidi"/>
          <w:sz w:val="18"/>
        </w:rPr>
        <w:t>separate each address with a semi- colon ;</w:t>
      </w:r>
    </w:p>
    <w:p w14:paraId="4A8BCFC2" w14:textId="5BD8C878" w:rsidR="00F54DB0" w:rsidRDefault="00321253" w:rsidP="00914CF5">
      <w:pPr>
        <w:pStyle w:val="BodyText"/>
        <w:spacing w:after="220"/>
        <w:ind w:left="720"/>
        <w:rPr>
          <w:rFonts w:asciiTheme="minorBidi" w:hAnsiTheme="minorBidi" w:cstheme="minorBidi"/>
          <w:spacing w:val="-2"/>
        </w:rPr>
      </w:pPr>
      <w:r w:rsidRPr="008E68BE">
        <w:rPr>
          <w:rFonts w:asciiTheme="minorBidi" w:hAnsiTheme="minorBidi" w:cstheme="minorBidi"/>
          <w:noProof/>
        </w:rPr>
        <mc:AlternateContent>
          <mc:Choice Requires="wpg">
            <w:drawing>
              <wp:inline distT="0" distB="0" distL="0" distR="0" wp14:anchorId="481B1652" wp14:editId="52342BD1">
                <wp:extent cx="1903228" cy="180754"/>
                <wp:effectExtent l="0" t="0" r="20955" b="10160"/>
                <wp:docPr id="1421405042" name="Group 14214050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88302222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21520494"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3257212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181423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83989778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36468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D895272" id="Group 1421405042"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" path="m,l5122011,e" filled="f" strokecolor="#d3d0c7" strokeweight=".5pt">
                  <v:path arrowok="t"/>
                </v:shape>
                <w10:anchorlock/>
              </v:group>
            </w:pict>
          </mc:Fallback>
        </mc:AlternateContent>
      </w:r>
    </w:p>
    <w:p w14:paraId="2F0A4EB8" w14:textId="77777777" w:rsidR="00F54DB0" w:rsidRPr="008E68BE" w:rsidRDefault="009A3235" w:rsidP="00600E9B">
      <w:pPr>
        <w:spacing w:after="220"/>
        <w:ind w:left="720"/>
        <w:rPr>
          <w:rFonts w:asciiTheme="minorBidi" w:hAnsiTheme="minorBidi" w:cstheme="minorBidi"/>
          <w:spacing w:val="-2"/>
          <w:sz w:val="15"/>
        </w:rPr>
      </w:pPr>
      <w:r w:rsidRPr="008E68BE">
        <w:rPr>
          <w:rFonts w:asciiTheme="minorBidi" w:hAnsiTheme="minorBidi" w:cstheme="minorBidi"/>
          <w:sz w:val="15"/>
        </w:rPr>
        <w:t>If</w:t>
      </w:r>
      <w:r w:rsidRPr="008E68BE">
        <w:rPr>
          <w:rFonts w:asciiTheme="minorBidi" w:hAnsiTheme="minorBidi" w:cstheme="minorBidi"/>
          <w:spacing w:val="-3"/>
          <w:sz w:val="15"/>
        </w:rPr>
        <w:t xml:space="preserve"> </w:t>
      </w:r>
      <w:r w:rsidRPr="008E68BE">
        <w:rPr>
          <w:rFonts w:asciiTheme="minorBidi" w:hAnsiTheme="minorBidi" w:cstheme="minorBidi"/>
          <w:sz w:val="15"/>
        </w:rPr>
        <w:t>available,</w:t>
      </w:r>
      <w:r w:rsidRPr="008E68BE">
        <w:rPr>
          <w:rFonts w:asciiTheme="minorBidi" w:hAnsiTheme="minorBidi" w:cstheme="minorBidi"/>
          <w:spacing w:val="-2"/>
          <w:sz w:val="15"/>
        </w:rPr>
        <w:t xml:space="preserve"> </w:t>
      </w:r>
      <w:r w:rsidRPr="008E68BE">
        <w:rPr>
          <w:rFonts w:asciiTheme="minorBidi" w:hAnsiTheme="minorBidi" w:cstheme="minorBidi"/>
          <w:sz w:val="15"/>
        </w:rPr>
        <w:t>please</w:t>
      </w:r>
      <w:r w:rsidRPr="008E68BE">
        <w:rPr>
          <w:rFonts w:asciiTheme="minorBidi" w:hAnsiTheme="minorBidi" w:cstheme="minorBidi"/>
          <w:spacing w:val="-2"/>
          <w:sz w:val="15"/>
        </w:rPr>
        <w:t xml:space="preserve"> </w:t>
      </w:r>
      <w:r w:rsidRPr="008E68BE">
        <w:rPr>
          <w:rFonts w:asciiTheme="minorBidi" w:hAnsiTheme="minorBidi" w:cstheme="minorBidi"/>
          <w:sz w:val="15"/>
        </w:rPr>
        <w:t>advise</w:t>
      </w:r>
      <w:r w:rsidRPr="008E68BE">
        <w:rPr>
          <w:rFonts w:asciiTheme="minorBidi" w:hAnsiTheme="minorBidi" w:cstheme="minorBidi"/>
          <w:spacing w:val="-3"/>
          <w:sz w:val="15"/>
        </w:rPr>
        <w:t xml:space="preserve"> </w:t>
      </w:r>
      <w:r w:rsidRPr="008E68BE">
        <w:rPr>
          <w:rFonts w:asciiTheme="minorBidi" w:hAnsiTheme="minorBidi" w:cstheme="minorBidi"/>
          <w:sz w:val="15"/>
        </w:rPr>
        <w:t>how</w:t>
      </w:r>
      <w:r w:rsidRPr="008E68BE">
        <w:rPr>
          <w:rFonts w:asciiTheme="minorBidi" w:hAnsiTheme="minorBidi" w:cstheme="minorBidi"/>
          <w:spacing w:val="-2"/>
          <w:sz w:val="15"/>
        </w:rPr>
        <w:t xml:space="preserve"> </w:t>
      </w:r>
      <w:r w:rsidRPr="008E68BE">
        <w:rPr>
          <w:rFonts w:asciiTheme="minorBidi" w:hAnsiTheme="minorBidi" w:cstheme="minorBidi"/>
          <w:sz w:val="15"/>
        </w:rPr>
        <w:t>to</w:t>
      </w:r>
      <w:r w:rsidRPr="008E68BE">
        <w:rPr>
          <w:rFonts w:asciiTheme="minorBidi" w:hAnsiTheme="minorBidi" w:cstheme="minorBidi"/>
          <w:spacing w:val="-2"/>
          <w:sz w:val="15"/>
        </w:rPr>
        <w:t xml:space="preserve"> </w:t>
      </w:r>
      <w:r w:rsidRPr="008E68BE">
        <w:rPr>
          <w:rFonts w:asciiTheme="minorBidi" w:hAnsiTheme="minorBidi" w:cstheme="minorBidi"/>
          <w:sz w:val="15"/>
        </w:rPr>
        <w:t>find</w:t>
      </w:r>
      <w:r w:rsidRPr="008E68BE">
        <w:rPr>
          <w:rFonts w:asciiTheme="minorBidi" w:hAnsiTheme="minorBidi" w:cstheme="minorBidi"/>
          <w:spacing w:val="-2"/>
          <w:sz w:val="15"/>
        </w:rPr>
        <w:t xml:space="preserve"> </w:t>
      </w:r>
      <w:r w:rsidRPr="008E68BE">
        <w:rPr>
          <w:rFonts w:asciiTheme="minorBidi" w:hAnsiTheme="minorBidi" w:cstheme="minorBidi"/>
          <w:sz w:val="15"/>
        </w:rPr>
        <w:t>or</w:t>
      </w:r>
      <w:r w:rsidRPr="008E68BE">
        <w:rPr>
          <w:rFonts w:asciiTheme="minorBidi" w:hAnsiTheme="minorBidi" w:cstheme="minorBidi"/>
          <w:spacing w:val="-3"/>
          <w:sz w:val="15"/>
        </w:rPr>
        <w:t xml:space="preserve"> </w:t>
      </w:r>
      <w:r w:rsidRPr="008E68BE">
        <w:rPr>
          <w:rFonts w:asciiTheme="minorBidi" w:hAnsiTheme="minorBidi" w:cstheme="minorBidi"/>
          <w:sz w:val="15"/>
        </w:rPr>
        <w:t>subscribe</w:t>
      </w:r>
      <w:r w:rsidRPr="008E68BE">
        <w:rPr>
          <w:rFonts w:asciiTheme="minorBidi" w:hAnsiTheme="minorBidi" w:cstheme="minorBidi"/>
          <w:spacing w:val="-2"/>
          <w:sz w:val="15"/>
        </w:rPr>
        <w:t xml:space="preserve"> </w:t>
      </w:r>
      <w:r w:rsidRPr="008E68BE">
        <w:rPr>
          <w:rFonts w:asciiTheme="minorBidi" w:hAnsiTheme="minorBidi" w:cstheme="minorBidi"/>
          <w:sz w:val="15"/>
        </w:rPr>
        <w:t>to</w:t>
      </w:r>
      <w:r w:rsidRPr="008E68BE">
        <w:rPr>
          <w:rFonts w:asciiTheme="minorBidi" w:hAnsiTheme="minorBidi" w:cstheme="minorBidi"/>
          <w:spacing w:val="-2"/>
          <w:sz w:val="15"/>
        </w:rPr>
        <w:t xml:space="preserve"> </w:t>
      </w:r>
      <w:r w:rsidRPr="008E68BE">
        <w:rPr>
          <w:rFonts w:asciiTheme="minorBidi" w:hAnsiTheme="minorBidi" w:cstheme="minorBidi"/>
          <w:sz w:val="15"/>
        </w:rPr>
        <w:t>each</w:t>
      </w:r>
      <w:r w:rsidRPr="008E68BE">
        <w:rPr>
          <w:rFonts w:asciiTheme="minorBidi" w:hAnsiTheme="minorBidi" w:cstheme="minorBidi"/>
          <w:spacing w:val="-3"/>
          <w:sz w:val="15"/>
        </w:rPr>
        <w:t xml:space="preserve"> </w:t>
      </w:r>
      <w:r w:rsidRPr="008E68BE">
        <w:rPr>
          <w:rFonts w:asciiTheme="minorBidi" w:hAnsiTheme="minorBidi" w:cstheme="minorBidi"/>
          <w:sz w:val="15"/>
        </w:rPr>
        <w:t>available</w:t>
      </w:r>
      <w:r w:rsidRPr="008E68BE">
        <w:rPr>
          <w:rFonts w:asciiTheme="minorBidi" w:hAnsiTheme="minorBidi" w:cstheme="minorBidi"/>
          <w:spacing w:val="-2"/>
          <w:sz w:val="15"/>
        </w:rPr>
        <w:t xml:space="preserve"> </w:t>
      </w:r>
      <w:r w:rsidRPr="008E68BE">
        <w:rPr>
          <w:rFonts w:asciiTheme="minorBidi" w:hAnsiTheme="minorBidi" w:cstheme="minorBidi"/>
          <w:sz w:val="15"/>
        </w:rPr>
        <w:t>source</w:t>
      </w:r>
      <w:r w:rsidRPr="008E68BE">
        <w:rPr>
          <w:rFonts w:asciiTheme="minorBidi" w:hAnsiTheme="minorBidi" w:cstheme="minorBidi"/>
          <w:spacing w:val="-2"/>
          <w:sz w:val="15"/>
        </w:rPr>
        <w:t xml:space="preserve"> </w:t>
      </w:r>
      <w:r w:rsidRPr="008E68BE">
        <w:rPr>
          <w:rFonts w:asciiTheme="minorBidi" w:hAnsiTheme="minorBidi" w:cstheme="minorBidi"/>
          <w:sz w:val="15"/>
        </w:rPr>
        <w:t>(e.g.</w:t>
      </w:r>
      <w:r w:rsidRPr="008E68BE">
        <w:rPr>
          <w:rFonts w:asciiTheme="minorBidi" w:hAnsiTheme="minorBidi" w:cstheme="minorBidi"/>
          <w:spacing w:val="-2"/>
          <w:sz w:val="15"/>
        </w:rPr>
        <w:t xml:space="preserve"> </w:t>
      </w:r>
      <w:r w:rsidRPr="008E68BE">
        <w:rPr>
          <w:rFonts w:asciiTheme="minorBidi" w:hAnsiTheme="minorBidi" w:cstheme="minorBidi"/>
          <w:sz w:val="15"/>
        </w:rPr>
        <w:t>P.O.</w:t>
      </w:r>
      <w:r w:rsidRPr="008E68BE">
        <w:rPr>
          <w:rFonts w:asciiTheme="minorBidi" w:hAnsiTheme="minorBidi" w:cstheme="minorBidi"/>
          <w:spacing w:val="-3"/>
          <w:sz w:val="15"/>
        </w:rPr>
        <w:t xml:space="preserve"> </w:t>
      </w:r>
      <w:r w:rsidRPr="008E68BE">
        <w:rPr>
          <w:rFonts w:asciiTheme="minorBidi" w:hAnsiTheme="minorBidi" w:cstheme="minorBidi"/>
          <w:sz w:val="15"/>
        </w:rPr>
        <w:t>Box</w:t>
      </w:r>
      <w:r w:rsidRPr="008E68BE">
        <w:rPr>
          <w:rFonts w:asciiTheme="minorBidi" w:hAnsiTheme="minorBidi" w:cstheme="minorBidi"/>
          <w:spacing w:val="-2"/>
          <w:sz w:val="15"/>
        </w:rPr>
        <w:t xml:space="preserve"> </w:t>
      </w:r>
      <w:r w:rsidRPr="008E68BE">
        <w:rPr>
          <w:rFonts w:asciiTheme="minorBidi" w:hAnsiTheme="minorBidi" w:cstheme="minorBidi"/>
          <w:sz w:val="15"/>
        </w:rPr>
        <w:t>or</w:t>
      </w:r>
      <w:r w:rsidRPr="008E68BE">
        <w:rPr>
          <w:rFonts w:asciiTheme="minorBidi" w:hAnsiTheme="minorBidi" w:cstheme="minorBidi"/>
          <w:spacing w:val="-2"/>
          <w:sz w:val="15"/>
        </w:rPr>
        <w:t xml:space="preserve"> </w:t>
      </w:r>
      <w:r w:rsidRPr="008E68BE">
        <w:rPr>
          <w:rFonts w:asciiTheme="minorBidi" w:hAnsiTheme="minorBidi" w:cstheme="minorBidi"/>
          <w:sz w:val="15"/>
        </w:rPr>
        <w:t>internet</w:t>
      </w:r>
      <w:r w:rsidRPr="008E68BE">
        <w:rPr>
          <w:rFonts w:asciiTheme="minorBidi" w:hAnsiTheme="minorBidi" w:cstheme="minorBidi"/>
          <w:spacing w:val="-2"/>
          <w:sz w:val="15"/>
        </w:rPr>
        <w:t xml:space="preserve"> address)</w:t>
      </w:r>
    </w:p>
    <w:p w14:paraId="2F0A4EB9" w14:textId="1C09D10E" w:rsidR="00F54DB0" w:rsidRPr="008E68BE" w:rsidRDefault="00000000" w:rsidP="00321253">
      <w:pPr>
        <w:pStyle w:val="BodyText"/>
        <w:spacing w:before="99" w:after="220"/>
        <w:ind w:left="360"/>
        <w:rPr>
          <w:rFonts w:asciiTheme="minorBidi" w:hAnsiTheme="minorBidi" w:cstheme="minorBidi"/>
        </w:rPr>
      </w:pPr>
      <w:sdt>
        <w:sdtPr>
          <w:rPr>
            <w:rFonts w:asciiTheme="minorBidi" w:hAnsiTheme="minorBidi" w:cstheme="minorBidi"/>
            <w:spacing w:val="-2"/>
            <w:position w:val="2"/>
          </w:rPr>
          <w:id w:val="-1340234423"/>
          <w14:checkbox>
            <w14:checked w14:val="0"/>
            <w14:checkedState w14:val="2612" w14:font="MS Gothic"/>
            <w14:uncheckedState w14:val="2610" w14:font="MS Gothic"/>
          </w14:checkbox>
        </w:sdtPr>
        <w:sdtContent>
          <w:r w:rsidR="001B6A9E">
            <w:rPr>
              <w:rFonts w:ascii="MS Gothic" w:eastAsia="MS Gothic" w:hAnsi="MS Gothic" w:cstheme="minorBidi"/>
              <w:spacing w:val="-2"/>
              <w:position w:val="2"/>
            </w:rPr>
            <w:t>☐</w:t>
          </w:r>
        </w:sdtContent>
      </w:sdt>
      <w:r w:rsidR="009A3235" w:rsidRPr="008E68BE">
        <w:rPr>
          <w:rFonts w:asciiTheme="minorBidi" w:hAnsiTheme="minorBidi" w:cstheme="minorBidi"/>
          <w:spacing w:val="-2"/>
          <w:position w:val="2"/>
        </w:rPr>
        <w:t>CD/DVD</w:t>
      </w:r>
      <w:r w:rsidR="009A3235" w:rsidRPr="008E68BE">
        <w:rPr>
          <w:rFonts w:asciiTheme="minorBidi" w:hAnsiTheme="minorBidi" w:cstheme="minorBidi"/>
          <w:position w:val="2"/>
        </w:rPr>
        <w:tab/>
      </w:r>
      <w:r w:rsidR="00321253">
        <w:rPr>
          <w:rFonts w:asciiTheme="minorBidi" w:hAnsiTheme="minorBidi" w:cstheme="minorBidi"/>
          <w:position w:val="2"/>
        </w:rPr>
        <w:tab/>
      </w:r>
      <w:r w:rsidR="00321253">
        <w:rPr>
          <w:rFonts w:asciiTheme="minorBidi" w:hAnsiTheme="minorBidi" w:cstheme="minorBidi"/>
          <w:position w:val="2"/>
        </w:rPr>
        <w:tab/>
      </w:r>
      <w:r w:rsidR="009A3235" w:rsidRPr="008E68BE">
        <w:rPr>
          <w:rFonts w:asciiTheme="minorBidi" w:hAnsiTheme="minorBidi" w:cstheme="minorBidi"/>
        </w:rPr>
        <w:t>Title</w:t>
      </w:r>
      <w:r w:rsidR="009A3235" w:rsidRPr="008E68BE">
        <w:rPr>
          <w:rFonts w:asciiTheme="minorBidi" w:hAnsiTheme="minorBidi" w:cstheme="minorBidi"/>
          <w:spacing w:val="-2"/>
        </w:rPr>
        <w:t xml:space="preserve"> </w:t>
      </w:r>
      <w:r w:rsidR="009A3235" w:rsidRPr="008E68BE">
        <w:rPr>
          <w:rFonts w:asciiTheme="minorBidi" w:hAnsiTheme="minorBidi" w:cstheme="minorBidi"/>
        </w:rPr>
        <w:t>/</w:t>
      </w:r>
      <w:r w:rsidR="009A3235" w:rsidRPr="008E68BE">
        <w:rPr>
          <w:rFonts w:asciiTheme="minorBidi" w:hAnsiTheme="minorBidi" w:cstheme="minorBidi"/>
          <w:spacing w:val="-2"/>
        </w:rPr>
        <w:t xml:space="preserve"> location:</w:t>
      </w:r>
    </w:p>
    <w:p w14:paraId="2F0A4EBA" w14:textId="4EE5E8EA" w:rsidR="00F54DB0" w:rsidRPr="008E68BE" w:rsidRDefault="00321253" w:rsidP="00914CF5">
      <w:pPr>
        <w:pStyle w:val="BodyText"/>
        <w:spacing w:after="220"/>
        <w:ind w:left="288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2383E967" wp14:editId="169DEBA3">
                <wp:extent cx="1903228" cy="180754"/>
                <wp:effectExtent l="0" t="0" r="20955" b="10160"/>
                <wp:docPr id="483531094" name="Group 4835310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761519404"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7329457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3483717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26509447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68277425"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44007753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AB2649A" id="Group 483531094"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tUVetMwDAAANFAAADgAAAAAA&#10;AAAAAAAAAAAuAgAAZHJzL2Uyb0RvYy54bWxQSwECLQAUAAYACAAAACEAbxR/atwAAAAEAQAADwAA&#10;AAAAAAAAAAAAAAAm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" path="m,l5122011,e" filled="f" strokecolor="#d3d0c7" strokeweight=".5pt">
                  <v:path arrowok="t"/>
                </v:shape>
                <w10:anchorlock/>
              </v:group>
            </w:pict>
          </mc:Fallback>
        </mc:AlternateContent>
      </w:r>
    </w:p>
    <w:p w14:paraId="2F0A4EBC" w14:textId="28FAEC92" w:rsidR="00F54DB0" w:rsidRDefault="00000000" w:rsidP="00321253">
      <w:pPr>
        <w:pStyle w:val="BodyText"/>
        <w:spacing w:before="190" w:after="220"/>
        <w:ind w:left="360"/>
        <w:rPr>
          <w:rFonts w:asciiTheme="minorBidi" w:hAnsiTheme="minorBidi" w:cstheme="minorBidi"/>
          <w:spacing w:val="-2"/>
        </w:rPr>
      </w:pPr>
      <w:sdt>
        <w:sdtPr>
          <w:rPr>
            <w:rFonts w:asciiTheme="minorBidi" w:hAnsiTheme="minorBidi" w:cstheme="minorBidi"/>
            <w:spacing w:val="-5"/>
            <w:position w:val="2"/>
          </w:rPr>
          <w:id w:val="-1959638455"/>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spacing w:val="-5"/>
              <w:position w:val="2"/>
            </w:rPr>
            <w:t>☐</w:t>
          </w:r>
        </w:sdtContent>
      </w:sdt>
      <w:r w:rsidR="009A3235" w:rsidRPr="008E68BE">
        <w:rPr>
          <w:rFonts w:asciiTheme="minorBidi" w:hAnsiTheme="minorBidi" w:cstheme="minorBidi"/>
          <w:spacing w:val="-5"/>
          <w:position w:val="2"/>
        </w:rPr>
        <w:t>FTP</w:t>
      </w:r>
      <w:r w:rsidR="009A3235" w:rsidRPr="008E68BE">
        <w:rPr>
          <w:rFonts w:asciiTheme="minorBidi" w:hAnsiTheme="minorBidi" w:cstheme="minorBidi"/>
          <w:position w:val="2"/>
        </w:rPr>
        <w:tab/>
      </w:r>
      <w:r w:rsidR="00321253">
        <w:rPr>
          <w:rFonts w:asciiTheme="minorBidi" w:hAnsiTheme="minorBidi" w:cstheme="minorBidi"/>
          <w:position w:val="2"/>
        </w:rPr>
        <w:tab/>
      </w:r>
      <w:r w:rsidR="00321253">
        <w:rPr>
          <w:rFonts w:asciiTheme="minorBidi" w:hAnsiTheme="minorBidi" w:cstheme="minorBidi"/>
          <w:position w:val="2"/>
        </w:rPr>
        <w:tab/>
      </w:r>
      <w:r w:rsidR="009A3235" w:rsidRPr="008E68BE">
        <w:rPr>
          <w:rFonts w:asciiTheme="minorBidi" w:hAnsiTheme="minorBidi" w:cstheme="minorBidi"/>
        </w:rPr>
        <w:t>Title</w:t>
      </w:r>
      <w:r w:rsidR="009A3235" w:rsidRPr="008E68BE">
        <w:rPr>
          <w:rFonts w:asciiTheme="minorBidi" w:hAnsiTheme="minorBidi" w:cstheme="minorBidi"/>
          <w:spacing w:val="-2"/>
        </w:rPr>
        <w:t xml:space="preserve"> </w:t>
      </w:r>
      <w:r w:rsidR="009A3235" w:rsidRPr="008E68BE">
        <w:rPr>
          <w:rFonts w:asciiTheme="minorBidi" w:hAnsiTheme="minorBidi" w:cstheme="minorBidi"/>
        </w:rPr>
        <w:t>/</w:t>
      </w:r>
      <w:r w:rsidR="009A3235" w:rsidRPr="008E68BE">
        <w:rPr>
          <w:rFonts w:asciiTheme="minorBidi" w:hAnsiTheme="minorBidi" w:cstheme="minorBidi"/>
          <w:spacing w:val="-2"/>
        </w:rPr>
        <w:t xml:space="preserve"> Location:</w:t>
      </w:r>
    </w:p>
    <w:p w14:paraId="572CFEF8" w14:textId="7F0D5193" w:rsidR="00321253" w:rsidRPr="008E68BE" w:rsidRDefault="00321253" w:rsidP="00914CF5">
      <w:pPr>
        <w:pStyle w:val="BodyText"/>
        <w:spacing w:before="190" w:after="220"/>
        <w:ind w:left="288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3CFF6C37" wp14:editId="2DE73E8B">
                <wp:extent cx="1903228" cy="180754"/>
                <wp:effectExtent l="0" t="0" r="20955" b="10160"/>
                <wp:docPr id="1805254394" name="Group 1805254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681032151"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67950"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9391735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0230391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707847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619173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0D44FE3" id="Group 1805254394"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" path="m,l5122011,e" filled="f" strokecolor="#d3d0c7" strokeweight=".5pt">
                  <v:path arrowok="t"/>
                </v:shape>
                <w10:anchorlock/>
              </v:group>
            </w:pict>
          </mc:Fallback>
        </mc:AlternateContent>
      </w:r>
    </w:p>
    <w:p w14:paraId="2F0A4EBE" w14:textId="684FAC25" w:rsidR="00F54DB0" w:rsidRDefault="00000000" w:rsidP="00321253">
      <w:pPr>
        <w:pStyle w:val="BodyText"/>
        <w:spacing w:after="220"/>
        <w:ind w:left="360"/>
        <w:rPr>
          <w:rFonts w:asciiTheme="minorBidi" w:hAnsiTheme="minorBidi" w:cstheme="minorBidi"/>
          <w:spacing w:val="-2"/>
        </w:rPr>
      </w:pPr>
      <w:sdt>
        <w:sdtPr>
          <w:rPr>
            <w:rFonts w:asciiTheme="minorBidi" w:hAnsiTheme="minorBidi" w:cstheme="minorBidi"/>
            <w:spacing w:val="-2"/>
            <w:position w:val="2"/>
          </w:rPr>
          <w:id w:val="668292161"/>
          <w14:checkbox>
            <w14:checked w14:val="0"/>
            <w14:checkedState w14:val="2612" w14:font="MS Gothic"/>
            <w14:uncheckedState w14:val="2610" w14:font="MS Gothic"/>
          </w14:checkbox>
        </w:sdtPr>
        <w:sdtContent>
          <w:r w:rsidR="001B6A9E" w:rsidRPr="00EC6FC8">
            <w:rPr>
              <w:rFonts w:ascii="Segoe UI Symbol" w:eastAsia="MS Gothic" w:hAnsi="Segoe UI Symbol" w:cs="Segoe UI Symbol"/>
              <w:spacing w:val="-2"/>
              <w:position w:val="2"/>
            </w:rPr>
            <w:t>☐</w:t>
          </w:r>
        </w:sdtContent>
      </w:sdt>
      <w:r w:rsidR="009A3235" w:rsidRPr="008E68BE">
        <w:rPr>
          <w:rFonts w:asciiTheme="minorBidi" w:hAnsiTheme="minorBidi" w:cstheme="minorBidi"/>
          <w:spacing w:val="-2"/>
          <w:position w:val="2"/>
        </w:rPr>
        <w:t>Paper</w:t>
      </w:r>
      <w:r w:rsidR="009A3235" w:rsidRPr="008E68BE">
        <w:rPr>
          <w:rFonts w:asciiTheme="minorBidi" w:hAnsiTheme="minorBidi" w:cstheme="minorBidi"/>
          <w:position w:val="2"/>
        </w:rPr>
        <w:tab/>
      </w:r>
      <w:r w:rsidR="00321253">
        <w:rPr>
          <w:rFonts w:asciiTheme="minorBidi" w:hAnsiTheme="minorBidi" w:cstheme="minorBidi"/>
          <w:position w:val="2"/>
        </w:rPr>
        <w:tab/>
      </w:r>
      <w:r w:rsidR="00321253">
        <w:rPr>
          <w:rFonts w:asciiTheme="minorBidi" w:hAnsiTheme="minorBidi" w:cstheme="minorBidi"/>
          <w:position w:val="2"/>
        </w:rPr>
        <w:tab/>
      </w:r>
      <w:r w:rsidR="009A3235" w:rsidRPr="008E68BE">
        <w:rPr>
          <w:rFonts w:asciiTheme="minorBidi" w:hAnsiTheme="minorBidi" w:cstheme="minorBidi"/>
        </w:rPr>
        <w:t>Title</w:t>
      </w:r>
      <w:r w:rsidR="009A3235" w:rsidRPr="008E68BE">
        <w:rPr>
          <w:rFonts w:asciiTheme="minorBidi" w:hAnsiTheme="minorBidi" w:cstheme="minorBidi"/>
          <w:spacing w:val="-2"/>
        </w:rPr>
        <w:t xml:space="preserve"> </w:t>
      </w:r>
      <w:r w:rsidR="009A3235" w:rsidRPr="008E68BE">
        <w:rPr>
          <w:rFonts w:asciiTheme="minorBidi" w:hAnsiTheme="minorBidi" w:cstheme="minorBidi"/>
        </w:rPr>
        <w:t>/</w:t>
      </w:r>
      <w:r w:rsidR="009A3235" w:rsidRPr="008E68BE">
        <w:rPr>
          <w:rFonts w:asciiTheme="minorBidi" w:hAnsiTheme="minorBidi" w:cstheme="minorBidi"/>
          <w:spacing w:val="-2"/>
        </w:rPr>
        <w:t xml:space="preserve"> Location:</w:t>
      </w:r>
    </w:p>
    <w:p w14:paraId="573E567C" w14:textId="2331440A" w:rsidR="00321253" w:rsidRPr="008E68BE" w:rsidRDefault="00321253" w:rsidP="00914CF5">
      <w:pPr>
        <w:pStyle w:val="BodyText"/>
        <w:spacing w:after="220"/>
        <w:ind w:left="288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340C0648" wp14:editId="4C59B90B">
                <wp:extent cx="1903228" cy="180754"/>
                <wp:effectExtent l="0" t="0" r="20955" b="10160"/>
                <wp:docPr id="380093443" name="Group 3800934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29925508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5166664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7064312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44302160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5478856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0776412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DB21712" id="Group 380093443"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&#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" path="m,l5122011,e" filled="f" strokecolor="#d3d0c7" strokeweight=".5pt">
                  <v:path arrowok="t"/>
                </v:shape>
                <w10:anchorlock/>
              </v:group>
            </w:pict>
          </mc:Fallback>
        </mc:AlternateContent>
      </w:r>
    </w:p>
    <w:p w14:paraId="6C9837CC" w14:textId="6679DAEB" w:rsidR="005B1F66" w:rsidRPr="008E68BE" w:rsidRDefault="00000000" w:rsidP="005B1F66">
      <w:pPr>
        <w:pStyle w:val="BodyText"/>
        <w:spacing w:before="112" w:after="220"/>
        <w:ind w:left="360"/>
        <w:rPr>
          <w:rFonts w:asciiTheme="minorBidi" w:hAnsiTheme="minorBidi" w:cstheme="minorBidi"/>
        </w:rPr>
      </w:pPr>
      <w:sdt>
        <w:sdtPr>
          <w:rPr>
            <w:rFonts w:asciiTheme="minorBidi" w:hAnsiTheme="minorBidi" w:cstheme="minorBidi"/>
          </w:rPr>
          <w:id w:val="1699818388"/>
          <w14:checkbox>
            <w14:checked w14:val="0"/>
            <w14:checkedState w14:val="2612" w14:font="MS Gothic"/>
            <w14:uncheckedState w14:val="2610" w14:font="MS Gothic"/>
          </w14:checkbox>
        </w:sdtPr>
        <w:sdtContent>
          <w:r w:rsidR="005B1F66">
            <w:rPr>
              <w:rFonts w:ascii="MS Gothic" w:eastAsia="MS Gothic" w:hAnsi="MS Gothic" w:cstheme="minorBidi" w:hint="eastAsia"/>
            </w:rPr>
            <w:t>☐</w:t>
          </w:r>
        </w:sdtContent>
      </w:sdt>
      <w:r w:rsidR="005B1F66" w:rsidRPr="008E68BE">
        <w:rPr>
          <w:rFonts w:asciiTheme="minorBidi" w:hAnsiTheme="minorBidi" w:cstheme="minorBidi"/>
        </w:rPr>
        <w:t>Web</w:t>
      </w:r>
      <w:r w:rsidR="005B1F66" w:rsidRPr="008E68BE">
        <w:rPr>
          <w:rFonts w:asciiTheme="minorBidi" w:hAnsiTheme="minorBidi" w:cstheme="minorBidi"/>
          <w:spacing w:val="-2"/>
        </w:rPr>
        <w:t xml:space="preserve"> services</w:t>
      </w:r>
      <w:r w:rsidR="005B1F66">
        <w:rPr>
          <w:rFonts w:asciiTheme="minorBidi" w:hAnsiTheme="minorBidi" w:cstheme="minorBidi"/>
        </w:rPr>
        <w:tab/>
      </w:r>
      <w:r w:rsidR="005B1F66">
        <w:rPr>
          <w:rFonts w:asciiTheme="minorBidi" w:hAnsiTheme="minorBidi" w:cstheme="minorBidi"/>
        </w:rPr>
        <w:tab/>
      </w:r>
      <w:r w:rsidR="005B1F66" w:rsidRPr="008E68BE">
        <w:rPr>
          <w:rFonts w:asciiTheme="minorBidi" w:hAnsiTheme="minorBidi" w:cstheme="minorBidi"/>
        </w:rPr>
        <w:t>Title</w:t>
      </w:r>
      <w:r w:rsidR="005B1F66" w:rsidRPr="008E68BE">
        <w:rPr>
          <w:rFonts w:asciiTheme="minorBidi" w:hAnsiTheme="minorBidi" w:cstheme="minorBidi"/>
          <w:spacing w:val="-2"/>
        </w:rPr>
        <w:t xml:space="preserve"> </w:t>
      </w:r>
      <w:r w:rsidR="005B1F66" w:rsidRPr="008E68BE">
        <w:rPr>
          <w:rFonts w:asciiTheme="minorBidi" w:hAnsiTheme="minorBidi" w:cstheme="minorBidi"/>
        </w:rPr>
        <w:t>/</w:t>
      </w:r>
      <w:r w:rsidR="005B1F66" w:rsidRPr="008E68BE">
        <w:rPr>
          <w:rFonts w:asciiTheme="minorBidi" w:hAnsiTheme="minorBidi" w:cstheme="minorBidi"/>
          <w:spacing w:val="-2"/>
        </w:rPr>
        <w:t xml:space="preserve"> Location:</w:t>
      </w:r>
    </w:p>
    <w:p w14:paraId="24AE5A97" w14:textId="2F609864" w:rsidR="005B1F66" w:rsidRPr="008E68BE" w:rsidRDefault="00124E51" w:rsidP="00914CF5">
      <w:pPr>
        <w:pStyle w:val="BodyText"/>
        <w:spacing w:before="94" w:after="220"/>
        <w:ind w:left="288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27C30A46" wp14:editId="006DE006">
                <wp:extent cx="1903228" cy="180754"/>
                <wp:effectExtent l="0" t="0" r="20955" b="10160"/>
                <wp:docPr id="1403787039" name="Group 14037870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5755137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3375760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3445507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5223472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4879448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8206820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3201275" id="Group 1403787039"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" path="m,l5122011,e" filled="f" strokecolor="#d3d0c7" strokeweight=".5pt">
                  <v:path arrowok="t"/>
                </v:shape>
                <w10:anchorlock/>
              </v:group>
            </w:pict>
          </mc:Fallback>
        </mc:AlternateContent>
      </w:r>
    </w:p>
    <w:p w14:paraId="4FD609ED" w14:textId="77777777" w:rsidR="005B1F66" w:rsidRPr="008E68BE" w:rsidRDefault="005B1F66" w:rsidP="00124E51">
      <w:pPr>
        <w:spacing w:before="16" w:after="220"/>
        <w:ind w:left="720"/>
        <w:rPr>
          <w:rFonts w:asciiTheme="minorBidi" w:hAnsiTheme="minorBidi" w:cstheme="minorBidi"/>
          <w:sz w:val="16"/>
        </w:rPr>
      </w:pPr>
      <w:r w:rsidRPr="008E68BE">
        <w:rPr>
          <w:rFonts w:asciiTheme="minorBidi" w:hAnsiTheme="minorBidi" w:cstheme="minorBidi"/>
          <w:sz w:val="16"/>
        </w:rPr>
        <w:t>(bulk</w:t>
      </w:r>
      <w:r w:rsidRPr="008E68BE">
        <w:rPr>
          <w:rFonts w:asciiTheme="minorBidi" w:hAnsiTheme="minorBidi" w:cstheme="minorBidi"/>
          <w:spacing w:val="-2"/>
          <w:sz w:val="16"/>
        </w:rPr>
        <w:t xml:space="preserve"> </w:t>
      </w:r>
      <w:r w:rsidRPr="008E68BE">
        <w:rPr>
          <w:rFonts w:asciiTheme="minorBidi" w:hAnsiTheme="minorBidi" w:cstheme="minorBidi"/>
          <w:sz w:val="16"/>
        </w:rPr>
        <w:t>data</w:t>
      </w:r>
      <w:r w:rsidRPr="008E68BE">
        <w:rPr>
          <w:rFonts w:asciiTheme="minorBidi" w:hAnsiTheme="minorBidi" w:cstheme="minorBidi"/>
          <w:spacing w:val="-1"/>
          <w:sz w:val="16"/>
        </w:rPr>
        <w:t xml:space="preserve"> </w:t>
      </w:r>
      <w:r w:rsidRPr="008E68BE">
        <w:rPr>
          <w:rFonts w:asciiTheme="minorBidi" w:hAnsiTheme="minorBidi" w:cstheme="minorBidi"/>
          <w:spacing w:val="-2"/>
          <w:sz w:val="16"/>
        </w:rPr>
        <w:t>download)</w:t>
      </w:r>
    </w:p>
    <w:p w14:paraId="549AA84A" w14:textId="0210FC60" w:rsidR="00124E51" w:rsidRPr="00124E51" w:rsidRDefault="00000000" w:rsidP="00124E51">
      <w:pPr>
        <w:pStyle w:val="BodyText"/>
        <w:spacing w:after="220"/>
        <w:ind w:left="360"/>
        <w:rPr>
          <w:rFonts w:asciiTheme="minorBidi" w:hAnsiTheme="minorBidi" w:cstheme="minorBidi"/>
        </w:rPr>
      </w:pPr>
      <w:sdt>
        <w:sdtPr>
          <w:rPr>
            <w:rFonts w:asciiTheme="minorBidi" w:hAnsiTheme="minorBidi" w:cstheme="minorBidi"/>
            <w:position w:val="2"/>
          </w:rPr>
          <w:id w:val="270362519"/>
          <w14:checkbox>
            <w14:checked w14:val="0"/>
            <w14:checkedState w14:val="2612" w14:font="MS Gothic"/>
            <w14:uncheckedState w14:val="2610" w14:font="MS Gothic"/>
          </w14:checkbox>
        </w:sdtPr>
        <w:sdtContent>
          <w:r w:rsidR="00124E51">
            <w:rPr>
              <w:rFonts w:ascii="MS Gothic" w:eastAsia="MS Gothic" w:hAnsi="MS Gothic" w:cstheme="minorBidi" w:hint="eastAsia"/>
              <w:position w:val="2"/>
            </w:rPr>
            <w:t>☐</w:t>
          </w:r>
        </w:sdtContent>
      </w:sdt>
      <w:r w:rsidR="00124E51" w:rsidRPr="008E68BE">
        <w:rPr>
          <w:rFonts w:asciiTheme="minorBidi" w:hAnsiTheme="minorBidi" w:cstheme="minorBidi"/>
          <w:position w:val="2"/>
        </w:rPr>
        <w:t>Commercial</w:t>
      </w:r>
      <w:r w:rsidR="00124E51" w:rsidRPr="008E68BE">
        <w:rPr>
          <w:rFonts w:asciiTheme="minorBidi" w:hAnsiTheme="minorBidi" w:cstheme="minorBidi"/>
          <w:spacing w:val="-9"/>
          <w:position w:val="2"/>
        </w:rPr>
        <w:t xml:space="preserve"> </w:t>
      </w:r>
      <w:r w:rsidR="00124E51" w:rsidRPr="008E68BE">
        <w:rPr>
          <w:rFonts w:asciiTheme="minorBidi" w:hAnsiTheme="minorBidi" w:cstheme="minorBidi"/>
          <w:spacing w:val="-2"/>
          <w:position w:val="2"/>
        </w:rPr>
        <w:t>providers</w:t>
      </w:r>
      <w:r w:rsidR="00124E51" w:rsidRPr="008E68BE">
        <w:rPr>
          <w:rFonts w:asciiTheme="minorBidi" w:hAnsiTheme="minorBidi" w:cstheme="minorBidi"/>
          <w:position w:val="2"/>
        </w:rPr>
        <w:tab/>
      </w:r>
      <w:r w:rsidR="00124E51" w:rsidRPr="00124E51">
        <w:rPr>
          <w:rFonts w:asciiTheme="minorBidi" w:hAnsiTheme="minorBidi" w:cstheme="minorBidi"/>
          <w:sz w:val="15"/>
          <w:szCs w:val="15"/>
        </w:rPr>
        <w:t xml:space="preserve">Specify, if </w:t>
      </w:r>
      <w:r w:rsidR="00124E51" w:rsidRPr="00124E51">
        <w:rPr>
          <w:rFonts w:asciiTheme="minorBidi" w:hAnsiTheme="minorBidi" w:cstheme="minorBidi"/>
          <w:spacing w:val="-2"/>
          <w:sz w:val="15"/>
          <w:szCs w:val="15"/>
        </w:rPr>
        <w:t>desired</w:t>
      </w:r>
    </w:p>
    <w:p w14:paraId="4C36F3DA" w14:textId="6B585801" w:rsidR="00124E51" w:rsidRPr="00124E51" w:rsidRDefault="00124E51" w:rsidP="00914CF5">
      <w:pPr>
        <w:pStyle w:val="BodyText"/>
        <w:spacing w:before="118" w:after="220"/>
        <w:ind w:left="2880"/>
        <w:rPr>
          <w:rFonts w:asciiTheme="minorBidi" w:hAnsiTheme="minorBidi" w:cstheme="minorBidi"/>
        </w:rPr>
      </w:pPr>
      <w:r w:rsidRPr="00124E51">
        <w:rPr>
          <w:rFonts w:asciiTheme="minorBidi" w:hAnsiTheme="minorBidi" w:cstheme="minorBidi"/>
          <w:noProof/>
        </w:rPr>
        <mc:AlternateContent>
          <mc:Choice Requires="wpg">
            <w:drawing>
              <wp:inline distT="0" distB="0" distL="0" distR="0" wp14:anchorId="37351713" wp14:editId="0AC2FF5C">
                <wp:extent cx="1903228" cy="180754"/>
                <wp:effectExtent l="0" t="0" r="20955" b="10160"/>
                <wp:docPr id="760047545" name="Group 7600475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1710110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7455355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536910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2362223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28726447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7659632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0530F23" id="Group 760047545"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" path="m,l5122011,e" filled="f" strokecolor="#d3d0c7" strokeweight=".5pt">
                  <v:path arrowok="t"/>
                </v:shape>
                <w10:anchorlock/>
              </v:group>
            </w:pict>
          </mc:Fallback>
        </mc:AlternateContent>
      </w:r>
    </w:p>
    <w:p w14:paraId="71C4883B" w14:textId="30204412" w:rsidR="00124E51" w:rsidRPr="008E68BE" w:rsidRDefault="00000000" w:rsidP="00124E51">
      <w:pPr>
        <w:spacing w:after="220"/>
        <w:ind w:left="360"/>
        <w:rPr>
          <w:rFonts w:asciiTheme="minorBidi" w:hAnsiTheme="minorBidi" w:cstheme="minorBidi"/>
          <w:sz w:val="15"/>
        </w:rPr>
      </w:pPr>
      <w:sdt>
        <w:sdtPr>
          <w:rPr>
            <w:rFonts w:asciiTheme="minorBidi" w:hAnsiTheme="minorBidi" w:cstheme="minorBidi"/>
            <w:spacing w:val="-2"/>
            <w:position w:val="-1"/>
            <w:sz w:val="20"/>
          </w:rPr>
          <w:id w:val="1410816426"/>
          <w14:checkbox>
            <w14:checked w14:val="0"/>
            <w14:checkedState w14:val="2612" w14:font="MS Gothic"/>
            <w14:uncheckedState w14:val="2610" w14:font="MS Gothic"/>
          </w14:checkbox>
        </w:sdtPr>
        <w:sdtContent>
          <w:r w:rsidR="00124E51" w:rsidRPr="008E68BE">
            <w:rPr>
              <w:rFonts w:ascii="Segoe UI Symbol" w:eastAsia="MS Gothic" w:hAnsi="Segoe UI Symbol" w:cs="Segoe UI Symbol"/>
              <w:spacing w:val="-2"/>
              <w:position w:val="-1"/>
              <w:sz w:val="20"/>
            </w:rPr>
            <w:t>☐</w:t>
          </w:r>
        </w:sdtContent>
      </w:sdt>
      <w:r w:rsidR="00124E51" w:rsidRPr="008E68BE">
        <w:rPr>
          <w:rFonts w:asciiTheme="minorBidi" w:hAnsiTheme="minorBidi" w:cstheme="minorBidi"/>
          <w:spacing w:val="-2"/>
          <w:position w:val="-1"/>
          <w:sz w:val="20"/>
        </w:rPr>
        <w:t>Other</w:t>
      </w:r>
      <w:r w:rsidR="00124E51">
        <w:rPr>
          <w:rFonts w:asciiTheme="minorBidi" w:hAnsiTheme="minorBidi" w:cstheme="minorBidi"/>
          <w:spacing w:val="-2"/>
          <w:position w:val="-1"/>
          <w:sz w:val="20"/>
        </w:rPr>
        <w:tab/>
      </w:r>
      <w:r w:rsidR="00124E51" w:rsidRPr="008E68BE">
        <w:rPr>
          <w:rFonts w:asciiTheme="minorBidi" w:hAnsiTheme="minorBidi" w:cstheme="minorBidi"/>
          <w:position w:val="-1"/>
          <w:sz w:val="20"/>
        </w:rPr>
        <w:tab/>
      </w:r>
      <w:r w:rsidR="00914CF5">
        <w:rPr>
          <w:rFonts w:asciiTheme="minorBidi" w:hAnsiTheme="minorBidi" w:cstheme="minorBidi"/>
          <w:position w:val="-1"/>
          <w:sz w:val="20"/>
        </w:rPr>
        <w:tab/>
      </w:r>
      <w:r w:rsidR="00124E51" w:rsidRPr="008E68BE">
        <w:rPr>
          <w:rFonts w:asciiTheme="minorBidi" w:hAnsiTheme="minorBidi" w:cstheme="minorBidi"/>
          <w:sz w:val="15"/>
        </w:rPr>
        <w:t>Please</w:t>
      </w:r>
      <w:r w:rsidR="00124E51" w:rsidRPr="008E68BE">
        <w:rPr>
          <w:rFonts w:asciiTheme="minorBidi" w:hAnsiTheme="minorBidi" w:cstheme="minorBidi"/>
          <w:spacing w:val="-5"/>
          <w:sz w:val="15"/>
        </w:rPr>
        <w:t xml:space="preserve"> </w:t>
      </w:r>
      <w:r w:rsidR="00124E51" w:rsidRPr="008E68BE">
        <w:rPr>
          <w:rFonts w:asciiTheme="minorBidi" w:hAnsiTheme="minorBidi" w:cstheme="minorBidi"/>
          <w:spacing w:val="-2"/>
          <w:sz w:val="15"/>
        </w:rPr>
        <w:t>specify:</w:t>
      </w:r>
    </w:p>
    <w:p w14:paraId="2F0A4EC0" w14:textId="07E19576" w:rsidR="00F54DB0" w:rsidRPr="008E68BE" w:rsidRDefault="00124E51" w:rsidP="00914CF5">
      <w:pPr>
        <w:pStyle w:val="BodyText"/>
        <w:spacing w:after="220"/>
        <w:ind w:left="2880"/>
        <w:rPr>
          <w:rFonts w:asciiTheme="minorBidi" w:hAnsiTheme="minorBidi" w:cstheme="minorBidi"/>
        </w:rPr>
      </w:pPr>
      <w:r w:rsidRPr="00124E51">
        <w:rPr>
          <w:rFonts w:asciiTheme="minorBidi" w:hAnsiTheme="minorBidi" w:cstheme="minorBidi"/>
          <w:noProof/>
        </w:rPr>
        <mc:AlternateContent>
          <mc:Choice Requires="wpg">
            <w:drawing>
              <wp:inline distT="0" distB="0" distL="0" distR="0" wp14:anchorId="1B2854C5" wp14:editId="7548C8BA">
                <wp:extent cx="1903228" cy="180754"/>
                <wp:effectExtent l="0" t="0" r="20955" b="10160"/>
                <wp:docPr id="1015856620" name="Group 1015856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180754"/>
                          <a:chOff x="0" y="0"/>
                          <a:chExt cx="5122545" cy="614045"/>
                        </a:xfrm>
                      </wpg:grpSpPr>
                      <wps:wsp>
                        <wps:cNvPr id="52266463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839488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6626383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4567554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225556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84941103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B37B70B" id="Group 1015856620" o:spid="_x0000_s1026" style="width:149.85pt;height:14.25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" path="m,l5122011,e" filled="f" strokecolor="#d3d0c7" strokeweight=".5pt">
                  <v:path arrowok="t"/>
                </v:shape>
                <w10:anchorlock/>
              </v:group>
            </w:pict>
          </mc:Fallback>
        </mc:AlternateContent>
      </w:r>
      <w:r w:rsidR="00F35290">
        <w:rPr>
          <w:rFonts w:asciiTheme="minorBidi" w:hAnsiTheme="minorBidi" w:cstheme="minorBidi"/>
        </w:rPr>
        <w:t xml:space="preserve">     </w:t>
      </w:r>
    </w:p>
    <w:p w14:paraId="2F0A4EC1" w14:textId="77777777" w:rsidR="00F54DB0" w:rsidRPr="008E68BE" w:rsidRDefault="00F54DB0" w:rsidP="008E68BE">
      <w:pPr>
        <w:spacing w:after="220"/>
        <w:rPr>
          <w:rFonts w:asciiTheme="minorBidi" w:hAnsiTheme="minorBidi" w:cstheme="minorBidi"/>
        </w:rPr>
        <w:sectPr w:rsidR="00F54DB0" w:rsidRPr="008E68BE" w:rsidSect="00845911">
          <w:pgSz w:w="11906" w:h="16838" w:code="9"/>
          <w:pgMar w:top="562" w:right="1138" w:bottom="1282" w:left="1411" w:header="331" w:footer="0" w:gutter="0"/>
          <w:cols w:space="720"/>
        </w:sectPr>
      </w:pPr>
    </w:p>
    <w:p w14:paraId="13388993" w14:textId="77777777" w:rsidR="00C44C93" w:rsidRPr="00C44C93" w:rsidRDefault="00C34FC6" w:rsidP="008E68BE">
      <w:pPr>
        <w:spacing w:before="152" w:after="220" w:line="254" w:lineRule="auto"/>
        <w:ind w:right="213"/>
        <w:rPr>
          <w:rFonts w:asciiTheme="minorBidi" w:hAnsiTheme="minorBidi" w:cstheme="minorBidi"/>
          <w:b/>
          <w:spacing w:val="-7"/>
        </w:rPr>
      </w:pPr>
      <w:r w:rsidRPr="00C44C93">
        <w:rPr>
          <w:rFonts w:asciiTheme="minorBidi" w:hAnsiTheme="minorBidi" w:cstheme="minorBidi"/>
          <w:b/>
        </w:rPr>
        <w:t>Section 6: Availability of location identifiers</w:t>
      </w:r>
      <w:r w:rsidRPr="00C44C93">
        <w:rPr>
          <w:rFonts w:asciiTheme="minorBidi" w:hAnsiTheme="minorBidi" w:cstheme="minorBidi"/>
          <w:b/>
          <w:spacing w:val="-7"/>
        </w:rPr>
        <w:t xml:space="preserve"> </w:t>
      </w:r>
    </w:p>
    <w:p w14:paraId="7CE37EF0" w14:textId="6FAB21B1" w:rsidR="00C34FC6" w:rsidRPr="008E68BE" w:rsidRDefault="00C34FC6" w:rsidP="008E68BE">
      <w:pPr>
        <w:spacing w:before="152" w:after="220" w:line="254" w:lineRule="auto"/>
        <w:ind w:right="213"/>
        <w:rPr>
          <w:rFonts w:asciiTheme="minorBidi" w:hAnsiTheme="minorBidi" w:cstheme="minorBidi"/>
          <w:sz w:val="20"/>
          <w:szCs w:val="20"/>
        </w:rPr>
      </w:pPr>
      <w:r w:rsidRPr="008E68BE">
        <w:rPr>
          <w:rFonts w:asciiTheme="minorBidi" w:hAnsiTheme="minorBidi" w:cstheme="minorBidi"/>
          <w:sz w:val="24"/>
          <w:szCs w:val="24"/>
        </w:rPr>
        <w:t>(</w:t>
      </w:r>
      <w:r w:rsidRPr="008E68BE">
        <w:rPr>
          <w:rFonts w:asciiTheme="minorBidi" w:hAnsiTheme="minorBidi" w:cstheme="minorBidi"/>
          <w:sz w:val="20"/>
          <w:szCs w:val="20"/>
        </w:rPr>
        <w:t>for citing later within a search report) occurring within some or all of your IPO's</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authentic</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legal</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published</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documents</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(stated</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in</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the</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first</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part</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of</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section</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5</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above); e.g.,</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location</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identifier</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may</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be</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page,</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paragraph, or an image number</w:t>
      </w:r>
      <w:r w:rsidRPr="008E68BE">
        <w:rPr>
          <w:rFonts w:asciiTheme="minorBidi" w:hAnsiTheme="minorBidi" w:cstheme="minorBidi"/>
          <w:i/>
          <w:sz w:val="20"/>
          <w:szCs w:val="20"/>
        </w:rPr>
        <w:t>.</w:t>
      </w:r>
      <w:r w:rsidRPr="008E68BE">
        <w:rPr>
          <w:rFonts w:asciiTheme="minorBidi" w:hAnsiTheme="minorBidi" w:cstheme="minorBidi"/>
          <w:i/>
          <w:spacing w:val="40"/>
          <w:sz w:val="20"/>
          <w:szCs w:val="20"/>
        </w:rPr>
        <w:t xml:space="preserve"> </w:t>
      </w:r>
      <w:r w:rsidRPr="008E68BE">
        <w:rPr>
          <w:rFonts w:asciiTheme="minorBidi" w:hAnsiTheme="minorBidi" w:cstheme="minorBidi"/>
          <w:sz w:val="20"/>
          <w:szCs w:val="20"/>
        </w:rPr>
        <w:t>Answer this question according to your current publication procedures.</w:t>
      </w:r>
    </w:p>
    <w:p w14:paraId="3E89A63D" w14:textId="1A0F3BCF" w:rsidR="00C34FC6" w:rsidRPr="008E68BE" w:rsidRDefault="00C34FC6" w:rsidP="00C44C93">
      <w:pPr>
        <w:pStyle w:val="ListParagraph"/>
        <w:numPr>
          <w:ilvl w:val="0"/>
          <w:numId w:val="18"/>
        </w:numPr>
        <w:spacing w:before="151" w:after="220"/>
        <w:ind w:left="360"/>
        <w:rPr>
          <w:rFonts w:asciiTheme="minorBidi" w:hAnsiTheme="minorBidi" w:cstheme="minorBidi"/>
          <w:sz w:val="20"/>
          <w:szCs w:val="20"/>
        </w:rPr>
      </w:pPr>
      <w:r w:rsidRPr="008E68BE">
        <w:rPr>
          <w:rFonts w:asciiTheme="minorBidi" w:hAnsiTheme="minorBidi" w:cstheme="minorBidi"/>
          <w:sz w:val="20"/>
          <w:szCs w:val="20"/>
        </w:rPr>
        <w:t>Which,</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if</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any,</w:t>
      </w:r>
      <w:r w:rsidRPr="008E68BE">
        <w:rPr>
          <w:rFonts w:asciiTheme="minorBidi" w:hAnsiTheme="minorBidi" w:cstheme="minorBidi"/>
          <w:spacing w:val="-1"/>
          <w:sz w:val="20"/>
          <w:szCs w:val="20"/>
        </w:rPr>
        <w:t xml:space="preserve"> </w:t>
      </w:r>
      <w:ins w:id="141" w:author="Author">
        <w:r w:rsidR="00035BE3" w:rsidRPr="008E68BE">
          <w:rPr>
            <w:rFonts w:asciiTheme="minorBidi" w:hAnsiTheme="minorBidi" w:cstheme="minorBidi"/>
            <w:sz w:val="20"/>
            <w:szCs w:val="20"/>
          </w:rPr>
          <w:t>text-</w:t>
        </w:r>
      </w:ins>
      <w:del w:id="142" w:author="Author">
        <w:r w:rsidR="00035BE3" w:rsidRPr="008E68BE" w:rsidDel="00035BE3">
          <w:rPr>
            <w:rFonts w:asciiTheme="minorBidi" w:hAnsiTheme="minorBidi" w:cstheme="minorBidi"/>
            <w:spacing w:val="-1"/>
            <w:sz w:val="20"/>
            <w:szCs w:val="20"/>
          </w:rPr>
          <w:delText>page</w:delText>
        </w:r>
      </w:del>
      <w:r w:rsidR="00035BE3"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based</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identifiers</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do</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your</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published</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patent</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documents</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contain:</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tick</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all</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that</w:t>
      </w:r>
      <w:r w:rsidRPr="008E68BE">
        <w:rPr>
          <w:rFonts w:asciiTheme="minorBidi" w:hAnsiTheme="minorBidi" w:cstheme="minorBidi"/>
          <w:spacing w:val="-1"/>
          <w:sz w:val="20"/>
          <w:szCs w:val="20"/>
        </w:rPr>
        <w:t xml:space="preserve"> </w:t>
      </w:r>
      <w:r w:rsidRPr="008E68BE">
        <w:rPr>
          <w:rFonts w:asciiTheme="minorBidi" w:hAnsiTheme="minorBidi" w:cstheme="minorBidi"/>
          <w:spacing w:val="-2"/>
          <w:sz w:val="20"/>
          <w:szCs w:val="20"/>
        </w:rPr>
        <w:t>apply</w:t>
      </w:r>
    </w:p>
    <w:p w14:paraId="3BBF5BC8" w14:textId="77777777" w:rsidR="00C34FC6" w:rsidRPr="008E68BE" w:rsidRDefault="00000000" w:rsidP="00F85F2F">
      <w:pPr>
        <w:spacing w:after="220"/>
        <w:ind w:left="360"/>
        <w:rPr>
          <w:rFonts w:asciiTheme="minorBidi" w:hAnsiTheme="minorBidi" w:cstheme="minorBidi"/>
          <w:spacing w:val="-2"/>
          <w:sz w:val="20"/>
          <w:szCs w:val="20"/>
        </w:rPr>
      </w:pPr>
      <w:sdt>
        <w:sdtPr>
          <w:rPr>
            <w:rFonts w:asciiTheme="minorBidi" w:hAnsiTheme="minorBidi" w:cstheme="minorBidi"/>
            <w:sz w:val="20"/>
            <w:szCs w:val="20"/>
          </w:rPr>
          <w:id w:val="941504893"/>
          <w14:checkbox>
            <w14:checked w14:val="0"/>
            <w14:checkedState w14:val="2612" w14:font="MS Gothic"/>
            <w14:uncheckedState w14:val="2610" w14:font="MS Gothic"/>
          </w14:checkbox>
        </w:sdtPr>
        <w:sdtContent>
          <w:r w:rsidR="00C34FC6" w:rsidRPr="00EC6FC8">
            <w:rPr>
              <w:rFonts w:ascii="Segoe UI Symbol" w:eastAsia="MS Gothic" w:hAnsi="Segoe UI Symbol" w:cs="Segoe UI Symbol"/>
              <w:sz w:val="20"/>
              <w:szCs w:val="20"/>
            </w:rPr>
            <w:t>☐</w:t>
          </w:r>
        </w:sdtContent>
      </w:sdt>
      <w:r w:rsidR="00C34FC6" w:rsidRPr="008E68BE">
        <w:rPr>
          <w:rFonts w:asciiTheme="minorBidi" w:hAnsiTheme="minorBidi" w:cstheme="minorBidi"/>
          <w:sz w:val="20"/>
          <w:szCs w:val="20"/>
        </w:rPr>
        <w:t xml:space="preserve"> Page</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pacing w:val="-2"/>
          <w:sz w:val="20"/>
          <w:szCs w:val="20"/>
        </w:rPr>
        <w:t xml:space="preserve">numbers </w:t>
      </w:r>
      <w:r w:rsidR="00C34FC6" w:rsidRPr="008E68BE">
        <w:rPr>
          <w:rFonts w:asciiTheme="minorBidi" w:hAnsiTheme="minorBidi" w:cstheme="minorBidi"/>
          <w:spacing w:val="-2"/>
          <w:sz w:val="20"/>
          <w:szCs w:val="20"/>
        </w:rPr>
        <w:tab/>
      </w:r>
      <w:r w:rsidR="00C34FC6" w:rsidRPr="008E68BE">
        <w:rPr>
          <w:rFonts w:asciiTheme="minorBidi" w:hAnsiTheme="minorBidi" w:cstheme="minorBidi"/>
          <w:spacing w:val="-2"/>
          <w:sz w:val="20"/>
          <w:szCs w:val="20"/>
        </w:rPr>
        <w:tab/>
      </w:r>
      <w:r w:rsidR="00C34FC6" w:rsidRPr="008E68BE">
        <w:rPr>
          <w:rFonts w:asciiTheme="minorBidi" w:hAnsiTheme="minorBidi" w:cstheme="minorBidi"/>
          <w:spacing w:val="-2"/>
          <w:sz w:val="20"/>
          <w:szCs w:val="20"/>
        </w:rPr>
        <w:tab/>
      </w:r>
      <w:sdt>
        <w:sdtPr>
          <w:rPr>
            <w:rFonts w:asciiTheme="minorBidi" w:hAnsiTheme="minorBidi" w:cstheme="minorBidi"/>
            <w:spacing w:val="-2"/>
            <w:sz w:val="20"/>
            <w:szCs w:val="20"/>
          </w:rPr>
          <w:id w:val="532072056"/>
          <w14:checkbox>
            <w14:checked w14:val="0"/>
            <w14:checkedState w14:val="2612" w14:font="MS Gothic"/>
            <w14:uncheckedState w14:val="2610" w14:font="MS Gothic"/>
          </w14:checkbox>
        </w:sdtPr>
        <w:sdtContent>
          <w:r w:rsidR="00C34FC6" w:rsidRPr="00EC6FC8">
            <w:rPr>
              <w:rFonts w:ascii="Segoe UI Symbol" w:eastAsia="MS Gothic" w:hAnsi="Segoe UI Symbol" w:cs="Segoe UI Symbol"/>
              <w:spacing w:val="-2"/>
              <w:sz w:val="20"/>
              <w:szCs w:val="20"/>
            </w:rPr>
            <w:t>☐</w:t>
          </w:r>
        </w:sdtContent>
      </w:sdt>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Column</w:t>
      </w:r>
      <w:r w:rsidR="00C34FC6" w:rsidRPr="008E68BE">
        <w:rPr>
          <w:rFonts w:asciiTheme="minorBidi" w:hAnsiTheme="minorBidi" w:cstheme="minorBidi"/>
          <w:spacing w:val="-5"/>
          <w:sz w:val="20"/>
          <w:szCs w:val="20"/>
        </w:rPr>
        <w:t xml:space="preserve"> </w:t>
      </w:r>
      <w:r w:rsidR="00C34FC6" w:rsidRPr="008E68BE">
        <w:rPr>
          <w:rFonts w:asciiTheme="minorBidi" w:hAnsiTheme="minorBidi" w:cstheme="minorBidi"/>
          <w:spacing w:val="-2"/>
          <w:sz w:val="20"/>
          <w:szCs w:val="20"/>
        </w:rPr>
        <w:t>numbers</w:t>
      </w:r>
      <w:r w:rsidR="00C34FC6" w:rsidRPr="008E68BE">
        <w:rPr>
          <w:rFonts w:asciiTheme="minorBidi" w:hAnsiTheme="minorBidi" w:cstheme="minorBidi"/>
          <w:spacing w:val="-2"/>
          <w:sz w:val="20"/>
          <w:szCs w:val="20"/>
        </w:rPr>
        <w:tab/>
      </w:r>
      <w:r w:rsidR="00C34FC6" w:rsidRPr="008E68BE">
        <w:rPr>
          <w:rFonts w:asciiTheme="minorBidi" w:hAnsiTheme="minorBidi" w:cstheme="minorBidi"/>
          <w:spacing w:val="-2"/>
          <w:sz w:val="20"/>
          <w:szCs w:val="20"/>
        </w:rPr>
        <w:tab/>
      </w:r>
      <w:r w:rsidR="00C34FC6" w:rsidRPr="008E68BE">
        <w:rPr>
          <w:rFonts w:asciiTheme="minorBidi" w:hAnsiTheme="minorBidi" w:cstheme="minorBidi"/>
          <w:spacing w:val="-2"/>
          <w:sz w:val="20"/>
          <w:szCs w:val="20"/>
        </w:rPr>
        <w:tab/>
      </w:r>
      <w:sdt>
        <w:sdtPr>
          <w:rPr>
            <w:rFonts w:asciiTheme="minorBidi" w:hAnsiTheme="minorBidi" w:cstheme="minorBidi"/>
            <w:spacing w:val="-2"/>
            <w:sz w:val="20"/>
            <w:szCs w:val="20"/>
          </w:rPr>
          <w:id w:val="-1237472656"/>
          <w14:checkbox>
            <w14:checked w14:val="0"/>
            <w14:checkedState w14:val="2612" w14:font="MS Gothic"/>
            <w14:uncheckedState w14:val="2610" w14:font="MS Gothic"/>
          </w14:checkbox>
        </w:sdtPr>
        <w:sdtContent>
          <w:r w:rsidR="00C34FC6" w:rsidRPr="00EC6FC8">
            <w:rPr>
              <w:rFonts w:ascii="Segoe UI Symbol" w:eastAsia="MS Gothic" w:hAnsi="Segoe UI Symbol" w:cs="Segoe UI Symbol"/>
              <w:spacing w:val="-2"/>
              <w:sz w:val="20"/>
              <w:szCs w:val="20"/>
            </w:rPr>
            <w:t>☐</w:t>
          </w:r>
        </w:sdtContent>
      </w:sdt>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Line</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pacing w:val="-2"/>
          <w:sz w:val="20"/>
          <w:szCs w:val="20"/>
        </w:rPr>
        <w:t xml:space="preserve">numbers </w:t>
      </w:r>
    </w:p>
    <w:p w14:paraId="3F8FEE12" w14:textId="77777777" w:rsidR="00C34FC6" w:rsidRPr="008E68BE" w:rsidRDefault="00000000" w:rsidP="00F85F2F">
      <w:pPr>
        <w:spacing w:after="220"/>
        <w:ind w:left="360"/>
        <w:rPr>
          <w:rFonts w:asciiTheme="minorBidi" w:hAnsiTheme="minorBidi" w:cstheme="minorBidi"/>
          <w:spacing w:val="-2"/>
          <w:sz w:val="20"/>
          <w:szCs w:val="20"/>
        </w:rPr>
      </w:pPr>
      <w:sdt>
        <w:sdtPr>
          <w:rPr>
            <w:rFonts w:asciiTheme="minorBidi" w:hAnsiTheme="minorBidi" w:cstheme="minorBidi"/>
            <w:spacing w:val="-2"/>
            <w:sz w:val="20"/>
            <w:szCs w:val="20"/>
          </w:rPr>
          <w:id w:val="-802463948"/>
          <w14:checkbox>
            <w14:checked w14:val="0"/>
            <w14:checkedState w14:val="2612" w14:font="MS Gothic"/>
            <w14:uncheckedState w14:val="2610" w14:font="MS Gothic"/>
          </w14:checkbox>
        </w:sdtPr>
        <w:sdtContent>
          <w:r w:rsidR="00C34FC6" w:rsidRPr="00EC6FC8">
            <w:rPr>
              <w:rFonts w:ascii="Segoe UI Symbol" w:eastAsia="MS Gothic" w:hAnsi="Segoe UI Symbol" w:cs="Segoe UI Symbol"/>
              <w:spacing w:val="-2"/>
              <w:sz w:val="20"/>
              <w:szCs w:val="20"/>
            </w:rPr>
            <w:t>☐</w:t>
          </w:r>
        </w:sdtContent>
      </w:sdt>
      <w:r w:rsidR="00C34FC6" w:rsidRPr="008E68BE">
        <w:rPr>
          <w:rFonts w:asciiTheme="minorBidi" w:hAnsiTheme="minorBidi" w:cstheme="minorBidi"/>
          <w:spacing w:val="-2"/>
          <w:sz w:val="20"/>
          <w:szCs w:val="20"/>
        </w:rPr>
        <w:t xml:space="preserve"> Other (please specify)</w:t>
      </w:r>
      <w:r w:rsidR="00C34FC6" w:rsidRPr="008E68BE">
        <w:rPr>
          <w:rFonts w:asciiTheme="minorBidi" w:hAnsiTheme="minorBidi" w:cstheme="minorBidi"/>
          <w:spacing w:val="-2"/>
          <w:sz w:val="20"/>
          <w:szCs w:val="20"/>
        </w:rPr>
        <w:tab/>
      </w:r>
    </w:p>
    <w:p w14:paraId="0FACF5CB" w14:textId="17F0CC59" w:rsidR="00C34FC6" w:rsidRPr="008E68BE" w:rsidRDefault="00F85F2F" w:rsidP="00F85F2F">
      <w:pPr>
        <w:spacing w:after="220"/>
        <w:ind w:left="360"/>
        <w:rPr>
          <w:rFonts w:asciiTheme="minorBidi" w:hAnsiTheme="minorBidi" w:cstheme="minorBidi"/>
          <w:spacing w:val="-2"/>
          <w:sz w:val="20"/>
          <w:szCs w:val="20"/>
        </w:rPr>
      </w:pPr>
      <w:r w:rsidRPr="008E68BE">
        <w:rPr>
          <w:rFonts w:asciiTheme="minorBidi" w:hAnsiTheme="minorBidi" w:cstheme="minorBidi"/>
          <w:noProof/>
        </w:rPr>
        <mc:AlternateContent>
          <mc:Choice Requires="wpg">
            <w:drawing>
              <wp:inline distT="0" distB="0" distL="0" distR="0" wp14:anchorId="65B956C1" wp14:editId="12420DD9">
                <wp:extent cx="1903228" cy="393405"/>
                <wp:effectExtent l="0" t="0" r="20955" b="26035"/>
                <wp:docPr id="1431791035" name="Group 14317910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57773190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2283086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92495931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52240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7142883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930711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ED3B342" id="Group 143179103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" path="m,l5122011,e" filled="f" strokecolor="#d3d0c7" strokeweight=".5pt">
                  <v:path arrowok="t"/>
                </v:shape>
                <w10:anchorlock/>
              </v:group>
            </w:pict>
          </mc:Fallback>
        </mc:AlternateContent>
      </w:r>
    </w:p>
    <w:p w14:paraId="2C968A67" w14:textId="0921D1A2" w:rsidR="00C34FC6" w:rsidRPr="008E68BE" w:rsidRDefault="009865DA" w:rsidP="007432DC">
      <w:pPr>
        <w:pStyle w:val="ListParagraph"/>
        <w:numPr>
          <w:ilvl w:val="0"/>
          <w:numId w:val="18"/>
        </w:numPr>
        <w:tabs>
          <w:tab w:val="left" w:pos="821"/>
        </w:tabs>
        <w:spacing w:after="220"/>
        <w:ind w:left="360"/>
        <w:rPr>
          <w:rFonts w:asciiTheme="minorBidi" w:hAnsiTheme="minorBidi" w:cstheme="minorBidi"/>
          <w:sz w:val="16"/>
          <w:szCs w:val="16"/>
        </w:rPr>
      </w:pPr>
      <w:r w:rsidRPr="008E68BE">
        <w:rPr>
          <w:rFonts w:asciiTheme="minorBidi" w:hAnsiTheme="minorBidi" w:cstheme="minorBidi"/>
          <w:noProof/>
          <w:spacing w:val="-2"/>
          <w:sz w:val="20"/>
          <w:szCs w:val="20"/>
        </w:rPr>
        <mc:AlternateContent>
          <mc:Choice Requires="wps">
            <w:drawing>
              <wp:anchor distT="45720" distB="45720" distL="114300" distR="114300" simplePos="0" relativeHeight="251658245" behindDoc="0" locked="0" layoutInCell="1" allowOverlap="1" wp14:anchorId="172D4F81" wp14:editId="3B0C4A70">
                <wp:simplePos x="0" y="0"/>
                <wp:positionH relativeFrom="column">
                  <wp:posOffset>2684145</wp:posOffset>
                </wp:positionH>
                <wp:positionV relativeFrom="paragraph">
                  <wp:posOffset>412363</wp:posOffset>
                </wp:positionV>
                <wp:extent cx="3437890" cy="270510"/>
                <wp:effectExtent l="0" t="0" r="10160" b="15240"/>
                <wp:wrapSquare wrapText="bothSides"/>
                <wp:docPr id="4734427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8396B00"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2D4F81" id="_x0000_s1030" type="#_x0000_t202" style="position:absolute;left:0;text-align:left;margin-left:211.35pt;margin-top:32.45pt;width:270.7pt;height:21.3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43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">
                <v:textbox>
                  <w:txbxContent>
                    <w:p w14:paraId="08396B00" w14:textId="77777777" w:rsidR="00C34FC6" w:rsidRDefault="00C34FC6" w:rsidP="00C34FC6"/>
                  </w:txbxContent>
                </v:textbox>
                <w10:wrap type="square"/>
              </v:shape>
            </w:pict>
          </mc:Fallback>
        </mc:AlternateContent>
      </w:r>
      <w:r w:rsidR="00C34FC6" w:rsidRPr="008E68BE">
        <w:rPr>
          <w:rFonts w:asciiTheme="minorBidi" w:hAnsiTheme="minorBidi" w:cstheme="minorBidi"/>
          <w:sz w:val="20"/>
          <w:szCs w:val="20"/>
        </w:rPr>
        <w:t>Which,</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z w:val="20"/>
          <w:szCs w:val="20"/>
        </w:rPr>
        <w:t>if</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any,</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identifiers</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of</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non-textual</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z w:val="20"/>
          <w:szCs w:val="20"/>
        </w:rPr>
        <w:t>elements</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occur</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within</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the</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description</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z w:val="20"/>
          <w:szCs w:val="20"/>
        </w:rPr>
        <w:t>part</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of</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your</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published</w:t>
      </w:r>
      <w:r w:rsidR="00C34FC6" w:rsidRPr="008E68BE">
        <w:rPr>
          <w:rFonts w:asciiTheme="minorBidi" w:hAnsiTheme="minorBidi" w:cstheme="minorBidi"/>
          <w:spacing w:val="-2"/>
          <w:sz w:val="20"/>
          <w:szCs w:val="20"/>
        </w:rPr>
        <w:t xml:space="preserve"> </w:t>
      </w:r>
      <w:r w:rsidR="00C34FC6" w:rsidRPr="008E68BE">
        <w:rPr>
          <w:rFonts w:asciiTheme="minorBidi" w:hAnsiTheme="minorBidi" w:cstheme="minorBidi"/>
          <w:sz w:val="20"/>
          <w:szCs w:val="20"/>
        </w:rPr>
        <w:t>patent</w:t>
      </w:r>
      <w:r w:rsidR="00C34FC6" w:rsidRPr="008E68BE">
        <w:rPr>
          <w:rFonts w:asciiTheme="minorBidi" w:hAnsiTheme="minorBidi" w:cstheme="minorBidi"/>
          <w:spacing w:val="-2"/>
          <w:sz w:val="20"/>
          <w:szCs w:val="20"/>
        </w:rPr>
        <w:t xml:space="preserve"> document:</w:t>
      </w:r>
      <w:r w:rsidR="00C34FC6" w:rsidRPr="008E68BE">
        <w:rPr>
          <w:rFonts w:asciiTheme="minorBidi" w:hAnsiTheme="minorBidi" w:cstheme="minorBidi"/>
          <w:sz w:val="20"/>
          <w:szCs w:val="20"/>
        </w:rPr>
        <w:t xml:space="preserve"> </w:t>
      </w:r>
      <w:r w:rsidR="00C34FC6" w:rsidRPr="008E68BE">
        <w:rPr>
          <w:rFonts w:asciiTheme="minorBidi" w:hAnsiTheme="minorBidi" w:cstheme="minorBidi"/>
          <w:sz w:val="16"/>
          <w:szCs w:val="16"/>
        </w:rPr>
        <w:t>(tick</w:t>
      </w:r>
      <w:r w:rsidR="00C34FC6" w:rsidRPr="008E68BE">
        <w:rPr>
          <w:rFonts w:asciiTheme="minorBidi" w:hAnsiTheme="minorBidi" w:cstheme="minorBidi"/>
          <w:spacing w:val="-1"/>
          <w:sz w:val="16"/>
          <w:szCs w:val="16"/>
        </w:rPr>
        <w:t xml:space="preserve"> </w:t>
      </w:r>
      <w:r w:rsidR="00C34FC6" w:rsidRPr="008E68BE">
        <w:rPr>
          <w:rFonts w:asciiTheme="minorBidi" w:hAnsiTheme="minorBidi" w:cstheme="minorBidi"/>
          <w:sz w:val="16"/>
          <w:szCs w:val="16"/>
        </w:rPr>
        <w:t>all</w:t>
      </w:r>
      <w:r w:rsidR="00C34FC6" w:rsidRPr="008E68BE">
        <w:rPr>
          <w:rFonts w:asciiTheme="minorBidi" w:hAnsiTheme="minorBidi" w:cstheme="minorBidi"/>
          <w:spacing w:val="-1"/>
          <w:sz w:val="16"/>
          <w:szCs w:val="16"/>
        </w:rPr>
        <w:t xml:space="preserve"> </w:t>
      </w:r>
      <w:r w:rsidR="00C34FC6" w:rsidRPr="008E68BE">
        <w:rPr>
          <w:rFonts w:asciiTheme="minorBidi" w:hAnsiTheme="minorBidi" w:cstheme="minorBidi"/>
          <w:sz w:val="16"/>
          <w:szCs w:val="16"/>
        </w:rPr>
        <w:t xml:space="preserve">that </w:t>
      </w:r>
      <w:r w:rsidR="00C34FC6" w:rsidRPr="008E68BE">
        <w:rPr>
          <w:rFonts w:asciiTheme="minorBidi" w:hAnsiTheme="minorBidi" w:cstheme="minorBidi"/>
          <w:spacing w:val="-2"/>
          <w:sz w:val="16"/>
          <w:szCs w:val="16"/>
        </w:rPr>
        <w:t xml:space="preserve">apply and </w:t>
      </w:r>
      <w:r w:rsidR="00C34FC6" w:rsidRPr="008E68BE">
        <w:rPr>
          <w:rFonts w:asciiTheme="minorBidi" w:hAnsiTheme="minorBidi" w:cstheme="minorBidi"/>
          <w:sz w:val="16"/>
          <w:szCs w:val="16"/>
        </w:rPr>
        <w:t>include</w:t>
      </w:r>
      <w:r w:rsidR="00C34FC6" w:rsidRPr="008E68BE">
        <w:rPr>
          <w:rFonts w:asciiTheme="minorBidi" w:hAnsiTheme="minorBidi" w:cstheme="minorBidi"/>
          <w:spacing w:val="-2"/>
          <w:sz w:val="16"/>
          <w:szCs w:val="16"/>
        </w:rPr>
        <w:t xml:space="preserve"> </w:t>
      </w:r>
      <w:r w:rsidR="00C34FC6" w:rsidRPr="008E68BE">
        <w:rPr>
          <w:rFonts w:asciiTheme="minorBidi" w:hAnsiTheme="minorBidi" w:cstheme="minorBidi"/>
          <w:sz w:val="16"/>
          <w:szCs w:val="16"/>
        </w:rPr>
        <w:t>comment</w:t>
      </w:r>
      <w:r w:rsidR="00C34FC6" w:rsidRPr="008E68BE">
        <w:rPr>
          <w:rFonts w:asciiTheme="minorBidi" w:hAnsiTheme="minorBidi" w:cstheme="minorBidi"/>
          <w:spacing w:val="-2"/>
          <w:sz w:val="16"/>
          <w:szCs w:val="16"/>
        </w:rPr>
        <w:t xml:space="preserve"> </w:t>
      </w:r>
      <w:r w:rsidR="00C34FC6" w:rsidRPr="008E68BE">
        <w:rPr>
          <w:rFonts w:asciiTheme="minorBidi" w:hAnsiTheme="minorBidi" w:cstheme="minorBidi"/>
          <w:sz w:val="16"/>
          <w:szCs w:val="16"/>
        </w:rPr>
        <w:t>if</w:t>
      </w:r>
      <w:r w:rsidR="00C34FC6" w:rsidRPr="008E68BE">
        <w:rPr>
          <w:rFonts w:asciiTheme="minorBidi" w:hAnsiTheme="minorBidi" w:cstheme="minorBidi"/>
          <w:spacing w:val="-2"/>
          <w:sz w:val="16"/>
          <w:szCs w:val="16"/>
        </w:rPr>
        <w:t xml:space="preserve"> appropriate)</w:t>
      </w:r>
    </w:p>
    <w:p w14:paraId="439DD0C5" w14:textId="6E273368" w:rsidR="00C34FC6" w:rsidRPr="008E68BE" w:rsidRDefault="00000000" w:rsidP="009865DA">
      <w:pPr>
        <w:spacing w:after="220"/>
        <w:ind w:left="360"/>
        <w:rPr>
          <w:rFonts w:asciiTheme="minorBidi" w:hAnsiTheme="minorBidi" w:cstheme="minorBidi"/>
          <w:position w:val="2"/>
          <w:sz w:val="20"/>
          <w:szCs w:val="20"/>
        </w:rPr>
      </w:pPr>
      <w:sdt>
        <w:sdtPr>
          <w:rPr>
            <w:rFonts w:asciiTheme="minorBidi" w:hAnsiTheme="minorBidi" w:cstheme="minorBidi"/>
            <w:position w:val="2"/>
            <w:sz w:val="20"/>
            <w:szCs w:val="20"/>
          </w:rPr>
          <w:id w:val="-1167629712"/>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hint="eastAsia"/>
              <w:position w:val="2"/>
              <w:sz w:val="20"/>
              <w:szCs w:val="20"/>
            </w:rPr>
            <w:t>☐</w:t>
          </w:r>
        </w:sdtContent>
      </w:sdt>
      <w:r w:rsidR="009646DB">
        <w:rPr>
          <w:rFonts w:asciiTheme="minorBidi" w:hAnsiTheme="minorBidi" w:cstheme="minorBidi"/>
          <w:position w:val="2"/>
          <w:sz w:val="20"/>
          <w:szCs w:val="20"/>
        </w:rPr>
        <w:t xml:space="preserve"> </w:t>
      </w:r>
      <w:r w:rsidR="00C34FC6" w:rsidRPr="008E68BE">
        <w:rPr>
          <w:rFonts w:asciiTheme="minorBidi" w:hAnsiTheme="minorBidi" w:cstheme="minorBidi"/>
          <w:position w:val="2"/>
          <w:sz w:val="20"/>
          <w:szCs w:val="20"/>
        </w:rPr>
        <w:t>Image</w:t>
      </w:r>
      <w:ins w:id="143" w:author="Author">
        <w:r w:rsidR="009B7A45" w:rsidRPr="008E68BE">
          <w:rPr>
            <w:rFonts w:asciiTheme="minorBidi" w:hAnsiTheme="minorBidi" w:cstheme="minorBidi"/>
            <w:position w:val="2"/>
            <w:sz w:val="20"/>
            <w:szCs w:val="20"/>
          </w:rPr>
          <w:t xml:space="preserve">/figure </w:t>
        </w:r>
      </w:ins>
      <w:r w:rsidR="00C34FC6" w:rsidRPr="008E68BE">
        <w:rPr>
          <w:rFonts w:asciiTheme="minorBidi" w:hAnsiTheme="minorBidi" w:cstheme="minorBidi"/>
          <w:position w:val="2"/>
          <w:sz w:val="20"/>
          <w:szCs w:val="20"/>
        </w:rPr>
        <w:t>numbers within the description</w:t>
      </w:r>
    </w:p>
    <w:p w14:paraId="04B4AAA8" w14:textId="70EC0621" w:rsidR="00C34FC6" w:rsidRPr="008E68BE" w:rsidRDefault="009865DA" w:rsidP="009865DA">
      <w:pPr>
        <w:spacing w:after="220"/>
        <w:ind w:left="360"/>
        <w:rPr>
          <w:rFonts w:asciiTheme="minorBidi" w:hAnsiTheme="minorBidi" w:cstheme="minorBidi"/>
          <w:spacing w:val="-2"/>
          <w:position w:val="2"/>
          <w:sz w:val="20"/>
          <w:szCs w:val="20"/>
        </w:rPr>
      </w:pPr>
      <w:r w:rsidRPr="008E68BE">
        <w:rPr>
          <w:rFonts w:asciiTheme="minorBidi" w:hAnsiTheme="minorBidi" w:cstheme="minorBidi"/>
          <w:noProof/>
          <w:spacing w:val="-2"/>
          <w:sz w:val="20"/>
          <w:szCs w:val="20"/>
        </w:rPr>
        <mc:AlternateContent>
          <mc:Choice Requires="wps">
            <w:drawing>
              <wp:anchor distT="45720" distB="45720" distL="114300" distR="114300" simplePos="0" relativeHeight="251658247" behindDoc="0" locked="0" layoutInCell="1" allowOverlap="1" wp14:anchorId="63CE9B90" wp14:editId="2C9BC4CA">
                <wp:simplePos x="0" y="0"/>
                <wp:positionH relativeFrom="column">
                  <wp:posOffset>2682240</wp:posOffset>
                </wp:positionH>
                <wp:positionV relativeFrom="paragraph">
                  <wp:posOffset>233235</wp:posOffset>
                </wp:positionV>
                <wp:extent cx="3437890" cy="270510"/>
                <wp:effectExtent l="0" t="0" r="10160" b="15240"/>
                <wp:wrapSquare wrapText="bothSides"/>
                <wp:docPr id="801798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7C034FA"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E9B90" id="_x0000_s1031" type="#_x0000_t202" style="position:absolute;left:0;text-align:left;margin-left:211.2pt;margin-top:18.35pt;width:270.7pt;height:21.3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oDBFQ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">
                <v:textbox>
                  <w:txbxContent>
                    <w:p w14:paraId="77C034FA" w14:textId="77777777" w:rsidR="00C34FC6" w:rsidRDefault="00C34FC6" w:rsidP="00C34FC6"/>
                  </w:txbxContent>
                </v:textbox>
                <w10:wrap type="square"/>
              </v:shape>
            </w:pict>
          </mc:Fallback>
        </mc:AlternateContent>
      </w:r>
      <w:r w:rsidRPr="008E68BE">
        <w:rPr>
          <w:rFonts w:asciiTheme="minorBidi" w:hAnsiTheme="minorBidi" w:cstheme="minorBidi"/>
          <w:noProof/>
          <w:spacing w:val="-2"/>
          <w:sz w:val="20"/>
          <w:szCs w:val="20"/>
        </w:rPr>
        <mc:AlternateContent>
          <mc:Choice Requires="wps">
            <w:drawing>
              <wp:anchor distT="45720" distB="45720" distL="114300" distR="114300" simplePos="0" relativeHeight="251658246" behindDoc="0" locked="0" layoutInCell="1" allowOverlap="1" wp14:anchorId="5153A1ED" wp14:editId="1077A493">
                <wp:simplePos x="0" y="0"/>
                <wp:positionH relativeFrom="column">
                  <wp:posOffset>2676525</wp:posOffset>
                </wp:positionH>
                <wp:positionV relativeFrom="paragraph">
                  <wp:posOffset>-97600</wp:posOffset>
                </wp:positionV>
                <wp:extent cx="3437890" cy="270510"/>
                <wp:effectExtent l="0" t="0" r="10160" b="15240"/>
                <wp:wrapSquare wrapText="bothSides"/>
                <wp:docPr id="1637530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00FD3181"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3A1ED" id="_x0000_s1032" type="#_x0000_t202" style="position:absolute;left:0;text-align:left;margin-left:210.75pt;margin-top:-7.7pt;width:270.7pt;height:21.3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">
                <v:textbox>
                  <w:txbxContent>
                    <w:p w14:paraId="00FD3181" w14:textId="77777777" w:rsidR="00C34FC6" w:rsidRDefault="00C34FC6" w:rsidP="00C34FC6"/>
                  </w:txbxContent>
                </v:textbox>
                <w10:wrap type="square"/>
              </v:shape>
            </w:pict>
          </mc:Fallback>
        </mc:AlternateContent>
      </w:r>
      <w:sdt>
        <w:sdtPr>
          <w:rPr>
            <w:rFonts w:asciiTheme="minorBidi" w:hAnsiTheme="minorBidi" w:cstheme="minorBidi"/>
            <w:position w:val="2"/>
            <w:sz w:val="20"/>
            <w:szCs w:val="20"/>
          </w:rPr>
          <w:id w:val="582266682"/>
          <w14:checkbox>
            <w14:checked w14:val="0"/>
            <w14:checkedState w14:val="2612" w14:font="MS Gothic"/>
            <w14:uncheckedState w14:val="2610" w14:font="MS Gothic"/>
          </w14:checkbox>
        </w:sdtPr>
        <w:sdtContent>
          <w:r>
            <w:rPr>
              <w:rFonts w:ascii="MS Gothic" w:eastAsia="MS Gothic" w:hAnsi="MS Gothic" w:cstheme="minorBidi" w:hint="eastAsia"/>
              <w:position w:val="2"/>
              <w:sz w:val="20"/>
              <w:szCs w:val="20"/>
            </w:rPr>
            <w:t>☐</w:t>
          </w:r>
        </w:sdtContent>
      </w:sdt>
      <w:r w:rsidR="000F2AE9">
        <w:rPr>
          <w:rFonts w:asciiTheme="minorBidi" w:hAnsiTheme="minorBidi" w:cstheme="minorBidi"/>
          <w:position w:val="2"/>
          <w:sz w:val="20"/>
          <w:szCs w:val="20"/>
        </w:rPr>
        <w:t xml:space="preserve"> </w:t>
      </w:r>
      <w:r w:rsidR="00C34FC6" w:rsidRPr="008E68BE">
        <w:rPr>
          <w:rFonts w:asciiTheme="minorBidi" w:hAnsiTheme="minorBidi" w:cstheme="minorBidi"/>
          <w:position w:val="2"/>
          <w:sz w:val="20"/>
          <w:szCs w:val="20"/>
        </w:rPr>
        <w:t>Chemical</w:t>
      </w:r>
      <w:r w:rsidR="00C34FC6" w:rsidRPr="008E68BE">
        <w:rPr>
          <w:rFonts w:asciiTheme="minorBidi" w:hAnsiTheme="minorBidi" w:cstheme="minorBidi"/>
          <w:spacing w:val="-7"/>
          <w:position w:val="2"/>
          <w:sz w:val="20"/>
          <w:szCs w:val="20"/>
        </w:rPr>
        <w:t xml:space="preserve"> </w:t>
      </w:r>
      <w:r w:rsidR="00C34FC6" w:rsidRPr="008E68BE">
        <w:rPr>
          <w:rFonts w:asciiTheme="minorBidi" w:hAnsiTheme="minorBidi" w:cstheme="minorBidi"/>
          <w:position w:val="2"/>
          <w:sz w:val="20"/>
          <w:szCs w:val="20"/>
        </w:rPr>
        <w:t>formula</w:t>
      </w:r>
      <w:r w:rsidR="00C34FC6" w:rsidRPr="008E68BE">
        <w:rPr>
          <w:rFonts w:asciiTheme="minorBidi" w:hAnsiTheme="minorBidi" w:cstheme="minorBidi"/>
          <w:spacing w:val="-7"/>
          <w:position w:val="2"/>
          <w:sz w:val="20"/>
          <w:szCs w:val="20"/>
        </w:rPr>
        <w:t xml:space="preserve"> </w:t>
      </w:r>
      <w:r w:rsidR="00C34FC6" w:rsidRPr="008E68BE">
        <w:rPr>
          <w:rFonts w:asciiTheme="minorBidi" w:hAnsiTheme="minorBidi" w:cstheme="minorBidi"/>
          <w:spacing w:val="-2"/>
          <w:position w:val="2"/>
          <w:sz w:val="20"/>
          <w:szCs w:val="20"/>
        </w:rPr>
        <w:t>numbers</w:t>
      </w:r>
    </w:p>
    <w:p w14:paraId="55D09B83" w14:textId="29B408D1" w:rsidR="00C34FC6" w:rsidRPr="008E68BE" w:rsidRDefault="00000000" w:rsidP="009865DA">
      <w:pPr>
        <w:spacing w:after="220"/>
        <w:ind w:left="360"/>
        <w:rPr>
          <w:rFonts w:asciiTheme="minorBidi" w:hAnsiTheme="minorBidi" w:cstheme="minorBidi"/>
          <w:spacing w:val="-2"/>
          <w:position w:val="2"/>
          <w:sz w:val="20"/>
          <w:szCs w:val="20"/>
        </w:rPr>
      </w:pPr>
      <w:sdt>
        <w:sdtPr>
          <w:rPr>
            <w:rFonts w:asciiTheme="minorBidi" w:hAnsiTheme="minorBidi" w:cstheme="minorBidi"/>
            <w:spacing w:val="-2"/>
            <w:position w:val="2"/>
            <w:sz w:val="20"/>
            <w:szCs w:val="20"/>
          </w:rPr>
          <w:id w:val="903716544"/>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spacing w:val="-2"/>
              <w:position w:val="2"/>
              <w:sz w:val="20"/>
              <w:szCs w:val="20"/>
            </w:rPr>
            <w:t>☐</w:t>
          </w:r>
        </w:sdtContent>
      </w:sdt>
      <w:r w:rsidR="009646DB">
        <w:rPr>
          <w:rFonts w:asciiTheme="minorBidi" w:hAnsiTheme="minorBidi" w:cstheme="minorBidi"/>
          <w:spacing w:val="-2"/>
          <w:position w:val="2"/>
          <w:sz w:val="20"/>
          <w:szCs w:val="20"/>
        </w:rPr>
        <w:t xml:space="preserve"> </w:t>
      </w:r>
      <w:r w:rsidR="00C34FC6" w:rsidRPr="008E68BE">
        <w:rPr>
          <w:rFonts w:asciiTheme="minorBidi" w:hAnsiTheme="minorBidi" w:cstheme="minorBidi"/>
          <w:spacing w:val="-2"/>
          <w:position w:val="2"/>
          <w:sz w:val="20"/>
          <w:szCs w:val="20"/>
        </w:rPr>
        <w:t>Tables</w:t>
      </w:r>
    </w:p>
    <w:p w14:paraId="524799E8" w14:textId="1D7FCF56" w:rsidR="00C34FC6" w:rsidRPr="008E68BE" w:rsidRDefault="00000000" w:rsidP="009865DA">
      <w:pPr>
        <w:spacing w:after="220"/>
        <w:ind w:left="360"/>
        <w:rPr>
          <w:rFonts w:asciiTheme="minorBidi" w:hAnsiTheme="minorBidi" w:cstheme="minorBidi"/>
          <w:spacing w:val="-2"/>
          <w:sz w:val="20"/>
          <w:szCs w:val="20"/>
        </w:rPr>
      </w:pPr>
      <w:sdt>
        <w:sdtPr>
          <w:rPr>
            <w:rFonts w:asciiTheme="minorBidi" w:hAnsiTheme="minorBidi" w:cstheme="minorBidi"/>
            <w:sz w:val="20"/>
            <w:szCs w:val="20"/>
          </w:rPr>
          <w:id w:val="1520428240"/>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hint="eastAsia"/>
              <w:sz w:val="20"/>
              <w:szCs w:val="20"/>
            </w:rPr>
            <w:t>☐</w:t>
          </w:r>
        </w:sdtContent>
      </w:sdt>
      <w:r w:rsidR="00C34FC6" w:rsidRPr="008E68BE">
        <w:rPr>
          <w:rFonts w:asciiTheme="minorBidi" w:hAnsiTheme="minorBidi" w:cstheme="minorBidi"/>
          <w:noProof/>
          <w:spacing w:val="-2"/>
          <w:sz w:val="20"/>
          <w:szCs w:val="20"/>
        </w:rPr>
        <mc:AlternateContent>
          <mc:Choice Requires="wps">
            <w:drawing>
              <wp:anchor distT="45720" distB="45720" distL="114300" distR="114300" simplePos="0" relativeHeight="251658248" behindDoc="0" locked="0" layoutInCell="1" allowOverlap="1" wp14:anchorId="1D83D35C" wp14:editId="08443492">
                <wp:simplePos x="0" y="0"/>
                <wp:positionH relativeFrom="column">
                  <wp:posOffset>2676525</wp:posOffset>
                </wp:positionH>
                <wp:positionV relativeFrom="paragraph">
                  <wp:posOffset>-50610</wp:posOffset>
                </wp:positionV>
                <wp:extent cx="3437890" cy="270510"/>
                <wp:effectExtent l="0" t="0" r="10160" b="15240"/>
                <wp:wrapSquare wrapText="bothSides"/>
                <wp:docPr id="5601407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13BC3C2"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3D35C" id="_x0000_s1033" type="#_x0000_t202" style="position:absolute;left:0;text-align:left;margin-left:210.75pt;margin-top:-4pt;width:270.7pt;height:21.3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">
                <v:textbox>
                  <w:txbxContent>
                    <w:p w14:paraId="313BC3C2" w14:textId="77777777" w:rsidR="00C34FC6" w:rsidRDefault="00C34FC6" w:rsidP="00C34FC6"/>
                  </w:txbxContent>
                </v:textbox>
                <w10:wrap type="square"/>
              </v:shape>
            </w:pict>
          </mc:Fallback>
        </mc:AlternateContent>
      </w:r>
      <w:r w:rsidR="000F2AE9">
        <w:rPr>
          <w:rFonts w:asciiTheme="minorBidi" w:hAnsiTheme="minorBidi" w:cstheme="minorBidi"/>
          <w:sz w:val="20"/>
          <w:szCs w:val="20"/>
        </w:rPr>
        <w:t xml:space="preserve"> </w:t>
      </w:r>
      <w:r w:rsidR="00C34FC6" w:rsidRPr="008E68BE">
        <w:rPr>
          <w:rFonts w:asciiTheme="minorBidi" w:hAnsiTheme="minorBidi" w:cstheme="minorBidi"/>
          <w:sz w:val="20"/>
          <w:szCs w:val="20"/>
        </w:rPr>
        <w:t>Gene</w:t>
      </w:r>
      <w:r w:rsidR="00C34FC6" w:rsidRPr="008E68BE">
        <w:rPr>
          <w:rFonts w:asciiTheme="minorBidi" w:hAnsiTheme="minorBidi" w:cstheme="minorBidi"/>
          <w:spacing w:val="-3"/>
          <w:sz w:val="20"/>
          <w:szCs w:val="20"/>
        </w:rPr>
        <w:t xml:space="preserve"> </w:t>
      </w:r>
      <w:r w:rsidR="00C34FC6" w:rsidRPr="008E68BE">
        <w:rPr>
          <w:rFonts w:asciiTheme="minorBidi" w:hAnsiTheme="minorBidi" w:cstheme="minorBidi"/>
          <w:spacing w:val="-2"/>
          <w:sz w:val="20"/>
          <w:szCs w:val="20"/>
        </w:rPr>
        <w:t>sequences</w:t>
      </w:r>
    </w:p>
    <w:p w14:paraId="29A7C1D1" w14:textId="4B41E285" w:rsidR="00C34FC6" w:rsidRPr="008E68BE" w:rsidRDefault="00000000" w:rsidP="009865DA">
      <w:pPr>
        <w:pStyle w:val="BodyText"/>
        <w:spacing w:before="93" w:after="220"/>
        <w:ind w:left="360"/>
        <w:rPr>
          <w:rFonts w:asciiTheme="minorBidi" w:hAnsiTheme="minorBidi" w:cstheme="minorBidi"/>
          <w:spacing w:val="-2"/>
        </w:rPr>
      </w:pPr>
      <w:sdt>
        <w:sdtPr>
          <w:rPr>
            <w:rFonts w:asciiTheme="minorBidi" w:hAnsiTheme="minorBidi" w:cstheme="minorBidi"/>
          </w:rPr>
          <w:id w:val="146877235"/>
          <w14:checkbox>
            <w14:checked w14:val="0"/>
            <w14:checkedState w14:val="2612" w14:font="MS Gothic"/>
            <w14:uncheckedState w14:val="2610" w14:font="MS Gothic"/>
          </w14:checkbox>
        </w:sdtPr>
        <w:sdtContent>
          <w:r w:rsidR="009646DB" w:rsidRPr="008E68BE">
            <w:rPr>
              <w:rFonts w:ascii="Segoe UI Symbol" w:eastAsia="MS Gothic" w:hAnsi="Segoe UI Symbol" w:cs="Segoe UI Symbol" w:hint="eastAsia"/>
            </w:rPr>
            <w:t>☐</w:t>
          </w:r>
        </w:sdtContent>
      </w:sdt>
      <w:r w:rsidR="00C34FC6" w:rsidRPr="008E68BE">
        <w:rPr>
          <w:rFonts w:asciiTheme="minorBidi" w:hAnsiTheme="minorBidi" w:cstheme="minorBidi"/>
          <w:noProof/>
          <w:spacing w:val="-2"/>
        </w:rPr>
        <mc:AlternateContent>
          <mc:Choice Requires="wps">
            <w:drawing>
              <wp:anchor distT="45720" distB="45720" distL="114300" distR="114300" simplePos="0" relativeHeight="251658249" behindDoc="0" locked="0" layoutInCell="1" allowOverlap="1" wp14:anchorId="50E5248D" wp14:editId="0DE44B9D">
                <wp:simplePos x="0" y="0"/>
                <wp:positionH relativeFrom="column">
                  <wp:posOffset>2682240</wp:posOffset>
                </wp:positionH>
                <wp:positionV relativeFrom="paragraph">
                  <wp:posOffset>-33210</wp:posOffset>
                </wp:positionV>
                <wp:extent cx="3437890" cy="270510"/>
                <wp:effectExtent l="0" t="0" r="10160" b="15240"/>
                <wp:wrapSquare wrapText="bothSides"/>
                <wp:docPr id="2138195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74E8BB7C"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E5248D" id="_x0000_s1034" type="#_x0000_t202" style="position:absolute;left:0;text-align:left;margin-left:211.2pt;margin-top:-2.6pt;width:270.7pt;height:21.3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eG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">
                <v:textbox>
                  <w:txbxContent>
                    <w:p w14:paraId="74E8BB7C" w14:textId="77777777" w:rsidR="00C34FC6" w:rsidRDefault="00C34FC6" w:rsidP="00C34FC6"/>
                  </w:txbxContent>
                </v:textbox>
                <w10:wrap type="square"/>
              </v:shape>
            </w:pict>
          </mc:Fallback>
        </mc:AlternateContent>
      </w:r>
      <w:r w:rsidR="000F2AE9">
        <w:rPr>
          <w:rFonts w:asciiTheme="minorBidi" w:hAnsiTheme="minorBidi" w:cstheme="minorBidi"/>
        </w:rPr>
        <w:t xml:space="preserve"> </w:t>
      </w:r>
      <w:r w:rsidR="00C34FC6" w:rsidRPr="008E68BE">
        <w:rPr>
          <w:rFonts w:asciiTheme="minorBidi" w:hAnsiTheme="minorBidi" w:cstheme="minorBidi"/>
        </w:rPr>
        <w:t>Mathematical</w:t>
      </w:r>
      <w:r w:rsidR="00C34FC6" w:rsidRPr="008E68BE">
        <w:rPr>
          <w:rFonts w:asciiTheme="minorBidi" w:hAnsiTheme="minorBidi" w:cstheme="minorBidi"/>
          <w:spacing w:val="-11"/>
        </w:rPr>
        <w:t xml:space="preserve"> </w:t>
      </w:r>
      <w:r w:rsidR="00C34FC6" w:rsidRPr="008E68BE">
        <w:rPr>
          <w:rFonts w:asciiTheme="minorBidi" w:hAnsiTheme="minorBidi" w:cstheme="minorBidi"/>
          <w:spacing w:val="-2"/>
        </w:rPr>
        <w:t>formulas</w:t>
      </w:r>
    </w:p>
    <w:p w14:paraId="11420D20" w14:textId="399BDEB6" w:rsidR="00C34FC6" w:rsidRPr="008E68BE" w:rsidRDefault="00A6421D" w:rsidP="009865DA">
      <w:pPr>
        <w:pStyle w:val="BodyText"/>
        <w:spacing w:before="94" w:after="220"/>
        <w:ind w:left="360"/>
        <w:rPr>
          <w:rFonts w:asciiTheme="minorBidi" w:hAnsiTheme="minorBidi" w:cstheme="minorBidi"/>
          <w:spacing w:val="-2"/>
        </w:rPr>
      </w:pPr>
      <w:r w:rsidRPr="008E68BE">
        <w:rPr>
          <w:rFonts w:asciiTheme="minorBidi" w:hAnsiTheme="minorBidi" w:cstheme="minorBidi"/>
          <w:noProof/>
          <w:spacing w:val="-2"/>
        </w:rPr>
        <mc:AlternateContent>
          <mc:Choice Requires="wps">
            <w:drawing>
              <wp:anchor distT="45720" distB="45720" distL="114300" distR="114300" simplePos="0" relativeHeight="251658256" behindDoc="0" locked="0" layoutInCell="1" allowOverlap="1" wp14:anchorId="572CEAD6" wp14:editId="0B4E7A4B">
                <wp:simplePos x="0" y="0"/>
                <wp:positionH relativeFrom="column">
                  <wp:posOffset>2683510</wp:posOffset>
                </wp:positionH>
                <wp:positionV relativeFrom="paragraph">
                  <wp:posOffset>-16065</wp:posOffset>
                </wp:positionV>
                <wp:extent cx="3437890" cy="270510"/>
                <wp:effectExtent l="0" t="0" r="10160" b="15240"/>
                <wp:wrapSquare wrapText="bothSides"/>
                <wp:docPr id="761581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096F6EF" w14:textId="77777777" w:rsidR="00A6421D" w:rsidRDefault="00A6421D" w:rsidP="00A642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CEAD6" id="_x0000_s1035" type="#_x0000_t202" style="position:absolute;left:0;text-align:left;margin-left:211.3pt;margin-top:-1.25pt;width:270.7pt;height:21.3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">
                <v:textbox>
                  <w:txbxContent>
                    <w:p w14:paraId="3096F6EF" w14:textId="77777777" w:rsidR="00A6421D" w:rsidRDefault="00A6421D" w:rsidP="00A6421D"/>
                  </w:txbxContent>
                </v:textbox>
                <w10:wrap type="square"/>
              </v:shape>
            </w:pict>
          </mc:Fallback>
        </mc:AlternateContent>
      </w:r>
      <w:sdt>
        <w:sdtPr>
          <w:rPr>
            <w:rFonts w:asciiTheme="minorBidi" w:hAnsiTheme="minorBidi" w:cstheme="minorBidi"/>
          </w:rPr>
          <w:id w:val="-1710176812"/>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sidR="000F2AE9">
        <w:rPr>
          <w:rFonts w:asciiTheme="minorBidi" w:hAnsiTheme="minorBidi" w:cstheme="minorBidi"/>
        </w:rPr>
        <w:t xml:space="preserve"> </w:t>
      </w:r>
      <w:r w:rsidR="00C34FC6" w:rsidRPr="008E68BE">
        <w:rPr>
          <w:rFonts w:asciiTheme="minorBidi" w:hAnsiTheme="minorBidi" w:cstheme="minorBidi"/>
        </w:rPr>
        <w:t xml:space="preserve">Computer </w:t>
      </w:r>
      <w:r w:rsidR="00C34FC6" w:rsidRPr="008E68BE">
        <w:rPr>
          <w:rFonts w:asciiTheme="minorBidi" w:hAnsiTheme="minorBidi" w:cstheme="minorBidi"/>
          <w:spacing w:val="-2"/>
        </w:rPr>
        <w:t>programs</w:t>
      </w:r>
    </w:p>
    <w:p w14:paraId="49B5B1A4" w14:textId="2BBBB027" w:rsidR="00C34FC6" w:rsidRPr="008E68BE" w:rsidRDefault="00A6421D" w:rsidP="009865DA">
      <w:pPr>
        <w:pStyle w:val="BodyText"/>
        <w:spacing w:before="94" w:after="220"/>
        <w:ind w:left="360"/>
        <w:rPr>
          <w:ins w:id="144" w:author="Author"/>
          <w:rFonts w:asciiTheme="minorBidi" w:hAnsiTheme="minorBidi" w:cstheme="minorBidi"/>
        </w:rPr>
      </w:pPr>
      <w:r w:rsidRPr="008E68BE">
        <w:rPr>
          <w:rFonts w:asciiTheme="minorBidi" w:hAnsiTheme="minorBidi" w:cstheme="minorBidi"/>
          <w:noProof/>
          <w:spacing w:val="-2"/>
        </w:rPr>
        <mc:AlternateContent>
          <mc:Choice Requires="wps">
            <w:drawing>
              <wp:anchor distT="45720" distB="45720" distL="114300" distR="114300" simplePos="0" relativeHeight="251658250" behindDoc="0" locked="0" layoutInCell="1" allowOverlap="1" wp14:anchorId="0D26AA7D" wp14:editId="58B1734A">
                <wp:simplePos x="0" y="0"/>
                <wp:positionH relativeFrom="column">
                  <wp:posOffset>2682875</wp:posOffset>
                </wp:positionH>
                <wp:positionV relativeFrom="paragraph">
                  <wp:posOffset>17145</wp:posOffset>
                </wp:positionV>
                <wp:extent cx="3437890" cy="270510"/>
                <wp:effectExtent l="0" t="0" r="10160" b="15240"/>
                <wp:wrapSquare wrapText="bothSides"/>
                <wp:docPr id="1305531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46270C34"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6AA7D" id="_x0000_s1036" type="#_x0000_t202" style="position:absolute;left:0;text-align:left;margin-left:211.25pt;margin-top:1.35pt;width:270.7pt;height:21.3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I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">
                <v:textbox>
                  <w:txbxContent>
                    <w:p w14:paraId="46270C34" w14:textId="77777777" w:rsidR="00C34FC6" w:rsidRDefault="00C34FC6" w:rsidP="00C34FC6"/>
                  </w:txbxContent>
                </v:textbox>
                <w10:wrap type="square"/>
              </v:shape>
            </w:pict>
          </mc:Fallback>
        </mc:AlternateContent>
      </w:r>
      <w:ins w:id="145" w:author="Author">
        <w:r w:rsidR="00F66EDA" w:rsidRPr="008E68BE">
          <w:rPr>
            <w:rFonts w:asciiTheme="minorBidi" w:hAnsiTheme="minorBidi" w:cstheme="minorBidi"/>
            <w:noProof/>
            <w:spacing w:val="-2"/>
          </w:rPr>
          <mc:AlternateContent>
            <mc:Choice Requires="wps">
              <w:drawing>
                <wp:anchor distT="45720" distB="45720" distL="114300" distR="114300" simplePos="0" relativeHeight="251658252" behindDoc="0" locked="0" layoutInCell="1" allowOverlap="1" wp14:anchorId="5CD43837" wp14:editId="69A78D41">
                  <wp:simplePos x="0" y="0"/>
                  <wp:positionH relativeFrom="column">
                    <wp:posOffset>2683510</wp:posOffset>
                  </wp:positionH>
                  <wp:positionV relativeFrom="paragraph">
                    <wp:posOffset>424180</wp:posOffset>
                  </wp:positionV>
                  <wp:extent cx="3437890" cy="270510"/>
                  <wp:effectExtent l="0" t="0" r="10160" b="15240"/>
                  <wp:wrapSquare wrapText="bothSides"/>
                  <wp:docPr id="21310835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36D9BF09" w14:textId="77777777" w:rsidR="00444918" w:rsidRDefault="00444918" w:rsidP="004449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43837" id="_x0000_s1037" type="#_x0000_t202" style="position:absolute;left:0;text-align:left;margin-left:211.3pt;margin-top:33.4pt;width:270.7pt;height:21.3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">
                  <v:textbox>
                    <w:txbxContent>
                      <w:p w14:paraId="36D9BF09" w14:textId="77777777" w:rsidR="00444918" w:rsidRDefault="00444918" w:rsidP="00444918"/>
                    </w:txbxContent>
                  </v:textbox>
                  <w10:wrap type="square"/>
                </v:shape>
              </w:pict>
            </mc:Fallback>
          </mc:AlternateContent>
        </w:r>
      </w:ins>
      <w:sdt>
        <w:sdtPr>
          <w:rPr>
            <w:rFonts w:asciiTheme="minorBidi" w:hAnsiTheme="minorBidi" w:cstheme="minorBidi"/>
          </w:rPr>
          <w:id w:val="983977054"/>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sidR="002D51DF">
        <w:rPr>
          <w:rFonts w:asciiTheme="minorBidi" w:hAnsiTheme="minorBidi" w:cstheme="minorBidi"/>
        </w:rPr>
        <w:t xml:space="preserve"> </w:t>
      </w:r>
      <w:ins w:id="146" w:author="Author">
        <w:r w:rsidR="00AD3A17" w:rsidRPr="008E68BE">
          <w:rPr>
            <w:rFonts w:asciiTheme="minorBidi" w:hAnsiTheme="minorBidi" w:cstheme="minorBidi"/>
          </w:rPr>
          <w:t>Minutes/Seconds</w:t>
        </w:r>
        <w:r w:rsidR="00AD3A17" w:rsidRPr="008E68BE">
          <w:rPr>
            <w:rFonts w:asciiTheme="minorBidi" w:hAnsiTheme="minorBidi" w:cstheme="minorBidi"/>
            <w:i/>
            <w:sz w:val="16"/>
            <w:szCs w:val="16"/>
          </w:rPr>
          <w:t>(</w:t>
        </w:r>
        <w:r w:rsidR="009A719B" w:rsidRPr="008E68BE">
          <w:rPr>
            <w:rFonts w:asciiTheme="minorBidi" w:hAnsiTheme="minorBidi" w:cstheme="minorBidi"/>
            <w:i/>
            <w:sz w:val="16"/>
            <w:szCs w:val="16"/>
          </w:rPr>
          <w:t>f</w:t>
        </w:r>
        <w:r w:rsidR="00A825CC" w:rsidRPr="008E68BE">
          <w:rPr>
            <w:rFonts w:asciiTheme="minorBidi" w:hAnsiTheme="minorBidi" w:cstheme="minorBidi"/>
            <w:i/>
            <w:sz w:val="16"/>
            <w:szCs w:val="16"/>
          </w:rPr>
          <w:t>or referencing videos</w:t>
        </w:r>
        <w:r w:rsidR="009A719B" w:rsidRPr="008E68BE">
          <w:rPr>
            <w:rFonts w:asciiTheme="minorBidi" w:hAnsiTheme="minorBidi" w:cstheme="minorBidi"/>
            <w:i/>
            <w:sz w:val="16"/>
            <w:szCs w:val="16"/>
          </w:rPr>
          <w:t>)</w:t>
        </w:r>
      </w:ins>
    </w:p>
    <w:p w14:paraId="479FE07E" w14:textId="5A619F4F" w:rsidR="00AA140B" w:rsidRPr="008E68BE" w:rsidRDefault="00000000" w:rsidP="009865DA">
      <w:pPr>
        <w:pStyle w:val="BodyText"/>
        <w:spacing w:before="94" w:after="220"/>
        <w:ind w:left="360"/>
        <w:rPr>
          <w:ins w:id="147" w:author="Author"/>
          <w:rFonts w:asciiTheme="minorBidi" w:hAnsiTheme="minorBidi" w:cstheme="minorBidi"/>
          <w:i/>
          <w:sz w:val="18"/>
          <w:szCs w:val="18"/>
        </w:rPr>
      </w:pPr>
      <w:sdt>
        <w:sdtPr>
          <w:rPr>
            <w:rFonts w:asciiTheme="minorBidi" w:hAnsiTheme="minorBidi" w:cstheme="minorBidi"/>
          </w:rPr>
          <w:id w:val="-609665411"/>
          <w14:checkbox>
            <w14:checked w14:val="0"/>
            <w14:checkedState w14:val="2612" w14:font="MS Gothic"/>
            <w14:uncheckedState w14:val="2610" w14:font="MS Gothic"/>
          </w14:checkbox>
        </w:sdtPr>
        <w:sdtContent>
          <w:r w:rsidR="002D51DF" w:rsidRPr="008E68BE">
            <w:rPr>
              <w:rFonts w:ascii="Segoe UI Symbol" w:eastAsia="MS Gothic" w:hAnsi="Segoe UI Symbol" w:cs="Segoe UI Symbol"/>
            </w:rPr>
            <w:t>☐</w:t>
          </w:r>
        </w:sdtContent>
      </w:sdt>
      <w:r w:rsidR="002D51DF">
        <w:rPr>
          <w:rFonts w:asciiTheme="minorBidi" w:hAnsiTheme="minorBidi" w:cstheme="minorBidi"/>
        </w:rPr>
        <w:t xml:space="preserve"> </w:t>
      </w:r>
      <w:ins w:id="148" w:author="Author">
        <w:r w:rsidR="00AA140B" w:rsidRPr="008E68BE">
          <w:rPr>
            <w:rFonts w:asciiTheme="minorBidi" w:hAnsiTheme="minorBidi" w:cstheme="minorBidi"/>
          </w:rPr>
          <w:t xml:space="preserve">Webpage identifiers </w:t>
        </w:r>
        <w:r w:rsidR="00AA140B" w:rsidRPr="008E68BE">
          <w:rPr>
            <w:rFonts w:asciiTheme="minorBidi" w:hAnsiTheme="minorBidi" w:cstheme="minorBidi"/>
            <w:i/>
            <w:sz w:val="18"/>
            <w:szCs w:val="18"/>
          </w:rPr>
          <w:t xml:space="preserve">(URL with </w:t>
        </w:r>
      </w:ins>
    </w:p>
    <w:p w14:paraId="19A74778" w14:textId="7AFFEFCF" w:rsidR="00AA140B" w:rsidRPr="008E68BE" w:rsidRDefault="009865DA" w:rsidP="000F2AE9">
      <w:pPr>
        <w:pStyle w:val="BodyText"/>
        <w:spacing w:before="94" w:after="220"/>
        <w:ind w:left="180" w:firstLine="360"/>
        <w:rPr>
          <w:rFonts w:asciiTheme="minorBidi" w:hAnsiTheme="minorBidi" w:cstheme="minorBidi"/>
          <w:i/>
          <w:sz w:val="18"/>
          <w:szCs w:val="18"/>
        </w:rPr>
      </w:pPr>
      <w:r w:rsidRPr="008E68BE">
        <w:rPr>
          <w:rFonts w:asciiTheme="minorBidi" w:hAnsiTheme="minorBidi" w:cstheme="minorBidi"/>
          <w:noProof/>
          <w:spacing w:val="-2"/>
        </w:rPr>
        <mc:AlternateContent>
          <mc:Choice Requires="wps">
            <w:drawing>
              <wp:anchor distT="45720" distB="45720" distL="114300" distR="114300" simplePos="0" relativeHeight="251658251" behindDoc="0" locked="0" layoutInCell="1" allowOverlap="1" wp14:anchorId="54BA1DE8" wp14:editId="11FC8CB4">
                <wp:simplePos x="0" y="0"/>
                <wp:positionH relativeFrom="column">
                  <wp:posOffset>2683510</wp:posOffset>
                </wp:positionH>
                <wp:positionV relativeFrom="paragraph">
                  <wp:posOffset>179070</wp:posOffset>
                </wp:positionV>
                <wp:extent cx="3437890" cy="270510"/>
                <wp:effectExtent l="0" t="0" r="10160" b="15240"/>
                <wp:wrapSquare wrapText="bothSides"/>
                <wp:docPr id="3605405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7890" cy="270510"/>
                        </a:xfrm>
                        <a:prstGeom prst="rect">
                          <a:avLst/>
                        </a:prstGeom>
                        <a:solidFill>
                          <a:srgbClr val="FFFFFF"/>
                        </a:solidFill>
                        <a:ln w="9525">
                          <a:solidFill>
                            <a:srgbClr val="000000"/>
                          </a:solidFill>
                          <a:miter lim="800000"/>
                          <a:headEnd/>
                          <a:tailEnd/>
                        </a:ln>
                      </wps:spPr>
                      <wps:txbx>
                        <w:txbxContent>
                          <w:p w14:paraId="5E0EFCE8" w14:textId="77777777" w:rsidR="00C34FC6" w:rsidRDefault="00C34FC6" w:rsidP="00C34F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A1DE8" id="_x0000_s1038" type="#_x0000_t202" style="position:absolute;left:0;text-align:left;margin-left:211.3pt;margin-top:14.1pt;width:270.7pt;height:21.3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f/FgIAACcEAAAOAAAAZHJzL2Uyb0RvYy54bWysk99v2yAQx98n7X9AvC923GRNrDhVly7T&#10;pO6H1O0PwIBjNMwxILGzv74HTtOo216m8YA4Dr7cfe5Y3QydJgfpvAJT0ekkp0QaDkKZXUW/f9u+&#10;WVD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">
                <v:textbox>
                  <w:txbxContent>
                    <w:p w14:paraId="5E0EFCE8" w14:textId="77777777" w:rsidR="00C34FC6" w:rsidRDefault="00C34FC6" w:rsidP="00C34FC6"/>
                  </w:txbxContent>
                </v:textbox>
                <w10:wrap type="square"/>
              </v:shape>
            </w:pict>
          </mc:Fallback>
        </mc:AlternateContent>
      </w:r>
      <w:ins w:id="149" w:author="Author">
        <w:r w:rsidR="00AA140B" w:rsidRPr="008E68BE">
          <w:rPr>
            <w:rFonts w:asciiTheme="minorBidi" w:hAnsiTheme="minorBidi" w:cstheme="minorBidi"/>
            <w:i/>
            <w:sz w:val="18"/>
            <w:szCs w:val="18"/>
          </w:rPr>
          <w:t>heading/section reference)</w:t>
        </w:r>
      </w:ins>
    </w:p>
    <w:p w14:paraId="5A6CAC41" w14:textId="70282702" w:rsidR="00C34FC6" w:rsidRPr="008E68BE" w:rsidRDefault="00000000" w:rsidP="009865DA">
      <w:pPr>
        <w:pStyle w:val="BodyText"/>
        <w:spacing w:before="94" w:after="220"/>
        <w:ind w:left="360"/>
        <w:rPr>
          <w:rFonts w:asciiTheme="minorBidi" w:hAnsiTheme="minorBidi" w:cstheme="minorBidi"/>
        </w:rPr>
      </w:pPr>
      <w:sdt>
        <w:sdtPr>
          <w:rPr>
            <w:rFonts w:asciiTheme="minorBidi" w:hAnsiTheme="minorBidi" w:cstheme="minorBidi"/>
            <w:spacing w:val="-2"/>
            <w:position w:val="2"/>
          </w:rPr>
          <w:id w:val="224107633"/>
          <w14:checkbox>
            <w14:checked w14:val="0"/>
            <w14:checkedState w14:val="2612" w14:font="MS Gothic"/>
            <w14:uncheckedState w14:val="2610" w14:font="MS Gothic"/>
          </w14:checkbox>
        </w:sdtPr>
        <w:sdtContent>
          <w:r w:rsidR="002D51DF">
            <w:rPr>
              <w:rFonts w:ascii="MS Gothic" w:eastAsia="MS Gothic" w:hAnsi="MS Gothic" w:cstheme="minorBidi" w:hint="eastAsia"/>
              <w:spacing w:val="-2"/>
              <w:position w:val="2"/>
            </w:rPr>
            <w:t>☐</w:t>
          </w:r>
        </w:sdtContent>
      </w:sdt>
      <w:r w:rsidR="002D51DF" w:rsidRPr="008E68BE">
        <w:rPr>
          <w:rFonts w:asciiTheme="minorBidi" w:hAnsiTheme="minorBidi" w:cstheme="minorBidi"/>
          <w:spacing w:val="-2"/>
          <w:position w:val="2"/>
        </w:rPr>
        <w:t xml:space="preserve"> </w:t>
      </w:r>
      <w:r w:rsidR="00C34FC6" w:rsidRPr="008E68BE">
        <w:rPr>
          <w:rFonts w:asciiTheme="minorBidi" w:hAnsiTheme="minorBidi" w:cstheme="minorBidi"/>
          <w:spacing w:val="-2"/>
          <w:position w:val="2"/>
        </w:rPr>
        <w:t>Other (please specify)</w:t>
      </w:r>
    </w:p>
    <w:p w14:paraId="4048834B" w14:textId="77777777" w:rsidR="00C62287" w:rsidRPr="008E68BE" w:rsidRDefault="00C62287" w:rsidP="008E68BE">
      <w:pPr>
        <w:spacing w:before="152" w:after="220"/>
        <w:rPr>
          <w:rFonts w:asciiTheme="minorBidi" w:hAnsiTheme="minorBidi" w:cstheme="minorBidi"/>
          <w:b/>
          <w:sz w:val="20"/>
          <w:szCs w:val="20"/>
        </w:rPr>
      </w:pPr>
    </w:p>
    <w:p w14:paraId="42C64DA4" w14:textId="77777777" w:rsidR="009C7467" w:rsidRDefault="009C7467">
      <w:pPr>
        <w:rPr>
          <w:rFonts w:asciiTheme="minorBidi" w:hAnsiTheme="minorBidi" w:cstheme="minorBidi"/>
          <w:b/>
          <w:sz w:val="24"/>
          <w:szCs w:val="24"/>
        </w:rPr>
      </w:pPr>
      <w:r>
        <w:rPr>
          <w:rFonts w:asciiTheme="minorBidi" w:hAnsiTheme="minorBidi" w:cstheme="minorBidi"/>
          <w:b/>
          <w:sz w:val="24"/>
          <w:szCs w:val="24"/>
        </w:rPr>
        <w:br w:type="page"/>
      </w:r>
    </w:p>
    <w:p w14:paraId="0EDA84AB" w14:textId="425144B9" w:rsidR="00C62287" w:rsidRPr="008E68BE" w:rsidRDefault="00C62287" w:rsidP="008E68BE">
      <w:pPr>
        <w:spacing w:before="152" w:after="220"/>
        <w:rPr>
          <w:rFonts w:asciiTheme="minorBidi" w:hAnsiTheme="minorBidi" w:cstheme="minorBidi"/>
          <w:spacing w:val="-2"/>
          <w:sz w:val="20"/>
          <w:szCs w:val="20"/>
        </w:rPr>
      </w:pPr>
      <w:r w:rsidRPr="008E68BE">
        <w:rPr>
          <w:rFonts w:asciiTheme="minorBidi" w:hAnsiTheme="minorBidi" w:cstheme="minorBidi"/>
          <w:b/>
          <w:sz w:val="24"/>
          <w:szCs w:val="24"/>
        </w:rPr>
        <w:t>Section</w:t>
      </w:r>
      <w:r w:rsidRPr="008E68BE">
        <w:rPr>
          <w:rFonts w:asciiTheme="minorBidi" w:hAnsiTheme="minorBidi" w:cstheme="minorBidi"/>
          <w:b/>
          <w:spacing w:val="-6"/>
          <w:sz w:val="24"/>
          <w:szCs w:val="24"/>
        </w:rPr>
        <w:t xml:space="preserve"> </w:t>
      </w:r>
      <w:r w:rsidRPr="008E68BE">
        <w:rPr>
          <w:rFonts w:asciiTheme="minorBidi" w:hAnsiTheme="minorBidi" w:cstheme="minorBidi"/>
          <w:b/>
          <w:sz w:val="24"/>
          <w:szCs w:val="24"/>
        </w:rPr>
        <w:t>7:</w:t>
      </w:r>
      <w:r w:rsidRPr="008E68BE">
        <w:rPr>
          <w:rFonts w:asciiTheme="minorBidi" w:hAnsiTheme="minorBidi" w:cstheme="minorBidi"/>
          <w:b/>
          <w:spacing w:val="-5"/>
          <w:sz w:val="24"/>
          <w:szCs w:val="24"/>
        </w:rPr>
        <w:t xml:space="preserve"> </w:t>
      </w:r>
      <w:r w:rsidRPr="008E68BE">
        <w:rPr>
          <w:rFonts w:asciiTheme="minorBidi" w:hAnsiTheme="minorBidi" w:cstheme="minorBidi"/>
          <w:b/>
          <w:sz w:val="24"/>
          <w:szCs w:val="24"/>
        </w:rPr>
        <w:t>Paragraph</w:t>
      </w:r>
      <w:r w:rsidRPr="008E68BE">
        <w:rPr>
          <w:rFonts w:asciiTheme="minorBidi" w:hAnsiTheme="minorBidi" w:cstheme="minorBidi"/>
          <w:b/>
          <w:spacing w:val="-3"/>
          <w:sz w:val="24"/>
          <w:szCs w:val="24"/>
        </w:rPr>
        <w:t xml:space="preserve"> </w:t>
      </w:r>
      <w:r w:rsidRPr="008E68BE">
        <w:rPr>
          <w:rFonts w:asciiTheme="minorBidi" w:hAnsiTheme="minorBidi" w:cstheme="minorBidi"/>
          <w:b/>
          <w:sz w:val="24"/>
          <w:szCs w:val="24"/>
        </w:rPr>
        <w:t>number</w:t>
      </w:r>
      <w:r w:rsidRPr="008E68BE">
        <w:rPr>
          <w:rFonts w:asciiTheme="minorBidi" w:hAnsiTheme="minorBidi" w:cstheme="minorBidi"/>
          <w:b/>
          <w:spacing w:val="-3"/>
          <w:sz w:val="24"/>
          <w:szCs w:val="24"/>
        </w:rPr>
        <w:t xml:space="preserve"> </w:t>
      </w:r>
      <w:r w:rsidRPr="008E68BE">
        <w:rPr>
          <w:rFonts w:asciiTheme="minorBidi" w:hAnsiTheme="minorBidi" w:cstheme="minorBidi"/>
          <w:b/>
          <w:sz w:val="24"/>
          <w:szCs w:val="24"/>
        </w:rPr>
        <w:t>details:</w:t>
      </w:r>
      <w:r w:rsidRPr="008E68BE">
        <w:rPr>
          <w:rFonts w:asciiTheme="minorBidi" w:hAnsiTheme="minorBidi" w:cstheme="minorBidi"/>
          <w:spacing w:val="-9"/>
          <w:sz w:val="24"/>
          <w:szCs w:val="24"/>
        </w:rPr>
        <w:t xml:space="preserve"> </w:t>
      </w:r>
      <w:r w:rsidRPr="008E68BE">
        <w:rPr>
          <w:rFonts w:asciiTheme="minorBidi" w:hAnsiTheme="minorBidi" w:cstheme="minorBidi"/>
          <w:sz w:val="20"/>
          <w:szCs w:val="20"/>
        </w:rPr>
        <w:t>complete</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this</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section</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if</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your</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published</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patent</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documents</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include</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paragraph</w:t>
      </w:r>
      <w:r w:rsidRPr="008E68BE">
        <w:rPr>
          <w:rFonts w:asciiTheme="minorBidi" w:hAnsiTheme="minorBidi" w:cstheme="minorBidi"/>
          <w:spacing w:val="-2"/>
          <w:sz w:val="20"/>
          <w:szCs w:val="20"/>
        </w:rPr>
        <w:t xml:space="preserve"> numbers</w:t>
      </w:r>
    </w:p>
    <w:p w14:paraId="7020490E" w14:textId="4AEFFFB0" w:rsidR="00C62287" w:rsidRPr="008E68BE" w:rsidRDefault="00C62287" w:rsidP="00EC302E">
      <w:pPr>
        <w:pStyle w:val="ListParagraph"/>
        <w:numPr>
          <w:ilvl w:val="0"/>
          <w:numId w:val="18"/>
        </w:numPr>
        <w:spacing w:before="152" w:after="220"/>
        <w:ind w:left="360"/>
        <w:rPr>
          <w:rFonts w:asciiTheme="minorBidi" w:hAnsiTheme="minorBidi" w:cstheme="minorBidi"/>
          <w:spacing w:val="-5"/>
          <w:sz w:val="20"/>
          <w:szCs w:val="20"/>
        </w:rPr>
      </w:pPr>
      <w:r w:rsidRPr="008E68BE">
        <w:rPr>
          <w:rFonts w:asciiTheme="minorBidi" w:hAnsiTheme="minorBidi" w:cstheme="minorBidi"/>
          <w:sz w:val="20"/>
          <w:szCs w:val="20"/>
        </w:rPr>
        <w:t>Paragraph</w:t>
      </w:r>
      <w:r w:rsidRPr="008E68BE">
        <w:rPr>
          <w:rFonts w:asciiTheme="minorBidi" w:hAnsiTheme="minorBidi" w:cstheme="minorBidi"/>
          <w:spacing w:val="-4"/>
          <w:sz w:val="20"/>
          <w:szCs w:val="20"/>
        </w:rPr>
        <w:t xml:space="preserve"> </w:t>
      </w:r>
      <w:r w:rsidRPr="008E68BE">
        <w:rPr>
          <w:rFonts w:asciiTheme="minorBidi" w:hAnsiTheme="minorBidi" w:cstheme="minorBidi"/>
          <w:sz w:val="20"/>
          <w:szCs w:val="20"/>
        </w:rPr>
        <w:t>numbers</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are</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typically</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created</w:t>
      </w:r>
      <w:r w:rsidRPr="008E68BE">
        <w:rPr>
          <w:rFonts w:asciiTheme="minorBidi" w:hAnsiTheme="minorBidi" w:cstheme="minorBidi"/>
          <w:spacing w:val="-3"/>
          <w:sz w:val="20"/>
          <w:szCs w:val="20"/>
        </w:rPr>
        <w:t xml:space="preserve"> </w:t>
      </w:r>
      <w:r w:rsidRPr="008E68BE">
        <w:rPr>
          <w:rFonts w:asciiTheme="minorBidi" w:hAnsiTheme="minorBidi" w:cstheme="minorBidi"/>
          <w:spacing w:val="-5"/>
          <w:sz w:val="20"/>
          <w:szCs w:val="20"/>
        </w:rPr>
        <w:t>by:</w:t>
      </w:r>
    </w:p>
    <w:p w14:paraId="219F97BC" w14:textId="7205C5C2" w:rsidR="00C62287" w:rsidRPr="008E68BE" w:rsidRDefault="00000000" w:rsidP="00EC302E">
      <w:pPr>
        <w:spacing w:before="152" w:after="220"/>
        <w:ind w:left="360"/>
        <w:rPr>
          <w:rFonts w:asciiTheme="minorBidi" w:hAnsiTheme="minorBidi" w:cstheme="minorBidi"/>
          <w:spacing w:val="-2"/>
          <w:sz w:val="20"/>
          <w:szCs w:val="20"/>
        </w:rPr>
      </w:pPr>
      <w:sdt>
        <w:sdtPr>
          <w:rPr>
            <w:rFonts w:asciiTheme="minorBidi" w:hAnsiTheme="minorBidi" w:cstheme="minorBidi"/>
            <w:sz w:val="20"/>
            <w:szCs w:val="20"/>
          </w:rPr>
          <w:id w:val="-349795756"/>
          <w14:checkbox>
            <w14:checked w14:val="0"/>
            <w14:checkedState w14:val="2612" w14:font="MS Gothic"/>
            <w14:uncheckedState w14:val="2610" w14:font="MS Gothic"/>
          </w14:checkbox>
        </w:sdtPr>
        <w:sdtContent>
          <w:r w:rsidR="00C62287">
            <w:rPr>
              <w:rFonts w:ascii="MS Gothic" w:eastAsia="MS Gothic" w:hAnsi="MS Gothic" w:cstheme="minorBidi"/>
              <w:sz w:val="20"/>
              <w:szCs w:val="20"/>
            </w:rPr>
            <w:t>☐</w:t>
          </w:r>
        </w:sdtContent>
      </w:sdt>
      <w:r w:rsidR="00C62287" w:rsidRPr="008E68BE">
        <w:rPr>
          <w:rFonts w:asciiTheme="minorBidi" w:hAnsiTheme="minorBidi" w:cstheme="minorBidi"/>
          <w:sz w:val="20"/>
          <w:szCs w:val="20"/>
        </w:rPr>
        <w:t xml:space="preserve"> Applicant / </w:t>
      </w:r>
      <w:r w:rsidR="00C62287" w:rsidRPr="008E68BE">
        <w:rPr>
          <w:rFonts w:asciiTheme="minorBidi" w:hAnsiTheme="minorBidi" w:cstheme="minorBidi"/>
          <w:spacing w:val="-2"/>
          <w:sz w:val="20"/>
          <w:szCs w:val="20"/>
        </w:rPr>
        <w:t>Inventor</w:t>
      </w:r>
      <w:r w:rsidR="00C62287" w:rsidRPr="008E68BE">
        <w:rPr>
          <w:rFonts w:asciiTheme="minorBidi" w:hAnsiTheme="minorBidi" w:cstheme="minorBidi"/>
          <w:spacing w:val="-2"/>
          <w:sz w:val="20"/>
          <w:szCs w:val="20"/>
        </w:rPr>
        <w:tab/>
      </w:r>
      <w:r w:rsidR="00C62287" w:rsidRPr="008E68BE">
        <w:rPr>
          <w:rFonts w:asciiTheme="minorBidi" w:hAnsiTheme="minorBidi" w:cstheme="minorBidi"/>
          <w:spacing w:val="-2"/>
          <w:sz w:val="20"/>
          <w:szCs w:val="20"/>
        </w:rPr>
        <w:tab/>
      </w:r>
      <w:sdt>
        <w:sdtPr>
          <w:rPr>
            <w:rFonts w:asciiTheme="minorBidi" w:hAnsiTheme="minorBidi" w:cstheme="minorBidi"/>
            <w:spacing w:val="-2"/>
            <w:sz w:val="20"/>
            <w:szCs w:val="20"/>
          </w:rPr>
          <w:id w:val="-1428891486"/>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sz w:val="20"/>
              <w:szCs w:val="20"/>
            </w:rPr>
            <w:t>☐</w:t>
          </w:r>
        </w:sdtContent>
      </w:sdt>
      <w:r w:rsidR="00C62287" w:rsidRPr="008E68BE">
        <w:rPr>
          <w:rFonts w:asciiTheme="minorBidi" w:hAnsiTheme="minorBidi" w:cstheme="minorBidi"/>
          <w:spacing w:val="-2"/>
          <w:sz w:val="20"/>
          <w:szCs w:val="20"/>
        </w:rPr>
        <w:t xml:space="preserve"> </w:t>
      </w:r>
      <w:r w:rsidR="00C62287" w:rsidRPr="008E68BE">
        <w:rPr>
          <w:rFonts w:asciiTheme="minorBidi" w:hAnsiTheme="minorBidi" w:cstheme="minorBidi"/>
          <w:sz w:val="20"/>
          <w:szCs w:val="20"/>
        </w:rPr>
        <w:t>Your IPO</w:t>
      </w:r>
      <w:r w:rsidR="00C62287" w:rsidRPr="008E68BE">
        <w:rPr>
          <w:rFonts w:asciiTheme="minorBidi" w:hAnsiTheme="minorBidi" w:cstheme="minorBidi"/>
          <w:spacing w:val="-1"/>
          <w:sz w:val="20"/>
          <w:szCs w:val="20"/>
        </w:rPr>
        <w:t xml:space="preserve"> </w:t>
      </w:r>
      <w:r w:rsidR="00C62287" w:rsidRPr="008E68BE">
        <w:rPr>
          <w:rFonts w:asciiTheme="minorBidi" w:hAnsiTheme="minorBidi" w:cstheme="minorBidi"/>
          <w:sz w:val="20"/>
          <w:szCs w:val="20"/>
        </w:rPr>
        <w:t xml:space="preserve">e.g., </w:t>
      </w:r>
      <w:r w:rsidR="00C62287" w:rsidRPr="008E68BE">
        <w:rPr>
          <w:rFonts w:asciiTheme="minorBidi" w:hAnsiTheme="minorBidi" w:cstheme="minorBidi"/>
          <w:spacing w:val="-2"/>
          <w:sz w:val="20"/>
          <w:szCs w:val="20"/>
        </w:rPr>
        <w:t>examiners</w:t>
      </w:r>
      <w:r w:rsidR="00C62287" w:rsidRPr="008E68BE">
        <w:rPr>
          <w:rFonts w:asciiTheme="minorBidi" w:hAnsiTheme="minorBidi" w:cstheme="minorBidi"/>
          <w:spacing w:val="-2"/>
          <w:sz w:val="20"/>
          <w:szCs w:val="20"/>
        </w:rPr>
        <w:tab/>
      </w:r>
      <w:r w:rsidR="00C62287" w:rsidRPr="008E68BE">
        <w:rPr>
          <w:rFonts w:asciiTheme="minorBidi" w:hAnsiTheme="minorBidi" w:cstheme="minorBidi"/>
          <w:spacing w:val="-2"/>
          <w:sz w:val="20"/>
          <w:szCs w:val="20"/>
        </w:rPr>
        <w:tab/>
      </w:r>
      <w:sdt>
        <w:sdtPr>
          <w:rPr>
            <w:rFonts w:asciiTheme="minorBidi" w:hAnsiTheme="minorBidi" w:cstheme="minorBidi"/>
            <w:spacing w:val="-2"/>
            <w:sz w:val="20"/>
            <w:szCs w:val="20"/>
          </w:rPr>
          <w:id w:val="-604116125"/>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sz w:val="20"/>
              <w:szCs w:val="20"/>
            </w:rPr>
            <w:t>☐</w:t>
          </w:r>
        </w:sdtContent>
      </w:sdt>
      <w:r w:rsidR="00C62287" w:rsidRPr="008E68BE">
        <w:rPr>
          <w:rFonts w:asciiTheme="minorBidi" w:hAnsiTheme="minorBidi" w:cstheme="minorBidi"/>
          <w:spacing w:val="-2"/>
          <w:sz w:val="20"/>
          <w:szCs w:val="20"/>
        </w:rPr>
        <w:t xml:space="preserve"> A</w:t>
      </w:r>
      <w:r w:rsidR="00C62287" w:rsidRPr="008E68BE">
        <w:rPr>
          <w:rFonts w:asciiTheme="minorBidi" w:hAnsiTheme="minorBidi" w:cstheme="minorBidi"/>
          <w:sz w:val="20"/>
          <w:szCs w:val="20"/>
        </w:rPr>
        <w:t>n</w:t>
      </w:r>
      <w:r w:rsidR="00C62287" w:rsidRPr="008E68BE">
        <w:rPr>
          <w:rFonts w:asciiTheme="minorBidi" w:hAnsiTheme="minorBidi" w:cstheme="minorBidi"/>
          <w:spacing w:val="-4"/>
          <w:sz w:val="20"/>
          <w:szCs w:val="20"/>
        </w:rPr>
        <w:t xml:space="preserve"> </w:t>
      </w:r>
      <w:r w:rsidR="00C62287" w:rsidRPr="008E68BE">
        <w:rPr>
          <w:rFonts w:asciiTheme="minorBidi" w:hAnsiTheme="minorBidi" w:cstheme="minorBidi"/>
          <w:sz w:val="20"/>
          <w:szCs w:val="20"/>
        </w:rPr>
        <w:t>external</w:t>
      </w:r>
      <w:r w:rsidR="00C62287" w:rsidRPr="008E68BE">
        <w:rPr>
          <w:rFonts w:asciiTheme="minorBidi" w:hAnsiTheme="minorBidi" w:cstheme="minorBidi"/>
          <w:spacing w:val="-4"/>
          <w:sz w:val="20"/>
          <w:szCs w:val="20"/>
        </w:rPr>
        <w:t xml:space="preserve"> </w:t>
      </w:r>
      <w:r w:rsidR="00C62287" w:rsidRPr="008E68BE">
        <w:rPr>
          <w:rFonts w:asciiTheme="minorBidi" w:hAnsiTheme="minorBidi" w:cstheme="minorBidi"/>
          <w:spacing w:val="-2"/>
          <w:sz w:val="20"/>
          <w:szCs w:val="20"/>
        </w:rPr>
        <w:t>publisher</w:t>
      </w:r>
    </w:p>
    <w:p w14:paraId="028CC9EA" w14:textId="77777777" w:rsidR="00C62287" w:rsidRPr="008E68BE" w:rsidRDefault="00000000" w:rsidP="00EC302E">
      <w:pPr>
        <w:spacing w:before="152" w:after="220"/>
        <w:ind w:left="360"/>
        <w:rPr>
          <w:rFonts w:asciiTheme="minorBidi" w:hAnsiTheme="minorBidi" w:cstheme="minorBidi"/>
          <w:spacing w:val="-5"/>
          <w:sz w:val="20"/>
          <w:szCs w:val="20"/>
        </w:rPr>
      </w:pPr>
      <w:sdt>
        <w:sdtPr>
          <w:rPr>
            <w:rFonts w:asciiTheme="minorBidi" w:hAnsiTheme="minorBidi" w:cstheme="minorBidi"/>
            <w:position w:val="-1"/>
            <w:sz w:val="20"/>
            <w:szCs w:val="20"/>
          </w:rPr>
          <w:id w:val="-1940673087"/>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position w:val="-1"/>
              <w:sz w:val="20"/>
              <w:szCs w:val="20"/>
            </w:rPr>
            <w:t>☐</w:t>
          </w:r>
        </w:sdtContent>
      </w:sdt>
      <w:r w:rsidR="00C62287" w:rsidRPr="008E68BE">
        <w:rPr>
          <w:rFonts w:asciiTheme="minorBidi" w:hAnsiTheme="minorBidi" w:cstheme="minorBidi"/>
          <w:position w:val="-1"/>
          <w:sz w:val="20"/>
          <w:szCs w:val="20"/>
        </w:rPr>
        <w:t xml:space="preserve"> Other (please specify)</w:t>
      </w:r>
    </w:p>
    <w:p w14:paraId="6E2AB57A" w14:textId="4F6D6C9D" w:rsidR="00C62287" w:rsidRPr="008E68BE" w:rsidRDefault="00C40645" w:rsidP="00C40645">
      <w:pPr>
        <w:spacing w:before="152" w:after="220"/>
        <w:ind w:left="360"/>
        <w:rPr>
          <w:rFonts w:asciiTheme="minorBidi" w:hAnsiTheme="minorBidi" w:cstheme="minorBidi"/>
          <w:spacing w:val="-2"/>
          <w:sz w:val="20"/>
          <w:szCs w:val="20"/>
        </w:rPr>
      </w:pPr>
      <w:r w:rsidRPr="008E68BE">
        <w:rPr>
          <w:rFonts w:asciiTheme="minorBidi" w:hAnsiTheme="minorBidi" w:cstheme="minorBidi"/>
          <w:noProof/>
        </w:rPr>
        <mc:AlternateContent>
          <mc:Choice Requires="wpg">
            <w:drawing>
              <wp:inline distT="0" distB="0" distL="0" distR="0" wp14:anchorId="0D60EC33" wp14:editId="5A520FA8">
                <wp:extent cx="1903228" cy="393405"/>
                <wp:effectExtent l="0" t="0" r="20955" b="26035"/>
                <wp:docPr id="868823746" name="Group 868823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96037754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839546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096218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5963090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791631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7650948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9AE9E99" id="Group 86882374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GDDw+zQMAABI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" path="m,l5122011,e" filled="f" strokecolor="#d3d0c7" strokeweight=".5pt">
                  <v:path arrowok="t"/>
                </v:shape>
                <w10:anchorlock/>
              </v:group>
            </w:pict>
          </mc:Fallback>
        </mc:AlternateContent>
      </w:r>
    </w:p>
    <w:p w14:paraId="2840F16E" w14:textId="01007CF2" w:rsidR="00C62287" w:rsidRPr="008E68BE" w:rsidRDefault="00C62287" w:rsidP="00C40645">
      <w:pPr>
        <w:pStyle w:val="ListParagraph"/>
        <w:numPr>
          <w:ilvl w:val="0"/>
          <w:numId w:val="18"/>
        </w:numPr>
        <w:tabs>
          <w:tab w:val="left" w:pos="821"/>
        </w:tabs>
        <w:spacing w:after="220"/>
        <w:ind w:left="360"/>
        <w:rPr>
          <w:rFonts w:asciiTheme="minorBidi" w:hAnsiTheme="minorBidi" w:cstheme="minorBidi"/>
          <w:spacing w:val="-2"/>
          <w:sz w:val="20"/>
          <w:szCs w:val="20"/>
        </w:rPr>
      </w:pPr>
      <w:r w:rsidRPr="008E68BE">
        <w:rPr>
          <w:rFonts w:asciiTheme="minorBidi" w:hAnsiTheme="minorBidi" w:cstheme="minorBidi"/>
          <w:sz w:val="20"/>
          <w:szCs w:val="20"/>
        </w:rPr>
        <w:t>Paragraph</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numbers</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are</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recreated:</w:t>
      </w:r>
      <w:r w:rsidRPr="008E68BE">
        <w:rPr>
          <w:rFonts w:asciiTheme="minorBidi" w:hAnsiTheme="minorBidi" w:cstheme="minorBidi"/>
          <w:spacing w:val="-3"/>
          <w:sz w:val="20"/>
          <w:szCs w:val="20"/>
        </w:rPr>
        <w:t xml:space="preserve"> </w:t>
      </w:r>
      <w:r w:rsidRPr="008E68BE">
        <w:rPr>
          <w:rFonts w:asciiTheme="minorBidi" w:hAnsiTheme="minorBidi" w:cstheme="minorBidi"/>
          <w:sz w:val="20"/>
          <w:szCs w:val="20"/>
        </w:rPr>
        <w:t>tick</w:t>
      </w:r>
      <w:r w:rsidRPr="008E68BE">
        <w:rPr>
          <w:rFonts w:asciiTheme="minorBidi" w:hAnsiTheme="minorBidi" w:cstheme="minorBidi"/>
          <w:spacing w:val="-2"/>
          <w:sz w:val="20"/>
          <w:szCs w:val="20"/>
        </w:rPr>
        <w:t xml:space="preserve"> </w:t>
      </w:r>
      <w:r w:rsidRPr="008E68BE">
        <w:rPr>
          <w:rFonts w:asciiTheme="minorBidi" w:hAnsiTheme="minorBidi" w:cstheme="minorBidi"/>
          <w:sz w:val="20"/>
          <w:szCs w:val="20"/>
        </w:rPr>
        <w:t>all</w:t>
      </w:r>
      <w:r w:rsidRPr="008E68BE">
        <w:rPr>
          <w:rFonts w:asciiTheme="minorBidi" w:hAnsiTheme="minorBidi" w:cstheme="minorBidi"/>
          <w:spacing w:val="-1"/>
          <w:sz w:val="20"/>
          <w:szCs w:val="20"/>
        </w:rPr>
        <w:t xml:space="preserve"> </w:t>
      </w:r>
      <w:r w:rsidRPr="008E68BE">
        <w:rPr>
          <w:rFonts w:asciiTheme="minorBidi" w:hAnsiTheme="minorBidi" w:cstheme="minorBidi"/>
          <w:sz w:val="20"/>
          <w:szCs w:val="20"/>
        </w:rPr>
        <w:t>that</w:t>
      </w:r>
      <w:r w:rsidRPr="008E68BE">
        <w:rPr>
          <w:rFonts w:asciiTheme="minorBidi" w:hAnsiTheme="minorBidi" w:cstheme="minorBidi"/>
          <w:spacing w:val="-1"/>
          <w:sz w:val="20"/>
          <w:szCs w:val="20"/>
        </w:rPr>
        <w:t xml:space="preserve"> </w:t>
      </w:r>
      <w:r w:rsidRPr="008E68BE">
        <w:rPr>
          <w:rFonts w:asciiTheme="minorBidi" w:hAnsiTheme="minorBidi" w:cstheme="minorBidi"/>
          <w:spacing w:val="-2"/>
          <w:sz w:val="20"/>
          <w:szCs w:val="20"/>
        </w:rPr>
        <w:t>apply</w:t>
      </w:r>
    </w:p>
    <w:p w14:paraId="2A86EDB7" w14:textId="5D6FAE18" w:rsidR="00C62287" w:rsidRPr="008E68BE" w:rsidRDefault="00000000" w:rsidP="00FF1BC9">
      <w:pPr>
        <w:pStyle w:val="BodyText"/>
        <w:tabs>
          <w:tab w:val="left" w:pos="5120"/>
        </w:tabs>
        <w:spacing w:before="1" w:after="220"/>
        <w:ind w:left="360"/>
        <w:rPr>
          <w:rFonts w:asciiTheme="minorBidi" w:hAnsiTheme="minorBidi" w:cstheme="minorBidi"/>
          <w:spacing w:val="-2"/>
        </w:rPr>
      </w:pPr>
      <w:sdt>
        <w:sdtPr>
          <w:rPr>
            <w:rFonts w:asciiTheme="minorBidi" w:hAnsiTheme="minorBidi" w:cstheme="minorBidi"/>
          </w:rPr>
          <w:id w:val="1742222007"/>
          <w14:checkbox>
            <w14:checked w14:val="0"/>
            <w14:checkedState w14:val="2612" w14:font="MS Gothic"/>
            <w14:uncheckedState w14:val="2610" w14:font="MS Gothic"/>
          </w14:checkbox>
        </w:sdtPr>
        <w:sdtContent>
          <w:r w:rsidR="00FF1BC9">
            <w:rPr>
              <w:rFonts w:ascii="MS Gothic" w:eastAsia="MS Gothic" w:hAnsi="MS Gothic" w:cstheme="minorBidi" w:hint="eastAsia"/>
            </w:rPr>
            <w:t>☐</w:t>
          </w:r>
        </w:sdtContent>
      </w:sdt>
      <w:r w:rsidR="000A1E5A">
        <w:rPr>
          <w:rFonts w:asciiTheme="minorBidi" w:hAnsiTheme="minorBidi" w:cstheme="minorBidi"/>
        </w:rPr>
        <w:t xml:space="preserve"> </w:t>
      </w:r>
      <w:r w:rsidR="00C62287" w:rsidRPr="008E68BE">
        <w:rPr>
          <w:rFonts w:asciiTheme="minorBidi" w:hAnsiTheme="minorBidi" w:cstheme="minorBidi"/>
        </w:rPr>
        <w:t>During</w:t>
      </w:r>
      <w:r w:rsidR="00C62287" w:rsidRPr="008E68BE">
        <w:rPr>
          <w:rFonts w:asciiTheme="minorBidi" w:hAnsiTheme="minorBidi" w:cstheme="minorBidi"/>
          <w:spacing w:val="-6"/>
        </w:rPr>
        <w:t xml:space="preserve"> </w:t>
      </w:r>
      <w:r w:rsidR="00C62287" w:rsidRPr="008E68BE">
        <w:rPr>
          <w:rFonts w:asciiTheme="minorBidi" w:hAnsiTheme="minorBidi" w:cstheme="minorBidi"/>
        </w:rPr>
        <w:t>the</w:t>
      </w:r>
      <w:r w:rsidR="00C62287" w:rsidRPr="008E68BE">
        <w:rPr>
          <w:rFonts w:asciiTheme="minorBidi" w:hAnsiTheme="minorBidi" w:cstheme="minorBidi"/>
          <w:spacing w:val="-6"/>
        </w:rPr>
        <w:t xml:space="preserve"> </w:t>
      </w:r>
      <w:r w:rsidR="00C62287" w:rsidRPr="008E68BE">
        <w:rPr>
          <w:rFonts w:asciiTheme="minorBidi" w:hAnsiTheme="minorBidi" w:cstheme="minorBidi"/>
        </w:rPr>
        <w:t>publication</w:t>
      </w:r>
      <w:r w:rsidR="00C62287" w:rsidRPr="008E68BE">
        <w:rPr>
          <w:rFonts w:asciiTheme="minorBidi" w:hAnsiTheme="minorBidi" w:cstheme="minorBidi"/>
          <w:spacing w:val="-5"/>
        </w:rPr>
        <w:t xml:space="preserve"> </w:t>
      </w:r>
      <w:r w:rsidR="00C62287" w:rsidRPr="008E68BE">
        <w:rPr>
          <w:rFonts w:asciiTheme="minorBidi" w:hAnsiTheme="minorBidi" w:cstheme="minorBidi"/>
          <w:spacing w:val="-2"/>
        </w:rPr>
        <w:t>process</w:t>
      </w:r>
      <w:r w:rsidR="000A1E5A">
        <w:rPr>
          <w:rFonts w:asciiTheme="minorBidi" w:hAnsiTheme="minorBidi" w:cstheme="minorBidi"/>
          <w:spacing w:val="-2"/>
        </w:rPr>
        <w:t xml:space="preserve"> </w:t>
      </w:r>
    </w:p>
    <w:p w14:paraId="46ABA299" w14:textId="77777777" w:rsidR="00C62287" w:rsidRPr="008E68BE" w:rsidRDefault="00000000" w:rsidP="000A1E5A">
      <w:pPr>
        <w:pStyle w:val="BodyText"/>
        <w:tabs>
          <w:tab w:val="left" w:pos="5120"/>
        </w:tabs>
        <w:spacing w:before="1" w:after="220"/>
        <w:ind w:left="360"/>
        <w:rPr>
          <w:rFonts w:asciiTheme="minorBidi" w:hAnsiTheme="minorBidi" w:cstheme="minorBidi"/>
          <w:spacing w:val="-2"/>
        </w:rPr>
      </w:pPr>
      <w:sdt>
        <w:sdtPr>
          <w:rPr>
            <w:rFonts w:asciiTheme="minorBidi" w:hAnsiTheme="minorBidi" w:cstheme="minorBidi"/>
            <w:spacing w:val="-2"/>
          </w:rPr>
          <w:id w:val="-1337150144"/>
          <w14:checkbox>
            <w14:checked w14:val="0"/>
            <w14:checkedState w14:val="2612" w14:font="MS Gothic"/>
            <w14:uncheckedState w14:val="2610" w14:font="MS Gothic"/>
          </w14:checkbox>
        </w:sdtPr>
        <w:sdtContent>
          <w:r w:rsidR="00C62287" w:rsidRPr="00EC6FC8">
            <w:rPr>
              <w:rFonts w:ascii="Segoe UI Symbol" w:eastAsia="MS Gothic" w:hAnsi="Segoe UI Symbol" w:cs="Segoe UI Symbol"/>
              <w:spacing w:val="-2"/>
            </w:rPr>
            <w:t>☐</w:t>
          </w:r>
        </w:sdtContent>
      </w:sdt>
      <w:r w:rsidR="00C62287" w:rsidRPr="008E68BE">
        <w:rPr>
          <w:rFonts w:asciiTheme="minorBidi" w:hAnsiTheme="minorBidi" w:cstheme="minorBidi"/>
          <w:spacing w:val="-2"/>
        </w:rPr>
        <w:t xml:space="preserve"> </w:t>
      </w:r>
      <w:r w:rsidR="00C62287" w:rsidRPr="008E68BE">
        <w:rPr>
          <w:rFonts w:asciiTheme="minorBidi" w:hAnsiTheme="minorBidi" w:cstheme="minorBidi"/>
        </w:rPr>
        <w:t>When</w:t>
      </w:r>
      <w:r w:rsidR="00C62287" w:rsidRPr="008E68BE">
        <w:rPr>
          <w:rFonts w:asciiTheme="minorBidi" w:hAnsiTheme="minorBidi" w:cstheme="minorBidi"/>
          <w:spacing w:val="-3"/>
        </w:rPr>
        <w:t xml:space="preserve"> </w:t>
      </w:r>
      <w:r w:rsidR="00C62287" w:rsidRPr="008E68BE">
        <w:rPr>
          <w:rFonts w:asciiTheme="minorBidi" w:hAnsiTheme="minorBidi" w:cstheme="minorBidi"/>
        </w:rPr>
        <w:t>numbered</w:t>
      </w:r>
      <w:r w:rsidR="00C62287" w:rsidRPr="008E68BE">
        <w:rPr>
          <w:rFonts w:asciiTheme="minorBidi" w:hAnsiTheme="minorBidi" w:cstheme="minorBidi"/>
          <w:spacing w:val="-3"/>
        </w:rPr>
        <w:t xml:space="preserve"> </w:t>
      </w:r>
      <w:r w:rsidR="00C62287" w:rsidRPr="008E68BE">
        <w:rPr>
          <w:rFonts w:asciiTheme="minorBidi" w:hAnsiTheme="minorBidi" w:cstheme="minorBidi"/>
        </w:rPr>
        <w:t>paragraphs</w:t>
      </w:r>
      <w:r w:rsidR="00C62287" w:rsidRPr="008E68BE">
        <w:rPr>
          <w:rFonts w:asciiTheme="minorBidi" w:hAnsiTheme="minorBidi" w:cstheme="minorBidi"/>
          <w:spacing w:val="-3"/>
        </w:rPr>
        <w:t xml:space="preserve"> </w:t>
      </w:r>
      <w:r w:rsidR="00C62287" w:rsidRPr="008E68BE">
        <w:rPr>
          <w:rFonts w:asciiTheme="minorBidi" w:hAnsiTheme="minorBidi" w:cstheme="minorBidi"/>
        </w:rPr>
        <w:t>are</w:t>
      </w:r>
      <w:r w:rsidR="00C62287" w:rsidRPr="008E68BE">
        <w:rPr>
          <w:rFonts w:asciiTheme="minorBidi" w:hAnsiTheme="minorBidi" w:cstheme="minorBidi"/>
          <w:spacing w:val="-3"/>
        </w:rPr>
        <w:t xml:space="preserve"> </w:t>
      </w:r>
      <w:r w:rsidR="00C62287" w:rsidRPr="008E68BE">
        <w:rPr>
          <w:rFonts w:asciiTheme="minorBidi" w:hAnsiTheme="minorBidi" w:cstheme="minorBidi"/>
          <w:spacing w:val="-2"/>
        </w:rPr>
        <w:t>amended</w:t>
      </w:r>
    </w:p>
    <w:p w14:paraId="5A7521B6" w14:textId="28576DC7" w:rsidR="00C62287" w:rsidRPr="008E68BE" w:rsidRDefault="00000000" w:rsidP="000A1E5A">
      <w:pPr>
        <w:pStyle w:val="BodyText"/>
        <w:tabs>
          <w:tab w:val="left" w:pos="5120"/>
        </w:tabs>
        <w:spacing w:before="1" w:after="220"/>
        <w:ind w:left="360"/>
        <w:rPr>
          <w:rFonts w:asciiTheme="minorBidi" w:hAnsiTheme="minorBidi" w:cstheme="minorBidi"/>
        </w:rPr>
      </w:pPr>
      <w:sdt>
        <w:sdtPr>
          <w:rPr>
            <w:rFonts w:asciiTheme="minorBidi" w:hAnsiTheme="minorBidi" w:cstheme="minorBidi"/>
            <w:spacing w:val="-2"/>
          </w:rPr>
          <w:id w:val="242383035"/>
          <w14:checkbox>
            <w14:checked w14:val="0"/>
            <w14:checkedState w14:val="2612" w14:font="MS Gothic"/>
            <w14:uncheckedState w14:val="2610" w14:font="MS Gothic"/>
          </w14:checkbox>
        </w:sdtPr>
        <w:sdtContent>
          <w:r w:rsidR="00C62287" w:rsidRPr="008E68BE">
            <w:rPr>
              <w:rFonts w:ascii="Segoe UI Symbol" w:eastAsia="MS Gothic" w:hAnsi="Segoe UI Symbol" w:cs="Segoe UI Symbol"/>
              <w:spacing w:val="-2"/>
            </w:rPr>
            <w:t>☐</w:t>
          </w:r>
        </w:sdtContent>
      </w:sdt>
      <w:r w:rsidR="000A1E5A">
        <w:rPr>
          <w:rFonts w:asciiTheme="minorBidi" w:hAnsiTheme="minorBidi" w:cstheme="minorBidi"/>
          <w:spacing w:val="-2"/>
        </w:rPr>
        <w:t xml:space="preserve"> </w:t>
      </w:r>
      <w:r w:rsidR="00C62287" w:rsidRPr="008E68BE">
        <w:rPr>
          <w:rFonts w:asciiTheme="minorBidi" w:hAnsiTheme="minorBidi" w:cstheme="minorBidi"/>
          <w:spacing w:val="-2"/>
        </w:rPr>
        <w:t xml:space="preserve">Other process (please specify) </w:t>
      </w:r>
    </w:p>
    <w:p w14:paraId="0EFA0EEA" w14:textId="19325BCF" w:rsidR="00C62287" w:rsidRPr="008E68BE" w:rsidRDefault="000A1E5A" w:rsidP="000A1E5A">
      <w:pPr>
        <w:spacing w:before="152" w:after="220"/>
        <w:ind w:left="360"/>
        <w:rPr>
          <w:rFonts w:asciiTheme="minorBidi" w:hAnsiTheme="minorBidi" w:cstheme="minorBidi"/>
          <w:spacing w:val="-2"/>
          <w:sz w:val="20"/>
          <w:szCs w:val="20"/>
        </w:rPr>
      </w:pPr>
      <w:r w:rsidRPr="008E68BE">
        <w:rPr>
          <w:rFonts w:asciiTheme="minorBidi" w:hAnsiTheme="minorBidi" w:cstheme="minorBidi"/>
          <w:noProof/>
        </w:rPr>
        <mc:AlternateContent>
          <mc:Choice Requires="wpg">
            <w:drawing>
              <wp:inline distT="0" distB="0" distL="0" distR="0" wp14:anchorId="37570AE8" wp14:editId="3BF8D696">
                <wp:extent cx="1903228" cy="393405"/>
                <wp:effectExtent l="0" t="0" r="20955" b="26035"/>
                <wp:docPr id="39837794" name="Group 39837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201372163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98238804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3880545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96011240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7211215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9236401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CF109D3" id="Group 3983779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F88huDSAwAADx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" path="m,l5122011,e" filled="f" strokecolor="#d3d0c7" strokeweight=".5pt">
                  <v:path arrowok="t"/>
                </v:shape>
                <w10:anchorlock/>
              </v:group>
            </w:pict>
          </mc:Fallback>
        </mc:AlternateContent>
      </w:r>
    </w:p>
    <w:p w14:paraId="2A1AF250" w14:textId="22E5FA67" w:rsidR="00C62287" w:rsidRPr="008E68BE" w:rsidRDefault="00C62287" w:rsidP="00C40645">
      <w:pPr>
        <w:pStyle w:val="ListParagraph"/>
        <w:numPr>
          <w:ilvl w:val="0"/>
          <w:numId w:val="18"/>
        </w:numPr>
        <w:spacing w:before="152" w:after="220"/>
        <w:ind w:left="360"/>
        <w:rPr>
          <w:rFonts w:asciiTheme="minorBidi" w:hAnsiTheme="minorBidi" w:cstheme="minorBidi"/>
          <w:sz w:val="20"/>
        </w:rPr>
      </w:pPr>
      <w:r w:rsidRPr="008E68BE">
        <w:rPr>
          <w:rFonts w:asciiTheme="minorBidi" w:hAnsiTheme="minorBidi" w:cstheme="minorBidi"/>
          <w:sz w:val="20"/>
        </w:rPr>
        <w:t>Describe</w:t>
      </w:r>
      <w:r w:rsidRPr="008E68BE">
        <w:rPr>
          <w:rFonts w:asciiTheme="minorBidi" w:hAnsiTheme="minorBidi" w:cstheme="minorBidi"/>
          <w:spacing w:val="-12"/>
          <w:sz w:val="20"/>
        </w:rPr>
        <w:t xml:space="preserve"> </w:t>
      </w:r>
      <w:r w:rsidRPr="008E68BE">
        <w:rPr>
          <w:rFonts w:asciiTheme="minorBidi" w:hAnsiTheme="minorBidi" w:cstheme="minorBidi"/>
          <w:sz w:val="20"/>
        </w:rPr>
        <w:t>any</w:t>
      </w:r>
      <w:r w:rsidRPr="008E68BE">
        <w:rPr>
          <w:rFonts w:asciiTheme="minorBidi" w:hAnsiTheme="minorBidi" w:cstheme="minorBidi"/>
          <w:spacing w:val="-12"/>
          <w:sz w:val="20"/>
        </w:rPr>
        <w:t xml:space="preserve"> </w:t>
      </w:r>
      <w:r w:rsidRPr="008E68BE">
        <w:rPr>
          <w:rFonts w:asciiTheme="minorBidi" w:hAnsiTheme="minorBidi" w:cstheme="minorBidi"/>
          <w:sz w:val="20"/>
        </w:rPr>
        <w:t>special</w:t>
      </w:r>
      <w:r w:rsidRPr="008E68BE">
        <w:rPr>
          <w:rFonts w:asciiTheme="minorBidi" w:hAnsiTheme="minorBidi" w:cstheme="minorBidi"/>
          <w:spacing w:val="-12"/>
          <w:sz w:val="20"/>
        </w:rPr>
        <w:t xml:space="preserve"> </w:t>
      </w:r>
      <w:r w:rsidRPr="008E68BE">
        <w:rPr>
          <w:rFonts w:asciiTheme="minorBidi" w:hAnsiTheme="minorBidi" w:cstheme="minorBidi"/>
          <w:sz w:val="20"/>
        </w:rPr>
        <w:t xml:space="preserve">treatment you give to long paragraphs: </w:t>
      </w:r>
    </w:p>
    <w:p w14:paraId="66CEAF97" w14:textId="77777777" w:rsidR="00C62287" w:rsidRPr="008E68BE" w:rsidRDefault="00C62287" w:rsidP="00B853F1">
      <w:pPr>
        <w:spacing w:before="9" w:after="220"/>
        <w:ind w:left="360"/>
        <w:rPr>
          <w:rFonts w:asciiTheme="minorBidi" w:hAnsiTheme="minorBidi" w:cstheme="minorBidi"/>
          <w:sz w:val="15"/>
        </w:rPr>
      </w:pPr>
      <w:r w:rsidRPr="008E68BE">
        <w:rPr>
          <w:rFonts w:asciiTheme="minorBidi" w:hAnsiTheme="minorBidi" w:cstheme="minorBidi"/>
          <w:sz w:val="15"/>
        </w:rPr>
        <w:t>i.e.,</w:t>
      </w:r>
      <w:r w:rsidRPr="008E68BE">
        <w:rPr>
          <w:rFonts w:asciiTheme="minorBidi" w:hAnsiTheme="minorBidi" w:cstheme="minorBidi"/>
          <w:spacing w:val="-4"/>
          <w:sz w:val="15"/>
        </w:rPr>
        <w:t xml:space="preserve"> </w:t>
      </w:r>
      <w:r w:rsidRPr="008E68BE">
        <w:rPr>
          <w:rFonts w:asciiTheme="minorBidi" w:hAnsiTheme="minorBidi" w:cstheme="minorBidi"/>
          <w:sz w:val="15"/>
        </w:rPr>
        <w:t>longer</w:t>
      </w:r>
      <w:r w:rsidRPr="008E68BE">
        <w:rPr>
          <w:rFonts w:asciiTheme="minorBidi" w:hAnsiTheme="minorBidi" w:cstheme="minorBidi"/>
          <w:spacing w:val="-1"/>
          <w:sz w:val="15"/>
        </w:rPr>
        <w:t xml:space="preserve"> </w:t>
      </w:r>
      <w:r w:rsidRPr="008E68BE">
        <w:rPr>
          <w:rFonts w:asciiTheme="minorBidi" w:hAnsiTheme="minorBidi" w:cstheme="minorBidi"/>
          <w:sz w:val="15"/>
        </w:rPr>
        <w:t>than</w:t>
      </w:r>
      <w:r w:rsidRPr="008E68BE">
        <w:rPr>
          <w:rFonts w:asciiTheme="minorBidi" w:hAnsiTheme="minorBidi" w:cstheme="minorBidi"/>
          <w:spacing w:val="-1"/>
          <w:sz w:val="15"/>
        </w:rPr>
        <w:t xml:space="preserve"> </w:t>
      </w:r>
      <w:r w:rsidRPr="008E68BE">
        <w:rPr>
          <w:rFonts w:asciiTheme="minorBidi" w:hAnsiTheme="minorBidi" w:cstheme="minorBidi"/>
          <w:sz w:val="15"/>
        </w:rPr>
        <w:t>300</w:t>
      </w:r>
      <w:r w:rsidRPr="008E68BE">
        <w:rPr>
          <w:rFonts w:asciiTheme="minorBidi" w:hAnsiTheme="minorBidi" w:cstheme="minorBidi"/>
          <w:spacing w:val="-1"/>
          <w:sz w:val="15"/>
        </w:rPr>
        <w:t xml:space="preserve"> </w:t>
      </w:r>
      <w:r w:rsidRPr="008E68BE">
        <w:rPr>
          <w:rFonts w:asciiTheme="minorBidi" w:hAnsiTheme="minorBidi" w:cstheme="minorBidi"/>
          <w:spacing w:val="-2"/>
          <w:sz w:val="15"/>
        </w:rPr>
        <w:t>words</w:t>
      </w:r>
    </w:p>
    <w:p w14:paraId="22332D77" w14:textId="66DB9819" w:rsidR="00C62287" w:rsidRPr="008E68BE" w:rsidRDefault="000903A0" w:rsidP="00B853F1">
      <w:pPr>
        <w:spacing w:before="152" w:after="220"/>
        <w:ind w:left="360"/>
        <w:rPr>
          <w:rFonts w:asciiTheme="minorBidi" w:hAnsiTheme="minorBidi" w:cstheme="minorBidi"/>
          <w:spacing w:val="-2"/>
          <w:sz w:val="20"/>
          <w:szCs w:val="20"/>
        </w:rPr>
      </w:pPr>
      <w:r w:rsidRPr="008E68BE">
        <w:rPr>
          <w:rFonts w:asciiTheme="minorBidi" w:hAnsiTheme="minorBidi" w:cstheme="minorBidi"/>
          <w:noProof/>
        </w:rPr>
        <mc:AlternateContent>
          <mc:Choice Requires="wpg">
            <w:drawing>
              <wp:inline distT="0" distB="0" distL="0" distR="0" wp14:anchorId="76DAB2E8" wp14:editId="3F0E5FDF">
                <wp:extent cx="1903228" cy="393405"/>
                <wp:effectExtent l="0" t="0" r="20955" b="26035"/>
                <wp:docPr id="148692696" name="Group 148692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42348040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3913797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9266666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67042244"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2670769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31188782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6F448A2" id="Group 14869269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6fO/zQMAAA4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" path="m,l5122011,e" filled="f" strokecolor="#d3d0c7" strokeweight=".5pt">
                  <v:path arrowok="t"/>
                </v:shape>
                <w10:anchorlock/>
              </v:group>
            </w:pict>
          </mc:Fallback>
        </mc:AlternateContent>
      </w:r>
    </w:p>
    <w:p w14:paraId="5029CF79" w14:textId="6823077C" w:rsidR="00C62287" w:rsidRPr="008E68BE" w:rsidRDefault="00C62287" w:rsidP="00C40645">
      <w:pPr>
        <w:pStyle w:val="ListParagraph"/>
        <w:numPr>
          <w:ilvl w:val="0"/>
          <w:numId w:val="18"/>
        </w:numPr>
        <w:spacing w:before="152" w:after="220"/>
        <w:ind w:left="360"/>
        <w:rPr>
          <w:rFonts w:asciiTheme="minorBidi" w:hAnsiTheme="minorBidi" w:cstheme="minorBidi"/>
          <w:sz w:val="20"/>
        </w:rPr>
      </w:pPr>
      <w:r w:rsidRPr="008E68BE">
        <w:rPr>
          <w:rFonts w:asciiTheme="minorBidi" w:hAnsiTheme="minorBidi" w:cstheme="minorBidi"/>
          <w:sz w:val="20"/>
        </w:rPr>
        <w:t>Describe how you treat numbered</w:t>
      </w:r>
      <w:r w:rsidRPr="008E68BE">
        <w:rPr>
          <w:rFonts w:asciiTheme="minorBidi" w:hAnsiTheme="minorBidi" w:cstheme="minorBidi"/>
          <w:spacing w:val="-13"/>
          <w:sz w:val="20"/>
        </w:rPr>
        <w:t xml:space="preserve"> </w:t>
      </w:r>
      <w:r w:rsidRPr="008E68BE">
        <w:rPr>
          <w:rFonts w:asciiTheme="minorBidi" w:hAnsiTheme="minorBidi" w:cstheme="minorBidi"/>
          <w:sz w:val="20"/>
        </w:rPr>
        <w:t>paragraphs</w:t>
      </w:r>
      <w:r w:rsidRPr="008E68BE">
        <w:rPr>
          <w:rFonts w:asciiTheme="minorBidi" w:hAnsiTheme="minorBidi" w:cstheme="minorBidi"/>
          <w:spacing w:val="-13"/>
          <w:sz w:val="20"/>
        </w:rPr>
        <w:t xml:space="preserve"> </w:t>
      </w:r>
      <w:r w:rsidRPr="008E68BE">
        <w:rPr>
          <w:rFonts w:asciiTheme="minorBidi" w:hAnsiTheme="minorBidi" w:cstheme="minorBidi"/>
          <w:sz w:val="20"/>
        </w:rPr>
        <w:t>that</w:t>
      </w:r>
      <w:r w:rsidRPr="008E68BE">
        <w:rPr>
          <w:rFonts w:asciiTheme="minorBidi" w:hAnsiTheme="minorBidi" w:cstheme="minorBidi"/>
          <w:spacing w:val="-13"/>
          <w:sz w:val="20"/>
        </w:rPr>
        <w:t xml:space="preserve"> </w:t>
      </w:r>
      <w:r w:rsidRPr="008E68BE">
        <w:rPr>
          <w:rFonts w:asciiTheme="minorBidi" w:hAnsiTheme="minorBidi" w:cstheme="minorBidi"/>
          <w:sz w:val="20"/>
        </w:rPr>
        <w:t xml:space="preserve">are subsequently amended: </w:t>
      </w:r>
    </w:p>
    <w:p w14:paraId="6F092B32" w14:textId="77777777" w:rsidR="00C62287" w:rsidRPr="008E68BE" w:rsidRDefault="00C62287" w:rsidP="00B853F1">
      <w:pPr>
        <w:spacing w:before="152" w:after="220"/>
        <w:ind w:left="360"/>
        <w:rPr>
          <w:rFonts w:asciiTheme="minorBidi" w:hAnsiTheme="minorBidi" w:cstheme="minorBidi"/>
          <w:sz w:val="15"/>
        </w:rPr>
      </w:pPr>
      <w:r w:rsidRPr="008E68BE">
        <w:rPr>
          <w:rFonts w:asciiTheme="minorBidi" w:hAnsiTheme="minorBidi" w:cstheme="minorBidi"/>
          <w:sz w:val="15"/>
        </w:rPr>
        <w:t>particularly</w:t>
      </w:r>
      <w:r w:rsidRPr="008E68BE">
        <w:rPr>
          <w:rFonts w:asciiTheme="minorBidi" w:hAnsiTheme="minorBidi" w:cstheme="minorBidi"/>
          <w:spacing w:val="-7"/>
          <w:sz w:val="15"/>
        </w:rPr>
        <w:t xml:space="preserve"> </w:t>
      </w:r>
      <w:r w:rsidRPr="008E68BE">
        <w:rPr>
          <w:rFonts w:asciiTheme="minorBidi" w:hAnsiTheme="minorBidi" w:cstheme="minorBidi"/>
          <w:sz w:val="15"/>
        </w:rPr>
        <w:t>when</w:t>
      </w:r>
      <w:r w:rsidRPr="008E68BE">
        <w:rPr>
          <w:rFonts w:asciiTheme="minorBidi" w:hAnsiTheme="minorBidi" w:cstheme="minorBidi"/>
          <w:spacing w:val="-7"/>
          <w:sz w:val="15"/>
        </w:rPr>
        <w:t xml:space="preserve"> </w:t>
      </w:r>
      <w:r w:rsidRPr="008E68BE">
        <w:rPr>
          <w:rFonts w:asciiTheme="minorBidi" w:hAnsiTheme="minorBidi" w:cstheme="minorBidi"/>
          <w:sz w:val="15"/>
        </w:rPr>
        <w:t>one</w:t>
      </w:r>
      <w:r w:rsidRPr="008E68BE">
        <w:rPr>
          <w:rFonts w:asciiTheme="minorBidi" w:hAnsiTheme="minorBidi" w:cstheme="minorBidi"/>
          <w:spacing w:val="-7"/>
          <w:sz w:val="15"/>
        </w:rPr>
        <w:t xml:space="preserve"> </w:t>
      </w:r>
      <w:r w:rsidRPr="008E68BE">
        <w:rPr>
          <w:rFonts w:asciiTheme="minorBidi" w:hAnsiTheme="minorBidi" w:cstheme="minorBidi"/>
          <w:sz w:val="15"/>
        </w:rPr>
        <w:t>paragraph</w:t>
      </w:r>
      <w:r w:rsidRPr="008E68BE">
        <w:rPr>
          <w:rFonts w:asciiTheme="minorBidi" w:hAnsiTheme="minorBidi" w:cstheme="minorBidi"/>
          <w:spacing w:val="-7"/>
          <w:sz w:val="15"/>
        </w:rPr>
        <w:t xml:space="preserve"> </w:t>
      </w:r>
      <w:r w:rsidRPr="008E68BE">
        <w:rPr>
          <w:rFonts w:asciiTheme="minorBidi" w:hAnsiTheme="minorBidi" w:cstheme="minorBidi"/>
          <w:sz w:val="15"/>
        </w:rPr>
        <w:t>is</w:t>
      </w:r>
      <w:r w:rsidRPr="008E68BE">
        <w:rPr>
          <w:rFonts w:asciiTheme="minorBidi" w:hAnsiTheme="minorBidi" w:cstheme="minorBidi"/>
          <w:spacing w:val="-7"/>
          <w:sz w:val="15"/>
        </w:rPr>
        <w:t xml:space="preserve"> </w:t>
      </w:r>
      <w:r w:rsidRPr="008E68BE">
        <w:rPr>
          <w:rFonts w:asciiTheme="minorBidi" w:hAnsiTheme="minorBidi" w:cstheme="minorBidi"/>
          <w:sz w:val="15"/>
        </w:rPr>
        <w:t>replaced</w:t>
      </w:r>
      <w:r w:rsidRPr="008E68BE">
        <w:rPr>
          <w:rFonts w:asciiTheme="minorBidi" w:hAnsiTheme="minorBidi" w:cstheme="minorBidi"/>
          <w:spacing w:val="-7"/>
          <w:sz w:val="15"/>
        </w:rPr>
        <w:t xml:space="preserve"> </w:t>
      </w:r>
      <w:r w:rsidRPr="008E68BE">
        <w:rPr>
          <w:rFonts w:asciiTheme="minorBidi" w:hAnsiTheme="minorBidi" w:cstheme="minorBidi"/>
          <w:sz w:val="15"/>
        </w:rPr>
        <w:t>by many, or one or more paragraphs are deleted</w:t>
      </w:r>
    </w:p>
    <w:p w14:paraId="4DCB1FFD" w14:textId="1166E588" w:rsidR="00C62287" w:rsidRPr="000903A0" w:rsidRDefault="000903A0" w:rsidP="00B853F1">
      <w:pPr>
        <w:spacing w:before="152" w:after="220"/>
        <w:ind w:left="360"/>
        <w:rP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09360612" wp14:editId="78939104">
                <wp:extent cx="1903228" cy="393405"/>
                <wp:effectExtent l="0" t="0" r="20955" b="26035"/>
                <wp:docPr id="424430694" name="Group 424430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1978114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0850808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64892128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89700304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36792596"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7864506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A254DCC" id="Group 42443069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" path="m,l5122011,e" filled="f" strokecolor="#d3d0c7" strokeweight=".5pt">
                  <v:path arrowok="t"/>
                </v:shape>
                <w10:anchorlock/>
              </v:group>
            </w:pict>
          </mc:Fallback>
        </mc:AlternateContent>
      </w:r>
    </w:p>
    <w:p w14:paraId="768C0950" w14:textId="663434EE" w:rsidR="00C62287" w:rsidRPr="008E68BE" w:rsidRDefault="00C62287" w:rsidP="00C40645">
      <w:pPr>
        <w:pStyle w:val="ListParagraph"/>
        <w:numPr>
          <w:ilvl w:val="0"/>
          <w:numId w:val="18"/>
        </w:numPr>
        <w:spacing w:before="152" w:after="220"/>
        <w:ind w:left="360"/>
        <w:rPr>
          <w:rFonts w:asciiTheme="minorBidi" w:hAnsiTheme="minorBidi" w:cstheme="minorBidi"/>
          <w:spacing w:val="-2"/>
          <w:sz w:val="20"/>
          <w:szCs w:val="20"/>
        </w:rPr>
      </w:pPr>
      <w:r w:rsidRPr="008E68BE">
        <w:rPr>
          <w:rFonts w:asciiTheme="minorBidi" w:hAnsiTheme="minorBidi" w:cstheme="minorBidi"/>
          <w:sz w:val="20"/>
        </w:rPr>
        <w:t>If necessary, please provide additional</w:t>
      </w:r>
      <w:r w:rsidRPr="008E68BE">
        <w:rPr>
          <w:rFonts w:asciiTheme="minorBidi" w:hAnsiTheme="minorBidi" w:cstheme="minorBidi"/>
          <w:spacing w:val="-8"/>
          <w:sz w:val="20"/>
        </w:rPr>
        <w:t xml:space="preserve"> </w:t>
      </w:r>
      <w:r w:rsidRPr="008E68BE">
        <w:rPr>
          <w:rFonts w:asciiTheme="minorBidi" w:hAnsiTheme="minorBidi" w:cstheme="minorBidi"/>
          <w:sz w:val="20"/>
        </w:rPr>
        <w:t>comment</w:t>
      </w:r>
      <w:r w:rsidRPr="008E68BE">
        <w:rPr>
          <w:rFonts w:asciiTheme="minorBidi" w:hAnsiTheme="minorBidi" w:cstheme="minorBidi"/>
          <w:spacing w:val="-8"/>
          <w:sz w:val="20"/>
        </w:rPr>
        <w:t xml:space="preserve"> </w:t>
      </w:r>
      <w:r w:rsidRPr="008E68BE">
        <w:rPr>
          <w:rFonts w:asciiTheme="minorBidi" w:hAnsiTheme="minorBidi" w:cstheme="minorBidi"/>
          <w:sz w:val="20"/>
        </w:rPr>
        <w:t>on</w:t>
      </w:r>
      <w:r w:rsidRPr="008E68BE">
        <w:rPr>
          <w:rFonts w:asciiTheme="minorBidi" w:hAnsiTheme="minorBidi" w:cstheme="minorBidi"/>
          <w:spacing w:val="-8"/>
          <w:sz w:val="20"/>
        </w:rPr>
        <w:t xml:space="preserve"> </w:t>
      </w:r>
      <w:r w:rsidRPr="008E68BE">
        <w:rPr>
          <w:rFonts w:asciiTheme="minorBidi" w:hAnsiTheme="minorBidi" w:cstheme="minorBidi"/>
          <w:sz w:val="20"/>
        </w:rPr>
        <w:t>any</w:t>
      </w:r>
      <w:r w:rsidRPr="008E68BE">
        <w:rPr>
          <w:rFonts w:asciiTheme="minorBidi" w:hAnsiTheme="minorBidi" w:cstheme="minorBidi"/>
          <w:spacing w:val="-8"/>
          <w:sz w:val="20"/>
        </w:rPr>
        <w:t xml:space="preserve"> </w:t>
      </w:r>
      <w:r w:rsidRPr="008E68BE">
        <w:rPr>
          <w:rFonts w:asciiTheme="minorBidi" w:hAnsiTheme="minorBidi" w:cstheme="minorBidi"/>
          <w:sz w:val="20"/>
        </w:rPr>
        <w:t>part</w:t>
      </w:r>
      <w:r w:rsidRPr="008E68BE">
        <w:rPr>
          <w:rFonts w:asciiTheme="minorBidi" w:hAnsiTheme="minorBidi" w:cstheme="minorBidi"/>
          <w:spacing w:val="-8"/>
          <w:sz w:val="20"/>
        </w:rPr>
        <w:t xml:space="preserve"> </w:t>
      </w:r>
      <w:r w:rsidRPr="008E68BE">
        <w:rPr>
          <w:rFonts w:asciiTheme="minorBidi" w:hAnsiTheme="minorBidi" w:cstheme="minorBidi"/>
          <w:sz w:val="20"/>
        </w:rPr>
        <w:t>of the questions or answers given above in this section.</w:t>
      </w:r>
    </w:p>
    <w:p w14:paraId="46CA415E" w14:textId="33803BD8" w:rsidR="00C34FC6" w:rsidRPr="008E68BE" w:rsidRDefault="000903A0" w:rsidP="00B853F1">
      <w:pPr>
        <w:spacing w:after="220"/>
        <w:ind w:left="360"/>
        <w:rP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17456255" wp14:editId="5BDA210E">
                <wp:extent cx="1903228" cy="393405"/>
                <wp:effectExtent l="0" t="0" r="20955" b="26035"/>
                <wp:docPr id="647360224" name="Group 647360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36765866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206000232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527965243"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4683024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11179030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2728826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005D6DD" id="Group 64736022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N9CXDzSAwAADx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" path="m,l5122011,e" filled="f" strokecolor="#d3d0c7" strokeweight=".5pt">
                  <v:path arrowok="t"/>
                </v:shape>
                <w10:anchorlock/>
              </v:group>
            </w:pict>
          </mc:Fallback>
        </mc:AlternateContent>
      </w:r>
    </w:p>
    <w:p w14:paraId="73BEA7F0" w14:textId="77777777" w:rsidR="00CA56AF" w:rsidRPr="008E68BE" w:rsidRDefault="00CA56AF" w:rsidP="008E68BE">
      <w:pPr>
        <w:spacing w:after="220"/>
        <w:rPr>
          <w:rFonts w:asciiTheme="minorBidi" w:hAnsiTheme="minorBidi" w:cstheme="minorBidi"/>
          <w:sz w:val="20"/>
        </w:rPr>
      </w:pPr>
    </w:p>
    <w:p w14:paraId="4C1E97AC" w14:textId="77777777" w:rsidR="009C7467" w:rsidRDefault="009C7467">
      <w:pPr>
        <w:rPr>
          <w:rFonts w:asciiTheme="minorBidi" w:hAnsiTheme="minorBidi" w:cstheme="minorBidi"/>
          <w:b/>
          <w:sz w:val="24"/>
          <w:szCs w:val="24"/>
        </w:rPr>
      </w:pPr>
      <w:r>
        <w:rPr>
          <w:rFonts w:asciiTheme="minorBidi" w:hAnsiTheme="minorBidi" w:cstheme="minorBidi"/>
          <w:b/>
          <w:sz w:val="24"/>
          <w:szCs w:val="24"/>
        </w:rPr>
        <w:br w:type="page"/>
      </w:r>
    </w:p>
    <w:p w14:paraId="2F0A4F22" w14:textId="4C9D5DA6" w:rsidR="00F54DB0" w:rsidRPr="000521AF" w:rsidRDefault="004018D7" w:rsidP="008E68BE">
      <w:pPr>
        <w:pStyle w:val="BodyText"/>
        <w:spacing w:after="220"/>
        <w:rPr>
          <w:rFonts w:asciiTheme="minorBidi" w:hAnsiTheme="minorBidi" w:cstheme="minorBidi"/>
          <w:sz w:val="22"/>
          <w:szCs w:val="22"/>
        </w:rPr>
      </w:pPr>
      <w:ins w:id="150" w:author="Author">
        <w:r w:rsidRPr="000521AF">
          <w:rPr>
            <w:rFonts w:asciiTheme="minorBidi" w:hAnsiTheme="minorBidi" w:cstheme="minorBidi"/>
            <w:b/>
            <w:sz w:val="22"/>
            <w:szCs w:val="22"/>
          </w:rPr>
          <w:t>Section</w:t>
        </w:r>
        <w:r w:rsidRPr="000521AF">
          <w:rPr>
            <w:rFonts w:asciiTheme="minorBidi" w:hAnsiTheme="minorBidi" w:cstheme="minorBidi"/>
            <w:b/>
            <w:spacing w:val="-6"/>
            <w:sz w:val="22"/>
            <w:szCs w:val="22"/>
          </w:rPr>
          <w:t xml:space="preserve"> </w:t>
        </w:r>
        <w:r w:rsidRPr="000521AF">
          <w:rPr>
            <w:rFonts w:asciiTheme="minorBidi" w:hAnsiTheme="minorBidi" w:cstheme="minorBidi"/>
            <w:b/>
            <w:sz w:val="22"/>
            <w:szCs w:val="22"/>
          </w:rPr>
          <w:t>8:</w:t>
        </w:r>
        <w:r w:rsidRPr="000521AF">
          <w:rPr>
            <w:rFonts w:asciiTheme="minorBidi" w:hAnsiTheme="minorBidi" w:cstheme="minorBidi"/>
            <w:b/>
            <w:spacing w:val="-5"/>
            <w:sz w:val="22"/>
            <w:szCs w:val="22"/>
          </w:rPr>
          <w:t xml:space="preserve"> </w:t>
        </w:r>
        <w:r w:rsidR="00444DA8" w:rsidRPr="000521AF">
          <w:rPr>
            <w:rFonts w:asciiTheme="minorBidi" w:hAnsiTheme="minorBidi" w:cstheme="minorBidi"/>
            <w:b/>
            <w:spacing w:val="-5"/>
            <w:sz w:val="22"/>
            <w:szCs w:val="22"/>
          </w:rPr>
          <w:t>C</w:t>
        </w:r>
        <w:r w:rsidR="00444DA8" w:rsidRPr="000521AF">
          <w:rPr>
            <w:rFonts w:asciiTheme="minorBidi" w:hAnsiTheme="minorBidi" w:cstheme="minorBidi"/>
            <w:b/>
            <w:sz w:val="22"/>
            <w:szCs w:val="22"/>
          </w:rPr>
          <w:t>iting documents based on machine translations</w:t>
        </w:r>
      </w:ins>
    </w:p>
    <w:p w14:paraId="025B4B1B" w14:textId="1B90E7D9" w:rsidR="00B3493B" w:rsidRPr="008E68BE" w:rsidRDefault="00B3493B" w:rsidP="00FF1BC9">
      <w:pPr>
        <w:pStyle w:val="ListParagraph"/>
        <w:widowControl/>
        <w:numPr>
          <w:ilvl w:val="0"/>
          <w:numId w:val="18"/>
        </w:numPr>
        <w:autoSpaceDE/>
        <w:autoSpaceDN/>
        <w:spacing w:before="180" w:after="220"/>
        <w:ind w:left="360"/>
        <w:rPr>
          <w:ins w:id="151" w:author="Author"/>
          <w:rFonts w:asciiTheme="minorBidi" w:hAnsiTheme="minorBidi" w:cstheme="minorBidi"/>
          <w:sz w:val="20"/>
          <w:szCs w:val="20"/>
        </w:rPr>
      </w:pPr>
      <w:ins w:id="152" w:author="Author">
        <w:r w:rsidRPr="008E68BE">
          <w:rPr>
            <w:rFonts w:asciiTheme="minorBidi" w:hAnsiTheme="minorBidi" w:cstheme="minorBidi"/>
            <w:sz w:val="20"/>
            <w:szCs w:val="20"/>
          </w:rPr>
          <w:t>Does your Office currently allow to cite machine-translated documents in search</w:t>
        </w:r>
        <w:r w:rsidR="00F63C5A" w:rsidRPr="008E68BE">
          <w:rPr>
            <w:rFonts w:asciiTheme="minorBidi" w:hAnsiTheme="minorBidi" w:cstheme="minorBidi"/>
            <w:sz w:val="20"/>
            <w:szCs w:val="20"/>
          </w:rPr>
          <w:t xml:space="preserve"> or examination</w:t>
        </w:r>
        <w:r w:rsidRPr="008E68BE">
          <w:rPr>
            <w:rFonts w:asciiTheme="minorBidi" w:hAnsiTheme="minorBidi" w:cstheme="minorBidi"/>
            <w:sz w:val="20"/>
            <w:szCs w:val="20"/>
          </w:rPr>
          <w:t xml:space="preserve"> reports?</w:t>
        </w:r>
      </w:ins>
    </w:p>
    <w:p w14:paraId="3B22A08E" w14:textId="14A8751E" w:rsidR="00491E8C" w:rsidRDefault="00000000" w:rsidP="00491E8C">
      <w:pPr>
        <w:pStyle w:val="ListParagraph"/>
        <w:widowControl/>
        <w:autoSpaceDE/>
        <w:autoSpaceDN/>
        <w:spacing w:before="180" w:after="220"/>
        <w:ind w:left="360" w:firstLine="0"/>
        <w:rPr>
          <w:rFonts w:asciiTheme="minorBidi" w:hAnsiTheme="minorBidi" w:cstheme="minorBidi"/>
          <w:sz w:val="20"/>
          <w:szCs w:val="20"/>
        </w:rPr>
      </w:pPr>
      <w:sdt>
        <w:sdtPr>
          <w:rPr>
            <w:rFonts w:asciiTheme="minorBidi" w:hAnsiTheme="minorBidi" w:cstheme="minorBidi"/>
            <w:sz w:val="20"/>
            <w:szCs w:val="20"/>
          </w:rPr>
          <w:id w:val="2002542396"/>
          <w14:checkbox>
            <w14:checked w14:val="0"/>
            <w14:checkedState w14:val="2612" w14:font="MS Gothic"/>
            <w14:uncheckedState w14:val="2610" w14:font="MS Gothic"/>
          </w14:checkbox>
        </w:sdtPr>
        <w:sdtContent>
          <w:r w:rsidR="00C16FD6">
            <w:rPr>
              <w:rFonts w:ascii="MS Gothic" w:eastAsia="MS Gothic" w:hAnsi="MS Gothic" w:cstheme="minorBidi"/>
              <w:sz w:val="20"/>
              <w:szCs w:val="20"/>
            </w:rPr>
            <w:t>☐</w:t>
          </w:r>
        </w:sdtContent>
      </w:sdt>
      <w:ins w:id="153" w:author="Author">
        <w:r w:rsidR="00C16FD6" w:rsidRPr="008E68BE">
          <w:rPr>
            <w:rFonts w:asciiTheme="minorBidi" w:hAnsiTheme="minorBidi" w:cstheme="minorBidi"/>
            <w:sz w:val="20"/>
            <w:szCs w:val="20"/>
          </w:rPr>
          <w:t xml:space="preserve"> Yes</w:t>
        </w:r>
      </w:ins>
      <w:r w:rsidR="00491E8C">
        <w:rPr>
          <w:rFonts w:asciiTheme="minorBidi" w:hAnsiTheme="minorBidi" w:cstheme="minorBidi"/>
          <w:sz w:val="20"/>
          <w:szCs w:val="20"/>
        </w:rPr>
        <w:tab/>
      </w:r>
      <w:ins w:id="154" w:author="Author">
        <w:r w:rsidR="00C16FD6" w:rsidRPr="008E68BE">
          <w:rPr>
            <w:rFonts w:asciiTheme="minorBidi" w:hAnsiTheme="minorBidi" w:cstheme="minorBidi"/>
            <w:sz w:val="20"/>
            <w:szCs w:val="20"/>
          </w:rPr>
          <w:tab/>
        </w:r>
      </w:ins>
      <w:r w:rsidR="00C16FD6">
        <w:rPr>
          <w:rFonts w:asciiTheme="minorBidi" w:hAnsiTheme="minorBidi" w:cstheme="minorBidi"/>
          <w:sz w:val="20"/>
          <w:szCs w:val="20"/>
        </w:rPr>
        <w:tab/>
      </w:r>
      <w:customXmlInsRangeStart w:id="155" w:author="Author"/>
      <w:sdt>
        <w:sdtPr>
          <w:rPr>
            <w:rFonts w:asciiTheme="minorBidi" w:hAnsiTheme="minorBidi" w:cstheme="minorBidi"/>
            <w:sz w:val="20"/>
            <w:szCs w:val="20"/>
          </w:rPr>
          <w:id w:val="-292134776"/>
          <w14:checkbox>
            <w14:checked w14:val="0"/>
            <w14:checkedState w14:val="2612" w14:font="MS Gothic"/>
            <w14:uncheckedState w14:val="2610" w14:font="MS Gothic"/>
          </w14:checkbox>
        </w:sdtPr>
        <w:sdtContent>
          <w:customXmlInsRangeEnd w:id="155"/>
          <w:ins w:id="156" w:author="Author">
            <w:r w:rsidR="00C16FD6" w:rsidRPr="00EC6FC8">
              <w:rPr>
                <w:rFonts w:ascii="Segoe UI Symbol" w:eastAsia="MS Gothic" w:hAnsi="Segoe UI Symbol" w:cs="Segoe UI Symbol"/>
                <w:sz w:val="20"/>
                <w:szCs w:val="20"/>
              </w:rPr>
              <w:t>☐</w:t>
            </w:r>
          </w:ins>
          <w:customXmlInsRangeStart w:id="157" w:author="Author"/>
        </w:sdtContent>
      </w:sdt>
      <w:customXmlInsRangeEnd w:id="157"/>
      <w:ins w:id="158" w:author="Author">
        <w:r w:rsidR="00C16FD6" w:rsidRPr="008E68BE">
          <w:rPr>
            <w:rFonts w:asciiTheme="minorBidi" w:hAnsiTheme="minorBidi" w:cstheme="minorBidi"/>
            <w:sz w:val="20"/>
            <w:szCs w:val="20"/>
          </w:rPr>
          <w:t xml:space="preserve"> No</w:t>
        </w:r>
      </w:ins>
    </w:p>
    <w:p w14:paraId="30C2147A" w14:textId="10DBBE20" w:rsidR="00C16FD6" w:rsidRDefault="00000000" w:rsidP="00491E8C">
      <w:pPr>
        <w:pStyle w:val="ListParagraph"/>
        <w:widowControl/>
        <w:autoSpaceDE/>
        <w:autoSpaceDN/>
        <w:spacing w:before="180" w:after="220"/>
        <w:ind w:left="360" w:firstLine="0"/>
        <w:rPr>
          <w:rFonts w:asciiTheme="minorBidi" w:hAnsiTheme="minorBidi" w:cstheme="minorBidi"/>
          <w:sz w:val="20"/>
          <w:szCs w:val="20"/>
        </w:rPr>
      </w:pPr>
      <w:customXmlInsRangeStart w:id="159" w:author="Author"/>
      <w:sdt>
        <w:sdtPr>
          <w:rPr>
            <w:rFonts w:asciiTheme="minorBidi" w:hAnsiTheme="minorBidi" w:cstheme="minorBidi"/>
            <w:sz w:val="20"/>
            <w:szCs w:val="20"/>
          </w:rPr>
          <w:id w:val="-1460877326"/>
          <w14:checkbox>
            <w14:checked w14:val="0"/>
            <w14:checkedState w14:val="2612" w14:font="MS Gothic"/>
            <w14:uncheckedState w14:val="2610" w14:font="MS Gothic"/>
          </w14:checkbox>
        </w:sdtPr>
        <w:sdtContent>
          <w:customXmlInsRangeEnd w:id="159"/>
          <w:ins w:id="160" w:author="Author">
            <w:r w:rsidR="001B00EA" w:rsidRPr="008E68BE">
              <w:rPr>
                <w:rFonts w:ascii="Segoe UI Symbol" w:eastAsia="MS Gothic" w:hAnsi="Segoe UI Symbol" w:cs="Segoe UI Symbol"/>
                <w:sz w:val="20"/>
                <w:szCs w:val="20"/>
              </w:rPr>
              <w:t>☐</w:t>
            </w:r>
          </w:ins>
          <w:customXmlInsRangeStart w:id="161" w:author="Author"/>
        </w:sdtContent>
      </w:sdt>
      <w:customXmlInsRangeEnd w:id="161"/>
      <w:r w:rsidR="00491E8C">
        <w:rPr>
          <w:rFonts w:asciiTheme="minorBidi" w:hAnsiTheme="minorBidi" w:cstheme="minorBidi"/>
          <w:sz w:val="20"/>
          <w:szCs w:val="20"/>
        </w:rPr>
        <w:t xml:space="preserve"> </w:t>
      </w:r>
      <w:ins w:id="162" w:author="Author">
        <w:r w:rsidR="001B00EA" w:rsidRPr="008E68BE">
          <w:rPr>
            <w:rFonts w:asciiTheme="minorBidi" w:hAnsiTheme="minorBidi" w:cstheme="minorBidi"/>
            <w:sz w:val="20"/>
            <w:szCs w:val="20"/>
          </w:rPr>
          <w:t>Other (please specify)</w:t>
        </w:r>
      </w:ins>
    </w:p>
    <w:p w14:paraId="4D9FA933" w14:textId="012AF8A6" w:rsidR="00491E8C" w:rsidRPr="008E68BE" w:rsidRDefault="00491E8C" w:rsidP="00491E8C">
      <w:pPr>
        <w:pStyle w:val="ListParagraph"/>
        <w:widowControl/>
        <w:autoSpaceDE/>
        <w:autoSpaceDN/>
        <w:spacing w:before="180" w:after="220"/>
        <w:ind w:left="360" w:firstLine="0"/>
        <w:rPr>
          <w:ins w:id="163"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6891BA17" wp14:editId="399CF0A1">
                <wp:extent cx="1903228" cy="393405"/>
                <wp:effectExtent l="0" t="0" r="20955" b="26035"/>
                <wp:docPr id="185487225" name="Group 185487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087460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559998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70378691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034508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68631094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750554623"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FB9964E" id="Group 18548722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NohJLzMAwAADh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" path="m,l5122011,e" filled="f" strokecolor="#d3d0c7" strokeweight=".5pt">
                  <v:path arrowok="t"/>
                </v:shape>
                <w10:anchorlock/>
              </v:group>
            </w:pict>
          </mc:Fallback>
        </mc:AlternateContent>
      </w:r>
    </w:p>
    <w:p w14:paraId="3E1C5D85" w14:textId="15C9BD7A" w:rsidR="00B85E01" w:rsidRPr="008E68BE" w:rsidRDefault="00B85E01" w:rsidP="00FF1BC9">
      <w:pPr>
        <w:pStyle w:val="ListParagraph"/>
        <w:numPr>
          <w:ilvl w:val="0"/>
          <w:numId w:val="18"/>
        </w:numPr>
        <w:spacing w:before="180" w:after="220"/>
        <w:ind w:left="360"/>
        <w:rPr>
          <w:ins w:id="164" w:author="Author"/>
          <w:rFonts w:asciiTheme="minorBidi" w:hAnsiTheme="minorBidi" w:cstheme="minorBidi"/>
          <w:sz w:val="20"/>
          <w:szCs w:val="20"/>
        </w:rPr>
      </w:pPr>
      <w:ins w:id="165" w:author="Author">
        <w:r w:rsidRPr="008E68BE">
          <w:rPr>
            <w:rFonts w:asciiTheme="minorBidi" w:hAnsiTheme="minorBidi" w:cstheme="minorBidi"/>
            <w:sz w:val="20"/>
            <w:szCs w:val="20"/>
          </w:rPr>
          <w:t>When citing a document without paragraph numbering, how does your Office identify the relevant passage in the machine translation?</w:t>
        </w:r>
      </w:ins>
    </w:p>
    <w:p w14:paraId="2A2C4299" w14:textId="7761F6C0" w:rsidR="00B85E01" w:rsidRPr="008E68BE" w:rsidRDefault="000903A0" w:rsidP="000903A0">
      <w:pPr>
        <w:pStyle w:val="ListParagraph"/>
        <w:spacing w:before="180" w:after="220"/>
        <w:ind w:left="360" w:firstLine="0"/>
        <w:rP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0444206F" wp14:editId="449CFF64">
                <wp:extent cx="1903228" cy="393405"/>
                <wp:effectExtent l="0" t="0" r="20955" b="26035"/>
                <wp:docPr id="1564221072" name="Group 15642210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622296826"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2442295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7135424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26030177"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203362728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52155745"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189D3F1F" id="Group 156422107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" path="m,l5122011,e" filled="f" strokecolor="#d3d0c7" strokeweight=".5pt">
                  <v:path arrowok="t"/>
                </v:shape>
                <w10:anchorlock/>
              </v:group>
            </w:pict>
          </mc:Fallback>
        </mc:AlternateContent>
      </w:r>
    </w:p>
    <w:p w14:paraId="2EC27EE6" w14:textId="208E1CF4" w:rsidR="00751D3D" w:rsidRPr="008E68BE" w:rsidRDefault="00751D3D" w:rsidP="00FF1BC9">
      <w:pPr>
        <w:pStyle w:val="ListParagraph"/>
        <w:numPr>
          <w:ilvl w:val="0"/>
          <w:numId w:val="18"/>
        </w:numPr>
        <w:spacing w:before="180" w:after="220"/>
        <w:ind w:left="360"/>
        <w:rPr>
          <w:ins w:id="166" w:author="Author"/>
          <w:rFonts w:asciiTheme="minorBidi" w:hAnsiTheme="minorBidi" w:cstheme="minorBidi"/>
          <w:sz w:val="20"/>
          <w:szCs w:val="20"/>
        </w:rPr>
      </w:pPr>
      <w:ins w:id="167" w:author="Author">
        <w:r w:rsidRPr="008E68BE">
          <w:rPr>
            <w:rFonts w:asciiTheme="minorBidi" w:hAnsiTheme="minorBidi" w:cstheme="minorBidi"/>
            <w:sz w:val="20"/>
            <w:szCs w:val="20"/>
          </w:rPr>
          <w:t>How does your Office ensure that applicants can access the exact machine translation used by</w:t>
        </w:r>
      </w:ins>
      <w:r w:rsidR="00940947">
        <w:rPr>
          <w:rFonts w:asciiTheme="minorBidi" w:hAnsiTheme="minorBidi" w:cstheme="minorBidi"/>
          <w:sz w:val="20"/>
          <w:szCs w:val="20"/>
        </w:rPr>
        <w:t xml:space="preserve"> </w:t>
      </w:r>
      <w:ins w:id="168" w:author="Author">
        <w:r w:rsidR="009D0B56" w:rsidRPr="008E68BE">
          <w:rPr>
            <w:rFonts w:asciiTheme="minorBidi" w:hAnsiTheme="minorBidi" w:cstheme="minorBidi"/>
            <w:sz w:val="20"/>
            <w:szCs w:val="20"/>
          </w:rPr>
          <w:t>your Office</w:t>
        </w:r>
        <w:r w:rsidRPr="008E68BE">
          <w:rPr>
            <w:rFonts w:asciiTheme="minorBidi" w:hAnsiTheme="minorBidi" w:cstheme="minorBidi"/>
            <w:sz w:val="20"/>
            <w:szCs w:val="20"/>
          </w:rPr>
          <w:t>?</w:t>
        </w:r>
      </w:ins>
    </w:p>
    <w:p w14:paraId="768AFF44" w14:textId="492B5528" w:rsidR="00751D3D" w:rsidRPr="008E68BE" w:rsidRDefault="00000000" w:rsidP="008E68BE">
      <w:pPr>
        <w:spacing w:before="180" w:after="220"/>
        <w:ind w:firstLine="720"/>
        <w:rPr>
          <w:ins w:id="169" w:author="Author"/>
          <w:rFonts w:asciiTheme="minorBidi" w:hAnsiTheme="minorBidi" w:cstheme="minorBidi"/>
          <w:sz w:val="20"/>
          <w:szCs w:val="20"/>
        </w:rPr>
      </w:pPr>
      <w:sdt>
        <w:sdtPr>
          <w:rPr>
            <w:rFonts w:asciiTheme="minorBidi" w:eastAsia="MS Gothic" w:hAnsiTheme="minorBidi" w:cstheme="minorBidi"/>
            <w:sz w:val="20"/>
            <w:szCs w:val="20"/>
          </w:rPr>
          <w:id w:val="-1146046658"/>
          <w14:checkbox>
            <w14:checked w14:val="0"/>
            <w14:checkedState w14:val="2612" w14:font="MS Gothic"/>
            <w14:uncheckedState w14:val="2610" w14:font="MS Gothic"/>
          </w14:checkbox>
        </w:sdtPr>
        <w:sdtContent>
          <w:r w:rsidR="00F816D3">
            <w:rPr>
              <w:rFonts w:ascii="MS Gothic" w:eastAsia="MS Gothic" w:hAnsi="MS Gothic" w:cstheme="minorBidi" w:hint="eastAsia"/>
              <w:sz w:val="20"/>
              <w:szCs w:val="20"/>
            </w:rPr>
            <w:t>☐</w:t>
          </w:r>
        </w:sdtContent>
      </w:sdt>
      <w:r w:rsidR="004B1C6E" w:rsidRPr="008E68BE">
        <w:rPr>
          <w:rFonts w:asciiTheme="minorBidi" w:eastAsia="MS Gothic" w:hAnsiTheme="minorBidi" w:cstheme="minorBidi"/>
          <w:sz w:val="20"/>
          <w:szCs w:val="20"/>
        </w:rPr>
        <w:t xml:space="preserve"> </w:t>
      </w:r>
      <w:ins w:id="170" w:author="Author">
        <w:r w:rsidR="007F1B29" w:rsidRPr="008E68BE">
          <w:rPr>
            <w:rFonts w:asciiTheme="minorBidi" w:eastAsia="MS Gothic" w:hAnsiTheme="minorBidi" w:cstheme="minorBidi"/>
            <w:sz w:val="20"/>
            <w:szCs w:val="20"/>
          </w:rPr>
          <w:t>S</w:t>
        </w:r>
        <w:r w:rsidR="00751D3D" w:rsidRPr="008E68BE">
          <w:rPr>
            <w:rFonts w:asciiTheme="minorBidi" w:hAnsiTheme="minorBidi" w:cstheme="minorBidi"/>
            <w:sz w:val="20"/>
            <w:szCs w:val="20"/>
          </w:rPr>
          <w:t>ent directly to the applicant</w:t>
        </w:r>
      </w:ins>
    </w:p>
    <w:p w14:paraId="4D6FB901" w14:textId="08836A48" w:rsidR="00751D3D" w:rsidRPr="008E68BE" w:rsidRDefault="00000000" w:rsidP="008E68BE">
      <w:pPr>
        <w:spacing w:after="220"/>
        <w:ind w:firstLine="720"/>
        <w:rPr>
          <w:ins w:id="171" w:author="Author"/>
          <w:rFonts w:asciiTheme="minorBidi" w:hAnsiTheme="minorBidi" w:cstheme="minorBidi"/>
          <w:sz w:val="20"/>
          <w:szCs w:val="20"/>
        </w:rPr>
      </w:pPr>
      <w:customXmlInsRangeStart w:id="172" w:author="Author"/>
      <w:sdt>
        <w:sdtPr>
          <w:rPr>
            <w:rFonts w:asciiTheme="minorBidi" w:eastAsia="MS Gothic" w:hAnsiTheme="minorBidi" w:cstheme="minorBidi"/>
            <w:sz w:val="20"/>
            <w:szCs w:val="20"/>
          </w:rPr>
          <w:id w:val="-356507264"/>
          <w14:checkbox>
            <w14:checked w14:val="0"/>
            <w14:checkedState w14:val="2612" w14:font="MS Gothic"/>
            <w14:uncheckedState w14:val="2610" w14:font="MS Gothic"/>
          </w14:checkbox>
        </w:sdtPr>
        <w:sdtContent>
          <w:customXmlInsRangeEnd w:id="172"/>
          <w:r w:rsidR="00283843" w:rsidRPr="00EC6FC8">
            <w:rPr>
              <w:rFonts w:ascii="Segoe UI Symbol" w:eastAsia="MS Gothic" w:hAnsi="Segoe UI Symbol" w:cs="Segoe UI Symbol"/>
              <w:sz w:val="20"/>
              <w:szCs w:val="20"/>
            </w:rPr>
            <w:t>☐</w:t>
          </w:r>
          <w:customXmlInsRangeStart w:id="173" w:author="Author"/>
        </w:sdtContent>
      </w:sdt>
      <w:customXmlInsRangeEnd w:id="173"/>
      <w:r w:rsidR="004E640C" w:rsidRPr="008E68BE">
        <w:rPr>
          <w:rFonts w:asciiTheme="minorBidi" w:eastAsia="MS Gothic" w:hAnsiTheme="minorBidi" w:cstheme="minorBidi"/>
          <w:sz w:val="20"/>
          <w:szCs w:val="20"/>
        </w:rPr>
        <w:t xml:space="preserve"> </w:t>
      </w:r>
      <w:ins w:id="174" w:author="Author">
        <w:r w:rsidR="007F1B29" w:rsidRPr="008E68BE">
          <w:rPr>
            <w:rFonts w:asciiTheme="minorBidi" w:eastAsia="MS Gothic" w:hAnsiTheme="minorBidi" w:cstheme="minorBidi"/>
            <w:sz w:val="20"/>
            <w:szCs w:val="20"/>
          </w:rPr>
          <w:t>U</w:t>
        </w:r>
        <w:r w:rsidR="00751D3D" w:rsidRPr="008E68BE">
          <w:rPr>
            <w:rFonts w:asciiTheme="minorBidi" w:hAnsiTheme="minorBidi" w:cstheme="minorBidi"/>
            <w:sz w:val="20"/>
            <w:szCs w:val="20"/>
          </w:rPr>
          <w:t>ploaded to the electronic file</w:t>
        </w:r>
      </w:ins>
      <w:r w:rsidR="00994045" w:rsidRPr="008E68BE">
        <w:rPr>
          <w:rFonts w:asciiTheme="minorBidi" w:hAnsiTheme="minorBidi" w:cstheme="minorBidi"/>
          <w:sz w:val="20"/>
          <w:szCs w:val="20"/>
        </w:rPr>
        <w:t xml:space="preserve"> </w:t>
      </w:r>
      <w:ins w:id="175" w:author="Author">
        <w:r w:rsidR="009D0B56" w:rsidRPr="008E68BE">
          <w:rPr>
            <w:rFonts w:asciiTheme="minorBidi" w:hAnsiTheme="minorBidi" w:cstheme="minorBidi"/>
            <w:sz w:val="20"/>
            <w:szCs w:val="20"/>
          </w:rPr>
          <w:t>to an online register</w:t>
        </w:r>
      </w:ins>
    </w:p>
    <w:p w14:paraId="52194B61" w14:textId="59665C78" w:rsidR="00751D3D" w:rsidRPr="008E68BE" w:rsidRDefault="00000000" w:rsidP="008E68BE">
      <w:pPr>
        <w:spacing w:before="180" w:after="220"/>
        <w:ind w:firstLine="720"/>
        <w:rPr>
          <w:ins w:id="176" w:author="Author"/>
          <w:rFonts w:asciiTheme="minorBidi" w:hAnsiTheme="minorBidi" w:cstheme="minorBidi"/>
          <w:sz w:val="20"/>
          <w:szCs w:val="20"/>
        </w:rPr>
      </w:pPr>
      <w:sdt>
        <w:sdtPr>
          <w:rPr>
            <w:rFonts w:asciiTheme="minorBidi" w:hAnsiTheme="minorBidi" w:cstheme="minorBidi"/>
            <w:sz w:val="20"/>
            <w:szCs w:val="20"/>
          </w:rPr>
          <w:id w:val="1570075019"/>
          <w14:checkbox>
            <w14:checked w14:val="0"/>
            <w14:checkedState w14:val="2612" w14:font="MS Gothic"/>
            <w14:uncheckedState w14:val="2610" w14:font="MS Gothic"/>
          </w14:checkbox>
        </w:sdtPr>
        <w:sdtContent>
          <w:r w:rsidR="009E41F5" w:rsidRPr="00EC6FC8">
            <w:rPr>
              <w:rFonts w:ascii="Segoe UI Symbol" w:eastAsia="MS Gothic" w:hAnsi="Segoe UI Symbol" w:cs="Segoe UI Symbol"/>
              <w:sz w:val="20"/>
              <w:szCs w:val="20"/>
            </w:rPr>
            <w:t>☐</w:t>
          </w:r>
        </w:sdtContent>
      </w:sdt>
      <w:r w:rsidR="009E41F5" w:rsidRPr="008E68BE">
        <w:rPr>
          <w:rFonts w:asciiTheme="minorBidi" w:hAnsiTheme="minorBidi" w:cstheme="minorBidi"/>
          <w:sz w:val="20"/>
          <w:szCs w:val="20"/>
        </w:rPr>
        <w:t xml:space="preserve"> </w:t>
      </w:r>
      <w:ins w:id="177" w:author="Author">
        <w:r w:rsidR="00DB3964" w:rsidRPr="008E68BE">
          <w:rPr>
            <w:rFonts w:asciiTheme="minorBidi" w:hAnsiTheme="minorBidi" w:cstheme="minorBidi"/>
            <w:sz w:val="20"/>
            <w:szCs w:val="20"/>
          </w:rPr>
          <w:t>N</w:t>
        </w:r>
        <w:r w:rsidR="00751D3D" w:rsidRPr="008E68BE">
          <w:rPr>
            <w:rFonts w:asciiTheme="minorBidi" w:hAnsiTheme="minorBidi" w:cstheme="minorBidi"/>
            <w:sz w:val="20"/>
            <w:szCs w:val="20"/>
          </w:rPr>
          <w:t>ot currently shared</w:t>
        </w:r>
      </w:ins>
    </w:p>
    <w:p w14:paraId="597A8335" w14:textId="7902F2DB" w:rsidR="00DB3964" w:rsidRDefault="00000000" w:rsidP="008E68BE">
      <w:pPr>
        <w:spacing w:before="180" w:after="220"/>
        <w:ind w:firstLine="720"/>
        <w:rPr>
          <w:rFonts w:asciiTheme="minorBidi" w:hAnsiTheme="minorBidi" w:cstheme="minorBidi"/>
          <w:sz w:val="20"/>
          <w:szCs w:val="20"/>
        </w:rPr>
      </w:pPr>
      <w:sdt>
        <w:sdtPr>
          <w:rPr>
            <w:rFonts w:asciiTheme="minorBidi" w:eastAsia="MS Gothic" w:hAnsiTheme="minorBidi" w:cstheme="minorBidi"/>
            <w:sz w:val="20"/>
            <w:szCs w:val="20"/>
          </w:rPr>
          <w:id w:val="-460198149"/>
          <w14:checkbox>
            <w14:checked w14:val="0"/>
            <w14:checkedState w14:val="2612" w14:font="MS Gothic"/>
            <w14:uncheckedState w14:val="2610" w14:font="MS Gothic"/>
          </w14:checkbox>
        </w:sdtPr>
        <w:sdtContent>
          <w:r w:rsidR="009E41F5" w:rsidRPr="00EC6FC8">
            <w:rPr>
              <w:rFonts w:ascii="Segoe UI Symbol" w:eastAsia="MS Gothic" w:hAnsi="Segoe UI Symbol" w:cs="Segoe UI Symbol"/>
              <w:sz w:val="20"/>
              <w:szCs w:val="20"/>
            </w:rPr>
            <w:t>☐</w:t>
          </w:r>
        </w:sdtContent>
      </w:sdt>
      <w:r w:rsidR="009E41F5" w:rsidRPr="008E68BE">
        <w:rPr>
          <w:rFonts w:asciiTheme="minorBidi" w:eastAsia="MS Gothic" w:hAnsiTheme="minorBidi" w:cstheme="minorBidi"/>
          <w:sz w:val="20"/>
          <w:szCs w:val="20"/>
        </w:rPr>
        <w:t xml:space="preserve"> </w:t>
      </w:r>
      <w:ins w:id="178" w:author="Author">
        <w:r w:rsidR="00DB3964" w:rsidRPr="008E68BE">
          <w:rPr>
            <w:rFonts w:asciiTheme="minorBidi" w:eastAsia="MS Gothic" w:hAnsiTheme="minorBidi" w:cstheme="minorBidi"/>
            <w:sz w:val="20"/>
            <w:szCs w:val="20"/>
          </w:rPr>
          <w:t>O</w:t>
        </w:r>
        <w:r w:rsidR="00DB3964" w:rsidRPr="008E68BE">
          <w:rPr>
            <w:rFonts w:asciiTheme="minorBidi" w:hAnsiTheme="minorBidi" w:cstheme="minorBidi"/>
            <w:sz w:val="20"/>
            <w:szCs w:val="20"/>
          </w:rPr>
          <w:t>ther (please specify)</w:t>
        </w:r>
      </w:ins>
    </w:p>
    <w:p w14:paraId="6A27D75B" w14:textId="157DA9E2" w:rsidR="000903A0" w:rsidRPr="008E68BE" w:rsidRDefault="000903A0" w:rsidP="008E68BE">
      <w:pPr>
        <w:spacing w:before="180" w:after="220"/>
        <w:ind w:firstLine="720"/>
        <w:rPr>
          <w:ins w:id="179"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10EB0531" wp14:editId="2332E439">
                <wp:extent cx="1903228" cy="393405"/>
                <wp:effectExtent l="0" t="0" r="20955" b="26035"/>
                <wp:docPr id="1425466893" name="Group 14254668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2954502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34996897"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754247"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55593262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031092457"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01387450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3D5D8451" id="Group 1425466893"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&#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" path="m,l5122011,e" filled="f" strokecolor="#d3d0c7" strokeweight=".5pt">
                  <v:path arrowok="t"/>
                </v:shape>
                <w10:anchorlock/>
              </v:group>
            </w:pict>
          </mc:Fallback>
        </mc:AlternateContent>
      </w:r>
    </w:p>
    <w:p w14:paraId="6FDD756B" w14:textId="77777777" w:rsidR="005B6C56" w:rsidRPr="008E68BE" w:rsidRDefault="005B6C56" w:rsidP="00FF1BC9">
      <w:pPr>
        <w:pStyle w:val="ListParagraph"/>
        <w:numPr>
          <w:ilvl w:val="0"/>
          <w:numId w:val="18"/>
        </w:numPr>
        <w:spacing w:before="180" w:after="220"/>
        <w:ind w:left="360"/>
        <w:rPr>
          <w:ins w:id="180" w:author="Author"/>
          <w:rFonts w:asciiTheme="minorBidi" w:hAnsiTheme="minorBidi" w:cstheme="minorBidi"/>
          <w:sz w:val="20"/>
          <w:szCs w:val="20"/>
        </w:rPr>
      </w:pPr>
      <w:ins w:id="181" w:author="Author">
        <w:r w:rsidRPr="008E68BE">
          <w:rPr>
            <w:rFonts w:asciiTheme="minorBidi" w:hAnsiTheme="minorBidi" w:cstheme="minorBidi"/>
            <w:sz w:val="20"/>
            <w:szCs w:val="20"/>
          </w:rPr>
          <w:t>Does your Office record or store the machine translation used by the examiner for internal or public reference?</w:t>
        </w:r>
      </w:ins>
    </w:p>
    <w:p w14:paraId="1DEE7399" w14:textId="63EA48FD" w:rsidR="005B6C56" w:rsidRPr="008E68BE" w:rsidRDefault="00000000" w:rsidP="008E68BE">
      <w:pPr>
        <w:spacing w:after="220"/>
        <w:ind w:left="720"/>
        <w:rPr>
          <w:ins w:id="182" w:author="Author"/>
          <w:rFonts w:asciiTheme="minorBidi" w:hAnsiTheme="minorBidi" w:cstheme="minorBidi"/>
          <w:sz w:val="20"/>
          <w:szCs w:val="20"/>
        </w:rPr>
      </w:pPr>
      <w:customXmlInsRangeStart w:id="183" w:author="Author"/>
      <w:sdt>
        <w:sdtPr>
          <w:rPr>
            <w:rFonts w:asciiTheme="minorBidi" w:hAnsiTheme="minorBidi" w:cstheme="minorBidi"/>
            <w:sz w:val="20"/>
            <w:szCs w:val="20"/>
          </w:rPr>
          <w:id w:val="2116082392"/>
          <w14:checkbox>
            <w14:checked w14:val="0"/>
            <w14:checkedState w14:val="2612" w14:font="MS Gothic"/>
            <w14:uncheckedState w14:val="2610" w14:font="MS Gothic"/>
          </w14:checkbox>
        </w:sdtPr>
        <w:sdtContent>
          <w:customXmlInsRangeEnd w:id="183"/>
          <w:ins w:id="184" w:author="Author">
            <w:r w:rsidR="005B6C56" w:rsidRPr="00EC6FC8">
              <w:rPr>
                <w:rFonts w:ascii="Segoe UI Symbol" w:eastAsia="MS Gothic" w:hAnsi="Segoe UI Symbol" w:cs="Segoe UI Symbol"/>
                <w:sz w:val="20"/>
                <w:szCs w:val="20"/>
              </w:rPr>
              <w:t>☐</w:t>
            </w:r>
          </w:ins>
          <w:customXmlInsRangeStart w:id="185" w:author="Author"/>
        </w:sdtContent>
      </w:sdt>
      <w:customXmlInsRangeEnd w:id="185"/>
      <w:r w:rsidR="003F0470">
        <w:rPr>
          <w:rFonts w:asciiTheme="minorBidi" w:hAnsiTheme="minorBidi" w:cstheme="minorBidi"/>
          <w:sz w:val="20"/>
          <w:szCs w:val="20"/>
        </w:rPr>
        <w:t xml:space="preserve"> </w:t>
      </w:r>
      <w:ins w:id="186" w:author="Author">
        <w:r w:rsidR="005B6C56" w:rsidRPr="008E68BE">
          <w:rPr>
            <w:rFonts w:asciiTheme="minorBidi" w:hAnsiTheme="minorBidi" w:cstheme="minorBidi"/>
            <w:sz w:val="20"/>
            <w:szCs w:val="20"/>
          </w:rPr>
          <w:t>Yes, for internal use only</w:t>
        </w:r>
      </w:ins>
    </w:p>
    <w:p w14:paraId="5FD57372" w14:textId="2DFEFDE2" w:rsidR="005B6C56" w:rsidRPr="008E68BE" w:rsidRDefault="00000000" w:rsidP="008E68BE">
      <w:pPr>
        <w:spacing w:before="180" w:after="220"/>
        <w:ind w:left="720"/>
        <w:rPr>
          <w:ins w:id="187" w:author="Author"/>
          <w:rFonts w:asciiTheme="minorBidi" w:hAnsiTheme="minorBidi" w:cstheme="minorBidi"/>
          <w:sz w:val="20"/>
          <w:szCs w:val="20"/>
        </w:rPr>
      </w:pPr>
      <w:customXmlInsRangeStart w:id="188" w:author="Author"/>
      <w:sdt>
        <w:sdtPr>
          <w:rPr>
            <w:rFonts w:asciiTheme="minorBidi" w:hAnsiTheme="minorBidi" w:cstheme="minorBidi"/>
            <w:sz w:val="20"/>
            <w:szCs w:val="20"/>
          </w:rPr>
          <w:id w:val="1681310412"/>
          <w14:checkbox>
            <w14:checked w14:val="0"/>
            <w14:checkedState w14:val="2612" w14:font="MS Gothic"/>
            <w14:uncheckedState w14:val="2610" w14:font="MS Gothic"/>
          </w14:checkbox>
        </w:sdtPr>
        <w:sdtContent>
          <w:customXmlInsRangeEnd w:id="188"/>
          <w:ins w:id="189" w:author="Author">
            <w:r w:rsidR="005B6C56" w:rsidRPr="00EC6FC8">
              <w:rPr>
                <w:rFonts w:ascii="Segoe UI Symbol" w:eastAsia="MS Gothic" w:hAnsi="Segoe UI Symbol" w:cs="Segoe UI Symbol"/>
                <w:sz w:val="20"/>
                <w:szCs w:val="20"/>
              </w:rPr>
              <w:t>☐</w:t>
            </w:r>
          </w:ins>
          <w:customXmlInsRangeStart w:id="190" w:author="Author"/>
        </w:sdtContent>
      </w:sdt>
      <w:customXmlInsRangeEnd w:id="190"/>
      <w:r w:rsidR="003F0470">
        <w:rPr>
          <w:rFonts w:asciiTheme="minorBidi" w:hAnsiTheme="minorBidi" w:cstheme="minorBidi"/>
          <w:sz w:val="20"/>
          <w:szCs w:val="20"/>
        </w:rPr>
        <w:t xml:space="preserve"> </w:t>
      </w:r>
      <w:ins w:id="191" w:author="Author">
        <w:r w:rsidR="005B6C56" w:rsidRPr="008E68BE">
          <w:rPr>
            <w:rFonts w:asciiTheme="minorBidi" w:hAnsiTheme="minorBidi" w:cstheme="minorBidi"/>
            <w:sz w:val="20"/>
            <w:szCs w:val="20"/>
          </w:rPr>
          <w:t>Yes, and it is made publicly available</w:t>
        </w:r>
      </w:ins>
    </w:p>
    <w:p w14:paraId="11115AD5" w14:textId="2A5E9720" w:rsidR="005B6C56" w:rsidRPr="008E68BE" w:rsidRDefault="00000000" w:rsidP="008E68BE">
      <w:pPr>
        <w:spacing w:before="180" w:after="220"/>
        <w:ind w:left="720"/>
        <w:rPr>
          <w:ins w:id="192" w:author="Author"/>
          <w:rFonts w:asciiTheme="minorBidi" w:hAnsiTheme="minorBidi" w:cstheme="minorBidi"/>
          <w:sz w:val="20"/>
          <w:szCs w:val="20"/>
        </w:rPr>
      </w:pPr>
      <w:customXmlInsRangeStart w:id="193" w:author="Author"/>
      <w:sdt>
        <w:sdtPr>
          <w:rPr>
            <w:rFonts w:asciiTheme="minorBidi" w:hAnsiTheme="minorBidi" w:cstheme="minorBidi"/>
            <w:sz w:val="20"/>
            <w:szCs w:val="20"/>
          </w:rPr>
          <w:id w:val="-720212845"/>
          <w14:checkbox>
            <w14:checked w14:val="0"/>
            <w14:checkedState w14:val="2612" w14:font="MS Gothic"/>
            <w14:uncheckedState w14:val="2610" w14:font="MS Gothic"/>
          </w14:checkbox>
        </w:sdtPr>
        <w:sdtContent>
          <w:customXmlInsRangeEnd w:id="193"/>
          <w:ins w:id="194" w:author="Author">
            <w:r w:rsidR="000F3DD2" w:rsidRPr="00EC6FC8">
              <w:rPr>
                <w:rFonts w:ascii="Segoe UI Symbol" w:eastAsia="MS Gothic" w:hAnsi="Segoe UI Symbol" w:cs="Segoe UI Symbol"/>
                <w:sz w:val="20"/>
                <w:szCs w:val="20"/>
              </w:rPr>
              <w:t>☐</w:t>
            </w:r>
          </w:ins>
          <w:customXmlInsRangeStart w:id="195" w:author="Author"/>
        </w:sdtContent>
      </w:sdt>
      <w:customXmlInsRangeEnd w:id="195"/>
      <w:r w:rsidR="003F0470">
        <w:rPr>
          <w:rFonts w:asciiTheme="minorBidi" w:hAnsiTheme="minorBidi" w:cstheme="minorBidi"/>
          <w:sz w:val="20"/>
          <w:szCs w:val="20"/>
        </w:rPr>
        <w:t xml:space="preserve"> </w:t>
      </w:r>
      <w:ins w:id="196" w:author="Author">
        <w:r w:rsidR="005B6C56" w:rsidRPr="008E68BE">
          <w:rPr>
            <w:rFonts w:asciiTheme="minorBidi" w:hAnsiTheme="minorBidi" w:cstheme="minorBidi"/>
            <w:sz w:val="20"/>
            <w:szCs w:val="20"/>
          </w:rPr>
          <w:t>No</w:t>
        </w:r>
      </w:ins>
    </w:p>
    <w:p w14:paraId="42F06156" w14:textId="77777777" w:rsidR="003F0470" w:rsidRDefault="003F0470">
      <w:pPr>
        <w:rPr>
          <w:rFonts w:asciiTheme="minorBidi" w:hAnsiTheme="minorBidi" w:cstheme="minorBidi"/>
          <w:sz w:val="20"/>
          <w:szCs w:val="20"/>
        </w:rPr>
      </w:pPr>
      <w:r>
        <w:rPr>
          <w:rFonts w:asciiTheme="minorBidi" w:hAnsiTheme="minorBidi" w:cstheme="minorBidi"/>
          <w:sz w:val="20"/>
          <w:szCs w:val="20"/>
        </w:rPr>
        <w:br w:type="page"/>
      </w:r>
    </w:p>
    <w:p w14:paraId="17D8B054" w14:textId="7F3C2F52" w:rsidR="000F3DD2" w:rsidRPr="008E68BE" w:rsidRDefault="000F3DD2" w:rsidP="00FF1BC9">
      <w:pPr>
        <w:pStyle w:val="ListParagraph"/>
        <w:numPr>
          <w:ilvl w:val="0"/>
          <w:numId w:val="18"/>
        </w:numPr>
        <w:spacing w:before="180" w:after="220"/>
        <w:ind w:left="360"/>
        <w:rPr>
          <w:ins w:id="197" w:author="Author"/>
          <w:rFonts w:asciiTheme="minorBidi" w:hAnsiTheme="minorBidi" w:cstheme="minorBidi"/>
          <w:sz w:val="20"/>
          <w:szCs w:val="20"/>
        </w:rPr>
      </w:pPr>
      <w:ins w:id="198" w:author="Author">
        <w:r w:rsidRPr="008E68BE">
          <w:rPr>
            <w:rFonts w:asciiTheme="minorBidi" w:hAnsiTheme="minorBidi" w:cstheme="minorBidi"/>
            <w:sz w:val="20"/>
            <w:szCs w:val="20"/>
          </w:rPr>
          <w:t xml:space="preserve">Does your Office have a preferred format for citing machine translations in </w:t>
        </w:r>
        <w:r w:rsidR="007D5634" w:rsidRPr="008E68BE">
          <w:rPr>
            <w:rFonts w:asciiTheme="minorBidi" w:hAnsiTheme="minorBidi" w:cstheme="minorBidi"/>
            <w:sz w:val="20"/>
            <w:szCs w:val="20"/>
          </w:rPr>
          <w:t>search or examination reports</w:t>
        </w:r>
        <w:r w:rsidRPr="008E68BE">
          <w:rPr>
            <w:rFonts w:asciiTheme="minorBidi" w:hAnsiTheme="minorBidi" w:cstheme="minorBidi"/>
            <w:sz w:val="20"/>
            <w:szCs w:val="20"/>
          </w:rPr>
          <w:t>?</w:t>
        </w:r>
      </w:ins>
    </w:p>
    <w:p w14:paraId="6EF1429B" w14:textId="7A9C9418" w:rsidR="000F3DD2" w:rsidRPr="008E68BE" w:rsidRDefault="00000000" w:rsidP="008E68BE">
      <w:pPr>
        <w:spacing w:before="180" w:after="220"/>
        <w:ind w:left="720"/>
        <w:rPr>
          <w:ins w:id="199" w:author="Author"/>
          <w:rFonts w:asciiTheme="minorBidi" w:hAnsiTheme="minorBidi" w:cstheme="minorBidi"/>
          <w:sz w:val="20"/>
          <w:szCs w:val="20"/>
        </w:rPr>
      </w:pPr>
      <w:customXmlInsRangeStart w:id="200" w:author="Author"/>
      <w:sdt>
        <w:sdtPr>
          <w:rPr>
            <w:rFonts w:asciiTheme="minorBidi" w:hAnsiTheme="minorBidi" w:cstheme="minorBidi"/>
            <w:sz w:val="20"/>
            <w:szCs w:val="20"/>
          </w:rPr>
          <w:id w:val="-441074383"/>
          <w14:checkbox>
            <w14:checked w14:val="0"/>
            <w14:checkedState w14:val="2612" w14:font="MS Gothic"/>
            <w14:uncheckedState w14:val="2610" w14:font="MS Gothic"/>
          </w14:checkbox>
        </w:sdtPr>
        <w:sdtContent>
          <w:customXmlInsRangeEnd w:id="200"/>
          <w:ins w:id="201" w:author="Author">
            <w:r w:rsidR="000F3DD2" w:rsidRPr="00EC6FC8">
              <w:rPr>
                <w:rFonts w:ascii="Segoe UI Symbol" w:eastAsia="MS Gothic" w:hAnsi="Segoe UI Symbol" w:cs="Segoe UI Symbol"/>
                <w:sz w:val="20"/>
                <w:szCs w:val="20"/>
              </w:rPr>
              <w:t>☐</w:t>
            </w:r>
          </w:ins>
          <w:customXmlInsRangeStart w:id="202" w:author="Author"/>
        </w:sdtContent>
      </w:sdt>
      <w:customXmlInsRangeEnd w:id="202"/>
      <w:r w:rsidR="003F0470">
        <w:rPr>
          <w:rFonts w:asciiTheme="minorBidi" w:hAnsiTheme="minorBidi" w:cstheme="minorBidi"/>
          <w:sz w:val="20"/>
          <w:szCs w:val="20"/>
        </w:rPr>
        <w:t xml:space="preserve"> </w:t>
      </w:r>
      <w:ins w:id="203" w:author="Author">
        <w:r w:rsidR="000F3DD2" w:rsidRPr="008E68BE">
          <w:rPr>
            <w:rFonts w:asciiTheme="minorBidi" w:hAnsiTheme="minorBidi" w:cstheme="minorBidi"/>
            <w:sz w:val="20"/>
            <w:szCs w:val="20"/>
          </w:rPr>
          <w:t>Yes (please provide example)</w:t>
        </w:r>
      </w:ins>
    </w:p>
    <w:p w14:paraId="651191EF" w14:textId="5FDC02E4" w:rsidR="006A660C" w:rsidRPr="008E68BE" w:rsidRDefault="000903A0" w:rsidP="000903A0">
      <w:pPr>
        <w:spacing w:before="180" w:after="220"/>
        <w:ind w:left="720"/>
        <w:rPr>
          <w:ins w:id="204"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56EE1FF1" wp14:editId="084C3526">
                <wp:extent cx="1903228" cy="393405"/>
                <wp:effectExtent l="0" t="0" r="20955" b="26035"/>
                <wp:docPr id="2000285947" name="Group 2000285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461214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3662531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0695568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92203113"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1694268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124768567"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51235725" id="Group 20002859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Hs9dTb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&#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" path="m,l5122011,e" filled="f" strokecolor="#d3d0c7" strokeweight=".5pt">
                  <v:path arrowok="t"/>
                </v:shape>
                <w10:anchorlock/>
              </v:group>
            </w:pict>
          </mc:Fallback>
        </mc:AlternateContent>
      </w:r>
    </w:p>
    <w:p w14:paraId="38952813" w14:textId="6E7787AB" w:rsidR="000F3DD2" w:rsidRPr="008E68BE" w:rsidRDefault="00000000" w:rsidP="008E68BE">
      <w:pPr>
        <w:spacing w:before="180" w:after="220"/>
        <w:ind w:left="720"/>
        <w:rPr>
          <w:ins w:id="205" w:author="Author"/>
          <w:rFonts w:asciiTheme="minorBidi" w:hAnsiTheme="minorBidi" w:cstheme="minorBidi"/>
          <w:sz w:val="20"/>
          <w:szCs w:val="20"/>
        </w:rPr>
      </w:pPr>
      <w:customXmlInsRangeStart w:id="206" w:author="Author"/>
      <w:sdt>
        <w:sdtPr>
          <w:rPr>
            <w:rFonts w:asciiTheme="minorBidi" w:hAnsiTheme="minorBidi" w:cstheme="minorBidi"/>
            <w:sz w:val="20"/>
            <w:szCs w:val="20"/>
          </w:rPr>
          <w:id w:val="2039700683"/>
          <w14:checkbox>
            <w14:checked w14:val="0"/>
            <w14:checkedState w14:val="2612" w14:font="MS Gothic"/>
            <w14:uncheckedState w14:val="2610" w14:font="MS Gothic"/>
          </w14:checkbox>
        </w:sdtPr>
        <w:sdtContent>
          <w:customXmlInsRangeEnd w:id="206"/>
          <w:ins w:id="207" w:author="Author">
            <w:r w:rsidR="000F3DD2" w:rsidRPr="00EC6FC8">
              <w:rPr>
                <w:rFonts w:ascii="Segoe UI Symbol" w:eastAsia="MS Gothic" w:hAnsi="Segoe UI Symbol" w:cs="Segoe UI Symbol"/>
                <w:sz w:val="20"/>
                <w:szCs w:val="20"/>
              </w:rPr>
              <w:t>☐</w:t>
            </w:r>
          </w:ins>
          <w:customXmlInsRangeStart w:id="208" w:author="Author"/>
        </w:sdtContent>
      </w:sdt>
      <w:customXmlInsRangeEnd w:id="208"/>
      <w:r w:rsidR="003F0470">
        <w:rPr>
          <w:rFonts w:asciiTheme="minorBidi" w:hAnsiTheme="minorBidi" w:cstheme="minorBidi"/>
          <w:sz w:val="20"/>
          <w:szCs w:val="20"/>
        </w:rPr>
        <w:t xml:space="preserve"> </w:t>
      </w:r>
      <w:ins w:id="209" w:author="Author">
        <w:r w:rsidR="000F3DD2" w:rsidRPr="008E68BE">
          <w:rPr>
            <w:rFonts w:asciiTheme="minorBidi" w:hAnsiTheme="minorBidi" w:cstheme="minorBidi"/>
            <w:sz w:val="20"/>
            <w:szCs w:val="20"/>
          </w:rPr>
          <w:t>No</w:t>
        </w:r>
      </w:ins>
    </w:p>
    <w:p w14:paraId="4D2F2CCE" w14:textId="28701237" w:rsidR="000F3DD2" w:rsidRDefault="00000000" w:rsidP="008E68BE">
      <w:pPr>
        <w:spacing w:before="180" w:after="220"/>
        <w:ind w:left="720"/>
        <w:rPr>
          <w:rFonts w:asciiTheme="minorBidi" w:hAnsiTheme="minorBidi" w:cstheme="minorBidi"/>
          <w:sz w:val="20"/>
          <w:szCs w:val="20"/>
        </w:rPr>
      </w:pPr>
      <w:customXmlInsRangeStart w:id="210" w:author="Author"/>
      <w:sdt>
        <w:sdtPr>
          <w:rPr>
            <w:rFonts w:asciiTheme="minorBidi" w:hAnsiTheme="minorBidi" w:cstheme="minorBidi"/>
            <w:sz w:val="20"/>
            <w:szCs w:val="20"/>
          </w:rPr>
          <w:id w:val="-1642262490"/>
          <w14:checkbox>
            <w14:checked w14:val="0"/>
            <w14:checkedState w14:val="2612" w14:font="MS Gothic"/>
            <w14:uncheckedState w14:val="2610" w14:font="MS Gothic"/>
          </w14:checkbox>
        </w:sdtPr>
        <w:sdtContent>
          <w:customXmlInsRangeEnd w:id="210"/>
          <w:ins w:id="211" w:author="Author">
            <w:r w:rsidR="000F3DD2" w:rsidRPr="00EC6FC8">
              <w:rPr>
                <w:rFonts w:ascii="Segoe UI Symbol" w:eastAsia="MS Gothic" w:hAnsi="Segoe UI Symbol" w:cs="Segoe UI Symbol"/>
                <w:sz w:val="20"/>
                <w:szCs w:val="20"/>
              </w:rPr>
              <w:t>☐</w:t>
            </w:r>
          </w:ins>
          <w:customXmlInsRangeStart w:id="212" w:author="Author"/>
        </w:sdtContent>
      </w:sdt>
      <w:customXmlInsRangeEnd w:id="212"/>
      <w:r w:rsidR="003F0470">
        <w:rPr>
          <w:rFonts w:asciiTheme="minorBidi" w:hAnsiTheme="minorBidi" w:cstheme="minorBidi"/>
          <w:sz w:val="20"/>
          <w:szCs w:val="20"/>
        </w:rPr>
        <w:t xml:space="preserve"> </w:t>
      </w:r>
      <w:ins w:id="213" w:author="Author">
        <w:r w:rsidR="000F3DD2" w:rsidRPr="008E68BE">
          <w:rPr>
            <w:rFonts w:asciiTheme="minorBidi" w:hAnsiTheme="minorBidi" w:cstheme="minorBidi"/>
            <w:sz w:val="20"/>
            <w:szCs w:val="20"/>
          </w:rPr>
          <w:t>In development</w:t>
        </w:r>
        <w:r w:rsidR="00DD2128" w:rsidRPr="008E68BE">
          <w:rPr>
            <w:rFonts w:asciiTheme="minorBidi" w:hAnsiTheme="minorBidi" w:cstheme="minorBidi"/>
            <w:sz w:val="20"/>
            <w:szCs w:val="20"/>
          </w:rPr>
          <w:t xml:space="preserve"> (please provide details)</w:t>
        </w:r>
      </w:ins>
    </w:p>
    <w:p w14:paraId="4ED0052A" w14:textId="1D62F20E" w:rsidR="000903A0" w:rsidRPr="008E68BE" w:rsidRDefault="000903A0" w:rsidP="008E68BE">
      <w:pPr>
        <w:spacing w:before="180" w:after="220"/>
        <w:ind w:left="720"/>
        <w:rPr>
          <w:ins w:id="214"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77ECB5BC" wp14:editId="4F04E568">
                <wp:extent cx="1903228" cy="393405"/>
                <wp:effectExtent l="0" t="0" r="20955" b="26035"/>
                <wp:docPr id="1087623674" name="Group 1087623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2553165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75722745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90012560"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36482940"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4748078"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1548719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8C1072C" id="Group 1087623674"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" path="m,l5122011,e" filled="f" strokecolor="#d3d0c7" strokeweight=".5pt">
                  <v:path arrowok="t"/>
                </v:shape>
                <w10:anchorlock/>
              </v:group>
            </w:pict>
          </mc:Fallback>
        </mc:AlternateContent>
      </w:r>
    </w:p>
    <w:p w14:paraId="46849DEB" w14:textId="77777777" w:rsidR="004A49ED" w:rsidRPr="008E68BE" w:rsidRDefault="004A49ED" w:rsidP="00FF1BC9">
      <w:pPr>
        <w:pStyle w:val="ListParagraph"/>
        <w:numPr>
          <w:ilvl w:val="0"/>
          <w:numId w:val="18"/>
        </w:numPr>
        <w:spacing w:before="180" w:after="220"/>
        <w:ind w:left="360"/>
        <w:rPr>
          <w:ins w:id="215" w:author="Author"/>
          <w:rFonts w:asciiTheme="minorBidi" w:hAnsiTheme="minorBidi" w:cstheme="minorBidi"/>
          <w:sz w:val="20"/>
          <w:szCs w:val="20"/>
        </w:rPr>
      </w:pPr>
      <w:ins w:id="216" w:author="Author">
        <w:r w:rsidRPr="008E68BE">
          <w:rPr>
            <w:rFonts w:asciiTheme="minorBidi" w:hAnsiTheme="minorBidi" w:cstheme="minorBidi"/>
            <w:sz w:val="20"/>
            <w:szCs w:val="20"/>
          </w:rPr>
          <w:t>Has your Office encountered cases where an applicant disputed the relevance of a citation based on a machine translation?</w:t>
        </w:r>
      </w:ins>
    </w:p>
    <w:p w14:paraId="68AB1902" w14:textId="1DA1B360" w:rsidR="004A49ED" w:rsidRPr="008E68BE" w:rsidRDefault="00000000" w:rsidP="008E68BE">
      <w:pPr>
        <w:spacing w:before="180" w:after="220"/>
        <w:ind w:left="720"/>
        <w:rPr>
          <w:ins w:id="217" w:author="Author"/>
          <w:rFonts w:asciiTheme="minorBidi" w:hAnsiTheme="minorBidi" w:cstheme="minorBidi"/>
          <w:sz w:val="20"/>
          <w:szCs w:val="20"/>
        </w:rPr>
      </w:pPr>
      <w:customXmlInsRangeStart w:id="218" w:author="Author"/>
      <w:sdt>
        <w:sdtPr>
          <w:rPr>
            <w:rFonts w:asciiTheme="minorBidi" w:hAnsiTheme="minorBidi" w:cstheme="minorBidi"/>
            <w:sz w:val="20"/>
            <w:szCs w:val="20"/>
          </w:rPr>
          <w:id w:val="-1654747355"/>
          <w14:checkbox>
            <w14:checked w14:val="0"/>
            <w14:checkedState w14:val="2612" w14:font="MS Gothic"/>
            <w14:uncheckedState w14:val="2610" w14:font="MS Gothic"/>
          </w14:checkbox>
        </w:sdtPr>
        <w:sdtContent>
          <w:customXmlInsRangeEnd w:id="218"/>
          <w:ins w:id="219" w:author="Author">
            <w:r w:rsidR="004A49ED" w:rsidRPr="00EC6FC8">
              <w:rPr>
                <w:rFonts w:ascii="Segoe UI Symbol" w:eastAsia="MS Gothic" w:hAnsi="Segoe UI Symbol" w:cs="Segoe UI Symbol"/>
                <w:sz w:val="20"/>
                <w:szCs w:val="20"/>
              </w:rPr>
              <w:t>☐</w:t>
            </w:r>
          </w:ins>
          <w:customXmlInsRangeStart w:id="220" w:author="Author"/>
        </w:sdtContent>
      </w:sdt>
      <w:customXmlInsRangeEnd w:id="220"/>
      <w:r w:rsidR="003F0470">
        <w:rPr>
          <w:rFonts w:asciiTheme="minorBidi" w:hAnsiTheme="minorBidi" w:cstheme="minorBidi"/>
          <w:sz w:val="20"/>
          <w:szCs w:val="20"/>
        </w:rPr>
        <w:t xml:space="preserve"> </w:t>
      </w:r>
      <w:ins w:id="221" w:author="Author">
        <w:r w:rsidR="004A49ED" w:rsidRPr="008E68BE">
          <w:rPr>
            <w:rFonts w:asciiTheme="minorBidi" w:hAnsiTheme="minorBidi" w:cstheme="minorBidi"/>
            <w:sz w:val="20"/>
            <w:szCs w:val="20"/>
          </w:rPr>
          <w:t>Yes</w:t>
        </w:r>
      </w:ins>
    </w:p>
    <w:p w14:paraId="06EB5D5D" w14:textId="11B263BA" w:rsidR="004A49ED" w:rsidRPr="008E68BE" w:rsidRDefault="00000000" w:rsidP="008E68BE">
      <w:pPr>
        <w:spacing w:before="180" w:after="220"/>
        <w:ind w:left="720"/>
        <w:rPr>
          <w:ins w:id="222" w:author="Author"/>
          <w:rFonts w:asciiTheme="minorBidi" w:hAnsiTheme="minorBidi" w:cstheme="minorBidi"/>
          <w:sz w:val="20"/>
          <w:szCs w:val="20"/>
        </w:rPr>
      </w:pPr>
      <w:customXmlInsRangeStart w:id="223" w:author="Author"/>
      <w:sdt>
        <w:sdtPr>
          <w:rPr>
            <w:rFonts w:asciiTheme="minorBidi" w:hAnsiTheme="minorBidi" w:cstheme="minorBidi"/>
            <w:sz w:val="20"/>
            <w:szCs w:val="20"/>
          </w:rPr>
          <w:id w:val="-561563144"/>
          <w14:checkbox>
            <w14:checked w14:val="0"/>
            <w14:checkedState w14:val="2612" w14:font="MS Gothic"/>
            <w14:uncheckedState w14:val="2610" w14:font="MS Gothic"/>
          </w14:checkbox>
        </w:sdtPr>
        <w:sdtContent>
          <w:customXmlInsRangeEnd w:id="223"/>
          <w:ins w:id="224" w:author="Author">
            <w:r w:rsidR="004A49ED" w:rsidRPr="00EC6FC8">
              <w:rPr>
                <w:rFonts w:ascii="Segoe UI Symbol" w:eastAsia="MS Gothic" w:hAnsi="Segoe UI Symbol" w:cs="Segoe UI Symbol"/>
                <w:sz w:val="20"/>
                <w:szCs w:val="20"/>
              </w:rPr>
              <w:t>☐</w:t>
            </w:r>
          </w:ins>
          <w:customXmlInsRangeStart w:id="225" w:author="Author"/>
        </w:sdtContent>
      </w:sdt>
      <w:customXmlInsRangeEnd w:id="225"/>
      <w:r w:rsidR="003F0470">
        <w:rPr>
          <w:rFonts w:asciiTheme="minorBidi" w:hAnsiTheme="minorBidi" w:cstheme="minorBidi"/>
          <w:sz w:val="20"/>
          <w:szCs w:val="20"/>
        </w:rPr>
        <w:t xml:space="preserve"> </w:t>
      </w:r>
      <w:ins w:id="226" w:author="Author">
        <w:r w:rsidR="004A49ED" w:rsidRPr="008E68BE">
          <w:rPr>
            <w:rFonts w:asciiTheme="minorBidi" w:hAnsiTheme="minorBidi" w:cstheme="minorBidi"/>
            <w:sz w:val="20"/>
            <w:szCs w:val="20"/>
          </w:rPr>
          <w:t>No</w:t>
        </w:r>
      </w:ins>
    </w:p>
    <w:p w14:paraId="0E696106" w14:textId="03A8A2ED" w:rsidR="004A49ED" w:rsidRDefault="00000000" w:rsidP="008E68BE">
      <w:pPr>
        <w:spacing w:before="180" w:after="220"/>
        <w:ind w:left="720"/>
        <w:rPr>
          <w:rFonts w:asciiTheme="minorBidi" w:hAnsiTheme="minorBidi" w:cstheme="minorBidi"/>
          <w:sz w:val="20"/>
          <w:szCs w:val="20"/>
        </w:rPr>
      </w:pPr>
      <w:customXmlInsRangeStart w:id="227" w:author="Author"/>
      <w:sdt>
        <w:sdtPr>
          <w:rPr>
            <w:rFonts w:asciiTheme="minorBidi" w:hAnsiTheme="minorBidi" w:cstheme="minorBidi"/>
            <w:sz w:val="20"/>
            <w:szCs w:val="20"/>
          </w:rPr>
          <w:id w:val="589667018"/>
          <w14:checkbox>
            <w14:checked w14:val="0"/>
            <w14:checkedState w14:val="2612" w14:font="MS Gothic"/>
            <w14:uncheckedState w14:val="2610" w14:font="MS Gothic"/>
          </w14:checkbox>
        </w:sdtPr>
        <w:sdtContent>
          <w:customXmlInsRangeEnd w:id="227"/>
          <w:ins w:id="228" w:author="Author">
            <w:r w:rsidR="004A49ED" w:rsidRPr="00EC6FC8">
              <w:rPr>
                <w:rFonts w:ascii="Segoe UI Symbol" w:eastAsia="MS Gothic" w:hAnsi="Segoe UI Symbol" w:cs="Segoe UI Symbol"/>
                <w:sz w:val="20"/>
                <w:szCs w:val="20"/>
              </w:rPr>
              <w:t>☐</w:t>
            </w:r>
          </w:ins>
          <w:customXmlInsRangeStart w:id="229" w:author="Author"/>
        </w:sdtContent>
      </w:sdt>
      <w:customXmlInsRangeEnd w:id="229"/>
      <w:r w:rsidR="003F0470">
        <w:rPr>
          <w:rFonts w:asciiTheme="minorBidi" w:hAnsiTheme="minorBidi" w:cstheme="minorBidi"/>
          <w:sz w:val="20"/>
          <w:szCs w:val="20"/>
        </w:rPr>
        <w:t xml:space="preserve"> </w:t>
      </w:r>
      <w:ins w:id="230" w:author="Author">
        <w:r w:rsidR="00AC702D" w:rsidRPr="008E68BE">
          <w:rPr>
            <w:rFonts w:asciiTheme="minorBidi" w:hAnsiTheme="minorBidi" w:cstheme="minorBidi"/>
            <w:sz w:val="20"/>
            <w:szCs w:val="20"/>
          </w:rPr>
          <w:t>Other (please specify)</w:t>
        </w:r>
      </w:ins>
    </w:p>
    <w:p w14:paraId="25AD4043" w14:textId="0286FF78" w:rsidR="000903A0" w:rsidRPr="008E68BE" w:rsidRDefault="000903A0" w:rsidP="008E68BE">
      <w:pPr>
        <w:spacing w:before="180" w:after="220"/>
        <w:ind w:left="720"/>
        <w:rPr>
          <w:ins w:id="231"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100349C1" wp14:editId="69313C91">
                <wp:extent cx="1903228" cy="393405"/>
                <wp:effectExtent l="0" t="0" r="20955" b="26035"/>
                <wp:docPr id="552653926" name="Group 5526539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41228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12092725"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98335452"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4325241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7479241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30138564"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0219142" id="Group 55265392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1rqEAzQMAAA8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" path="m,l5122011,e" filled="f" strokecolor="#d3d0c7" strokeweight=".5pt">
                  <v:path arrowok="t"/>
                </v:shape>
                <w10:anchorlock/>
              </v:group>
            </w:pict>
          </mc:Fallback>
        </mc:AlternateContent>
      </w:r>
    </w:p>
    <w:p w14:paraId="53D2944E" w14:textId="77777777" w:rsidR="00772268" w:rsidRPr="008E68BE" w:rsidRDefault="00772268" w:rsidP="00FF1BC9">
      <w:pPr>
        <w:pStyle w:val="ListParagraph"/>
        <w:numPr>
          <w:ilvl w:val="0"/>
          <w:numId w:val="18"/>
        </w:numPr>
        <w:spacing w:before="180" w:after="220"/>
        <w:ind w:left="360"/>
        <w:rPr>
          <w:ins w:id="232" w:author="Author"/>
          <w:rFonts w:asciiTheme="minorBidi" w:hAnsiTheme="minorBidi" w:cstheme="minorBidi"/>
          <w:sz w:val="20"/>
          <w:szCs w:val="20"/>
        </w:rPr>
      </w:pPr>
      <w:ins w:id="233" w:author="Author">
        <w:r w:rsidRPr="008E68BE">
          <w:rPr>
            <w:rFonts w:asciiTheme="minorBidi" w:hAnsiTheme="minorBidi" w:cstheme="minorBidi"/>
            <w:sz w:val="20"/>
            <w:szCs w:val="20"/>
          </w:rPr>
          <w:t>Should there be a standardized method for referencing the machine translation engine and date of translation in the international search report?</w:t>
        </w:r>
      </w:ins>
    </w:p>
    <w:p w14:paraId="509044BC" w14:textId="777F1518" w:rsidR="00772268" w:rsidRPr="008E68BE" w:rsidRDefault="00000000" w:rsidP="008E68BE">
      <w:pPr>
        <w:spacing w:before="180" w:after="220"/>
        <w:ind w:left="720"/>
        <w:rPr>
          <w:ins w:id="234" w:author="Author"/>
          <w:rFonts w:asciiTheme="minorBidi" w:hAnsiTheme="minorBidi" w:cstheme="minorBidi"/>
          <w:sz w:val="20"/>
          <w:szCs w:val="20"/>
        </w:rPr>
      </w:pPr>
      <w:customXmlInsRangeStart w:id="235" w:author="Author"/>
      <w:sdt>
        <w:sdtPr>
          <w:rPr>
            <w:rFonts w:asciiTheme="minorBidi" w:hAnsiTheme="minorBidi" w:cstheme="minorBidi"/>
            <w:sz w:val="20"/>
            <w:szCs w:val="20"/>
          </w:rPr>
          <w:id w:val="-1332294767"/>
          <w14:checkbox>
            <w14:checked w14:val="0"/>
            <w14:checkedState w14:val="2612" w14:font="MS Gothic"/>
            <w14:uncheckedState w14:val="2610" w14:font="MS Gothic"/>
          </w14:checkbox>
        </w:sdtPr>
        <w:sdtContent>
          <w:customXmlInsRangeEnd w:id="235"/>
          <w:ins w:id="236" w:author="Author">
            <w:r w:rsidR="00772268" w:rsidRPr="00EC6FC8">
              <w:rPr>
                <w:rFonts w:ascii="Segoe UI Symbol" w:eastAsia="MS Gothic" w:hAnsi="Segoe UI Symbol" w:cs="Segoe UI Symbol"/>
                <w:sz w:val="20"/>
                <w:szCs w:val="20"/>
              </w:rPr>
              <w:t>☐</w:t>
            </w:r>
          </w:ins>
          <w:customXmlInsRangeStart w:id="237" w:author="Author"/>
        </w:sdtContent>
      </w:sdt>
      <w:customXmlInsRangeEnd w:id="237"/>
      <w:r w:rsidR="003F0470">
        <w:rPr>
          <w:rFonts w:asciiTheme="minorBidi" w:hAnsiTheme="minorBidi" w:cstheme="minorBidi"/>
          <w:sz w:val="20"/>
          <w:szCs w:val="20"/>
        </w:rPr>
        <w:t xml:space="preserve"> </w:t>
      </w:r>
      <w:ins w:id="238" w:author="Author">
        <w:r w:rsidR="00772268" w:rsidRPr="008E68BE">
          <w:rPr>
            <w:rFonts w:asciiTheme="minorBidi" w:hAnsiTheme="minorBidi" w:cstheme="minorBidi"/>
            <w:sz w:val="20"/>
            <w:szCs w:val="20"/>
          </w:rPr>
          <w:t>Yes</w:t>
        </w:r>
      </w:ins>
    </w:p>
    <w:p w14:paraId="49A9B650" w14:textId="61591FFF" w:rsidR="00772268" w:rsidRPr="008E68BE" w:rsidRDefault="00000000" w:rsidP="008E68BE">
      <w:pPr>
        <w:spacing w:before="180" w:after="220"/>
        <w:ind w:left="720"/>
        <w:rPr>
          <w:ins w:id="239" w:author="Author"/>
          <w:rFonts w:asciiTheme="minorBidi" w:hAnsiTheme="minorBidi" w:cstheme="minorBidi"/>
          <w:sz w:val="20"/>
          <w:szCs w:val="20"/>
        </w:rPr>
      </w:pPr>
      <w:customXmlInsRangeStart w:id="240" w:author="Author"/>
      <w:sdt>
        <w:sdtPr>
          <w:rPr>
            <w:rFonts w:asciiTheme="minorBidi" w:hAnsiTheme="minorBidi" w:cstheme="minorBidi"/>
            <w:sz w:val="20"/>
            <w:szCs w:val="20"/>
          </w:rPr>
          <w:id w:val="-1645194028"/>
          <w14:checkbox>
            <w14:checked w14:val="0"/>
            <w14:checkedState w14:val="2612" w14:font="MS Gothic"/>
            <w14:uncheckedState w14:val="2610" w14:font="MS Gothic"/>
          </w14:checkbox>
        </w:sdtPr>
        <w:sdtContent>
          <w:customXmlInsRangeEnd w:id="240"/>
          <w:ins w:id="241" w:author="Author">
            <w:r w:rsidR="00772268" w:rsidRPr="00EC6FC8">
              <w:rPr>
                <w:rFonts w:ascii="Segoe UI Symbol" w:eastAsia="MS Gothic" w:hAnsi="Segoe UI Symbol" w:cs="Segoe UI Symbol"/>
                <w:sz w:val="20"/>
                <w:szCs w:val="20"/>
              </w:rPr>
              <w:t>☐</w:t>
            </w:r>
          </w:ins>
          <w:customXmlInsRangeStart w:id="242" w:author="Author"/>
        </w:sdtContent>
      </w:sdt>
      <w:customXmlInsRangeEnd w:id="242"/>
      <w:r w:rsidR="003F0470">
        <w:rPr>
          <w:rFonts w:asciiTheme="minorBidi" w:hAnsiTheme="minorBidi" w:cstheme="minorBidi"/>
          <w:sz w:val="20"/>
          <w:szCs w:val="20"/>
        </w:rPr>
        <w:t xml:space="preserve"> </w:t>
      </w:r>
      <w:ins w:id="243" w:author="Author">
        <w:r w:rsidR="00772268" w:rsidRPr="008E68BE">
          <w:rPr>
            <w:rFonts w:asciiTheme="minorBidi" w:hAnsiTheme="minorBidi" w:cstheme="minorBidi"/>
            <w:sz w:val="20"/>
            <w:szCs w:val="20"/>
          </w:rPr>
          <w:t>No</w:t>
        </w:r>
      </w:ins>
    </w:p>
    <w:p w14:paraId="6EEB5FDF" w14:textId="332D513B" w:rsidR="004A49ED" w:rsidRDefault="00000000" w:rsidP="008E68BE">
      <w:pPr>
        <w:spacing w:before="180" w:after="220"/>
        <w:ind w:left="720"/>
        <w:rPr>
          <w:rFonts w:asciiTheme="minorBidi" w:hAnsiTheme="minorBidi" w:cstheme="minorBidi"/>
          <w:sz w:val="20"/>
          <w:szCs w:val="20"/>
        </w:rPr>
      </w:pPr>
      <w:customXmlInsRangeStart w:id="244" w:author="Author"/>
      <w:sdt>
        <w:sdtPr>
          <w:rPr>
            <w:rFonts w:asciiTheme="minorBidi" w:hAnsiTheme="minorBidi" w:cstheme="minorBidi"/>
            <w:sz w:val="20"/>
            <w:szCs w:val="20"/>
          </w:rPr>
          <w:id w:val="-1729836123"/>
          <w14:checkbox>
            <w14:checked w14:val="0"/>
            <w14:checkedState w14:val="2612" w14:font="MS Gothic"/>
            <w14:uncheckedState w14:val="2610" w14:font="MS Gothic"/>
          </w14:checkbox>
        </w:sdtPr>
        <w:sdtContent>
          <w:customXmlInsRangeEnd w:id="244"/>
          <w:ins w:id="245" w:author="Author">
            <w:r w:rsidR="00772268" w:rsidRPr="00EC6FC8">
              <w:rPr>
                <w:rFonts w:ascii="Segoe UI Symbol" w:eastAsia="MS Gothic" w:hAnsi="Segoe UI Symbol" w:cs="Segoe UI Symbol"/>
                <w:sz w:val="20"/>
                <w:szCs w:val="20"/>
              </w:rPr>
              <w:t>☐</w:t>
            </w:r>
          </w:ins>
          <w:customXmlInsRangeStart w:id="246" w:author="Author"/>
        </w:sdtContent>
      </w:sdt>
      <w:customXmlInsRangeEnd w:id="246"/>
      <w:r w:rsidR="003F0470">
        <w:rPr>
          <w:rFonts w:asciiTheme="minorBidi" w:hAnsiTheme="minorBidi" w:cstheme="minorBidi"/>
          <w:sz w:val="20"/>
          <w:szCs w:val="20"/>
        </w:rPr>
        <w:t xml:space="preserve"> </w:t>
      </w:r>
      <w:ins w:id="247" w:author="Author">
        <w:r w:rsidR="00772268" w:rsidRPr="008E68BE">
          <w:rPr>
            <w:rFonts w:asciiTheme="minorBidi" w:hAnsiTheme="minorBidi" w:cstheme="minorBidi"/>
            <w:sz w:val="20"/>
            <w:szCs w:val="20"/>
          </w:rPr>
          <w:t>Other (Please specify)</w:t>
        </w:r>
      </w:ins>
    </w:p>
    <w:p w14:paraId="288C2354" w14:textId="2334239C" w:rsidR="000903A0" w:rsidRPr="008E68BE" w:rsidRDefault="000903A0" w:rsidP="008E68BE">
      <w:pPr>
        <w:spacing w:before="180" w:after="220"/>
        <w:ind w:left="720"/>
        <w:rPr>
          <w:ins w:id="248" w:author="Author"/>
          <w:rFonts w:asciiTheme="minorBidi" w:hAnsiTheme="minorBidi" w:cstheme="minorBidi"/>
          <w:sz w:val="20"/>
          <w:szCs w:val="20"/>
        </w:rPr>
      </w:pPr>
      <w:r w:rsidRPr="008E68BE">
        <w:rPr>
          <w:rFonts w:asciiTheme="minorBidi" w:hAnsiTheme="minorBidi" w:cstheme="minorBidi"/>
          <w:noProof/>
        </w:rPr>
        <mc:AlternateContent>
          <mc:Choice Requires="wpg">
            <w:drawing>
              <wp:inline distT="0" distB="0" distL="0" distR="0" wp14:anchorId="2246E633" wp14:editId="14F9F3CB">
                <wp:extent cx="1903228" cy="393405"/>
                <wp:effectExtent l="0" t="0" r="20955" b="26035"/>
                <wp:docPr id="1795027201" name="Group 1795027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992169368"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85394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23668605"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41025831"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86301604"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948343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4C29D631" id="Group 1795027201"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" path="m,l5122011,e" filled="f" strokecolor="#d3d0c7" strokeweight=".5pt">
                  <v:path arrowok="t"/>
                </v:shape>
                <w10:anchorlock/>
              </v:group>
            </w:pict>
          </mc:Fallback>
        </mc:AlternateContent>
      </w:r>
    </w:p>
    <w:p w14:paraId="25157F08" w14:textId="09FE87DC" w:rsidR="005A2FFE" w:rsidRPr="008E68BE" w:rsidRDefault="005A2FFE" w:rsidP="00FF1BC9">
      <w:pPr>
        <w:pStyle w:val="ListParagraph"/>
        <w:numPr>
          <w:ilvl w:val="0"/>
          <w:numId w:val="18"/>
        </w:numPr>
        <w:spacing w:before="180" w:after="220"/>
        <w:ind w:left="360"/>
        <w:rPr>
          <w:ins w:id="249" w:author="Author"/>
          <w:rFonts w:asciiTheme="minorBidi" w:hAnsiTheme="minorBidi" w:cstheme="minorBidi"/>
          <w:sz w:val="20"/>
          <w:szCs w:val="20"/>
        </w:rPr>
      </w:pPr>
      <w:ins w:id="250" w:author="Author">
        <w:r w:rsidRPr="008E68BE">
          <w:rPr>
            <w:rFonts w:asciiTheme="minorBidi" w:hAnsiTheme="minorBidi" w:cstheme="minorBidi"/>
            <w:sz w:val="20"/>
            <w:szCs w:val="20"/>
          </w:rPr>
          <w:t>Should WIPO Standard ST.14 be revised to include</w:t>
        </w:r>
        <w:r w:rsidR="009726FB" w:rsidRPr="008E68BE">
          <w:rPr>
            <w:rFonts w:asciiTheme="minorBidi" w:hAnsiTheme="minorBidi" w:cstheme="minorBidi"/>
            <w:sz w:val="20"/>
            <w:szCs w:val="20"/>
          </w:rPr>
          <w:t xml:space="preserve"> recommendation</w:t>
        </w:r>
        <w:r w:rsidR="000819F7" w:rsidRPr="008E68BE">
          <w:rPr>
            <w:rFonts w:asciiTheme="minorBidi" w:hAnsiTheme="minorBidi" w:cstheme="minorBidi"/>
            <w:sz w:val="20"/>
            <w:szCs w:val="20"/>
          </w:rPr>
          <w:t xml:space="preserve"> on</w:t>
        </w:r>
        <w:r w:rsidR="009726FB" w:rsidRPr="008E68BE">
          <w:rPr>
            <w:rFonts w:asciiTheme="minorBidi" w:hAnsiTheme="minorBidi" w:cstheme="minorBidi"/>
            <w:sz w:val="20"/>
            <w:szCs w:val="20"/>
          </w:rPr>
          <w:t xml:space="preserve"> </w:t>
        </w:r>
        <w:r w:rsidR="000819F7" w:rsidRPr="008E68BE">
          <w:rPr>
            <w:rFonts w:asciiTheme="minorBidi" w:hAnsiTheme="minorBidi" w:cstheme="minorBidi"/>
            <w:sz w:val="20"/>
            <w:szCs w:val="20"/>
          </w:rPr>
          <w:t>how references to machine translations should be cited in a patent document</w:t>
        </w:r>
        <w:r w:rsidRPr="008E68BE">
          <w:rPr>
            <w:rFonts w:asciiTheme="minorBidi" w:hAnsiTheme="minorBidi" w:cstheme="minorBidi"/>
            <w:sz w:val="20"/>
            <w:szCs w:val="20"/>
          </w:rPr>
          <w:t>?</w:t>
        </w:r>
      </w:ins>
    </w:p>
    <w:p w14:paraId="5CD45FF0" w14:textId="0B381FF7" w:rsidR="000903A0" w:rsidRDefault="00000000" w:rsidP="008E68BE">
      <w:pPr>
        <w:pStyle w:val="ListParagraph"/>
        <w:spacing w:before="180" w:after="220"/>
        <w:ind w:left="822" w:firstLine="0"/>
        <w:rPr>
          <w:rFonts w:asciiTheme="minorBidi" w:hAnsiTheme="minorBidi" w:cstheme="minorBidi"/>
          <w:sz w:val="20"/>
          <w:szCs w:val="20"/>
        </w:rPr>
      </w:pPr>
      <w:customXmlInsRangeStart w:id="251" w:author="Author"/>
      <w:sdt>
        <w:sdtPr>
          <w:rPr>
            <w:rFonts w:asciiTheme="minorBidi" w:hAnsiTheme="minorBidi" w:cstheme="minorBidi"/>
            <w:sz w:val="20"/>
            <w:szCs w:val="20"/>
          </w:rPr>
          <w:id w:val="-1820343711"/>
          <w14:checkbox>
            <w14:checked w14:val="0"/>
            <w14:checkedState w14:val="2612" w14:font="MS Gothic"/>
            <w14:uncheckedState w14:val="2610" w14:font="MS Gothic"/>
          </w14:checkbox>
        </w:sdtPr>
        <w:sdtContent>
          <w:customXmlInsRangeEnd w:id="251"/>
          <w:ins w:id="252" w:author="Author">
            <w:r w:rsidR="003C400F" w:rsidRPr="00EC6FC8">
              <w:rPr>
                <w:rFonts w:ascii="Segoe UI Symbol" w:eastAsia="MS Gothic" w:hAnsi="Segoe UI Symbol" w:cs="Segoe UI Symbol"/>
                <w:sz w:val="20"/>
                <w:szCs w:val="20"/>
              </w:rPr>
              <w:t>☐</w:t>
            </w:r>
          </w:ins>
          <w:customXmlInsRangeStart w:id="253" w:author="Author"/>
        </w:sdtContent>
      </w:sdt>
      <w:customXmlInsRangeEnd w:id="253"/>
      <w:r w:rsidR="003F0470">
        <w:rPr>
          <w:rFonts w:asciiTheme="minorBidi" w:hAnsiTheme="minorBidi" w:cstheme="minorBidi"/>
          <w:sz w:val="20"/>
          <w:szCs w:val="20"/>
        </w:rPr>
        <w:t xml:space="preserve"> </w:t>
      </w:r>
      <w:ins w:id="254" w:author="Author">
        <w:r w:rsidR="00223820" w:rsidRPr="008E68BE">
          <w:rPr>
            <w:rFonts w:asciiTheme="minorBidi" w:hAnsiTheme="minorBidi" w:cstheme="minorBidi"/>
            <w:sz w:val="20"/>
            <w:szCs w:val="20"/>
          </w:rPr>
          <w:t>Yes</w:t>
        </w:r>
      </w:ins>
      <w:r w:rsidR="003F0470">
        <w:rPr>
          <w:rFonts w:asciiTheme="minorBidi" w:hAnsiTheme="minorBidi" w:cstheme="minorBidi"/>
          <w:sz w:val="20"/>
          <w:szCs w:val="20"/>
        </w:rPr>
        <w:tab/>
      </w:r>
      <w:ins w:id="255" w:author="Author">
        <w:r w:rsidR="00223820" w:rsidRPr="008E68BE">
          <w:rPr>
            <w:rFonts w:asciiTheme="minorBidi" w:hAnsiTheme="minorBidi" w:cstheme="minorBidi"/>
            <w:sz w:val="20"/>
            <w:szCs w:val="20"/>
          </w:rPr>
          <w:tab/>
        </w:r>
      </w:ins>
      <w:r w:rsidR="000903A0">
        <w:rPr>
          <w:rFonts w:asciiTheme="minorBidi" w:hAnsiTheme="minorBidi" w:cstheme="minorBidi"/>
          <w:sz w:val="20"/>
          <w:szCs w:val="20"/>
        </w:rPr>
        <w:tab/>
      </w:r>
      <w:customXmlInsRangeStart w:id="256" w:author="Author"/>
      <w:sdt>
        <w:sdtPr>
          <w:rPr>
            <w:rFonts w:asciiTheme="minorBidi" w:hAnsiTheme="minorBidi" w:cstheme="minorBidi"/>
            <w:sz w:val="20"/>
            <w:szCs w:val="20"/>
          </w:rPr>
          <w:id w:val="-1344386526"/>
          <w14:checkbox>
            <w14:checked w14:val="0"/>
            <w14:checkedState w14:val="2612" w14:font="MS Gothic"/>
            <w14:uncheckedState w14:val="2610" w14:font="MS Gothic"/>
          </w14:checkbox>
        </w:sdtPr>
        <w:sdtContent>
          <w:customXmlInsRangeEnd w:id="256"/>
          <w:ins w:id="257" w:author="Author">
            <w:r w:rsidR="003C400F" w:rsidRPr="008E68BE">
              <w:rPr>
                <w:rFonts w:ascii="Segoe UI Symbol" w:eastAsia="MS Gothic" w:hAnsi="Segoe UI Symbol" w:cs="Segoe UI Symbol"/>
                <w:sz w:val="20"/>
                <w:szCs w:val="20"/>
              </w:rPr>
              <w:t>☐</w:t>
            </w:r>
          </w:ins>
          <w:customXmlInsRangeStart w:id="258" w:author="Author"/>
        </w:sdtContent>
      </w:sdt>
      <w:customXmlInsRangeEnd w:id="258"/>
      <w:r w:rsidR="003F0470">
        <w:rPr>
          <w:rFonts w:asciiTheme="minorBidi" w:hAnsiTheme="minorBidi" w:cstheme="minorBidi"/>
          <w:sz w:val="20"/>
          <w:szCs w:val="20"/>
        </w:rPr>
        <w:t xml:space="preserve"> </w:t>
      </w:r>
      <w:ins w:id="259" w:author="Author">
        <w:r w:rsidR="00223820" w:rsidRPr="008E68BE">
          <w:rPr>
            <w:rFonts w:asciiTheme="minorBidi" w:hAnsiTheme="minorBidi" w:cstheme="minorBidi"/>
            <w:sz w:val="20"/>
            <w:szCs w:val="20"/>
          </w:rPr>
          <w:t>No</w:t>
        </w:r>
        <w:r w:rsidR="00223820" w:rsidRPr="008E68BE">
          <w:rPr>
            <w:rFonts w:asciiTheme="minorBidi" w:hAnsiTheme="minorBidi" w:cstheme="minorBidi"/>
            <w:sz w:val="20"/>
            <w:szCs w:val="20"/>
          </w:rPr>
          <w:tab/>
        </w:r>
      </w:ins>
    </w:p>
    <w:p w14:paraId="353AD758" w14:textId="032EF304" w:rsidR="00223820" w:rsidRPr="008E68BE" w:rsidRDefault="00000000" w:rsidP="008E68BE">
      <w:pPr>
        <w:pStyle w:val="ListParagraph"/>
        <w:spacing w:before="180" w:after="220"/>
        <w:ind w:left="822" w:firstLine="0"/>
        <w:rPr>
          <w:ins w:id="260" w:author="Author"/>
          <w:rFonts w:asciiTheme="minorBidi" w:hAnsiTheme="minorBidi" w:cstheme="minorBidi"/>
          <w:sz w:val="20"/>
          <w:szCs w:val="20"/>
        </w:rPr>
      </w:pPr>
      <w:customXmlInsRangeStart w:id="261" w:author="Author"/>
      <w:sdt>
        <w:sdtPr>
          <w:rPr>
            <w:rFonts w:asciiTheme="minorBidi" w:hAnsiTheme="minorBidi" w:cstheme="minorBidi"/>
            <w:sz w:val="20"/>
            <w:szCs w:val="20"/>
          </w:rPr>
          <w:id w:val="-409533636"/>
          <w14:checkbox>
            <w14:checked w14:val="0"/>
            <w14:checkedState w14:val="2612" w14:font="MS Gothic"/>
            <w14:uncheckedState w14:val="2610" w14:font="MS Gothic"/>
          </w14:checkbox>
        </w:sdtPr>
        <w:sdtContent>
          <w:customXmlInsRangeEnd w:id="261"/>
          <w:ins w:id="262" w:author="Author">
            <w:r w:rsidR="003C400F" w:rsidRPr="008E68BE">
              <w:rPr>
                <w:rFonts w:ascii="Segoe UI Symbol" w:eastAsia="MS Gothic" w:hAnsi="Segoe UI Symbol" w:cs="Segoe UI Symbol"/>
                <w:sz w:val="20"/>
                <w:szCs w:val="20"/>
              </w:rPr>
              <w:t>☐</w:t>
            </w:r>
          </w:ins>
          <w:customXmlInsRangeStart w:id="263" w:author="Author"/>
        </w:sdtContent>
      </w:sdt>
      <w:customXmlInsRangeEnd w:id="263"/>
      <w:r w:rsidR="003F0470">
        <w:rPr>
          <w:rFonts w:asciiTheme="minorBidi" w:hAnsiTheme="minorBidi" w:cstheme="minorBidi"/>
          <w:sz w:val="20"/>
          <w:szCs w:val="20"/>
        </w:rPr>
        <w:t xml:space="preserve"> </w:t>
      </w:r>
      <w:ins w:id="264" w:author="Author">
        <w:r w:rsidR="00223820" w:rsidRPr="008E68BE">
          <w:rPr>
            <w:rFonts w:asciiTheme="minorBidi" w:hAnsiTheme="minorBidi" w:cstheme="minorBidi"/>
            <w:sz w:val="20"/>
            <w:szCs w:val="20"/>
          </w:rPr>
          <w:t xml:space="preserve">Other(please specify) </w:t>
        </w:r>
      </w:ins>
    </w:p>
    <w:p w14:paraId="2F0A4F2A" w14:textId="3E470BAE" w:rsidR="00F54DB0" w:rsidRPr="008E68BE" w:rsidDel="00A26129" w:rsidRDefault="000903A0" w:rsidP="000903A0">
      <w:pPr>
        <w:pStyle w:val="BodyText"/>
        <w:spacing w:after="220"/>
        <w:ind w:left="822"/>
        <w:rPr>
          <w:del w:id="265" w:author="Autho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2849326B" wp14:editId="1B200A8A">
                <wp:extent cx="1903228" cy="393405"/>
                <wp:effectExtent l="0" t="0" r="20955" b="26035"/>
                <wp:docPr id="533952639" name="Group 533952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731278070"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70590179"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048465451"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61366075"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49304682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98154311"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0177BB56" id="Group 533952639"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D8qDdQ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" path="m,l5122011,e" filled="f" strokecolor="#d3d0c7" strokeweight=".5pt">
                  <v:path arrowok="t"/>
                </v:shape>
                <w10:anchorlock/>
              </v:group>
            </w:pict>
          </mc:Fallback>
        </mc:AlternateContent>
      </w:r>
    </w:p>
    <w:p w14:paraId="4593F012" w14:textId="77777777" w:rsidR="000903A0" w:rsidRDefault="000903A0">
      <w:pPr>
        <w:rPr>
          <w:rFonts w:asciiTheme="minorBidi" w:hAnsiTheme="minorBidi" w:cstheme="minorBidi"/>
          <w:b/>
          <w:bCs/>
          <w:sz w:val="26"/>
          <w:szCs w:val="26"/>
        </w:rPr>
      </w:pPr>
      <w:r>
        <w:rPr>
          <w:rFonts w:asciiTheme="minorBidi" w:hAnsiTheme="minorBidi" w:cstheme="minorBidi"/>
          <w:b/>
          <w:bCs/>
          <w:sz w:val="26"/>
          <w:szCs w:val="26"/>
        </w:rPr>
        <w:br w:type="page"/>
      </w:r>
    </w:p>
    <w:p w14:paraId="2F0A4F30" w14:textId="09135441" w:rsidR="00F54DB0" w:rsidRPr="00495BB1" w:rsidRDefault="009A3235" w:rsidP="008E68BE">
      <w:pPr>
        <w:spacing w:after="220"/>
        <w:rPr>
          <w:rFonts w:asciiTheme="minorBidi" w:hAnsiTheme="minorBidi" w:cstheme="minorBidi"/>
          <w:b/>
        </w:rPr>
      </w:pPr>
      <w:r w:rsidRPr="00495BB1">
        <w:rPr>
          <w:rFonts w:asciiTheme="minorBidi" w:hAnsiTheme="minorBidi" w:cstheme="minorBidi"/>
          <w:b/>
          <w:noProof/>
        </w:rPr>
        <mc:AlternateContent>
          <mc:Choice Requires="wpg">
            <w:drawing>
              <wp:anchor distT="0" distB="0" distL="0" distR="0" simplePos="0" relativeHeight="251658241" behindDoc="0" locked="0" layoutInCell="1" allowOverlap="1" wp14:anchorId="2F0A50A9" wp14:editId="2F0A50AA">
                <wp:simplePos x="0" y="0"/>
                <wp:positionH relativeFrom="page">
                  <wp:posOffset>3177692</wp:posOffset>
                </wp:positionH>
                <wp:positionV relativeFrom="paragraph">
                  <wp:posOffset>252107</wp:posOffset>
                </wp:positionV>
                <wp:extent cx="26670" cy="19050"/>
                <wp:effectExtent l="0" t="0" r="0" b="0"/>
                <wp:wrapNone/>
                <wp:docPr id="740" name="Group 7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670" cy="19050"/>
                          <a:chOff x="0" y="0"/>
                          <a:chExt cx="26670" cy="19050"/>
                        </a:xfrm>
                      </wpg:grpSpPr>
                      <wps:wsp>
                        <wps:cNvPr id="741" name="Graphic 741"/>
                        <wps:cNvSpPr/>
                        <wps:spPr>
                          <a:xfrm>
                            <a:off x="0" y="1282"/>
                            <a:ext cx="26670" cy="1270"/>
                          </a:xfrm>
                          <a:custGeom>
                            <a:avLst/>
                            <a:gdLst/>
                            <a:ahLst/>
                            <a:cxnLst/>
                            <a:rect l="l" t="t" r="r" b="b"/>
                            <a:pathLst>
                              <a:path w="26670">
                                <a:moveTo>
                                  <a:pt x="0" y="0"/>
                                </a:moveTo>
                                <a:lnTo>
                                  <a:pt x="26466" y="0"/>
                                </a:lnTo>
                              </a:path>
                            </a:pathLst>
                          </a:custGeom>
                          <a:ln w="2565">
                            <a:solidFill>
                              <a:srgbClr val="000000"/>
                            </a:solidFill>
                            <a:prstDash val="solid"/>
                          </a:ln>
                        </wps:spPr>
                        <wps:bodyPr wrap="square" lIns="0" tIns="0" rIns="0" bIns="0" rtlCol="0">
                          <a:prstTxWarp prst="textNoShape">
                            <a:avLst/>
                          </a:prstTxWarp>
                          <a:noAutofit/>
                        </wps:bodyPr>
                      </wps:wsp>
                      <wps:wsp>
                        <wps:cNvPr id="742" name="Graphic 742"/>
                        <wps:cNvSpPr/>
                        <wps:spPr>
                          <a:xfrm>
                            <a:off x="0" y="17322"/>
                            <a:ext cx="26670" cy="1270"/>
                          </a:xfrm>
                          <a:custGeom>
                            <a:avLst/>
                            <a:gdLst/>
                            <a:ahLst/>
                            <a:cxnLst/>
                            <a:rect l="l" t="t" r="r" b="b"/>
                            <a:pathLst>
                              <a:path w="26670">
                                <a:moveTo>
                                  <a:pt x="0" y="0"/>
                                </a:moveTo>
                                <a:lnTo>
                                  <a:pt x="26466" y="0"/>
                                </a:lnTo>
                              </a:path>
                            </a:pathLst>
                          </a:custGeom>
                          <a:ln w="2565">
                            <a:solidFill>
                              <a:srgbClr val="000000"/>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w:pict>
              <v:group w14:anchorId="00206268" id="Group 740" o:spid="_x0000_s1026" style="position:absolute;margin-left:250.2pt;margin-top:19.85pt;width:2.1pt;height:1.5pt;z-index:15794176;mso-wrap-distance-left:0;mso-wrap-distance-right:0;mso-position-horizontal-relative:page" coordsize="266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">
                <v:shape id="Graphic 741" o:spid="_x0000_s1027" style="position:absolute;top:1282;width:26670;height:1270;visibility:visible;mso-wrap-style:square;v-text-anchor:top" coordsize="26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" path="m,l26466,e" filled="f" strokeweight=".07125mm">
                  <v:path arrowok="t"/>
                </v:shape>
                <v:shape id="Graphic 742" o:spid="_x0000_s1028" style="position:absolute;top:17322;width:26670;height:1270;visibility:visible;mso-wrap-style:square;v-text-anchor:top" coordsize="26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" path="m,l26466,e" filled="f" strokeweight=".07125mm">
                  <v:path arrowok="t"/>
                </v:shape>
                <w10:wrap anchorx="page"/>
              </v:group>
            </w:pict>
          </mc:Fallback>
        </mc:AlternateContent>
      </w:r>
      <w:r w:rsidRPr="00495BB1">
        <w:rPr>
          <w:rFonts w:asciiTheme="minorBidi" w:hAnsiTheme="minorBidi" w:cstheme="minorBidi"/>
          <w:b/>
        </w:rPr>
        <w:t xml:space="preserve">General questions about Citation Practices: Sections </w:t>
      </w:r>
      <w:r w:rsidR="00A70601" w:rsidRPr="00495BB1">
        <w:rPr>
          <w:rFonts w:asciiTheme="minorBidi" w:hAnsiTheme="minorBidi" w:cstheme="minorBidi"/>
          <w:b/>
        </w:rPr>
        <w:t xml:space="preserve">9-10 </w:t>
      </w:r>
    </w:p>
    <w:p w14:paraId="2F0A4F33" w14:textId="3553526D" w:rsidR="00F54DB0" w:rsidRPr="00495BB1" w:rsidRDefault="009A3235" w:rsidP="00495BB1">
      <w:pPr>
        <w:spacing w:after="220"/>
        <w:rPr>
          <w:rFonts w:asciiTheme="minorBidi" w:hAnsiTheme="minorBidi" w:cstheme="minorBidi"/>
        </w:rPr>
      </w:pPr>
      <w:r w:rsidRPr="00495BB1">
        <w:rPr>
          <w:rFonts w:asciiTheme="minorBidi" w:hAnsiTheme="minorBidi" w:cstheme="minorBidi"/>
          <w:b/>
        </w:rPr>
        <w:t>Section</w:t>
      </w:r>
      <w:r w:rsidRPr="00495BB1">
        <w:rPr>
          <w:rFonts w:asciiTheme="minorBidi" w:hAnsiTheme="minorBidi" w:cstheme="minorBidi"/>
          <w:b/>
          <w:spacing w:val="-3"/>
        </w:rPr>
        <w:t xml:space="preserve"> </w:t>
      </w:r>
      <w:r w:rsidR="009D1FEF" w:rsidRPr="00495BB1">
        <w:rPr>
          <w:rFonts w:asciiTheme="minorBidi" w:hAnsiTheme="minorBidi" w:cstheme="minorBidi"/>
          <w:b/>
        </w:rPr>
        <w:t>9</w:t>
      </w:r>
      <w:r w:rsidRPr="00495BB1">
        <w:rPr>
          <w:rFonts w:asciiTheme="minorBidi" w:hAnsiTheme="minorBidi" w:cstheme="minorBidi"/>
          <w:b/>
        </w:rPr>
        <w:t>:</w:t>
      </w:r>
      <w:r w:rsidRPr="00495BB1">
        <w:rPr>
          <w:rFonts w:asciiTheme="minorBidi" w:hAnsiTheme="minorBidi" w:cstheme="minorBidi"/>
          <w:b/>
          <w:spacing w:val="-2"/>
        </w:rPr>
        <w:t xml:space="preserve"> </w:t>
      </w:r>
      <w:r w:rsidRPr="00495BB1">
        <w:rPr>
          <w:rFonts w:asciiTheme="minorBidi" w:hAnsiTheme="minorBidi" w:cstheme="minorBidi"/>
          <w:b/>
        </w:rPr>
        <w:t>Examples</w:t>
      </w:r>
      <w:r w:rsidRPr="00495BB1">
        <w:rPr>
          <w:rFonts w:asciiTheme="minorBidi" w:hAnsiTheme="minorBidi" w:cstheme="minorBidi"/>
          <w:b/>
          <w:spacing w:val="-3"/>
        </w:rPr>
        <w:t xml:space="preserve"> </w:t>
      </w:r>
      <w:r w:rsidRPr="00495BB1">
        <w:rPr>
          <w:rFonts w:asciiTheme="minorBidi" w:hAnsiTheme="minorBidi" w:cstheme="minorBidi"/>
          <w:b/>
        </w:rPr>
        <w:t>of</w:t>
      </w:r>
      <w:r w:rsidRPr="00495BB1">
        <w:rPr>
          <w:rFonts w:asciiTheme="minorBidi" w:hAnsiTheme="minorBidi" w:cstheme="minorBidi"/>
          <w:b/>
          <w:spacing w:val="-2"/>
        </w:rPr>
        <w:t xml:space="preserve"> </w:t>
      </w:r>
      <w:r w:rsidRPr="00495BB1">
        <w:rPr>
          <w:rFonts w:asciiTheme="minorBidi" w:hAnsiTheme="minorBidi" w:cstheme="minorBidi"/>
          <w:b/>
        </w:rPr>
        <w:t>citation</w:t>
      </w:r>
      <w:r w:rsidRPr="00495BB1">
        <w:rPr>
          <w:rFonts w:asciiTheme="minorBidi" w:hAnsiTheme="minorBidi" w:cstheme="minorBidi"/>
          <w:b/>
          <w:spacing w:val="-2"/>
        </w:rPr>
        <w:t xml:space="preserve"> </w:t>
      </w:r>
      <w:r w:rsidRPr="00495BB1">
        <w:rPr>
          <w:rFonts w:asciiTheme="minorBidi" w:hAnsiTheme="minorBidi" w:cstheme="minorBidi"/>
          <w:b/>
        </w:rPr>
        <w:t>references</w:t>
      </w:r>
      <w:r w:rsidRPr="00495BB1">
        <w:rPr>
          <w:rFonts w:asciiTheme="minorBidi" w:hAnsiTheme="minorBidi" w:cstheme="minorBidi"/>
          <w:b/>
          <w:spacing w:val="-3"/>
        </w:rPr>
        <w:t xml:space="preserve"> </w:t>
      </w:r>
      <w:r w:rsidRPr="00495BB1">
        <w:rPr>
          <w:rFonts w:asciiTheme="minorBidi" w:hAnsiTheme="minorBidi" w:cstheme="minorBidi"/>
          <w:b/>
        </w:rPr>
        <w:t>published</w:t>
      </w:r>
      <w:r w:rsidRPr="00495BB1">
        <w:rPr>
          <w:rFonts w:asciiTheme="minorBidi" w:hAnsiTheme="minorBidi" w:cstheme="minorBidi"/>
          <w:b/>
          <w:spacing w:val="-2"/>
        </w:rPr>
        <w:t xml:space="preserve"> </w:t>
      </w:r>
      <w:r w:rsidRPr="00495BB1">
        <w:rPr>
          <w:rFonts w:asciiTheme="minorBidi" w:hAnsiTheme="minorBidi" w:cstheme="minorBidi"/>
          <w:b/>
        </w:rPr>
        <w:t>by</w:t>
      </w:r>
      <w:r w:rsidRPr="00495BB1">
        <w:rPr>
          <w:rFonts w:asciiTheme="minorBidi" w:hAnsiTheme="minorBidi" w:cstheme="minorBidi"/>
          <w:b/>
          <w:spacing w:val="-2"/>
        </w:rPr>
        <w:t xml:space="preserve"> </w:t>
      </w:r>
      <w:r w:rsidRPr="00495BB1">
        <w:rPr>
          <w:rFonts w:asciiTheme="minorBidi" w:hAnsiTheme="minorBidi" w:cstheme="minorBidi"/>
          <w:b/>
        </w:rPr>
        <w:t>your</w:t>
      </w:r>
      <w:r w:rsidRPr="00495BB1">
        <w:rPr>
          <w:rFonts w:asciiTheme="minorBidi" w:hAnsiTheme="minorBidi" w:cstheme="minorBidi"/>
          <w:b/>
          <w:spacing w:val="-3"/>
        </w:rPr>
        <w:t xml:space="preserve"> </w:t>
      </w:r>
      <w:r w:rsidRPr="00495BB1">
        <w:rPr>
          <w:rFonts w:asciiTheme="minorBidi" w:hAnsiTheme="minorBidi" w:cstheme="minorBidi"/>
          <w:b/>
        </w:rPr>
        <w:t>IPO,</w:t>
      </w:r>
      <w:r w:rsidRPr="00495BB1">
        <w:rPr>
          <w:rFonts w:asciiTheme="minorBidi" w:hAnsiTheme="minorBidi" w:cstheme="minorBidi"/>
          <w:b/>
          <w:spacing w:val="-2"/>
        </w:rPr>
        <w:t xml:space="preserve"> </w:t>
      </w:r>
      <w:r w:rsidRPr="00495BB1">
        <w:rPr>
          <w:rFonts w:asciiTheme="minorBidi" w:hAnsiTheme="minorBidi" w:cstheme="minorBidi"/>
        </w:rPr>
        <w:t>if</w:t>
      </w:r>
      <w:r w:rsidRPr="00495BB1">
        <w:rPr>
          <w:rFonts w:asciiTheme="minorBidi" w:hAnsiTheme="minorBidi" w:cstheme="minorBidi"/>
          <w:spacing w:val="-2"/>
        </w:rPr>
        <w:t xml:space="preserve"> </w:t>
      </w:r>
      <w:r w:rsidRPr="00495BB1">
        <w:rPr>
          <w:rFonts w:asciiTheme="minorBidi" w:hAnsiTheme="minorBidi" w:cstheme="minorBidi"/>
        </w:rPr>
        <w:t>this</w:t>
      </w:r>
      <w:r w:rsidRPr="00495BB1">
        <w:rPr>
          <w:rFonts w:asciiTheme="minorBidi" w:hAnsiTheme="minorBidi" w:cstheme="minorBidi"/>
          <w:spacing w:val="-2"/>
        </w:rPr>
        <w:t xml:space="preserve"> </w:t>
      </w:r>
      <w:r w:rsidRPr="00495BB1">
        <w:rPr>
          <w:rFonts w:asciiTheme="minorBidi" w:hAnsiTheme="minorBidi" w:cstheme="minorBidi"/>
        </w:rPr>
        <w:t>information</w:t>
      </w:r>
      <w:r w:rsidRPr="00495BB1">
        <w:rPr>
          <w:rFonts w:asciiTheme="minorBidi" w:hAnsiTheme="minorBidi" w:cstheme="minorBidi"/>
          <w:spacing w:val="-2"/>
        </w:rPr>
        <w:t xml:space="preserve"> </w:t>
      </w:r>
      <w:r w:rsidRPr="00495BB1">
        <w:rPr>
          <w:rFonts w:asciiTheme="minorBidi" w:hAnsiTheme="minorBidi" w:cstheme="minorBidi"/>
        </w:rPr>
        <w:t>is</w:t>
      </w:r>
      <w:r w:rsidRPr="00495BB1">
        <w:rPr>
          <w:rFonts w:asciiTheme="minorBidi" w:hAnsiTheme="minorBidi" w:cstheme="minorBidi"/>
          <w:spacing w:val="-1"/>
        </w:rPr>
        <w:t xml:space="preserve"> </w:t>
      </w:r>
      <w:r w:rsidRPr="00495BB1">
        <w:rPr>
          <w:rFonts w:asciiTheme="minorBidi" w:hAnsiTheme="minorBidi" w:cstheme="minorBidi"/>
          <w:spacing w:val="-2"/>
        </w:rPr>
        <w:t>available.</w:t>
      </w:r>
    </w:p>
    <w:p w14:paraId="2F0A4F34" w14:textId="6C9FDB92" w:rsidR="00F54DB0" w:rsidRPr="008E68BE" w:rsidRDefault="009A3235" w:rsidP="003F0470">
      <w:pPr>
        <w:pStyle w:val="ListParagraph"/>
        <w:numPr>
          <w:ilvl w:val="0"/>
          <w:numId w:val="18"/>
        </w:numPr>
        <w:tabs>
          <w:tab w:val="left" w:pos="461"/>
        </w:tabs>
        <w:spacing w:before="270" w:after="220" w:line="250" w:lineRule="auto"/>
        <w:ind w:left="360" w:right="907"/>
        <w:rPr>
          <w:rFonts w:asciiTheme="minorBidi" w:hAnsiTheme="minorBidi" w:cstheme="minorBidi"/>
          <w:sz w:val="20"/>
        </w:rPr>
      </w:pPr>
      <w:r w:rsidRPr="008E68BE">
        <w:rPr>
          <w:rFonts w:asciiTheme="minorBidi" w:hAnsiTheme="minorBidi" w:cstheme="minorBidi"/>
          <w:sz w:val="20"/>
        </w:rPr>
        <w:t>If</w:t>
      </w:r>
      <w:r w:rsidRPr="008E68BE">
        <w:rPr>
          <w:rFonts w:asciiTheme="minorBidi" w:hAnsiTheme="minorBidi" w:cstheme="minorBidi"/>
          <w:spacing w:val="-3"/>
          <w:sz w:val="20"/>
        </w:rPr>
        <w:t xml:space="preserve"> </w:t>
      </w:r>
      <w:r w:rsidRPr="008E68BE">
        <w:rPr>
          <w:rFonts w:asciiTheme="minorBidi" w:hAnsiTheme="minorBidi" w:cstheme="minorBidi"/>
          <w:sz w:val="20"/>
        </w:rPr>
        <w:t>possible,</w:t>
      </w:r>
      <w:r w:rsidRPr="008E68BE">
        <w:rPr>
          <w:rFonts w:asciiTheme="minorBidi" w:hAnsiTheme="minorBidi" w:cstheme="minorBidi"/>
          <w:spacing w:val="-3"/>
          <w:sz w:val="20"/>
        </w:rPr>
        <w:t xml:space="preserve"> </w:t>
      </w:r>
      <w:r w:rsidRPr="008E68BE">
        <w:rPr>
          <w:rFonts w:asciiTheme="minorBidi" w:hAnsiTheme="minorBidi" w:cstheme="minorBidi"/>
          <w:sz w:val="20"/>
        </w:rPr>
        <w:t>please</w:t>
      </w:r>
      <w:r w:rsidRPr="008E68BE">
        <w:rPr>
          <w:rFonts w:asciiTheme="minorBidi" w:hAnsiTheme="minorBidi" w:cstheme="minorBidi"/>
          <w:spacing w:val="-3"/>
          <w:sz w:val="20"/>
        </w:rPr>
        <w:t xml:space="preserve"> </w:t>
      </w:r>
      <w:r w:rsidRPr="008E68BE">
        <w:rPr>
          <w:rFonts w:asciiTheme="minorBidi" w:hAnsiTheme="minorBidi" w:cstheme="minorBidi"/>
          <w:sz w:val="20"/>
        </w:rPr>
        <w:t>provide</w:t>
      </w:r>
      <w:r w:rsidRPr="008E68BE">
        <w:rPr>
          <w:rFonts w:asciiTheme="minorBidi" w:hAnsiTheme="minorBidi" w:cstheme="minorBidi"/>
          <w:spacing w:val="-3"/>
          <w:sz w:val="20"/>
        </w:rPr>
        <w:t xml:space="preserve"> </w:t>
      </w:r>
      <w:r w:rsidRPr="008E68BE">
        <w:rPr>
          <w:rFonts w:asciiTheme="minorBidi" w:hAnsiTheme="minorBidi" w:cstheme="minorBidi"/>
          <w:sz w:val="20"/>
        </w:rPr>
        <w:t>a</w:t>
      </w:r>
      <w:r w:rsidRPr="008E68BE">
        <w:rPr>
          <w:rFonts w:asciiTheme="minorBidi" w:hAnsiTheme="minorBidi" w:cstheme="minorBidi"/>
          <w:spacing w:val="-3"/>
          <w:sz w:val="20"/>
        </w:rPr>
        <w:t xml:space="preserve"> </w:t>
      </w:r>
      <w:r w:rsidRPr="008E68BE">
        <w:rPr>
          <w:rFonts w:asciiTheme="minorBidi" w:hAnsiTheme="minorBidi" w:cstheme="minorBidi"/>
          <w:sz w:val="20"/>
        </w:rPr>
        <w:t>patent</w:t>
      </w:r>
      <w:r w:rsidRPr="008E68BE">
        <w:rPr>
          <w:rFonts w:asciiTheme="minorBidi" w:hAnsiTheme="minorBidi" w:cstheme="minorBidi"/>
          <w:spacing w:val="-3"/>
          <w:sz w:val="20"/>
        </w:rPr>
        <w:t xml:space="preserve"> </w:t>
      </w:r>
      <w:r w:rsidRPr="008E68BE">
        <w:rPr>
          <w:rFonts w:asciiTheme="minorBidi" w:hAnsiTheme="minorBidi" w:cstheme="minorBidi"/>
          <w:sz w:val="20"/>
        </w:rPr>
        <w:t>(application)</w:t>
      </w:r>
      <w:r w:rsidRPr="008E68BE">
        <w:rPr>
          <w:rFonts w:asciiTheme="minorBidi" w:hAnsiTheme="minorBidi" w:cstheme="minorBidi"/>
          <w:spacing w:val="-3"/>
          <w:sz w:val="20"/>
        </w:rPr>
        <w:t xml:space="preserve"> </w:t>
      </w:r>
      <w:r w:rsidRPr="008E68BE">
        <w:rPr>
          <w:rFonts w:asciiTheme="minorBidi" w:hAnsiTheme="minorBidi" w:cstheme="minorBidi"/>
          <w:sz w:val="20"/>
        </w:rPr>
        <w:t>number</w:t>
      </w:r>
      <w:r w:rsidRPr="008E68BE">
        <w:rPr>
          <w:rFonts w:asciiTheme="minorBidi" w:hAnsiTheme="minorBidi" w:cstheme="minorBidi"/>
          <w:spacing w:val="-3"/>
          <w:sz w:val="20"/>
        </w:rPr>
        <w:t xml:space="preserve"> </w:t>
      </w:r>
      <w:r w:rsidRPr="008E68BE">
        <w:rPr>
          <w:rFonts w:asciiTheme="minorBidi" w:hAnsiTheme="minorBidi" w:cstheme="minorBidi"/>
          <w:sz w:val="20"/>
        </w:rPr>
        <w:t>and</w:t>
      </w:r>
      <w:r w:rsidRPr="008E68BE">
        <w:rPr>
          <w:rFonts w:asciiTheme="minorBidi" w:hAnsiTheme="minorBidi" w:cstheme="minorBidi"/>
          <w:spacing w:val="-3"/>
          <w:sz w:val="20"/>
        </w:rPr>
        <w:t xml:space="preserve"> </w:t>
      </w:r>
      <w:r w:rsidRPr="008E68BE">
        <w:rPr>
          <w:rFonts w:asciiTheme="minorBidi" w:hAnsiTheme="minorBidi" w:cstheme="minorBidi"/>
          <w:sz w:val="20"/>
        </w:rPr>
        <w:t>a</w:t>
      </w:r>
      <w:r w:rsidRPr="008E68BE">
        <w:rPr>
          <w:rFonts w:asciiTheme="minorBidi" w:hAnsiTheme="minorBidi" w:cstheme="minorBidi"/>
          <w:spacing w:val="-3"/>
          <w:sz w:val="20"/>
        </w:rPr>
        <w:t xml:space="preserve"> </w:t>
      </w:r>
      <w:r w:rsidRPr="008E68BE">
        <w:rPr>
          <w:rFonts w:asciiTheme="minorBidi" w:hAnsiTheme="minorBidi" w:cstheme="minorBidi"/>
          <w:sz w:val="20"/>
        </w:rPr>
        <w:t>publicly</w:t>
      </w:r>
      <w:r w:rsidRPr="008E68BE">
        <w:rPr>
          <w:rFonts w:asciiTheme="minorBidi" w:hAnsiTheme="minorBidi" w:cstheme="minorBidi"/>
          <w:spacing w:val="-3"/>
          <w:sz w:val="20"/>
        </w:rPr>
        <w:t xml:space="preserve"> </w:t>
      </w:r>
      <w:r w:rsidRPr="008E68BE">
        <w:rPr>
          <w:rFonts w:asciiTheme="minorBidi" w:hAnsiTheme="minorBidi" w:cstheme="minorBidi"/>
          <w:sz w:val="20"/>
        </w:rPr>
        <w:t>available</w:t>
      </w:r>
      <w:r w:rsidRPr="008E68BE">
        <w:rPr>
          <w:rFonts w:asciiTheme="minorBidi" w:hAnsiTheme="minorBidi" w:cstheme="minorBidi"/>
          <w:spacing w:val="-3"/>
          <w:sz w:val="20"/>
        </w:rPr>
        <w:t xml:space="preserve"> </w:t>
      </w:r>
      <w:r w:rsidRPr="008E68BE">
        <w:rPr>
          <w:rFonts w:asciiTheme="minorBidi" w:hAnsiTheme="minorBidi" w:cstheme="minorBidi"/>
          <w:sz w:val="20"/>
        </w:rPr>
        <w:t>Internet</w:t>
      </w:r>
      <w:r w:rsidRPr="008E68BE">
        <w:rPr>
          <w:rFonts w:asciiTheme="minorBidi" w:hAnsiTheme="minorBidi" w:cstheme="minorBidi"/>
          <w:spacing w:val="-3"/>
          <w:sz w:val="20"/>
        </w:rPr>
        <w:t xml:space="preserve"> </w:t>
      </w:r>
      <w:r w:rsidRPr="008E68BE">
        <w:rPr>
          <w:rFonts w:asciiTheme="minorBidi" w:hAnsiTheme="minorBidi" w:cstheme="minorBidi"/>
          <w:sz w:val="20"/>
        </w:rPr>
        <w:t>address</w:t>
      </w:r>
      <w:r w:rsidRPr="008E68BE">
        <w:rPr>
          <w:rFonts w:asciiTheme="minorBidi" w:hAnsiTheme="minorBidi" w:cstheme="minorBidi"/>
          <w:spacing w:val="-3"/>
          <w:sz w:val="20"/>
        </w:rPr>
        <w:t xml:space="preserve"> </w:t>
      </w:r>
      <w:r w:rsidRPr="008E68BE">
        <w:rPr>
          <w:rFonts w:asciiTheme="minorBidi" w:hAnsiTheme="minorBidi" w:cstheme="minorBidi"/>
          <w:sz w:val="20"/>
        </w:rPr>
        <w:t>that</w:t>
      </w:r>
      <w:r w:rsidRPr="008E68BE">
        <w:rPr>
          <w:rFonts w:asciiTheme="minorBidi" w:hAnsiTheme="minorBidi" w:cstheme="minorBidi"/>
          <w:spacing w:val="-3"/>
          <w:sz w:val="20"/>
        </w:rPr>
        <w:t xml:space="preserve"> </w:t>
      </w:r>
      <w:r w:rsidRPr="008E68BE">
        <w:rPr>
          <w:rFonts w:asciiTheme="minorBidi" w:hAnsiTheme="minorBidi" w:cstheme="minorBidi"/>
          <w:sz w:val="20"/>
        </w:rPr>
        <w:t>contains</w:t>
      </w:r>
      <w:r w:rsidRPr="008E68BE">
        <w:rPr>
          <w:rFonts w:asciiTheme="minorBidi" w:hAnsiTheme="minorBidi" w:cstheme="minorBidi"/>
          <w:spacing w:val="-3"/>
          <w:sz w:val="20"/>
        </w:rPr>
        <w:t xml:space="preserve"> </w:t>
      </w:r>
      <w:r w:rsidRPr="008E68BE">
        <w:rPr>
          <w:rFonts w:asciiTheme="minorBidi" w:hAnsiTheme="minorBidi" w:cstheme="minorBidi"/>
          <w:sz w:val="20"/>
        </w:rPr>
        <w:t>one</w:t>
      </w:r>
      <w:r w:rsidRPr="008E68BE">
        <w:rPr>
          <w:rFonts w:asciiTheme="minorBidi" w:hAnsiTheme="minorBidi" w:cstheme="minorBidi"/>
          <w:spacing w:val="-3"/>
          <w:sz w:val="20"/>
        </w:rPr>
        <w:t xml:space="preserve"> </w:t>
      </w:r>
      <w:r w:rsidRPr="008E68BE">
        <w:rPr>
          <w:rFonts w:asciiTheme="minorBidi" w:hAnsiTheme="minorBidi" w:cstheme="minorBidi"/>
          <w:sz w:val="20"/>
        </w:rPr>
        <w:t>or more typical examples of patent and non-patent literature citation references.</w:t>
      </w:r>
    </w:p>
    <w:p w14:paraId="2F0A4F37" w14:textId="0309FABC" w:rsidR="00F54DB0" w:rsidRPr="008E68BE" w:rsidRDefault="009A3235" w:rsidP="00B30962">
      <w:pPr>
        <w:spacing w:after="220" w:line="252" w:lineRule="auto"/>
        <w:ind w:left="360" w:right="465"/>
        <w:rPr>
          <w:rFonts w:asciiTheme="minorBidi" w:hAnsiTheme="minorBidi" w:cstheme="minorBidi"/>
          <w:i/>
          <w:sz w:val="15"/>
        </w:rPr>
      </w:pPr>
      <w:r w:rsidRPr="008E68BE">
        <w:rPr>
          <w:rFonts w:asciiTheme="minorBidi" w:hAnsiTheme="minorBidi" w:cstheme="minorBidi"/>
          <w:sz w:val="15"/>
        </w:rPr>
        <w:t>Specify</w:t>
      </w:r>
      <w:r w:rsidRPr="008E68BE">
        <w:rPr>
          <w:rFonts w:asciiTheme="minorBidi" w:hAnsiTheme="minorBidi" w:cstheme="minorBidi"/>
          <w:spacing w:val="-8"/>
          <w:sz w:val="15"/>
        </w:rPr>
        <w:t xml:space="preserve"> </w:t>
      </w:r>
      <w:r w:rsidRPr="008E68BE">
        <w:rPr>
          <w:rFonts w:asciiTheme="minorBidi" w:hAnsiTheme="minorBidi" w:cstheme="minorBidi"/>
          <w:sz w:val="15"/>
        </w:rPr>
        <w:t>application</w:t>
      </w:r>
      <w:r w:rsidRPr="008E68BE">
        <w:rPr>
          <w:rFonts w:asciiTheme="minorBidi" w:hAnsiTheme="minorBidi" w:cstheme="minorBidi"/>
          <w:spacing w:val="-8"/>
          <w:sz w:val="15"/>
        </w:rPr>
        <w:t xml:space="preserve"> </w:t>
      </w:r>
      <w:r w:rsidRPr="008E68BE">
        <w:rPr>
          <w:rFonts w:asciiTheme="minorBidi" w:hAnsiTheme="minorBidi" w:cstheme="minorBidi"/>
          <w:sz w:val="15"/>
        </w:rPr>
        <w:t>number</w:t>
      </w:r>
      <w:r w:rsidRPr="008E68BE">
        <w:rPr>
          <w:rFonts w:asciiTheme="minorBidi" w:hAnsiTheme="minorBidi" w:cstheme="minorBidi"/>
          <w:spacing w:val="-8"/>
          <w:sz w:val="15"/>
        </w:rPr>
        <w:t xml:space="preserve"> </w:t>
      </w:r>
      <w:r w:rsidRPr="008E68BE">
        <w:rPr>
          <w:rFonts w:asciiTheme="minorBidi" w:hAnsiTheme="minorBidi" w:cstheme="minorBidi"/>
          <w:sz w:val="15"/>
        </w:rPr>
        <w:t>and</w:t>
      </w:r>
      <w:r w:rsidRPr="008E68BE">
        <w:rPr>
          <w:rFonts w:asciiTheme="minorBidi" w:hAnsiTheme="minorBidi" w:cstheme="minorBidi"/>
          <w:spacing w:val="-8"/>
          <w:sz w:val="15"/>
        </w:rPr>
        <w:t xml:space="preserve"> </w:t>
      </w:r>
      <w:r w:rsidRPr="008E68BE">
        <w:rPr>
          <w:rFonts w:asciiTheme="minorBidi" w:hAnsiTheme="minorBidi" w:cstheme="minorBidi"/>
          <w:sz w:val="15"/>
        </w:rPr>
        <w:t>kind</w:t>
      </w:r>
      <w:r w:rsidRPr="008E68BE">
        <w:rPr>
          <w:rFonts w:asciiTheme="minorBidi" w:hAnsiTheme="minorBidi" w:cstheme="minorBidi"/>
          <w:spacing w:val="-8"/>
          <w:sz w:val="15"/>
        </w:rPr>
        <w:t xml:space="preserve"> </w:t>
      </w:r>
      <w:r w:rsidRPr="008E68BE">
        <w:rPr>
          <w:rFonts w:asciiTheme="minorBidi" w:hAnsiTheme="minorBidi" w:cstheme="minorBidi"/>
          <w:sz w:val="15"/>
        </w:rPr>
        <w:t xml:space="preserve">code, e.g., </w:t>
      </w:r>
      <w:r w:rsidRPr="008E68BE">
        <w:rPr>
          <w:rFonts w:asciiTheme="minorBidi" w:hAnsiTheme="minorBidi" w:cstheme="minorBidi"/>
          <w:i/>
          <w:sz w:val="15"/>
        </w:rPr>
        <w:t>WO 2005/110961 A1</w:t>
      </w:r>
    </w:p>
    <w:p w14:paraId="2F0A4F3A" w14:textId="3A8399C5" w:rsidR="00F54DB0" w:rsidRPr="00660061" w:rsidRDefault="00660061" w:rsidP="00B30962">
      <w:pPr>
        <w:pStyle w:val="BodyText"/>
        <w:spacing w:before="20" w:after="220"/>
        <w:ind w:left="360"/>
        <w:rPr>
          <w:rFonts w:asciiTheme="minorBidi" w:hAnsiTheme="minorBidi" w:cstheme="minorBidi"/>
          <w:sz w:val="15"/>
        </w:rPr>
      </w:pPr>
      <w:r w:rsidRPr="008E68BE">
        <w:rPr>
          <w:rFonts w:asciiTheme="minorBidi" w:hAnsiTheme="minorBidi" w:cstheme="minorBidi"/>
          <w:noProof/>
        </w:rPr>
        <mc:AlternateContent>
          <mc:Choice Requires="wpg">
            <w:drawing>
              <wp:inline distT="0" distB="0" distL="0" distR="0" wp14:anchorId="13E402BE" wp14:editId="2D49DFE8">
                <wp:extent cx="1903228" cy="393405"/>
                <wp:effectExtent l="0" t="0" r="20955" b="26035"/>
                <wp:docPr id="512474662" name="Group 512474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63395957"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65210706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46669827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63225398"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55215054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5432648"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6D9665C" id="Group 51247466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AtXCVnPAwAADR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" path="m,l5122011,e" filled="f" strokecolor="#d3d0c7" strokeweight=".5pt">
                  <v:path arrowok="t"/>
                </v:shape>
                <w10:anchorlock/>
              </v:group>
            </w:pict>
          </mc:Fallback>
        </mc:AlternateContent>
      </w:r>
    </w:p>
    <w:p w14:paraId="2F0A4F3B" w14:textId="65B4FC45" w:rsidR="00F54DB0" w:rsidRPr="008E68BE" w:rsidDel="004364D3" w:rsidRDefault="009A3235" w:rsidP="00B30962">
      <w:pPr>
        <w:spacing w:after="220" w:line="249" w:lineRule="auto"/>
        <w:ind w:left="720" w:right="465"/>
        <w:rPr>
          <w:del w:id="266" w:author="Author"/>
          <w:rFonts w:asciiTheme="minorBidi" w:hAnsiTheme="minorBidi" w:cstheme="minorBidi"/>
          <w:i/>
          <w:sz w:val="16"/>
        </w:rPr>
      </w:pPr>
      <w:r w:rsidRPr="008E68BE">
        <w:rPr>
          <w:rFonts w:asciiTheme="minorBidi" w:hAnsiTheme="minorBidi" w:cstheme="minorBidi"/>
          <w:sz w:val="15"/>
        </w:rPr>
        <w:t>Specify Internet address and any instructions helpful to find patent (application)</w:t>
      </w:r>
      <w:r w:rsidRPr="008E68BE">
        <w:rPr>
          <w:rFonts w:asciiTheme="minorBidi" w:hAnsiTheme="minorBidi" w:cstheme="minorBidi"/>
          <w:spacing w:val="-11"/>
          <w:sz w:val="15"/>
        </w:rPr>
        <w:t xml:space="preserve"> </w:t>
      </w:r>
      <w:r w:rsidRPr="008E68BE">
        <w:rPr>
          <w:rFonts w:asciiTheme="minorBidi" w:hAnsiTheme="minorBidi" w:cstheme="minorBidi"/>
          <w:sz w:val="15"/>
        </w:rPr>
        <w:t>number,</w:t>
      </w:r>
      <w:r w:rsidRPr="008E68BE">
        <w:rPr>
          <w:rFonts w:asciiTheme="minorBidi" w:hAnsiTheme="minorBidi" w:cstheme="minorBidi"/>
          <w:spacing w:val="-10"/>
          <w:sz w:val="15"/>
        </w:rPr>
        <w:t xml:space="preserve"> </w:t>
      </w:r>
      <w:r w:rsidRPr="008E68BE">
        <w:rPr>
          <w:rFonts w:asciiTheme="minorBidi" w:hAnsiTheme="minorBidi" w:cstheme="minorBidi"/>
          <w:sz w:val="15"/>
        </w:rPr>
        <w:t>e.g.,</w:t>
      </w:r>
      <w:ins w:id="267" w:author="Author">
        <w:r w:rsidR="004364D3">
          <w:rPr>
            <w:rFonts w:asciiTheme="minorBidi" w:hAnsiTheme="minorBidi" w:cstheme="minorBidi"/>
            <w:sz w:val="15"/>
          </w:rPr>
          <w:t xml:space="preserve"> </w:t>
        </w:r>
      </w:ins>
      <w:del w:id="268" w:author="Author">
        <w:r w:rsidRPr="008E68BE" w:rsidDel="004364D3">
          <w:rPr>
            <w:rFonts w:asciiTheme="minorBidi" w:hAnsiTheme="minorBidi" w:cstheme="minorBidi"/>
            <w:spacing w:val="-11"/>
            <w:sz w:val="15"/>
          </w:rPr>
          <w:delText xml:space="preserve"> </w:delText>
        </w:r>
        <w:r w:rsidDel="004364D3">
          <w:fldChar w:fldCharType="begin"/>
        </w:r>
        <w:r w:rsidDel="004364D3">
          <w:delInstrText>HYPERLINK "http://www/" \h</w:delInstrText>
        </w:r>
        <w:r w:rsidDel="004364D3">
          <w:fldChar w:fldCharType="separate"/>
        </w:r>
        <w:r w:rsidRPr="008E68BE" w:rsidDel="004364D3">
          <w:rPr>
            <w:rFonts w:asciiTheme="minorBidi" w:hAnsiTheme="minorBidi" w:cstheme="minorBidi"/>
            <w:i/>
            <w:sz w:val="16"/>
          </w:rPr>
          <w:delText>http://www.</w:delText>
        </w:r>
        <w:r w:rsidDel="004364D3">
          <w:fldChar w:fldCharType="end"/>
        </w:r>
        <w:r w:rsidRPr="008E68BE" w:rsidDel="004364D3">
          <w:rPr>
            <w:rFonts w:asciiTheme="minorBidi" w:hAnsiTheme="minorBidi" w:cstheme="minorBidi"/>
            <w:i/>
            <w:sz w:val="16"/>
          </w:rPr>
          <w:delText xml:space="preserve"> </w:delText>
        </w:r>
        <w:r w:rsidRPr="008E68BE" w:rsidDel="004364D3">
          <w:rPr>
            <w:rFonts w:asciiTheme="minorBidi" w:hAnsiTheme="minorBidi" w:cstheme="minorBidi"/>
            <w:i/>
            <w:spacing w:val="-2"/>
            <w:sz w:val="16"/>
          </w:rPr>
          <w:delText>wipo.int/pctdb/en/ia.jsp?</w:delText>
        </w:r>
      </w:del>
    </w:p>
    <w:p w14:paraId="2F0A4F3C" w14:textId="77777777" w:rsidR="00F54DB0" w:rsidRPr="008E68BE" w:rsidRDefault="009A3235">
      <w:pPr>
        <w:spacing w:after="220" w:line="249" w:lineRule="auto"/>
        <w:ind w:left="720" w:right="465"/>
        <w:rPr>
          <w:rFonts w:asciiTheme="minorBidi" w:hAnsiTheme="minorBidi" w:cstheme="minorBidi"/>
          <w:i/>
          <w:sz w:val="16"/>
        </w:rPr>
        <w:pPrChange w:id="269" w:author="Author">
          <w:pPr>
            <w:spacing w:before="2" w:after="220"/>
            <w:ind w:left="720"/>
          </w:pPr>
        </w:pPrChange>
      </w:pPr>
      <w:r w:rsidRPr="008E68BE">
        <w:rPr>
          <w:rFonts w:asciiTheme="minorBidi" w:hAnsiTheme="minorBidi" w:cstheme="minorBidi"/>
          <w:i/>
          <w:spacing w:val="-2"/>
          <w:sz w:val="16"/>
        </w:rPr>
        <w:t>IA=IB2005001265&amp;REF=RSS</w:t>
      </w:r>
    </w:p>
    <w:p w14:paraId="2F0A4F3E" w14:textId="68C8D899" w:rsidR="00F54DB0" w:rsidRPr="00660061" w:rsidRDefault="00660061" w:rsidP="00B30962">
      <w:pPr>
        <w:pStyle w:val="BodyText"/>
        <w:spacing w:before="168" w:after="220"/>
        <w:ind w:left="360"/>
        <w:rPr>
          <w:rFonts w:asciiTheme="minorBidi" w:hAnsiTheme="minorBidi" w:cstheme="minorBidi"/>
          <w:sz w:val="15"/>
        </w:rPr>
      </w:pPr>
      <w:r w:rsidRPr="008E68BE">
        <w:rPr>
          <w:rFonts w:asciiTheme="minorBidi" w:hAnsiTheme="minorBidi" w:cstheme="minorBidi"/>
          <w:noProof/>
        </w:rPr>
        <mc:AlternateContent>
          <mc:Choice Requires="wpg">
            <w:drawing>
              <wp:inline distT="0" distB="0" distL="0" distR="0" wp14:anchorId="7C2A475C" wp14:editId="7D009632">
                <wp:extent cx="1903228" cy="393405"/>
                <wp:effectExtent l="0" t="0" r="20955" b="26035"/>
                <wp:docPr id="1603256872" name="Group 16032568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0822839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502296631"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499145209"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68135012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883361302"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246781966"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787954BC" id="Group 1603256872"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" path="m,l5122011,e" filled="f" strokecolor="#d3d0c7" strokeweight=".5pt">
                  <v:path arrowok="t"/>
                </v:shape>
                <w10:anchorlock/>
              </v:group>
            </w:pict>
          </mc:Fallback>
        </mc:AlternateContent>
      </w:r>
    </w:p>
    <w:p w14:paraId="2F0A4F3F" w14:textId="6127AB24" w:rsidR="00F54DB0" w:rsidRPr="008E68BE" w:rsidRDefault="009A3235" w:rsidP="00B30962">
      <w:pPr>
        <w:spacing w:after="220" w:line="249" w:lineRule="auto"/>
        <w:ind w:left="720" w:right="617"/>
        <w:rPr>
          <w:rFonts w:asciiTheme="minorBidi" w:hAnsiTheme="minorBidi" w:cstheme="minorBidi"/>
          <w:i/>
          <w:sz w:val="15"/>
        </w:rPr>
      </w:pPr>
      <w:r w:rsidRPr="008E68BE">
        <w:rPr>
          <w:rFonts w:asciiTheme="minorBidi" w:hAnsiTheme="minorBidi" w:cstheme="minorBidi"/>
          <w:sz w:val="15"/>
        </w:rPr>
        <w:t>Specify</w:t>
      </w:r>
      <w:r w:rsidRPr="008E68BE">
        <w:rPr>
          <w:rFonts w:asciiTheme="minorBidi" w:hAnsiTheme="minorBidi" w:cstheme="minorBidi"/>
          <w:spacing w:val="40"/>
          <w:sz w:val="15"/>
        </w:rPr>
        <w:t xml:space="preserve"> </w:t>
      </w:r>
      <w:r w:rsidRPr="008E68BE">
        <w:rPr>
          <w:rFonts w:asciiTheme="minorBidi" w:hAnsiTheme="minorBidi" w:cstheme="minorBidi"/>
          <w:sz w:val="15"/>
        </w:rPr>
        <w:t xml:space="preserve">where in the document the citation references can be found, e.g., </w:t>
      </w:r>
      <w:r w:rsidRPr="008E68BE">
        <w:rPr>
          <w:rFonts w:asciiTheme="minorBidi" w:hAnsiTheme="minorBidi" w:cstheme="minorBidi"/>
          <w:i/>
          <w:sz w:val="15"/>
        </w:rPr>
        <w:t>page</w:t>
      </w:r>
      <w:r w:rsidRPr="008E68BE">
        <w:rPr>
          <w:rFonts w:asciiTheme="minorBidi" w:hAnsiTheme="minorBidi" w:cstheme="minorBidi"/>
          <w:i/>
          <w:spacing w:val="-5"/>
          <w:sz w:val="15"/>
        </w:rPr>
        <w:t xml:space="preserve"> </w:t>
      </w:r>
      <w:r w:rsidRPr="008E68BE">
        <w:rPr>
          <w:rFonts w:asciiTheme="minorBidi" w:hAnsiTheme="minorBidi" w:cstheme="minorBidi"/>
          <w:i/>
          <w:sz w:val="15"/>
        </w:rPr>
        <w:t>1,</w:t>
      </w:r>
      <w:r w:rsidRPr="008E68BE">
        <w:rPr>
          <w:rFonts w:asciiTheme="minorBidi" w:hAnsiTheme="minorBidi" w:cstheme="minorBidi"/>
          <w:i/>
          <w:spacing w:val="-5"/>
          <w:sz w:val="15"/>
        </w:rPr>
        <w:t xml:space="preserve"> </w:t>
      </w:r>
      <w:r w:rsidRPr="008E68BE">
        <w:rPr>
          <w:rFonts w:asciiTheme="minorBidi" w:hAnsiTheme="minorBidi" w:cstheme="minorBidi"/>
          <w:i/>
          <w:sz w:val="15"/>
        </w:rPr>
        <w:t>lines</w:t>
      </w:r>
      <w:r w:rsidRPr="008E68BE">
        <w:rPr>
          <w:rFonts w:asciiTheme="minorBidi" w:hAnsiTheme="minorBidi" w:cstheme="minorBidi"/>
          <w:i/>
          <w:spacing w:val="-5"/>
          <w:sz w:val="15"/>
        </w:rPr>
        <w:t xml:space="preserve"> </w:t>
      </w:r>
      <w:r w:rsidRPr="008E68BE">
        <w:rPr>
          <w:rFonts w:asciiTheme="minorBidi" w:hAnsiTheme="minorBidi" w:cstheme="minorBidi"/>
          <w:i/>
          <w:sz w:val="15"/>
        </w:rPr>
        <w:t>19</w:t>
      </w:r>
      <w:r w:rsidRPr="008E68BE">
        <w:rPr>
          <w:rFonts w:asciiTheme="minorBidi" w:hAnsiTheme="minorBidi" w:cstheme="minorBidi"/>
          <w:i/>
          <w:spacing w:val="-5"/>
          <w:sz w:val="15"/>
        </w:rPr>
        <w:t xml:space="preserve"> </w:t>
      </w:r>
      <w:r w:rsidRPr="008E68BE">
        <w:rPr>
          <w:rFonts w:asciiTheme="minorBidi" w:hAnsiTheme="minorBidi" w:cstheme="minorBidi"/>
          <w:i/>
          <w:sz w:val="15"/>
        </w:rPr>
        <w:t>and</w:t>
      </w:r>
      <w:r w:rsidRPr="008E68BE">
        <w:rPr>
          <w:rFonts w:asciiTheme="minorBidi" w:hAnsiTheme="minorBidi" w:cstheme="minorBidi"/>
          <w:i/>
          <w:spacing w:val="-5"/>
          <w:sz w:val="15"/>
        </w:rPr>
        <w:t xml:space="preserve"> </w:t>
      </w:r>
      <w:r w:rsidRPr="008E68BE">
        <w:rPr>
          <w:rFonts w:asciiTheme="minorBidi" w:hAnsiTheme="minorBidi" w:cstheme="minorBidi"/>
          <w:i/>
          <w:sz w:val="15"/>
        </w:rPr>
        <w:t>25,</w:t>
      </w:r>
      <w:r w:rsidRPr="008E68BE">
        <w:rPr>
          <w:rFonts w:asciiTheme="minorBidi" w:hAnsiTheme="minorBidi" w:cstheme="minorBidi"/>
          <w:i/>
          <w:spacing w:val="-5"/>
          <w:sz w:val="15"/>
        </w:rPr>
        <w:t xml:space="preserve"> </w:t>
      </w:r>
      <w:r w:rsidRPr="008E68BE">
        <w:rPr>
          <w:rFonts w:asciiTheme="minorBidi" w:hAnsiTheme="minorBidi" w:cstheme="minorBidi"/>
          <w:i/>
          <w:sz w:val="15"/>
        </w:rPr>
        <w:t>search</w:t>
      </w:r>
      <w:r w:rsidRPr="008E68BE">
        <w:rPr>
          <w:rFonts w:asciiTheme="minorBidi" w:hAnsiTheme="minorBidi" w:cstheme="minorBidi"/>
          <w:i/>
          <w:spacing w:val="-5"/>
          <w:sz w:val="15"/>
        </w:rPr>
        <w:t xml:space="preserve"> </w:t>
      </w:r>
      <w:r w:rsidRPr="008E68BE">
        <w:rPr>
          <w:rFonts w:asciiTheme="minorBidi" w:hAnsiTheme="minorBidi" w:cstheme="minorBidi"/>
          <w:i/>
          <w:sz w:val="15"/>
        </w:rPr>
        <w:t>report</w:t>
      </w:r>
      <w:r w:rsidRPr="008E68BE">
        <w:rPr>
          <w:rFonts w:asciiTheme="minorBidi" w:hAnsiTheme="minorBidi" w:cstheme="minorBidi"/>
          <w:i/>
          <w:spacing w:val="-5"/>
          <w:sz w:val="15"/>
        </w:rPr>
        <w:t xml:space="preserve"> </w:t>
      </w:r>
      <w:r w:rsidRPr="008E68BE">
        <w:rPr>
          <w:rFonts w:asciiTheme="minorBidi" w:hAnsiTheme="minorBidi" w:cstheme="minorBidi"/>
          <w:i/>
          <w:sz w:val="15"/>
        </w:rPr>
        <w:t>at end of document</w:t>
      </w:r>
    </w:p>
    <w:p w14:paraId="2F0A4F42" w14:textId="00233FDB" w:rsidR="00F54DB0" w:rsidRDefault="00660061" w:rsidP="00B30962">
      <w:pPr>
        <w:pStyle w:val="BodyText"/>
        <w:spacing w:before="64" w:after="220"/>
        <w:ind w:left="36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635562CA" wp14:editId="5DBBBBFF">
                <wp:extent cx="1903228" cy="393405"/>
                <wp:effectExtent l="0" t="0" r="20955" b="26035"/>
                <wp:docPr id="1044543300" name="Group 1044543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430690845"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594234853"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11568523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66000335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644227491"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610680142"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D08C1D2" id="Group 1044543300"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BN/eY9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" path="m,l5122011,e" filled="f" strokecolor="#d3d0c7" strokeweight=".5pt">
                  <v:path arrowok="t"/>
                </v:shape>
                <w10:anchorlock/>
              </v:group>
            </w:pict>
          </mc:Fallback>
        </mc:AlternateContent>
      </w:r>
    </w:p>
    <w:p w14:paraId="5E5CAF38" w14:textId="77777777" w:rsidR="00B96472" w:rsidRDefault="00B96472" w:rsidP="008E68BE">
      <w:pPr>
        <w:pStyle w:val="Heading1"/>
        <w:spacing w:after="220"/>
        <w:ind w:left="0"/>
        <w:rPr>
          <w:rFonts w:asciiTheme="minorBidi" w:hAnsiTheme="minorBidi" w:cstheme="minorBidi"/>
          <w:sz w:val="22"/>
          <w:szCs w:val="22"/>
        </w:rPr>
      </w:pPr>
    </w:p>
    <w:p w14:paraId="2F0A4F44" w14:textId="0BE80035" w:rsidR="00F54DB0" w:rsidRPr="00495BB1" w:rsidRDefault="009A3235" w:rsidP="008E68BE">
      <w:pPr>
        <w:pStyle w:val="Heading1"/>
        <w:spacing w:after="220"/>
        <w:ind w:left="0"/>
        <w:rPr>
          <w:rFonts w:asciiTheme="minorBidi" w:hAnsiTheme="minorBidi" w:cstheme="minorBidi"/>
          <w:sz w:val="22"/>
          <w:szCs w:val="22"/>
        </w:rPr>
      </w:pPr>
      <w:r w:rsidRPr="00495BB1">
        <w:rPr>
          <w:rFonts w:asciiTheme="minorBidi" w:hAnsiTheme="minorBidi" w:cstheme="minorBidi"/>
          <w:sz w:val="22"/>
          <w:szCs w:val="22"/>
        </w:rPr>
        <w:t>Section</w:t>
      </w:r>
      <w:r w:rsidRPr="00495BB1">
        <w:rPr>
          <w:rFonts w:asciiTheme="minorBidi" w:hAnsiTheme="minorBidi" w:cstheme="minorBidi"/>
          <w:spacing w:val="-2"/>
          <w:sz w:val="22"/>
          <w:szCs w:val="22"/>
        </w:rPr>
        <w:t xml:space="preserve"> </w:t>
      </w:r>
      <w:r w:rsidR="009D1FEF" w:rsidRPr="00495BB1">
        <w:rPr>
          <w:rFonts w:asciiTheme="minorBidi" w:hAnsiTheme="minorBidi" w:cstheme="minorBidi"/>
          <w:spacing w:val="-2"/>
          <w:sz w:val="22"/>
          <w:szCs w:val="22"/>
        </w:rPr>
        <w:t>10</w:t>
      </w:r>
      <w:r w:rsidRPr="00495BB1">
        <w:rPr>
          <w:rFonts w:asciiTheme="minorBidi" w:hAnsiTheme="minorBidi" w:cstheme="minorBidi"/>
          <w:sz w:val="22"/>
          <w:szCs w:val="22"/>
        </w:rPr>
        <w:t>:</w:t>
      </w:r>
      <w:r w:rsidRPr="00495BB1">
        <w:rPr>
          <w:rFonts w:asciiTheme="minorBidi" w:hAnsiTheme="minorBidi" w:cstheme="minorBidi"/>
          <w:spacing w:val="-1"/>
          <w:sz w:val="22"/>
          <w:szCs w:val="22"/>
        </w:rPr>
        <w:t xml:space="preserve"> </w:t>
      </w:r>
      <w:r w:rsidRPr="00495BB1">
        <w:rPr>
          <w:rFonts w:asciiTheme="minorBidi" w:hAnsiTheme="minorBidi" w:cstheme="minorBidi"/>
          <w:sz w:val="22"/>
          <w:szCs w:val="22"/>
        </w:rPr>
        <w:t>Additional</w:t>
      </w:r>
      <w:r w:rsidRPr="00495BB1">
        <w:rPr>
          <w:rFonts w:asciiTheme="minorBidi" w:hAnsiTheme="minorBidi" w:cstheme="minorBidi"/>
          <w:spacing w:val="-1"/>
          <w:sz w:val="22"/>
          <w:szCs w:val="22"/>
        </w:rPr>
        <w:t xml:space="preserve"> </w:t>
      </w:r>
      <w:r w:rsidRPr="00495BB1">
        <w:rPr>
          <w:rFonts w:asciiTheme="minorBidi" w:hAnsiTheme="minorBidi" w:cstheme="minorBidi"/>
          <w:sz w:val="22"/>
          <w:szCs w:val="22"/>
        </w:rPr>
        <w:t>comments</w:t>
      </w:r>
      <w:r w:rsidRPr="00495BB1">
        <w:rPr>
          <w:rFonts w:asciiTheme="minorBidi" w:hAnsiTheme="minorBidi" w:cstheme="minorBidi"/>
          <w:spacing w:val="-2"/>
          <w:sz w:val="22"/>
          <w:szCs w:val="22"/>
        </w:rPr>
        <w:t xml:space="preserve"> </w:t>
      </w:r>
      <w:r w:rsidRPr="00495BB1">
        <w:rPr>
          <w:rFonts w:asciiTheme="minorBidi" w:hAnsiTheme="minorBidi" w:cstheme="minorBidi"/>
          <w:sz w:val="22"/>
          <w:szCs w:val="22"/>
        </w:rPr>
        <w:t>about</w:t>
      </w:r>
      <w:r w:rsidRPr="00495BB1">
        <w:rPr>
          <w:rFonts w:asciiTheme="minorBidi" w:hAnsiTheme="minorBidi" w:cstheme="minorBidi"/>
          <w:spacing w:val="-1"/>
          <w:sz w:val="22"/>
          <w:szCs w:val="22"/>
        </w:rPr>
        <w:t xml:space="preserve"> </w:t>
      </w:r>
      <w:r w:rsidRPr="00495BB1">
        <w:rPr>
          <w:rFonts w:asciiTheme="minorBidi" w:hAnsiTheme="minorBidi" w:cstheme="minorBidi"/>
          <w:sz w:val="22"/>
          <w:szCs w:val="22"/>
        </w:rPr>
        <w:t>citation</w:t>
      </w:r>
      <w:r w:rsidRPr="00495BB1">
        <w:rPr>
          <w:rFonts w:asciiTheme="minorBidi" w:hAnsiTheme="minorBidi" w:cstheme="minorBidi"/>
          <w:spacing w:val="-1"/>
          <w:sz w:val="22"/>
          <w:szCs w:val="22"/>
        </w:rPr>
        <w:t xml:space="preserve"> </w:t>
      </w:r>
      <w:r w:rsidRPr="00495BB1">
        <w:rPr>
          <w:rFonts w:asciiTheme="minorBidi" w:hAnsiTheme="minorBidi" w:cstheme="minorBidi"/>
          <w:spacing w:val="-2"/>
          <w:sz w:val="22"/>
          <w:szCs w:val="22"/>
        </w:rPr>
        <w:t>practices</w:t>
      </w:r>
    </w:p>
    <w:p w14:paraId="2F0A4F46" w14:textId="52056709" w:rsidR="00F54DB0" w:rsidRPr="008E68BE" w:rsidRDefault="009A3235" w:rsidP="00DD5392">
      <w:pPr>
        <w:pStyle w:val="ListParagraph"/>
        <w:numPr>
          <w:ilvl w:val="0"/>
          <w:numId w:val="18"/>
        </w:numPr>
        <w:spacing w:after="220" w:line="250" w:lineRule="auto"/>
        <w:ind w:left="360"/>
        <w:rPr>
          <w:rFonts w:asciiTheme="minorBidi" w:hAnsiTheme="minorBidi" w:cstheme="minorBidi"/>
          <w:sz w:val="20"/>
        </w:rPr>
      </w:pPr>
      <w:r w:rsidRPr="008E68BE">
        <w:rPr>
          <w:rFonts w:asciiTheme="minorBidi" w:hAnsiTheme="minorBidi" w:cstheme="minorBidi"/>
          <w:sz w:val="20"/>
        </w:rPr>
        <w:t>If</w:t>
      </w:r>
      <w:r w:rsidRPr="008E68BE">
        <w:rPr>
          <w:rFonts w:asciiTheme="minorBidi" w:hAnsiTheme="minorBidi" w:cstheme="minorBidi"/>
          <w:spacing w:val="-9"/>
          <w:sz w:val="20"/>
        </w:rPr>
        <w:t xml:space="preserve"> </w:t>
      </w:r>
      <w:r w:rsidRPr="008E68BE">
        <w:rPr>
          <w:rFonts w:asciiTheme="minorBidi" w:hAnsiTheme="minorBidi" w:cstheme="minorBidi"/>
          <w:sz w:val="20"/>
        </w:rPr>
        <w:t>applicable,</w:t>
      </w:r>
      <w:r w:rsidRPr="008E68BE">
        <w:rPr>
          <w:rFonts w:asciiTheme="minorBidi" w:hAnsiTheme="minorBidi" w:cstheme="minorBidi"/>
          <w:spacing w:val="-9"/>
          <w:sz w:val="20"/>
        </w:rPr>
        <w:t xml:space="preserve"> </w:t>
      </w:r>
      <w:r w:rsidRPr="008E68BE">
        <w:rPr>
          <w:rFonts w:asciiTheme="minorBidi" w:hAnsiTheme="minorBidi" w:cstheme="minorBidi"/>
          <w:sz w:val="20"/>
        </w:rPr>
        <w:t>please</w:t>
      </w:r>
      <w:r w:rsidRPr="008E68BE">
        <w:rPr>
          <w:rFonts w:asciiTheme="minorBidi" w:hAnsiTheme="minorBidi" w:cstheme="minorBidi"/>
          <w:spacing w:val="-9"/>
          <w:sz w:val="20"/>
        </w:rPr>
        <w:t xml:space="preserve"> </w:t>
      </w:r>
      <w:r w:rsidRPr="008E68BE">
        <w:rPr>
          <w:rFonts w:asciiTheme="minorBidi" w:hAnsiTheme="minorBidi" w:cstheme="minorBidi"/>
          <w:sz w:val="20"/>
        </w:rPr>
        <w:t>make</w:t>
      </w:r>
      <w:r w:rsidRPr="008E68BE">
        <w:rPr>
          <w:rFonts w:asciiTheme="minorBidi" w:hAnsiTheme="minorBidi" w:cstheme="minorBidi"/>
          <w:spacing w:val="-9"/>
          <w:sz w:val="20"/>
        </w:rPr>
        <w:t xml:space="preserve"> </w:t>
      </w:r>
      <w:r w:rsidRPr="008E68BE">
        <w:rPr>
          <w:rFonts w:asciiTheme="minorBidi" w:hAnsiTheme="minorBidi" w:cstheme="minorBidi"/>
          <w:sz w:val="20"/>
        </w:rPr>
        <w:t>any further comments, e.g., you may wish to comment on difficult aspects of citation practices for your IPO:</w:t>
      </w:r>
    </w:p>
    <w:p w14:paraId="2F0A4F48" w14:textId="77777777" w:rsidR="00F54DB0" w:rsidRPr="008E68BE" w:rsidRDefault="009A3235" w:rsidP="00B30962">
      <w:pPr>
        <w:spacing w:after="220" w:line="249" w:lineRule="auto"/>
        <w:ind w:left="360"/>
        <w:rPr>
          <w:rFonts w:asciiTheme="minorBidi" w:hAnsiTheme="minorBidi" w:cstheme="minorBidi"/>
          <w:sz w:val="15"/>
        </w:rPr>
      </w:pPr>
      <w:r w:rsidRPr="008E68BE">
        <w:rPr>
          <w:rFonts w:asciiTheme="minorBidi" w:hAnsiTheme="minorBidi" w:cstheme="minorBidi"/>
          <w:sz w:val="15"/>
        </w:rPr>
        <w:t>e.g., users are confused about the part of a document</w:t>
      </w:r>
      <w:r w:rsidRPr="008E68BE">
        <w:rPr>
          <w:rFonts w:asciiTheme="minorBidi" w:hAnsiTheme="minorBidi" w:cstheme="minorBidi"/>
          <w:spacing w:val="-7"/>
          <w:sz w:val="15"/>
        </w:rPr>
        <w:t xml:space="preserve"> </w:t>
      </w:r>
      <w:r w:rsidRPr="008E68BE">
        <w:rPr>
          <w:rFonts w:asciiTheme="minorBidi" w:hAnsiTheme="minorBidi" w:cstheme="minorBidi"/>
          <w:sz w:val="15"/>
        </w:rPr>
        <w:t>a</w:t>
      </w:r>
      <w:r w:rsidRPr="008E68BE">
        <w:rPr>
          <w:rFonts w:asciiTheme="minorBidi" w:hAnsiTheme="minorBidi" w:cstheme="minorBidi"/>
          <w:spacing w:val="-7"/>
          <w:sz w:val="15"/>
        </w:rPr>
        <w:t xml:space="preserve"> </w:t>
      </w:r>
      <w:r w:rsidRPr="008E68BE">
        <w:rPr>
          <w:rFonts w:asciiTheme="minorBidi" w:hAnsiTheme="minorBidi" w:cstheme="minorBidi"/>
          <w:sz w:val="15"/>
        </w:rPr>
        <w:t>citation</w:t>
      </w:r>
      <w:r w:rsidRPr="008E68BE">
        <w:rPr>
          <w:rFonts w:asciiTheme="minorBidi" w:hAnsiTheme="minorBidi" w:cstheme="minorBidi"/>
          <w:spacing w:val="-7"/>
          <w:sz w:val="15"/>
        </w:rPr>
        <w:t xml:space="preserve"> </w:t>
      </w:r>
      <w:r w:rsidRPr="008E68BE">
        <w:rPr>
          <w:rFonts w:asciiTheme="minorBidi" w:hAnsiTheme="minorBidi" w:cstheme="minorBidi"/>
          <w:sz w:val="15"/>
        </w:rPr>
        <w:t>reference</w:t>
      </w:r>
      <w:r w:rsidRPr="008E68BE">
        <w:rPr>
          <w:rFonts w:asciiTheme="minorBidi" w:hAnsiTheme="minorBidi" w:cstheme="minorBidi"/>
          <w:spacing w:val="-7"/>
          <w:sz w:val="15"/>
        </w:rPr>
        <w:t xml:space="preserve"> </w:t>
      </w:r>
      <w:r w:rsidRPr="008E68BE">
        <w:rPr>
          <w:rFonts w:asciiTheme="minorBidi" w:hAnsiTheme="minorBidi" w:cstheme="minorBidi"/>
          <w:sz w:val="15"/>
        </w:rPr>
        <w:t>was</w:t>
      </w:r>
      <w:r w:rsidRPr="008E68BE">
        <w:rPr>
          <w:rFonts w:asciiTheme="minorBidi" w:hAnsiTheme="minorBidi" w:cstheme="minorBidi"/>
          <w:spacing w:val="-7"/>
          <w:sz w:val="15"/>
        </w:rPr>
        <w:t xml:space="preserve"> </w:t>
      </w:r>
      <w:r w:rsidRPr="008E68BE">
        <w:rPr>
          <w:rFonts w:asciiTheme="minorBidi" w:hAnsiTheme="minorBidi" w:cstheme="minorBidi"/>
          <w:sz w:val="15"/>
        </w:rPr>
        <w:t>referring</w:t>
      </w:r>
      <w:r w:rsidRPr="008E68BE">
        <w:rPr>
          <w:rFonts w:asciiTheme="minorBidi" w:hAnsiTheme="minorBidi" w:cstheme="minorBidi"/>
          <w:spacing w:val="-7"/>
          <w:sz w:val="15"/>
        </w:rPr>
        <w:t xml:space="preserve"> </w:t>
      </w:r>
      <w:r w:rsidRPr="008E68BE">
        <w:rPr>
          <w:rFonts w:asciiTheme="minorBidi" w:hAnsiTheme="minorBidi" w:cstheme="minorBidi"/>
          <w:sz w:val="15"/>
        </w:rPr>
        <w:t>to</w:t>
      </w:r>
    </w:p>
    <w:p w14:paraId="2F0A4F49" w14:textId="759F1EA5" w:rsidR="00F54DB0" w:rsidRPr="008E68BE" w:rsidRDefault="00B30962" w:rsidP="00B30962">
      <w:pPr>
        <w:pStyle w:val="BodyText"/>
        <w:spacing w:before="9" w:after="220"/>
        <w:ind w:left="360"/>
        <w:rPr>
          <w:rFonts w:asciiTheme="minorBidi" w:hAnsiTheme="minorBidi" w:cstheme="minorBidi"/>
          <w:sz w:val="15"/>
        </w:rPr>
      </w:pPr>
      <w:r w:rsidRPr="008E68BE">
        <w:rPr>
          <w:rFonts w:asciiTheme="minorBidi" w:hAnsiTheme="minorBidi" w:cstheme="minorBidi"/>
          <w:noProof/>
        </w:rPr>
        <mc:AlternateContent>
          <mc:Choice Requires="wpg">
            <w:drawing>
              <wp:inline distT="0" distB="0" distL="0" distR="0" wp14:anchorId="228CC005" wp14:editId="0CAF4906">
                <wp:extent cx="1903228" cy="393405"/>
                <wp:effectExtent l="0" t="0" r="20955" b="26035"/>
                <wp:docPr id="1837004385" name="Group 1837004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85200122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96831106"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28195655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387628146"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37395560"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561152149"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646711B" id="Group 1837004385"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" path="m,l5122011,e" filled="f" strokecolor="#d3d0c7" strokeweight=".5pt">
                  <v:path arrowok="t"/>
                </v:shape>
                <w10:anchorlock/>
              </v:group>
            </w:pict>
          </mc:Fallback>
        </mc:AlternateContent>
      </w:r>
    </w:p>
    <w:p w14:paraId="2F0A4F4A" w14:textId="77777777" w:rsidR="00F54DB0" w:rsidRPr="008E68BE" w:rsidRDefault="009A3235" w:rsidP="00B30962">
      <w:pPr>
        <w:spacing w:after="220" w:line="249" w:lineRule="auto"/>
        <w:ind w:left="360"/>
        <w:rPr>
          <w:rFonts w:asciiTheme="minorBidi" w:hAnsiTheme="minorBidi" w:cstheme="minorBidi"/>
          <w:sz w:val="15"/>
        </w:rPr>
      </w:pPr>
      <w:r w:rsidRPr="008E68BE">
        <w:rPr>
          <w:rFonts w:asciiTheme="minorBidi" w:hAnsiTheme="minorBidi" w:cstheme="minorBidi"/>
          <w:sz w:val="15"/>
        </w:rPr>
        <w:t>e.g.,</w:t>
      </w:r>
      <w:r w:rsidRPr="008E68BE">
        <w:rPr>
          <w:rFonts w:asciiTheme="minorBidi" w:hAnsiTheme="minorBidi" w:cstheme="minorBidi"/>
          <w:spacing w:val="-6"/>
          <w:sz w:val="15"/>
        </w:rPr>
        <w:t xml:space="preserve"> </w:t>
      </w:r>
      <w:r w:rsidRPr="008E68BE">
        <w:rPr>
          <w:rFonts w:asciiTheme="minorBidi" w:hAnsiTheme="minorBidi" w:cstheme="minorBidi"/>
          <w:sz w:val="15"/>
        </w:rPr>
        <w:t>citation</w:t>
      </w:r>
      <w:r w:rsidRPr="008E68BE">
        <w:rPr>
          <w:rFonts w:asciiTheme="minorBidi" w:hAnsiTheme="minorBidi" w:cstheme="minorBidi"/>
          <w:spacing w:val="-6"/>
          <w:sz w:val="15"/>
        </w:rPr>
        <w:t xml:space="preserve"> </w:t>
      </w:r>
      <w:r w:rsidRPr="008E68BE">
        <w:rPr>
          <w:rFonts w:asciiTheme="minorBidi" w:hAnsiTheme="minorBidi" w:cstheme="minorBidi"/>
          <w:sz w:val="15"/>
        </w:rPr>
        <w:t>references</w:t>
      </w:r>
      <w:r w:rsidRPr="008E68BE">
        <w:rPr>
          <w:rFonts w:asciiTheme="minorBidi" w:hAnsiTheme="minorBidi" w:cstheme="minorBidi"/>
          <w:spacing w:val="-6"/>
          <w:sz w:val="15"/>
        </w:rPr>
        <w:t xml:space="preserve"> </w:t>
      </w:r>
      <w:r w:rsidRPr="008E68BE">
        <w:rPr>
          <w:rFonts w:asciiTheme="minorBidi" w:hAnsiTheme="minorBidi" w:cstheme="minorBidi"/>
          <w:sz w:val="15"/>
        </w:rPr>
        <w:t>do</w:t>
      </w:r>
      <w:r w:rsidRPr="008E68BE">
        <w:rPr>
          <w:rFonts w:asciiTheme="minorBidi" w:hAnsiTheme="minorBidi" w:cstheme="minorBidi"/>
          <w:spacing w:val="-6"/>
          <w:sz w:val="15"/>
        </w:rPr>
        <w:t xml:space="preserve"> </w:t>
      </w:r>
      <w:r w:rsidRPr="008E68BE">
        <w:rPr>
          <w:rFonts w:asciiTheme="minorBidi" w:hAnsiTheme="minorBidi" w:cstheme="minorBidi"/>
          <w:sz w:val="15"/>
        </w:rPr>
        <w:t>not</w:t>
      </w:r>
      <w:r w:rsidRPr="008E68BE">
        <w:rPr>
          <w:rFonts w:asciiTheme="minorBidi" w:hAnsiTheme="minorBidi" w:cstheme="minorBidi"/>
          <w:spacing w:val="-6"/>
          <w:sz w:val="15"/>
        </w:rPr>
        <w:t xml:space="preserve"> </w:t>
      </w:r>
      <w:r w:rsidRPr="008E68BE">
        <w:rPr>
          <w:rFonts w:asciiTheme="minorBidi" w:hAnsiTheme="minorBidi" w:cstheme="minorBidi"/>
          <w:sz w:val="15"/>
        </w:rPr>
        <w:t>refer</w:t>
      </w:r>
      <w:r w:rsidRPr="008E68BE">
        <w:rPr>
          <w:rFonts w:asciiTheme="minorBidi" w:hAnsiTheme="minorBidi" w:cstheme="minorBidi"/>
          <w:spacing w:val="-6"/>
          <w:sz w:val="15"/>
        </w:rPr>
        <w:t xml:space="preserve"> </w:t>
      </w:r>
      <w:r w:rsidRPr="008E68BE">
        <w:rPr>
          <w:rFonts w:asciiTheme="minorBidi" w:hAnsiTheme="minorBidi" w:cstheme="minorBidi"/>
          <w:sz w:val="15"/>
        </w:rPr>
        <w:t>to</w:t>
      </w:r>
      <w:r w:rsidRPr="008E68BE">
        <w:rPr>
          <w:rFonts w:asciiTheme="minorBidi" w:hAnsiTheme="minorBidi" w:cstheme="minorBidi"/>
          <w:spacing w:val="-6"/>
          <w:sz w:val="15"/>
        </w:rPr>
        <w:t xml:space="preserve"> </w:t>
      </w:r>
      <w:r w:rsidRPr="008E68BE">
        <w:rPr>
          <w:rFonts w:asciiTheme="minorBidi" w:hAnsiTheme="minorBidi" w:cstheme="minorBidi"/>
          <w:sz w:val="15"/>
        </w:rPr>
        <w:t>the authentic rendering of a patent document</w:t>
      </w:r>
    </w:p>
    <w:p w14:paraId="2F0A4F4B" w14:textId="74679C52" w:rsidR="00F54DB0" w:rsidRPr="008E68BE" w:rsidRDefault="00B30962" w:rsidP="00B30962">
      <w:pPr>
        <w:pStyle w:val="BodyText"/>
        <w:spacing w:before="8" w:after="220"/>
        <w:ind w:left="360"/>
        <w:rPr>
          <w:rFonts w:asciiTheme="minorBidi" w:hAnsiTheme="minorBidi" w:cstheme="minorBidi"/>
          <w:sz w:val="15"/>
        </w:rPr>
      </w:pPr>
      <w:r w:rsidRPr="008E68BE">
        <w:rPr>
          <w:rFonts w:asciiTheme="minorBidi" w:hAnsiTheme="minorBidi" w:cstheme="minorBidi"/>
          <w:noProof/>
        </w:rPr>
        <mc:AlternateContent>
          <mc:Choice Requires="wpg">
            <w:drawing>
              <wp:inline distT="0" distB="0" distL="0" distR="0" wp14:anchorId="37571505" wp14:editId="22CE44C6">
                <wp:extent cx="1903228" cy="393405"/>
                <wp:effectExtent l="0" t="0" r="20955" b="26035"/>
                <wp:docPr id="165384547" name="Group 165384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1590461393"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1331793592"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250134786"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118761062"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529990833"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213784606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6BEFA6EA" id="Group 165384547"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" path="m,l5122011,e" filled="f" strokecolor="#d3d0c7" strokeweight=".5pt">
                  <v:path arrowok="t"/>
                </v:shape>
                <w10:anchorlock/>
              </v:group>
            </w:pict>
          </mc:Fallback>
        </mc:AlternateContent>
      </w:r>
    </w:p>
    <w:p w14:paraId="2F0A4F4E" w14:textId="487FB171" w:rsidR="00F54DB0" w:rsidRDefault="009A3235" w:rsidP="00B30962">
      <w:pPr>
        <w:spacing w:after="220" w:line="249" w:lineRule="auto"/>
        <w:ind w:left="360"/>
        <w:rPr>
          <w:rFonts w:asciiTheme="minorBidi" w:hAnsiTheme="minorBidi" w:cstheme="minorBidi"/>
          <w:sz w:val="15"/>
        </w:rPr>
      </w:pPr>
      <w:r w:rsidRPr="008E68BE">
        <w:rPr>
          <w:rFonts w:asciiTheme="minorBidi" w:hAnsiTheme="minorBidi" w:cstheme="minorBidi"/>
          <w:sz w:val="15"/>
        </w:rPr>
        <w:t>e.g.,</w:t>
      </w:r>
      <w:r w:rsidRPr="008E68BE">
        <w:rPr>
          <w:rFonts w:asciiTheme="minorBidi" w:hAnsiTheme="minorBidi" w:cstheme="minorBidi"/>
          <w:spacing w:val="-4"/>
          <w:sz w:val="15"/>
        </w:rPr>
        <w:t xml:space="preserve"> </w:t>
      </w:r>
      <w:r w:rsidRPr="008E68BE">
        <w:rPr>
          <w:rFonts w:asciiTheme="minorBidi" w:hAnsiTheme="minorBidi" w:cstheme="minorBidi"/>
          <w:sz w:val="15"/>
        </w:rPr>
        <w:t>it</w:t>
      </w:r>
      <w:r w:rsidRPr="008E68BE">
        <w:rPr>
          <w:rFonts w:asciiTheme="minorBidi" w:hAnsiTheme="minorBidi" w:cstheme="minorBidi"/>
          <w:spacing w:val="-4"/>
          <w:sz w:val="15"/>
        </w:rPr>
        <w:t xml:space="preserve"> </w:t>
      </w:r>
      <w:r w:rsidRPr="008E68BE">
        <w:rPr>
          <w:rFonts w:asciiTheme="minorBidi" w:hAnsiTheme="minorBidi" w:cstheme="minorBidi"/>
          <w:sz w:val="15"/>
        </w:rPr>
        <w:t>is</w:t>
      </w:r>
      <w:r w:rsidRPr="008E68BE">
        <w:rPr>
          <w:rFonts w:asciiTheme="minorBidi" w:hAnsiTheme="minorBidi" w:cstheme="minorBidi"/>
          <w:spacing w:val="-4"/>
          <w:sz w:val="15"/>
        </w:rPr>
        <w:t xml:space="preserve"> </w:t>
      </w:r>
      <w:r w:rsidRPr="008E68BE">
        <w:rPr>
          <w:rFonts w:asciiTheme="minorBidi" w:hAnsiTheme="minorBidi" w:cstheme="minorBidi"/>
          <w:sz w:val="15"/>
        </w:rPr>
        <w:t>not</w:t>
      </w:r>
      <w:r w:rsidRPr="008E68BE">
        <w:rPr>
          <w:rFonts w:asciiTheme="minorBidi" w:hAnsiTheme="minorBidi" w:cstheme="minorBidi"/>
          <w:spacing w:val="-4"/>
          <w:sz w:val="15"/>
        </w:rPr>
        <w:t xml:space="preserve"> </w:t>
      </w:r>
      <w:r w:rsidRPr="008E68BE">
        <w:rPr>
          <w:rFonts w:asciiTheme="minorBidi" w:hAnsiTheme="minorBidi" w:cstheme="minorBidi"/>
          <w:sz w:val="15"/>
        </w:rPr>
        <w:t>clear</w:t>
      </w:r>
      <w:r w:rsidRPr="008E68BE">
        <w:rPr>
          <w:rFonts w:asciiTheme="minorBidi" w:hAnsiTheme="minorBidi" w:cstheme="minorBidi"/>
          <w:spacing w:val="-4"/>
          <w:sz w:val="15"/>
        </w:rPr>
        <w:t xml:space="preserve"> </w:t>
      </w:r>
      <w:r w:rsidRPr="008E68BE">
        <w:rPr>
          <w:rFonts w:asciiTheme="minorBidi" w:hAnsiTheme="minorBidi" w:cstheme="minorBidi"/>
          <w:sz w:val="15"/>
        </w:rPr>
        <w:t>how</w:t>
      </w:r>
      <w:r w:rsidRPr="008E68BE">
        <w:rPr>
          <w:rFonts w:asciiTheme="minorBidi" w:hAnsiTheme="minorBidi" w:cstheme="minorBidi"/>
          <w:spacing w:val="-4"/>
          <w:sz w:val="15"/>
        </w:rPr>
        <w:t xml:space="preserve"> </w:t>
      </w:r>
      <w:r w:rsidRPr="008E68BE">
        <w:rPr>
          <w:rFonts w:asciiTheme="minorBidi" w:hAnsiTheme="minorBidi" w:cstheme="minorBidi"/>
          <w:sz w:val="15"/>
        </w:rPr>
        <w:t>or</w:t>
      </w:r>
      <w:r w:rsidRPr="008E68BE">
        <w:rPr>
          <w:rFonts w:asciiTheme="minorBidi" w:hAnsiTheme="minorBidi" w:cstheme="minorBidi"/>
          <w:spacing w:val="-4"/>
          <w:sz w:val="15"/>
        </w:rPr>
        <w:t xml:space="preserve"> </w:t>
      </w:r>
      <w:r w:rsidRPr="008E68BE">
        <w:rPr>
          <w:rFonts w:asciiTheme="minorBidi" w:hAnsiTheme="minorBidi" w:cstheme="minorBidi"/>
          <w:sz w:val="15"/>
        </w:rPr>
        <w:t>whether</w:t>
      </w:r>
      <w:r w:rsidRPr="008E68BE">
        <w:rPr>
          <w:rFonts w:asciiTheme="minorBidi" w:hAnsiTheme="minorBidi" w:cstheme="minorBidi"/>
          <w:spacing w:val="-4"/>
          <w:sz w:val="15"/>
        </w:rPr>
        <w:t xml:space="preserve"> </w:t>
      </w:r>
      <w:r w:rsidRPr="008E68BE">
        <w:rPr>
          <w:rFonts w:asciiTheme="minorBidi" w:hAnsiTheme="minorBidi" w:cstheme="minorBidi"/>
          <w:sz w:val="15"/>
        </w:rPr>
        <w:t>to</w:t>
      </w:r>
      <w:r w:rsidRPr="008E68BE">
        <w:rPr>
          <w:rFonts w:asciiTheme="minorBidi" w:hAnsiTheme="minorBidi" w:cstheme="minorBidi"/>
          <w:spacing w:val="-4"/>
          <w:sz w:val="15"/>
        </w:rPr>
        <w:t xml:space="preserve"> </w:t>
      </w:r>
      <w:r w:rsidRPr="008E68BE">
        <w:rPr>
          <w:rFonts w:asciiTheme="minorBidi" w:hAnsiTheme="minorBidi" w:cstheme="minorBidi"/>
          <w:sz w:val="15"/>
        </w:rPr>
        <w:t>state</w:t>
      </w:r>
      <w:r w:rsidRPr="008E68BE">
        <w:rPr>
          <w:rFonts w:asciiTheme="minorBidi" w:hAnsiTheme="minorBidi" w:cstheme="minorBidi"/>
          <w:spacing w:val="-4"/>
          <w:sz w:val="15"/>
        </w:rPr>
        <w:t xml:space="preserve"> </w:t>
      </w:r>
      <w:r w:rsidRPr="008E68BE">
        <w:rPr>
          <w:rFonts w:asciiTheme="minorBidi" w:hAnsiTheme="minorBidi" w:cstheme="minorBidi"/>
          <w:sz w:val="15"/>
        </w:rPr>
        <w:t>a url as part of a citation reference</w:t>
      </w:r>
    </w:p>
    <w:p w14:paraId="11F37BB4" w14:textId="75760E46" w:rsidR="00B30962" w:rsidRDefault="00871AB0" w:rsidP="00B30962">
      <w:pPr>
        <w:spacing w:after="220" w:line="249" w:lineRule="auto"/>
        <w:ind w:left="360"/>
        <w:rPr>
          <w:rFonts w:asciiTheme="minorBidi" w:hAnsiTheme="minorBidi" w:cstheme="minorBidi"/>
        </w:rPr>
      </w:pPr>
      <w:r w:rsidRPr="008E68BE">
        <w:rPr>
          <w:rFonts w:asciiTheme="minorBidi" w:hAnsiTheme="minorBidi" w:cstheme="minorBidi"/>
          <w:noProof/>
        </w:rPr>
        <mc:AlternateContent>
          <mc:Choice Requires="wpg">
            <w:drawing>
              <wp:inline distT="0" distB="0" distL="0" distR="0" wp14:anchorId="4D0E9534" wp14:editId="437EDCCF">
                <wp:extent cx="1903228" cy="393405"/>
                <wp:effectExtent l="0" t="0" r="20955" b="26035"/>
                <wp:docPr id="2025005776" name="Group 2025005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3228" cy="393405"/>
                          <a:chOff x="0" y="0"/>
                          <a:chExt cx="5122545" cy="614045"/>
                        </a:xfrm>
                      </wpg:grpSpPr>
                      <wps:wsp>
                        <wps:cNvPr id="691348869" name="Graphic 54"/>
                        <wps:cNvSpPr/>
                        <wps:spPr>
                          <a:xfrm>
                            <a:off x="0" y="3175"/>
                            <a:ext cx="5116195" cy="1270"/>
                          </a:xfrm>
                          <a:custGeom>
                            <a:avLst/>
                            <a:gdLst/>
                            <a:ahLst/>
                            <a:cxnLst/>
                            <a:rect l="l" t="t" r="r" b="b"/>
                            <a:pathLst>
                              <a:path w="5116195">
                                <a:moveTo>
                                  <a:pt x="0" y="0"/>
                                </a:moveTo>
                                <a:lnTo>
                                  <a:pt x="5115661" y="0"/>
                                </a:lnTo>
                              </a:path>
                            </a:pathLst>
                          </a:custGeom>
                          <a:ln w="6350">
                            <a:solidFill>
                              <a:srgbClr val="808080"/>
                            </a:solidFill>
                            <a:prstDash val="solid"/>
                          </a:ln>
                        </wps:spPr>
                        <wps:bodyPr wrap="square" lIns="0" tIns="0" rIns="0" bIns="0" rtlCol="0">
                          <a:prstTxWarp prst="textNoShape">
                            <a:avLst/>
                          </a:prstTxWarp>
                          <a:noAutofit/>
                        </wps:bodyPr>
                      </wps:wsp>
                      <wps:wsp>
                        <wps:cNvPr id="430712238" name="Graphic 55"/>
                        <wps:cNvSpPr/>
                        <wps:spPr>
                          <a:xfrm>
                            <a:off x="3175" y="3175"/>
                            <a:ext cx="1270" cy="607695"/>
                          </a:xfrm>
                          <a:custGeom>
                            <a:avLst/>
                            <a:gdLst/>
                            <a:ahLst/>
                            <a:cxnLst/>
                            <a:rect l="l" t="t" r="r" b="b"/>
                            <a:pathLst>
                              <a:path h="607695">
                                <a:moveTo>
                                  <a:pt x="0" y="0"/>
                                </a:moveTo>
                                <a:lnTo>
                                  <a:pt x="0" y="607441"/>
                                </a:lnTo>
                              </a:path>
                            </a:pathLst>
                          </a:custGeom>
                          <a:ln w="6350">
                            <a:solidFill>
                              <a:srgbClr val="808080"/>
                            </a:solidFill>
                            <a:prstDash val="solid"/>
                          </a:ln>
                        </wps:spPr>
                        <wps:bodyPr wrap="square" lIns="0" tIns="0" rIns="0" bIns="0" rtlCol="0">
                          <a:prstTxWarp prst="textNoShape">
                            <a:avLst/>
                          </a:prstTxWarp>
                          <a:noAutofit/>
                        </wps:bodyPr>
                      </wps:wsp>
                      <wps:wsp>
                        <wps:cNvPr id="1320202598" name="Graphic 56"/>
                        <wps:cNvSpPr/>
                        <wps:spPr>
                          <a:xfrm>
                            <a:off x="9525" y="9525"/>
                            <a:ext cx="1270" cy="591820"/>
                          </a:xfrm>
                          <a:custGeom>
                            <a:avLst/>
                            <a:gdLst/>
                            <a:ahLst/>
                            <a:cxnLst/>
                            <a:rect l="l" t="t" r="r" b="b"/>
                            <a:pathLst>
                              <a:path h="591820">
                                <a:moveTo>
                                  <a:pt x="0" y="0"/>
                                </a:moveTo>
                                <a:lnTo>
                                  <a:pt x="0" y="591566"/>
                                </a:lnTo>
                              </a:path>
                            </a:pathLst>
                          </a:custGeom>
                          <a:ln w="6350">
                            <a:solidFill>
                              <a:srgbClr val="404040"/>
                            </a:solidFill>
                            <a:prstDash val="solid"/>
                          </a:ln>
                        </wps:spPr>
                        <wps:bodyPr wrap="square" lIns="0" tIns="0" rIns="0" bIns="0" rtlCol="0">
                          <a:prstTxWarp prst="textNoShape">
                            <a:avLst/>
                          </a:prstTxWarp>
                          <a:noAutofit/>
                        </wps:bodyPr>
                      </wps:wsp>
                      <wps:wsp>
                        <wps:cNvPr id="1750934339" name="Graphic 57"/>
                        <wps:cNvSpPr/>
                        <wps:spPr>
                          <a:xfrm>
                            <a:off x="6350" y="9525"/>
                            <a:ext cx="5103495" cy="1270"/>
                          </a:xfrm>
                          <a:custGeom>
                            <a:avLst/>
                            <a:gdLst/>
                            <a:ahLst/>
                            <a:cxnLst/>
                            <a:rect l="l" t="t" r="r" b="b"/>
                            <a:pathLst>
                              <a:path w="5103495">
                                <a:moveTo>
                                  <a:pt x="0" y="0"/>
                                </a:moveTo>
                                <a:lnTo>
                                  <a:pt x="5102961" y="0"/>
                                </a:lnTo>
                              </a:path>
                            </a:pathLst>
                          </a:custGeom>
                          <a:ln w="6350">
                            <a:solidFill>
                              <a:srgbClr val="404040"/>
                            </a:solidFill>
                            <a:prstDash val="solid"/>
                          </a:ln>
                        </wps:spPr>
                        <wps:bodyPr wrap="square" lIns="0" tIns="0" rIns="0" bIns="0" rtlCol="0">
                          <a:prstTxWarp prst="textNoShape">
                            <a:avLst/>
                          </a:prstTxWarp>
                          <a:noAutofit/>
                        </wps:bodyPr>
                      </wps:wsp>
                      <wps:wsp>
                        <wps:cNvPr id="1170308259" name="Graphic 58"/>
                        <wps:cNvSpPr/>
                        <wps:spPr>
                          <a:xfrm>
                            <a:off x="5118836" y="0"/>
                            <a:ext cx="1270" cy="614045"/>
                          </a:xfrm>
                          <a:custGeom>
                            <a:avLst/>
                            <a:gdLst/>
                            <a:ahLst/>
                            <a:cxnLst/>
                            <a:rect l="l" t="t" r="r" b="b"/>
                            <a:pathLst>
                              <a:path h="614045">
                                <a:moveTo>
                                  <a:pt x="0" y="0"/>
                                </a:moveTo>
                                <a:lnTo>
                                  <a:pt x="0" y="613791"/>
                                </a:lnTo>
                              </a:path>
                            </a:pathLst>
                          </a:custGeom>
                          <a:ln w="6350">
                            <a:solidFill>
                              <a:srgbClr val="D3D0C7"/>
                            </a:solidFill>
                            <a:prstDash val="solid"/>
                          </a:ln>
                        </wps:spPr>
                        <wps:bodyPr wrap="square" lIns="0" tIns="0" rIns="0" bIns="0" rtlCol="0">
                          <a:prstTxWarp prst="textNoShape">
                            <a:avLst/>
                          </a:prstTxWarp>
                          <a:noAutofit/>
                        </wps:bodyPr>
                      </wps:wsp>
                      <wps:wsp>
                        <wps:cNvPr id="1897948610" name="Graphic 59"/>
                        <wps:cNvSpPr/>
                        <wps:spPr>
                          <a:xfrm>
                            <a:off x="0" y="610616"/>
                            <a:ext cx="5122545" cy="1270"/>
                          </a:xfrm>
                          <a:custGeom>
                            <a:avLst/>
                            <a:gdLst/>
                            <a:ahLst/>
                            <a:cxnLst/>
                            <a:rect l="l" t="t" r="r" b="b"/>
                            <a:pathLst>
                              <a:path w="5122545">
                                <a:moveTo>
                                  <a:pt x="0" y="0"/>
                                </a:moveTo>
                                <a:lnTo>
                                  <a:pt x="5122011" y="0"/>
                                </a:lnTo>
                              </a:path>
                            </a:pathLst>
                          </a:custGeom>
                          <a:ln w="6350">
                            <a:solidFill>
                              <a:srgbClr val="D3D0C7"/>
                            </a:solidFill>
                            <a:prstDash val="solid"/>
                          </a:ln>
                        </wps:spPr>
                        <wps:bodyPr wrap="square" lIns="0" tIns="0" rIns="0" bIns="0" rtlCol="0">
                          <a:prstTxWarp prst="textNoShape">
                            <a:avLst/>
                          </a:prstTxWarp>
                          <a:noAutofit/>
                        </wps:bodyPr>
                      </wps:wsp>
                    </wpg:wgp>
                  </a:graphicData>
                </a:graphic>
              </wp:inline>
            </w:drawing>
          </mc:Choice>
          <mc:Fallback>
            <w:pict>
              <v:group w14:anchorId="22B18A3E" id="Group 2025005776" o:spid="_x0000_s1026" style="width:149.85pt;height:31pt;mso-position-horizontal-relative:char;mso-position-vertical-relative:line" coordsize="51225,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">
                <v:shape id="Graphic 54" o:spid="_x0000_s1027" style="position:absolute;top:31;width:51161;height:13;visibility:visible;mso-wrap-style:square;v-text-anchor:top" coordsize="51161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" path="m,l5115661,e" filled="f" strokecolor="gray" strokeweight=".5pt">
                  <v:path arrowok="t"/>
                </v:shape>
                <v:shape id="Graphic 55" o:spid="_x0000_s1028" style="position:absolute;left:31;top:31;width:13;height:6077;visibility:visible;mso-wrap-style:square;v-text-anchor:top" coordsize="1270,6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" path="m,l,607441e" filled="f" strokecolor="gray" strokeweight=".5pt">
                  <v:path arrowok="t"/>
                </v:shape>
                <v:shape id="Graphic 56" o:spid="_x0000_s1029" style="position:absolute;left:95;top:95;width:12;height:5918;visibility:visible;mso-wrap-style:square;v-text-anchor:top" coordsize="1270,59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" path="m,l,591566e" filled="f" strokecolor="#404040" strokeweight=".5pt">
                  <v:path arrowok="t"/>
                </v:shape>
                <v:shape id="Graphic 57" o:spid="_x0000_s1030" style="position:absolute;left:63;top:95;width:51035;height:12;visibility:visible;mso-wrap-style:square;v-text-anchor:top" coordsize="51034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" path="m,l5102961,e" filled="f" strokecolor="#404040" strokeweight=".5pt">
                  <v:path arrowok="t"/>
                </v:shape>
                <v:shape id="Graphic 58" o:spid="_x0000_s1031" style="position:absolute;left:51188;width:13;height:6140;visibility:visible;mso-wrap-style:square;v-text-anchor:top" coordsize="1270,614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" path="m,l,613791e" filled="f" strokecolor="#d3d0c7" strokeweight=".5pt">
                  <v:path arrowok="t"/>
                </v:shape>
                <v:shape id="Graphic 59" o:spid="_x0000_s1032" style="position:absolute;top:6106;width:51225;height:12;visibility:visible;mso-wrap-style:square;v-text-anchor:top" coordsize="5122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" path="m,l5122011,e" filled="f" strokecolor="#d3d0c7" strokeweight=".5pt">
                  <v:path arrowok="t"/>
                </v:shape>
                <w10:anchorlock/>
              </v:group>
            </w:pict>
          </mc:Fallback>
        </mc:AlternateContent>
      </w:r>
    </w:p>
    <w:p w14:paraId="5748BC65" w14:textId="77777777" w:rsidR="00B96472" w:rsidRDefault="00B96472" w:rsidP="00B96472">
      <w:pPr>
        <w:spacing w:line="250" w:lineRule="auto"/>
        <w:rPr>
          <w:rFonts w:asciiTheme="minorBidi" w:hAnsiTheme="minorBidi" w:cstheme="minorBidi"/>
        </w:rPr>
      </w:pPr>
    </w:p>
    <w:p w14:paraId="344B0F47" w14:textId="77777777" w:rsidR="00B96472" w:rsidRDefault="00B96472" w:rsidP="00B96472">
      <w:pPr>
        <w:spacing w:line="250" w:lineRule="auto"/>
        <w:rPr>
          <w:rFonts w:asciiTheme="minorBidi" w:hAnsiTheme="minorBidi" w:cstheme="minorBidi"/>
        </w:rPr>
      </w:pPr>
    </w:p>
    <w:p w14:paraId="19DAC3BF" w14:textId="0D092D96" w:rsidR="00F54DB0" w:rsidRPr="00B96472" w:rsidRDefault="00B96472" w:rsidP="00B96472">
      <w:pPr>
        <w:spacing w:line="250" w:lineRule="auto"/>
        <w:ind w:left="5533"/>
        <w:jc w:val="center"/>
        <w:rPr>
          <w:rFonts w:asciiTheme="minorBidi" w:hAnsiTheme="minorBidi" w:cstheme="minorBidi"/>
        </w:rPr>
      </w:pPr>
      <w:r w:rsidRPr="00B96472">
        <w:rPr>
          <w:rFonts w:asciiTheme="minorBidi" w:hAnsiTheme="minorBidi" w:cstheme="minorBidi"/>
          <w:iCs/>
        </w:rPr>
        <w:t>[End of Annex</w:t>
      </w:r>
      <w:r w:rsidR="00D201FF">
        <w:rPr>
          <w:rFonts w:asciiTheme="minorBidi" w:hAnsiTheme="minorBidi" w:cstheme="minorBidi"/>
          <w:iCs/>
        </w:rPr>
        <w:t xml:space="preserve"> </w:t>
      </w:r>
      <w:r w:rsidR="001513B5">
        <w:rPr>
          <w:rFonts w:asciiTheme="minorBidi" w:hAnsiTheme="minorBidi" w:cstheme="minorBidi"/>
          <w:iCs/>
        </w:rPr>
        <w:t>II</w:t>
      </w:r>
      <w:r w:rsidRPr="00B96472">
        <w:rPr>
          <w:rFonts w:asciiTheme="minorBidi" w:hAnsiTheme="minorBidi" w:cstheme="minorBidi"/>
          <w:iCs/>
        </w:rPr>
        <w:t xml:space="preserve"> and of document]</w:t>
      </w:r>
    </w:p>
    <w:sectPr w:rsidR="00F54DB0" w:rsidRPr="00B96472" w:rsidSect="00845911">
      <w:pgSz w:w="11906" w:h="16838" w:code="9"/>
      <w:pgMar w:top="562" w:right="1138" w:bottom="1282" w:left="1411" w:header="3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4316B" w14:textId="77777777" w:rsidR="00AC5B67" w:rsidRDefault="00AC5B67">
      <w:r>
        <w:separator/>
      </w:r>
    </w:p>
  </w:endnote>
  <w:endnote w:type="continuationSeparator" w:id="0">
    <w:p w14:paraId="0C1B2615" w14:textId="77777777" w:rsidR="00AC5B67" w:rsidRDefault="00AC5B67">
      <w:r>
        <w:continuationSeparator/>
      </w:r>
    </w:p>
  </w:endnote>
  <w:endnote w:type="continuationNotice" w:id="1">
    <w:p w14:paraId="2E6D9F3E" w14:textId="77777777" w:rsidR="00AC5B67" w:rsidRDefault="00AC5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ACD0C" w14:textId="4BDB107E" w:rsidR="00156607" w:rsidRDefault="00156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CF772" w14:textId="653C0D67" w:rsidR="00156607" w:rsidRDefault="001566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AC4EE" w14:textId="523C0FEE" w:rsidR="00156607" w:rsidRDefault="00156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E29B9" w14:textId="77777777" w:rsidR="00AC5B67" w:rsidRDefault="00AC5B67">
      <w:r>
        <w:separator/>
      </w:r>
    </w:p>
  </w:footnote>
  <w:footnote w:type="continuationSeparator" w:id="0">
    <w:p w14:paraId="20D17219" w14:textId="77777777" w:rsidR="00AC5B67" w:rsidRDefault="00AC5B67">
      <w:r>
        <w:continuationSeparator/>
      </w:r>
    </w:p>
  </w:footnote>
  <w:footnote w:type="continuationNotice" w:id="1">
    <w:p w14:paraId="565BF7D5" w14:textId="77777777" w:rsidR="00AC5B67" w:rsidRDefault="00AC5B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C8C14" w14:textId="4548BB6F" w:rsidR="008B2980" w:rsidRDefault="008B2980" w:rsidP="008B2980">
    <w:pPr>
      <w:pStyle w:val="Header"/>
      <w:jc w:val="right"/>
    </w:pPr>
    <w:r w:rsidRPr="002A5D77">
      <w:t>CWS/1</w:t>
    </w:r>
    <w:r>
      <w:t>3</w:t>
    </w:r>
    <w:r w:rsidRPr="002A5D77">
      <w:t>/</w:t>
    </w:r>
    <w:r>
      <w:t>5</w:t>
    </w:r>
  </w:p>
  <w:p w14:paraId="1E76B987" w14:textId="13015FAD" w:rsidR="008B2980" w:rsidRDefault="008B2980" w:rsidP="008B2980">
    <w:pPr>
      <w:pStyle w:val="Header"/>
      <w:jc w:val="right"/>
    </w:pPr>
    <w:r w:rsidRPr="002A5D77">
      <w:t>Annex</w:t>
    </w:r>
    <w:ins w:id="140" w:author="Author">
      <w:r w:rsidR="00D201FF">
        <w:t xml:space="preserve"> </w:t>
      </w:r>
    </w:ins>
    <w:r w:rsidR="00D70279" w:rsidRPr="00D70279">
      <w:t>II</w:t>
    </w:r>
    <w:r>
      <w:t xml:space="preserve">, page </w:t>
    </w:r>
    <w:r>
      <w:fldChar w:fldCharType="begin"/>
    </w:r>
    <w:r>
      <w:instrText xml:space="preserve"> PAGE  \* Arabic  \* MERGEFORMAT </w:instrText>
    </w:r>
    <w:r>
      <w:fldChar w:fldCharType="separate"/>
    </w:r>
    <w:r>
      <w:t>2</w:t>
    </w:r>
    <w:r>
      <w:fldChar w:fldCharType="end"/>
    </w:r>
  </w:p>
  <w:p w14:paraId="4F25FC4E" w14:textId="77777777" w:rsidR="008E68BE" w:rsidRDefault="008E68BE" w:rsidP="008B2980">
    <w:pPr>
      <w:pStyle w:val="Header"/>
      <w:jc w:val="right"/>
    </w:pPr>
  </w:p>
  <w:p w14:paraId="4E666AD8" w14:textId="77777777" w:rsidR="008B2980" w:rsidRPr="002A5D77" w:rsidRDefault="008B2980" w:rsidP="008B298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8C0F" w14:textId="07443941" w:rsidR="003276BA" w:rsidRDefault="003276BA" w:rsidP="003276BA">
    <w:pPr>
      <w:pStyle w:val="Header"/>
      <w:jc w:val="right"/>
    </w:pPr>
    <w:r w:rsidRPr="002A5D77">
      <w:t>CWS/1</w:t>
    </w:r>
    <w:r>
      <w:t>3</w:t>
    </w:r>
    <w:r w:rsidRPr="002A5D77">
      <w:t>/</w:t>
    </w:r>
    <w:r>
      <w:t>5</w:t>
    </w:r>
  </w:p>
  <w:p w14:paraId="3B5AFCA2" w14:textId="32E5C3EA" w:rsidR="003276BA" w:rsidRDefault="003276BA" w:rsidP="003276BA">
    <w:pPr>
      <w:pStyle w:val="Header"/>
      <w:jc w:val="right"/>
    </w:pPr>
    <w:r w:rsidRPr="002A5D77">
      <w:t>A</w:t>
    </w:r>
    <w:r>
      <w:t>NNEX</w:t>
    </w:r>
    <w:r w:rsidR="00D201FF">
      <w:t xml:space="preserve"> II</w:t>
    </w:r>
  </w:p>
  <w:p w14:paraId="4A47B852" w14:textId="77777777" w:rsidR="008E68BE" w:rsidRDefault="008E68BE" w:rsidP="003276BA">
    <w:pPr>
      <w:pStyle w:val="Header"/>
      <w:jc w:val="right"/>
    </w:pPr>
  </w:p>
  <w:p w14:paraId="3AA8EC48" w14:textId="77777777" w:rsidR="003276BA" w:rsidRDefault="003276BA" w:rsidP="003276B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4pt;height:20.05pt;visibility:visible" o:bullet="t">
        <v:imagedata r:id="rId1" o:title=""/>
        <o:lock v:ext="edit" aspectratio="f"/>
      </v:shape>
    </w:pict>
  </w:numPicBullet>
  <w:abstractNum w:abstractNumId="0" w15:restartNumberingAfterBreak="0">
    <w:nsid w:val="02354C27"/>
    <w:multiLevelType w:val="hybridMultilevel"/>
    <w:tmpl w:val="CBBA3972"/>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71B00"/>
    <w:multiLevelType w:val="hybridMultilevel"/>
    <w:tmpl w:val="F850D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961D9"/>
    <w:multiLevelType w:val="hybridMultilevel"/>
    <w:tmpl w:val="151AFC00"/>
    <w:lvl w:ilvl="0" w:tplc="27B0CDF8">
      <w:start w:val="13"/>
      <w:numFmt w:val="decimal"/>
      <w:lvlText w:val="%1."/>
      <w:lvlJc w:val="left"/>
      <w:pPr>
        <w:ind w:left="722" w:hanging="334"/>
      </w:pPr>
      <w:rPr>
        <w:rFonts w:ascii="Arial" w:eastAsia="Arial" w:hAnsi="Arial" w:cs="Arial" w:hint="default"/>
        <w:b w:val="0"/>
        <w:bCs w:val="0"/>
        <w:i w:val="0"/>
        <w:iCs w:val="0"/>
        <w:spacing w:val="0"/>
        <w:w w:val="100"/>
        <w:sz w:val="20"/>
        <w:szCs w:val="20"/>
        <w:lang w:val="en-US" w:eastAsia="en-US" w:bidi="ar-SA"/>
      </w:rPr>
    </w:lvl>
    <w:lvl w:ilvl="1" w:tplc="5C00FA2A">
      <w:numFmt w:val="bullet"/>
      <w:lvlText w:val="•"/>
      <w:lvlJc w:val="left"/>
      <w:pPr>
        <w:ind w:left="1467" w:hanging="334"/>
      </w:pPr>
      <w:rPr>
        <w:rFonts w:hint="default"/>
        <w:lang w:val="en-US" w:eastAsia="en-US" w:bidi="ar-SA"/>
      </w:rPr>
    </w:lvl>
    <w:lvl w:ilvl="2" w:tplc="E66EBD80">
      <w:numFmt w:val="bullet"/>
      <w:lvlText w:val="•"/>
      <w:lvlJc w:val="left"/>
      <w:pPr>
        <w:ind w:left="2214" w:hanging="334"/>
      </w:pPr>
      <w:rPr>
        <w:rFonts w:hint="default"/>
        <w:lang w:val="en-US" w:eastAsia="en-US" w:bidi="ar-SA"/>
      </w:rPr>
    </w:lvl>
    <w:lvl w:ilvl="3" w:tplc="71A685BA">
      <w:numFmt w:val="bullet"/>
      <w:lvlText w:val="•"/>
      <w:lvlJc w:val="left"/>
      <w:pPr>
        <w:ind w:left="2961" w:hanging="334"/>
      </w:pPr>
      <w:rPr>
        <w:rFonts w:hint="default"/>
        <w:lang w:val="en-US" w:eastAsia="en-US" w:bidi="ar-SA"/>
      </w:rPr>
    </w:lvl>
    <w:lvl w:ilvl="4" w:tplc="CAC8F726">
      <w:numFmt w:val="bullet"/>
      <w:lvlText w:val="•"/>
      <w:lvlJc w:val="left"/>
      <w:pPr>
        <w:ind w:left="3708" w:hanging="334"/>
      </w:pPr>
      <w:rPr>
        <w:rFonts w:hint="default"/>
        <w:lang w:val="en-US" w:eastAsia="en-US" w:bidi="ar-SA"/>
      </w:rPr>
    </w:lvl>
    <w:lvl w:ilvl="5" w:tplc="FB8CB448">
      <w:numFmt w:val="bullet"/>
      <w:lvlText w:val="•"/>
      <w:lvlJc w:val="left"/>
      <w:pPr>
        <w:ind w:left="4456" w:hanging="334"/>
      </w:pPr>
      <w:rPr>
        <w:rFonts w:hint="default"/>
        <w:lang w:val="en-US" w:eastAsia="en-US" w:bidi="ar-SA"/>
      </w:rPr>
    </w:lvl>
    <w:lvl w:ilvl="6" w:tplc="B69ABBEA">
      <w:numFmt w:val="bullet"/>
      <w:lvlText w:val="•"/>
      <w:lvlJc w:val="left"/>
      <w:pPr>
        <w:ind w:left="5203" w:hanging="334"/>
      </w:pPr>
      <w:rPr>
        <w:rFonts w:hint="default"/>
        <w:lang w:val="en-US" w:eastAsia="en-US" w:bidi="ar-SA"/>
      </w:rPr>
    </w:lvl>
    <w:lvl w:ilvl="7" w:tplc="94E4752A">
      <w:numFmt w:val="bullet"/>
      <w:lvlText w:val="•"/>
      <w:lvlJc w:val="left"/>
      <w:pPr>
        <w:ind w:left="5950" w:hanging="334"/>
      </w:pPr>
      <w:rPr>
        <w:rFonts w:hint="default"/>
        <w:lang w:val="en-US" w:eastAsia="en-US" w:bidi="ar-SA"/>
      </w:rPr>
    </w:lvl>
    <w:lvl w:ilvl="8" w:tplc="64C2007E">
      <w:numFmt w:val="bullet"/>
      <w:lvlText w:val="•"/>
      <w:lvlJc w:val="left"/>
      <w:pPr>
        <w:ind w:left="6697" w:hanging="334"/>
      </w:pPr>
      <w:rPr>
        <w:rFonts w:hint="default"/>
        <w:lang w:val="en-US" w:eastAsia="en-US" w:bidi="ar-SA"/>
      </w:rPr>
    </w:lvl>
  </w:abstractNum>
  <w:abstractNum w:abstractNumId="3" w15:restartNumberingAfterBreak="0">
    <w:nsid w:val="081B30E9"/>
    <w:multiLevelType w:val="hybridMultilevel"/>
    <w:tmpl w:val="3000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55C48"/>
    <w:multiLevelType w:val="hybridMultilevel"/>
    <w:tmpl w:val="441C3E2E"/>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02630"/>
    <w:multiLevelType w:val="hybridMultilevel"/>
    <w:tmpl w:val="38685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38724B"/>
    <w:multiLevelType w:val="hybridMultilevel"/>
    <w:tmpl w:val="E7C4E60C"/>
    <w:lvl w:ilvl="0" w:tplc="FFFFFFFF">
      <w:start w:val="1"/>
      <w:numFmt w:val="decimal"/>
      <w:lvlText w:val="%1."/>
      <w:lvlJc w:val="left"/>
      <w:pPr>
        <w:ind w:left="720" w:hanging="360"/>
      </w:pPr>
      <w:rPr>
        <w:i w:val="0"/>
        <w:i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B70E3D"/>
    <w:multiLevelType w:val="hybridMultilevel"/>
    <w:tmpl w:val="BF9A1EC4"/>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C7C8D"/>
    <w:multiLevelType w:val="hybridMultilevel"/>
    <w:tmpl w:val="EBB411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679E0"/>
    <w:multiLevelType w:val="hybridMultilevel"/>
    <w:tmpl w:val="E5FEF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CF6B95"/>
    <w:multiLevelType w:val="hybridMultilevel"/>
    <w:tmpl w:val="76029696"/>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523358"/>
    <w:multiLevelType w:val="hybridMultilevel"/>
    <w:tmpl w:val="A5FA0092"/>
    <w:lvl w:ilvl="0" w:tplc="EE409D98">
      <w:start w:val="16"/>
      <w:numFmt w:val="decimal"/>
      <w:lvlText w:val="%1."/>
      <w:lvlJc w:val="left"/>
      <w:pPr>
        <w:ind w:left="822" w:hanging="334"/>
        <w:jc w:val="right"/>
      </w:pPr>
      <w:rPr>
        <w:rFonts w:ascii="Arial" w:eastAsia="Arial" w:hAnsi="Arial" w:cs="Arial" w:hint="default"/>
        <w:b w:val="0"/>
        <w:bCs w:val="0"/>
        <w:i w:val="0"/>
        <w:iCs w:val="0"/>
        <w:spacing w:val="0"/>
        <w:w w:val="100"/>
        <w:sz w:val="20"/>
        <w:szCs w:val="20"/>
        <w:lang w:val="en-US" w:eastAsia="en-US" w:bidi="ar-SA"/>
      </w:rPr>
    </w:lvl>
    <w:lvl w:ilvl="1" w:tplc="06A679DC">
      <w:numFmt w:val="bullet"/>
      <w:lvlText w:val="•"/>
      <w:lvlJc w:val="left"/>
      <w:pPr>
        <w:ind w:left="1503" w:hanging="334"/>
      </w:pPr>
      <w:rPr>
        <w:rFonts w:hint="default"/>
        <w:lang w:val="en-US" w:eastAsia="en-US" w:bidi="ar-SA"/>
      </w:rPr>
    </w:lvl>
    <w:lvl w:ilvl="2" w:tplc="8C40FE8E">
      <w:numFmt w:val="bullet"/>
      <w:lvlText w:val="•"/>
      <w:lvlJc w:val="left"/>
      <w:pPr>
        <w:ind w:left="2187" w:hanging="334"/>
      </w:pPr>
      <w:rPr>
        <w:rFonts w:hint="default"/>
        <w:lang w:val="en-US" w:eastAsia="en-US" w:bidi="ar-SA"/>
      </w:rPr>
    </w:lvl>
    <w:lvl w:ilvl="3" w:tplc="3ED26554">
      <w:numFmt w:val="bullet"/>
      <w:lvlText w:val="•"/>
      <w:lvlJc w:val="left"/>
      <w:pPr>
        <w:ind w:left="2871" w:hanging="334"/>
      </w:pPr>
      <w:rPr>
        <w:rFonts w:hint="default"/>
        <w:lang w:val="en-US" w:eastAsia="en-US" w:bidi="ar-SA"/>
      </w:rPr>
    </w:lvl>
    <w:lvl w:ilvl="4" w:tplc="DB9EB4BE">
      <w:numFmt w:val="bullet"/>
      <w:lvlText w:val="•"/>
      <w:lvlJc w:val="left"/>
      <w:pPr>
        <w:ind w:left="3555" w:hanging="334"/>
      </w:pPr>
      <w:rPr>
        <w:rFonts w:hint="default"/>
        <w:lang w:val="en-US" w:eastAsia="en-US" w:bidi="ar-SA"/>
      </w:rPr>
    </w:lvl>
    <w:lvl w:ilvl="5" w:tplc="8BB88FC0">
      <w:numFmt w:val="bullet"/>
      <w:lvlText w:val="•"/>
      <w:lvlJc w:val="left"/>
      <w:pPr>
        <w:ind w:left="4239" w:hanging="334"/>
      </w:pPr>
      <w:rPr>
        <w:rFonts w:hint="default"/>
        <w:lang w:val="en-US" w:eastAsia="en-US" w:bidi="ar-SA"/>
      </w:rPr>
    </w:lvl>
    <w:lvl w:ilvl="6" w:tplc="2AFC62F0">
      <w:numFmt w:val="bullet"/>
      <w:lvlText w:val="•"/>
      <w:lvlJc w:val="left"/>
      <w:pPr>
        <w:ind w:left="4922" w:hanging="334"/>
      </w:pPr>
      <w:rPr>
        <w:rFonts w:hint="default"/>
        <w:lang w:val="en-US" w:eastAsia="en-US" w:bidi="ar-SA"/>
      </w:rPr>
    </w:lvl>
    <w:lvl w:ilvl="7" w:tplc="004A93F4">
      <w:numFmt w:val="bullet"/>
      <w:lvlText w:val="•"/>
      <w:lvlJc w:val="left"/>
      <w:pPr>
        <w:ind w:left="5606" w:hanging="334"/>
      </w:pPr>
      <w:rPr>
        <w:rFonts w:hint="default"/>
        <w:lang w:val="en-US" w:eastAsia="en-US" w:bidi="ar-SA"/>
      </w:rPr>
    </w:lvl>
    <w:lvl w:ilvl="8" w:tplc="73223AB0">
      <w:numFmt w:val="bullet"/>
      <w:lvlText w:val="•"/>
      <w:lvlJc w:val="left"/>
      <w:pPr>
        <w:ind w:left="6290" w:hanging="334"/>
      </w:pPr>
      <w:rPr>
        <w:rFonts w:hint="default"/>
        <w:lang w:val="en-US" w:eastAsia="en-US" w:bidi="ar-SA"/>
      </w:rPr>
    </w:lvl>
  </w:abstractNum>
  <w:abstractNum w:abstractNumId="12" w15:restartNumberingAfterBreak="0">
    <w:nsid w:val="4CF522CD"/>
    <w:multiLevelType w:val="hybridMultilevel"/>
    <w:tmpl w:val="83E45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E71909"/>
    <w:multiLevelType w:val="hybridMultilevel"/>
    <w:tmpl w:val="431029D0"/>
    <w:lvl w:ilvl="0" w:tplc="3FF8867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694143"/>
    <w:multiLevelType w:val="hybridMultilevel"/>
    <w:tmpl w:val="A796A160"/>
    <w:lvl w:ilvl="0" w:tplc="53043B90">
      <w:start w:val="1"/>
      <w:numFmt w:val="bullet"/>
      <w:lvlText w:val=""/>
      <w:lvlJc w:val="left"/>
      <w:pPr>
        <w:ind w:left="720" w:hanging="360"/>
      </w:pPr>
      <w:rPr>
        <w:rFonts w:ascii="Symbol" w:hAnsi="Symbol" w:hint="default"/>
        <w:b w:val="0"/>
        <w:bCs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D31FFA"/>
    <w:multiLevelType w:val="hybridMultilevel"/>
    <w:tmpl w:val="DCFC48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1E1DB1"/>
    <w:multiLevelType w:val="hybridMultilevel"/>
    <w:tmpl w:val="AE206F42"/>
    <w:lvl w:ilvl="0" w:tplc="AFE808E0">
      <w:start w:val="2"/>
      <w:numFmt w:val="decimal"/>
      <w:lvlText w:val="%1."/>
      <w:lvlJc w:val="left"/>
      <w:pPr>
        <w:ind w:left="308" w:hanging="223"/>
        <w:jc w:val="right"/>
      </w:pPr>
      <w:rPr>
        <w:rFonts w:ascii="Arial" w:eastAsia="Arial" w:hAnsi="Arial" w:cs="Arial" w:hint="default"/>
        <w:b w:val="0"/>
        <w:bCs w:val="0"/>
        <w:i w:val="0"/>
        <w:iCs w:val="0"/>
        <w:spacing w:val="0"/>
        <w:w w:val="100"/>
        <w:sz w:val="20"/>
        <w:szCs w:val="20"/>
        <w:lang w:val="en-US" w:eastAsia="en-US" w:bidi="ar-SA"/>
      </w:rPr>
    </w:lvl>
    <w:lvl w:ilvl="1" w:tplc="E2F0A8E2">
      <w:numFmt w:val="bullet"/>
      <w:lvlText w:val="•"/>
      <w:lvlJc w:val="left"/>
      <w:pPr>
        <w:ind w:left="1448" w:hanging="223"/>
      </w:pPr>
      <w:rPr>
        <w:rFonts w:hint="default"/>
        <w:lang w:val="en-US" w:eastAsia="en-US" w:bidi="ar-SA"/>
      </w:rPr>
    </w:lvl>
    <w:lvl w:ilvl="2" w:tplc="6BB2138E">
      <w:numFmt w:val="bullet"/>
      <w:lvlText w:val="•"/>
      <w:lvlJc w:val="left"/>
      <w:pPr>
        <w:ind w:left="2596" w:hanging="223"/>
      </w:pPr>
      <w:rPr>
        <w:rFonts w:hint="default"/>
        <w:lang w:val="en-US" w:eastAsia="en-US" w:bidi="ar-SA"/>
      </w:rPr>
    </w:lvl>
    <w:lvl w:ilvl="3" w:tplc="79727FDE">
      <w:numFmt w:val="bullet"/>
      <w:lvlText w:val="•"/>
      <w:lvlJc w:val="left"/>
      <w:pPr>
        <w:ind w:left="3744" w:hanging="223"/>
      </w:pPr>
      <w:rPr>
        <w:rFonts w:hint="default"/>
        <w:lang w:val="en-US" w:eastAsia="en-US" w:bidi="ar-SA"/>
      </w:rPr>
    </w:lvl>
    <w:lvl w:ilvl="4" w:tplc="0E60F0D0">
      <w:numFmt w:val="bullet"/>
      <w:lvlText w:val="•"/>
      <w:lvlJc w:val="left"/>
      <w:pPr>
        <w:ind w:left="4892" w:hanging="223"/>
      </w:pPr>
      <w:rPr>
        <w:rFonts w:hint="default"/>
        <w:lang w:val="en-US" w:eastAsia="en-US" w:bidi="ar-SA"/>
      </w:rPr>
    </w:lvl>
    <w:lvl w:ilvl="5" w:tplc="EC701966">
      <w:numFmt w:val="bullet"/>
      <w:lvlText w:val="•"/>
      <w:lvlJc w:val="left"/>
      <w:pPr>
        <w:ind w:left="6040" w:hanging="223"/>
      </w:pPr>
      <w:rPr>
        <w:rFonts w:hint="default"/>
        <w:lang w:val="en-US" w:eastAsia="en-US" w:bidi="ar-SA"/>
      </w:rPr>
    </w:lvl>
    <w:lvl w:ilvl="6" w:tplc="D8D4E756">
      <w:numFmt w:val="bullet"/>
      <w:lvlText w:val="•"/>
      <w:lvlJc w:val="left"/>
      <w:pPr>
        <w:ind w:left="7188" w:hanging="223"/>
      </w:pPr>
      <w:rPr>
        <w:rFonts w:hint="default"/>
        <w:lang w:val="en-US" w:eastAsia="en-US" w:bidi="ar-SA"/>
      </w:rPr>
    </w:lvl>
    <w:lvl w:ilvl="7" w:tplc="64349BF4">
      <w:numFmt w:val="bullet"/>
      <w:lvlText w:val="•"/>
      <w:lvlJc w:val="left"/>
      <w:pPr>
        <w:ind w:left="8336" w:hanging="223"/>
      </w:pPr>
      <w:rPr>
        <w:rFonts w:hint="default"/>
        <w:lang w:val="en-US" w:eastAsia="en-US" w:bidi="ar-SA"/>
      </w:rPr>
    </w:lvl>
    <w:lvl w:ilvl="8" w:tplc="8CFABFC8">
      <w:numFmt w:val="bullet"/>
      <w:lvlText w:val="•"/>
      <w:lvlJc w:val="left"/>
      <w:pPr>
        <w:ind w:left="9484" w:hanging="223"/>
      </w:pPr>
      <w:rPr>
        <w:rFonts w:hint="default"/>
        <w:lang w:val="en-US" w:eastAsia="en-US" w:bidi="ar-SA"/>
      </w:rPr>
    </w:lvl>
  </w:abstractNum>
  <w:abstractNum w:abstractNumId="17" w15:restartNumberingAfterBreak="0">
    <w:nsid w:val="5AB1012E"/>
    <w:multiLevelType w:val="multilevel"/>
    <w:tmpl w:val="C2CCA4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BE05A3"/>
    <w:multiLevelType w:val="hybridMultilevel"/>
    <w:tmpl w:val="F5A09A9E"/>
    <w:lvl w:ilvl="0" w:tplc="4BFA2714">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24403C"/>
    <w:multiLevelType w:val="hybridMultilevel"/>
    <w:tmpl w:val="18BA1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255344"/>
    <w:multiLevelType w:val="hybridMultilevel"/>
    <w:tmpl w:val="BFB89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15137C"/>
    <w:multiLevelType w:val="hybridMultilevel"/>
    <w:tmpl w:val="697A0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3A787A"/>
    <w:multiLevelType w:val="hybridMultilevel"/>
    <w:tmpl w:val="8552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FF2912"/>
    <w:multiLevelType w:val="hybridMultilevel"/>
    <w:tmpl w:val="19BC81B6"/>
    <w:lvl w:ilvl="0" w:tplc="85C65CF8">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9E04A6"/>
    <w:multiLevelType w:val="hybridMultilevel"/>
    <w:tmpl w:val="19DA4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442995"/>
    <w:multiLevelType w:val="hybridMultilevel"/>
    <w:tmpl w:val="E3FE2FE0"/>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3704E6"/>
    <w:multiLevelType w:val="hybridMultilevel"/>
    <w:tmpl w:val="5B6460A8"/>
    <w:lvl w:ilvl="0" w:tplc="A1FE20E2">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A4FFC"/>
    <w:multiLevelType w:val="hybridMultilevel"/>
    <w:tmpl w:val="5FB898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222A6D"/>
    <w:multiLevelType w:val="hybridMultilevel"/>
    <w:tmpl w:val="8A844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40667466">
    <w:abstractNumId w:val="11"/>
  </w:num>
  <w:num w:numId="2" w16cid:durableId="404648174">
    <w:abstractNumId w:val="2"/>
  </w:num>
  <w:num w:numId="3" w16cid:durableId="2069107964">
    <w:abstractNumId w:val="16"/>
  </w:num>
  <w:num w:numId="4" w16cid:durableId="588857052">
    <w:abstractNumId w:val="9"/>
  </w:num>
  <w:num w:numId="5" w16cid:durableId="1660495473">
    <w:abstractNumId w:val="28"/>
  </w:num>
  <w:num w:numId="6" w16cid:durableId="956183148">
    <w:abstractNumId w:val="5"/>
  </w:num>
  <w:num w:numId="7" w16cid:durableId="1923100497">
    <w:abstractNumId w:val="20"/>
  </w:num>
  <w:num w:numId="8" w16cid:durableId="462309545">
    <w:abstractNumId w:val="14"/>
  </w:num>
  <w:num w:numId="9" w16cid:durableId="1233731770">
    <w:abstractNumId w:val="21"/>
  </w:num>
  <w:num w:numId="10" w16cid:durableId="301934231">
    <w:abstractNumId w:val="17"/>
  </w:num>
  <w:num w:numId="11" w16cid:durableId="1698002021">
    <w:abstractNumId w:val="23"/>
  </w:num>
  <w:num w:numId="12" w16cid:durableId="619073123">
    <w:abstractNumId w:val="0"/>
  </w:num>
  <w:num w:numId="13" w16cid:durableId="132449171">
    <w:abstractNumId w:val="10"/>
  </w:num>
  <w:num w:numId="14" w16cid:durableId="1895919856">
    <w:abstractNumId w:val="25"/>
  </w:num>
  <w:num w:numId="15" w16cid:durableId="1624000869">
    <w:abstractNumId w:val="18"/>
  </w:num>
  <w:num w:numId="16" w16cid:durableId="1543206499">
    <w:abstractNumId w:val="27"/>
  </w:num>
  <w:num w:numId="17" w16cid:durableId="356396777">
    <w:abstractNumId w:val="15"/>
  </w:num>
  <w:num w:numId="18" w16cid:durableId="917443655">
    <w:abstractNumId w:val="4"/>
  </w:num>
  <w:num w:numId="19" w16cid:durableId="783426004">
    <w:abstractNumId w:val="22"/>
  </w:num>
  <w:num w:numId="20" w16cid:durableId="437796839">
    <w:abstractNumId w:val="12"/>
  </w:num>
  <w:num w:numId="21" w16cid:durableId="1200750971">
    <w:abstractNumId w:val="24"/>
  </w:num>
  <w:num w:numId="22" w16cid:durableId="904338065">
    <w:abstractNumId w:val="19"/>
  </w:num>
  <w:num w:numId="23" w16cid:durableId="1839534547">
    <w:abstractNumId w:val="1"/>
  </w:num>
  <w:num w:numId="24" w16cid:durableId="822697669">
    <w:abstractNumId w:val="3"/>
  </w:num>
  <w:num w:numId="25" w16cid:durableId="160705221">
    <w:abstractNumId w:val="7"/>
  </w:num>
  <w:num w:numId="26" w16cid:durableId="419257434">
    <w:abstractNumId w:val="8"/>
  </w:num>
  <w:num w:numId="27" w16cid:durableId="181095480">
    <w:abstractNumId w:val="13"/>
  </w:num>
  <w:num w:numId="28" w16cid:durableId="2066759760">
    <w:abstractNumId w:val="26"/>
  </w:num>
  <w:num w:numId="29" w16cid:durableId="945191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B0"/>
    <w:rsid w:val="00002B89"/>
    <w:rsid w:val="00003CD2"/>
    <w:rsid w:val="00003DC2"/>
    <w:rsid w:val="000117C7"/>
    <w:rsid w:val="00021D49"/>
    <w:rsid w:val="00024926"/>
    <w:rsid w:val="00025A4D"/>
    <w:rsid w:val="00032361"/>
    <w:rsid w:val="00035BE3"/>
    <w:rsid w:val="0004515E"/>
    <w:rsid w:val="00051B39"/>
    <w:rsid w:val="000521AF"/>
    <w:rsid w:val="00063D16"/>
    <w:rsid w:val="00071022"/>
    <w:rsid w:val="000819F7"/>
    <w:rsid w:val="00084D91"/>
    <w:rsid w:val="000869AE"/>
    <w:rsid w:val="0008748B"/>
    <w:rsid w:val="000878FD"/>
    <w:rsid w:val="000903A0"/>
    <w:rsid w:val="00095954"/>
    <w:rsid w:val="000A1E5A"/>
    <w:rsid w:val="000A2387"/>
    <w:rsid w:val="000A3A35"/>
    <w:rsid w:val="000B79B4"/>
    <w:rsid w:val="000C0A82"/>
    <w:rsid w:val="000C12F9"/>
    <w:rsid w:val="000C2500"/>
    <w:rsid w:val="000C4E66"/>
    <w:rsid w:val="000C5B2A"/>
    <w:rsid w:val="000D2074"/>
    <w:rsid w:val="000E1465"/>
    <w:rsid w:val="000E5093"/>
    <w:rsid w:val="000E6F79"/>
    <w:rsid w:val="000F18AF"/>
    <w:rsid w:val="000F2AE9"/>
    <w:rsid w:val="000F3DD2"/>
    <w:rsid w:val="001065D2"/>
    <w:rsid w:val="00110B12"/>
    <w:rsid w:val="0012053E"/>
    <w:rsid w:val="00124A05"/>
    <w:rsid w:val="00124E51"/>
    <w:rsid w:val="00130224"/>
    <w:rsid w:val="00131B13"/>
    <w:rsid w:val="00140A9D"/>
    <w:rsid w:val="00145B5D"/>
    <w:rsid w:val="001513B5"/>
    <w:rsid w:val="00156607"/>
    <w:rsid w:val="00167549"/>
    <w:rsid w:val="00171F5C"/>
    <w:rsid w:val="001736B7"/>
    <w:rsid w:val="00191446"/>
    <w:rsid w:val="001955C2"/>
    <w:rsid w:val="001A079D"/>
    <w:rsid w:val="001A44DD"/>
    <w:rsid w:val="001A682F"/>
    <w:rsid w:val="001A7DB9"/>
    <w:rsid w:val="001A7FEB"/>
    <w:rsid w:val="001B00EA"/>
    <w:rsid w:val="001B0648"/>
    <w:rsid w:val="001B6A9E"/>
    <w:rsid w:val="001D0FE0"/>
    <w:rsid w:val="001D51F6"/>
    <w:rsid w:val="001D6BE6"/>
    <w:rsid w:val="001D6E50"/>
    <w:rsid w:val="001E15E4"/>
    <w:rsid w:val="001E7794"/>
    <w:rsid w:val="001F38EA"/>
    <w:rsid w:val="001F3AA6"/>
    <w:rsid w:val="00206AA9"/>
    <w:rsid w:val="002117AC"/>
    <w:rsid w:val="002166FE"/>
    <w:rsid w:val="00216C63"/>
    <w:rsid w:val="00223820"/>
    <w:rsid w:val="00223D21"/>
    <w:rsid w:val="002253C2"/>
    <w:rsid w:val="0023111F"/>
    <w:rsid w:val="00241626"/>
    <w:rsid w:val="00245662"/>
    <w:rsid w:val="00251B0A"/>
    <w:rsid w:val="00251CEE"/>
    <w:rsid w:val="00252106"/>
    <w:rsid w:val="002546B5"/>
    <w:rsid w:val="00272906"/>
    <w:rsid w:val="00275195"/>
    <w:rsid w:val="00275C2E"/>
    <w:rsid w:val="002770A7"/>
    <w:rsid w:val="00283843"/>
    <w:rsid w:val="00291F06"/>
    <w:rsid w:val="00292A1A"/>
    <w:rsid w:val="002A44B7"/>
    <w:rsid w:val="002B42A5"/>
    <w:rsid w:val="002B4E16"/>
    <w:rsid w:val="002C0832"/>
    <w:rsid w:val="002C165D"/>
    <w:rsid w:val="002C3ACC"/>
    <w:rsid w:val="002D1336"/>
    <w:rsid w:val="002D51DF"/>
    <w:rsid w:val="002E20B3"/>
    <w:rsid w:val="002E4879"/>
    <w:rsid w:val="002E50CE"/>
    <w:rsid w:val="002E6AD1"/>
    <w:rsid w:val="002F1B5E"/>
    <w:rsid w:val="002F58D9"/>
    <w:rsid w:val="002F6F73"/>
    <w:rsid w:val="00304FAB"/>
    <w:rsid w:val="00306D37"/>
    <w:rsid w:val="003100F6"/>
    <w:rsid w:val="00316E35"/>
    <w:rsid w:val="003174C1"/>
    <w:rsid w:val="00321253"/>
    <w:rsid w:val="00322000"/>
    <w:rsid w:val="0032272A"/>
    <w:rsid w:val="0032283C"/>
    <w:rsid w:val="003265F6"/>
    <w:rsid w:val="003276BA"/>
    <w:rsid w:val="00330632"/>
    <w:rsid w:val="003347EC"/>
    <w:rsid w:val="0033576B"/>
    <w:rsid w:val="00337538"/>
    <w:rsid w:val="00341996"/>
    <w:rsid w:val="00343EF9"/>
    <w:rsid w:val="00343F93"/>
    <w:rsid w:val="00346137"/>
    <w:rsid w:val="003502F3"/>
    <w:rsid w:val="003516CA"/>
    <w:rsid w:val="00356FA2"/>
    <w:rsid w:val="00357BB2"/>
    <w:rsid w:val="003601F0"/>
    <w:rsid w:val="003632C3"/>
    <w:rsid w:val="00365B20"/>
    <w:rsid w:val="003710D6"/>
    <w:rsid w:val="003713EE"/>
    <w:rsid w:val="003719F8"/>
    <w:rsid w:val="00374869"/>
    <w:rsid w:val="00381085"/>
    <w:rsid w:val="00381AEF"/>
    <w:rsid w:val="003872C8"/>
    <w:rsid w:val="003918D5"/>
    <w:rsid w:val="003919C2"/>
    <w:rsid w:val="00395966"/>
    <w:rsid w:val="003A1452"/>
    <w:rsid w:val="003B227F"/>
    <w:rsid w:val="003B4ED1"/>
    <w:rsid w:val="003B572E"/>
    <w:rsid w:val="003C05A7"/>
    <w:rsid w:val="003C086E"/>
    <w:rsid w:val="003C400F"/>
    <w:rsid w:val="003D0AED"/>
    <w:rsid w:val="003D0DC9"/>
    <w:rsid w:val="003F01F9"/>
    <w:rsid w:val="003F0470"/>
    <w:rsid w:val="003F1DD2"/>
    <w:rsid w:val="003F7912"/>
    <w:rsid w:val="0040129E"/>
    <w:rsid w:val="004018D7"/>
    <w:rsid w:val="00405245"/>
    <w:rsid w:val="00415CE8"/>
    <w:rsid w:val="00417C1F"/>
    <w:rsid w:val="00422B0D"/>
    <w:rsid w:val="00423574"/>
    <w:rsid w:val="004364D3"/>
    <w:rsid w:val="00444918"/>
    <w:rsid w:val="00444DA8"/>
    <w:rsid w:val="004466FD"/>
    <w:rsid w:val="00446960"/>
    <w:rsid w:val="0045183E"/>
    <w:rsid w:val="00452E3B"/>
    <w:rsid w:val="004774CF"/>
    <w:rsid w:val="004778BA"/>
    <w:rsid w:val="00484026"/>
    <w:rsid w:val="00484E60"/>
    <w:rsid w:val="00490D13"/>
    <w:rsid w:val="00491951"/>
    <w:rsid w:val="00491E8C"/>
    <w:rsid w:val="004928BC"/>
    <w:rsid w:val="00495BB1"/>
    <w:rsid w:val="00497415"/>
    <w:rsid w:val="004A3510"/>
    <w:rsid w:val="004A481C"/>
    <w:rsid w:val="004A49ED"/>
    <w:rsid w:val="004A4ECB"/>
    <w:rsid w:val="004A6A26"/>
    <w:rsid w:val="004A758E"/>
    <w:rsid w:val="004B1C6E"/>
    <w:rsid w:val="004B7A74"/>
    <w:rsid w:val="004C4098"/>
    <w:rsid w:val="004C50FC"/>
    <w:rsid w:val="004C7E7E"/>
    <w:rsid w:val="004D054A"/>
    <w:rsid w:val="004D5342"/>
    <w:rsid w:val="004E5812"/>
    <w:rsid w:val="004E640C"/>
    <w:rsid w:val="004F129D"/>
    <w:rsid w:val="004F7932"/>
    <w:rsid w:val="00506CFA"/>
    <w:rsid w:val="00512EF1"/>
    <w:rsid w:val="00513688"/>
    <w:rsid w:val="00516060"/>
    <w:rsid w:val="00516CB6"/>
    <w:rsid w:val="00520946"/>
    <w:rsid w:val="0052654F"/>
    <w:rsid w:val="005270DC"/>
    <w:rsid w:val="0054282C"/>
    <w:rsid w:val="00544BE5"/>
    <w:rsid w:val="005518FB"/>
    <w:rsid w:val="0055554B"/>
    <w:rsid w:val="00565A2F"/>
    <w:rsid w:val="00571663"/>
    <w:rsid w:val="00575C85"/>
    <w:rsid w:val="00582E95"/>
    <w:rsid w:val="005835AE"/>
    <w:rsid w:val="005917E9"/>
    <w:rsid w:val="00594606"/>
    <w:rsid w:val="00596BAD"/>
    <w:rsid w:val="005A2FFE"/>
    <w:rsid w:val="005A3301"/>
    <w:rsid w:val="005A53B1"/>
    <w:rsid w:val="005A6E2C"/>
    <w:rsid w:val="005B1F66"/>
    <w:rsid w:val="005B6C56"/>
    <w:rsid w:val="005C0AC4"/>
    <w:rsid w:val="005C7A57"/>
    <w:rsid w:val="005D3E53"/>
    <w:rsid w:val="005E0015"/>
    <w:rsid w:val="005E2575"/>
    <w:rsid w:val="005E2A62"/>
    <w:rsid w:val="005F303D"/>
    <w:rsid w:val="005F4042"/>
    <w:rsid w:val="005F4F02"/>
    <w:rsid w:val="00600E9B"/>
    <w:rsid w:val="0060318C"/>
    <w:rsid w:val="00606018"/>
    <w:rsid w:val="00612377"/>
    <w:rsid w:val="00617C8A"/>
    <w:rsid w:val="006222FD"/>
    <w:rsid w:val="00622A48"/>
    <w:rsid w:val="00637537"/>
    <w:rsid w:val="00646778"/>
    <w:rsid w:val="00652203"/>
    <w:rsid w:val="006540D8"/>
    <w:rsid w:val="00656DD3"/>
    <w:rsid w:val="00660061"/>
    <w:rsid w:val="006640E4"/>
    <w:rsid w:val="00665BFA"/>
    <w:rsid w:val="00666350"/>
    <w:rsid w:val="0067657D"/>
    <w:rsid w:val="006808C5"/>
    <w:rsid w:val="00683A4C"/>
    <w:rsid w:val="00683AD0"/>
    <w:rsid w:val="00694ED9"/>
    <w:rsid w:val="006A2C87"/>
    <w:rsid w:val="006A2EA2"/>
    <w:rsid w:val="006A6566"/>
    <w:rsid w:val="006A660C"/>
    <w:rsid w:val="006B12EB"/>
    <w:rsid w:val="006B6020"/>
    <w:rsid w:val="006C2D46"/>
    <w:rsid w:val="006C65D5"/>
    <w:rsid w:val="006C6AB1"/>
    <w:rsid w:val="006D542F"/>
    <w:rsid w:val="006D72F1"/>
    <w:rsid w:val="006E6ECE"/>
    <w:rsid w:val="00705408"/>
    <w:rsid w:val="007068FC"/>
    <w:rsid w:val="007130F9"/>
    <w:rsid w:val="007157D3"/>
    <w:rsid w:val="00723D3C"/>
    <w:rsid w:val="00725402"/>
    <w:rsid w:val="0072781E"/>
    <w:rsid w:val="00731281"/>
    <w:rsid w:val="00732002"/>
    <w:rsid w:val="00733097"/>
    <w:rsid w:val="00734C8B"/>
    <w:rsid w:val="00740D71"/>
    <w:rsid w:val="0074272B"/>
    <w:rsid w:val="007432DC"/>
    <w:rsid w:val="007454E0"/>
    <w:rsid w:val="00751D3D"/>
    <w:rsid w:val="00752161"/>
    <w:rsid w:val="0075666B"/>
    <w:rsid w:val="007574B4"/>
    <w:rsid w:val="00771EF5"/>
    <w:rsid w:val="00772268"/>
    <w:rsid w:val="007732D9"/>
    <w:rsid w:val="00776D82"/>
    <w:rsid w:val="007853E4"/>
    <w:rsid w:val="00785F3F"/>
    <w:rsid w:val="0078737D"/>
    <w:rsid w:val="007933D3"/>
    <w:rsid w:val="007938D7"/>
    <w:rsid w:val="0079496B"/>
    <w:rsid w:val="007950C7"/>
    <w:rsid w:val="007956DB"/>
    <w:rsid w:val="007A297C"/>
    <w:rsid w:val="007B5555"/>
    <w:rsid w:val="007C15C2"/>
    <w:rsid w:val="007C59CD"/>
    <w:rsid w:val="007D33D8"/>
    <w:rsid w:val="007D4DAD"/>
    <w:rsid w:val="007D5634"/>
    <w:rsid w:val="007E45DE"/>
    <w:rsid w:val="007E722C"/>
    <w:rsid w:val="007F1B29"/>
    <w:rsid w:val="007F1E90"/>
    <w:rsid w:val="007F278F"/>
    <w:rsid w:val="007F4A99"/>
    <w:rsid w:val="007F7F73"/>
    <w:rsid w:val="00803F64"/>
    <w:rsid w:val="00806685"/>
    <w:rsid w:val="00806FC4"/>
    <w:rsid w:val="00812D86"/>
    <w:rsid w:val="008141A8"/>
    <w:rsid w:val="008152CB"/>
    <w:rsid w:val="008217F6"/>
    <w:rsid w:val="00821B14"/>
    <w:rsid w:val="00824BD6"/>
    <w:rsid w:val="00833036"/>
    <w:rsid w:val="00845911"/>
    <w:rsid w:val="00854422"/>
    <w:rsid w:val="008551D7"/>
    <w:rsid w:val="00855AA8"/>
    <w:rsid w:val="00864AA9"/>
    <w:rsid w:val="00871AB0"/>
    <w:rsid w:val="00871C97"/>
    <w:rsid w:val="0088177E"/>
    <w:rsid w:val="00894E68"/>
    <w:rsid w:val="00896B8A"/>
    <w:rsid w:val="00897689"/>
    <w:rsid w:val="008A0798"/>
    <w:rsid w:val="008A2252"/>
    <w:rsid w:val="008A3A6A"/>
    <w:rsid w:val="008A3A72"/>
    <w:rsid w:val="008A688E"/>
    <w:rsid w:val="008A6E25"/>
    <w:rsid w:val="008B14C5"/>
    <w:rsid w:val="008B1722"/>
    <w:rsid w:val="008B18B1"/>
    <w:rsid w:val="008B2980"/>
    <w:rsid w:val="008C0304"/>
    <w:rsid w:val="008C4E1C"/>
    <w:rsid w:val="008D053C"/>
    <w:rsid w:val="008D1FCC"/>
    <w:rsid w:val="008D2AAB"/>
    <w:rsid w:val="008D2C53"/>
    <w:rsid w:val="008D61E7"/>
    <w:rsid w:val="008E26FA"/>
    <w:rsid w:val="008E58E0"/>
    <w:rsid w:val="008E68BE"/>
    <w:rsid w:val="008F0335"/>
    <w:rsid w:val="008F7B74"/>
    <w:rsid w:val="009013A4"/>
    <w:rsid w:val="00902638"/>
    <w:rsid w:val="00912EF2"/>
    <w:rsid w:val="00914B56"/>
    <w:rsid w:val="00914CF5"/>
    <w:rsid w:val="009165D8"/>
    <w:rsid w:val="00920863"/>
    <w:rsid w:val="00921DA2"/>
    <w:rsid w:val="00930615"/>
    <w:rsid w:val="009313CB"/>
    <w:rsid w:val="00932782"/>
    <w:rsid w:val="009356BA"/>
    <w:rsid w:val="00936BFE"/>
    <w:rsid w:val="009374E9"/>
    <w:rsid w:val="0094064B"/>
    <w:rsid w:val="00940947"/>
    <w:rsid w:val="00943ECA"/>
    <w:rsid w:val="009440B6"/>
    <w:rsid w:val="00944907"/>
    <w:rsid w:val="00944936"/>
    <w:rsid w:val="0094793A"/>
    <w:rsid w:val="00961E81"/>
    <w:rsid w:val="00962517"/>
    <w:rsid w:val="009646DB"/>
    <w:rsid w:val="00965B5D"/>
    <w:rsid w:val="0096673A"/>
    <w:rsid w:val="009726FB"/>
    <w:rsid w:val="00976C31"/>
    <w:rsid w:val="00976DEF"/>
    <w:rsid w:val="009807BF"/>
    <w:rsid w:val="009865DA"/>
    <w:rsid w:val="009875E9"/>
    <w:rsid w:val="00992F3B"/>
    <w:rsid w:val="00993840"/>
    <w:rsid w:val="00993CB5"/>
    <w:rsid w:val="00994045"/>
    <w:rsid w:val="009A2D10"/>
    <w:rsid w:val="009A3235"/>
    <w:rsid w:val="009A719B"/>
    <w:rsid w:val="009B2FB2"/>
    <w:rsid w:val="009B4E0D"/>
    <w:rsid w:val="009B7A45"/>
    <w:rsid w:val="009C06BA"/>
    <w:rsid w:val="009C7467"/>
    <w:rsid w:val="009D0B56"/>
    <w:rsid w:val="009D1FEF"/>
    <w:rsid w:val="009D4FA6"/>
    <w:rsid w:val="009E41F5"/>
    <w:rsid w:val="009E57D3"/>
    <w:rsid w:val="00A0224F"/>
    <w:rsid w:val="00A062C2"/>
    <w:rsid w:val="00A07244"/>
    <w:rsid w:val="00A14A29"/>
    <w:rsid w:val="00A226CE"/>
    <w:rsid w:val="00A26129"/>
    <w:rsid w:val="00A273CE"/>
    <w:rsid w:val="00A30DDF"/>
    <w:rsid w:val="00A31FA8"/>
    <w:rsid w:val="00A32F9C"/>
    <w:rsid w:val="00A347F7"/>
    <w:rsid w:val="00A34970"/>
    <w:rsid w:val="00A34E7B"/>
    <w:rsid w:val="00A3602F"/>
    <w:rsid w:val="00A370D0"/>
    <w:rsid w:val="00A372CA"/>
    <w:rsid w:val="00A37D37"/>
    <w:rsid w:val="00A42BAE"/>
    <w:rsid w:val="00A43365"/>
    <w:rsid w:val="00A507EC"/>
    <w:rsid w:val="00A50CAA"/>
    <w:rsid w:val="00A54A83"/>
    <w:rsid w:val="00A552B7"/>
    <w:rsid w:val="00A62E9F"/>
    <w:rsid w:val="00A6421D"/>
    <w:rsid w:val="00A70601"/>
    <w:rsid w:val="00A825CC"/>
    <w:rsid w:val="00A835DA"/>
    <w:rsid w:val="00A93086"/>
    <w:rsid w:val="00AA140B"/>
    <w:rsid w:val="00AA2542"/>
    <w:rsid w:val="00AB77E5"/>
    <w:rsid w:val="00AC5B67"/>
    <w:rsid w:val="00AC702D"/>
    <w:rsid w:val="00AD0096"/>
    <w:rsid w:val="00AD0182"/>
    <w:rsid w:val="00AD3A17"/>
    <w:rsid w:val="00AE1766"/>
    <w:rsid w:val="00AE3AE6"/>
    <w:rsid w:val="00AF085F"/>
    <w:rsid w:val="00B01089"/>
    <w:rsid w:val="00B05834"/>
    <w:rsid w:val="00B11527"/>
    <w:rsid w:val="00B139F1"/>
    <w:rsid w:val="00B16CC3"/>
    <w:rsid w:val="00B20509"/>
    <w:rsid w:val="00B21302"/>
    <w:rsid w:val="00B27D5B"/>
    <w:rsid w:val="00B30962"/>
    <w:rsid w:val="00B3493B"/>
    <w:rsid w:val="00B44454"/>
    <w:rsid w:val="00B4666E"/>
    <w:rsid w:val="00B5231E"/>
    <w:rsid w:val="00B532B7"/>
    <w:rsid w:val="00B542EC"/>
    <w:rsid w:val="00B54541"/>
    <w:rsid w:val="00B65525"/>
    <w:rsid w:val="00B66294"/>
    <w:rsid w:val="00B665F9"/>
    <w:rsid w:val="00B6677F"/>
    <w:rsid w:val="00B67607"/>
    <w:rsid w:val="00B67E45"/>
    <w:rsid w:val="00B70ECD"/>
    <w:rsid w:val="00B74DE7"/>
    <w:rsid w:val="00B853F1"/>
    <w:rsid w:val="00B85985"/>
    <w:rsid w:val="00B85E01"/>
    <w:rsid w:val="00B94389"/>
    <w:rsid w:val="00B94B99"/>
    <w:rsid w:val="00B96472"/>
    <w:rsid w:val="00BA1015"/>
    <w:rsid w:val="00BA52A9"/>
    <w:rsid w:val="00BA7415"/>
    <w:rsid w:val="00BB1694"/>
    <w:rsid w:val="00BB416C"/>
    <w:rsid w:val="00BD3725"/>
    <w:rsid w:val="00BD3F22"/>
    <w:rsid w:val="00BD6EC4"/>
    <w:rsid w:val="00BE1056"/>
    <w:rsid w:val="00BF39F1"/>
    <w:rsid w:val="00BF3DAC"/>
    <w:rsid w:val="00C00115"/>
    <w:rsid w:val="00C00B3E"/>
    <w:rsid w:val="00C1158A"/>
    <w:rsid w:val="00C12D25"/>
    <w:rsid w:val="00C16D98"/>
    <w:rsid w:val="00C16FD6"/>
    <w:rsid w:val="00C16FE1"/>
    <w:rsid w:val="00C221FC"/>
    <w:rsid w:val="00C264C2"/>
    <w:rsid w:val="00C34832"/>
    <w:rsid w:val="00C34FC6"/>
    <w:rsid w:val="00C37E89"/>
    <w:rsid w:val="00C40645"/>
    <w:rsid w:val="00C41EC8"/>
    <w:rsid w:val="00C444D5"/>
    <w:rsid w:val="00C44C93"/>
    <w:rsid w:val="00C46930"/>
    <w:rsid w:val="00C5430C"/>
    <w:rsid w:val="00C577D0"/>
    <w:rsid w:val="00C60883"/>
    <w:rsid w:val="00C62287"/>
    <w:rsid w:val="00C73099"/>
    <w:rsid w:val="00C74267"/>
    <w:rsid w:val="00C76955"/>
    <w:rsid w:val="00C8557E"/>
    <w:rsid w:val="00C87DFC"/>
    <w:rsid w:val="00C9293B"/>
    <w:rsid w:val="00C95609"/>
    <w:rsid w:val="00C96179"/>
    <w:rsid w:val="00C966CF"/>
    <w:rsid w:val="00CA4AB2"/>
    <w:rsid w:val="00CA56AF"/>
    <w:rsid w:val="00CB3970"/>
    <w:rsid w:val="00CB6D89"/>
    <w:rsid w:val="00CC6295"/>
    <w:rsid w:val="00CD02C7"/>
    <w:rsid w:val="00CD3B12"/>
    <w:rsid w:val="00CD5150"/>
    <w:rsid w:val="00CE2A39"/>
    <w:rsid w:val="00CF06A5"/>
    <w:rsid w:val="00CF2AE5"/>
    <w:rsid w:val="00CF2F38"/>
    <w:rsid w:val="00CF76A8"/>
    <w:rsid w:val="00D127D0"/>
    <w:rsid w:val="00D12F79"/>
    <w:rsid w:val="00D1435D"/>
    <w:rsid w:val="00D15CCD"/>
    <w:rsid w:val="00D15F51"/>
    <w:rsid w:val="00D177AA"/>
    <w:rsid w:val="00D201FF"/>
    <w:rsid w:val="00D3054D"/>
    <w:rsid w:val="00D334FF"/>
    <w:rsid w:val="00D33805"/>
    <w:rsid w:val="00D34F39"/>
    <w:rsid w:val="00D403E0"/>
    <w:rsid w:val="00D41948"/>
    <w:rsid w:val="00D4296D"/>
    <w:rsid w:val="00D43380"/>
    <w:rsid w:val="00D51DEC"/>
    <w:rsid w:val="00D53259"/>
    <w:rsid w:val="00D60500"/>
    <w:rsid w:val="00D62526"/>
    <w:rsid w:val="00D70279"/>
    <w:rsid w:val="00D7486E"/>
    <w:rsid w:val="00D75CAD"/>
    <w:rsid w:val="00D800F7"/>
    <w:rsid w:val="00D83179"/>
    <w:rsid w:val="00D87071"/>
    <w:rsid w:val="00D900E3"/>
    <w:rsid w:val="00D90F8A"/>
    <w:rsid w:val="00DA18A4"/>
    <w:rsid w:val="00DA3B3E"/>
    <w:rsid w:val="00DB1611"/>
    <w:rsid w:val="00DB3964"/>
    <w:rsid w:val="00DB3CBC"/>
    <w:rsid w:val="00DB53A2"/>
    <w:rsid w:val="00DC035C"/>
    <w:rsid w:val="00DD0FE1"/>
    <w:rsid w:val="00DD2128"/>
    <w:rsid w:val="00DD3492"/>
    <w:rsid w:val="00DD3BD1"/>
    <w:rsid w:val="00DD4039"/>
    <w:rsid w:val="00DD5392"/>
    <w:rsid w:val="00DE0748"/>
    <w:rsid w:val="00DE359D"/>
    <w:rsid w:val="00DF1F35"/>
    <w:rsid w:val="00DF26EB"/>
    <w:rsid w:val="00DF572B"/>
    <w:rsid w:val="00DF5FC1"/>
    <w:rsid w:val="00E03F23"/>
    <w:rsid w:val="00E17A1A"/>
    <w:rsid w:val="00E2390D"/>
    <w:rsid w:val="00E23C66"/>
    <w:rsid w:val="00E26943"/>
    <w:rsid w:val="00E32338"/>
    <w:rsid w:val="00E376FD"/>
    <w:rsid w:val="00E41559"/>
    <w:rsid w:val="00E426CF"/>
    <w:rsid w:val="00E43E60"/>
    <w:rsid w:val="00E52F7B"/>
    <w:rsid w:val="00E52FB8"/>
    <w:rsid w:val="00E5329A"/>
    <w:rsid w:val="00E55D27"/>
    <w:rsid w:val="00E628F3"/>
    <w:rsid w:val="00E6451C"/>
    <w:rsid w:val="00E679FF"/>
    <w:rsid w:val="00E76520"/>
    <w:rsid w:val="00E81260"/>
    <w:rsid w:val="00E8479D"/>
    <w:rsid w:val="00E955A8"/>
    <w:rsid w:val="00EA2885"/>
    <w:rsid w:val="00EB7398"/>
    <w:rsid w:val="00EC302E"/>
    <w:rsid w:val="00EC6FC8"/>
    <w:rsid w:val="00ED1804"/>
    <w:rsid w:val="00ED3054"/>
    <w:rsid w:val="00EE3ADF"/>
    <w:rsid w:val="00EE5129"/>
    <w:rsid w:val="00EF7E6F"/>
    <w:rsid w:val="00F0160C"/>
    <w:rsid w:val="00F03726"/>
    <w:rsid w:val="00F05BC7"/>
    <w:rsid w:val="00F05F32"/>
    <w:rsid w:val="00F11242"/>
    <w:rsid w:val="00F1778A"/>
    <w:rsid w:val="00F205B1"/>
    <w:rsid w:val="00F20E4E"/>
    <w:rsid w:val="00F23086"/>
    <w:rsid w:val="00F32360"/>
    <w:rsid w:val="00F35290"/>
    <w:rsid w:val="00F36137"/>
    <w:rsid w:val="00F45789"/>
    <w:rsid w:val="00F5107A"/>
    <w:rsid w:val="00F516A3"/>
    <w:rsid w:val="00F53324"/>
    <w:rsid w:val="00F54DB0"/>
    <w:rsid w:val="00F60A59"/>
    <w:rsid w:val="00F63C5A"/>
    <w:rsid w:val="00F66EDA"/>
    <w:rsid w:val="00F70E2B"/>
    <w:rsid w:val="00F71807"/>
    <w:rsid w:val="00F75150"/>
    <w:rsid w:val="00F816D3"/>
    <w:rsid w:val="00F83106"/>
    <w:rsid w:val="00F85F2F"/>
    <w:rsid w:val="00F913DD"/>
    <w:rsid w:val="00F9195A"/>
    <w:rsid w:val="00F939FA"/>
    <w:rsid w:val="00F96800"/>
    <w:rsid w:val="00FA2FF1"/>
    <w:rsid w:val="00FB03CD"/>
    <w:rsid w:val="00FC0521"/>
    <w:rsid w:val="00FC27B2"/>
    <w:rsid w:val="00FC7289"/>
    <w:rsid w:val="00FC7379"/>
    <w:rsid w:val="00FD2602"/>
    <w:rsid w:val="00FD2B09"/>
    <w:rsid w:val="00FD36F8"/>
    <w:rsid w:val="00FD3DA4"/>
    <w:rsid w:val="00FD5176"/>
    <w:rsid w:val="00FD6D92"/>
    <w:rsid w:val="00FD77A5"/>
    <w:rsid w:val="00FD7DB7"/>
    <w:rsid w:val="00FF021D"/>
    <w:rsid w:val="00FF1B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A4DAD"/>
  <w15:docId w15:val="{B7C0B89A-3E6E-45F6-BC9C-FEBBAACF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28"/>
      <w:outlineLvl w:val="0"/>
    </w:pPr>
    <w:rPr>
      <w:b/>
      <w:bCs/>
      <w:sz w:val="24"/>
      <w:szCs w:val="24"/>
    </w:rPr>
  </w:style>
  <w:style w:type="paragraph" w:styleId="Heading3">
    <w:name w:val="heading 3"/>
    <w:basedOn w:val="Normal"/>
    <w:next w:val="Normal"/>
    <w:link w:val="Heading3Char"/>
    <w:uiPriority w:val="9"/>
    <w:semiHidden/>
    <w:unhideWhenUsed/>
    <w:qFormat/>
    <w:rsid w:val="00C577D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141"/>
      <w:ind w:left="128"/>
    </w:pPr>
    <w:rPr>
      <w:b/>
      <w:bCs/>
      <w:sz w:val="32"/>
      <w:szCs w:val="32"/>
      <w:u w:val="single" w:color="000000"/>
    </w:rPr>
  </w:style>
  <w:style w:type="paragraph" w:styleId="ListParagraph">
    <w:name w:val="List Paragraph"/>
    <w:basedOn w:val="Normal"/>
    <w:uiPriority w:val="34"/>
    <w:qFormat/>
    <w:pPr>
      <w:ind w:left="821" w:hanging="333"/>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7933D3"/>
    <w:pPr>
      <w:tabs>
        <w:tab w:val="center" w:pos="4680"/>
        <w:tab w:val="right" w:pos="9360"/>
      </w:tabs>
    </w:pPr>
  </w:style>
  <w:style w:type="character" w:customStyle="1" w:styleId="FooterChar">
    <w:name w:val="Footer Char"/>
    <w:basedOn w:val="DefaultParagraphFont"/>
    <w:link w:val="Footer"/>
    <w:uiPriority w:val="99"/>
    <w:rsid w:val="007933D3"/>
    <w:rPr>
      <w:rFonts w:ascii="Arial" w:eastAsia="Arial" w:hAnsi="Arial" w:cs="Arial"/>
    </w:rPr>
  </w:style>
  <w:style w:type="paragraph" w:styleId="Header">
    <w:name w:val="header"/>
    <w:basedOn w:val="Normal"/>
    <w:link w:val="HeaderChar"/>
    <w:uiPriority w:val="99"/>
    <w:unhideWhenUsed/>
    <w:rsid w:val="001D6E50"/>
    <w:pPr>
      <w:tabs>
        <w:tab w:val="center" w:pos="4680"/>
        <w:tab w:val="right" w:pos="9360"/>
      </w:tabs>
    </w:pPr>
  </w:style>
  <w:style w:type="character" w:customStyle="1" w:styleId="HeaderChar">
    <w:name w:val="Header Char"/>
    <w:basedOn w:val="DefaultParagraphFont"/>
    <w:link w:val="Header"/>
    <w:uiPriority w:val="99"/>
    <w:rsid w:val="001D6E50"/>
    <w:rPr>
      <w:rFonts w:ascii="Arial" w:eastAsia="Arial" w:hAnsi="Arial" w:cs="Arial"/>
    </w:rPr>
  </w:style>
  <w:style w:type="paragraph" w:styleId="Revision">
    <w:name w:val="Revision"/>
    <w:hidden/>
    <w:uiPriority w:val="99"/>
    <w:semiHidden/>
    <w:rsid w:val="007B555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532B7"/>
    <w:rPr>
      <w:sz w:val="16"/>
      <w:szCs w:val="16"/>
    </w:rPr>
  </w:style>
  <w:style w:type="paragraph" w:styleId="CommentText">
    <w:name w:val="annotation text"/>
    <w:basedOn w:val="Normal"/>
    <w:link w:val="CommentTextChar"/>
    <w:uiPriority w:val="99"/>
    <w:unhideWhenUsed/>
    <w:rsid w:val="00B532B7"/>
    <w:rPr>
      <w:sz w:val="20"/>
      <w:szCs w:val="20"/>
    </w:rPr>
  </w:style>
  <w:style w:type="character" w:customStyle="1" w:styleId="CommentTextChar">
    <w:name w:val="Comment Text Char"/>
    <w:basedOn w:val="DefaultParagraphFont"/>
    <w:link w:val="CommentText"/>
    <w:uiPriority w:val="99"/>
    <w:rsid w:val="00B532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532B7"/>
    <w:rPr>
      <w:b/>
      <w:bCs/>
    </w:rPr>
  </w:style>
  <w:style w:type="character" w:customStyle="1" w:styleId="CommentSubjectChar">
    <w:name w:val="Comment Subject Char"/>
    <w:basedOn w:val="CommentTextChar"/>
    <w:link w:val="CommentSubject"/>
    <w:uiPriority w:val="99"/>
    <w:semiHidden/>
    <w:rsid w:val="00B532B7"/>
    <w:rPr>
      <w:rFonts w:ascii="Arial" w:eastAsia="Arial" w:hAnsi="Arial" w:cs="Arial"/>
      <w:b/>
      <w:bCs/>
      <w:sz w:val="20"/>
      <w:szCs w:val="20"/>
    </w:rPr>
  </w:style>
  <w:style w:type="character" w:customStyle="1" w:styleId="Heading1Char">
    <w:name w:val="Heading 1 Char"/>
    <w:basedOn w:val="DefaultParagraphFont"/>
    <w:link w:val="Heading1"/>
    <w:uiPriority w:val="9"/>
    <w:rsid w:val="00071022"/>
    <w:rPr>
      <w:rFonts w:ascii="Arial" w:eastAsia="Arial" w:hAnsi="Arial" w:cs="Arial"/>
      <w:b/>
      <w:bCs/>
      <w:sz w:val="24"/>
      <w:szCs w:val="24"/>
    </w:rPr>
  </w:style>
  <w:style w:type="paragraph" w:styleId="NoSpacing">
    <w:name w:val="No Spacing"/>
    <w:uiPriority w:val="1"/>
    <w:qFormat/>
    <w:rsid w:val="00CF06A5"/>
    <w:pPr>
      <w:widowControl/>
      <w:autoSpaceDE/>
      <w:autoSpaceDN/>
    </w:pPr>
  </w:style>
  <w:style w:type="character" w:customStyle="1" w:styleId="Heading3Char">
    <w:name w:val="Heading 3 Char"/>
    <w:basedOn w:val="DefaultParagraphFont"/>
    <w:link w:val="Heading3"/>
    <w:uiPriority w:val="9"/>
    <w:semiHidden/>
    <w:rsid w:val="00C577D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C577D0"/>
    <w:rPr>
      <w:color w:val="0000FF" w:themeColor="hyperlink"/>
      <w:u w:val="single"/>
    </w:rPr>
  </w:style>
  <w:style w:type="character" w:styleId="UnresolvedMention">
    <w:name w:val="Unresolved Mention"/>
    <w:basedOn w:val="DefaultParagraphFont"/>
    <w:uiPriority w:val="99"/>
    <w:semiHidden/>
    <w:unhideWhenUsed/>
    <w:rsid w:val="00C577D0"/>
    <w:rPr>
      <w:color w:val="605E5C"/>
      <w:shd w:val="clear" w:color="auto" w:fill="E1DFDD"/>
    </w:rPr>
  </w:style>
  <w:style w:type="character" w:customStyle="1" w:styleId="BodyTextChar">
    <w:name w:val="Body Text Char"/>
    <w:basedOn w:val="DefaultParagraphFont"/>
    <w:link w:val="BodyText"/>
    <w:uiPriority w:val="1"/>
    <w:rsid w:val="00C34FC6"/>
    <w:rPr>
      <w:rFonts w:ascii="Arial" w:eastAsia="Arial" w:hAnsi="Arial" w:cs="Arial"/>
      <w:sz w:val="20"/>
      <w:szCs w:val="20"/>
    </w:rPr>
  </w:style>
  <w:style w:type="character" w:styleId="FollowedHyperlink">
    <w:name w:val="FollowedHyperlink"/>
    <w:basedOn w:val="DefaultParagraphFont"/>
    <w:uiPriority w:val="99"/>
    <w:semiHidden/>
    <w:unhideWhenUsed/>
    <w:rsid w:val="001E7794"/>
    <w:rPr>
      <w:color w:val="800080" w:themeColor="followedHyperlink"/>
      <w:u w:val="single"/>
    </w:rPr>
  </w:style>
  <w:style w:type="paragraph" w:styleId="z-TopofForm">
    <w:name w:val="HTML Top of Form"/>
    <w:basedOn w:val="Normal"/>
    <w:next w:val="Normal"/>
    <w:link w:val="z-TopofFormChar"/>
    <w:hidden/>
    <w:uiPriority w:val="99"/>
    <w:semiHidden/>
    <w:unhideWhenUsed/>
    <w:rsid w:val="00F11242"/>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F11242"/>
    <w:rPr>
      <w:rFonts w:ascii="Arial" w:eastAsia="Arial" w:hAnsi="Arial" w:cs="Arial"/>
      <w:vanish/>
      <w:sz w:val="16"/>
      <w:szCs w:val="16"/>
    </w:rPr>
  </w:style>
  <w:style w:type="paragraph" w:styleId="z-BottomofForm">
    <w:name w:val="HTML Bottom of Form"/>
    <w:basedOn w:val="Normal"/>
    <w:next w:val="Normal"/>
    <w:link w:val="z-BottomofFormChar"/>
    <w:hidden/>
    <w:uiPriority w:val="99"/>
    <w:semiHidden/>
    <w:unhideWhenUsed/>
    <w:rsid w:val="00F11242"/>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F11242"/>
    <w:rPr>
      <w:rFonts w:ascii="Arial" w:eastAsia="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05885">
      <w:bodyDiv w:val="1"/>
      <w:marLeft w:val="0"/>
      <w:marRight w:val="0"/>
      <w:marTop w:val="0"/>
      <w:marBottom w:val="0"/>
      <w:divBdr>
        <w:top w:val="none" w:sz="0" w:space="0" w:color="auto"/>
        <w:left w:val="none" w:sz="0" w:space="0" w:color="auto"/>
        <w:bottom w:val="none" w:sz="0" w:space="0" w:color="auto"/>
        <w:right w:val="none" w:sz="0" w:space="0" w:color="auto"/>
      </w:divBdr>
    </w:div>
    <w:div w:id="612982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0D18-C231-4E63-8022-0556DA37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2023</Words>
  <Characters>11532</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SURVEY CONCERNING CITATION PRACTICES IN  INDUSTRIAL INTELLECTUAL PROPERTY OFFICE</vt:lpstr>
      <vt:lpstr>Section 3: Search Report Information</vt:lpstr>
      <vt:lpstr>Section 4: Centralizing/Tagging Citation References</vt:lpstr>
      <vt:lpstr/>
      <vt:lpstr>Section 10: Additional comments about citation practices</vt:lpstr>
    </vt:vector>
  </TitlesOfParts>
  <Company/>
  <LinksUpToDate>false</LinksUpToDate>
  <CharactersWithSpaces>13528</CharactersWithSpaces>
  <SharedDoc>false</SharedDoc>
  <HLinks>
    <vt:vector size="18" baseType="variant">
      <vt:variant>
        <vt:i4>2818174</vt:i4>
      </vt:variant>
      <vt:variant>
        <vt:i4>9</vt:i4>
      </vt:variant>
      <vt:variant>
        <vt:i4>0</vt:i4>
      </vt:variant>
      <vt:variant>
        <vt:i4>5</vt:i4>
      </vt:variant>
      <vt:variant>
        <vt:lpwstr>http://www/</vt:lpwstr>
      </vt:variant>
      <vt:variant>
        <vt:lpwstr/>
      </vt:variant>
      <vt:variant>
        <vt:i4>2097193</vt:i4>
      </vt:variant>
      <vt:variant>
        <vt:i4>3</vt:i4>
      </vt:variant>
      <vt:variant>
        <vt:i4>0</vt:i4>
      </vt:variant>
      <vt:variant>
        <vt:i4>5</vt:i4>
      </vt:variant>
      <vt:variant>
        <vt:lpwstr>https://www.wipo.int/documents/d/standards/docs-en-03-14-01.pdf</vt:lpwstr>
      </vt:variant>
      <vt:variant>
        <vt:lpwstr/>
      </vt:variant>
      <vt:variant>
        <vt:i4>2555944</vt:i4>
      </vt:variant>
      <vt:variant>
        <vt:i4>0</vt:i4>
      </vt:variant>
      <vt:variant>
        <vt:i4>0</vt:i4>
      </vt:variant>
      <vt:variant>
        <vt:i4>5</vt:i4>
      </vt:variant>
      <vt:variant>
        <vt:lpwstr>https://www.wipo.int/documents/d/standards/docs-en-03-09-01.pdf</vt:lpwstr>
      </vt:variant>
      <vt:variant>
        <vt:lpwstr>INID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EMMETT Claudia</dc:creator>
  <cp:keywords/>
  <cp:lastModifiedBy>EMMETT Claudia</cp:lastModifiedBy>
  <cp:revision>5</cp:revision>
  <cp:lastPrinted>2025-09-25T13:32:00Z</cp:lastPrinted>
  <dcterms:created xsi:type="dcterms:W3CDTF">2025-09-25T13:30:00Z</dcterms:created>
  <dcterms:modified xsi:type="dcterms:W3CDTF">2025-09-25T13:32:00Z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2025-09-25T13:02:26Z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e327c6f9-7e57-4f62-89ff-c2924ec95480</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