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B3464D" w14:textId="77777777" w:rsidR="00C82F92" w:rsidRDefault="00C82F92">
      <w:pPr>
        <w:pStyle w:val="Heading1"/>
      </w:pPr>
      <w:r>
        <w:t>PCT MINIMUM DOCUMENTATION</w:t>
      </w:r>
    </w:p>
    <w:p w14:paraId="6AB3464E" w14:textId="77777777" w:rsidR="00C82F92" w:rsidRDefault="00C82F92">
      <w:pPr>
        <w:rPr>
          <w:rFonts w:cs="Times New Roman"/>
        </w:rPr>
      </w:pPr>
    </w:p>
    <w:p w14:paraId="6AB3464F" w14:textId="77777777" w:rsidR="00C82F92" w:rsidRDefault="00C82F92">
      <w:pPr>
        <w:pStyle w:val="Heading2Hidden"/>
      </w:pPr>
      <w:r>
        <w:t>Explanatory Notes</w:t>
      </w:r>
    </w:p>
    <w:p w14:paraId="6AB34650" w14:textId="5C72277E" w:rsidR="00C82F92" w:rsidRDefault="00C82F92">
      <w:pPr>
        <w:pStyle w:val="TitleCAPS"/>
      </w:pPr>
      <w:r>
        <w:t xml:space="preserve">INVENTORY OF PATENT </w:t>
      </w:r>
      <w:ins w:id="0" w:author="Author">
        <w:r w:rsidR="00C44FBF">
          <w:t>and utility model</w:t>
        </w:r>
        <w:r>
          <w:t xml:space="preserve"> </w:t>
        </w:r>
      </w:ins>
      <w:r>
        <w:t xml:space="preserve">DOCUMENTS </w:t>
      </w:r>
      <w:r>
        <w:br/>
        <w:t>ACCORDING TO PCT RULE 34.1 (</w:t>
      </w:r>
      <w:del w:id="1" w:author="Author">
        <w:r w:rsidDel="009B4BC1">
          <w:delText xml:space="preserve">PERIOD FROM 1920 TO </w:delText>
        </w:r>
        <w:r w:rsidDel="00947159">
          <w:delText>2021</w:delText>
        </w:r>
      </w:del>
      <w:ins w:id="2" w:author="Author">
        <w:r w:rsidR="009B4BC1">
          <w:t>effective from 2026 onward</w:t>
        </w:r>
        <w:r w:rsidR="007F7203">
          <w:t>S</w:t>
        </w:r>
      </w:ins>
      <w:r>
        <w:t>)</w:t>
      </w:r>
    </w:p>
    <w:p w14:paraId="6AB34652" w14:textId="77777777" w:rsidR="00C82F92" w:rsidRDefault="00C82F92">
      <w:pPr>
        <w:rPr>
          <w:rFonts w:cs="Times New Roman"/>
        </w:rPr>
      </w:pPr>
    </w:p>
    <w:p w14:paraId="4423F3DF" w14:textId="6EAB818A" w:rsidR="00947159" w:rsidRDefault="00C82F92" w:rsidP="00A85148">
      <w:pPr>
        <w:pStyle w:val="List0"/>
        <w:tabs>
          <w:tab w:val="left" w:pos="540"/>
        </w:tabs>
      </w:pPr>
      <w:r>
        <w:fldChar w:fldCharType="begin"/>
      </w:r>
      <w:r>
        <w:instrText xml:space="preserve"> AUTONUM  </w:instrText>
      </w:r>
      <w:r>
        <w:fldChar w:fldCharType="end"/>
      </w:r>
      <w:r>
        <w:rPr>
          <w:rFonts w:cs="Times New Roman"/>
        </w:rPr>
        <w:tab/>
      </w:r>
      <w:del w:id="3" w:author="Author">
        <w:r w:rsidDel="00F756E2">
          <w:delText>On the following pages is given the</w:delText>
        </w:r>
      </w:del>
      <w:ins w:id="4" w:author="Author">
        <w:r w:rsidR="00F756E2">
          <w:t>The</w:t>
        </w:r>
      </w:ins>
      <w:r>
        <w:t xml:space="preserve"> </w:t>
      </w:r>
      <w:ins w:id="5" w:author="Author">
        <w:r w:rsidR="00947159">
          <w:t xml:space="preserve">following information relates to the </w:t>
        </w:r>
      </w:ins>
      <w:r>
        <w:t xml:space="preserve">inventory of patent </w:t>
      </w:r>
      <w:proofErr w:type="spellStart"/>
      <w:r>
        <w:t>documents</w:t>
      </w:r>
      <w:del w:id="6" w:author="Author">
        <w:r w:rsidDel="00681A59">
          <w:delText xml:space="preserve">, </w:delText>
        </w:r>
        <w:r w:rsidDel="001B7EB6">
          <w:delText xml:space="preserve">covering the period January 1, 1920, to September 30, 2021 </w:delText>
        </w:r>
      </w:del>
      <w:r>
        <w:t>forming</w:t>
      </w:r>
      <w:proofErr w:type="spellEnd"/>
      <w:r>
        <w:t xml:space="preserve"> the PCT </w:t>
      </w:r>
      <w:ins w:id="7" w:author="Author">
        <w:r w:rsidR="00520E20">
          <w:t>m</w:t>
        </w:r>
      </w:ins>
      <w:del w:id="8" w:author="Author">
        <w:r w:rsidDel="00520E20">
          <w:delText>M</w:delText>
        </w:r>
      </w:del>
      <w:r>
        <w:t xml:space="preserve">inimum </w:t>
      </w:r>
      <w:ins w:id="9" w:author="Author">
        <w:r w:rsidR="00520E20">
          <w:t>d</w:t>
        </w:r>
      </w:ins>
      <w:del w:id="10" w:author="Author">
        <w:r>
          <w:delText>D</w:delText>
        </w:r>
      </w:del>
      <w:r>
        <w:t>ocumentation according to PCT Rule 34.1</w:t>
      </w:r>
      <w:ins w:id="11" w:author="Author">
        <w:r w:rsidR="00B75E2E">
          <w:t>, effective from January 1, 2026</w:t>
        </w:r>
      </w:ins>
      <w:r>
        <w:t>.</w:t>
      </w:r>
      <w:ins w:id="12" w:author="Author">
        <w:r w:rsidR="00B4037C">
          <w:t xml:space="preserve"> </w:t>
        </w:r>
      </w:ins>
    </w:p>
    <w:p w14:paraId="0FE58622" w14:textId="6A24418F" w:rsidR="00947159" w:rsidRDefault="00C82F92" w:rsidP="00A85148">
      <w:pPr>
        <w:pStyle w:val="List0"/>
        <w:tabs>
          <w:tab w:val="left" w:pos="540"/>
        </w:tabs>
        <w:rPr>
          <w:ins w:id="13" w:author="Author"/>
        </w:rPr>
      </w:pPr>
      <w:r>
        <w:fldChar w:fldCharType="begin"/>
      </w:r>
      <w:r>
        <w:instrText xml:space="preserve"> AUTONUM  </w:instrText>
      </w:r>
      <w:r>
        <w:fldChar w:fldCharType="end"/>
      </w:r>
      <w:r>
        <w:rPr>
          <w:rFonts w:cs="Times New Roman"/>
        </w:rPr>
        <w:tab/>
      </w:r>
      <w:r>
        <w:t>The</w:t>
      </w:r>
      <w:ins w:id="14" w:author="Author">
        <w:r w:rsidR="00947159">
          <w:t>re are six columns defined within the table provided</w:t>
        </w:r>
        <w:r w:rsidR="00F7288C">
          <w:t xml:space="preserve"> linked in paragraph 2</w:t>
        </w:r>
        <w:r w:rsidR="00947159">
          <w:t>:</w:t>
        </w:r>
      </w:ins>
    </w:p>
    <w:p w14:paraId="75C2056C" w14:textId="2DC9AAEA" w:rsidR="00947159" w:rsidRDefault="00947159" w:rsidP="00F80752">
      <w:pPr>
        <w:pStyle w:val="List0"/>
        <w:numPr>
          <w:ilvl w:val="0"/>
          <w:numId w:val="11"/>
        </w:numPr>
        <w:tabs>
          <w:tab w:val="left" w:pos="900"/>
        </w:tabs>
        <w:rPr>
          <w:ins w:id="15" w:author="Author"/>
        </w:rPr>
      </w:pPr>
      <w:ins w:id="16" w:author="Author">
        <w:r>
          <w:t xml:space="preserve">The first column </w:t>
        </w:r>
        <w:r w:rsidR="00D7661C">
          <w:t>specifies</w:t>
        </w:r>
        <w:r>
          <w:t xml:space="preserve"> the Issuing Office or Organization;</w:t>
        </w:r>
      </w:ins>
    </w:p>
    <w:p w14:paraId="3527CFBB" w14:textId="61D26C21" w:rsidR="00947159" w:rsidRDefault="00947159" w:rsidP="00F80752">
      <w:pPr>
        <w:pStyle w:val="List0"/>
        <w:numPr>
          <w:ilvl w:val="0"/>
          <w:numId w:val="11"/>
        </w:numPr>
        <w:tabs>
          <w:tab w:val="left" w:pos="900"/>
        </w:tabs>
        <w:rPr>
          <w:ins w:id="17" w:author="Author"/>
        </w:rPr>
      </w:pPr>
      <w:r>
        <w:t xml:space="preserve">The </w:t>
      </w:r>
      <w:ins w:id="18" w:author="Author">
        <w:r>
          <w:t xml:space="preserve">second column provides the related </w:t>
        </w:r>
      </w:ins>
      <w:r>
        <w:t xml:space="preserve">two-letter code from WIPO Standard </w:t>
      </w:r>
      <w:hyperlink r:id="rId13" w:history="1">
        <w:r w:rsidRPr="007E7EDF">
          <w:rPr>
            <w:rStyle w:val="Hyperlink"/>
          </w:rPr>
          <w:t>ST.3</w:t>
        </w:r>
      </w:hyperlink>
      <w:r>
        <w:t xml:space="preserve"> for the State of the Office, or for the intergovernmental organization</w:t>
      </w:r>
      <w:ins w:id="19" w:author="Author">
        <w:r>
          <w:t>;</w:t>
        </w:r>
      </w:ins>
      <w:del w:id="20" w:author="Author">
        <w:r w:rsidDel="00947159">
          <w:delText xml:space="preserve"> is given in the second column.</w:delText>
        </w:r>
      </w:del>
      <w:r>
        <w:t xml:space="preserve">  </w:t>
      </w:r>
      <w:ins w:id="21" w:author="Author">
        <w:r>
          <w:t xml:space="preserve"> </w:t>
        </w:r>
      </w:ins>
    </w:p>
    <w:p w14:paraId="58F4FB88" w14:textId="3BA8013B" w:rsidR="00D531EA" w:rsidRDefault="00947159" w:rsidP="00F80752">
      <w:pPr>
        <w:pStyle w:val="List0"/>
        <w:numPr>
          <w:ilvl w:val="0"/>
          <w:numId w:val="11"/>
        </w:numPr>
        <w:tabs>
          <w:tab w:val="left" w:pos="900"/>
        </w:tabs>
      </w:pPr>
      <w:r>
        <w:t xml:space="preserve">The </w:t>
      </w:r>
      <w:ins w:id="22" w:author="Author">
        <w:r>
          <w:t xml:space="preserve">third column details the </w:t>
        </w:r>
      </w:ins>
      <w:r>
        <w:t>letter code from WIPO Standard </w:t>
      </w:r>
      <w:hyperlink r:id="rId14" w:history="1">
        <w:r>
          <w:rPr>
            <w:rStyle w:val="Hyperlink"/>
          </w:rPr>
          <w:t>ST.16</w:t>
        </w:r>
      </w:hyperlink>
      <w:r>
        <w:t xml:space="preserve"> that corresponds to each kind of those patent documents</w:t>
      </w:r>
      <w:r w:rsidR="00D531EA">
        <w:t>.</w:t>
      </w:r>
      <w:del w:id="23" w:author="Author">
        <w:r w:rsidR="00D531EA">
          <w:delText xml:space="preserve"> The c</w:delText>
        </w:r>
        <w:r w:rsidR="00D531EA" w:rsidRPr="00802F37">
          <w:delText>odes</w:delText>
        </w:r>
        <w:r w:rsidR="00D531EA">
          <w:delText xml:space="preserve"> are</w:delText>
        </w:r>
        <w:r w:rsidR="00D531EA" w:rsidRPr="00802F37">
          <w:delText xml:space="preserve"> indicated for information only – under PCT Rule 34.1(d), where an application is republished, no International Searching Authority </w:delText>
        </w:r>
        <w:r w:rsidR="00D531EA">
          <w:delText>is</w:delText>
        </w:r>
        <w:r w:rsidR="00D531EA" w:rsidRPr="00802F37">
          <w:delText xml:space="preserve"> obliged to keep all versions in its documentation.</w:delText>
        </w:r>
      </w:del>
      <w:r w:rsidR="00D531EA" w:rsidRPr="00802F37">
        <w:t xml:space="preserve">  </w:t>
      </w:r>
      <w:r w:rsidR="00D531EA">
        <w:t xml:space="preserve"> F</w:t>
      </w:r>
      <w:r w:rsidR="00D531EA" w:rsidRPr="00802F37">
        <w:t xml:space="preserve">urther information on kind codes used by Offices can be found in </w:t>
      </w:r>
      <w:hyperlink r:id="rId15" w:history="1">
        <w:r w:rsidR="00D531EA" w:rsidRPr="00B4367C">
          <w:rPr>
            <w:rStyle w:val="Hyperlink"/>
          </w:rPr>
          <w:t>Part 7.3.2</w:t>
        </w:r>
      </w:hyperlink>
      <w:r w:rsidR="00D531EA">
        <w:t xml:space="preserve"> of </w:t>
      </w:r>
      <w:r w:rsidR="00D531EA" w:rsidRPr="00802F37">
        <w:t>the</w:t>
      </w:r>
      <w:r w:rsidR="00D531EA">
        <w:t xml:space="preserve"> WIPO</w:t>
      </w:r>
      <w:r w:rsidR="00D531EA" w:rsidRPr="00802F37">
        <w:t xml:space="preserve"> </w:t>
      </w:r>
      <w:r w:rsidR="00D531EA" w:rsidRPr="00681A59">
        <w:rPr>
          <w:i/>
          <w:iCs/>
        </w:rPr>
        <w:t>Handbook on Intellectual Property Information and Documentation</w:t>
      </w:r>
      <w:r>
        <w:t xml:space="preserve">;  </w:t>
      </w:r>
      <w:r w:rsidR="00C82F92">
        <w:t xml:space="preserve"> </w:t>
      </w:r>
    </w:p>
    <w:p w14:paraId="55047781" w14:textId="474541D7" w:rsidR="004D4C81" w:rsidRDefault="00947159" w:rsidP="00F80752">
      <w:pPr>
        <w:pStyle w:val="List0"/>
        <w:numPr>
          <w:ilvl w:val="0"/>
          <w:numId w:val="11"/>
        </w:numPr>
        <w:tabs>
          <w:tab w:val="left" w:pos="900"/>
        </w:tabs>
        <w:rPr>
          <w:ins w:id="24" w:author="Author"/>
        </w:rPr>
      </w:pPr>
      <w:ins w:id="25" w:author="Author">
        <w:r>
          <w:t xml:space="preserve">The fourth column details a description </w:t>
        </w:r>
        <w:proofErr w:type="gramStart"/>
        <w:r>
          <w:t>for</w:t>
        </w:r>
        <w:proofErr w:type="gramEnd"/>
        <w:r>
          <w:t xml:space="preserve"> the </w:t>
        </w:r>
      </w:ins>
      <w:r w:rsidR="00C82F92">
        <w:t>different kinds of patent documents issued by each Office falling within the PCT Minimum Documentation according to PCT Rule 34.1</w:t>
      </w:r>
      <w:del w:id="26" w:author="Author">
        <w:r w:rsidR="00C82F92">
          <w:delText xml:space="preserve"> are arranged in the fourth column</w:delText>
        </w:r>
      </w:del>
      <w:r w:rsidR="00C82F92">
        <w:t xml:space="preserve">.  </w:t>
      </w:r>
    </w:p>
    <w:p w14:paraId="5CFB77FE" w14:textId="39087EE1" w:rsidR="00D531EA" w:rsidRDefault="00C82F92" w:rsidP="00F80752">
      <w:pPr>
        <w:pStyle w:val="List0"/>
        <w:numPr>
          <w:ilvl w:val="0"/>
          <w:numId w:val="11"/>
        </w:numPr>
        <w:tabs>
          <w:tab w:val="left" w:pos="900"/>
        </w:tabs>
      </w:pPr>
      <w:r>
        <w:t xml:space="preserve">The fifth column gives the publication years of the documents that are part of the PCT </w:t>
      </w:r>
      <w:ins w:id="27" w:author="Author">
        <w:r w:rsidR="001F3E1D">
          <w:t>m</w:t>
        </w:r>
      </w:ins>
      <w:del w:id="28" w:author="Author">
        <w:r w:rsidDel="001F3E1D">
          <w:delText>M</w:delText>
        </w:r>
      </w:del>
      <w:r>
        <w:t xml:space="preserve">inimum </w:t>
      </w:r>
      <w:ins w:id="29" w:author="Author">
        <w:r w:rsidR="001F3E1D">
          <w:t>d</w:t>
        </w:r>
      </w:ins>
      <w:del w:id="30" w:author="Author">
        <w:r>
          <w:delText>D</w:delText>
        </w:r>
      </w:del>
      <w:r>
        <w:t>ocumentation.</w:t>
      </w:r>
      <w:del w:id="31" w:author="Author">
        <w:r w:rsidDel="004E19E7">
          <w:delText xml:space="preserve">  However, for patent documents referred to in PCT Rule 34.1(e), the requirements for an International Searching Authority to include those patent documents in its documentation will depend on the official language(s) of the International Searching Authority and the availability of English language abstracts.</w:delText>
        </w:r>
      </w:del>
      <w:r>
        <w:t xml:space="preserve">  </w:t>
      </w:r>
    </w:p>
    <w:p w14:paraId="6AB34655" w14:textId="48156E6A" w:rsidR="00C82F92" w:rsidRDefault="00C82F92" w:rsidP="00F80752">
      <w:pPr>
        <w:pStyle w:val="List0"/>
        <w:numPr>
          <w:ilvl w:val="0"/>
          <w:numId w:val="11"/>
        </w:numPr>
        <w:tabs>
          <w:tab w:val="left" w:pos="900"/>
        </w:tabs>
      </w:pPr>
      <w:r>
        <w:t xml:space="preserve">The sixth column of the inventory indicates the </w:t>
      </w:r>
      <w:ins w:id="32" w:author="Author">
        <w:r w:rsidR="008A1E12">
          <w:t xml:space="preserve">date </w:t>
        </w:r>
      </w:ins>
      <w:r>
        <w:t xml:space="preserve">coverage of the authority file compliant with WIPO Standard </w:t>
      </w:r>
      <w:hyperlink r:id="rId16" w:history="1">
        <w:r w:rsidRPr="003D30C6">
          <w:rPr>
            <w:rStyle w:val="Hyperlink"/>
          </w:rPr>
          <w:t>ST.37</w:t>
        </w:r>
      </w:hyperlink>
      <w:r>
        <w:t xml:space="preserve"> if an Office has provided the International Bureau with the authority file or a link to where the authority file is hosted.  </w:t>
      </w:r>
      <w:ins w:id="33" w:author="Author">
        <w:r w:rsidR="004D05F5">
          <w:t>Further details regarding the patent documents published by an Issuing Office or Organization can be found in th</w:t>
        </w:r>
        <w:r w:rsidR="00AB0425">
          <w:t xml:space="preserve">e authority file or associated definition file. </w:t>
        </w:r>
        <w:r w:rsidR="00953F6B">
          <w:t xml:space="preserve"> These details include </w:t>
        </w:r>
        <w:proofErr w:type="gramStart"/>
        <w:r w:rsidR="00953F6B">
          <w:t>number series</w:t>
        </w:r>
        <w:proofErr w:type="gramEnd"/>
        <w:r w:rsidR="00953F6B">
          <w:t xml:space="preserve"> which are not used or exception codes which are used to indicate why documents are not available. </w:t>
        </w:r>
      </w:ins>
      <w:del w:id="34" w:author="Author">
        <w:r w:rsidDel="008A1E12">
          <w:delText xml:space="preserve">The name of the issuing Office or organization in the first column is linked to the page on the </w:delText>
        </w:r>
        <w:r w:rsidDel="008A1E12">
          <w:fldChar w:fldCharType="begin"/>
        </w:r>
        <w:r w:rsidDel="008A1E12">
          <w:delInstrText>HYPERLINK "https://www.wipo.int/standards/en/authority_file.html"</w:delInstrText>
        </w:r>
        <w:r w:rsidDel="008A1E12">
          <w:fldChar w:fldCharType="separate"/>
        </w:r>
        <w:r w:rsidRPr="0055560B" w:rsidDel="008A1E12">
          <w:rPr>
            <w:rStyle w:val="Hyperlink"/>
          </w:rPr>
          <w:delText>WIPO website</w:delText>
        </w:r>
        <w:r w:rsidDel="008A1E12">
          <w:fldChar w:fldCharType="end"/>
        </w:r>
        <w:r w:rsidDel="008A1E12">
          <w:delText xml:space="preserve"> hosting the authority file of the Office, or to the page on the website of the Office or organization hosting the authority file.</w:delText>
        </w:r>
      </w:del>
    </w:p>
    <w:p w14:paraId="0295A023" w14:textId="6C5837FD" w:rsidR="5D545D5C" w:rsidRDefault="00520E20" w:rsidP="00A85148">
      <w:pPr>
        <w:pStyle w:val="List0"/>
        <w:tabs>
          <w:tab w:val="left" w:pos="540"/>
        </w:tabs>
        <w:rPr>
          <w:ins w:id="35" w:author="Author"/>
        </w:rPr>
      </w:pPr>
      <w:ins w:id="36" w:author="Author">
        <w:r>
          <w:fldChar w:fldCharType="begin"/>
        </w:r>
        <w:r>
          <w:instrText xml:space="preserve"> AUTONUM  </w:instrText>
        </w:r>
        <w:r>
          <w:fldChar w:fldCharType="end"/>
        </w:r>
        <w:r>
          <w:tab/>
          <w:t xml:space="preserve">Reference should be made to Annex H of the </w:t>
        </w:r>
        <w:r w:rsidR="004E19E7">
          <w:t xml:space="preserve">Administrative Instructions under the </w:t>
        </w:r>
        <w:r>
          <w:t>PCT which sets out the technical requirements and procedures for inclusion of patent</w:t>
        </w:r>
        <w:r w:rsidR="001349F7">
          <w:t xml:space="preserve"> and</w:t>
        </w:r>
      </w:ins>
      <w:r w:rsidR="004E19E7">
        <w:t xml:space="preserve"> </w:t>
      </w:r>
      <w:ins w:id="37" w:author="Author">
        <w:r>
          <w:t>utility model document</w:t>
        </w:r>
        <w:r w:rsidR="004E19E7">
          <w:t>ation</w:t>
        </w:r>
        <w:r>
          <w:t xml:space="preserve"> and non-patent literature in the PCT minimum documentation. </w:t>
        </w:r>
      </w:ins>
    </w:p>
    <w:p w14:paraId="1EE24499" w14:textId="79F6B8A3" w:rsidR="00480CBC" w:rsidRDefault="00480CBC" w:rsidP="00480CBC">
      <w:pPr>
        <w:pStyle w:val="Heading2"/>
        <w:rPr>
          <w:ins w:id="38" w:author="Author"/>
        </w:rPr>
      </w:pPr>
      <w:ins w:id="39" w:author="Author">
        <w:r>
          <w:t>Inventory of patent and utility model documents</w:t>
        </w:r>
      </w:ins>
    </w:p>
    <w:p w14:paraId="2CF6002E" w14:textId="77777777" w:rsidR="00480CBC" w:rsidRDefault="00480CBC" w:rsidP="00A85148">
      <w:pPr>
        <w:tabs>
          <w:tab w:val="left" w:pos="540"/>
        </w:tabs>
        <w:rPr>
          <w:ins w:id="40" w:author="Author"/>
        </w:rPr>
      </w:pPr>
      <w:ins w:id="41" w:author="Author">
        <w:r>
          <w:fldChar w:fldCharType="begin"/>
        </w:r>
        <w:r>
          <w:instrText xml:space="preserve"> AUTONUM  </w:instrText>
        </w:r>
        <w:r>
          <w:fldChar w:fldCharType="end"/>
        </w:r>
        <w:r>
          <w:tab/>
          <w:t xml:space="preserve">The full inventory of patent and utility model documents for every patent Office or Organization is available on the WIPO website: </w:t>
        </w:r>
      </w:ins>
    </w:p>
    <w:p w14:paraId="7471ACF1" w14:textId="77777777" w:rsidR="00480CBC" w:rsidRDefault="00480CBC" w:rsidP="00480CBC">
      <w:pPr>
        <w:rPr>
          <w:ins w:id="42" w:author="Author"/>
        </w:rPr>
      </w:pPr>
    </w:p>
    <w:p w14:paraId="48048E4A" w14:textId="33E3A45F" w:rsidR="00480CBC" w:rsidRPr="006766D8" w:rsidRDefault="00480CBC" w:rsidP="00480CBC">
      <w:pPr>
        <w:ind w:left="567"/>
        <w:rPr>
          <w:ins w:id="43" w:author="Author"/>
          <w:b/>
          <w:bCs/>
        </w:rPr>
      </w:pPr>
      <w:ins w:id="44" w:author="Author">
        <w:r w:rsidRPr="18A91EBE">
          <w:rPr>
            <w:b/>
            <w:bCs/>
          </w:rPr>
          <w:fldChar w:fldCharType="begin"/>
        </w:r>
      </w:ins>
      <w:ins w:id="45" w:author="Author" w:date="2025-10-07T19:28:00Z" w16du:dateUtc="2025-10-07T17:28:00Z">
        <w:r w:rsidR="00CE4651">
          <w:rPr>
            <w:b/>
            <w:bCs/>
          </w:rPr>
          <w:instrText>HYPERLINK "https://www.wipo.int/standards/en/part07/part_04-1.html"</w:instrText>
        </w:r>
      </w:ins>
      <w:del w:id="46" w:author="Author" w:date="2025-10-07T19:28:00Z" w16du:dateUtc="2025-10-07T17:28:00Z">
        <w:r w:rsidR="00125388" w:rsidDel="00CE4651">
          <w:rPr>
            <w:b/>
            <w:bCs/>
          </w:rPr>
          <w:delInstrText>HYPERLINK "https://datawrapper.dwcdn.net/fuEhu/3/"</w:delInstrText>
        </w:r>
      </w:del>
      <w:r w:rsidR="00A6637B" w:rsidRPr="18A91EBE">
        <w:rPr>
          <w:b/>
          <w:bCs/>
        </w:rPr>
      </w:r>
      <w:ins w:id="47" w:author="Author">
        <w:r w:rsidRPr="18A91EBE">
          <w:rPr>
            <w:b/>
            <w:bCs/>
          </w:rPr>
          <w:fldChar w:fldCharType="separate"/>
        </w:r>
      </w:ins>
      <w:r w:rsidR="00125388">
        <w:rPr>
          <w:rStyle w:val="Hyperlink"/>
          <w:b/>
          <w:bCs/>
        </w:rPr>
        <w:t>Part 4.1 Inventory Table</w:t>
      </w:r>
      <w:ins w:id="48" w:author="Author">
        <w:r w:rsidRPr="18A91EBE">
          <w:rPr>
            <w:b/>
            <w:bCs/>
          </w:rPr>
          <w:fldChar w:fldCharType="end"/>
        </w:r>
        <w:r w:rsidRPr="18A91EBE">
          <w:rPr>
            <w:b/>
            <w:bCs/>
          </w:rPr>
          <w:t xml:space="preserve"> </w:t>
        </w:r>
      </w:ins>
    </w:p>
    <w:p w14:paraId="00683DE7" w14:textId="77777777" w:rsidR="00480CBC" w:rsidRPr="00480CBC" w:rsidRDefault="00480CBC">
      <w:pPr>
        <w:rPr>
          <w:ins w:id="49" w:author="Author"/>
        </w:rPr>
        <w:pPrChange w:id="50" w:author="Author">
          <w:pPr>
            <w:pStyle w:val="List0"/>
          </w:pPr>
        </w:pPrChange>
      </w:pPr>
    </w:p>
    <w:p w14:paraId="15866925" w14:textId="77777777" w:rsidR="00A365C1" w:rsidRDefault="00A365C1" w:rsidP="00A365C1">
      <w:pPr>
        <w:pStyle w:val="List0"/>
        <w:spacing w:after="0"/>
        <w:jc w:val="right"/>
      </w:pPr>
      <w:bookmarkStart w:id="51" w:name="properties"/>
    </w:p>
    <w:p w14:paraId="0560586C" w14:textId="77777777" w:rsidR="00AE2C01" w:rsidRPr="00B4533C" w:rsidRDefault="00AE2C01" w:rsidP="00A365C1">
      <w:pPr>
        <w:pStyle w:val="List0"/>
        <w:spacing w:after="0"/>
        <w:jc w:val="right"/>
      </w:pPr>
    </w:p>
    <w:p w14:paraId="1F17BFC9" w14:textId="77777777" w:rsidR="00A365C1" w:rsidRPr="00B4533C" w:rsidRDefault="00A365C1" w:rsidP="00A365C1">
      <w:pPr>
        <w:pStyle w:val="List0"/>
        <w:spacing w:after="0"/>
        <w:jc w:val="right"/>
      </w:pPr>
    </w:p>
    <w:p w14:paraId="6AB348D9" w14:textId="1EA9C28C" w:rsidR="00C82F92" w:rsidRPr="00AE2C01" w:rsidRDefault="00AB32E6" w:rsidP="00AE2C01">
      <w:pPr>
        <w:pStyle w:val="List0"/>
        <w:ind w:left="5533"/>
        <w:jc w:val="center"/>
        <w:rPr>
          <w:rFonts w:cs="Times New Roman"/>
          <w:iCs/>
          <w:sz w:val="22"/>
          <w:szCs w:val="22"/>
        </w:rPr>
      </w:pPr>
      <w:ins w:id="52" w:author="Author">
        <w:r w:rsidRPr="00AE2C01">
          <w:rPr>
            <w:iCs/>
            <w:sz w:val="22"/>
            <w:szCs w:val="22"/>
          </w:rPr>
          <w:t>[End of Annex and of document]</w:t>
        </w:r>
      </w:ins>
      <w:r w:rsidR="00C82F92" w:rsidRPr="00AE2C01">
        <w:rPr>
          <w:iCs/>
          <w:sz w:val="22"/>
          <w:szCs w:val="22"/>
        </w:rPr>
        <w:fldChar w:fldCharType="begin"/>
      </w:r>
      <w:r w:rsidR="00C82F92" w:rsidRPr="00AE2C01">
        <w:rPr>
          <w:iCs/>
          <w:sz w:val="22"/>
          <w:szCs w:val="22"/>
        </w:rPr>
        <w:instrText xml:space="preserve"> COMMENTS  </w:instrText>
      </w:r>
      <w:r w:rsidR="00C82F92" w:rsidRPr="00AE2C01">
        <w:rPr>
          <w:iCs/>
          <w:sz w:val="22"/>
          <w:szCs w:val="22"/>
        </w:rPr>
        <w:fldChar w:fldCharType="end"/>
      </w:r>
      <w:bookmarkEnd w:id="51"/>
    </w:p>
    <w:sectPr w:rsidR="00C82F92" w:rsidRPr="00AE2C01" w:rsidSect="00A365C1">
      <w:headerReference w:type="even" r:id="rId17"/>
      <w:headerReference w:type="default" r:id="rId18"/>
      <w:headerReference w:type="first" r:id="rId19"/>
      <w:pgSz w:w="11906" w:h="16838" w:code="9"/>
      <w:pgMar w:top="562" w:right="1138" w:bottom="1282" w:left="1411" w:header="504" w:footer="1022" w:gutter="0"/>
      <w:pgNumType w:start="1"/>
      <w:cols w:space="720"/>
      <w:titlePg/>
      <w:docGrid w:linePitch="2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98998B" w14:textId="77777777" w:rsidR="007C78B8" w:rsidRDefault="007C78B8">
      <w:pPr>
        <w:rPr>
          <w:rFonts w:cs="Times New Roman"/>
        </w:rPr>
      </w:pPr>
      <w:r>
        <w:rPr>
          <w:rFonts w:cs="Times New Roman"/>
        </w:rPr>
        <w:separator/>
      </w:r>
    </w:p>
  </w:endnote>
  <w:endnote w:type="continuationSeparator" w:id="0">
    <w:p w14:paraId="3817759D" w14:textId="77777777" w:rsidR="007C78B8" w:rsidRDefault="007C78B8">
      <w:pPr>
        <w:rPr>
          <w:rFonts w:cs="Times New Roman"/>
        </w:rPr>
      </w:pPr>
      <w:r>
        <w:rPr>
          <w:rFonts w:cs="Times New Roman"/>
        </w:rPr>
        <w:continuationSeparator/>
      </w:r>
    </w:p>
  </w:endnote>
  <w:endnote w:type="continuationNotice" w:id="1">
    <w:p w14:paraId="04B33D14" w14:textId="77777777" w:rsidR="007C78B8" w:rsidRDefault="007C78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1CEB30" w14:textId="77777777" w:rsidR="007C78B8" w:rsidRDefault="007C78B8">
      <w:pPr>
        <w:rPr>
          <w:rFonts w:cs="Times New Roman"/>
        </w:rPr>
      </w:pPr>
      <w:r>
        <w:rPr>
          <w:rFonts w:cs="Times New Roman"/>
        </w:rPr>
        <w:separator/>
      </w:r>
    </w:p>
  </w:footnote>
  <w:footnote w:type="continuationSeparator" w:id="0">
    <w:p w14:paraId="705670DA" w14:textId="77777777" w:rsidR="007C78B8" w:rsidRDefault="007C78B8">
      <w:pPr>
        <w:rPr>
          <w:rFonts w:cs="Times New Roman"/>
        </w:rPr>
      </w:pPr>
      <w:r>
        <w:rPr>
          <w:rFonts w:cs="Times New Roman"/>
        </w:rPr>
        <w:continuationSeparator/>
      </w:r>
    </w:p>
  </w:footnote>
  <w:footnote w:type="continuationNotice" w:id="1">
    <w:p w14:paraId="52D1D5C5" w14:textId="77777777" w:rsidR="007C78B8" w:rsidRDefault="007C78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348E5" w14:textId="130EB432" w:rsidR="00C82F92" w:rsidRPr="006F69B8" w:rsidRDefault="00C721CC" w:rsidP="00C721CC">
    <w:pPr>
      <w:jc w:val="right"/>
      <w:rPr>
        <w:rFonts w:cs="Times New Roman"/>
        <w:sz w:val="22"/>
        <w:szCs w:val="22"/>
      </w:rPr>
    </w:pPr>
    <w:r w:rsidRPr="006F69B8">
      <w:rPr>
        <w:rFonts w:cs="Times New Roman"/>
        <w:sz w:val="22"/>
        <w:szCs w:val="22"/>
      </w:rPr>
      <w:t>CWS/13/25</w:t>
    </w:r>
  </w:p>
  <w:p w14:paraId="078FCBEB" w14:textId="202BA442" w:rsidR="00C721CC" w:rsidRPr="006F69B8" w:rsidRDefault="00C721CC" w:rsidP="00C721CC">
    <w:pPr>
      <w:jc w:val="right"/>
      <w:rPr>
        <w:rFonts w:cs="Times New Roman"/>
        <w:sz w:val="22"/>
        <w:szCs w:val="22"/>
      </w:rPr>
    </w:pPr>
    <w:r w:rsidRPr="006F69B8">
      <w:rPr>
        <w:rFonts w:cs="Times New Roman"/>
        <w:sz w:val="22"/>
        <w:szCs w:val="22"/>
      </w:rPr>
      <w:t>Annex, page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EEFF4" w14:textId="77777777" w:rsidR="00AB0425" w:rsidRPr="00694F5E" w:rsidRDefault="00AB0425" w:rsidP="00AB0425">
    <w:pPr>
      <w:jc w:val="right"/>
      <w:rPr>
        <w:rFonts w:cs="Times New Roman"/>
        <w:color w:val="000000"/>
        <w:sz w:val="22"/>
        <w:szCs w:val="22"/>
        <w:rPrChange w:id="53" w:author="Author">
          <w:rPr>
            <w:rFonts w:cs="Times New Roman"/>
            <w:color w:val="000000"/>
          </w:rPr>
        </w:rPrChange>
      </w:rPr>
    </w:pPr>
    <w:r w:rsidRPr="00694F5E">
      <w:rPr>
        <w:rFonts w:cs="Times New Roman"/>
        <w:color w:val="000000"/>
        <w:sz w:val="22"/>
        <w:szCs w:val="22"/>
        <w:rPrChange w:id="54" w:author="Author">
          <w:rPr>
            <w:rFonts w:cs="Times New Roman"/>
            <w:color w:val="000000"/>
          </w:rPr>
        </w:rPrChange>
      </w:rPr>
      <w:t>CWS/13/25</w:t>
    </w:r>
  </w:p>
  <w:p w14:paraId="6AB348E6" w14:textId="7D369944" w:rsidR="00C82F92" w:rsidRDefault="00AB0425" w:rsidP="003A7516">
    <w:pPr>
      <w:jc w:val="right"/>
      <w:rPr>
        <w:rFonts w:cs="Times New Roman"/>
        <w:color w:val="000000"/>
      </w:rPr>
    </w:pPr>
    <w:r w:rsidRPr="00694F5E">
      <w:rPr>
        <w:rFonts w:cs="Times New Roman"/>
        <w:color w:val="000000"/>
        <w:sz w:val="22"/>
        <w:szCs w:val="22"/>
        <w:rPrChange w:id="55" w:author="Author">
          <w:rPr>
            <w:rFonts w:cs="Times New Roman"/>
            <w:color w:val="000000"/>
          </w:rPr>
        </w:rPrChange>
      </w:rPr>
      <w:t>Annex, page 3</w:t>
    </w:r>
  </w:p>
  <w:p w14:paraId="6AB348EC" w14:textId="77777777" w:rsidR="00C82F92" w:rsidRDefault="00C82F92">
    <w:pPr>
      <w:jc w:val="center"/>
      <w:rPr>
        <w:rFonts w:cs="Times New Roma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348F1" w14:textId="55D11033" w:rsidR="00C82F92" w:rsidRPr="006F69B8" w:rsidRDefault="00C721CC" w:rsidP="00C721CC">
    <w:pPr>
      <w:jc w:val="right"/>
      <w:rPr>
        <w:rFonts w:cs="Times New Roman"/>
        <w:color w:val="000000"/>
        <w:sz w:val="22"/>
        <w:szCs w:val="22"/>
      </w:rPr>
    </w:pPr>
    <w:r w:rsidRPr="006F69B8">
      <w:rPr>
        <w:rFonts w:cs="Times New Roman"/>
        <w:color w:val="000000"/>
        <w:sz w:val="22"/>
        <w:szCs w:val="22"/>
      </w:rPr>
      <w:t>CWS/13/25</w:t>
    </w:r>
    <w:r w:rsidR="002778B8">
      <w:rPr>
        <w:rFonts w:cs="Times New Roman"/>
        <w:color w:val="000000"/>
        <w:sz w:val="22"/>
        <w:szCs w:val="22"/>
      </w:rPr>
      <w:t xml:space="preserve"> Rev.</w:t>
    </w:r>
  </w:p>
  <w:p w14:paraId="202377F9" w14:textId="1156F75F" w:rsidR="00C721CC" w:rsidRDefault="00C721CC" w:rsidP="00C721CC">
    <w:pPr>
      <w:jc w:val="right"/>
      <w:rPr>
        <w:rFonts w:cs="Times New Roman"/>
        <w:color w:val="000000"/>
        <w:sz w:val="22"/>
        <w:szCs w:val="22"/>
      </w:rPr>
    </w:pPr>
    <w:r w:rsidRPr="006F69B8">
      <w:rPr>
        <w:rFonts w:cs="Times New Roman"/>
        <w:color w:val="000000"/>
        <w:sz w:val="22"/>
        <w:szCs w:val="22"/>
      </w:rPr>
      <w:t>ANNEX</w:t>
    </w:r>
  </w:p>
  <w:p w14:paraId="23ED0747" w14:textId="77777777" w:rsidR="00706098" w:rsidRDefault="00706098" w:rsidP="00C721CC">
    <w:pPr>
      <w:jc w:val="right"/>
      <w:rPr>
        <w:rFonts w:cs="Times New Roman"/>
        <w:color w:val="000000"/>
        <w:sz w:val="22"/>
        <w:szCs w:val="22"/>
      </w:rPr>
    </w:pPr>
  </w:p>
  <w:p w14:paraId="57ACCC9F" w14:textId="77777777" w:rsidR="00706098" w:rsidRPr="006F69B8" w:rsidRDefault="00706098" w:rsidP="00C721CC">
    <w:pPr>
      <w:jc w:val="right"/>
      <w:rPr>
        <w:rFonts w:cs="Times New Roman"/>
        <w:color w:val="000000"/>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B58B35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5908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9C0EF9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14BF6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F3497D4"/>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77567906"/>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1D628E54"/>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C6706684"/>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4306B4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7AAFD66"/>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2F103446"/>
    <w:multiLevelType w:val="hybridMultilevel"/>
    <w:tmpl w:val="2B18B1AC"/>
    <w:lvl w:ilvl="0" w:tplc="B8DE96E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718C467E"/>
    <w:multiLevelType w:val="hybridMultilevel"/>
    <w:tmpl w:val="23C6CA0C"/>
    <w:lvl w:ilvl="0" w:tplc="DDA6CF12">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num w:numId="1" w16cid:durableId="1756707964">
    <w:abstractNumId w:val="9"/>
  </w:num>
  <w:num w:numId="2" w16cid:durableId="583688540">
    <w:abstractNumId w:val="7"/>
  </w:num>
  <w:num w:numId="3" w16cid:durableId="1197236283">
    <w:abstractNumId w:val="6"/>
  </w:num>
  <w:num w:numId="4" w16cid:durableId="584262908">
    <w:abstractNumId w:val="5"/>
  </w:num>
  <w:num w:numId="5" w16cid:durableId="85350164">
    <w:abstractNumId w:val="4"/>
  </w:num>
  <w:num w:numId="6" w16cid:durableId="640697836">
    <w:abstractNumId w:val="8"/>
  </w:num>
  <w:num w:numId="7" w16cid:durableId="457988453">
    <w:abstractNumId w:val="3"/>
  </w:num>
  <w:num w:numId="8" w16cid:durableId="1974360809">
    <w:abstractNumId w:val="2"/>
  </w:num>
  <w:num w:numId="9" w16cid:durableId="538053800">
    <w:abstractNumId w:val="1"/>
  </w:num>
  <w:num w:numId="10" w16cid:durableId="43991501">
    <w:abstractNumId w:val="0"/>
  </w:num>
  <w:num w:numId="11" w16cid:durableId="197861800">
    <w:abstractNumId w:val="10"/>
  </w:num>
  <w:num w:numId="12" w16cid:durableId="442962313">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clean"/>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noLineBreaksAfter w:lang="zh-CN" w:val="$([{£¥·‘“〈《「『【〔〖〝﹙﹛﹝＄（．［｛￡￥"/>
  <w:noLineBreaksBefore w:lang="zh-CN" w:val="!%),.:;&gt;?]}¢¨°·ˇˉ―‖’”…‰′″›℃∶、。〃〉》」』】〕〗〞︶︺︾﹀﹄﹚﹜﹞！＂％＇），．：；？］｀｜｝～￠"/>
  <w:savePreviewPicture/>
  <w:doNotValidateAgainstSchema/>
  <w:doNotDemarcateInvalidXml/>
  <w:hdrShapeDefaults>
    <o:shapedefaults v:ext="edit" spidmax="2050"/>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5072"/>
    <w:rsid w:val="00002348"/>
    <w:rsid w:val="00002B33"/>
    <w:rsid w:val="000030A3"/>
    <w:rsid w:val="00017380"/>
    <w:rsid w:val="000241CC"/>
    <w:rsid w:val="0003197E"/>
    <w:rsid w:val="0003760F"/>
    <w:rsid w:val="0005256E"/>
    <w:rsid w:val="00071062"/>
    <w:rsid w:val="00073781"/>
    <w:rsid w:val="00077D95"/>
    <w:rsid w:val="000803B7"/>
    <w:rsid w:val="00082FE0"/>
    <w:rsid w:val="00083D71"/>
    <w:rsid w:val="00084AF5"/>
    <w:rsid w:val="000B2CDA"/>
    <w:rsid w:val="000B7AA5"/>
    <w:rsid w:val="000C3D93"/>
    <w:rsid w:val="000C4A96"/>
    <w:rsid w:val="000C5813"/>
    <w:rsid w:val="000C5A92"/>
    <w:rsid w:val="000C7467"/>
    <w:rsid w:val="000E158F"/>
    <w:rsid w:val="000F1E2B"/>
    <w:rsid w:val="000F7795"/>
    <w:rsid w:val="0010352E"/>
    <w:rsid w:val="0011189C"/>
    <w:rsid w:val="001213EE"/>
    <w:rsid w:val="00121A74"/>
    <w:rsid w:val="00125388"/>
    <w:rsid w:val="00127646"/>
    <w:rsid w:val="00132AF3"/>
    <w:rsid w:val="001349F7"/>
    <w:rsid w:val="00142792"/>
    <w:rsid w:val="001638A2"/>
    <w:rsid w:val="0017438C"/>
    <w:rsid w:val="00175879"/>
    <w:rsid w:val="00180A59"/>
    <w:rsid w:val="0018118B"/>
    <w:rsid w:val="001874A3"/>
    <w:rsid w:val="00187E86"/>
    <w:rsid w:val="00194D0F"/>
    <w:rsid w:val="001A3713"/>
    <w:rsid w:val="001A3FC0"/>
    <w:rsid w:val="001B7EB6"/>
    <w:rsid w:val="001C5539"/>
    <w:rsid w:val="001D0477"/>
    <w:rsid w:val="001D2E60"/>
    <w:rsid w:val="001D60F4"/>
    <w:rsid w:val="001F163B"/>
    <w:rsid w:val="001F3E1D"/>
    <w:rsid w:val="00200CB2"/>
    <w:rsid w:val="00236F00"/>
    <w:rsid w:val="00241953"/>
    <w:rsid w:val="00251D7F"/>
    <w:rsid w:val="002602A5"/>
    <w:rsid w:val="002649BE"/>
    <w:rsid w:val="002720FA"/>
    <w:rsid w:val="002778B8"/>
    <w:rsid w:val="00283D2B"/>
    <w:rsid w:val="00286F7A"/>
    <w:rsid w:val="0028759E"/>
    <w:rsid w:val="00291417"/>
    <w:rsid w:val="002A5279"/>
    <w:rsid w:val="002A5A14"/>
    <w:rsid w:val="002A6220"/>
    <w:rsid w:val="002C0C02"/>
    <w:rsid w:val="002C284F"/>
    <w:rsid w:val="002C7C1C"/>
    <w:rsid w:val="002D005B"/>
    <w:rsid w:val="002D0255"/>
    <w:rsid w:val="002D634E"/>
    <w:rsid w:val="002F131A"/>
    <w:rsid w:val="002F32F4"/>
    <w:rsid w:val="00300637"/>
    <w:rsid w:val="00304516"/>
    <w:rsid w:val="003152C5"/>
    <w:rsid w:val="00326293"/>
    <w:rsid w:val="00334B5D"/>
    <w:rsid w:val="00340A9E"/>
    <w:rsid w:val="00341531"/>
    <w:rsid w:val="0034263A"/>
    <w:rsid w:val="003443E6"/>
    <w:rsid w:val="0037200B"/>
    <w:rsid w:val="0037537F"/>
    <w:rsid w:val="00394A3B"/>
    <w:rsid w:val="00395297"/>
    <w:rsid w:val="003A7516"/>
    <w:rsid w:val="003B1E9F"/>
    <w:rsid w:val="003D2498"/>
    <w:rsid w:val="003D30C6"/>
    <w:rsid w:val="003D6D9C"/>
    <w:rsid w:val="003E0EBE"/>
    <w:rsid w:val="003E1169"/>
    <w:rsid w:val="003E21B0"/>
    <w:rsid w:val="003F408C"/>
    <w:rsid w:val="003F4846"/>
    <w:rsid w:val="003F6806"/>
    <w:rsid w:val="00405FBA"/>
    <w:rsid w:val="00416546"/>
    <w:rsid w:val="004241CE"/>
    <w:rsid w:val="004250F9"/>
    <w:rsid w:val="00440024"/>
    <w:rsid w:val="00453203"/>
    <w:rsid w:val="0047630B"/>
    <w:rsid w:val="00480CBC"/>
    <w:rsid w:val="004915F6"/>
    <w:rsid w:val="004961FD"/>
    <w:rsid w:val="004C11FB"/>
    <w:rsid w:val="004C2677"/>
    <w:rsid w:val="004D05F5"/>
    <w:rsid w:val="004D4C81"/>
    <w:rsid w:val="004D7B6A"/>
    <w:rsid w:val="004E19E7"/>
    <w:rsid w:val="004F7F0F"/>
    <w:rsid w:val="0051348B"/>
    <w:rsid w:val="005154EA"/>
    <w:rsid w:val="00515D88"/>
    <w:rsid w:val="00520E20"/>
    <w:rsid w:val="00527FCC"/>
    <w:rsid w:val="00532468"/>
    <w:rsid w:val="00537316"/>
    <w:rsid w:val="00544682"/>
    <w:rsid w:val="00544A35"/>
    <w:rsid w:val="00546EB8"/>
    <w:rsid w:val="00551867"/>
    <w:rsid w:val="0055560B"/>
    <w:rsid w:val="005758BE"/>
    <w:rsid w:val="0058124A"/>
    <w:rsid w:val="0058221F"/>
    <w:rsid w:val="00582FE1"/>
    <w:rsid w:val="00583DBF"/>
    <w:rsid w:val="00595072"/>
    <w:rsid w:val="005A0B1B"/>
    <w:rsid w:val="005B1DB9"/>
    <w:rsid w:val="005D36D4"/>
    <w:rsid w:val="005D7C2A"/>
    <w:rsid w:val="005E163F"/>
    <w:rsid w:val="005E1F6C"/>
    <w:rsid w:val="005E3364"/>
    <w:rsid w:val="005F0144"/>
    <w:rsid w:val="006010F8"/>
    <w:rsid w:val="00611DB9"/>
    <w:rsid w:val="00627CFD"/>
    <w:rsid w:val="00630404"/>
    <w:rsid w:val="006320C2"/>
    <w:rsid w:val="00643940"/>
    <w:rsid w:val="00646815"/>
    <w:rsid w:val="00653FDE"/>
    <w:rsid w:val="006570DE"/>
    <w:rsid w:val="00662154"/>
    <w:rsid w:val="00664D45"/>
    <w:rsid w:val="00666314"/>
    <w:rsid w:val="00666EB5"/>
    <w:rsid w:val="006718E6"/>
    <w:rsid w:val="006766D8"/>
    <w:rsid w:val="00681A59"/>
    <w:rsid w:val="006941CF"/>
    <w:rsid w:val="00694F5E"/>
    <w:rsid w:val="006A1ACC"/>
    <w:rsid w:val="006B490A"/>
    <w:rsid w:val="006C7955"/>
    <w:rsid w:val="006D2783"/>
    <w:rsid w:val="006D2E4A"/>
    <w:rsid w:val="006D5D34"/>
    <w:rsid w:val="006E2083"/>
    <w:rsid w:val="006E28CD"/>
    <w:rsid w:val="006F69B8"/>
    <w:rsid w:val="00706098"/>
    <w:rsid w:val="0072455F"/>
    <w:rsid w:val="007660CF"/>
    <w:rsid w:val="0077596A"/>
    <w:rsid w:val="007919B9"/>
    <w:rsid w:val="00795584"/>
    <w:rsid w:val="007A2561"/>
    <w:rsid w:val="007B79C9"/>
    <w:rsid w:val="007C78B8"/>
    <w:rsid w:val="007E54B0"/>
    <w:rsid w:val="007E7EDF"/>
    <w:rsid w:val="007F023E"/>
    <w:rsid w:val="007F2357"/>
    <w:rsid w:val="007F7203"/>
    <w:rsid w:val="00800931"/>
    <w:rsid w:val="00802F37"/>
    <w:rsid w:val="0080322A"/>
    <w:rsid w:val="00804E41"/>
    <w:rsid w:val="00841EE5"/>
    <w:rsid w:val="00850225"/>
    <w:rsid w:val="008600D7"/>
    <w:rsid w:val="00862743"/>
    <w:rsid w:val="00865378"/>
    <w:rsid w:val="008658DD"/>
    <w:rsid w:val="00870C52"/>
    <w:rsid w:val="008717B1"/>
    <w:rsid w:val="008749B8"/>
    <w:rsid w:val="00886F07"/>
    <w:rsid w:val="00894E01"/>
    <w:rsid w:val="00895D8F"/>
    <w:rsid w:val="008A1E12"/>
    <w:rsid w:val="008A4F38"/>
    <w:rsid w:val="008A6A0E"/>
    <w:rsid w:val="008C280E"/>
    <w:rsid w:val="008C5E95"/>
    <w:rsid w:val="008D7F3D"/>
    <w:rsid w:val="008F5292"/>
    <w:rsid w:val="00900E0F"/>
    <w:rsid w:val="00904C98"/>
    <w:rsid w:val="0091023E"/>
    <w:rsid w:val="00910CE7"/>
    <w:rsid w:val="00911425"/>
    <w:rsid w:val="00913CEA"/>
    <w:rsid w:val="009169A8"/>
    <w:rsid w:val="00917E32"/>
    <w:rsid w:val="009222E6"/>
    <w:rsid w:val="00937648"/>
    <w:rsid w:val="0094448F"/>
    <w:rsid w:val="00947159"/>
    <w:rsid w:val="009524F8"/>
    <w:rsid w:val="009526BC"/>
    <w:rsid w:val="00953F6B"/>
    <w:rsid w:val="00960A6B"/>
    <w:rsid w:val="009628AA"/>
    <w:rsid w:val="009756DA"/>
    <w:rsid w:val="00976968"/>
    <w:rsid w:val="0098118E"/>
    <w:rsid w:val="00985038"/>
    <w:rsid w:val="00985EFC"/>
    <w:rsid w:val="00986176"/>
    <w:rsid w:val="00995A6B"/>
    <w:rsid w:val="009A03BC"/>
    <w:rsid w:val="009B4BC1"/>
    <w:rsid w:val="009B651D"/>
    <w:rsid w:val="009B6EE2"/>
    <w:rsid w:val="009C3656"/>
    <w:rsid w:val="009D4A55"/>
    <w:rsid w:val="009E422A"/>
    <w:rsid w:val="009E47F9"/>
    <w:rsid w:val="009E7448"/>
    <w:rsid w:val="00A07125"/>
    <w:rsid w:val="00A17138"/>
    <w:rsid w:val="00A2048E"/>
    <w:rsid w:val="00A20DD5"/>
    <w:rsid w:val="00A27407"/>
    <w:rsid w:val="00A333FA"/>
    <w:rsid w:val="00A365C1"/>
    <w:rsid w:val="00A3736E"/>
    <w:rsid w:val="00A40EE8"/>
    <w:rsid w:val="00A40F98"/>
    <w:rsid w:val="00A45C1D"/>
    <w:rsid w:val="00A515E2"/>
    <w:rsid w:val="00A55884"/>
    <w:rsid w:val="00A56F7E"/>
    <w:rsid w:val="00A6150B"/>
    <w:rsid w:val="00A6637B"/>
    <w:rsid w:val="00A763DD"/>
    <w:rsid w:val="00A770D6"/>
    <w:rsid w:val="00A85148"/>
    <w:rsid w:val="00A965D9"/>
    <w:rsid w:val="00AA0094"/>
    <w:rsid w:val="00AA66AE"/>
    <w:rsid w:val="00AA6783"/>
    <w:rsid w:val="00AB0425"/>
    <w:rsid w:val="00AB32E6"/>
    <w:rsid w:val="00AB5A60"/>
    <w:rsid w:val="00AB792F"/>
    <w:rsid w:val="00AC1957"/>
    <w:rsid w:val="00AC6F15"/>
    <w:rsid w:val="00AE2C01"/>
    <w:rsid w:val="00AE3310"/>
    <w:rsid w:val="00B04B1E"/>
    <w:rsid w:val="00B07676"/>
    <w:rsid w:val="00B11D07"/>
    <w:rsid w:val="00B13957"/>
    <w:rsid w:val="00B24CA2"/>
    <w:rsid w:val="00B2674A"/>
    <w:rsid w:val="00B37A69"/>
    <w:rsid w:val="00B4037C"/>
    <w:rsid w:val="00B4367C"/>
    <w:rsid w:val="00B4533C"/>
    <w:rsid w:val="00B47548"/>
    <w:rsid w:val="00B51819"/>
    <w:rsid w:val="00B65C7C"/>
    <w:rsid w:val="00B6609E"/>
    <w:rsid w:val="00B661B1"/>
    <w:rsid w:val="00B71D19"/>
    <w:rsid w:val="00B734C3"/>
    <w:rsid w:val="00B75E2E"/>
    <w:rsid w:val="00B876E3"/>
    <w:rsid w:val="00B909C8"/>
    <w:rsid w:val="00B91A2B"/>
    <w:rsid w:val="00B94333"/>
    <w:rsid w:val="00B94786"/>
    <w:rsid w:val="00BA4110"/>
    <w:rsid w:val="00BB421C"/>
    <w:rsid w:val="00BB696B"/>
    <w:rsid w:val="00BC7451"/>
    <w:rsid w:val="00BD35D2"/>
    <w:rsid w:val="00BF3CEB"/>
    <w:rsid w:val="00C00D06"/>
    <w:rsid w:val="00C013DD"/>
    <w:rsid w:val="00C16031"/>
    <w:rsid w:val="00C20657"/>
    <w:rsid w:val="00C26D3E"/>
    <w:rsid w:val="00C34309"/>
    <w:rsid w:val="00C353D2"/>
    <w:rsid w:val="00C3703B"/>
    <w:rsid w:val="00C41808"/>
    <w:rsid w:val="00C44FBF"/>
    <w:rsid w:val="00C465D4"/>
    <w:rsid w:val="00C52A4C"/>
    <w:rsid w:val="00C60039"/>
    <w:rsid w:val="00C721CC"/>
    <w:rsid w:val="00C75056"/>
    <w:rsid w:val="00C829B5"/>
    <w:rsid w:val="00C82F92"/>
    <w:rsid w:val="00C90DAC"/>
    <w:rsid w:val="00C97566"/>
    <w:rsid w:val="00CA0145"/>
    <w:rsid w:val="00CA309B"/>
    <w:rsid w:val="00CB7B74"/>
    <w:rsid w:val="00CC7461"/>
    <w:rsid w:val="00CD2C4A"/>
    <w:rsid w:val="00CD38ED"/>
    <w:rsid w:val="00CE2CA9"/>
    <w:rsid w:val="00CE4651"/>
    <w:rsid w:val="00CF5B50"/>
    <w:rsid w:val="00CF66BB"/>
    <w:rsid w:val="00D1546A"/>
    <w:rsid w:val="00D20135"/>
    <w:rsid w:val="00D240FC"/>
    <w:rsid w:val="00D27475"/>
    <w:rsid w:val="00D32225"/>
    <w:rsid w:val="00D343E3"/>
    <w:rsid w:val="00D4723A"/>
    <w:rsid w:val="00D531EA"/>
    <w:rsid w:val="00D55347"/>
    <w:rsid w:val="00D569B2"/>
    <w:rsid w:val="00D56EF7"/>
    <w:rsid w:val="00D60942"/>
    <w:rsid w:val="00D67835"/>
    <w:rsid w:val="00D7661C"/>
    <w:rsid w:val="00D94550"/>
    <w:rsid w:val="00D947DE"/>
    <w:rsid w:val="00DA1137"/>
    <w:rsid w:val="00DB2623"/>
    <w:rsid w:val="00DE1A9F"/>
    <w:rsid w:val="00DE2DBB"/>
    <w:rsid w:val="00DF6912"/>
    <w:rsid w:val="00E073FF"/>
    <w:rsid w:val="00E22318"/>
    <w:rsid w:val="00E57EB7"/>
    <w:rsid w:val="00E648A4"/>
    <w:rsid w:val="00E7353F"/>
    <w:rsid w:val="00E7697F"/>
    <w:rsid w:val="00E80EE5"/>
    <w:rsid w:val="00E94686"/>
    <w:rsid w:val="00EB3841"/>
    <w:rsid w:val="00EB4F51"/>
    <w:rsid w:val="00EB68E0"/>
    <w:rsid w:val="00EC094F"/>
    <w:rsid w:val="00ED49C2"/>
    <w:rsid w:val="00F01EC2"/>
    <w:rsid w:val="00F049F1"/>
    <w:rsid w:val="00F21E33"/>
    <w:rsid w:val="00F22EC5"/>
    <w:rsid w:val="00F271D2"/>
    <w:rsid w:val="00F30FAE"/>
    <w:rsid w:val="00F340D9"/>
    <w:rsid w:val="00F443B0"/>
    <w:rsid w:val="00F55DFA"/>
    <w:rsid w:val="00F566F9"/>
    <w:rsid w:val="00F60ACC"/>
    <w:rsid w:val="00F63290"/>
    <w:rsid w:val="00F63F3F"/>
    <w:rsid w:val="00F7288C"/>
    <w:rsid w:val="00F74388"/>
    <w:rsid w:val="00F756E2"/>
    <w:rsid w:val="00F80752"/>
    <w:rsid w:val="00F85F2A"/>
    <w:rsid w:val="00F91F6D"/>
    <w:rsid w:val="00F944D1"/>
    <w:rsid w:val="00FC1CEB"/>
    <w:rsid w:val="00FC60A0"/>
    <w:rsid w:val="00FC7299"/>
    <w:rsid w:val="00FF666D"/>
    <w:rsid w:val="00FF7EC3"/>
    <w:rsid w:val="05865ED6"/>
    <w:rsid w:val="09C44277"/>
    <w:rsid w:val="116540B2"/>
    <w:rsid w:val="18A91EBE"/>
    <w:rsid w:val="2B4FB941"/>
    <w:rsid w:val="558F53CA"/>
    <w:rsid w:val="5D545D5C"/>
    <w:rsid w:val="78E6D5A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B3464B"/>
  <w15:docId w15:val="{B8332D88-4ADC-45E3-B47A-51E943E06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DengXian" w:hAnsi="Times New Roman" w:cs="Times New Roman"/>
        <w:kern w:val="2"/>
        <w:sz w:val="21"/>
        <w:szCs w:val="22"/>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uiPriority="5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531"/>
    <w:rPr>
      <w:rFonts w:ascii="Arial" w:hAnsi="Arial" w:cs="Arial"/>
      <w:kern w:val="0"/>
      <w:sz w:val="17"/>
      <w:szCs w:val="17"/>
      <w:lang w:eastAsia="en-US"/>
    </w:rPr>
  </w:style>
  <w:style w:type="paragraph" w:styleId="Heading1">
    <w:name w:val="heading 1"/>
    <w:basedOn w:val="Normal"/>
    <w:next w:val="Normal"/>
    <w:link w:val="Heading1Char"/>
    <w:uiPriority w:val="99"/>
    <w:qFormat/>
    <w:rsid w:val="00341531"/>
    <w:pPr>
      <w:keepNext/>
      <w:jc w:val="center"/>
      <w:outlineLvl w:val="0"/>
    </w:pPr>
    <w:rPr>
      <w:b/>
      <w:bCs/>
      <w:caps/>
      <w:sz w:val="20"/>
      <w:szCs w:val="20"/>
    </w:rPr>
  </w:style>
  <w:style w:type="paragraph" w:styleId="Heading2">
    <w:name w:val="heading 2"/>
    <w:basedOn w:val="Normal"/>
    <w:next w:val="Normal"/>
    <w:link w:val="Heading2Char"/>
    <w:uiPriority w:val="99"/>
    <w:qFormat/>
    <w:rsid w:val="00341531"/>
    <w:pPr>
      <w:keepNext/>
      <w:keepLines/>
      <w:spacing w:before="170" w:after="170"/>
      <w:outlineLvl w:val="1"/>
    </w:pPr>
    <w:rPr>
      <w:caps/>
    </w:rPr>
  </w:style>
  <w:style w:type="paragraph" w:styleId="Heading3">
    <w:name w:val="heading 3"/>
    <w:basedOn w:val="Normal"/>
    <w:next w:val="Normal"/>
    <w:link w:val="Heading3Char"/>
    <w:uiPriority w:val="99"/>
    <w:qFormat/>
    <w:rsid w:val="00341531"/>
    <w:pPr>
      <w:keepNext/>
      <w:keepLines/>
      <w:spacing w:before="170" w:after="170"/>
      <w:outlineLvl w:val="2"/>
    </w:pPr>
    <w:rPr>
      <w:i/>
      <w:iCs/>
    </w:rPr>
  </w:style>
  <w:style w:type="paragraph" w:styleId="Heading4">
    <w:name w:val="heading 4"/>
    <w:basedOn w:val="Normal"/>
    <w:next w:val="Normal"/>
    <w:link w:val="Heading4Char"/>
    <w:uiPriority w:val="99"/>
    <w:qFormat/>
    <w:rsid w:val="00341531"/>
    <w:pPr>
      <w:keepNext/>
      <w:spacing w:after="170"/>
      <w:outlineLvl w:val="3"/>
    </w:pPr>
    <w:rPr>
      <w:u w:val="single"/>
    </w:rPr>
  </w:style>
  <w:style w:type="paragraph" w:styleId="Heading5">
    <w:name w:val="heading 5"/>
    <w:basedOn w:val="Normal"/>
    <w:next w:val="Normal"/>
    <w:link w:val="Heading5Char"/>
    <w:uiPriority w:val="99"/>
    <w:qFormat/>
    <w:rsid w:val="00341531"/>
    <w:pPr>
      <w:spacing w:before="240" w:after="60"/>
      <w:outlineLvl w:val="4"/>
    </w:pPr>
    <w:rPr>
      <w:sz w:val="22"/>
      <w:szCs w:val="22"/>
    </w:rPr>
  </w:style>
  <w:style w:type="paragraph" w:styleId="Heading6">
    <w:name w:val="heading 6"/>
    <w:basedOn w:val="Normal"/>
    <w:next w:val="Normal"/>
    <w:link w:val="Heading6Char"/>
    <w:uiPriority w:val="99"/>
    <w:qFormat/>
    <w:rsid w:val="00341531"/>
    <w:pPr>
      <w:spacing w:before="240" w:after="60"/>
      <w:outlineLvl w:val="5"/>
    </w:pPr>
    <w:rPr>
      <w:rFonts w:ascii="Times New Roman" w:hAnsi="Times New Roman" w:cs="Times New Roman"/>
      <w:i/>
      <w:iCs/>
      <w:sz w:val="22"/>
      <w:szCs w:val="22"/>
    </w:rPr>
  </w:style>
  <w:style w:type="paragraph" w:styleId="Heading7">
    <w:name w:val="heading 7"/>
    <w:basedOn w:val="Normal"/>
    <w:next w:val="Normal"/>
    <w:link w:val="Heading7Char"/>
    <w:uiPriority w:val="99"/>
    <w:qFormat/>
    <w:rsid w:val="00341531"/>
    <w:pPr>
      <w:spacing w:before="240" w:after="60"/>
      <w:outlineLvl w:val="6"/>
    </w:pPr>
    <w:rPr>
      <w:sz w:val="20"/>
      <w:szCs w:val="20"/>
    </w:rPr>
  </w:style>
  <w:style w:type="paragraph" w:styleId="Heading8">
    <w:name w:val="heading 8"/>
    <w:basedOn w:val="Normal"/>
    <w:next w:val="Normal"/>
    <w:link w:val="Heading8Char"/>
    <w:uiPriority w:val="99"/>
    <w:qFormat/>
    <w:rsid w:val="00341531"/>
    <w:pPr>
      <w:spacing w:before="240" w:after="60"/>
      <w:outlineLvl w:val="7"/>
    </w:pPr>
    <w:rPr>
      <w:i/>
      <w:iCs/>
      <w:sz w:val="20"/>
      <w:szCs w:val="20"/>
    </w:rPr>
  </w:style>
  <w:style w:type="paragraph" w:styleId="Heading9">
    <w:name w:val="heading 9"/>
    <w:basedOn w:val="Normal"/>
    <w:next w:val="Normal"/>
    <w:link w:val="Heading9Char"/>
    <w:uiPriority w:val="99"/>
    <w:qFormat/>
    <w:rsid w:val="00341531"/>
    <w:pPr>
      <w:spacing w:before="240" w:after="60"/>
      <w:outlineLvl w:val="8"/>
    </w:pPr>
    <w:rPr>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642E"/>
    <w:rPr>
      <w:rFonts w:ascii="Arial" w:hAnsi="Arial" w:cs="Arial"/>
      <w:b/>
      <w:bCs/>
      <w:kern w:val="44"/>
      <w:sz w:val="44"/>
      <w:szCs w:val="44"/>
      <w:lang w:eastAsia="en-US"/>
    </w:rPr>
  </w:style>
  <w:style w:type="character" w:customStyle="1" w:styleId="Heading2Char">
    <w:name w:val="Heading 2 Char"/>
    <w:basedOn w:val="DefaultParagraphFont"/>
    <w:link w:val="Heading2"/>
    <w:uiPriority w:val="9"/>
    <w:semiHidden/>
    <w:rsid w:val="0072642E"/>
    <w:rPr>
      <w:rFonts w:asciiTheme="majorHAnsi" w:eastAsiaTheme="majorEastAsia" w:hAnsiTheme="majorHAnsi" w:cstheme="majorBidi"/>
      <w:b/>
      <w:bCs/>
      <w:kern w:val="0"/>
      <w:sz w:val="32"/>
      <w:szCs w:val="32"/>
      <w:lang w:eastAsia="en-US"/>
    </w:rPr>
  </w:style>
  <w:style w:type="character" w:customStyle="1" w:styleId="Heading3Char">
    <w:name w:val="Heading 3 Char"/>
    <w:basedOn w:val="DefaultParagraphFont"/>
    <w:link w:val="Heading3"/>
    <w:uiPriority w:val="9"/>
    <w:semiHidden/>
    <w:rsid w:val="0072642E"/>
    <w:rPr>
      <w:rFonts w:ascii="Arial" w:hAnsi="Arial" w:cs="Arial"/>
      <w:b/>
      <w:bCs/>
      <w:kern w:val="0"/>
      <w:sz w:val="32"/>
      <w:szCs w:val="32"/>
      <w:lang w:eastAsia="en-US"/>
    </w:rPr>
  </w:style>
  <w:style w:type="character" w:customStyle="1" w:styleId="Heading4Char">
    <w:name w:val="Heading 4 Char"/>
    <w:basedOn w:val="DefaultParagraphFont"/>
    <w:link w:val="Heading4"/>
    <w:uiPriority w:val="9"/>
    <w:semiHidden/>
    <w:rsid w:val="0072642E"/>
    <w:rPr>
      <w:rFonts w:asciiTheme="majorHAnsi" w:eastAsiaTheme="majorEastAsia" w:hAnsiTheme="majorHAnsi" w:cstheme="majorBidi"/>
      <w:b/>
      <w:bCs/>
      <w:kern w:val="0"/>
      <w:sz w:val="28"/>
      <w:szCs w:val="28"/>
      <w:lang w:eastAsia="en-US"/>
    </w:rPr>
  </w:style>
  <w:style w:type="character" w:customStyle="1" w:styleId="Heading5Char">
    <w:name w:val="Heading 5 Char"/>
    <w:basedOn w:val="DefaultParagraphFont"/>
    <w:link w:val="Heading5"/>
    <w:uiPriority w:val="9"/>
    <w:semiHidden/>
    <w:rsid w:val="0072642E"/>
    <w:rPr>
      <w:rFonts w:ascii="Arial" w:hAnsi="Arial" w:cs="Arial"/>
      <w:b/>
      <w:bCs/>
      <w:kern w:val="0"/>
      <w:sz w:val="28"/>
      <w:szCs w:val="28"/>
      <w:lang w:eastAsia="en-US"/>
    </w:rPr>
  </w:style>
  <w:style w:type="character" w:customStyle="1" w:styleId="Heading6Char">
    <w:name w:val="Heading 6 Char"/>
    <w:basedOn w:val="DefaultParagraphFont"/>
    <w:link w:val="Heading6"/>
    <w:uiPriority w:val="9"/>
    <w:semiHidden/>
    <w:rsid w:val="0072642E"/>
    <w:rPr>
      <w:rFonts w:asciiTheme="majorHAnsi" w:eastAsiaTheme="majorEastAsia" w:hAnsiTheme="majorHAnsi" w:cstheme="majorBidi"/>
      <w:b/>
      <w:bCs/>
      <w:kern w:val="0"/>
      <w:sz w:val="24"/>
      <w:szCs w:val="24"/>
      <w:lang w:eastAsia="en-US"/>
    </w:rPr>
  </w:style>
  <w:style w:type="character" w:customStyle="1" w:styleId="Heading7Char">
    <w:name w:val="Heading 7 Char"/>
    <w:basedOn w:val="DefaultParagraphFont"/>
    <w:link w:val="Heading7"/>
    <w:uiPriority w:val="9"/>
    <w:semiHidden/>
    <w:rsid w:val="0072642E"/>
    <w:rPr>
      <w:rFonts w:ascii="Arial" w:hAnsi="Arial" w:cs="Arial"/>
      <w:b/>
      <w:bCs/>
      <w:kern w:val="0"/>
      <w:sz w:val="24"/>
      <w:szCs w:val="24"/>
      <w:lang w:eastAsia="en-US"/>
    </w:rPr>
  </w:style>
  <w:style w:type="character" w:customStyle="1" w:styleId="Heading8Char">
    <w:name w:val="Heading 8 Char"/>
    <w:basedOn w:val="DefaultParagraphFont"/>
    <w:link w:val="Heading8"/>
    <w:uiPriority w:val="9"/>
    <w:semiHidden/>
    <w:rsid w:val="0072642E"/>
    <w:rPr>
      <w:rFonts w:asciiTheme="majorHAnsi" w:eastAsiaTheme="majorEastAsia" w:hAnsiTheme="majorHAnsi" w:cstheme="majorBidi"/>
      <w:kern w:val="0"/>
      <w:sz w:val="24"/>
      <w:szCs w:val="24"/>
      <w:lang w:eastAsia="en-US"/>
    </w:rPr>
  </w:style>
  <w:style w:type="character" w:customStyle="1" w:styleId="Heading9Char">
    <w:name w:val="Heading 9 Char"/>
    <w:basedOn w:val="DefaultParagraphFont"/>
    <w:link w:val="Heading9"/>
    <w:uiPriority w:val="9"/>
    <w:semiHidden/>
    <w:rsid w:val="0072642E"/>
    <w:rPr>
      <w:rFonts w:asciiTheme="majorHAnsi" w:eastAsiaTheme="majorEastAsia" w:hAnsiTheme="majorHAnsi" w:cstheme="majorBidi"/>
      <w:kern w:val="0"/>
      <w:szCs w:val="21"/>
      <w:lang w:eastAsia="en-US"/>
    </w:rPr>
  </w:style>
  <w:style w:type="paragraph" w:customStyle="1" w:styleId="TitleSmall">
    <w:name w:val="Title Small"/>
    <w:basedOn w:val="Normal"/>
    <w:next w:val="Normal"/>
    <w:uiPriority w:val="99"/>
    <w:rsid w:val="00341531"/>
    <w:pPr>
      <w:spacing w:before="170" w:after="170"/>
      <w:jc w:val="center"/>
    </w:pPr>
  </w:style>
  <w:style w:type="paragraph" w:customStyle="1" w:styleId="Part">
    <w:name w:val="Part"/>
    <w:basedOn w:val="Normal"/>
    <w:uiPriority w:val="99"/>
    <w:rsid w:val="00341531"/>
    <w:pPr>
      <w:keepLines/>
      <w:spacing w:before="3700" w:after="510"/>
      <w:jc w:val="center"/>
    </w:pPr>
    <w:rPr>
      <w:b/>
      <w:bCs/>
      <w:sz w:val="28"/>
      <w:szCs w:val="28"/>
    </w:rPr>
  </w:style>
  <w:style w:type="paragraph" w:customStyle="1" w:styleId="Trow">
    <w:name w:val="Trow"/>
    <w:basedOn w:val="Normal"/>
    <w:uiPriority w:val="99"/>
    <w:rsid w:val="00341531"/>
  </w:style>
  <w:style w:type="paragraph" w:customStyle="1" w:styleId="List1">
    <w:name w:val="List1"/>
    <w:basedOn w:val="Normal"/>
    <w:uiPriority w:val="99"/>
    <w:rsid w:val="00341531"/>
    <w:pPr>
      <w:keepLines/>
      <w:spacing w:after="170"/>
      <w:ind w:left="567"/>
    </w:pPr>
  </w:style>
  <w:style w:type="paragraph" w:customStyle="1" w:styleId="List2">
    <w:name w:val="List2"/>
    <w:basedOn w:val="Normal"/>
    <w:uiPriority w:val="99"/>
    <w:rsid w:val="00341531"/>
    <w:pPr>
      <w:keepLines/>
      <w:spacing w:after="170"/>
      <w:ind w:left="1134"/>
    </w:pPr>
  </w:style>
  <w:style w:type="paragraph" w:customStyle="1" w:styleId="List3">
    <w:name w:val="List3"/>
    <w:basedOn w:val="Normal"/>
    <w:uiPriority w:val="99"/>
    <w:rsid w:val="00341531"/>
    <w:pPr>
      <w:keepLines/>
      <w:spacing w:after="170"/>
      <w:ind w:left="1701"/>
    </w:pPr>
  </w:style>
  <w:style w:type="paragraph" w:customStyle="1" w:styleId="List4">
    <w:name w:val="List4"/>
    <w:basedOn w:val="Normal"/>
    <w:uiPriority w:val="99"/>
    <w:rsid w:val="00341531"/>
    <w:pPr>
      <w:keepLines/>
      <w:spacing w:after="170"/>
      <w:ind w:left="2268"/>
    </w:pPr>
  </w:style>
  <w:style w:type="paragraph" w:customStyle="1" w:styleId="List2H">
    <w:name w:val="List2H"/>
    <w:basedOn w:val="List2"/>
    <w:uiPriority w:val="99"/>
    <w:rsid w:val="00341531"/>
    <w:pPr>
      <w:ind w:left="1701" w:hanging="567"/>
    </w:pPr>
  </w:style>
  <w:style w:type="paragraph" w:customStyle="1" w:styleId="List3H">
    <w:name w:val="List3H"/>
    <w:basedOn w:val="List3"/>
    <w:uiPriority w:val="99"/>
    <w:rsid w:val="00341531"/>
    <w:pPr>
      <w:ind w:left="2268" w:hanging="567"/>
    </w:pPr>
  </w:style>
  <w:style w:type="paragraph" w:customStyle="1" w:styleId="TrowF">
    <w:name w:val="TrowF"/>
    <w:basedOn w:val="Trow"/>
    <w:uiPriority w:val="99"/>
    <w:rsid w:val="00341531"/>
    <w:pPr>
      <w:spacing w:before="60"/>
    </w:pPr>
  </w:style>
  <w:style w:type="paragraph" w:customStyle="1" w:styleId="Heading2First">
    <w:name w:val="Heading 2 First"/>
    <w:basedOn w:val="Heading2"/>
    <w:next w:val="Normal"/>
    <w:uiPriority w:val="99"/>
    <w:rsid w:val="00341531"/>
    <w:pPr>
      <w:spacing w:before="0"/>
    </w:pPr>
  </w:style>
  <w:style w:type="paragraph" w:customStyle="1" w:styleId="List1Rom">
    <w:name w:val="List1Rom"/>
    <w:basedOn w:val="List1"/>
    <w:uiPriority w:val="99"/>
    <w:rsid w:val="00341531"/>
    <w:pPr>
      <w:tabs>
        <w:tab w:val="right" w:pos="851"/>
        <w:tab w:val="left" w:pos="1134"/>
      </w:tabs>
      <w:ind w:left="1134" w:hanging="1134"/>
    </w:pPr>
  </w:style>
  <w:style w:type="paragraph" w:customStyle="1" w:styleId="List3Rom">
    <w:name w:val="List3Rom"/>
    <w:basedOn w:val="List3"/>
    <w:uiPriority w:val="99"/>
    <w:rsid w:val="00341531"/>
    <w:pPr>
      <w:tabs>
        <w:tab w:val="right" w:pos="1985"/>
        <w:tab w:val="left" w:pos="2268"/>
      </w:tabs>
      <w:ind w:left="2268" w:hanging="1134"/>
    </w:pPr>
  </w:style>
  <w:style w:type="paragraph" w:customStyle="1" w:styleId="List0R">
    <w:name w:val="List0R"/>
    <w:basedOn w:val="List0"/>
    <w:uiPriority w:val="99"/>
    <w:rsid w:val="00341531"/>
    <w:pPr>
      <w:ind w:firstLine="567"/>
    </w:pPr>
  </w:style>
  <w:style w:type="paragraph" w:customStyle="1" w:styleId="List0">
    <w:name w:val="List0"/>
    <w:basedOn w:val="Normal"/>
    <w:uiPriority w:val="99"/>
    <w:rsid w:val="00341531"/>
    <w:pPr>
      <w:keepLines/>
      <w:spacing w:after="170"/>
    </w:pPr>
  </w:style>
  <w:style w:type="paragraph" w:customStyle="1" w:styleId="List0Rom">
    <w:name w:val="List0Rom"/>
    <w:basedOn w:val="List0"/>
    <w:uiPriority w:val="99"/>
    <w:rsid w:val="00341531"/>
    <w:pPr>
      <w:tabs>
        <w:tab w:val="right" w:pos="851"/>
        <w:tab w:val="left" w:pos="1134"/>
      </w:tabs>
    </w:pPr>
  </w:style>
  <w:style w:type="paragraph" w:customStyle="1" w:styleId="List2RomB">
    <w:name w:val="List2RomB"/>
    <w:basedOn w:val="List2"/>
    <w:uiPriority w:val="99"/>
    <w:rsid w:val="00341531"/>
    <w:pPr>
      <w:tabs>
        <w:tab w:val="right" w:pos="1418"/>
        <w:tab w:val="left" w:pos="1701"/>
      </w:tabs>
      <w:ind w:left="0"/>
    </w:pPr>
  </w:style>
  <w:style w:type="paragraph" w:customStyle="1" w:styleId="List0H">
    <w:name w:val="List0H"/>
    <w:basedOn w:val="List0"/>
    <w:uiPriority w:val="99"/>
    <w:rsid w:val="00341531"/>
    <w:pPr>
      <w:ind w:left="567" w:hanging="567"/>
    </w:pPr>
  </w:style>
  <w:style w:type="paragraph" w:customStyle="1" w:styleId="EmitInfo">
    <w:name w:val="EmitInfo"/>
    <w:basedOn w:val="Normal"/>
    <w:uiPriority w:val="99"/>
    <w:rsid w:val="00341531"/>
    <w:pPr>
      <w:spacing w:after="510"/>
      <w:jc w:val="center"/>
    </w:pPr>
    <w:rPr>
      <w:i/>
      <w:iCs/>
    </w:rPr>
  </w:style>
  <w:style w:type="paragraph" w:customStyle="1" w:styleId="Heading1hidden">
    <w:name w:val="Heading 1 hidden"/>
    <w:basedOn w:val="Normal"/>
    <w:next w:val="Normal"/>
    <w:uiPriority w:val="99"/>
    <w:rsid w:val="00341531"/>
    <w:pPr>
      <w:keepNext/>
      <w:keepLines/>
      <w:jc w:val="center"/>
      <w:outlineLvl w:val="0"/>
    </w:pPr>
    <w:rPr>
      <w:caps/>
      <w:color w:val="FFFFFF"/>
    </w:rPr>
  </w:style>
  <w:style w:type="paragraph" w:customStyle="1" w:styleId="ContinueOrEndOfFile">
    <w:name w:val="ContinueOrEndOfFile"/>
    <w:basedOn w:val="Normal"/>
    <w:uiPriority w:val="99"/>
    <w:rsid w:val="00341531"/>
    <w:pPr>
      <w:spacing w:before="680"/>
      <w:jc w:val="right"/>
    </w:pPr>
  </w:style>
  <w:style w:type="paragraph" w:customStyle="1" w:styleId="TitleCAPS">
    <w:name w:val="Title CAPS"/>
    <w:basedOn w:val="Normal"/>
    <w:next w:val="Normal"/>
    <w:uiPriority w:val="99"/>
    <w:rsid w:val="00341531"/>
    <w:pPr>
      <w:spacing w:after="340"/>
      <w:jc w:val="center"/>
    </w:pPr>
    <w:rPr>
      <w:caps/>
    </w:rPr>
  </w:style>
  <w:style w:type="paragraph" w:styleId="Header">
    <w:name w:val="header"/>
    <w:basedOn w:val="Normal"/>
    <w:link w:val="HeaderChar"/>
    <w:uiPriority w:val="99"/>
    <w:rsid w:val="00341531"/>
    <w:pPr>
      <w:tabs>
        <w:tab w:val="right" w:pos="9072"/>
      </w:tabs>
      <w:jc w:val="center"/>
    </w:pPr>
    <w:rPr>
      <w:b/>
      <w:bCs/>
    </w:rPr>
  </w:style>
  <w:style w:type="character" w:customStyle="1" w:styleId="HeaderChar">
    <w:name w:val="Header Char"/>
    <w:basedOn w:val="DefaultParagraphFont"/>
    <w:link w:val="Header"/>
    <w:uiPriority w:val="99"/>
    <w:semiHidden/>
    <w:rsid w:val="0072642E"/>
    <w:rPr>
      <w:rFonts w:ascii="Arial" w:hAnsi="Arial" w:cs="Arial"/>
      <w:kern w:val="0"/>
      <w:sz w:val="18"/>
      <w:szCs w:val="18"/>
      <w:lang w:eastAsia="en-US"/>
    </w:rPr>
  </w:style>
  <w:style w:type="paragraph" w:customStyle="1" w:styleId="Heading2Hidden">
    <w:name w:val="Heading 2 Hidden"/>
    <w:basedOn w:val="Heading2"/>
    <w:next w:val="Normal"/>
    <w:uiPriority w:val="99"/>
    <w:rsid w:val="00341531"/>
    <w:pPr>
      <w:spacing w:before="0" w:after="0"/>
    </w:pPr>
    <w:rPr>
      <w:caps w:val="0"/>
      <w:color w:val="FFFFFF"/>
    </w:rPr>
  </w:style>
  <w:style w:type="paragraph" w:customStyle="1" w:styleId="Heading3Hidden">
    <w:name w:val="Heading 3 Hidden"/>
    <w:basedOn w:val="Heading3"/>
    <w:next w:val="Normal"/>
    <w:uiPriority w:val="99"/>
    <w:rsid w:val="00341531"/>
    <w:pPr>
      <w:spacing w:before="0" w:after="0"/>
    </w:pPr>
    <w:rPr>
      <w:color w:val="FFFFFF"/>
    </w:rPr>
  </w:style>
  <w:style w:type="paragraph" w:customStyle="1" w:styleId="Heading3First">
    <w:name w:val="Heading 3 First"/>
    <w:basedOn w:val="Heading3"/>
    <w:next w:val="Normal"/>
    <w:uiPriority w:val="99"/>
    <w:rsid w:val="00341531"/>
    <w:pPr>
      <w:spacing w:before="0"/>
    </w:pPr>
  </w:style>
  <w:style w:type="paragraph" w:styleId="Footer">
    <w:name w:val="footer"/>
    <w:basedOn w:val="Normal"/>
    <w:link w:val="FooterChar"/>
    <w:uiPriority w:val="99"/>
    <w:rsid w:val="00341531"/>
    <w:pPr>
      <w:pBdr>
        <w:top w:val="single" w:sz="4" w:space="6" w:color="auto"/>
      </w:pBdr>
      <w:tabs>
        <w:tab w:val="right" w:pos="9072"/>
      </w:tabs>
    </w:pPr>
  </w:style>
  <w:style w:type="character" w:customStyle="1" w:styleId="FooterChar">
    <w:name w:val="Footer Char"/>
    <w:basedOn w:val="DefaultParagraphFont"/>
    <w:link w:val="Footer"/>
    <w:uiPriority w:val="99"/>
    <w:semiHidden/>
    <w:rsid w:val="0072642E"/>
    <w:rPr>
      <w:rFonts w:ascii="Arial" w:hAnsi="Arial" w:cs="Arial"/>
      <w:kern w:val="0"/>
      <w:sz w:val="18"/>
      <w:szCs w:val="18"/>
      <w:lang w:eastAsia="en-US"/>
    </w:rPr>
  </w:style>
  <w:style w:type="paragraph" w:customStyle="1" w:styleId="List2Rom">
    <w:name w:val="List2Rom"/>
    <w:basedOn w:val="List2"/>
    <w:uiPriority w:val="99"/>
    <w:rsid w:val="00341531"/>
    <w:pPr>
      <w:tabs>
        <w:tab w:val="right" w:pos="1418"/>
      </w:tabs>
      <w:ind w:left="1701" w:hanging="1134"/>
    </w:pPr>
  </w:style>
  <w:style w:type="paragraph" w:customStyle="1" w:styleId="Heading2Centered">
    <w:name w:val="Heading 2 Centered"/>
    <w:basedOn w:val="Heading2"/>
    <w:next w:val="Normal"/>
    <w:uiPriority w:val="99"/>
    <w:rsid w:val="00341531"/>
    <w:pPr>
      <w:jc w:val="center"/>
    </w:pPr>
  </w:style>
  <w:style w:type="paragraph" w:customStyle="1" w:styleId="List1H">
    <w:name w:val="List1H"/>
    <w:basedOn w:val="List1"/>
    <w:uiPriority w:val="99"/>
    <w:rsid w:val="00341531"/>
    <w:pPr>
      <w:ind w:left="1134" w:hanging="567"/>
    </w:pPr>
  </w:style>
  <w:style w:type="character" w:styleId="PageNumber">
    <w:name w:val="page number"/>
    <w:basedOn w:val="DefaultParagraphFont"/>
    <w:uiPriority w:val="99"/>
    <w:rsid w:val="00341531"/>
  </w:style>
  <w:style w:type="paragraph" w:customStyle="1" w:styleId="Heading3CAPS">
    <w:name w:val="Heading 3 CAPS"/>
    <w:basedOn w:val="Normal"/>
    <w:next w:val="Normal"/>
    <w:uiPriority w:val="99"/>
    <w:rsid w:val="00341531"/>
    <w:pPr>
      <w:keepNext/>
      <w:outlineLvl w:val="2"/>
    </w:pPr>
    <w:rPr>
      <w:caps/>
    </w:rPr>
  </w:style>
  <w:style w:type="paragraph" w:customStyle="1" w:styleId="Titleunderlined">
    <w:name w:val="Title underlined"/>
    <w:basedOn w:val="TitleSmall"/>
    <w:uiPriority w:val="99"/>
    <w:rsid w:val="00341531"/>
    <w:pPr>
      <w:jc w:val="left"/>
    </w:pPr>
    <w:rPr>
      <w:u w:val="single"/>
    </w:rPr>
  </w:style>
  <w:style w:type="paragraph" w:customStyle="1" w:styleId="Headerline">
    <w:name w:val="Header line"/>
    <w:basedOn w:val="Normal"/>
    <w:uiPriority w:val="99"/>
    <w:rsid w:val="00341531"/>
    <w:pPr>
      <w:pBdr>
        <w:bottom w:val="single" w:sz="6" w:space="6" w:color="auto"/>
      </w:pBdr>
      <w:tabs>
        <w:tab w:val="right" w:pos="9061"/>
      </w:tabs>
    </w:pPr>
    <w:rPr>
      <w:lang w:val="fr-FR"/>
    </w:rPr>
  </w:style>
  <w:style w:type="paragraph" w:customStyle="1" w:styleId="TOC">
    <w:name w:val="TOC"/>
    <w:basedOn w:val="Normal"/>
    <w:uiPriority w:val="99"/>
    <w:rsid w:val="00341531"/>
    <w:pPr>
      <w:tabs>
        <w:tab w:val="left" w:pos="2268"/>
        <w:tab w:val="left" w:leader="dot" w:pos="7088"/>
        <w:tab w:val="right" w:pos="7513"/>
        <w:tab w:val="center" w:pos="7655"/>
        <w:tab w:val="left" w:pos="7797"/>
      </w:tabs>
      <w:spacing w:before="120" w:after="120"/>
      <w:ind w:left="1985" w:hanging="1418"/>
    </w:pPr>
  </w:style>
  <w:style w:type="paragraph" w:customStyle="1" w:styleId="Toc1">
    <w:name w:val="Toc1"/>
    <w:basedOn w:val="TOC"/>
    <w:uiPriority w:val="99"/>
    <w:rsid w:val="00341531"/>
    <w:pPr>
      <w:spacing w:before="0"/>
    </w:pPr>
  </w:style>
  <w:style w:type="character" w:styleId="Hyperlink">
    <w:name w:val="Hyperlink"/>
    <w:basedOn w:val="DefaultParagraphFont"/>
    <w:uiPriority w:val="99"/>
    <w:rsid w:val="00341531"/>
    <w:rPr>
      <w:color w:val="0000FF"/>
      <w:u w:val="single"/>
    </w:rPr>
  </w:style>
  <w:style w:type="character" w:styleId="FollowedHyperlink">
    <w:name w:val="FollowedHyperlink"/>
    <w:basedOn w:val="DefaultParagraphFont"/>
    <w:uiPriority w:val="99"/>
    <w:rsid w:val="00341531"/>
    <w:rPr>
      <w:color w:val="800080"/>
      <w:u w:val="single"/>
    </w:rPr>
  </w:style>
  <w:style w:type="paragraph" w:styleId="FootnoteText">
    <w:name w:val="footnote text"/>
    <w:basedOn w:val="Normal"/>
    <w:link w:val="FootnoteTextChar"/>
    <w:uiPriority w:val="99"/>
    <w:semiHidden/>
    <w:rsid w:val="00341531"/>
    <w:pPr>
      <w:spacing w:after="40"/>
      <w:ind w:left="284" w:hanging="284"/>
    </w:pPr>
    <w:rPr>
      <w:sz w:val="16"/>
      <w:szCs w:val="16"/>
    </w:rPr>
  </w:style>
  <w:style w:type="character" w:customStyle="1" w:styleId="FootnoteTextChar">
    <w:name w:val="Footnote Text Char"/>
    <w:basedOn w:val="DefaultParagraphFont"/>
    <w:link w:val="FootnoteText"/>
    <w:uiPriority w:val="99"/>
    <w:semiHidden/>
    <w:rsid w:val="0072642E"/>
    <w:rPr>
      <w:rFonts w:ascii="Arial" w:hAnsi="Arial" w:cs="Arial"/>
      <w:kern w:val="0"/>
      <w:sz w:val="18"/>
      <w:szCs w:val="18"/>
      <w:lang w:eastAsia="en-US"/>
    </w:rPr>
  </w:style>
  <w:style w:type="character" w:styleId="FootnoteReference">
    <w:name w:val="footnote reference"/>
    <w:basedOn w:val="DefaultParagraphFont"/>
    <w:uiPriority w:val="99"/>
    <w:semiHidden/>
    <w:rsid w:val="00341531"/>
    <w:rPr>
      <w:color w:val="0000FF"/>
      <w:sz w:val="17"/>
      <w:szCs w:val="17"/>
      <w:vertAlign w:val="superscript"/>
    </w:rPr>
  </w:style>
  <w:style w:type="paragraph" w:customStyle="1" w:styleId="Heading3Bold">
    <w:name w:val="Heading 3 Bold"/>
    <w:basedOn w:val="Normal"/>
    <w:uiPriority w:val="99"/>
    <w:rsid w:val="00341531"/>
    <w:pPr>
      <w:keepNext/>
      <w:ind w:left="113"/>
      <w:outlineLvl w:val="2"/>
    </w:pPr>
    <w:rPr>
      <w:b/>
      <w:bCs/>
      <w:sz w:val="24"/>
      <w:szCs w:val="24"/>
    </w:rPr>
  </w:style>
  <w:style w:type="paragraph" w:styleId="BalloonText">
    <w:name w:val="Balloon Text"/>
    <w:basedOn w:val="Normal"/>
    <w:link w:val="BalloonTextChar"/>
    <w:uiPriority w:val="99"/>
    <w:semiHidden/>
    <w:rsid w:val="007F023E"/>
    <w:rPr>
      <w:rFonts w:ascii="Segoe UI" w:hAnsi="Segoe UI" w:cs="Segoe UI"/>
      <w:sz w:val="18"/>
      <w:szCs w:val="18"/>
    </w:rPr>
  </w:style>
  <w:style w:type="character" w:customStyle="1" w:styleId="BalloonTextChar">
    <w:name w:val="Balloon Text Char"/>
    <w:basedOn w:val="DefaultParagraphFont"/>
    <w:link w:val="BalloonText"/>
    <w:uiPriority w:val="99"/>
    <w:locked/>
    <w:rsid w:val="007F023E"/>
    <w:rPr>
      <w:rFonts w:ascii="Segoe UI" w:hAnsi="Segoe UI" w:cs="Segoe UI"/>
      <w:sz w:val="18"/>
      <w:szCs w:val="18"/>
    </w:rPr>
  </w:style>
  <w:style w:type="character" w:styleId="CommentReference">
    <w:name w:val="annotation reference"/>
    <w:basedOn w:val="DefaultParagraphFont"/>
    <w:uiPriority w:val="99"/>
    <w:semiHidden/>
    <w:rsid w:val="002649BE"/>
    <w:rPr>
      <w:sz w:val="16"/>
      <w:szCs w:val="16"/>
    </w:rPr>
  </w:style>
  <w:style w:type="paragraph" w:styleId="CommentText">
    <w:name w:val="annotation text"/>
    <w:basedOn w:val="Normal"/>
    <w:link w:val="CommentTextChar"/>
    <w:uiPriority w:val="99"/>
    <w:semiHidden/>
    <w:rsid w:val="002649BE"/>
    <w:rPr>
      <w:sz w:val="20"/>
      <w:szCs w:val="20"/>
    </w:rPr>
  </w:style>
  <w:style w:type="character" w:customStyle="1" w:styleId="CommentTextChar">
    <w:name w:val="Comment Text Char"/>
    <w:basedOn w:val="DefaultParagraphFont"/>
    <w:link w:val="CommentText"/>
    <w:uiPriority w:val="99"/>
    <w:locked/>
    <w:rsid w:val="002649BE"/>
    <w:rPr>
      <w:rFonts w:ascii="Arial" w:hAnsi="Arial" w:cs="Arial"/>
    </w:rPr>
  </w:style>
  <w:style w:type="paragraph" w:styleId="CommentSubject">
    <w:name w:val="annotation subject"/>
    <w:basedOn w:val="CommentText"/>
    <w:next w:val="CommentText"/>
    <w:link w:val="CommentSubjectChar"/>
    <w:uiPriority w:val="99"/>
    <w:semiHidden/>
    <w:rsid w:val="002649BE"/>
    <w:rPr>
      <w:b/>
      <w:bCs/>
    </w:rPr>
  </w:style>
  <w:style w:type="character" w:customStyle="1" w:styleId="CommentSubjectChar">
    <w:name w:val="Comment Subject Char"/>
    <w:basedOn w:val="CommentTextChar"/>
    <w:link w:val="CommentSubject"/>
    <w:uiPriority w:val="99"/>
    <w:locked/>
    <w:rsid w:val="002649BE"/>
    <w:rPr>
      <w:rFonts w:ascii="Arial" w:hAnsi="Arial" w:cs="Arial"/>
      <w:b/>
      <w:bCs/>
    </w:rPr>
  </w:style>
  <w:style w:type="character" w:styleId="UnresolvedMention">
    <w:name w:val="Unresolved Mention"/>
    <w:basedOn w:val="DefaultParagraphFont"/>
    <w:uiPriority w:val="99"/>
    <w:semiHidden/>
    <w:unhideWhenUsed/>
    <w:rsid w:val="00F756E2"/>
    <w:rPr>
      <w:color w:val="605E5C"/>
      <w:shd w:val="clear" w:color="auto" w:fill="E1DFDD"/>
    </w:rPr>
  </w:style>
  <w:style w:type="paragraph" w:styleId="Revision">
    <w:name w:val="Revision"/>
    <w:hidden/>
    <w:uiPriority w:val="99"/>
    <w:semiHidden/>
    <w:rsid w:val="00F756E2"/>
    <w:rPr>
      <w:rFonts w:ascii="Arial" w:hAnsi="Arial" w:cs="Arial"/>
      <w:kern w:val="0"/>
      <w:sz w:val="17"/>
      <w:szCs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wipo.int/documents/d/standards/docs-en-03-03-01.pdf" TargetMode="External"/><Relationship Id="rId18" Type="http://schemas.openxmlformats.org/officeDocument/2006/relationships/header" Target="head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wipo.int/documents/d/standards/docs-en-03-37-01.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www.wipo.int/documents/d/standards/docs-en-07-03-02.pdf" TargetMode="Externa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wipo.int/documents/d/standards/docs-en-03-16-01.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10 Publications</TermName>
          <TermId xmlns="http://schemas.microsoft.com/office/infopath/2007/PartnerControls">351d4749-6841-4db0-8571-0d9e2b311a64</TermId>
        </TermInfo>
      </Terms>
    </oec7080f59824b85bfab9bab42c36e68>
    <ECCM_Description xmlns="0d6abe56-55ad-41de-8124-44420a0ee71d">The Annex to the working document CWS/13/25 which details updates to Part 4.1 of the WIPO Handbook on Intellectual Property Information and Documentation</ECCM_Description>
    <_dlc_DocId xmlns="ec94eb93-2160-433d-bc9d-10bdc50beb83">ICSDBFP-360348501-19521</_dlc_DocId>
    <gbd88f87496145e58da10973a57b07b8 xmlns="56500874-bba0-4b48-9090-b201492e8473">
      <Terms xmlns="http://schemas.microsoft.com/office/infopath/2007/PartnerControls">
        <TermInfo xmlns="http://schemas.microsoft.com/office/infopath/2007/PartnerControls">
          <TermName xmlns="http://schemas.microsoft.com/office/infopath/2007/PartnerControls">Committee on WIPO Standards</TermName>
          <TermId xmlns="http://schemas.microsoft.com/office/infopath/2007/PartnerControls">505ec630-c8e5-4e30-8a4a-e8d9be6ccbb1</TermId>
        </TermInfo>
      </Terms>
    </gbd88f87496145e58da10973a57b07b8>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KICItemID xmlns="0d6abe56-55ad-41de-8124-44420a0ee71d" xsi:nil="true"/>
    <TaxCatchAll xmlns="56500874-bba0-4b48-9090-b201492e8473">
      <Value>4</Value>
      <Value>3</Value>
      <Value>1</Value>
      <Value>105</Value>
    </TaxCatchAll>
    <KICFolderPath xmlns="0d6abe56-55ad-41de-8124-44420a0ee71d" xsi:nil="true"/>
    <DocType xmlns="0d6abe56-55ad-41de-8124-44420a0ee71d">Report</DocType>
    <_dlc_DocIdUrl xmlns="ec94eb93-2160-433d-bc9d-10bdc50beb83">
      <Url>https://wipoprod.sharepoint.com/sites/SPS-INT-BFP-ICSD-CWS/_layouts/15/DocIdRedir.aspx?ID=ICSDBFP-360348501-19521</Url>
      <Description>ICSDBFP-360348501-19521</Description>
    </_dlc_DocIdUrl>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haredContentType xmlns="Microsoft.SharePoint.Taxonomy.ContentTypeSync" SourceId="f7a99264-aac8-44dd-b14f-8017e78a225a" ContentTypeId="0x01010043A0F979BE30A3469F998CB749C11FBD"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KIC Body Document" ma:contentTypeID="0x01010043A0F979BE30A3469F998CB749C11FBD010600C3E6CE767C94AA49BC85E2335A3EDA5C" ma:contentTypeVersion="358" ma:contentTypeDescription="" ma:contentTypeScope="" ma:versionID="1f9e08834504cc4fa32eb0fd79945168">
  <xsd:schema xmlns:xsd="http://www.w3.org/2001/XMLSchema" xmlns:xs="http://www.w3.org/2001/XMLSchema" xmlns:p="http://schemas.microsoft.com/office/2006/metadata/properties" xmlns:ns2="0d6abe56-55ad-41de-8124-44420a0ee71d" xmlns:ns3="56500874-bba0-4b48-9090-b201492e8473" xmlns:ns4="ec94eb93-2160-433d-bc9d-10bdc50beb83" targetNamespace="http://schemas.microsoft.com/office/2006/metadata/properties" ma:root="true" ma:fieldsID="fa3a340bfbf8dce17eaa9a5264096a25" ns2:_="" ns3:_="" ns4:_="">
    <xsd:import namespace="0d6abe56-55ad-41de-8124-44420a0ee71d"/>
    <xsd:import namespace="56500874-bba0-4b48-9090-b201492e8473"/>
    <xsd:import namespace="ec94eb93-2160-433d-bc9d-10bdc50beb83"/>
    <xsd:element name="properties">
      <xsd:complexType>
        <xsd:sequence>
          <xsd:element name="documentManagement">
            <xsd:complexType>
              <xsd:all>
                <xsd:element ref="ns2:DocType" minOccurs="0"/>
                <xsd:element ref="ns2:KICItemID" minOccurs="0"/>
                <xsd:element ref="ns2:KICFolderPath" minOccurs="0"/>
                <xsd:element ref="ns2:ECCM_Description" minOccurs="0"/>
                <xsd:element ref="ns3:gd7c24c3841c42febad33c823204a123" minOccurs="0"/>
                <xsd:element ref="ns3:oec7080f59824b85bfab9bab42c36e68" minOccurs="0"/>
                <xsd:element ref="ns3:j72d38dd587d4c818476e9c94f452b47" minOccurs="0"/>
                <xsd:element ref="ns3:TaxCatchAll" minOccurs="0"/>
                <xsd:element ref="ns3:gbd88f87496145e58da10973a57b07b8" minOccurs="0"/>
                <xsd:element ref="ns3:TaxCatchAllLabel"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DocType" ma:index="2"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element name="KICItemID" ma:index="6" nillable="true" ma:displayName="KIC Item ID" ma:internalName="KICItemID">
      <xsd:simpleType>
        <xsd:restriction base="dms:Text">
          <xsd:maxLength value="255"/>
        </xsd:restriction>
      </xsd:simpleType>
    </xsd:element>
    <xsd:element name="KICFolderPath" ma:index="7" nillable="true" ma:displayName="KIC Folder Path" ma:internalName="KICFolderPath">
      <xsd:simpleType>
        <xsd:restriction base="dms:Note">
          <xsd:maxLength value="255"/>
        </xsd:restriction>
      </xsd:simpleType>
    </xsd:element>
    <xsd:element name="ECCM_Description" ma:index="10" nillable="true" ma:displayName="Doc Description" ma:internalName="ECCM_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element name="j72d38dd587d4c818476e9c94f452b47" ma:index="1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bd88f87496145e58da10973a57b07b8" ma:index="21" nillable="true" ma:taxonomy="true" ma:internalName="gbd88f87496145e58da10973a57b07b8" ma:taxonomyFieldName="Body1" ma:displayName="Body" ma:default="" ma:fieldId="{0bd88f87-4961-45e5-8da1-0973a57b07b8}" ma:sspId="f7a99264-aac8-44dd-b14f-8017e78a225a" ma:termSetId="b5868aee-eae4-40f2-8f9b-f92e3feaca77" ma:anchorId="00000000-0000-0000-0000-000000000000" ma:open="false" ma:isKeyword="false">
      <xsd:complexType>
        <xsd:sequence>
          <xsd:element ref="pc:Terms" minOccurs="0" maxOccurs="1"/>
        </xsd:sequence>
      </xsd:complexType>
    </xsd:element>
    <xsd:element name="TaxCatchAllLabel" ma:index="22"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23" nillable="true" ma:displayName="Document ID Value" ma:description="The value of the document ID assigned to this item." ma:indexed="true" ma:internalName="_dlc_DocId" ma:readOnly="true">
      <xsd:simpleType>
        <xsd:restriction base="dms:Text"/>
      </xsd:simpleType>
    </xsd:element>
    <xsd:element name="_dlc_DocIdUrl" ma:index="2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5"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A08A12-BC12-4E1E-BF75-65929D88CB5C}">
  <ds:schemaRefs>
    <ds:schemaRef ds:uri="http://schemas.microsoft.com/sharepoint/v3/contenttype/forms"/>
  </ds:schemaRefs>
</ds:datastoreItem>
</file>

<file path=customXml/itemProps2.xml><?xml version="1.0" encoding="utf-8"?>
<ds:datastoreItem xmlns:ds="http://schemas.openxmlformats.org/officeDocument/2006/customXml" ds:itemID="{936E5CDB-3A48-4759-87F3-EB8556E8017D}">
  <ds:schemaRefs>
    <ds:schemaRef ds:uri="http://schemas.microsoft.com/office/2006/metadata/properties"/>
    <ds:schemaRef ds:uri="http://purl.org/dc/dcmitype/"/>
    <ds:schemaRef ds:uri="http://purl.org/dc/elements/1.1/"/>
    <ds:schemaRef ds:uri="http://www.w3.org/XML/1998/namespac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ec94eb93-2160-433d-bc9d-10bdc50beb83"/>
    <ds:schemaRef ds:uri="56500874-bba0-4b48-9090-b201492e8473"/>
    <ds:schemaRef ds:uri="0d6abe56-55ad-41de-8124-44420a0ee71d"/>
  </ds:schemaRefs>
</ds:datastoreItem>
</file>

<file path=customXml/itemProps3.xml><?xml version="1.0" encoding="utf-8"?>
<ds:datastoreItem xmlns:ds="http://schemas.openxmlformats.org/officeDocument/2006/customXml" ds:itemID="{F84CA634-81D7-471E-A201-D9284AE2843F}">
  <ds:schemaRefs>
    <ds:schemaRef ds:uri="http://schemas.openxmlformats.org/officeDocument/2006/bibliography"/>
  </ds:schemaRefs>
</ds:datastoreItem>
</file>

<file path=customXml/itemProps4.xml><?xml version="1.0" encoding="utf-8"?>
<ds:datastoreItem xmlns:ds="http://schemas.openxmlformats.org/officeDocument/2006/customXml" ds:itemID="{E4C6DC18-543F-4363-B3EC-49E3A0401B29}">
  <ds:schemaRefs>
    <ds:schemaRef ds:uri="Microsoft.SharePoint.Taxonomy.ContentTypeSync"/>
  </ds:schemaRefs>
</ds:datastoreItem>
</file>

<file path=customXml/itemProps5.xml><?xml version="1.0" encoding="utf-8"?>
<ds:datastoreItem xmlns:ds="http://schemas.openxmlformats.org/officeDocument/2006/customXml" ds:itemID="{747D4305-A6D2-4608-BB0D-5717F04A4ACA}">
  <ds:schemaRefs>
    <ds:schemaRef ds:uri="http://schemas.microsoft.com/sharepoint/events"/>
  </ds:schemaRefs>
</ds:datastoreItem>
</file>

<file path=customXml/itemProps6.xml><?xml version="1.0" encoding="utf-8"?>
<ds:datastoreItem xmlns:ds="http://schemas.openxmlformats.org/officeDocument/2006/customXml" ds:itemID="{8B60695D-141F-4371-8D1B-64E9EA48E9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6abe56-55ad-41de-8124-44420a0ee71d"/>
    <ds:schemaRef ds:uri="56500874-bba0-4b48-9090-b201492e8473"/>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353</Words>
  <Characters>3387</Characters>
  <Application>Microsoft Office Word</Application>
  <DocSecurity>0</DocSecurity>
  <Lines>28</Lines>
  <Paragraphs>7</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CWS/13/25 Rev. Annex (English)</vt:lpstr>
      <vt:lpstr>PCT MINIMUM DOCUMENTATION</vt:lpstr>
      <vt:lpstr>    Explanatory Notes</vt:lpstr>
      <vt:lpstr>    Inventory of patent and utility model documents</vt:lpstr>
    </vt:vector>
  </TitlesOfParts>
  <Manager/>
  <Company>WIPO</Company>
  <LinksUpToDate>false</LinksUpToDate>
  <CharactersWithSpaces>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CWS/13/25 Rev. Annex (English)</dc:title>
  <dc:subject>Update of WIPO Handbook Part 4 PCT Minimum Documentation Annex I </dc:subject>
  <dc:creator>WIPO</dc:creator>
  <cp:keywords>WIPO CWS Thirteenth Session, Handbook Part 4, PCT Minimum Documentation, Annex </cp:keywords>
  <dc:description/>
  <cp:lastModifiedBy>WIPO</cp:lastModifiedBy>
  <cp:revision>25</cp:revision>
  <cp:lastPrinted>2025-10-14T11:02:00Z</cp:lastPrinted>
  <dcterms:created xsi:type="dcterms:W3CDTF">2025-09-05T09:04:00Z</dcterms:created>
  <dcterms:modified xsi:type="dcterms:W3CDTF">2025-10-14T11:02:00Z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347465c3</vt:lpwstr>
  </property>
  <property fmtid="{D5CDD505-2E9C-101B-9397-08002B2CF9AE}" pid="3" name="ClassificationContentMarkingFooterFontProps">
    <vt:lpwstr>#000000,10,Calibri</vt:lpwstr>
  </property>
  <property fmtid="{D5CDD505-2E9C-101B-9397-08002B2CF9AE}" pid="4" name="ClassificationContentMarkingFooterText">
    <vt:lpwstr>WIPO FOR OFFICIAL USE ONLY </vt:lpwstr>
  </property>
  <property fmtid="{D5CDD505-2E9C-101B-9397-08002B2CF9AE}" pid="5" name="From1">
    <vt:lpwstr/>
  </property>
  <property fmtid="{D5CDD505-2E9C-101B-9397-08002B2CF9AE}" pid="6" name="BusinessUnit">
    <vt:lpwstr>4;#International Classifications and Standards Division|1bda9d19-f2c0-4f24-b9f1-c91ec6b8f041</vt:lpwstr>
  </property>
  <property fmtid="{D5CDD505-2E9C-101B-9397-08002B2CF9AE}" pid="7" name="xd_ProgID">
    <vt:lpwstr/>
  </property>
  <property fmtid="{D5CDD505-2E9C-101B-9397-08002B2CF9AE}" pid="8" name="MediaServiceImageTags">
    <vt:lpwstr/>
  </property>
  <property fmtid="{D5CDD505-2E9C-101B-9397-08002B2CF9AE}" pid="9" name="m4535404f5974080b635c68c1acaf1ab">
    <vt:lpwstr/>
  </property>
  <property fmtid="{D5CDD505-2E9C-101B-9397-08002B2CF9AE}" pid="10" name="RMClassification">
    <vt:lpwstr>105;#10 Publications|351d4749-6841-4db0-8571-0d9e2b311a64</vt:lpwstr>
  </property>
  <property fmtid="{D5CDD505-2E9C-101B-9397-08002B2CF9AE}" pid="11" name="ContentTypeId">
    <vt:lpwstr>0x01010043A0F979BE30A3469F998CB749C11FBD010600C3E6CE767C94AA49BC85E2335A3EDA5C</vt:lpwstr>
  </property>
  <property fmtid="{D5CDD505-2E9C-101B-9397-08002B2CF9AE}" pid="12" name="Page">
    <vt:lpwstr>page:  4.1.</vt:lpwstr>
  </property>
  <property fmtid="{D5CDD505-2E9C-101B-9397-08002B2CF9AE}" pid="13" name="Body1">
    <vt:lpwstr>3;#Committee on WIPO Standards|505ec630-c8e5-4e30-8a4a-e8d9be6ccbb1</vt:lpwstr>
  </property>
  <property fmtid="{D5CDD505-2E9C-101B-9397-08002B2CF9AE}" pid="14" name="ComplianceAssetId">
    <vt:lpwstr/>
  </property>
  <property fmtid="{D5CDD505-2E9C-101B-9397-08002B2CF9AE}" pid="15" name="TemplateUrl">
    <vt:lpwstr/>
  </property>
  <property fmtid="{D5CDD505-2E9C-101B-9397-08002B2CF9AE}" pid="16" name="Classification">
    <vt:lpwstr>For Official Use Only</vt:lpwstr>
  </property>
  <property fmtid="{D5CDD505-2E9C-101B-9397-08002B2CF9AE}" pid="17" name="_ExtendedDescription">
    <vt:lpwstr/>
  </property>
  <property fmtid="{D5CDD505-2E9C-101B-9397-08002B2CF9AE}" pid="18" name="IPTopics">
    <vt:lpwstr/>
  </property>
  <property fmtid="{D5CDD505-2E9C-101B-9397-08002B2CF9AE}" pid="19" name="docLang">
    <vt:lpwstr>en</vt:lpwstr>
  </property>
  <property fmtid="{D5CDD505-2E9C-101B-9397-08002B2CF9AE}" pid="20" name="Alignment">
    <vt:lpwstr>Centre</vt:lpwstr>
  </property>
  <property fmtid="{D5CDD505-2E9C-101B-9397-08002B2CF9AE}" pid="21" name="Language">
    <vt:lpwstr>English</vt:lpwstr>
  </property>
  <property fmtid="{D5CDD505-2E9C-101B-9397-08002B2CF9AE}" pid="22" name="xd_Signature">
    <vt:bool>false</vt:bool>
  </property>
  <property fmtid="{D5CDD505-2E9C-101B-9397-08002B2CF9AE}" pid="23" name="TitusGUID">
    <vt:lpwstr>ddc704d5-3a8f-46cd-9b71-0355524a73fc</vt:lpwstr>
  </property>
  <property fmtid="{D5CDD505-2E9C-101B-9397-08002B2CF9AE}" pid="24" name="Created Date">
    <vt:lpwstr>2021-12-15T15:43:35</vt:lpwstr>
  </property>
  <property fmtid="{D5CDD505-2E9C-101B-9397-08002B2CF9AE}" pid="25" name="lcf76f155ced4ddcb4097134ff3c332f">
    <vt:lpwstr/>
  </property>
  <property fmtid="{D5CDD505-2E9C-101B-9397-08002B2CF9AE}" pid="26" name="doc name">
    <vt:lpwstr>en / 04-01-01</vt:lpwstr>
  </property>
  <property fmtid="{D5CDD505-2E9C-101B-9397-08002B2CF9AE}" pid="27" name="ECCM_Year">
    <vt:lpwstr/>
  </property>
  <property fmtid="{D5CDD505-2E9C-101B-9397-08002B2CF9AE}" pid="28" name="_dlc_DocIdItemGuid">
    <vt:lpwstr>dd20030d-0a84-4452-bb39-13a9d18445a2</vt:lpwstr>
  </property>
  <property fmtid="{D5CDD505-2E9C-101B-9397-08002B2CF9AE}" pid="29" name="To">
    <vt:lpwstr/>
  </property>
  <property fmtid="{D5CDD505-2E9C-101B-9397-08002B2CF9AE}" pid="30" name="_tzSourceUrl">
    <vt:lpwstr>https://kic.WIPO.INT/OTCS/llisapi.dll?func=ll&amp;objId=13165004&amp;objAction=VersionProperties&amp;vernum=4</vt:lpwstr>
  </property>
  <property fmtid="{D5CDD505-2E9C-101B-9397-08002B2CF9AE}" pid="31" name="{DFC8691F-2432-4741-B780-3CAE3235A612}">
    <vt:lpwstr>&lt;?xml version="1.0" encoding="utf-16"?&gt;&lt;XmlFileSourceXmlGenerator xmlns:xsd="http://www.w3.org/2001/XMLSchema" xmlns:xsi="http://www.w3.org/2001/XMLSchema-instance"&gt;&lt;SourceInfoStoreType&gt;ContentServer&lt;/SourceInfoStoreType&gt;&lt;Url&gt;D:/ICSD/JOB1-08 ICSD STS Acti</vt:lpwstr>
  </property>
  <property fmtid="{D5CDD505-2E9C-101B-9397-08002B2CF9AE}" pid="32" name="k5f91d7f67f54ee29b509143279df90f">
    <vt:lpwstr/>
  </property>
  <property fmtid="{D5CDD505-2E9C-101B-9397-08002B2CF9AE}" pid="33" name="TriggerFlowInfo">
    <vt:lpwstr/>
  </property>
  <property fmtid="{D5CDD505-2E9C-101B-9397-08002B2CF9AE}" pid="34" name="Languages">
    <vt:lpwstr>1;#English|950e6fa2-2df0-4983-a604-54e57c7a6d93</vt:lpwstr>
  </property>
  <property fmtid="{D5CDD505-2E9C-101B-9397-08002B2CF9AE}" pid="35" name="VisualMarkings">
    <vt:lpwstr>None</vt:lpwstr>
  </property>
  <property fmtid="{D5CDD505-2E9C-101B-9397-08002B2CF9AE}" pid="36" name="Order">
    <vt:r8>1300</vt:r8>
  </property>
  <property fmtid="{D5CDD505-2E9C-101B-9397-08002B2CF9AE}" pid="37" name="MSIP_Label_20773ee6-353b-4fb9-a59d-0b94c8c67bea_Enabled">
    <vt:lpwstr>true</vt:lpwstr>
  </property>
  <property fmtid="{D5CDD505-2E9C-101B-9397-08002B2CF9AE}" pid="38" name="MSIP_Label_20773ee6-353b-4fb9-a59d-0b94c8c67bea_SetDate">
    <vt:lpwstr>2025-09-11T13:50:05Z</vt:lpwstr>
  </property>
  <property fmtid="{D5CDD505-2E9C-101B-9397-08002B2CF9AE}" pid="39" name="MSIP_Label_20773ee6-353b-4fb9-a59d-0b94c8c67bea_Method">
    <vt:lpwstr>Privileged</vt:lpwstr>
  </property>
  <property fmtid="{D5CDD505-2E9C-101B-9397-08002B2CF9AE}" pid="40" name="MSIP_Label_20773ee6-353b-4fb9-a59d-0b94c8c67bea_Name">
    <vt:lpwstr>No markings</vt:lpwstr>
  </property>
  <property fmtid="{D5CDD505-2E9C-101B-9397-08002B2CF9AE}" pid="41" name="MSIP_Label_20773ee6-353b-4fb9-a59d-0b94c8c67bea_SiteId">
    <vt:lpwstr>faa31b06-8ccc-48c9-867f-f7510dd11c02</vt:lpwstr>
  </property>
  <property fmtid="{D5CDD505-2E9C-101B-9397-08002B2CF9AE}" pid="42" name="MSIP_Label_20773ee6-353b-4fb9-a59d-0b94c8c67bea_ActionId">
    <vt:lpwstr>e345f601-b553-4a8f-992a-20fa8faf6536</vt:lpwstr>
  </property>
  <property fmtid="{D5CDD505-2E9C-101B-9397-08002B2CF9AE}" pid="43" name="MSIP_Label_20773ee6-353b-4fb9-a59d-0b94c8c67bea_ContentBits">
    <vt:lpwstr>0</vt:lpwstr>
  </property>
  <property fmtid="{D5CDD505-2E9C-101B-9397-08002B2CF9AE}" pid="44" name="MSIP_Label_20773ee6-353b-4fb9-a59d-0b94c8c67bea_Tag">
    <vt:lpwstr>10, 0, 1, 1</vt:lpwstr>
  </property>
</Properties>
</file>