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44453" w14:textId="4BD8D069" w:rsidR="00B76C17" w:rsidRPr="004E5FCC" w:rsidRDefault="00B76C17" w:rsidP="52C33FC8">
      <w:pPr>
        <w:jc w:val="center"/>
        <w:rPr>
          <w:ins w:id="0" w:author="Author"/>
          <w:b/>
          <w:bCs/>
          <w:sz w:val="20"/>
        </w:rPr>
      </w:pPr>
      <w:r w:rsidRPr="52C33FC8">
        <w:rPr>
          <w:b/>
          <w:bCs/>
          <w:sz w:val="20"/>
        </w:rPr>
        <w:t>RECOMMENDED MINIMUM CONTENTS FOR INTELLECTUAL PROPERTY OFFICES’ WEB</w:t>
      </w:r>
      <w:del w:id="1" w:author="Author">
        <w:r w:rsidR="009A2209" w:rsidRPr="52C33FC8" w:rsidDel="00673227">
          <w:rPr>
            <w:b/>
            <w:bCs/>
            <w:sz w:val="20"/>
          </w:rPr>
          <w:delText xml:space="preserve"> </w:delText>
        </w:r>
      </w:del>
      <w:r w:rsidRPr="52C33FC8">
        <w:rPr>
          <w:b/>
          <w:bCs/>
          <w:sz w:val="20"/>
        </w:rPr>
        <w:t>SITES</w:t>
      </w:r>
    </w:p>
    <w:p w14:paraId="214DD1D3" w14:textId="6BFDCEA2" w:rsidR="005540E0" w:rsidRDefault="005540E0" w:rsidP="00773EE3">
      <w:pPr>
        <w:jc w:val="center"/>
        <w:rPr>
          <w:ins w:id="2" w:author="Author"/>
          <w:rFonts w:cs="Arial"/>
          <w:b/>
          <w:sz w:val="20"/>
        </w:rPr>
      </w:pPr>
    </w:p>
    <w:p w14:paraId="28F39998" w14:textId="3EB9E876" w:rsidR="00B73084" w:rsidRDefault="00B73084">
      <w:pPr>
        <w:jc w:val="center"/>
        <w:rPr>
          <w:b/>
          <w:bCs/>
          <w:sz w:val="20"/>
        </w:rPr>
      </w:pPr>
    </w:p>
    <w:p w14:paraId="24583310" w14:textId="77777777" w:rsidR="00B73084" w:rsidRDefault="00B73084">
      <w:pPr>
        <w:rPr>
          <w:del w:id="3" w:author="Author"/>
        </w:rPr>
      </w:pPr>
    </w:p>
    <w:p w14:paraId="66ABB44B" w14:textId="77777777" w:rsidR="00B73084" w:rsidRDefault="00B73084">
      <w:pPr>
        <w:rPr>
          <w:del w:id="4" w:author="Author"/>
        </w:rPr>
      </w:pPr>
    </w:p>
    <w:p w14:paraId="282E73BF" w14:textId="77777777" w:rsidR="00FA55F7" w:rsidRDefault="00FA55F7" w:rsidP="00773EE3">
      <w:pPr>
        <w:widowControl w:val="0"/>
        <w:kinsoku w:val="0"/>
        <w:spacing w:after="340"/>
        <w:ind w:right="11"/>
        <w:jc w:val="center"/>
        <w:rPr>
          <w:rFonts w:cs="Arial"/>
          <w:i/>
        </w:rPr>
      </w:pPr>
    </w:p>
    <w:p w14:paraId="471468ED" w14:textId="34B0049C" w:rsidR="006822DB" w:rsidRPr="00A338EB" w:rsidRDefault="006822DB" w:rsidP="00773EE3">
      <w:pPr>
        <w:widowControl w:val="0"/>
        <w:kinsoku w:val="0"/>
        <w:spacing w:after="340"/>
        <w:ind w:right="11"/>
        <w:jc w:val="center"/>
        <w:rPr>
          <w:rFonts w:cs="Arial"/>
        </w:rPr>
      </w:pPr>
      <w:r w:rsidRPr="00A338EB">
        <w:rPr>
          <w:rFonts w:cs="Arial"/>
          <w:i/>
        </w:rPr>
        <w:t>Proposal presented for approval</w:t>
      </w:r>
      <w:r w:rsidRPr="00773EE3">
        <w:rPr>
          <w:i/>
        </w:rPr>
        <w:t xml:space="preserve"> by the Committee on </w:t>
      </w:r>
      <w:r w:rsidRPr="00A338EB">
        <w:rPr>
          <w:rFonts w:cs="Arial"/>
          <w:i/>
        </w:rPr>
        <w:t xml:space="preserve">WIPO Standards (CWS) </w:t>
      </w:r>
      <w:r w:rsidRPr="00773EE3">
        <w:rPr>
          <w:i/>
        </w:rPr>
        <w:br/>
        <w:t xml:space="preserve">at its </w:t>
      </w:r>
      <w:r w:rsidRPr="00A338EB">
        <w:rPr>
          <w:rFonts w:cs="Arial"/>
          <w:i/>
        </w:rPr>
        <w:t>thirteenth</w:t>
      </w:r>
      <w:r w:rsidRPr="00773EE3">
        <w:rPr>
          <w:i/>
        </w:rPr>
        <w:t xml:space="preserve"> session</w:t>
      </w:r>
    </w:p>
    <w:p w14:paraId="750A2615" w14:textId="77777777" w:rsidR="006822DB" w:rsidRPr="00A338EB" w:rsidRDefault="006822DB" w:rsidP="006822DB">
      <w:pPr>
        <w:rPr>
          <w:rFonts w:cs="Arial"/>
        </w:rPr>
      </w:pPr>
    </w:p>
    <w:p w14:paraId="2163F99A" w14:textId="77777777" w:rsidR="006822DB" w:rsidRPr="00A338EB" w:rsidRDefault="006822DB" w:rsidP="00773EE3">
      <w:pPr>
        <w:pStyle w:val="Heading2First"/>
        <w:rPr>
          <w:rFonts w:cs="Arial"/>
        </w:rPr>
      </w:pPr>
    </w:p>
    <w:p w14:paraId="136B5A18" w14:textId="77777777" w:rsidR="006822DB" w:rsidRPr="00A338EB" w:rsidRDefault="006822DB" w:rsidP="00FD72E5">
      <w:pPr>
        <w:pStyle w:val="Heading2"/>
      </w:pPr>
      <w:r w:rsidRPr="00A338EB">
        <w:t>Introduction</w:t>
      </w:r>
    </w:p>
    <w:p w14:paraId="186C19B2" w14:textId="641F9B6A" w:rsidR="006822DB" w:rsidRPr="00A338EB" w:rsidRDefault="006822DB" w:rsidP="005F7026">
      <w:pPr>
        <w:pStyle w:val="List0"/>
        <w:spacing w:after="220"/>
        <w:rPr>
          <w:rFonts w:cs="Arial"/>
        </w:rPr>
      </w:pPr>
      <w:r w:rsidRPr="00A338EB">
        <w:rPr>
          <w:rFonts w:cs="Arial"/>
        </w:rPr>
        <w:fldChar w:fldCharType="begin"/>
      </w:r>
      <w:r w:rsidRPr="00A338EB">
        <w:rPr>
          <w:rFonts w:cs="Arial"/>
        </w:rPr>
        <w:instrText xml:space="preserve"> AUTONUM  </w:instrText>
      </w:r>
      <w:r w:rsidRPr="00A338EB">
        <w:rPr>
          <w:rFonts w:cs="Arial"/>
        </w:rPr>
        <w:fldChar w:fldCharType="end"/>
      </w:r>
      <w:r w:rsidRPr="00A338EB">
        <w:rPr>
          <w:rFonts w:cs="Arial"/>
        </w:rPr>
        <w:tab/>
        <w:t xml:space="preserve">This document </w:t>
      </w:r>
      <w:del w:id="5" w:author="Author">
        <w:r w:rsidR="00B73084">
          <w:delText>intends to provide</w:delText>
        </w:r>
      </w:del>
      <w:ins w:id="6" w:author="Author">
        <w:r w:rsidRPr="00A338EB">
          <w:rPr>
            <w:rFonts w:cs="Arial"/>
          </w:rPr>
          <w:t>provides</w:t>
        </w:r>
      </w:ins>
      <w:r w:rsidRPr="00A338EB">
        <w:rPr>
          <w:rFonts w:cs="Arial"/>
        </w:rPr>
        <w:t xml:space="preserve"> guidance to Intellectual Property Offices (IPOs) </w:t>
      </w:r>
      <w:del w:id="7" w:author="Author">
        <w:r w:rsidR="00B73084">
          <w:delText>regarding</w:delText>
        </w:r>
      </w:del>
      <w:ins w:id="8" w:author="Author">
        <w:r w:rsidRPr="00A338EB">
          <w:rPr>
            <w:rFonts w:cs="Arial"/>
          </w:rPr>
          <w:t>on</w:t>
        </w:r>
      </w:ins>
      <w:r w:rsidRPr="00A338EB">
        <w:rPr>
          <w:rFonts w:cs="Arial"/>
        </w:rPr>
        <w:t xml:space="preserve"> the presentation and </w:t>
      </w:r>
      <w:del w:id="9" w:author="Author">
        <w:r w:rsidR="00B73084">
          <w:delText>contents</w:delText>
        </w:r>
      </w:del>
      <w:ins w:id="10" w:author="Author">
        <w:r w:rsidRPr="00A338EB">
          <w:rPr>
            <w:rFonts w:cs="Arial"/>
          </w:rPr>
          <w:t>content</w:t>
        </w:r>
      </w:ins>
      <w:r w:rsidRPr="00A338EB">
        <w:rPr>
          <w:rFonts w:cs="Arial"/>
        </w:rPr>
        <w:t xml:space="preserve"> of their </w:t>
      </w:r>
      <w:del w:id="11" w:author="Author">
        <w:r w:rsidR="00B73084">
          <w:delText>Web sites made available through the Internet.</w:delText>
        </w:r>
      </w:del>
      <w:ins w:id="12" w:author="Author">
        <w:r w:rsidRPr="00A338EB">
          <w:rPr>
            <w:rFonts w:cs="Arial"/>
          </w:rPr>
          <w:t>websites.</w:t>
        </w:r>
      </w:ins>
      <w:r w:rsidRPr="00A338EB">
        <w:rPr>
          <w:rFonts w:cs="Arial"/>
        </w:rPr>
        <w:t xml:space="preserve">  The recommendations </w:t>
      </w:r>
      <w:del w:id="13" w:author="Author">
        <w:r w:rsidR="00B73084">
          <w:delText xml:space="preserve">are not limited to patents for inventions but </w:delText>
        </w:r>
      </w:del>
      <w:r w:rsidRPr="00A338EB">
        <w:rPr>
          <w:rFonts w:cs="Arial"/>
        </w:rPr>
        <w:t xml:space="preserve">cover all </w:t>
      </w:r>
      <w:del w:id="14" w:author="Author">
        <w:r w:rsidR="00B73084">
          <w:delText xml:space="preserve">the </w:delText>
        </w:r>
      </w:del>
      <w:r w:rsidRPr="00A338EB">
        <w:rPr>
          <w:rFonts w:cs="Arial"/>
        </w:rPr>
        <w:t xml:space="preserve">intellectual property </w:t>
      </w:r>
      <w:ins w:id="15" w:author="Author">
        <w:r w:rsidRPr="00A338EB">
          <w:rPr>
            <w:rFonts w:cs="Arial"/>
          </w:rPr>
          <w:t xml:space="preserve">(IP) </w:t>
        </w:r>
      </w:ins>
      <w:r w:rsidRPr="00A338EB">
        <w:rPr>
          <w:rFonts w:cs="Arial"/>
        </w:rPr>
        <w:t xml:space="preserve">rights </w:t>
      </w:r>
      <w:del w:id="16" w:author="Author">
        <w:r w:rsidR="00B73084">
          <w:delText>dealt with</w:delText>
        </w:r>
      </w:del>
      <w:ins w:id="17" w:author="Author">
        <w:r w:rsidRPr="00A338EB">
          <w:rPr>
            <w:rFonts w:cs="Arial"/>
          </w:rPr>
          <w:t>administered</w:t>
        </w:r>
      </w:ins>
      <w:r w:rsidRPr="00A338EB">
        <w:rPr>
          <w:rFonts w:cs="Arial"/>
        </w:rPr>
        <w:t xml:space="preserve"> by the respective IPO.  If an IPO creates a new </w:t>
      </w:r>
      <w:del w:id="18" w:author="Author">
        <w:r w:rsidR="00B73084">
          <w:delText>Web site</w:delText>
        </w:r>
      </w:del>
      <w:ins w:id="19" w:author="Author">
        <w:r w:rsidRPr="00A338EB">
          <w:rPr>
            <w:rFonts w:cs="Arial"/>
          </w:rPr>
          <w:t>website</w:t>
        </w:r>
      </w:ins>
      <w:r w:rsidRPr="00A338EB">
        <w:rPr>
          <w:rFonts w:cs="Arial"/>
        </w:rPr>
        <w:t xml:space="preserve"> or changes </w:t>
      </w:r>
      <w:del w:id="20" w:author="Author">
        <w:r w:rsidR="00B73084">
          <w:delText>the contents/</w:delText>
        </w:r>
      </w:del>
      <w:ins w:id="21" w:author="Author">
        <w:r w:rsidRPr="00A338EB">
          <w:rPr>
            <w:rFonts w:cs="Arial"/>
          </w:rPr>
          <w:t xml:space="preserve">its content or </w:t>
        </w:r>
      </w:ins>
      <w:r w:rsidRPr="00A338EB">
        <w:rPr>
          <w:rFonts w:cs="Arial"/>
        </w:rPr>
        <w:t>layout</w:t>
      </w:r>
      <w:del w:id="22" w:author="Author">
        <w:r w:rsidR="00B73084">
          <w:delText xml:space="preserve"> thereof, the Office is invited to</w:delText>
        </w:r>
      </w:del>
      <w:ins w:id="23" w:author="Author">
        <w:r w:rsidRPr="00A338EB">
          <w:rPr>
            <w:rFonts w:cs="Arial"/>
          </w:rPr>
          <w:t xml:space="preserve">, it </w:t>
        </w:r>
        <w:r w:rsidR="001454ED">
          <w:rPr>
            <w:rFonts w:cs="Arial"/>
          </w:rPr>
          <w:t xml:space="preserve">is recommended for the IPO to </w:t>
        </w:r>
      </w:ins>
      <w:del w:id="24" w:author="Author">
        <w:r w:rsidR="00310BAD" w:rsidDel="00D2239A">
          <w:rPr>
            <w:rFonts w:cs="Arial"/>
          </w:rPr>
          <w:delText>should</w:delText>
        </w:r>
      </w:del>
      <w:r w:rsidRPr="00A338EB">
        <w:rPr>
          <w:rFonts w:cs="Arial"/>
        </w:rPr>
        <w:t xml:space="preserve">inform the International Bureau of WIPO </w:t>
      </w:r>
      <w:del w:id="25" w:author="Author">
        <w:r w:rsidR="00B73084">
          <w:delText>of</w:delText>
        </w:r>
      </w:del>
      <w:ins w:id="26" w:author="Author">
        <w:r w:rsidRPr="00A338EB">
          <w:rPr>
            <w:rFonts w:cs="Arial"/>
          </w:rPr>
          <w:t>so</w:t>
        </w:r>
      </w:ins>
      <w:r w:rsidRPr="00A338EB">
        <w:rPr>
          <w:rFonts w:cs="Arial"/>
        </w:rPr>
        <w:t xml:space="preserve"> that </w:t>
      </w:r>
      <w:del w:id="27" w:author="Author">
        <w:r w:rsidR="00B73084">
          <w:delText xml:space="preserve">fact in order for </w:delText>
        </w:r>
      </w:del>
      <w:r w:rsidRPr="00A338EB">
        <w:rPr>
          <w:rFonts w:cs="Arial"/>
        </w:rPr>
        <w:t xml:space="preserve">the International Bureau </w:t>
      </w:r>
      <w:ins w:id="28" w:author="Author">
        <w:r w:rsidR="005E75C9">
          <w:rPr>
            <w:rFonts w:cs="Arial"/>
          </w:rPr>
          <w:t xml:space="preserve">provides </w:t>
        </w:r>
      </w:ins>
      <w:del w:id="29" w:author="Author">
        <w:r w:rsidR="00B73084">
          <w:delText>to establish</w:delText>
        </w:r>
      </w:del>
      <w:ins w:id="30" w:author="Author">
        <w:r w:rsidR="003337EF">
          <w:t xml:space="preserve"> </w:t>
        </w:r>
      </w:ins>
      <w:del w:id="31" w:author="Author">
        <w:r w:rsidR="003337EF" w:rsidDel="00F930C0">
          <w:delText xml:space="preserve">can create </w:delText>
        </w:r>
      </w:del>
      <w:r w:rsidRPr="00A338EB">
        <w:rPr>
          <w:rFonts w:cs="Arial"/>
        </w:rPr>
        <w:t xml:space="preserve">a </w:t>
      </w:r>
      <w:ins w:id="32" w:author="Author">
        <w:r w:rsidR="003337EF">
          <w:rPr>
            <w:rFonts w:cs="Arial"/>
          </w:rPr>
          <w:t>new or up</w:t>
        </w:r>
        <w:r w:rsidR="00F930C0">
          <w:rPr>
            <w:rFonts w:cs="Arial"/>
          </w:rPr>
          <w:t xml:space="preserve">dated </w:t>
        </w:r>
      </w:ins>
      <w:r w:rsidRPr="00A338EB">
        <w:rPr>
          <w:rFonts w:cs="Arial"/>
        </w:rPr>
        <w:t>hyperlink</w:t>
      </w:r>
      <w:ins w:id="33" w:author="Author">
        <w:r w:rsidR="00F930C0">
          <w:rPr>
            <w:rFonts w:cs="Arial"/>
          </w:rPr>
          <w:t>(s)</w:t>
        </w:r>
      </w:ins>
      <w:r w:rsidRPr="00A338EB">
        <w:rPr>
          <w:rFonts w:cs="Arial"/>
        </w:rPr>
        <w:t xml:space="preserve"> to the individual </w:t>
      </w:r>
      <w:ins w:id="34" w:author="Author">
        <w:r w:rsidR="00D2239A">
          <w:rPr>
            <w:rFonts w:cs="Arial"/>
          </w:rPr>
          <w:t xml:space="preserve">websites </w:t>
        </w:r>
      </w:ins>
      <w:del w:id="35" w:author="Author">
        <w:r w:rsidRPr="00A338EB" w:rsidDel="00D2239A">
          <w:rPr>
            <w:rFonts w:cs="Arial"/>
          </w:rPr>
          <w:delText xml:space="preserve">URL </w:delText>
        </w:r>
      </w:del>
      <w:r w:rsidRPr="00A338EB">
        <w:rPr>
          <w:rFonts w:cs="Arial"/>
        </w:rPr>
        <w:t xml:space="preserve">of the IPO.  </w:t>
      </w:r>
      <w:del w:id="36" w:author="Author">
        <w:r w:rsidR="00B73084">
          <w:delText>The links</w:delText>
        </w:r>
      </w:del>
      <w:ins w:id="37" w:author="Author">
        <w:r w:rsidRPr="00A338EB">
          <w:rPr>
            <w:rFonts w:cs="Arial"/>
          </w:rPr>
          <w:t>These hyperlinks</w:t>
        </w:r>
      </w:ins>
      <w:r w:rsidRPr="00A338EB">
        <w:rPr>
          <w:rFonts w:cs="Arial"/>
        </w:rPr>
        <w:t xml:space="preserve"> are listed under </w:t>
      </w:r>
      <w:del w:id="38" w:author="Author">
        <w:r w:rsidR="00B73084">
          <w:delText>“Site Addresses of IPOs”</w:delText>
        </w:r>
      </w:del>
      <w:ins w:id="39" w:author="Author">
        <w:r w:rsidRPr="00A338EB">
          <w:rPr>
            <w:rFonts w:cs="Arial"/>
          </w:rPr>
          <w:fldChar w:fldCharType="begin"/>
        </w:r>
        <w:r w:rsidRPr="00A338EB">
          <w:rPr>
            <w:rFonts w:cs="Arial"/>
          </w:rPr>
          <w:instrText>HYPERLINK "https://www.wipo.int/members/en/"</w:instrText>
        </w:r>
      </w:ins>
      <w:r w:rsidR="008C539F" w:rsidRPr="00A338EB">
        <w:rPr>
          <w:rFonts w:cs="Arial"/>
        </w:rPr>
      </w:r>
      <w:ins w:id="40" w:author="Author">
        <w:r w:rsidRPr="00A338EB">
          <w:rPr>
            <w:rFonts w:cs="Arial"/>
          </w:rPr>
          <w:fldChar w:fldCharType="separate"/>
        </w:r>
        <w:r w:rsidRPr="00A338EB">
          <w:rPr>
            <w:rStyle w:val="Hyperlink"/>
            <w:rFonts w:cs="Arial"/>
          </w:rPr>
          <w:t>https://www.wipo.int/members/en/</w:t>
        </w:r>
        <w:r w:rsidRPr="00A338EB">
          <w:rPr>
            <w:rFonts w:cs="Arial"/>
          </w:rPr>
          <w:fldChar w:fldCharType="end"/>
        </w:r>
      </w:ins>
      <w:r w:rsidRPr="00A338EB">
        <w:rPr>
          <w:rFonts w:cs="Arial"/>
        </w:rPr>
        <w:t xml:space="preserve"> on the WIPO </w:t>
      </w:r>
      <w:del w:id="41" w:author="Author">
        <w:r w:rsidR="00B73084">
          <w:delText xml:space="preserve">Web site, </w:delText>
        </w:r>
        <w:r w:rsidR="00B73084">
          <w:fldChar w:fldCharType="begin"/>
        </w:r>
        <w:r w:rsidR="00B73084">
          <w:delInstrText>HYPERLINK "http://www.wipo.int/"</w:delInstrText>
        </w:r>
        <w:r w:rsidR="00B73084">
          <w:fldChar w:fldCharType="separate"/>
        </w:r>
        <w:r w:rsidR="00B73084">
          <w:rPr>
            <w:rStyle w:val="Hyperlink"/>
          </w:rPr>
          <w:delText>http://www.</w:delText>
        </w:r>
        <w:bookmarkStart w:id="42" w:name="_Hlt7841632"/>
        <w:r w:rsidR="00B73084">
          <w:rPr>
            <w:rStyle w:val="Hyperlink"/>
          </w:rPr>
          <w:delText>w</w:delText>
        </w:r>
        <w:bookmarkEnd w:id="42"/>
        <w:r w:rsidR="00B73084">
          <w:rPr>
            <w:rStyle w:val="Hyperlink"/>
          </w:rPr>
          <w:delText>ipo.int</w:delText>
        </w:r>
        <w:r w:rsidR="00B73084">
          <w:fldChar w:fldCharType="end"/>
        </w:r>
        <w:r w:rsidR="00B73084">
          <w:delText>.</w:delText>
        </w:r>
      </w:del>
      <w:ins w:id="43" w:author="Author">
        <w:r w:rsidRPr="00A338EB">
          <w:rPr>
            <w:rFonts w:cs="Arial"/>
          </w:rPr>
          <w:t>website.</w:t>
        </w:r>
      </w:ins>
      <w:r w:rsidRPr="00A338EB">
        <w:rPr>
          <w:rFonts w:cs="Arial"/>
        </w:rPr>
        <w:t xml:space="preserve"> </w:t>
      </w:r>
    </w:p>
    <w:p w14:paraId="7589DA01" w14:textId="744A55CA" w:rsidR="006822DB" w:rsidRPr="00A338EB" w:rsidRDefault="006822DB" w:rsidP="001C27BD">
      <w:pPr>
        <w:pStyle w:val="Heading2"/>
      </w:pPr>
      <w:r w:rsidRPr="00A338EB">
        <w:t xml:space="preserve">RECOMMENDED CONTENT FOR </w:t>
      </w:r>
      <w:ins w:id="44" w:author="Author">
        <w:r w:rsidRPr="00A338EB">
          <w:t xml:space="preserve">THE WEBSITES OF </w:t>
        </w:r>
      </w:ins>
      <w:r w:rsidRPr="00A338EB">
        <w:t xml:space="preserve">INTELLECTUAL PROPERTY </w:t>
      </w:r>
      <w:del w:id="45" w:author="Author">
        <w:r w:rsidR="00B73084">
          <w:delText>WEB SITES</w:delText>
        </w:r>
      </w:del>
      <w:ins w:id="46" w:author="Author">
        <w:r w:rsidRPr="00A338EB">
          <w:t>OFFICES</w:t>
        </w:r>
      </w:ins>
    </w:p>
    <w:p w14:paraId="447D3CFE" w14:textId="1D20903B" w:rsidR="006822DB" w:rsidRPr="00A338EB" w:rsidRDefault="006822DB" w:rsidP="005F7026">
      <w:pPr>
        <w:pStyle w:val="List0"/>
        <w:spacing w:after="220"/>
        <w:rPr>
          <w:rFonts w:cs="Arial"/>
        </w:rPr>
      </w:pPr>
      <w:r w:rsidRPr="00A338EB">
        <w:rPr>
          <w:rFonts w:cs="Arial"/>
        </w:rPr>
        <w:fldChar w:fldCharType="begin"/>
      </w:r>
      <w:r w:rsidRPr="00A338EB">
        <w:rPr>
          <w:rFonts w:cs="Arial"/>
        </w:rPr>
        <w:instrText xml:space="preserve"> AUTONUM  </w:instrText>
      </w:r>
      <w:r w:rsidRPr="00A338EB">
        <w:rPr>
          <w:rFonts w:cs="Arial"/>
        </w:rPr>
        <w:fldChar w:fldCharType="end"/>
      </w:r>
      <w:r w:rsidRPr="00A338EB">
        <w:rPr>
          <w:rFonts w:cs="Arial"/>
        </w:rPr>
        <w:tab/>
        <w:t xml:space="preserve">The content of </w:t>
      </w:r>
      <w:del w:id="47" w:author="Author">
        <w:r w:rsidR="00B73084">
          <w:delText>Intellectual Property Web sites</w:delText>
        </w:r>
      </w:del>
      <w:ins w:id="48" w:author="Author">
        <w:r w:rsidRPr="00A338EB">
          <w:rPr>
            <w:rFonts w:cs="Arial"/>
          </w:rPr>
          <w:t>IPO websites</w:t>
        </w:r>
      </w:ins>
      <w:r w:rsidRPr="00A338EB">
        <w:rPr>
          <w:rFonts w:cs="Arial"/>
        </w:rPr>
        <w:t xml:space="preserve"> should be presented in the </w:t>
      </w:r>
      <w:ins w:id="49" w:author="Author">
        <w:r w:rsidR="004F4174">
          <w:rPr>
            <w:rFonts w:cs="Arial"/>
          </w:rPr>
          <w:t xml:space="preserve">official </w:t>
        </w:r>
      </w:ins>
      <w:r w:rsidRPr="00A338EB">
        <w:rPr>
          <w:rFonts w:cs="Arial"/>
        </w:rPr>
        <w:t xml:space="preserve">language(s) of the national </w:t>
      </w:r>
      <w:del w:id="50" w:author="Author">
        <w:r w:rsidR="00B73084">
          <w:delText>office.  At least</w:delText>
        </w:r>
      </w:del>
      <w:ins w:id="51" w:author="Author">
        <w:r w:rsidRPr="00A338EB">
          <w:rPr>
            <w:rFonts w:cs="Arial"/>
          </w:rPr>
          <w:t>or regional Office.  In addition,</w:t>
        </w:r>
      </w:ins>
      <w:r w:rsidRPr="00A338EB">
        <w:rPr>
          <w:rFonts w:cs="Arial"/>
        </w:rPr>
        <w:t xml:space="preserve"> the homepage and the most important </w:t>
      </w:r>
      <w:ins w:id="52" w:author="Author">
        <w:r w:rsidR="008A4679">
          <w:rPr>
            <w:rFonts w:cs="Arial"/>
          </w:rPr>
          <w:t>web</w:t>
        </w:r>
      </w:ins>
      <w:r w:rsidRPr="00A338EB">
        <w:rPr>
          <w:rFonts w:cs="Arial"/>
        </w:rPr>
        <w:t xml:space="preserve">pages (e.g., information on how to apply for </w:t>
      </w:r>
      <w:del w:id="53" w:author="Author">
        <w:r w:rsidR="00F930C0" w:rsidDel="00BA4851">
          <w:rPr>
            <w:rFonts w:cs="Arial"/>
          </w:rPr>
          <w:delText xml:space="preserve">intellectual property </w:delText>
        </w:r>
      </w:del>
      <w:r w:rsidR="00BA4851">
        <w:rPr>
          <w:rFonts w:cs="Arial"/>
        </w:rPr>
        <w:t xml:space="preserve">IP </w:t>
      </w:r>
      <w:r w:rsidRPr="00A338EB">
        <w:rPr>
          <w:rFonts w:cs="Arial"/>
        </w:rPr>
        <w:t>protection) should also be presented in English.</w:t>
      </w:r>
    </w:p>
    <w:p w14:paraId="1399B404" w14:textId="47BFE7EB" w:rsidR="006822DB" w:rsidRPr="00A338EB" w:rsidRDefault="006822DB" w:rsidP="005F7026">
      <w:pPr>
        <w:pStyle w:val="List0"/>
        <w:spacing w:after="220"/>
        <w:rPr>
          <w:del w:id="54" w:author="Author"/>
          <w:rFonts w:cs="Arial"/>
        </w:rPr>
      </w:pPr>
      <w:r w:rsidRPr="00A338EB">
        <w:rPr>
          <w:rFonts w:cs="Arial"/>
        </w:rPr>
        <w:fldChar w:fldCharType="begin"/>
      </w:r>
      <w:r w:rsidRPr="00A338EB">
        <w:rPr>
          <w:rFonts w:cs="Arial"/>
        </w:rPr>
        <w:instrText xml:space="preserve"> AUTONUM  </w:instrText>
      </w:r>
      <w:r w:rsidRPr="00A338EB">
        <w:rPr>
          <w:rFonts w:cs="Arial"/>
        </w:rPr>
        <w:fldChar w:fldCharType="end"/>
      </w:r>
      <w:r w:rsidRPr="00A338EB">
        <w:rPr>
          <w:rFonts w:cs="Arial"/>
        </w:rPr>
        <w:tab/>
      </w:r>
      <w:del w:id="55" w:author="Author">
        <w:r w:rsidR="00B73084">
          <w:delText>Intellectual Property Web sites</w:delText>
        </w:r>
      </w:del>
      <w:ins w:id="56" w:author="Author">
        <w:r w:rsidRPr="00A338EB">
          <w:rPr>
            <w:rFonts w:cs="Arial"/>
          </w:rPr>
          <w:t>IPO</w:t>
        </w:r>
        <w:r w:rsidRPr="00A338EB" w:rsidDel="00CA25FD">
          <w:rPr>
            <w:rFonts w:cs="Arial"/>
          </w:rPr>
          <w:t xml:space="preserve"> </w:t>
        </w:r>
        <w:r w:rsidRPr="00A338EB">
          <w:rPr>
            <w:rFonts w:cs="Arial"/>
          </w:rPr>
          <w:t>websites</w:t>
        </w:r>
      </w:ins>
      <w:r w:rsidRPr="00A338EB">
        <w:rPr>
          <w:rFonts w:cs="Arial"/>
        </w:rPr>
        <w:t xml:space="preserve"> should </w:t>
      </w:r>
      <w:del w:id="57" w:author="Author">
        <w:r w:rsidR="00B73084">
          <w:delText>provide</w:delText>
        </w:r>
      </w:del>
      <w:ins w:id="58" w:author="Author">
        <w:r w:rsidRPr="00A338EB">
          <w:rPr>
            <w:rFonts w:cs="Arial"/>
          </w:rPr>
          <w:t>contain comprehensive</w:t>
        </w:r>
      </w:ins>
      <w:r w:rsidRPr="00A338EB">
        <w:rPr>
          <w:rFonts w:cs="Arial"/>
        </w:rPr>
        <w:t xml:space="preserve"> information </w:t>
      </w:r>
      <w:ins w:id="59" w:author="Author">
        <w:r w:rsidRPr="00A338EB">
          <w:rPr>
            <w:rFonts w:cs="Arial"/>
          </w:rPr>
          <w:t xml:space="preserve">and resources </w:t>
        </w:r>
      </w:ins>
      <w:r w:rsidRPr="00A338EB">
        <w:rPr>
          <w:rFonts w:cs="Arial"/>
        </w:rPr>
        <w:t xml:space="preserve">about the procedures of the </w:t>
      </w:r>
      <w:del w:id="60" w:author="Author">
        <w:r w:rsidR="00B73084">
          <w:delText>national office</w:delText>
        </w:r>
      </w:del>
      <w:ins w:id="61" w:author="Author">
        <w:r w:rsidRPr="00A338EB">
          <w:rPr>
            <w:rFonts w:cs="Arial"/>
          </w:rPr>
          <w:t>Office</w:t>
        </w:r>
      </w:ins>
      <w:r w:rsidRPr="00A338EB">
        <w:rPr>
          <w:rFonts w:cs="Arial"/>
        </w:rPr>
        <w:t xml:space="preserve"> and other information to assist users of the national</w:t>
      </w:r>
      <w:ins w:id="62" w:author="Author">
        <w:r w:rsidR="00BA4851">
          <w:rPr>
            <w:rFonts w:cs="Arial"/>
          </w:rPr>
          <w:t xml:space="preserve"> or regional</w:t>
        </w:r>
      </w:ins>
      <w:r w:rsidRPr="00A338EB">
        <w:rPr>
          <w:rFonts w:cs="Arial"/>
        </w:rPr>
        <w:t xml:space="preserve"> </w:t>
      </w:r>
      <w:ins w:id="63" w:author="Author">
        <w:r w:rsidR="007551AF">
          <w:rPr>
            <w:rFonts w:cs="Arial"/>
          </w:rPr>
          <w:t xml:space="preserve"> </w:t>
        </w:r>
      </w:ins>
      <w:r w:rsidRPr="00A338EB">
        <w:rPr>
          <w:rFonts w:cs="Arial"/>
        </w:rPr>
        <w:t xml:space="preserve">system.  </w:t>
      </w:r>
      <w:del w:id="64" w:author="Author">
        <w:r w:rsidR="00B73084">
          <w:delText>For example, Intellectual Property Web sites should contain:</w:delText>
        </w:r>
      </w:del>
      <w:ins w:id="65" w:author="Author">
        <w:r w:rsidRPr="00A338EB">
          <w:rPr>
            <w:rFonts w:cs="Arial"/>
          </w:rPr>
          <w:t xml:space="preserve">The websites should be user-friendly and easy to understand for both new and experienced users.  </w:t>
        </w:r>
      </w:ins>
    </w:p>
    <w:p w14:paraId="0A9BCBD5" w14:textId="20ABE009" w:rsidR="006822DB" w:rsidRPr="00A338EB" w:rsidRDefault="00B73084" w:rsidP="00FE4A57">
      <w:pPr>
        <w:pStyle w:val="List0"/>
        <w:spacing w:after="220"/>
        <w:rPr>
          <w:ins w:id="66" w:author="Author"/>
          <w:rFonts w:cs="Arial"/>
        </w:rPr>
      </w:pPr>
      <w:del w:id="67" w:author="Author">
        <w:r>
          <w:delText>basic</w:delText>
        </w:r>
      </w:del>
      <w:ins w:id="68" w:author="Author">
        <w:r w:rsidR="006822DB" w:rsidRPr="00A338EB">
          <w:rPr>
            <w:rFonts w:cs="Arial"/>
          </w:rPr>
          <w:t>The IPO websites should contain the following:</w:t>
        </w:r>
      </w:ins>
    </w:p>
    <w:p w14:paraId="15E75DB5" w14:textId="77273462" w:rsidR="006822DB" w:rsidRPr="00A338EB" w:rsidRDefault="009A0B7A" w:rsidP="00B55FEA">
      <w:pPr>
        <w:pStyle w:val="List1H"/>
        <w:numPr>
          <w:ilvl w:val="0"/>
          <w:numId w:val="1"/>
        </w:numPr>
        <w:tabs>
          <w:tab w:val="left" w:pos="1134"/>
        </w:tabs>
        <w:spacing w:after="120"/>
        <w:ind w:left="922"/>
        <w:rPr>
          <w:rFonts w:cs="Arial"/>
        </w:rPr>
      </w:pPr>
      <w:ins w:id="69" w:author="Author">
        <w:r>
          <w:rPr>
            <w:rFonts w:cs="Arial"/>
          </w:rPr>
          <w:t>B</w:t>
        </w:r>
      </w:ins>
      <w:del w:id="70" w:author="Author">
        <w:r w:rsidDel="009A0B7A">
          <w:rPr>
            <w:rFonts w:cs="Arial"/>
          </w:rPr>
          <w:delText>b</w:delText>
        </w:r>
      </w:del>
      <w:r w:rsidR="006822DB" w:rsidRPr="00A338EB">
        <w:rPr>
          <w:rFonts w:cs="Arial"/>
        </w:rPr>
        <w:t>asic information about national</w:t>
      </w:r>
      <w:ins w:id="71" w:author="Author">
        <w:r w:rsidR="00932885">
          <w:rPr>
            <w:rFonts w:cs="Arial"/>
          </w:rPr>
          <w:t xml:space="preserve"> or regional</w:t>
        </w:r>
      </w:ins>
      <w:r w:rsidR="006822DB" w:rsidRPr="00A338EB">
        <w:rPr>
          <w:rFonts w:cs="Arial"/>
        </w:rPr>
        <w:t xml:space="preserve"> IP rights</w:t>
      </w:r>
      <w:ins w:id="72" w:author="Author">
        <w:r w:rsidR="00B675EC">
          <w:rPr>
            <w:rFonts w:cs="Arial"/>
          </w:rPr>
          <w:t xml:space="preserve"> </w:t>
        </w:r>
        <w:r w:rsidR="00B675EC" w:rsidRPr="00A338EB">
          <w:rPr>
            <w:rFonts w:cs="Arial"/>
          </w:rPr>
          <w:t>including definitions and scope of protection</w:t>
        </w:r>
        <w:r w:rsidR="00883749">
          <w:rPr>
            <w:rFonts w:cs="Arial"/>
          </w:rPr>
          <w:t>;</w:t>
        </w:r>
        <w:del w:id="73" w:author="Author">
          <w:r w:rsidR="00B675EC">
            <w:rPr>
              <w:rFonts w:cs="Arial"/>
            </w:rPr>
            <w:delText>;</w:delText>
          </w:r>
          <w:r w:rsidR="00DD098F">
            <w:rPr>
              <w:rFonts w:cs="Arial"/>
            </w:rPr>
            <w:delText>;</w:delText>
          </w:r>
        </w:del>
      </w:ins>
      <w:del w:id="74" w:author="Author">
        <w:r w:rsidR="006822DB" w:rsidRPr="00A338EB" w:rsidDel="00DD098F">
          <w:rPr>
            <w:rFonts w:cs="Arial"/>
          </w:rPr>
          <w:delText>.</w:delText>
        </w:r>
      </w:del>
    </w:p>
    <w:p w14:paraId="6802AC7D" w14:textId="67E19C99" w:rsidR="006822DB" w:rsidRPr="00A338EB" w:rsidRDefault="006822DB" w:rsidP="00B55FEA">
      <w:pPr>
        <w:pStyle w:val="List1H"/>
        <w:numPr>
          <w:ilvl w:val="0"/>
          <w:numId w:val="1"/>
        </w:numPr>
        <w:tabs>
          <w:tab w:val="left" w:pos="1134"/>
        </w:tabs>
        <w:spacing w:after="120"/>
        <w:ind w:left="922"/>
        <w:rPr>
          <w:ins w:id="75" w:author="Author"/>
          <w:rFonts w:cs="Arial"/>
        </w:rPr>
      </w:pPr>
      <w:ins w:id="76" w:author="Author">
        <w:r w:rsidRPr="00A338EB">
          <w:rPr>
            <w:rFonts w:cs="Arial"/>
          </w:rPr>
          <w:t>Information about the IPO, including contact information, location and working hours</w:t>
        </w:r>
        <w:r w:rsidR="009A0B7A">
          <w:rPr>
            <w:rFonts w:cs="Arial"/>
          </w:rPr>
          <w:t>;</w:t>
        </w:r>
      </w:ins>
      <w:del w:id="77" w:author="Author">
        <w:r w:rsidRPr="00A338EB">
          <w:rPr>
            <w:rFonts w:cs="Arial"/>
          </w:rPr>
          <w:delText>.</w:delText>
        </w:r>
      </w:del>
    </w:p>
    <w:p w14:paraId="49A0190B" w14:textId="28A09C27" w:rsidR="006822DB" w:rsidRPr="00A338EB" w:rsidRDefault="00036FB4" w:rsidP="00B55FEA">
      <w:pPr>
        <w:pStyle w:val="List1H"/>
        <w:numPr>
          <w:ilvl w:val="0"/>
          <w:numId w:val="1"/>
        </w:numPr>
        <w:tabs>
          <w:tab w:val="left" w:pos="1134"/>
        </w:tabs>
        <w:spacing w:after="120"/>
        <w:ind w:left="922"/>
        <w:rPr>
          <w:del w:id="78" w:author="Author"/>
          <w:rFonts w:cs="Arial"/>
        </w:rPr>
      </w:pPr>
      <w:ins w:id="79" w:author="Author">
        <w:r>
          <w:rPr>
            <w:rFonts w:cs="Arial"/>
          </w:rPr>
          <w:t>Legislative information</w:t>
        </w:r>
        <w:r w:rsidR="00795F14">
          <w:rPr>
            <w:rFonts w:cs="Arial"/>
          </w:rPr>
          <w:t xml:space="preserve"> </w:t>
        </w:r>
      </w:ins>
    </w:p>
    <w:p w14:paraId="76421B85" w14:textId="5A01EF93" w:rsidR="006822DB" w:rsidRPr="00A338EB" w:rsidRDefault="006822DB" w:rsidP="00B55FEA">
      <w:pPr>
        <w:pStyle w:val="List1H"/>
        <w:numPr>
          <w:ilvl w:val="0"/>
          <w:numId w:val="1"/>
        </w:numPr>
        <w:tabs>
          <w:tab w:val="left" w:pos="1134"/>
        </w:tabs>
        <w:spacing w:after="120"/>
        <w:ind w:left="922"/>
        <w:rPr>
          <w:ins w:id="80" w:author="Author"/>
          <w:rFonts w:cs="Arial"/>
        </w:rPr>
      </w:pPr>
      <w:del w:id="81" w:author="Author">
        <w:r w:rsidDel="003F59BC">
          <w:rPr>
            <w:rFonts w:cs="Arial"/>
          </w:rPr>
          <w:delText xml:space="preserve"> </w:delText>
        </w:r>
        <w:r w:rsidRPr="00A338EB">
          <w:rPr>
            <w:rFonts w:cs="Arial"/>
          </w:rPr>
          <w:delText>Legal</w:delText>
        </w:r>
        <w:r>
          <w:rPr>
            <w:rFonts w:cs="Arial"/>
          </w:rPr>
          <w:delText xml:space="preserve"> </w:delText>
        </w:r>
        <w:r w:rsidRPr="00773EE3">
          <w:delText xml:space="preserve">documents </w:delText>
        </w:r>
      </w:del>
      <w:r w:rsidRPr="00773EE3">
        <w:t>(</w:t>
      </w:r>
      <w:del w:id="82" w:author="Author">
        <w:r w:rsidR="00B73084" w:rsidRPr="00773EE3">
          <w:delText xml:space="preserve">e.g., </w:delText>
        </w:r>
      </w:del>
      <w:ins w:id="83" w:author="Author">
        <w:r w:rsidRPr="00A338EB">
          <w:rPr>
            <w:rFonts w:cs="Arial"/>
          </w:rPr>
          <w:t>such as national</w:t>
        </w:r>
        <w:r w:rsidR="0094508E">
          <w:rPr>
            <w:rFonts w:cs="Arial"/>
          </w:rPr>
          <w:t xml:space="preserve"> or</w:t>
        </w:r>
      </w:ins>
      <w:r w:rsidR="00CC5C8A">
        <w:rPr>
          <w:rFonts w:cs="Arial"/>
        </w:rPr>
        <w:t xml:space="preserve"> </w:t>
      </w:r>
      <w:ins w:id="84" w:author="Author">
        <w:r w:rsidRPr="00A338EB">
          <w:rPr>
            <w:rFonts w:cs="Arial"/>
          </w:rPr>
          <w:t>regional IP laws and regulations</w:t>
        </w:r>
        <w:r w:rsidR="00A36426">
          <w:rPr>
            <w:rFonts w:cs="Arial"/>
          </w:rPr>
          <w:t>,</w:t>
        </w:r>
        <w:r w:rsidR="009A41BF">
          <w:rPr>
            <w:rFonts w:cs="Arial"/>
          </w:rPr>
          <w:t xml:space="preserve"> </w:t>
        </w:r>
        <w:r w:rsidRPr="00A338EB">
          <w:rPr>
            <w:rFonts w:cs="Arial"/>
          </w:rPr>
          <w:t>and international agreements and treaties)</w:t>
        </w:r>
        <w:r w:rsidR="009A0B7A">
          <w:rPr>
            <w:rFonts w:cs="Arial"/>
          </w:rPr>
          <w:t>;</w:t>
        </w:r>
      </w:ins>
    </w:p>
    <w:p w14:paraId="6F43D884" w14:textId="15197AB9" w:rsidR="006822DB" w:rsidRPr="00A338EB" w:rsidRDefault="006822DB" w:rsidP="00B55FEA">
      <w:pPr>
        <w:pStyle w:val="List1H"/>
        <w:numPr>
          <w:ilvl w:val="0"/>
          <w:numId w:val="1"/>
        </w:numPr>
        <w:tabs>
          <w:tab w:val="left" w:pos="1134"/>
        </w:tabs>
        <w:spacing w:after="120"/>
        <w:ind w:left="922"/>
        <w:rPr>
          <w:rFonts w:cs="Arial"/>
        </w:rPr>
      </w:pPr>
      <w:r w:rsidRPr="00A338EB">
        <w:rPr>
          <w:rFonts w:cs="Arial"/>
        </w:rPr>
        <w:t>Notices about changes in national/or regional IP laws or</w:t>
      </w:r>
      <w:ins w:id="85" w:author="Author">
        <w:r w:rsidRPr="00A338EB">
          <w:rPr>
            <w:rFonts w:cs="Arial"/>
          </w:rPr>
          <w:t xml:space="preserve"> regulations</w:t>
        </w:r>
      </w:ins>
      <w:del w:id="86" w:author="Author">
        <w:r w:rsidR="005D075E" w:rsidDel="005D075E">
          <w:rPr>
            <w:rFonts w:cs="Arial"/>
          </w:rPr>
          <w:delText xml:space="preserve"> administration</w:delText>
        </w:r>
      </w:del>
      <w:r w:rsidR="009A0B7A">
        <w:rPr>
          <w:rFonts w:cs="Arial"/>
        </w:rPr>
        <w:t>;</w:t>
      </w:r>
    </w:p>
    <w:p w14:paraId="18D63C43" w14:textId="4A1A2FAF" w:rsidR="006822DB" w:rsidRPr="00A338EB" w:rsidRDefault="006822DB" w:rsidP="00B55FEA">
      <w:pPr>
        <w:pStyle w:val="List1H"/>
        <w:numPr>
          <w:ilvl w:val="0"/>
          <w:numId w:val="1"/>
        </w:numPr>
        <w:tabs>
          <w:tab w:val="left" w:pos="1134"/>
        </w:tabs>
        <w:spacing w:after="120"/>
        <w:ind w:left="922"/>
        <w:rPr>
          <w:ins w:id="87" w:author="Author"/>
          <w:rFonts w:cs="Arial"/>
        </w:rPr>
      </w:pPr>
      <w:r w:rsidRPr="00A338EB">
        <w:rPr>
          <w:rFonts w:cs="Arial"/>
        </w:rPr>
        <w:t>Downloadable forms</w:t>
      </w:r>
      <w:ins w:id="88" w:author="Author">
        <w:del w:id="89" w:author="Author">
          <w:r w:rsidRPr="00A338EB">
            <w:rPr>
              <w:rFonts w:cs="Arial"/>
            </w:rPr>
            <w:delText>,</w:delText>
          </w:r>
        </w:del>
        <w:r w:rsidRPr="00A338EB">
          <w:rPr>
            <w:rFonts w:cs="Arial"/>
          </w:rPr>
          <w:t xml:space="preserve"> if there is no system for filing applications online</w:t>
        </w:r>
        <w:r w:rsidR="009A0B7A">
          <w:rPr>
            <w:rFonts w:cs="Arial"/>
          </w:rPr>
          <w:t>;</w:t>
        </w:r>
      </w:ins>
    </w:p>
    <w:p w14:paraId="6DD29700" w14:textId="4A5F2409" w:rsidR="006822DB" w:rsidRPr="00773EE3" w:rsidRDefault="006822DB" w:rsidP="00B55FEA">
      <w:pPr>
        <w:pStyle w:val="List1H"/>
        <w:numPr>
          <w:ilvl w:val="0"/>
          <w:numId w:val="1"/>
        </w:numPr>
        <w:tabs>
          <w:tab w:val="left" w:pos="1134"/>
        </w:tabs>
        <w:spacing w:after="120"/>
        <w:ind w:left="922"/>
      </w:pPr>
      <w:r w:rsidRPr="00A338EB">
        <w:rPr>
          <w:rFonts w:cs="Arial"/>
        </w:rPr>
        <w:t xml:space="preserve">Technical </w:t>
      </w:r>
      <w:r w:rsidR="00925EA9" w:rsidRPr="00773EE3">
        <w:t xml:space="preserve">documents </w:t>
      </w:r>
      <w:ins w:id="90" w:author="Author">
        <w:r w:rsidRPr="00A338EB">
          <w:rPr>
            <w:rFonts w:cs="Arial"/>
          </w:rPr>
          <w:t xml:space="preserve">information (such as </w:t>
        </w:r>
      </w:ins>
      <w:r w:rsidRPr="00773EE3">
        <w:t>guidelines</w:t>
      </w:r>
      <w:del w:id="91" w:author="Author">
        <w:r w:rsidR="00B73084" w:rsidRPr="009A1A56">
          <w:rPr>
            <w:rPrChange w:id="92" w:author="Author">
              <w:rPr>
                <w:lang w:val="fr-FR"/>
              </w:rPr>
            </w:rPrChange>
          </w:rPr>
          <w:delText>,</w:delText>
        </w:r>
      </w:del>
      <w:ins w:id="93" w:author="Author">
        <w:r w:rsidRPr="00A338EB">
          <w:rPr>
            <w:rFonts w:cs="Arial"/>
          </w:rPr>
          <w:t xml:space="preserve"> and</w:t>
        </w:r>
      </w:ins>
      <w:r w:rsidRPr="00773EE3">
        <w:t xml:space="preserve"> classification information</w:t>
      </w:r>
      <w:del w:id="94" w:author="Author">
        <w:r w:rsidR="00B73084" w:rsidRPr="009A1A56">
          <w:rPr>
            <w:rPrChange w:id="95" w:author="Author">
              <w:rPr>
                <w:lang w:val="fr-FR"/>
              </w:rPr>
            </w:rPrChange>
          </w:rPr>
          <w:delText>),</w:delText>
        </w:r>
      </w:del>
      <w:ins w:id="96" w:author="Author">
        <w:r w:rsidRPr="00A338EB">
          <w:rPr>
            <w:rFonts w:cs="Arial"/>
          </w:rPr>
          <w:t>)</w:t>
        </w:r>
        <w:r w:rsidR="009A0B7A">
          <w:rPr>
            <w:rFonts w:cs="Arial"/>
          </w:rPr>
          <w:t>;</w:t>
        </w:r>
      </w:ins>
    </w:p>
    <w:p w14:paraId="42F7D1D6" w14:textId="4FE6B12E" w:rsidR="006822DB" w:rsidRPr="00A338EB" w:rsidRDefault="00E1744E" w:rsidP="00B55FEA">
      <w:pPr>
        <w:pStyle w:val="List1H"/>
        <w:numPr>
          <w:ilvl w:val="0"/>
          <w:numId w:val="1"/>
        </w:numPr>
        <w:tabs>
          <w:tab w:val="left" w:pos="1134"/>
        </w:tabs>
        <w:spacing w:after="120"/>
        <w:ind w:left="922"/>
        <w:rPr>
          <w:rFonts w:cs="Arial"/>
        </w:rPr>
      </w:pPr>
      <w:del w:id="97" w:author="Author">
        <w:r w:rsidDel="00E1744E">
          <w:rPr>
            <w:rFonts w:cs="Arial"/>
          </w:rPr>
          <w:delText>f</w:delText>
        </w:r>
        <w:r w:rsidR="006822DB" w:rsidRPr="00A338EB" w:rsidDel="00E1744E">
          <w:rPr>
            <w:rFonts w:cs="Arial"/>
          </w:rPr>
          <w:delText>ee schedules</w:delText>
        </w:r>
      </w:del>
      <w:ins w:id="98" w:author="Author">
        <w:r>
          <w:rPr>
            <w:rFonts w:cs="Arial"/>
          </w:rPr>
          <w:t xml:space="preserve">A </w:t>
        </w:r>
        <w:r w:rsidRPr="00E1744E">
          <w:rPr>
            <w:rFonts w:cs="Arial"/>
          </w:rPr>
          <w:t>complete and up-to-date fee schedule covering all IP services, including payment methods</w:t>
        </w:r>
      </w:ins>
      <w:r w:rsidR="009A0B7A">
        <w:rPr>
          <w:rFonts w:cs="Arial"/>
        </w:rPr>
        <w:t>;</w:t>
      </w:r>
    </w:p>
    <w:p w14:paraId="3839DBE1" w14:textId="7C312952" w:rsidR="006822DB" w:rsidRPr="00A338EB" w:rsidRDefault="00B73084" w:rsidP="00B55FEA">
      <w:pPr>
        <w:pStyle w:val="List1H"/>
        <w:numPr>
          <w:ilvl w:val="0"/>
          <w:numId w:val="1"/>
        </w:numPr>
        <w:tabs>
          <w:tab w:val="left" w:pos="1134"/>
        </w:tabs>
        <w:spacing w:after="120"/>
        <w:ind w:left="922"/>
        <w:rPr>
          <w:rFonts w:cs="Arial"/>
        </w:rPr>
      </w:pPr>
      <w:del w:id="99" w:author="Author">
        <w:r>
          <w:delText>annual</w:delText>
        </w:r>
      </w:del>
      <w:ins w:id="100" w:author="Author">
        <w:r w:rsidR="006822DB" w:rsidRPr="00A338EB">
          <w:rPr>
            <w:rFonts w:cs="Arial"/>
          </w:rPr>
          <w:t>Annual</w:t>
        </w:r>
      </w:ins>
      <w:r w:rsidR="006822DB" w:rsidRPr="00A338EB">
        <w:rPr>
          <w:rFonts w:cs="Arial"/>
        </w:rPr>
        <w:t xml:space="preserve"> reports (</w:t>
      </w:r>
      <w:ins w:id="101" w:author="Author">
        <w:r w:rsidR="006822DB" w:rsidRPr="00A338EB">
          <w:rPr>
            <w:rFonts w:cs="Arial"/>
          </w:rPr>
          <w:t xml:space="preserve">including </w:t>
        </w:r>
      </w:ins>
      <w:r w:rsidR="006822DB" w:rsidRPr="00A338EB">
        <w:rPr>
          <w:rFonts w:cs="Arial"/>
        </w:rPr>
        <w:t>statistics)</w:t>
      </w:r>
      <w:del w:id="102" w:author="Author">
        <w:r w:rsidR="006822DB" w:rsidRPr="00A338EB">
          <w:rPr>
            <w:rFonts w:cs="Arial"/>
          </w:rPr>
          <w:delText xml:space="preserve"> of the </w:delText>
        </w:r>
        <w:r>
          <w:delText>national office,</w:delText>
        </w:r>
        <w:r w:rsidR="006822DB">
          <w:delText>IPO</w:delText>
        </w:r>
      </w:del>
      <w:r w:rsidR="009A0B7A">
        <w:rPr>
          <w:rFonts w:cs="Arial"/>
        </w:rPr>
        <w:t>;</w:t>
      </w:r>
    </w:p>
    <w:p w14:paraId="1B55CCEA" w14:textId="14455CD9" w:rsidR="001106BF" w:rsidRPr="00A338EB" w:rsidRDefault="001106BF" w:rsidP="00B55FEA">
      <w:pPr>
        <w:pStyle w:val="List1H"/>
        <w:numPr>
          <w:ilvl w:val="0"/>
          <w:numId w:val="1"/>
        </w:numPr>
        <w:tabs>
          <w:tab w:val="left" w:pos="1134"/>
        </w:tabs>
        <w:spacing w:after="120"/>
        <w:ind w:left="922"/>
        <w:rPr>
          <w:rFonts w:cs="Arial"/>
        </w:rPr>
      </w:pPr>
      <w:r w:rsidRPr="00A338EB">
        <w:rPr>
          <w:rFonts w:cs="Arial"/>
        </w:rPr>
        <w:t>Links to other</w:t>
      </w:r>
      <w:ins w:id="103" w:author="Author">
        <w:r w:rsidRPr="00A338EB">
          <w:rPr>
            <w:rFonts w:cs="Arial"/>
          </w:rPr>
          <w:t xml:space="preserve"> </w:t>
        </w:r>
        <w:r w:rsidR="005255C5">
          <w:rPr>
            <w:rFonts w:cs="Arial"/>
          </w:rPr>
          <w:t>relevant</w:t>
        </w:r>
        <w:r w:rsidR="00153501">
          <w:rPr>
            <w:rFonts w:cs="Arial"/>
          </w:rPr>
          <w:t xml:space="preserve"> </w:t>
        </w:r>
        <w:r w:rsidR="005255C5">
          <w:rPr>
            <w:rFonts w:cs="Arial"/>
          </w:rPr>
          <w:t>national, regional</w:t>
        </w:r>
        <w:r w:rsidR="00A605B6">
          <w:rPr>
            <w:rFonts w:cs="Arial"/>
          </w:rPr>
          <w:t xml:space="preserve"> or</w:t>
        </w:r>
        <w:r w:rsidR="0089152A">
          <w:rPr>
            <w:rFonts w:cs="Arial"/>
          </w:rPr>
          <w:t xml:space="preserve"> international </w:t>
        </w:r>
      </w:ins>
      <w:del w:id="104" w:author="Author">
        <w:r w:rsidRPr="00A338EB" w:rsidDel="0089152A">
          <w:rPr>
            <w:rFonts w:cs="Arial"/>
          </w:rPr>
          <w:delText xml:space="preserve"> </w:delText>
        </w:r>
        <w:r w:rsidR="00EB3A56" w:rsidDel="00EB3A56">
          <w:rPr>
            <w:rFonts w:cs="Arial"/>
          </w:rPr>
          <w:delText xml:space="preserve">Intellectual Property </w:delText>
        </w:r>
      </w:del>
      <w:r w:rsidRPr="00A338EB">
        <w:rPr>
          <w:rFonts w:cs="Arial"/>
        </w:rPr>
        <w:t xml:space="preserve">IP </w:t>
      </w:r>
      <w:ins w:id="105" w:author="Author">
        <w:r w:rsidR="0089152A">
          <w:rPr>
            <w:rFonts w:cs="Arial"/>
          </w:rPr>
          <w:t xml:space="preserve">offices </w:t>
        </w:r>
      </w:ins>
      <w:r w:rsidRPr="00A338EB">
        <w:rPr>
          <w:rFonts w:cs="Arial"/>
        </w:rPr>
        <w:t>websites</w:t>
      </w:r>
      <w:r w:rsidR="009A0B7A">
        <w:rPr>
          <w:rFonts w:cs="Arial"/>
        </w:rPr>
        <w:t>;</w:t>
      </w:r>
    </w:p>
    <w:p w14:paraId="1097F195" w14:textId="77777777" w:rsidR="00B73084" w:rsidRDefault="00B73084" w:rsidP="00B55FEA">
      <w:pPr>
        <w:pStyle w:val="List1H"/>
        <w:numPr>
          <w:ilvl w:val="0"/>
          <w:numId w:val="1"/>
        </w:numPr>
        <w:tabs>
          <w:tab w:val="left" w:pos="1134"/>
        </w:tabs>
        <w:spacing w:after="120"/>
        <w:ind w:left="922"/>
        <w:rPr>
          <w:del w:id="106" w:author="Author"/>
        </w:rPr>
      </w:pPr>
      <w:del w:id="107" w:author="Author">
        <w:r>
          <w:delText>Intellectual Property information data,</w:delText>
        </w:r>
      </w:del>
    </w:p>
    <w:p w14:paraId="1EB5181D" w14:textId="5EFF1799" w:rsidR="006822DB" w:rsidRPr="00A338EB" w:rsidRDefault="00B73084" w:rsidP="00B55FEA">
      <w:pPr>
        <w:pStyle w:val="List1H"/>
        <w:numPr>
          <w:ilvl w:val="0"/>
          <w:numId w:val="1"/>
        </w:numPr>
        <w:tabs>
          <w:tab w:val="left" w:pos="1134"/>
        </w:tabs>
        <w:spacing w:after="120"/>
        <w:ind w:left="922"/>
        <w:rPr>
          <w:ins w:id="108" w:author="Author"/>
          <w:rFonts w:cs="Arial"/>
        </w:rPr>
      </w:pPr>
      <w:del w:id="109" w:author="Author">
        <w:r>
          <w:delText>a News Section</w:delText>
        </w:r>
      </w:del>
      <w:ins w:id="110" w:author="Author">
        <w:r w:rsidR="006822DB" w:rsidRPr="00A338EB">
          <w:rPr>
            <w:rFonts w:cs="Arial"/>
          </w:rPr>
          <w:t xml:space="preserve">Information about IP enforcement (for example, how to report IP infringement; </w:t>
        </w:r>
        <w:r w:rsidR="000E7060">
          <w:rPr>
            <w:rFonts w:cs="Arial"/>
          </w:rPr>
          <w:t xml:space="preserve"> </w:t>
        </w:r>
        <w:r w:rsidR="006822DB" w:rsidRPr="00A338EB">
          <w:rPr>
            <w:rFonts w:cs="Arial"/>
          </w:rPr>
          <w:t xml:space="preserve">dispute resolution mechanisms; </w:t>
        </w:r>
        <w:r w:rsidR="009A41BF">
          <w:rPr>
            <w:rFonts w:cs="Arial"/>
          </w:rPr>
          <w:t xml:space="preserve"> </w:t>
        </w:r>
        <w:r w:rsidR="006822DB" w:rsidRPr="00A338EB">
          <w:rPr>
            <w:rFonts w:cs="Arial"/>
          </w:rPr>
          <w:t xml:space="preserve">penalties and sanctions; </w:t>
        </w:r>
        <w:r w:rsidR="009A41BF">
          <w:rPr>
            <w:rFonts w:cs="Arial"/>
          </w:rPr>
          <w:t xml:space="preserve"> </w:t>
        </w:r>
        <w:r w:rsidR="006822DB" w:rsidRPr="00A338EB">
          <w:rPr>
            <w:rFonts w:cs="Arial"/>
          </w:rPr>
          <w:t>and information about cooperation with other IP rights enforcement authorities)</w:t>
        </w:r>
        <w:r w:rsidR="009A0B7A">
          <w:rPr>
            <w:rFonts w:cs="Arial"/>
          </w:rPr>
          <w:t>; and</w:t>
        </w:r>
      </w:ins>
    </w:p>
    <w:p w14:paraId="306FA76F" w14:textId="22C16FDA" w:rsidR="006822DB" w:rsidRPr="00A338EB" w:rsidRDefault="00A56BE1" w:rsidP="00B55FEA">
      <w:pPr>
        <w:pStyle w:val="List1H"/>
        <w:numPr>
          <w:ilvl w:val="0"/>
          <w:numId w:val="1"/>
        </w:numPr>
        <w:tabs>
          <w:tab w:val="left" w:pos="1134"/>
        </w:tabs>
        <w:spacing w:after="220"/>
        <w:ind w:left="922"/>
        <w:rPr>
          <w:rFonts w:cs="Arial"/>
        </w:rPr>
      </w:pPr>
      <w:ins w:id="111" w:author="Author">
        <w:r>
          <w:rPr>
            <w:rFonts w:cs="Arial"/>
          </w:rPr>
          <w:t>R</w:t>
        </w:r>
        <w:r w:rsidRPr="00A56BE1">
          <w:rPr>
            <w:rFonts w:cs="Arial"/>
          </w:rPr>
          <w:t>egularly updated</w:t>
        </w:r>
        <w:r w:rsidR="006822DB" w:rsidRPr="00A338EB">
          <w:rPr>
            <w:rFonts w:cs="Arial"/>
          </w:rPr>
          <w:t xml:space="preserve"> news section</w:t>
        </w:r>
        <w:r w:rsidRPr="00A56BE1">
          <w:rPr>
            <w:rFonts w:cs="Arial"/>
          </w:rPr>
          <w:t xml:space="preserve"> covering key announcements, events, and updates for at least the past six months.</w:t>
        </w:r>
      </w:ins>
      <w:del w:id="112" w:author="Author">
        <w:r w:rsidR="006822DB" w:rsidRPr="00A338EB">
          <w:rPr>
            <w:rFonts w:cs="Arial"/>
          </w:rPr>
          <w:delText xml:space="preserve">, or an </w:delText>
        </w:r>
        <w:r w:rsidR="00B73084">
          <w:delText>Update Index,</w:delText>
        </w:r>
        <w:r w:rsidR="006822DB" w:rsidRPr="00A338EB">
          <w:rPr>
            <w:rFonts w:cs="Arial"/>
          </w:rPr>
          <w:delText xml:space="preserve"> covering </w:delText>
        </w:r>
        <w:r w:rsidR="00B73084">
          <w:delText xml:space="preserve">at least </w:delText>
        </w:r>
        <w:r w:rsidR="006822DB" w:rsidRPr="00A338EB">
          <w:rPr>
            <w:rFonts w:cs="Arial"/>
          </w:rPr>
          <w:delText xml:space="preserve">a six-month </w:delText>
        </w:r>
        <w:r w:rsidR="00B73084">
          <w:delText xml:space="preserve">time </w:delText>
        </w:r>
        <w:r w:rsidR="006822DB" w:rsidRPr="00A338EB">
          <w:rPr>
            <w:rFonts w:cs="Arial"/>
          </w:rPr>
          <w:delText>period.</w:delText>
        </w:r>
      </w:del>
    </w:p>
    <w:p w14:paraId="46771794" w14:textId="49419211" w:rsidR="006822DB" w:rsidRPr="00A338EB" w:rsidRDefault="006822DB" w:rsidP="005F7026">
      <w:pPr>
        <w:pStyle w:val="List0"/>
        <w:spacing w:after="120"/>
        <w:rPr>
          <w:rFonts w:cs="Arial"/>
        </w:rPr>
      </w:pPr>
      <w:r w:rsidRPr="00A338EB">
        <w:rPr>
          <w:rFonts w:cs="Arial"/>
        </w:rPr>
        <w:fldChar w:fldCharType="begin"/>
      </w:r>
      <w:r w:rsidRPr="00A338EB">
        <w:rPr>
          <w:rFonts w:cs="Arial"/>
        </w:rPr>
        <w:instrText xml:space="preserve"> AUTONUM  </w:instrText>
      </w:r>
      <w:r w:rsidRPr="00A338EB">
        <w:rPr>
          <w:rFonts w:cs="Arial"/>
        </w:rPr>
        <w:fldChar w:fldCharType="end"/>
      </w:r>
      <w:r w:rsidRPr="00A338EB">
        <w:rPr>
          <w:rFonts w:cs="Arial"/>
        </w:rPr>
        <w:tab/>
      </w:r>
      <w:del w:id="113" w:author="Author">
        <w:r w:rsidR="00B73084">
          <w:delText>Intellectual Property Web sites</w:delText>
        </w:r>
      </w:del>
      <w:ins w:id="114" w:author="Author">
        <w:r w:rsidRPr="00A338EB">
          <w:rPr>
            <w:rFonts w:cs="Arial"/>
          </w:rPr>
          <w:t>IPO</w:t>
        </w:r>
        <w:r w:rsidRPr="00A338EB" w:rsidDel="00CA25FD">
          <w:rPr>
            <w:rFonts w:cs="Arial"/>
          </w:rPr>
          <w:t xml:space="preserve"> </w:t>
        </w:r>
        <w:r w:rsidRPr="00A338EB">
          <w:rPr>
            <w:rFonts w:cs="Arial"/>
          </w:rPr>
          <w:t>websites</w:t>
        </w:r>
      </w:ins>
      <w:r w:rsidRPr="00A338EB">
        <w:rPr>
          <w:rFonts w:cs="Arial"/>
        </w:rPr>
        <w:t xml:space="preserve"> should contain </w:t>
      </w:r>
      <w:ins w:id="115" w:author="Author">
        <w:r w:rsidRPr="00A338EB">
          <w:rPr>
            <w:rFonts w:cs="Arial"/>
          </w:rPr>
          <w:t xml:space="preserve">specific </w:t>
        </w:r>
      </w:ins>
      <w:r w:rsidRPr="00A338EB">
        <w:rPr>
          <w:rFonts w:cs="Arial"/>
        </w:rPr>
        <w:t xml:space="preserve">information that is helpful to users, especially those who are new to the </w:t>
      </w:r>
      <w:del w:id="116" w:author="Author">
        <w:r w:rsidR="00B73084">
          <w:delText>intellectual property field.  For example, Intellectual Property Web sites should contain</w:delText>
        </w:r>
      </w:del>
      <w:ins w:id="117" w:author="Author">
        <w:r w:rsidRPr="00A338EB">
          <w:rPr>
            <w:rFonts w:cs="Arial"/>
          </w:rPr>
          <w:t>IP domain.  Such information should include the following</w:t>
        </w:r>
      </w:ins>
      <w:r w:rsidRPr="00A338EB">
        <w:rPr>
          <w:rFonts w:cs="Arial"/>
        </w:rPr>
        <w:t>:</w:t>
      </w:r>
    </w:p>
    <w:p w14:paraId="61D062D4" w14:textId="424D0B8A" w:rsidR="006822DB" w:rsidRPr="00A338EB" w:rsidRDefault="006822DB" w:rsidP="00B55FEA">
      <w:pPr>
        <w:pStyle w:val="List1H"/>
        <w:numPr>
          <w:ilvl w:val="0"/>
          <w:numId w:val="1"/>
        </w:numPr>
        <w:tabs>
          <w:tab w:val="left" w:pos="1134"/>
        </w:tabs>
        <w:spacing w:after="120"/>
        <w:ind w:left="922"/>
        <w:rPr>
          <w:ins w:id="118" w:author="Author"/>
          <w:rFonts w:cs="Arial"/>
        </w:rPr>
      </w:pPr>
      <w:ins w:id="119" w:author="Author">
        <w:r w:rsidRPr="00A338EB">
          <w:rPr>
            <w:rFonts w:cs="Arial"/>
          </w:rPr>
          <w:lastRenderedPageBreak/>
          <w:t xml:space="preserve">IP registration procedure </w:t>
        </w:r>
      </w:ins>
      <w:r w:rsidRPr="00A338EB">
        <w:rPr>
          <w:rFonts w:cs="Arial"/>
        </w:rPr>
        <w:t xml:space="preserve">information </w:t>
      </w:r>
      <w:del w:id="120" w:author="Author">
        <w:r w:rsidR="00B73084">
          <w:delText xml:space="preserve">about the </w:delText>
        </w:r>
      </w:del>
      <w:ins w:id="121" w:author="Author">
        <w:r w:rsidRPr="00A338EB">
          <w:rPr>
            <w:rFonts w:cs="Arial"/>
          </w:rPr>
          <w:t xml:space="preserve">(such as eligibility criteria, application </w:t>
        </w:r>
      </w:ins>
      <w:r w:rsidRPr="00A338EB">
        <w:rPr>
          <w:rFonts w:cs="Arial"/>
        </w:rPr>
        <w:t>procedures</w:t>
      </w:r>
      <w:del w:id="122" w:author="Author">
        <w:r w:rsidR="00B73084">
          <w:delText xml:space="preserve"> of the national office in the form of basic facts</w:delText>
        </w:r>
      </w:del>
      <w:ins w:id="123" w:author="Author">
        <w:r w:rsidRPr="00A338EB">
          <w:rPr>
            <w:rFonts w:cs="Arial"/>
          </w:rPr>
          <w:t>, required documents, timelines</w:t>
        </w:r>
      </w:ins>
      <w:r w:rsidRPr="00A338EB">
        <w:rPr>
          <w:rFonts w:cs="Arial"/>
        </w:rPr>
        <w:t xml:space="preserve"> and </w:t>
      </w:r>
      <w:ins w:id="124" w:author="Author">
        <w:r w:rsidRPr="00A338EB">
          <w:rPr>
            <w:rFonts w:cs="Arial"/>
          </w:rPr>
          <w:t>processing stages)</w:t>
        </w:r>
      </w:ins>
      <w:r w:rsidR="00391F85">
        <w:rPr>
          <w:rFonts w:cs="Arial"/>
        </w:rPr>
        <w:t>;</w:t>
      </w:r>
    </w:p>
    <w:p w14:paraId="126C4598" w14:textId="567C697E" w:rsidR="006822DB" w:rsidRPr="00A338EB" w:rsidRDefault="006822DB" w:rsidP="00B55FEA">
      <w:pPr>
        <w:pStyle w:val="List1H"/>
        <w:numPr>
          <w:ilvl w:val="0"/>
          <w:numId w:val="1"/>
        </w:numPr>
        <w:tabs>
          <w:tab w:val="left" w:pos="1134"/>
        </w:tabs>
        <w:spacing w:after="120"/>
        <w:ind w:left="922"/>
        <w:rPr>
          <w:rFonts w:cs="Arial"/>
        </w:rPr>
      </w:pPr>
      <w:ins w:id="125" w:author="Author">
        <w:r w:rsidRPr="00A338EB">
          <w:rPr>
            <w:rFonts w:cs="Arial"/>
          </w:rPr>
          <w:t xml:space="preserve">To the extent possible, IP educational resources (guides and toolkits, a </w:t>
        </w:r>
      </w:ins>
      <w:r w:rsidRPr="00A338EB">
        <w:rPr>
          <w:rFonts w:cs="Arial"/>
        </w:rPr>
        <w:t xml:space="preserve">frequently asked questions </w:t>
      </w:r>
      <w:del w:id="126" w:author="Author">
        <w:r w:rsidR="00B73084">
          <w:delText>(FAQs);</w:delText>
        </w:r>
      </w:del>
      <w:ins w:id="127" w:author="Author">
        <w:r w:rsidRPr="00A338EB">
          <w:rPr>
            <w:rFonts w:cs="Arial"/>
          </w:rPr>
          <w:t>page, brochures, educational materials and links to e-learning modules and webinars)</w:t>
        </w:r>
      </w:ins>
      <w:r w:rsidR="00391F85">
        <w:rPr>
          <w:rFonts w:cs="Arial"/>
        </w:rPr>
        <w:t>;</w:t>
      </w:r>
      <w:del w:id="128" w:author="Author">
        <w:r w:rsidRPr="00A338EB">
          <w:rPr>
            <w:rFonts w:cs="Arial"/>
          </w:rPr>
          <w:delText>.</w:delText>
        </w:r>
      </w:del>
    </w:p>
    <w:p w14:paraId="508D2CF0" w14:textId="1BA1D5D8" w:rsidR="006263D5" w:rsidRPr="00B84307" w:rsidRDefault="00B73084" w:rsidP="00B55FEA">
      <w:pPr>
        <w:pStyle w:val="List1H"/>
        <w:numPr>
          <w:ilvl w:val="0"/>
          <w:numId w:val="1"/>
        </w:numPr>
        <w:tabs>
          <w:tab w:val="left" w:pos="1134"/>
        </w:tabs>
        <w:spacing w:after="120"/>
        <w:ind w:left="922"/>
        <w:rPr>
          <w:rFonts w:cs="Arial"/>
        </w:rPr>
      </w:pPr>
      <w:del w:id="129" w:author="Author">
        <w:r>
          <w:delText>descriptions</w:delText>
        </w:r>
      </w:del>
      <w:ins w:id="130" w:author="Author">
        <w:r w:rsidR="00BA7084" w:rsidRPr="00B84307">
          <w:rPr>
            <w:rFonts w:cs="Arial"/>
          </w:rPr>
          <w:t>D</w:t>
        </w:r>
        <w:r w:rsidR="006822DB" w:rsidRPr="00B84307">
          <w:rPr>
            <w:rFonts w:cs="Arial"/>
          </w:rPr>
          <w:t>escriptions</w:t>
        </w:r>
      </w:ins>
      <w:r w:rsidR="006822DB" w:rsidRPr="00B84307">
        <w:rPr>
          <w:rFonts w:cs="Arial"/>
        </w:rPr>
        <w:t xml:space="preserve"> of </w:t>
      </w:r>
      <w:ins w:id="131" w:author="Author">
        <w:r w:rsidR="006822DB" w:rsidRPr="00B84307">
          <w:rPr>
            <w:rFonts w:cs="Arial"/>
          </w:rPr>
          <w:t xml:space="preserve">the </w:t>
        </w:r>
      </w:ins>
      <w:r w:rsidR="006822DB" w:rsidRPr="00B84307">
        <w:rPr>
          <w:rFonts w:cs="Arial"/>
        </w:rPr>
        <w:t xml:space="preserve">products and services provided by the </w:t>
      </w:r>
      <w:del w:id="132" w:author="Author">
        <w:r>
          <w:delText>national office</w:delText>
        </w:r>
      </w:del>
      <w:ins w:id="133" w:author="Author">
        <w:r w:rsidR="008B2B3B" w:rsidRPr="00B84307">
          <w:rPr>
            <w:rFonts w:cs="Arial"/>
          </w:rPr>
          <w:t>IPO</w:t>
        </w:r>
      </w:ins>
      <w:r w:rsidR="006822DB" w:rsidRPr="00B84307">
        <w:rPr>
          <w:rFonts w:cs="Arial"/>
        </w:rPr>
        <w:t xml:space="preserve">, including </w:t>
      </w:r>
      <w:ins w:id="134" w:author="Author">
        <w:r w:rsidR="00954E6B" w:rsidRPr="00B84307">
          <w:rPr>
            <w:rFonts w:cs="Arial"/>
          </w:rPr>
          <w:t xml:space="preserve"> information on </w:t>
        </w:r>
      </w:ins>
      <w:r w:rsidR="006822DB" w:rsidRPr="00B84307">
        <w:rPr>
          <w:rFonts w:cs="Arial"/>
        </w:rPr>
        <w:t xml:space="preserve">how to </w:t>
      </w:r>
      <w:del w:id="135" w:author="Author">
        <w:r>
          <w:delText>obtain</w:delText>
        </w:r>
      </w:del>
      <w:ins w:id="136" w:author="Author">
        <w:r w:rsidR="00954E6B" w:rsidRPr="00B84307">
          <w:rPr>
            <w:rFonts w:cs="Arial"/>
          </w:rPr>
          <w:t xml:space="preserve">access </w:t>
        </w:r>
      </w:ins>
      <w:r w:rsidR="006822DB" w:rsidRPr="00B84307">
        <w:rPr>
          <w:rFonts w:cs="Arial"/>
        </w:rPr>
        <w:t xml:space="preserve">them, </w:t>
      </w:r>
      <w:del w:id="137" w:author="Author">
        <w:r>
          <w:delText>their cost,</w:delText>
        </w:r>
      </w:del>
      <w:ins w:id="138" w:author="Author">
        <w:r w:rsidR="00954E6B" w:rsidRPr="00B84307">
          <w:rPr>
            <w:rFonts w:cs="Arial"/>
          </w:rPr>
          <w:t>applicable fees</w:t>
        </w:r>
      </w:ins>
      <w:r w:rsidR="006822DB" w:rsidRPr="00B84307">
        <w:rPr>
          <w:rFonts w:cs="Arial"/>
        </w:rPr>
        <w:t xml:space="preserve"> and the </w:t>
      </w:r>
      <w:del w:id="139" w:author="Author">
        <w:r>
          <w:delText>media in</w:delText>
        </w:r>
      </w:del>
      <w:ins w:id="140" w:author="Author">
        <w:r w:rsidR="00954E6B" w:rsidRPr="00BA7084">
          <w:rPr>
            <w:rFonts w:cs="Arial"/>
          </w:rPr>
          <w:t>format</w:t>
        </w:r>
        <w:r w:rsidR="00C03A42">
          <w:rPr>
            <w:rFonts w:cs="Arial"/>
          </w:rPr>
          <w:t>s</w:t>
        </w:r>
        <w:r w:rsidR="00954E6B" w:rsidRPr="00B84307">
          <w:rPr>
            <w:rFonts w:cs="Arial"/>
          </w:rPr>
          <w:t xml:space="preserve"> or </w:t>
        </w:r>
        <w:r w:rsidR="00954E6B" w:rsidRPr="00BA7084">
          <w:rPr>
            <w:rFonts w:cs="Arial"/>
          </w:rPr>
          <w:t>channel</w:t>
        </w:r>
        <w:r w:rsidR="00C03A42">
          <w:rPr>
            <w:rFonts w:cs="Arial"/>
          </w:rPr>
          <w:t>s</w:t>
        </w:r>
        <w:r w:rsidR="00954E6B" w:rsidRPr="00B84307">
          <w:rPr>
            <w:rFonts w:cs="Arial"/>
          </w:rPr>
          <w:t xml:space="preserve"> through</w:t>
        </w:r>
      </w:ins>
      <w:r w:rsidR="006822DB" w:rsidRPr="00B84307">
        <w:rPr>
          <w:rFonts w:cs="Arial"/>
        </w:rPr>
        <w:t xml:space="preserve"> which they are</w:t>
      </w:r>
      <w:r w:rsidR="00B826B2" w:rsidRPr="00B84307">
        <w:rPr>
          <w:rFonts w:cs="Arial"/>
        </w:rPr>
        <w:t xml:space="preserve"> </w:t>
      </w:r>
      <w:ins w:id="141" w:author="Author">
        <w:r w:rsidR="00B826B2" w:rsidRPr="00B84307">
          <w:rPr>
            <w:rFonts w:cs="Arial"/>
          </w:rPr>
          <w:t>made</w:t>
        </w:r>
        <w:r w:rsidR="006822DB" w:rsidRPr="00B84307">
          <w:rPr>
            <w:rFonts w:cs="Arial"/>
          </w:rPr>
          <w:t xml:space="preserve"> </w:t>
        </w:r>
      </w:ins>
      <w:r w:rsidR="006822DB" w:rsidRPr="00B84307">
        <w:rPr>
          <w:rFonts w:cs="Arial"/>
        </w:rPr>
        <w:t>available</w:t>
      </w:r>
      <w:r>
        <w:t xml:space="preserve">;  </w:t>
      </w:r>
      <w:del w:id="142" w:author="Author">
        <w:r>
          <w:delText>and</w:delText>
        </w:r>
      </w:del>
    </w:p>
    <w:p w14:paraId="1FEE313D" w14:textId="7A280EF1" w:rsidR="006822DB" w:rsidRPr="00A338EB" w:rsidRDefault="00B73084" w:rsidP="00B55FEA">
      <w:pPr>
        <w:pStyle w:val="List1H"/>
        <w:numPr>
          <w:ilvl w:val="0"/>
          <w:numId w:val="1"/>
        </w:numPr>
        <w:tabs>
          <w:tab w:val="left" w:pos="1134"/>
        </w:tabs>
        <w:spacing w:after="220"/>
        <w:ind w:left="922"/>
        <w:rPr>
          <w:ins w:id="143" w:author="Author"/>
          <w:rFonts w:cs="Arial"/>
        </w:rPr>
      </w:pPr>
      <w:del w:id="144" w:author="Author">
        <w:r>
          <w:delText>references</w:delText>
        </w:r>
      </w:del>
      <w:ins w:id="145" w:author="Author">
        <w:r w:rsidR="00BA7084">
          <w:rPr>
            <w:rFonts w:cs="Arial"/>
          </w:rPr>
          <w:t>R</w:t>
        </w:r>
        <w:r w:rsidR="006822DB" w:rsidRPr="00A338EB">
          <w:rPr>
            <w:rFonts w:cs="Arial"/>
          </w:rPr>
          <w:t>eferences</w:t>
        </w:r>
      </w:ins>
      <w:r w:rsidR="006822DB" w:rsidRPr="00A338EB">
        <w:rPr>
          <w:rFonts w:cs="Arial"/>
        </w:rPr>
        <w:t xml:space="preserve"> to </w:t>
      </w:r>
      <w:del w:id="146" w:author="Author">
        <w:r w:rsidR="006822DB" w:rsidRPr="00A338EB">
          <w:rPr>
            <w:rFonts w:cs="Arial"/>
          </w:rPr>
          <w:delText xml:space="preserve">sources </w:delText>
        </w:r>
        <w:r>
          <w:delText>for</w:delText>
        </w:r>
        <w:r w:rsidR="006822DB" w:rsidRPr="00A338EB" w:rsidDel="004811F6">
          <w:rPr>
            <w:rFonts w:cs="Arial"/>
          </w:rPr>
          <w:delText xml:space="preserve"> </w:delText>
        </w:r>
      </w:del>
      <w:ins w:id="147" w:author="Author">
        <w:r w:rsidR="004811F6">
          <w:rPr>
            <w:rFonts w:cs="Arial"/>
          </w:rPr>
          <w:t xml:space="preserve">support and </w:t>
        </w:r>
      </w:ins>
      <w:r w:rsidR="006822DB" w:rsidRPr="00A338EB">
        <w:rPr>
          <w:rFonts w:cs="Arial"/>
        </w:rPr>
        <w:t xml:space="preserve">assistance </w:t>
      </w:r>
      <w:ins w:id="148" w:author="Author">
        <w:r w:rsidR="004811F6">
          <w:rPr>
            <w:rFonts w:cs="Arial"/>
          </w:rPr>
          <w:t>recourses</w:t>
        </w:r>
      </w:ins>
      <w:del w:id="149" w:author="Author">
        <w:r w:rsidR="006822DB" w:rsidRPr="00A338EB">
          <w:rPr>
            <w:rFonts w:cs="Arial"/>
          </w:rPr>
          <w:delText>or information</w:delText>
        </w:r>
      </w:del>
      <w:r w:rsidR="006822DB" w:rsidRPr="00A338EB">
        <w:rPr>
          <w:rFonts w:cs="Arial"/>
        </w:rPr>
        <w:t>, such as libraries and</w:t>
      </w:r>
      <w:ins w:id="150" w:author="Author">
        <w:r w:rsidR="006822DB" w:rsidRPr="00A338EB">
          <w:rPr>
            <w:rFonts w:cs="Arial"/>
          </w:rPr>
          <w:t xml:space="preserve"> </w:t>
        </w:r>
        <w:r w:rsidR="00307B45" w:rsidRPr="00307B45">
          <w:rPr>
            <w:rFonts w:cs="Arial"/>
          </w:rPr>
          <w:t>qualified I</w:t>
        </w:r>
        <w:r w:rsidR="00307B45">
          <w:rPr>
            <w:rFonts w:cs="Arial"/>
          </w:rPr>
          <w:t>P</w:t>
        </w:r>
      </w:ins>
      <w:del w:id="151" w:author="Author">
        <w:r w:rsidR="006822DB" w:rsidRPr="00A338EB" w:rsidDel="00307B45">
          <w:rPr>
            <w:rFonts w:cs="Arial"/>
          </w:rPr>
          <w:delText xml:space="preserve"> </w:delText>
        </w:r>
      </w:del>
      <w:ins w:id="152" w:author="Author">
        <w:r w:rsidR="00307B45">
          <w:rPr>
            <w:rFonts w:cs="Arial"/>
          </w:rPr>
          <w:t xml:space="preserve"> </w:t>
        </w:r>
      </w:ins>
      <w:r w:rsidR="006822DB" w:rsidRPr="00A338EB">
        <w:rPr>
          <w:rFonts w:cs="Arial"/>
        </w:rPr>
        <w:t xml:space="preserve">legal representatives or </w:t>
      </w:r>
      <w:ins w:id="153" w:author="Author">
        <w:r w:rsidR="006822DB" w:rsidRPr="00A338EB">
          <w:rPr>
            <w:rFonts w:cs="Arial"/>
          </w:rPr>
          <w:t xml:space="preserve">law </w:t>
        </w:r>
      </w:ins>
      <w:r w:rsidR="006822DB" w:rsidRPr="00A338EB">
        <w:rPr>
          <w:rFonts w:cs="Arial"/>
        </w:rPr>
        <w:t>chambers</w:t>
      </w:r>
      <w:ins w:id="154" w:author="Author">
        <w:r w:rsidR="00C873B7">
          <w:rPr>
            <w:rFonts w:cs="Arial"/>
          </w:rPr>
          <w:t xml:space="preserve"> </w:t>
        </w:r>
        <w:r w:rsidR="00C873B7" w:rsidRPr="00C873B7">
          <w:rPr>
            <w:rFonts w:cs="Arial"/>
          </w:rPr>
          <w:t>offering IP services</w:t>
        </w:r>
        <w:r w:rsidR="00747B0D">
          <w:rPr>
            <w:rFonts w:cs="Arial"/>
          </w:rPr>
          <w:t xml:space="preserve">; </w:t>
        </w:r>
        <w:r w:rsidR="00747B0D">
          <w:t>and</w:t>
        </w:r>
      </w:ins>
      <w:del w:id="155" w:author="Author">
        <w:r w:rsidR="006822DB" w:rsidRPr="00A338EB" w:rsidDel="00747B0D">
          <w:rPr>
            <w:rFonts w:cs="Arial"/>
          </w:rPr>
          <w:delText>.</w:delText>
        </w:r>
      </w:del>
    </w:p>
    <w:p w14:paraId="0CA22CFF" w14:textId="3F9B692E" w:rsidR="00037C51" w:rsidRPr="00037C51" w:rsidRDefault="00037C51" w:rsidP="00B55FEA">
      <w:pPr>
        <w:pStyle w:val="List1H"/>
        <w:numPr>
          <w:ilvl w:val="0"/>
          <w:numId w:val="1"/>
        </w:numPr>
        <w:tabs>
          <w:tab w:val="left" w:pos="1134"/>
        </w:tabs>
        <w:spacing w:after="220"/>
        <w:ind w:left="922"/>
        <w:rPr>
          <w:rFonts w:cs="Arial"/>
        </w:rPr>
      </w:pPr>
      <w:ins w:id="156" w:author="Author">
        <w:r w:rsidRPr="00037C51">
          <w:rPr>
            <w:rFonts w:cs="Arial"/>
          </w:rPr>
          <w:t xml:space="preserve">Information on </w:t>
        </w:r>
        <w:r w:rsidRPr="00FE4A57">
          <w:rPr>
            <w:rFonts w:cs="Arial"/>
          </w:rPr>
          <w:t>help desks or customer support services</w:t>
        </w:r>
        <w:r w:rsidRPr="00037C51">
          <w:rPr>
            <w:rFonts w:cs="Arial"/>
          </w:rPr>
          <w:t xml:space="preserve"> offered by the IPO.</w:t>
        </w:r>
      </w:ins>
    </w:p>
    <w:p w14:paraId="0FE3B25A" w14:textId="1ECB78D5" w:rsidR="006822DB" w:rsidRPr="00A338EB" w:rsidRDefault="006822DB" w:rsidP="005F7026">
      <w:pPr>
        <w:pStyle w:val="List0"/>
        <w:keepNext/>
        <w:spacing w:after="220"/>
        <w:rPr>
          <w:rFonts w:cs="Arial"/>
        </w:rPr>
      </w:pPr>
      <w:r w:rsidRPr="00A338EB">
        <w:rPr>
          <w:rFonts w:cs="Arial"/>
        </w:rPr>
        <w:fldChar w:fldCharType="begin"/>
      </w:r>
      <w:r w:rsidRPr="00A338EB">
        <w:rPr>
          <w:rFonts w:cs="Arial"/>
        </w:rPr>
        <w:instrText xml:space="preserve"> AUTONUM  </w:instrText>
      </w:r>
      <w:r w:rsidRPr="00A338EB">
        <w:rPr>
          <w:rFonts w:cs="Arial"/>
        </w:rPr>
        <w:fldChar w:fldCharType="end"/>
      </w:r>
      <w:r w:rsidRPr="00A338EB">
        <w:rPr>
          <w:rFonts w:cs="Arial"/>
        </w:rPr>
        <w:tab/>
      </w:r>
      <w:del w:id="157" w:author="Author">
        <w:r w:rsidR="00B73084">
          <w:delText>Intellectual Property Web sites</w:delText>
        </w:r>
      </w:del>
      <w:ins w:id="158" w:author="Author">
        <w:r w:rsidRPr="00A338EB">
          <w:rPr>
            <w:rFonts w:cs="Arial"/>
          </w:rPr>
          <w:t>IPO</w:t>
        </w:r>
        <w:r w:rsidRPr="00A338EB" w:rsidDel="00CA25FD">
          <w:rPr>
            <w:rFonts w:cs="Arial"/>
          </w:rPr>
          <w:t xml:space="preserve"> </w:t>
        </w:r>
        <w:r w:rsidRPr="00A338EB">
          <w:rPr>
            <w:rFonts w:cs="Arial"/>
          </w:rPr>
          <w:t>websites</w:t>
        </w:r>
      </w:ins>
      <w:r w:rsidRPr="00A338EB">
        <w:rPr>
          <w:rFonts w:cs="Arial"/>
        </w:rPr>
        <w:t xml:space="preserve"> should contain navigational aids to assist users in locating information on the </w:t>
      </w:r>
      <w:ins w:id="159" w:author="Author">
        <w:r w:rsidR="004B23A7">
          <w:rPr>
            <w:rFonts w:cs="Arial"/>
          </w:rPr>
          <w:t>web</w:t>
        </w:r>
      </w:ins>
      <w:r w:rsidR="00B73084">
        <w:t>site</w:t>
      </w:r>
      <w:ins w:id="160" w:author="Author">
        <w:r w:rsidR="00C87778">
          <w:t>s</w:t>
        </w:r>
      </w:ins>
      <w:r w:rsidRPr="00A338EB">
        <w:rPr>
          <w:rFonts w:cs="Arial"/>
        </w:rPr>
        <w:t xml:space="preserve">.  </w:t>
      </w:r>
      <w:r w:rsidRPr="00A338EB" w:rsidDel="00923B88">
        <w:rPr>
          <w:rFonts w:cs="Arial"/>
        </w:rPr>
        <w:t xml:space="preserve">For example, </w:t>
      </w:r>
      <w:del w:id="161" w:author="Author">
        <w:r w:rsidR="00B73084">
          <w:delText>Intellectual Property Web sites</w:delText>
        </w:r>
      </w:del>
      <w:ins w:id="162" w:author="Author">
        <w:r w:rsidRPr="00A338EB">
          <w:rPr>
            <w:rFonts w:cs="Arial"/>
          </w:rPr>
          <w:t>w</w:t>
        </w:r>
        <w:r w:rsidRPr="00A338EB" w:rsidDel="00923B88">
          <w:rPr>
            <w:rFonts w:cs="Arial"/>
          </w:rPr>
          <w:t>ebsites</w:t>
        </w:r>
      </w:ins>
      <w:r w:rsidRPr="00A338EB" w:rsidDel="00923B88">
        <w:rPr>
          <w:rFonts w:cs="Arial"/>
        </w:rPr>
        <w:t xml:space="preserve"> should contain a site search capability and/or a site index.  </w:t>
      </w:r>
      <w:r w:rsidRPr="00A338EB">
        <w:rPr>
          <w:rFonts w:cs="Arial"/>
        </w:rPr>
        <w:t>Nevertheless</w:t>
      </w:r>
      <w:ins w:id="163" w:author="Author">
        <w:r w:rsidRPr="00A338EB">
          <w:rPr>
            <w:rFonts w:cs="Arial"/>
          </w:rPr>
          <w:t>,</w:t>
        </w:r>
      </w:ins>
      <w:r w:rsidRPr="00A338EB">
        <w:rPr>
          <w:rFonts w:cs="Arial"/>
        </w:rPr>
        <w:t xml:space="preserve"> the homepage should contain an overview </w:t>
      </w:r>
      <w:del w:id="164" w:author="Author">
        <w:r w:rsidR="00B73084">
          <w:delText>on</w:delText>
        </w:r>
      </w:del>
      <w:ins w:id="165" w:author="Author">
        <w:r w:rsidRPr="00A338EB">
          <w:rPr>
            <w:rFonts w:cs="Arial"/>
          </w:rPr>
          <w:t>of</w:t>
        </w:r>
      </w:ins>
      <w:r w:rsidRPr="00A338EB">
        <w:rPr>
          <w:rFonts w:cs="Arial"/>
        </w:rPr>
        <w:t xml:space="preserve"> the whole </w:t>
      </w:r>
      <w:del w:id="166" w:author="Author">
        <w:r w:rsidR="00B73084">
          <w:delText xml:space="preserve">Web site as well as an indication on services free of charge and services available only with costs.  Furthermore, an indication on the </w:delText>
        </w:r>
      </w:del>
      <w:ins w:id="167" w:author="Author">
        <w:r w:rsidRPr="00A338EB">
          <w:rPr>
            <w:rFonts w:cs="Arial"/>
          </w:rPr>
          <w:t xml:space="preserve">website.  The </w:t>
        </w:r>
      </w:ins>
      <w:r w:rsidRPr="00A338EB">
        <w:rPr>
          <w:rFonts w:cs="Arial"/>
        </w:rPr>
        <w:t xml:space="preserve">date </w:t>
      </w:r>
      <w:del w:id="168" w:author="Author">
        <w:r w:rsidR="00B73084">
          <w:delText>of</w:delText>
        </w:r>
      </w:del>
      <w:ins w:id="169" w:author="Author">
        <w:r w:rsidRPr="00A338EB">
          <w:rPr>
            <w:rFonts w:cs="Arial"/>
          </w:rPr>
          <w:t>on which</w:t>
        </w:r>
      </w:ins>
      <w:r w:rsidRPr="00A338EB">
        <w:rPr>
          <w:rFonts w:cs="Arial"/>
        </w:rPr>
        <w:t xml:space="preserve"> the</w:t>
      </w:r>
      <w:ins w:id="170" w:author="Author">
        <w:r w:rsidRPr="00A338EB">
          <w:rPr>
            <w:rFonts w:cs="Arial"/>
          </w:rPr>
          <w:t xml:space="preserve"> website was</w:t>
        </w:r>
      </w:ins>
      <w:r w:rsidRPr="00A338EB">
        <w:rPr>
          <w:rFonts w:cs="Arial"/>
        </w:rPr>
        <w:t xml:space="preserve"> last </w:t>
      </w:r>
      <w:del w:id="171" w:author="Author">
        <w:r w:rsidR="00B73084">
          <w:delText>update</w:delText>
        </w:r>
      </w:del>
      <w:ins w:id="172" w:author="Author">
        <w:r w:rsidRPr="00A338EB">
          <w:rPr>
            <w:rFonts w:cs="Arial"/>
          </w:rPr>
          <w:t>updated</w:t>
        </w:r>
      </w:ins>
      <w:r w:rsidRPr="00A338EB" w:rsidDel="00EC5555">
        <w:rPr>
          <w:rFonts w:cs="Arial"/>
        </w:rPr>
        <w:t xml:space="preserve"> </w:t>
      </w:r>
      <w:r w:rsidRPr="00A338EB">
        <w:rPr>
          <w:rFonts w:cs="Arial"/>
        </w:rPr>
        <w:t xml:space="preserve">should be </w:t>
      </w:r>
      <w:del w:id="173" w:author="Author">
        <w:r w:rsidR="00B73084">
          <w:delText>given</w:delText>
        </w:r>
      </w:del>
      <w:ins w:id="174" w:author="Author">
        <w:r w:rsidRPr="00A338EB">
          <w:rPr>
            <w:rFonts w:cs="Arial"/>
          </w:rPr>
          <w:t>stated</w:t>
        </w:r>
      </w:ins>
      <w:r w:rsidRPr="00A338EB">
        <w:rPr>
          <w:rFonts w:cs="Arial"/>
        </w:rPr>
        <w:t xml:space="preserve"> on the homepage</w:t>
      </w:r>
      <w:del w:id="175" w:author="Author">
        <w:r w:rsidR="00B73084">
          <w:delText>, or</w:delText>
        </w:r>
      </w:del>
      <w:ins w:id="176" w:author="Author">
        <w:r w:rsidRPr="00A338EB">
          <w:rPr>
            <w:rFonts w:cs="Arial"/>
          </w:rPr>
          <w:t xml:space="preserve"> at the least and</w:t>
        </w:r>
      </w:ins>
      <w:r w:rsidRPr="00A338EB">
        <w:rPr>
          <w:rFonts w:cs="Arial"/>
        </w:rPr>
        <w:t xml:space="preserve"> preferably on each page of the </w:t>
      </w:r>
      <w:del w:id="177" w:author="Author">
        <w:r w:rsidR="00B73084">
          <w:delText>Web site</w:delText>
        </w:r>
      </w:del>
      <w:ins w:id="178" w:author="Author">
        <w:r w:rsidRPr="00A338EB">
          <w:rPr>
            <w:rFonts w:cs="Arial"/>
          </w:rPr>
          <w:t>website</w:t>
        </w:r>
        <w:r w:rsidR="001065BC">
          <w:rPr>
            <w:rFonts w:cs="Arial"/>
          </w:rPr>
          <w:t>s</w:t>
        </w:r>
      </w:ins>
      <w:r w:rsidRPr="00A338EB">
        <w:rPr>
          <w:rFonts w:cs="Arial"/>
        </w:rPr>
        <w:t>.</w:t>
      </w:r>
    </w:p>
    <w:p w14:paraId="2D3DDB39" w14:textId="7A2F44DD" w:rsidR="006822DB" w:rsidRPr="00A338EB" w:rsidRDefault="006822DB" w:rsidP="005F7026">
      <w:pPr>
        <w:pStyle w:val="List0"/>
        <w:spacing w:after="220"/>
        <w:rPr>
          <w:rFonts w:cs="Arial"/>
        </w:rPr>
      </w:pPr>
      <w:r w:rsidRPr="00A338EB">
        <w:rPr>
          <w:rFonts w:cs="Arial"/>
        </w:rPr>
        <w:fldChar w:fldCharType="begin"/>
      </w:r>
      <w:r w:rsidRPr="00A338EB">
        <w:rPr>
          <w:rFonts w:cs="Arial"/>
        </w:rPr>
        <w:instrText xml:space="preserve"> AUTONUM  </w:instrText>
      </w:r>
      <w:r w:rsidRPr="00A338EB">
        <w:rPr>
          <w:rFonts w:cs="Arial"/>
        </w:rPr>
        <w:fldChar w:fldCharType="end"/>
      </w:r>
      <w:r w:rsidRPr="00A338EB">
        <w:rPr>
          <w:rFonts w:cs="Arial"/>
        </w:rPr>
        <w:tab/>
      </w:r>
      <w:del w:id="179" w:author="Author">
        <w:r w:rsidR="00B73084">
          <w:delText>Intellectual Property Web sites</w:delText>
        </w:r>
      </w:del>
      <w:ins w:id="180" w:author="Author">
        <w:r w:rsidRPr="00A338EB">
          <w:rPr>
            <w:rFonts w:cs="Arial"/>
          </w:rPr>
          <w:t>IPO</w:t>
        </w:r>
        <w:r w:rsidRPr="00A338EB" w:rsidDel="00CA25FD">
          <w:rPr>
            <w:rFonts w:cs="Arial"/>
          </w:rPr>
          <w:t xml:space="preserve"> </w:t>
        </w:r>
        <w:r w:rsidRPr="00A338EB">
          <w:rPr>
            <w:rFonts w:cs="Arial"/>
          </w:rPr>
          <w:t>websites</w:t>
        </w:r>
      </w:ins>
      <w:r w:rsidRPr="00A338EB">
        <w:rPr>
          <w:rFonts w:cs="Arial"/>
        </w:rPr>
        <w:t xml:space="preserve"> may contain information to allow users to contact designated employees of the </w:t>
      </w:r>
      <w:del w:id="181" w:author="Author">
        <w:r w:rsidR="00B73084">
          <w:delText>national office.</w:delText>
        </w:r>
      </w:del>
      <w:ins w:id="182" w:author="Author">
        <w:r w:rsidRPr="00A338EB">
          <w:rPr>
            <w:rFonts w:cs="Arial"/>
          </w:rPr>
          <w:t>IPO.</w:t>
        </w:r>
      </w:ins>
      <w:r w:rsidRPr="00A338EB">
        <w:rPr>
          <w:rFonts w:cs="Arial"/>
        </w:rPr>
        <w:t xml:space="preserve">  For example, the </w:t>
      </w:r>
      <w:del w:id="183" w:author="Author">
        <w:r w:rsidR="00B73084">
          <w:delText>site</w:delText>
        </w:r>
      </w:del>
      <w:ins w:id="184" w:author="Author">
        <w:r w:rsidRPr="00A338EB">
          <w:rPr>
            <w:rFonts w:cs="Arial"/>
          </w:rPr>
          <w:t>website</w:t>
        </w:r>
        <w:r w:rsidR="00D516DA">
          <w:rPr>
            <w:rFonts w:cs="Arial"/>
          </w:rPr>
          <w:t>s</w:t>
        </w:r>
      </w:ins>
      <w:r w:rsidRPr="00A338EB">
        <w:rPr>
          <w:rFonts w:cs="Arial"/>
        </w:rPr>
        <w:t xml:space="preserve"> could contain the e-mail address, mailing address, </w:t>
      </w:r>
      <w:del w:id="185" w:author="Author">
        <w:r w:rsidR="00B73084">
          <w:delText>phone</w:delText>
        </w:r>
      </w:del>
      <w:ins w:id="186" w:author="Author">
        <w:r w:rsidRPr="00A338EB">
          <w:rPr>
            <w:rFonts w:cs="Arial"/>
          </w:rPr>
          <w:t>telephone</w:t>
        </w:r>
      </w:ins>
      <w:r w:rsidRPr="00A338EB">
        <w:rPr>
          <w:rFonts w:cs="Arial"/>
        </w:rPr>
        <w:t xml:space="preserve"> and fax number for the office </w:t>
      </w:r>
      <w:del w:id="187" w:author="Author">
        <w:r w:rsidR="00B73084">
          <w:delText>per se</w:delText>
        </w:r>
      </w:del>
      <w:ins w:id="188" w:author="Author">
        <w:r w:rsidRPr="00A338EB">
          <w:rPr>
            <w:rFonts w:cs="Arial"/>
          </w:rPr>
          <w:t>itself</w:t>
        </w:r>
      </w:ins>
      <w:r w:rsidRPr="00A338EB">
        <w:rPr>
          <w:rFonts w:cs="Arial"/>
        </w:rPr>
        <w:t xml:space="preserve">, points of contacts </w:t>
      </w:r>
      <w:del w:id="189" w:author="Author">
        <w:r w:rsidR="00B73084">
          <w:delText>to receive</w:delText>
        </w:r>
      </w:del>
      <w:ins w:id="190" w:author="Author">
        <w:r w:rsidRPr="00A338EB">
          <w:rPr>
            <w:rFonts w:cs="Arial"/>
          </w:rPr>
          <w:t>for receiving</w:t>
        </w:r>
      </w:ins>
      <w:r w:rsidRPr="00A338EB">
        <w:rPr>
          <w:rFonts w:cs="Arial"/>
        </w:rPr>
        <w:t xml:space="preserve"> and </w:t>
      </w:r>
      <w:del w:id="191" w:author="Author">
        <w:r w:rsidR="00B73084">
          <w:delText>respond</w:delText>
        </w:r>
      </w:del>
      <w:ins w:id="192" w:author="Author">
        <w:r w:rsidRPr="00A338EB">
          <w:rPr>
            <w:rFonts w:cs="Arial"/>
          </w:rPr>
          <w:t>responding</w:t>
        </w:r>
      </w:ins>
      <w:r w:rsidRPr="00A338EB">
        <w:rPr>
          <w:rFonts w:cs="Arial"/>
        </w:rPr>
        <w:t xml:space="preserve"> to external inquiries</w:t>
      </w:r>
      <w:del w:id="193" w:author="Author">
        <w:r w:rsidR="00B73084">
          <w:delText>,</w:delText>
        </w:r>
      </w:del>
      <w:r w:rsidRPr="00A338EB">
        <w:rPr>
          <w:rFonts w:cs="Arial"/>
        </w:rPr>
        <w:t xml:space="preserve"> and an e-mail address for Web-related help</w:t>
      </w:r>
      <w:ins w:id="194" w:author="Author">
        <w:r w:rsidRPr="00A338EB">
          <w:rPr>
            <w:rFonts w:cs="Arial"/>
          </w:rPr>
          <w:t>,</w:t>
        </w:r>
      </w:ins>
      <w:r w:rsidRPr="00A338EB">
        <w:rPr>
          <w:rFonts w:cs="Arial"/>
        </w:rPr>
        <w:t xml:space="preserve"> consistent with standard web support practices.</w:t>
      </w:r>
    </w:p>
    <w:p w14:paraId="12205F2C" w14:textId="202CC708" w:rsidR="00587DBC" w:rsidRPr="00587DBC" w:rsidDel="00274A6C" w:rsidRDefault="00587DBC" w:rsidP="00587DBC">
      <w:pPr>
        <w:rPr>
          <w:del w:id="195" w:author="Author"/>
          <w:szCs w:val="17"/>
        </w:rPr>
      </w:pPr>
      <w:del w:id="196" w:author="Author">
        <w:r w:rsidRPr="00587DBC" w:rsidDel="00274A6C">
          <w:rPr>
            <w:szCs w:val="17"/>
          </w:rPr>
          <w:delText>RECOMMENDED DESIGN PRINCIPLES FOR INTELLECTUAL PROPERTY WEB SITES</w:delText>
        </w:r>
      </w:del>
    </w:p>
    <w:p w14:paraId="4CF1D28E" w14:textId="70DC2ED5" w:rsidR="00F816EF" w:rsidDel="00274A6C" w:rsidRDefault="00F816EF" w:rsidP="00F816EF">
      <w:pPr>
        <w:rPr>
          <w:del w:id="197" w:author="Author"/>
          <w:szCs w:val="17"/>
        </w:rPr>
      </w:pPr>
    </w:p>
    <w:p w14:paraId="7EEFCDA2" w14:textId="78840AFD" w:rsidR="00587DBC" w:rsidRPr="00F816EF" w:rsidDel="00274A6C" w:rsidRDefault="00B73084" w:rsidP="00F816EF">
      <w:pPr>
        <w:rPr>
          <w:del w:id="198" w:author="Author"/>
          <w:szCs w:val="17"/>
        </w:rPr>
      </w:pPr>
      <w:del w:id="199" w:author="Author">
        <w:r>
          <w:rPr>
            <w:szCs w:val="17"/>
          </w:rPr>
          <w:fldChar w:fldCharType="begin"/>
        </w:r>
        <w:r>
          <w:delInstrText xml:space="preserve"> AUTONUM  </w:delInstrText>
        </w:r>
        <w:r>
          <w:rPr>
            <w:szCs w:val="17"/>
          </w:rPr>
          <w:fldChar w:fldCharType="end"/>
        </w:r>
        <w:r w:rsidR="00F816EF" w:rsidDel="00274A6C">
          <w:rPr>
            <w:szCs w:val="17"/>
          </w:rPr>
          <w:tab/>
        </w:r>
        <w:r w:rsidR="00587DBC" w:rsidRPr="00F816EF" w:rsidDel="00274A6C">
          <w:rPr>
            <w:szCs w:val="17"/>
          </w:rPr>
          <w:delText>Intellectual Property Web sites should preferably post contents in HTML 3.2 (HTML 4.0 when the standard stabilizes), and standard browser image file types (e.g., gif, jpg).  The second preferred format for posting administrative or informational text-only documents is ASCII</w:delText>
        </w:r>
        <w:r w:rsidR="00587DBC" w:rsidRPr="00F816EF" w:rsidDel="00274A6C">
          <w:rPr>
            <w:b/>
            <w:szCs w:val="17"/>
          </w:rPr>
          <w:delText xml:space="preserve"> </w:delText>
        </w:r>
        <w:r w:rsidR="00587DBC" w:rsidRPr="00F816EF" w:rsidDel="00274A6C">
          <w:rPr>
            <w:szCs w:val="17"/>
          </w:rPr>
          <w:delText>text.  Large downloadable files may also be made available via FTP.</w:delText>
        </w:r>
        <w:r w:rsidR="00587DBC" w:rsidRPr="00F816EF" w:rsidDel="00274A6C">
          <w:rPr>
            <w:szCs w:val="17"/>
          </w:rPr>
          <w:br/>
        </w:r>
      </w:del>
    </w:p>
    <w:p w14:paraId="50B0B7F6" w14:textId="22599E28" w:rsidR="00587DBC" w:rsidRPr="00F816EF" w:rsidDel="00274A6C" w:rsidRDefault="00F816EF" w:rsidP="00F816EF">
      <w:pPr>
        <w:rPr>
          <w:del w:id="200" w:author="Author"/>
          <w:szCs w:val="17"/>
        </w:rPr>
      </w:pPr>
      <w:del w:id="201" w:author="Author">
        <w:r w:rsidDel="00274A6C">
          <w:rPr>
            <w:szCs w:val="17"/>
          </w:rPr>
          <w:fldChar w:fldCharType="begin"/>
        </w:r>
        <w:r w:rsidDel="00274A6C">
          <w:rPr>
            <w:szCs w:val="17"/>
          </w:rPr>
          <w:delInstrText xml:space="preserve"> AUTONUM  </w:delInstrText>
        </w:r>
        <w:r w:rsidDel="00274A6C">
          <w:rPr>
            <w:szCs w:val="17"/>
          </w:rPr>
          <w:fldChar w:fldCharType="end"/>
        </w:r>
        <w:r w:rsidDel="00274A6C">
          <w:rPr>
            <w:szCs w:val="17"/>
          </w:rPr>
          <w:tab/>
        </w:r>
        <w:r w:rsidR="00587DBC" w:rsidRPr="00F816EF" w:rsidDel="00274A6C">
          <w:rPr>
            <w:szCs w:val="17"/>
          </w:rPr>
          <w:delText>Web pages should use international standard character sets to encode their content.  All web pages shall carry a distinct identifier for the particular international character used for the purpose of assisting users with browsers that may not be configured to display the character set.</w:delText>
        </w:r>
      </w:del>
    </w:p>
    <w:p w14:paraId="3EE5C546" w14:textId="631534C7" w:rsidR="00F816EF" w:rsidDel="00274A6C" w:rsidRDefault="00F816EF" w:rsidP="00F816EF">
      <w:pPr>
        <w:rPr>
          <w:del w:id="202" w:author="Author"/>
          <w:szCs w:val="17"/>
        </w:rPr>
      </w:pPr>
    </w:p>
    <w:p w14:paraId="268E38CD" w14:textId="2C9B570E" w:rsidR="00587DBC" w:rsidRPr="00F816EF" w:rsidDel="00274A6C" w:rsidRDefault="00F816EF" w:rsidP="00F816EF">
      <w:pPr>
        <w:rPr>
          <w:del w:id="203" w:author="Author"/>
          <w:szCs w:val="17"/>
        </w:rPr>
      </w:pPr>
      <w:del w:id="204" w:author="Author">
        <w:r w:rsidDel="00274A6C">
          <w:rPr>
            <w:szCs w:val="17"/>
          </w:rPr>
          <w:fldChar w:fldCharType="begin"/>
        </w:r>
        <w:r w:rsidDel="00274A6C">
          <w:rPr>
            <w:szCs w:val="17"/>
          </w:rPr>
          <w:delInstrText xml:space="preserve"> AUTONUM  </w:delInstrText>
        </w:r>
        <w:r w:rsidDel="00274A6C">
          <w:rPr>
            <w:szCs w:val="17"/>
          </w:rPr>
          <w:fldChar w:fldCharType="end"/>
        </w:r>
        <w:r w:rsidDel="00274A6C">
          <w:rPr>
            <w:szCs w:val="17"/>
          </w:rPr>
          <w:tab/>
        </w:r>
        <w:r w:rsidR="00587DBC" w:rsidRPr="00F816EF" w:rsidDel="00274A6C">
          <w:rPr>
            <w:szCs w:val="17"/>
          </w:rPr>
          <w:delText>Documents used internally, e.g., documents in image formats, should be made available in the format used internally if it is practical to view that format with a browser.  If a browser plug-in is required to view such documents (e.g. Adobe PDF or TIFF), the plug-in or a link to the plug-in should be provided.</w:delText>
        </w:r>
      </w:del>
    </w:p>
    <w:p w14:paraId="07788FA2" w14:textId="5E676C81" w:rsidR="00F816EF" w:rsidDel="00274A6C" w:rsidRDefault="00F816EF" w:rsidP="00F816EF">
      <w:pPr>
        <w:rPr>
          <w:del w:id="205" w:author="Author"/>
          <w:szCs w:val="17"/>
        </w:rPr>
      </w:pPr>
    </w:p>
    <w:p w14:paraId="3925E18C" w14:textId="48C3F4D9" w:rsidR="00587DBC" w:rsidRPr="00F816EF" w:rsidDel="00274A6C" w:rsidRDefault="00F816EF" w:rsidP="00F816EF">
      <w:pPr>
        <w:rPr>
          <w:del w:id="206" w:author="Author"/>
          <w:szCs w:val="17"/>
        </w:rPr>
      </w:pPr>
      <w:del w:id="207" w:author="Author">
        <w:r w:rsidDel="00274A6C">
          <w:rPr>
            <w:szCs w:val="17"/>
          </w:rPr>
          <w:fldChar w:fldCharType="begin"/>
        </w:r>
        <w:r w:rsidDel="00274A6C">
          <w:rPr>
            <w:szCs w:val="17"/>
          </w:rPr>
          <w:delInstrText xml:space="preserve"> AUTONUM  </w:delInstrText>
        </w:r>
        <w:r w:rsidDel="00274A6C">
          <w:rPr>
            <w:szCs w:val="17"/>
          </w:rPr>
          <w:fldChar w:fldCharType="end"/>
        </w:r>
        <w:r w:rsidDel="00274A6C">
          <w:rPr>
            <w:szCs w:val="17"/>
          </w:rPr>
          <w:tab/>
        </w:r>
        <w:r w:rsidR="00587DBC" w:rsidRPr="00F816EF" w:rsidDel="00274A6C">
          <w:rPr>
            <w:szCs w:val="17"/>
          </w:rPr>
          <w:delText>Web pages should degrade gracefully (i.e., pages containing JavaScript, Java or images should be legible on browsers that cannot deal with JavaScript, Java or images).</w:delText>
        </w:r>
      </w:del>
    </w:p>
    <w:p w14:paraId="7D524677" w14:textId="2094F4BD" w:rsidR="00F816EF" w:rsidDel="00274A6C" w:rsidRDefault="00F816EF" w:rsidP="00F816EF">
      <w:pPr>
        <w:rPr>
          <w:del w:id="208" w:author="Author"/>
          <w:szCs w:val="17"/>
        </w:rPr>
      </w:pPr>
    </w:p>
    <w:p w14:paraId="7D4A7FDD" w14:textId="344F9C5A" w:rsidR="00587DBC" w:rsidRPr="00F816EF" w:rsidDel="00274A6C" w:rsidRDefault="00F816EF" w:rsidP="00F816EF">
      <w:pPr>
        <w:rPr>
          <w:del w:id="209" w:author="Author"/>
          <w:szCs w:val="17"/>
        </w:rPr>
      </w:pPr>
      <w:del w:id="210" w:author="Author">
        <w:r w:rsidDel="00274A6C">
          <w:rPr>
            <w:szCs w:val="17"/>
          </w:rPr>
          <w:fldChar w:fldCharType="begin"/>
        </w:r>
        <w:r w:rsidDel="00274A6C">
          <w:rPr>
            <w:szCs w:val="17"/>
          </w:rPr>
          <w:delInstrText xml:space="preserve"> AUTONUM  </w:delInstrText>
        </w:r>
        <w:r w:rsidDel="00274A6C">
          <w:rPr>
            <w:szCs w:val="17"/>
          </w:rPr>
          <w:fldChar w:fldCharType="end"/>
        </w:r>
        <w:r w:rsidDel="00274A6C">
          <w:rPr>
            <w:szCs w:val="17"/>
          </w:rPr>
          <w:tab/>
        </w:r>
        <w:r w:rsidR="00587DBC" w:rsidRPr="00F816EF" w:rsidDel="00274A6C">
          <w:rPr>
            <w:szCs w:val="17"/>
          </w:rPr>
          <w:delText>Intellectual Property Web sites should be kept simple in order to reduce loading times.  The use of images should be minimized.</w:delText>
        </w:r>
      </w:del>
    </w:p>
    <w:p w14:paraId="27D9D310" w14:textId="6D2DF1F9" w:rsidR="00F816EF" w:rsidDel="00274A6C" w:rsidRDefault="00F816EF" w:rsidP="00F816EF">
      <w:pPr>
        <w:rPr>
          <w:del w:id="211" w:author="Author"/>
          <w:snapToGrid w:val="0"/>
          <w:szCs w:val="17"/>
        </w:rPr>
      </w:pPr>
    </w:p>
    <w:p w14:paraId="2E18307B" w14:textId="55A1536B" w:rsidR="00587DBC" w:rsidRPr="00F816EF" w:rsidDel="00274A6C" w:rsidRDefault="00F816EF" w:rsidP="00F816EF">
      <w:pPr>
        <w:rPr>
          <w:del w:id="212" w:author="Author"/>
          <w:szCs w:val="17"/>
        </w:rPr>
      </w:pPr>
      <w:del w:id="213" w:author="Author">
        <w:r w:rsidDel="00274A6C">
          <w:rPr>
            <w:snapToGrid w:val="0"/>
            <w:szCs w:val="17"/>
          </w:rPr>
          <w:fldChar w:fldCharType="begin"/>
        </w:r>
        <w:r w:rsidDel="00274A6C">
          <w:rPr>
            <w:snapToGrid w:val="0"/>
            <w:szCs w:val="17"/>
          </w:rPr>
          <w:delInstrText xml:space="preserve"> AUTONUM  </w:delInstrText>
        </w:r>
        <w:r w:rsidDel="00274A6C">
          <w:rPr>
            <w:snapToGrid w:val="0"/>
            <w:szCs w:val="17"/>
          </w:rPr>
          <w:fldChar w:fldCharType="end"/>
        </w:r>
        <w:r w:rsidDel="00274A6C">
          <w:rPr>
            <w:snapToGrid w:val="0"/>
            <w:szCs w:val="17"/>
          </w:rPr>
          <w:tab/>
        </w:r>
        <w:r w:rsidR="00587DBC" w:rsidRPr="00F816EF" w:rsidDel="00274A6C">
          <w:rPr>
            <w:snapToGrid w:val="0"/>
            <w:szCs w:val="17"/>
          </w:rPr>
          <w:delText>Intellectual Property Web sites should take extra care if there is a desire to use frames.  When frames are used care should be taken not to exclude users with browsers that don’t handle frames.  The design of sites with frames needs to take into account limitations introduced by viewing the page on a small screen, and testing should be done to ensure the frames do not create navigation difficulties.</w:delText>
        </w:r>
      </w:del>
    </w:p>
    <w:p w14:paraId="7606B0C5" w14:textId="290A116E" w:rsidR="00F816EF" w:rsidDel="00274A6C" w:rsidRDefault="00F816EF" w:rsidP="00F816EF">
      <w:pPr>
        <w:rPr>
          <w:del w:id="214" w:author="Author"/>
          <w:szCs w:val="17"/>
        </w:rPr>
      </w:pPr>
    </w:p>
    <w:p w14:paraId="7108A770" w14:textId="60152B57" w:rsidR="00587DBC" w:rsidRPr="00F816EF" w:rsidDel="00274A6C" w:rsidRDefault="00F816EF" w:rsidP="00F816EF">
      <w:pPr>
        <w:rPr>
          <w:del w:id="215" w:author="Author"/>
          <w:szCs w:val="17"/>
        </w:rPr>
      </w:pPr>
      <w:del w:id="216" w:author="Author">
        <w:r w:rsidDel="00274A6C">
          <w:rPr>
            <w:szCs w:val="17"/>
          </w:rPr>
          <w:fldChar w:fldCharType="begin"/>
        </w:r>
        <w:r w:rsidDel="00274A6C">
          <w:rPr>
            <w:szCs w:val="17"/>
          </w:rPr>
          <w:delInstrText xml:space="preserve"> AUTONUM  </w:delInstrText>
        </w:r>
        <w:r w:rsidDel="00274A6C">
          <w:rPr>
            <w:szCs w:val="17"/>
          </w:rPr>
          <w:fldChar w:fldCharType="end"/>
        </w:r>
        <w:r w:rsidDel="00274A6C">
          <w:rPr>
            <w:szCs w:val="17"/>
          </w:rPr>
          <w:tab/>
        </w:r>
        <w:r w:rsidR="00587DBC" w:rsidRPr="00F816EF" w:rsidDel="00274A6C">
          <w:rPr>
            <w:szCs w:val="17"/>
          </w:rPr>
          <w:delText>Html pages, especially the Home Page, should include the html tags relied upon by WWW search engines for indexing sites (i.e., &lt;TITLE&gt;, &lt;META&gt;, &lt;H1&gt;) whenever possible.</w:delText>
        </w:r>
      </w:del>
    </w:p>
    <w:p w14:paraId="3BEDBE81" w14:textId="272CA3DD" w:rsidR="00F816EF" w:rsidDel="00274A6C" w:rsidRDefault="00F816EF" w:rsidP="00F816EF">
      <w:pPr>
        <w:rPr>
          <w:del w:id="217" w:author="Author"/>
          <w:szCs w:val="17"/>
        </w:rPr>
      </w:pPr>
    </w:p>
    <w:p w14:paraId="740C5BD6" w14:textId="0797FB02" w:rsidR="00587DBC" w:rsidRPr="00F816EF" w:rsidDel="00274A6C" w:rsidRDefault="00F816EF" w:rsidP="00F816EF">
      <w:pPr>
        <w:rPr>
          <w:del w:id="218" w:author="Author"/>
          <w:szCs w:val="17"/>
        </w:rPr>
      </w:pPr>
      <w:del w:id="219" w:author="Author">
        <w:r w:rsidDel="00274A6C">
          <w:rPr>
            <w:szCs w:val="17"/>
          </w:rPr>
          <w:fldChar w:fldCharType="begin"/>
        </w:r>
        <w:r w:rsidDel="00274A6C">
          <w:rPr>
            <w:szCs w:val="17"/>
          </w:rPr>
          <w:delInstrText xml:space="preserve"> AUTONUM  </w:delInstrText>
        </w:r>
        <w:r w:rsidDel="00274A6C">
          <w:rPr>
            <w:szCs w:val="17"/>
          </w:rPr>
          <w:fldChar w:fldCharType="end"/>
        </w:r>
        <w:r w:rsidDel="00274A6C">
          <w:rPr>
            <w:szCs w:val="17"/>
          </w:rPr>
          <w:tab/>
        </w:r>
        <w:r w:rsidR="00587DBC" w:rsidRPr="00F816EF" w:rsidDel="00274A6C">
          <w:rPr>
            <w:szCs w:val="17"/>
          </w:rPr>
          <w:delText>Documents presented as ASCII text should be enclosed within minimal html tags (&lt;HTML&gt;, &lt;HEAD&gt;, &lt;BODY&gt;) and &lt;PRE&gt;…&lt;/PRE&gt; tags whenever possible.  A &lt;TITLE&gt; tag is also highly desirable.</w:delText>
        </w:r>
      </w:del>
    </w:p>
    <w:p w14:paraId="534DF947" w14:textId="6C853532" w:rsidR="00F816EF" w:rsidDel="00274A6C" w:rsidRDefault="00F816EF" w:rsidP="00F816EF">
      <w:pPr>
        <w:rPr>
          <w:del w:id="220" w:author="Author"/>
          <w:szCs w:val="17"/>
        </w:rPr>
      </w:pPr>
    </w:p>
    <w:p w14:paraId="192C0D2B" w14:textId="55E6A469" w:rsidR="00587DBC" w:rsidRPr="00F816EF" w:rsidDel="00274A6C" w:rsidRDefault="00F816EF" w:rsidP="00F816EF">
      <w:pPr>
        <w:rPr>
          <w:del w:id="221" w:author="Author"/>
          <w:szCs w:val="17"/>
        </w:rPr>
      </w:pPr>
      <w:del w:id="222" w:author="Author">
        <w:r w:rsidDel="00274A6C">
          <w:rPr>
            <w:szCs w:val="17"/>
          </w:rPr>
          <w:fldChar w:fldCharType="begin"/>
        </w:r>
        <w:r w:rsidDel="00274A6C">
          <w:rPr>
            <w:szCs w:val="17"/>
          </w:rPr>
          <w:delInstrText xml:space="preserve"> AUTONUM  </w:delInstrText>
        </w:r>
        <w:r w:rsidDel="00274A6C">
          <w:rPr>
            <w:szCs w:val="17"/>
          </w:rPr>
          <w:fldChar w:fldCharType="end"/>
        </w:r>
        <w:r w:rsidDel="00274A6C">
          <w:rPr>
            <w:szCs w:val="17"/>
          </w:rPr>
          <w:tab/>
        </w:r>
        <w:r w:rsidR="00587DBC" w:rsidRPr="00F816EF" w:rsidDel="00274A6C">
          <w:rPr>
            <w:szCs w:val="17"/>
          </w:rPr>
          <w:delText>Intellectual Property Web site servers should use the default HTTP port 80.</w:delText>
        </w:r>
      </w:del>
    </w:p>
    <w:p w14:paraId="72104B64" w14:textId="0C3E40B1" w:rsidR="00F816EF" w:rsidDel="00274A6C" w:rsidRDefault="00F816EF" w:rsidP="00F816EF">
      <w:pPr>
        <w:rPr>
          <w:del w:id="223" w:author="Author"/>
          <w:szCs w:val="17"/>
        </w:rPr>
      </w:pPr>
    </w:p>
    <w:p w14:paraId="4A01D7CD" w14:textId="0DB8690F" w:rsidR="00587DBC" w:rsidRPr="00F816EF" w:rsidDel="00274A6C" w:rsidRDefault="00F816EF" w:rsidP="00F816EF">
      <w:pPr>
        <w:rPr>
          <w:del w:id="224" w:author="Author"/>
          <w:szCs w:val="17"/>
        </w:rPr>
      </w:pPr>
      <w:del w:id="225" w:author="Author">
        <w:r w:rsidDel="00274A6C">
          <w:rPr>
            <w:szCs w:val="17"/>
          </w:rPr>
          <w:fldChar w:fldCharType="begin"/>
        </w:r>
        <w:r w:rsidDel="00274A6C">
          <w:rPr>
            <w:szCs w:val="17"/>
          </w:rPr>
          <w:delInstrText xml:space="preserve"> AUTONUM  </w:delInstrText>
        </w:r>
        <w:r w:rsidDel="00274A6C">
          <w:rPr>
            <w:szCs w:val="17"/>
          </w:rPr>
          <w:fldChar w:fldCharType="end"/>
        </w:r>
        <w:r w:rsidDel="00274A6C">
          <w:rPr>
            <w:szCs w:val="17"/>
          </w:rPr>
          <w:tab/>
        </w:r>
        <w:r w:rsidR="00587DBC" w:rsidRPr="00F816EF" w:rsidDel="00274A6C">
          <w:rPr>
            <w:szCs w:val="17"/>
          </w:rPr>
          <w:delText>Intellectual Property Web sites should have a high degree of accessibility in order to provide information to the widest possible audience and enable usability for individuals with disabilities.  For example, Intellectual Property Web sites could provide:</w:delText>
        </w:r>
      </w:del>
    </w:p>
    <w:p w14:paraId="43C0C19E" w14:textId="6C2F95DE" w:rsidR="00587DBC" w:rsidRPr="0028231E" w:rsidDel="00274A6C" w:rsidRDefault="00587DBC" w:rsidP="00F816EF">
      <w:pPr>
        <w:pStyle w:val="ListParagraph"/>
        <w:numPr>
          <w:ilvl w:val="0"/>
          <w:numId w:val="41"/>
        </w:numPr>
        <w:rPr>
          <w:del w:id="226" w:author="Author"/>
          <w:sz w:val="17"/>
          <w:szCs w:val="17"/>
        </w:rPr>
      </w:pPr>
      <w:del w:id="227" w:author="Author">
        <w:r w:rsidRPr="0028231E" w:rsidDel="00274A6C">
          <w:rPr>
            <w:sz w:val="17"/>
            <w:szCs w:val="17"/>
          </w:rPr>
          <w:delText>alternative text (&lt;ALT&gt;) for all images,</w:delText>
        </w:r>
      </w:del>
    </w:p>
    <w:p w14:paraId="54D0A4B0" w14:textId="146BC539" w:rsidR="00587DBC" w:rsidRPr="0028231E" w:rsidDel="00274A6C" w:rsidRDefault="00587DBC" w:rsidP="00F816EF">
      <w:pPr>
        <w:pStyle w:val="ListParagraph"/>
        <w:numPr>
          <w:ilvl w:val="0"/>
          <w:numId w:val="41"/>
        </w:numPr>
        <w:rPr>
          <w:del w:id="228" w:author="Author"/>
          <w:sz w:val="17"/>
          <w:szCs w:val="17"/>
        </w:rPr>
      </w:pPr>
      <w:del w:id="229" w:author="Author">
        <w:r w:rsidRPr="0028231E" w:rsidDel="00274A6C">
          <w:rPr>
            <w:sz w:val="17"/>
            <w:szCs w:val="17"/>
          </w:rPr>
          <w:delText>alternative text for imagemap hot spots,</w:delText>
        </w:r>
      </w:del>
    </w:p>
    <w:p w14:paraId="634AC90E" w14:textId="2FF96E1F" w:rsidR="00587DBC" w:rsidRPr="0028231E" w:rsidDel="00274A6C" w:rsidRDefault="00587DBC" w:rsidP="00F816EF">
      <w:pPr>
        <w:pStyle w:val="ListParagraph"/>
        <w:numPr>
          <w:ilvl w:val="0"/>
          <w:numId w:val="41"/>
        </w:numPr>
        <w:rPr>
          <w:del w:id="230" w:author="Author"/>
          <w:sz w:val="17"/>
          <w:szCs w:val="17"/>
        </w:rPr>
      </w:pPr>
      <w:del w:id="231" w:author="Author">
        <w:r w:rsidRPr="0028231E" w:rsidDel="00274A6C">
          <w:rPr>
            <w:sz w:val="17"/>
            <w:szCs w:val="17"/>
          </w:rPr>
          <w:delText>captioned audio,</w:delText>
        </w:r>
      </w:del>
    </w:p>
    <w:p w14:paraId="4710051D" w14:textId="6CA9743C" w:rsidR="00587DBC" w:rsidRPr="0028231E" w:rsidDel="00274A6C" w:rsidRDefault="00587DBC" w:rsidP="00F816EF">
      <w:pPr>
        <w:pStyle w:val="ListParagraph"/>
        <w:numPr>
          <w:ilvl w:val="0"/>
          <w:numId w:val="41"/>
        </w:numPr>
        <w:rPr>
          <w:del w:id="232" w:author="Author"/>
          <w:sz w:val="17"/>
          <w:szCs w:val="17"/>
        </w:rPr>
      </w:pPr>
      <w:del w:id="233" w:author="Author">
        <w:r w:rsidRPr="0028231E" w:rsidDel="00274A6C">
          <w:rPr>
            <w:sz w:val="17"/>
            <w:szCs w:val="17"/>
          </w:rPr>
          <w:delText xml:space="preserve">text to describe video, and </w:delText>
        </w:r>
      </w:del>
    </w:p>
    <w:p w14:paraId="4CA0FA02" w14:textId="2C153B44" w:rsidR="00587DBC" w:rsidRPr="0028231E" w:rsidDel="00274A6C" w:rsidRDefault="00587DBC" w:rsidP="00F816EF">
      <w:pPr>
        <w:pStyle w:val="ListParagraph"/>
        <w:numPr>
          <w:ilvl w:val="0"/>
          <w:numId w:val="41"/>
        </w:numPr>
        <w:rPr>
          <w:del w:id="234" w:author="Author"/>
          <w:sz w:val="17"/>
          <w:szCs w:val="17"/>
        </w:rPr>
      </w:pPr>
      <w:del w:id="235" w:author="Author">
        <w:r w:rsidRPr="0028231E" w:rsidDel="00274A6C">
          <w:rPr>
            <w:sz w:val="17"/>
            <w:szCs w:val="17"/>
          </w:rPr>
          <w:delText>alternative access to frames or scripts.</w:delText>
        </w:r>
      </w:del>
    </w:p>
    <w:p w14:paraId="61F3BCB7" w14:textId="76FE6381" w:rsidR="00587DBC" w:rsidRPr="00587DBC" w:rsidDel="00587DBC" w:rsidRDefault="00587DBC" w:rsidP="00587DBC">
      <w:pPr>
        <w:rPr>
          <w:del w:id="236" w:author="Author"/>
          <w:szCs w:val="17"/>
        </w:rPr>
      </w:pPr>
      <w:del w:id="237" w:author="Author">
        <w:r w:rsidRPr="00587DBC" w:rsidDel="00587DBC">
          <w:rPr>
            <w:szCs w:val="17"/>
          </w:rPr>
          <w:delText>ADVANCED SERVICES FOR INTELLECTUAL PROPERTY WEB SITES</w:delText>
        </w:r>
      </w:del>
    </w:p>
    <w:p w14:paraId="4AE6E7C9" w14:textId="60ABEAF3" w:rsidR="006822DB" w:rsidRPr="00A338EB" w:rsidRDefault="006822DB" w:rsidP="001C27BD">
      <w:pPr>
        <w:pStyle w:val="Heading2"/>
        <w:rPr>
          <w:ins w:id="238" w:author="Author"/>
        </w:rPr>
      </w:pPr>
      <w:ins w:id="239" w:author="Author">
        <w:r w:rsidRPr="00A338EB">
          <w:t>RECOMMENDED ONLINE SERVICES PROVIDED BY THE WEBSITES OF INTELLECTUAL PROPERTY OFFICES</w:t>
        </w:r>
      </w:ins>
    </w:p>
    <w:p w14:paraId="41CAEA8F" w14:textId="0739DD30" w:rsidR="006822DB" w:rsidRPr="00A338EB" w:rsidRDefault="00D638C7" w:rsidP="00C71102">
      <w:pPr>
        <w:spacing w:after="120"/>
        <w:rPr>
          <w:ins w:id="240" w:author="Author"/>
          <w:rFonts w:cs="Arial"/>
        </w:rPr>
      </w:pPr>
      <w:ins w:id="241" w:author="Author">
        <w:r>
          <w:rPr>
            <w:rFonts w:cs="Arial"/>
          </w:rPr>
          <w:t>7.</w:t>
        </w:r>
        <w:r>
          <w:rPr>
            <w:rFonts w:cs="Arial"/>
          </w:rPr>
          <w:tab/>
        </w:r>
        <w:r w:rsidR="006822DB" w:rsidRPr="00A338EB">
          <w:rPr>
            <w:rFonts w:cs="Arial"/>
          </w:rPr>
          <w:t>To streamline the IP application process, IPOs should, to the extent possible, implement comprehensive online filing portal(s).  These digital platforms can significantly enhance efficiency by reducing paperwork, minimizing manual errors, saving time and providing a more user-friendly experience.</w:t>
        </w:r>
        <w:r w:rsidR="00063B06">
          <w:rPr>
            <w:rFonts w:cs="Arial"/>
          </w:rPr>
          <w:t xml:space="preserve"> </w:t>
        </w:r>
        <w:r w:rsidR="0011267A">
          <w:rPr>
            <w:rFonts w:cs="Arial"/>
          </w:rPr>
          <w:t xml:space="preserve"> </w:t>
        </w:r>
        <w:r w:rsidR="006822DB" w:rsidRPr="00A338EB">
          <w:rPr>
            <w:rFonts w:cs="Arial"/>
          </w:rPr>
          <w:t>It is recommended that the online filing portal include</w:t>
        </w:r>
        <w:r w:rsidR="00670A6A">
          <w:rPr>
            <w:rFonts w:cs="Arial"/>
          </w:rPr>
          <w:t>s</w:t>
        </w:r>
        <w:r w:rsidR="006822DB" w:rsidRPr="00A338EB">
          <w:rPr>
            <w:rFonts w:cs="Arial"/>
          </w:rPr>
          <w:t xml:space="preserve"> the following core features:</w:t>
        </w:r>
      </w:ins>
    </w:p>
    <w:p w14:paraId="20953CC1" w14:textId="46BB5B9A" w:rsidR="006822DB" w:rsidRPr="00A338EB" w:rsidRDefault="006822DB" w:rsidP="004C4AD9">
      <w:pPr>
        <w:pStyle w:val="List1H"/>
        <w:numPr>
          <w:ilvl w:val="0"/>
          <w:numId w:val="1"/>
        </w:numPr>
        <w:tabs>
          <w:tab w:val="left" w:pos="1134"/>
        </w:tabs>
        <w:spacing w:after="120"/>
        <w:ind w:left="922"/>
        <w:rPr>
          <w:ins w:id="242" w:author="Author"/>
          <w:rFonts w:cs="Arial"/>
        </w:rPr>
      </w:pPr>
      <w:ins w:id="243" w:author="Author">
        <w:r w:rsidRPr="00A338EB">
          <w:rPr>
            <w:rFonts w:eastAsia="DengXian Light" w:cs="Arial"/>
            <w:szCs w:val="17"/>
          </w:rPr>
          <w:t xml:space="preserve">Secure user registration and dashboard to </w:t>
        </w:r>
        <w:r w:rsidRPr="00A338EB">
          <w:rPr>
            <w:rFonts w:cs="Arial"/>
            <w:szCs w:val="17"/>
          </w:rPr>
          <w:t>allow users to create accounts with secure login credentials.  The dashboard should provide real-time application status tracking, notifications and alerts, the option to save and return to draft applications and to view full submission history</w:t>
        </w:r>
        <w:r w:rsidR="00722BBD">
          <w:rPr>
            <w:rFonts w:cs="Arial"/>
            <w:szCs w:val="17"/>
          </w:rPr>
          <w:t>;</w:t>
        </w:r>
      </w:ins>
    </w:p>
    <w:p w14:paraId="1848728F" w14:textId="50EF88E5" w:rsidR="006822DB" w:rsidRPr="00A338EB" w:rsidRDefault="006822DB" w:rsidP="004C4AD9">
      <w:pPr>
        <w:pStyle w:val="List1H"/>
        <w:numPr>
          <w:ilvl w:val="0"/>
          <w:numId w:val="1"/>
        </w:numPr>
        <w:tabs>
          <w:tab w:val="left" w:pos="1134"/>
        </w:tabs>
        <w:spacing w:after="120"/>
        <w:ind w:left="922"/>
        <w:rPr>
          <w:ins w:id="244" w:author="Author"/>
          <w:rFonts w:eastAsia="DengXian Light" w:cs="Arial"/>
        </w:rPr>
      </w:pPr>
      <w:ins w:id="245" w:author="Author">
        <w:r w:rsidRPr="00A338EB">
          <w:rPr>
            <w:rFonts w:eastAsia="DengXian Light" w:cs="Arial"/>
            <w:szCs w:val="17"/>
          </w:rPr>
          <w:t>End-to-end digital application tracking</w:t>
        </w:r>
        <w:r w:rsidRPr="004C4AD9">
          <w:rPr>
            <w:rFonts w:eastAsia="DengXian Light" w:cs="Arial"/>
            <w:szCs w:val="17"/>
          </w:rPr>
          <w:t>: Full lifecycle tracking with dashboards should be implemented to enable applicants to monitor the progress of applications, receive and respond to office communications (such as action taken by the IPO) and manage post-grant or post-registration activities (such as renewals and oppositions)</w:t>
        </w:r>
        <w:r w:rsidR="00722BBD" w:rsidRPr="004C4AD9">
          <w:rPr>
            <w:rFonts w:eastAsia="DengXian Light" w:cs="Arial"/>
            <w:szCs w:val="17"/>
          </w:rPr>
          <w:t>;</w:t>
        </w:r>
      </w:ins>
    </w:p>
    <w:p w14:paraId="2E5FA580" w14:textId="3338BA76" w:rsidR="006822DB" w:rsidRPr="00A338EB" w:rsidRDefault="006822DB" w:rsidP="004C4AD9">
      <w:pPr>
        <w:pStyle w:val="List1H"/>
        <w:numPr>
          <w:ilvl w:val="0"/>
          <w:numId w:val="1"/>
        </w:numPr>
        <w:tabs>
          <w:tab w:val="left" w:pos="1134"/>
        </w:tabs>
        <w:spacing w:after="120"/>
        <w:ind w:left="922"/>
        <w:rPr>
          <w:ins w:id="246" w:author="Author"/>
          <w:rFonts w:eastAsia="DengXian Light" w:cs="Arial"/>
        </w:rPr>
      </w:pPr>
      <w:ins w:id="247" w:author="Author">
        <w:r w:rsidRPr="00A338EB">
          <w:rPr>
            <w:rFonts w:eastAsia="DengXian Light" w:cs="Arial"/>
            <w:szCs w:val="17"/>
          </w:rPr>
          <w:t>Instant submission confirmation</w:t>
        </w:r>
        <w:r w:rsidRPr="004C4AD9">
          <w:rPr>
            <w:rFonts w:eastAsia="DengXian Light" w:cs="Arial"/>
            <w:szCs w:val="17"/>
          </w:rPr>
          <w:t>: IPO website</w:t>
        </w:r>
        <w:r w:rsidR="00985AA1">
          <w:rPr>
            <w:rFonts w:eastAsia="DengXian Light" w:cs="Arial"/>
            <w:szCs w:val="17"/>
          </w:rPr>
          <w:t>s</w:t>
        </w:r>
        <w:r w:rsidRPr="004C4AD9">
          <w:rPr>
            <w:rFonts w:eastAsia="DengXian Light" w:cs="Arial"/>
            <w:szCs w:val="17"/>
          </w:rPr>
          <w:t xml:space="preserve"> should provide immediate acknowledgment of submission, together with a reference number and a summary of the application details</w:t>
        </w:r>
        <w:r w:rsidR="00722BBD" w:rsidRPr="004C4AD9">
          <w:rPr>
            <w:rFonts w:eastAsia="DengXian Light" w:cs="Arial"/>
            <w:szCs w:val="17"/>
          </w:rPr>
          <w:t>;</w:t>
        </w:r>
      </w:ins>
    </w:p>
    <w:p w14:paraId="265CF944" w14:textId="1FE84911" w:rsidR="006822DB" w:rsidRPr="00A338EB" w:rsidRDefault="006822DB" w:rsidP="004C4AD9">
      <w:pPr>
        <w:pStyle w:val="List1H"/>
        <w:numPr>
          <w:ilvl w:val="0"/>
          <w:numId w:val="1"/>
        </w:numPr>
        <w:tabs>
          <w:tab w:val="left" w:pos="1134"/>
        </w:tabs>
        <w:spacing w:after="120"/>
        <w:ind w:left="922"/>
        <w:rPr>
          <w:ins w:id="248" w:author="Author"/>
          <w:rFonts w:eastAsia="DengXian Light" w:cs="Arial"/>
        </w:rPr>
      </w:pPr>
      <w:ins w:id="249" w:author="Author">
        <w:r w:rsidRPr="00A338EB">
          <w:rPr>
            <w:rFonts w:eastAsia="DengXian Light" w:cs="Arial"/>
            <w:szCs w:val="17"/>
          </w:rPr>
          <w:t>Guided filing wizard</w:t>
        </w:r>
        <w:r w:rsidRPr="004C4AD9">
          <w:rPr>
            <w:rFonts w:eastAsia="DengXian Light" w:cs="Arial"/>
            <w:szCs w:val="17"/>
          </w:rPr>
          <w:t>: A step-by-step filing assistant that auto-fills information from the user’s profile, validates entries for formatting and completeness and offers contextual help and guidance</w:t>
        </w:r>
        <w:r w:rsidR="00722BBD" w:rsidRPr="004C4AD9">
          <w:rPr>
            <w:rFonts w:eastAsia="DengXian Light" w:cs="Arial"/>
            <w:szCs w:val="17"/>
          </w:rPr>
          <w:t>;</w:t>
        </w:r>
      </w:ins>
    </w:p>
    <w:p w14:paraId="57D37068" w14:textId="1650F7D6" w:rsidR="006822DB" w:rsidRPr="00A338EB" w:rsidRDefault="006822DB" w:rsidP="004C4AD9">
      <w:pPr>
        <w:pStyle w:val="List1H"/>
        <w:numPr>
          <w:ilvl w:val="0"/>
          <w:numId w:val="1"/>
        </w:numPr>
        <w:tabs>
          <w:tab w:val="left" w:pos="1134"/>
        </w:tabs>
        <w:spacing w:after="120"/>
        <w:ind w:left="922"/>
        <w:rPr>
          <w:ins w:id="250" w:author="Author"/>
          <w:rFonts w:eastAsia="DengXian Light" w:cs="Arial"/>
        </w:rPr>
      </w:pPr>
      <w:ins w:id="251" w:author="Author">
        <w:r w:rsidRPr="00A338EB">
          <w:rPr>
            <w:rFonts w:eastAsia="DengXian Light" w:cs="Arial"/>
            <w:szCs w:val="17"/>
          </w:rPr>
          <w:t>A document management system to</w:t>
        </w:r>
        <w:r w:rsidRPr="004C4AD9">
          <w:rPr>
            <w:rFonts w:eastAsia="DengXian Light" w:cs="Arial"/>
            <w:szCs w:val="17"/>
          </w:rPr>
          <w:t xml:space="preserve"> enable users to upload and manage supporting documentation (such as declarations, drawings and evidence), with clear file format and size guidelines</w:t>
        </w:r>
        <w:r w:rsidR="00722BBD" w:rsidRPr="004C4AD9">
          <w:rPr>
            <w:rFonts w:eastAsia="DengXian Light" w:cs="Arial"/>
            <w:szCs w:val="17"/>
          </w:rPr>
          <w:t>;</w:t>
        </w:r>
      </w:ins>
    </w:p>
    <w:p w14:paraId="658C234A" w14:textId="2ABE6ED7" w:rsidR="006822DB" w:rsidRPr="00A338EB" w:rsidRDefault="006822DB" w:rsidP="004C4AD9">
      <w:pPr>
        <w:pStyle w:val="List1H"/>
        <w:numPr>
          <w:ilvl w:val="0"/>
          <w:numId w:val="1"/>
        </w:numPr>
        <w:tabs>
          <w:tab w:val="left" w:pos="1134"/>
        </w:tabs>
        <w:spacing w:after="120"/>
        <w:ind w:left="922"/>
        <w:rPr>
          <w:ins w:id="252" w:author="Author"/>
          <w:rFonts w:eastAsia="DengXian Light" w:cs="Arial"/>
        </w:rPr>
      </w:pPr>
      <w:ins w:id="253" w:author="Author">
        <w:r w:rsidRPr="00A338EB">
          <w:rPr>
            <w:rFonts w:eastAsia="DengXian Light" w:cs="Arial"/>
            <w:szCs w:val="17"/>
          </w:rPr>
          <w:t>A dynamic fee calculator and payment integration</w:t>
        </w:r>
        <w:r w:rsidRPr="004C4AD9">
          <w:rPr>
            <w:rFonts w:eastAsia="DengXian Light" w:cs="Arial"/>
            <w:szCs w:val="17"/>
          </w:rPr>
          <w:t xml:space="preserve">: </w:t>
        </w:r>
        <w:r w:rsidR="00985AA1">
          <w:rPr>
            <w:rFonts w:eastAsia="DengXian Light" w:cs="Arial"/>
            <w:szCs w:val="17"/>
          </w:rPr>
          <w:t xml:space="preserve">IPO </w:t>
        </w:r>
        <w:r w:rsidR="001F42FE">
          <w:rPr>
            <w:rFonts w:eastAsia="DengXian Light" w:cs="Arial"/>
            <w:szCs w:val="17"/>
          </w:rPr>
          <w:t>websites</w:t>
        </w:r>
        <w:r w:rsidRPr="004C4AD9">
          <w:rPr>
            <w:rFonts w:eastAsia="DengXian Light" w:cs="Arial"/>
            <w:szCs w:val="17"/>
          </w:rPr>
          <w:t xml:space="preserve"> should incorporate a real-time fee calculator that adjusts based on parameters such as entity type (individual, small entity or large entity); </w:t>
        </w:r>
        <w:r w:rsidR="000E7060" w:rsidRPr="004C4AD9">
          <w:rPr>
            <w:rFonts w:eastAsia="DengXian Light" w:cs="Arial"/>
            <w:szCs w:val="17"/>
          </w:rPr>
          <w:t xml:space="preserve"> </w:t>
        </w:r>
        <w:r w:rsidRPr="004C4AD9">
          <w:rPr>
            <w:rFonts w:eastAsia="DengXian Light" w:cs="Arial"/>
            <w:szCs w:val="17"/>
          </w:rPr>
          <w:t>number of claims or classes;</w:t>
        </w:r>
        <w:r w:rsidR="000E7060" w:rsidRPr="004C4AD9">
          <w:rPr>
            <w:rFonts w:eastAsia="DengXian Light" w:cs="Arial"/>
            <w:szCs w:val="17"/>
          </w:rPr>
          <w:t xml:space="preserve"> </w:t>
        </w:r>
        <w:r w:rsidRPr="004C4AD9">
          <w:rPr>
            <w:rFonts w:eastAsia="DengXian Light" w:cs="Arial"/>
            <w:szCs w:val="17"/>
          </w:rPr>
          <w:t xml:space="preserve"> and type of application or service.  It should integrate secure online payment options for the seamless processing of</w:t>
        </w:r>
      </w:ins>
      <w:ins w:id="254" w:author="Author" w:date="2025-09-10T16:35:00Z" w16du:dateUtc="2025-09-10T14:35:00Z">
        <w:r w:rsidR="00A67B9B" w:rsidRPr="00A67B9B">
          <w:rPr>
            <w:rFonts w:eastAsia="DengXian Light" w:cs="Arial"/>
            <w:szCs w:val="17"/>
          </w:rPr>
          <w:t xml:space="preserve"> </w:t>
        </w:r>
        <w:r w:rsidR="00A67B9B" w:rsidRPr="004C4AD9">
          <w:rPr>
            <w:rFonts w:eastAsia="DengXian Light" w:cs="Arial"/>
            <w:szCs w:val="17"/>
          </w:rPr>
          <w:t>transactions</w:t>
        </w:r>
      </w:ins>
      <w:ins w:id="255" w:author="Author">
        <w:r w:rsidRPr="004C4AD9">
          <w:rPr>
            <w:rFonts w:eastAsia="DengXian Light" w:cs="Arial"/>
            <w:szCs w:val="17"/>
          </w:rPr>
          <w:t>;</w:t>
        </w:r>
      </w:ins>
    </w:p>
    <w:p w14:paraId="4C32C219" w14:textId="76806459" w:rsidR="006822DB" w:rsidRPr="00A338EB" w:rsidRDefault="006822DB" w:rsidP="004C4AD9">
      <w:pPr>
        <w:pStyle w:val="List1H"/>
        <w:numPr>
          <w:ilvl w:val="0"/>
          <w:numId w:val="1"/>
        </w:numPr>
        <w:tabs>
          <w:tab w:val="left" w:pos="1134"/>
        </w:tabs>
        <w:spacing w:after="120"/>
        <w:ind w:left="922"/>
        <w:rPr>
          <w:ins w:id="256" w:author="Author"/>
          <w:rFonts w:eastAsia="DengXian Light" w:cs="Arial"/>
        </w:rPr>
      </w:pPr>
      <w:ins w:id="257" w:author="Author">
        <w:r w:rsidRPr="004C4AD9">
          <w:rPr>
            <w:rFonts w:eastAsia="DengXian Light" w:cs="Arial"/>
            <w:szCs w:val="17"/>
          </w:rPr>
          <w:t>If possible, the online filing portal may contain (especially in the case of trademarks) a preliminary search report for exact or similar records previously filed with the IPO</w:t>
        </w:r>
        <w:r w:rsidR="00722BBD" w:rsidRPr="004C4AD9">
          <w:rPr>
            <w:rFonts w:eastAsia="DengXian Light" w:cs="Arial"/>
            <w:szCs w:val="17"/>
          </w:rPr>
          <w:t>; and</w:t>
        </w:r>
      </w:ins>
    </w:p>
    <w:p w14:paraId="524D085B" w14:textId="77777777" w:rsidR="006822DB" w:rsidRPr="00A338EB" w:rsidRDefault="006822DB" w:rsidP="00C71102">
      <w:pPr>
        <w:pStyle w:val="List1H"/>
        <w:numPr>
          <w:ilvl w:val="0"/>
          <w:numId w:val="1"/>
        </w:numPr>
        <w:tabs>
          <w:tab w:val="left" w:pos="1134"/>
        </w:tabs>
        <w:spacing w:after="220"/>
        <w:ind w:left="922"/>
        <w:rPr>
          <w:ins w:id="258" w:author="Author"/>
          <w:rFonts w:eastAsia="DengXian Light" w:cs="Arial"/>
        </w:rPr>
      </w:pPr>
      <w:ins w:id="259" w:author="Author">
        <w:r w:rsidRPr="00A338EB">
          <w:rPr>
            <w:rFonts w:eastAsia="DengXian Light" w:cs="Arial"/>
          </w:rPr>
          <w:t xml:space="preserve">Contact details: An e-mail address for questions or any other modern communication channels (such as a chat function or a chatbot) should be provided. </w:t>
        </w:r>
      </w:ins>
    </w:p>
    <w:p w14:paraId="00C82B3D" w14:textId="7BD06838" w:rsidR="001F5220" w:rsidRDefault="00503C8B" w:rsidP="005F7026">
      <w:pPr>
        <w:pStyle w:val="List0"/>
        <w:spacing w:after="220"/>
        <w:rPr>
          <w:rFonts w:cs="Arial"/>
        </w:rPr>
      </w:pPr>
      <w:del w:id="260" w:author="Author">
        <w:r w:rsidDel="00503C8B">
          <w:rPr>
            <w:rFonts w:cs="Arial"/>
          </w:rPr>
          <w:delText>7</w:delText>
        </w:r>
      </w:del>
      <w:ins w:id="261" w:author="Author">
        <w:r>
          <w:rPr>
            <w:rFonts w:cs="Arial"/>
          </w:rPr>
          <w:t>8</w:t>
        </w:r>
      </w:ins>
      <w:r w:rsidR="00D638C7">
        <w:rPr>
          <w:rFonts w:cs="Arial"/>
        </w:rPr>
        <w:t>.</w:t>
      </w:r>
      <w:r w:rsidR="006822DB" w:rsidRPr="00A338EB">
        <w:rPr>
          <w:rFonts w:cs="Arial"/>
        </w:rPr>
        <w:tab/>
      </w:r>
      <w:r w:rsidR="001F5220" w:rsidRPr="001F5220">
        <w:rPr>
          <w:rFonts w:cs="Arial"/>
        </w:rPr>
        <w:t xml:space="preserve">To the extent possible, </w:t>
      </w:r>
      <w:ins w:id="262" w:author="Author">
        <w:r w:rsidR="001F5220" w:rsidRPr="00A338EB">
          <w:rPr>
            <w:rFonts w:cs="Arial"/>
          </w:rPr>
          <w:t>IPO</w:t>
        </w:r>
        <w:r w:rsidR="001F5220" w:rsidRPr="00A338EB" w:rsidDel="00846C64">
          <w:rPr>
            <w:rFonts w:cs="Arial"/>
          </w:rPr>
          <w:t xml:space="preserve"> </w:t>
        </w:r>
        <w:r w:rsidR="001F5220" w:rsidRPr="00A338EB">
          <w:rPr>
            <w:rFonts w:cs="Arial"/>
          </w:rPr>
          <w:t xml:space="preserve">websites </w:t>
        </w:r>
      </w:ins>
      <w:del w:id="263" w:author="Author">
        <w:r w:rsidR="001F5220" w:rsidRPr="001F5220" w:rsidDel="001F5220">
          <w:rPr>
            <w:rFonts w:cs="Arial"/>
          </w:rPr>
          <w:delText xml:space="preserve">Intellectual Property Web sites </w:delText>
        </w:r>
      </w:del>
      <w:r w:rsidR="001F5220" w:rsidRPr="001F5220">
        <w:rPr>
          <w:rFonts w:cs="Arial"/>
        </w:rPr>
        <w:t xml:space="preserve">should provide searchable databases or </w:t>
      </w:r>
      <w:del w:id="264" w:author="Author">
        <w:r w:rsidR="001F5220" w:rsidRPr="001F5220" w:rsidDel="00255799">
          <w:rPr>
            <w:rFonts w:cs="Arial"/>
          </w:rPr>
          <w:delText xml:space="preserve">a </w:delText>
        </w:r>
      </w:del>
      <w:ins w:id="265" w:author="Author">
        <w:r w:rsidR="00255799">
          <w:rPr>
            <w:rFonts w:cs="Arial"/>
          </w:rPr>
          <w:t xml:space="preserve">one or more </w:t>
        </w:r>
      </w:ins>
      <w:r w:rsidR="001F5220" w:rsidRPr="001F5220">
        <w:rPr>
          <w:rFonts w:cs="Arial"/>
        </w:rPr>
        <w:t>link</w:t>
      </w:r>
      <w:ins w:id="266" w:author="Author">
        <w:r w:rsidR="00255799">
          <w:rPr>
            <w:rFonts w:cs="Arial"/>
          </w:rPr>
          <w:t>s</w:t>
        </w:r>
      </w:ins>
      <w:r w:rsidR="001F5220" w:rsidRPr="001F5220">
        <w:rPr>
          <w:rFonts w:cs="Arial"/>
        </w:rPr>
        <w:t xml:space="preserve"> to databases relating to </w:t>
      </w:r>
      <w:del w:id="267" w:author="Author">
        <w:r w:rsidR="001F5220" w:rsidRPr="001F5220">
          <w:rPr>
            <w:rFonts w:cs="Arial"/>
          </w:rPr>
          <w:delText>intellectual property</w:delText>
        </w:r>
        <w:r w:rsidR="00584DEF" w:rsidDel="00584DEF">
          <w:rPr>
            <w:rFonts w:cs="Arial"/>
          </w:rPr>
          <w:delText xml:space="preserve"> </w:delText>
        </w:r>
      </w:del>
      <w:ins w:id="268" w:author="Author">
        <w:r w:rsidR="00584DEF">
          <w:rPr>
            <w:rFonts w:cs="Arial"/>
          </w:rPr>
          <w:t>IP</w:t>
        </w:r>
      </w:ins>
      <w:r w:rsidR="001F5220" w:rsidRPr="001F5220">
        <w:rPr>
          <w:rFonts w:cs="Arial"/>
        </w:rPr>
        <w:t xml:space="preserve"> documents of the IPO (such as legal status information).  </w:t>
      </w:r>
      <w:del w:id="269" w:author="Author">
        <w:r w:rsidR="001F5220" w:rsidRPr="001F5220" w:rsidDel="00B70B5F">
          <w:rPr>
            <w:rFonts w:cs="Arial"/>
          </w:rPr>
          <w:delText xml:space="preserve">Links to other searchable databases should be included where appropriate. </w:delText>
        </w:r>
      </w:del>
    </w:p>
    <w:p w14:paraId="40345333" w14:textId="3F6BB749" w:rsidR="006822DB" w:rsidRPr="00A5782E" w:rsidRDefault="006822DB" w:rsidP="00A5782E">
      <w:pPr>
        <w:pStyle w:val="ListParagraph"/>
        <w:numPr>
          <w:ilvl w:val="0"/>
          <w:numId w:val="48"/>
        </w:numPr>
        <w:spacing w:after="120" w:line="250" w:lineRule="auto"/>
        <w:rPr>
          <w:ins w:id="270" w:author="Author"/>
          <w:rFonts w:cs="Arial"/>
          <w:sz w:val="17"/>
          <w:szCs w:val="17"/>
          <w:u w:val="single"/>
        </w:rPr>
      </w:pPr>
      <w:ins w:id="271" w:author="Author">
        <w:r w:rsidRPr="00A5782E">
          <w:rPr>
            <w:rFonts w:cs="Arial"/>
            <w:sz w:val="17"/>
            <w:szCs w:val="17"/>
            <w:u w:val="single"/>
          </w:rPr>
          <w:t xml:space="preserve">Main </w:t>
        </w:r>
        <w:r w:rsidR="00C437AC">
          <w:rPr>
            <w:rFonts w:cs="Arial"/>
            <w:sz w:val="17"/>
            <w:szCs w:val="17"/>
            <w:u w:val="single"/>
          </w:rPr>
          <w:t xml:space="preserve">information </w:t>
        </w:r>
        <w:r w:rsidRPr="00A5782E">
          <w:rPr>
            <w:rFonts w:cs="Arial"/>
            <w:sz w:val="17"/>
            <w:szCs w:val="17"/>
            <w:u w:val="single"/>
          </w:rPr>
          <w:t>recommend</w:t>
        </w:r>
        <w:r w:rsidR="007E52DF">
          <w:rPr>
            <w:rFonts w:cs="Arial"/>
            <w:sz w:val="17"/>
            <w:szCs w:val="17"/>
            <w:u w:val="single"/>
          </w:rPr>
          <w:t>ed</w:t>
        </w:r>
        <w:r w:rsidRPr="00A5782E">
          <w:rPr>
            <w:rFonts w:cs="Arial"/>
            <w:sz w:val="17"/>
            <w:szCs w:val="17"/>
            <w:u w:val="single"/>
          </w:rPr>
          <w:t xml:space="preserve"> for online searchable databases</w:t>
        </w:r>
      </w:ins>
    </w:p>
    <w:p w14:paraId="3268A1B2" w14:textId="55B2593C" w:rsidR="006822DB" w:rsidRPr="00A338EB" w:rsidRDefault="006822DB" w:rsidP="000B457C">
      <w:pPr>
        <w:pStyle w:val="List1H"/>
        <w:numPr>
          <w:ilvl w:val="0"/>
          <w:numId w:val="1"/>
        </w:numPr>
        <w:spacing w:after="120"/>
        <w:ind w:left="1282"/>
        <w:rPr>
          <w:ins w:id="272" w:author="Author"/>
          <w:rFonts w:eastAsia="DengXian Light" w:cs="Arial"/>
          <w:szCs w:val="17"/>
        </w:rPr>
      </w:pPr>
      <w:ins w:id="273" w:author="Author">
        <w:r w:rsidRPr="004C4AD9">
          <w:rPr>
            <w:rFonts w:eastAsia="DengXian Light" w:cs="Arial"/>
            <w:szCs w:val="17"/>
          </w:rPr>
          <w:t>Access should be barrier-free and</w:t>
        </w:r>
        <w:r w:rsidRPr="00A338EB">
          <w:rPr>
            <w:rFonts w:eastAsia="DengXian Light" w:cs="Arial"/>
            <w:b/>
            <w:szCs w:val="17"/>
          </w:rPr>
          <w:t xml:space="preserve"> </w:t>
        </w:r>
        <w:r w:rsidRPr="00A338EB">
          <w:rPr>
            <w:rFonts w:eastAsia="DengXian Light" w:cs="Arial"/>
            <w:szCs w:val="17"/>
          </w:rPr>
          <w:t>eased preferably by the provision of an English-language user interface.  Barrier-free access means that every person should be able</w:t>
        </w:r>
      </w:ins>
      <w:r w:rsidRPr="00773EE3">
        <w:rPr>
          <w:rFonts w:eastAsia="DengXian Light"/>
        </w:rPr>
        <w:t xml:space="preserve"> </w:t>
      </w:r>
      <w:ins w:id="274" w:author="Author">
        <w:r w:rsidRPr="00773EE3">
          <w:rPr>
            <w:rFonts w:eastAsia="DengXian Light"/>
          </w:rPr>
          <w:t xml:space="preserve">to </w:t>
        </w:r>
        <w:r w:rsidR="00503C8B" w:rsidRPr="00EE5511">
          <w:rPr>
            <w:rFonts w:eastAsia="DengXian Light" w:cs="Arial"/>
            <w:szCs w:val="17"/>
          </w:rPr>
          <w:t>use</w:t>
        </w:r>
        <w:r w:rsidRPr="00A338EB">
          <w:rPr>
            <w:rFonts w:eastAsia="DengXian Light" w:cs="Arial"/>
            <w:szCs w:val="17"/>
          </w:rPr>
          <w:t xml:space="preserve"> an online database without limitations or geographical restrictions.  Users should not be required to provide personal data or prove residency in a specific territory to gain access.  This ensures equal and open availability of information to all, regardless of location or personal circumstances</w:t>
        </w:r>
        <w:r w:rsidR="00722BBD">
          <w:rPr>
            <w:rFonts w:eastAsia="DengXian Light" w:cs="Arial"/>
            <w:szCs w:val="17"/>
          </w:rPr>
          <w:t>;</w:t>
        </w:r>
      </w:ins>
    </w:p>
    <w:p w14:paraId="730FFF28" w14:textId="19AE1EDD" w:rsidR="006822DB" w:rsidRPr="00A338EB" w:rsidRDefault="00156494" w:rsidP="000B457C">
      <w:pPr>
        <w:pStyle w:val="List1H"/>
        <w:numPr>
          <w:ilvl w:val="0"/>
          <w:numId w:val="1"/>
        </w:numPr>
        <w:spacing w:after="120"/>
        <w:ind w:left="1282"/>
        <w:rPr>
          <w:ins w:id="275" w:author="Author"/>
          <w:rFonts w:eastAsia="DengXian Light" w:cs="Arial"/>
          <w:szCs w:val="17"/>
        </w:rPr>
      </w:pPr>
      <w:ins w:id="276" w:author="Author">
        <w:r>
          <w:rPr>
            <w:rFonts w:eastAsia="DengXian Light" w:cs="Arial"/>
            <w:szCs w:val="17"/>
          </w:rPr>
          <w:t>Recommended</w:t>
        </w:r>
        <w:r w:rsidR="00AD6F8F">
          <w:rPr>
            <w:rFonts w:eastAsia="DengXian Light" w:cs="Arial"/>
            <w:szCs w:val="17"/>
          </w:rPr>
          <w:t xml:space="preserve"> main</w:t>
        </w:r>
        <w:r w:rsidR="00BC0F30">
          <w:rPr>
            <w:rFonts w:eastAsia="DengXian Light" w:cs="Arial"/>
            <w:szCs w:val="17"/>
          </w:rPr>
          <w:t xml:space="preserve"> </w:t>
        </w:r>
        <w:r w:rsidR="007E52DF">
          <w:rPr>
            <w:rFonts w:eastAsia="DengXian Light" w:cs="Arial"/>
            <w:szCs w:val="17"/>
          </w:rPr>
          <w:t>information</w:t>
        </w:r>
        <w:r w:rsidR="006822DB" w:rsidRPr="004C4AD9">
          <w:rPr>
            <w:rFonts w:eastAsia="DengXian Light" w:cs="Arial"/>
            <w:szCs w:val="17"/>
          </w:rPr>
          <w:t xml:space="preserve"> should be available in English language</w:t>
        </w:r>
        <w:r w:rsidR="00E62BFE">
          <w:rPr>
            <w:rFonts w:eastAsia="DengXian Light" w:cs="Arial"/>
            <w:szCs w:val="17"/>
          </w:rPr>
          <w:t xml:space="preserve">; </w:t>
        </w:r>
        <w:proofErr w:type="gramStart"/>
        <w:r w:rsidR="00E62BFE">
          <w:rPr>
            <w:rFonts w:eastAsia="DengXian Light" w:cs="Arial"/>
            <w:szCs w:val="17"/>
          </w:rPr>
          <w:t>otherwise</w:t>
        </w:r>
        <w:proofErr w:type="gramEnd"/>
        <w:r w:rsidR="005504FC">
          <w:rPr>
            <w:rFonts w:eastAsia="DengXian Light" w:cs="Arial"/>
            <w:szCs w:val="17"/>
          </w:rPr>
          <w:t xml:space="preserve"> the information should </w:t>
        </w:r>
      </w:ins>
      <w:del w:id="277" w:author="Author">
        <w:r w:rsidR="006822DB" w:rsidRPr="004C4AD9" w:rsidDel="007E52DF">
          <w:rPr>
            <w:rFonts w:eastAsia="DengXian Light" w:cs="Arial"/>
            <w:szCs w:val="17"/>
          </w:rPr>
          <w:delText xml:space="preserve"> </w:delText>
        </w:r>
      </w:del>
      <w:ins w:id="278" w:author="Author">
        <w:r w:rsidR="005504FC">
          <w:rPr>
            <w:rFonts w:eastAsia="DengXian Light" w:cs="Arial"/>
            <w:szCs w:val="17"/>
          </w:rPr>
          <w:t>be</w:t>
        </w:r>
        <w:r w:rsidR="006822DB" w:rsidRPr="004C4AD9">
          <w:rPr>
            <w:rFonts w:eastAsia="DengXian Light" w:cs="Arial"/>
            <w:szCs w:val="17"/>
          </w:rPr>
          <w:t xml:space="preserve"> at least in a machine-readable form to enable machine translation</w:t>
        </w:r>
        <w:r w:rsidR="00EE5511">
          <w:rPr>
            <w:rFonts w:eastAsia="DengXian Light" w:cs="Arial"/>
            <w:szCs w:val="17"/>
          </w:rPr>
          <w:t>;</w:t>
        </w:r>
      </w:ins>
    </w:p>
    <w:p w14:paraId="47BC8509" w14:textId="68A89335" w:rsidR="006822DB" w:rsidRPr="00A338EB" w:rsidRDefault="006822DB" w:rsidP="000B457C">
      <w:pPr>
        <w:pStyle w:val="List1H"/>
        <w:numPr>
          <w:ilvl w:val="0"/>
          <w:numId w:val="1"/>
        </w:numPr>
        <w:spacing w:after="120"/>
        <w:ind w:left="1282"/>
        <w:rPr>
          <w:ins w:id="279" w:author="Author"/>
          <w:rFonts w:eastAsia="DengXian Light" w:cs="Arial"/>
          <w:szCs w:val="17"/>
        </w:rPr>
      </w:pPr>
      <w:ins w:id="280" w:author="Author">
        <w:r w:rsidRPr="004C4AD9">
          <w:rPr>
            <w:rFonts w:eastAsia="DengXian Light" w:cs="Arial"/>
            <w:szCs w:val="17"/>
          </w:rPr>
          <w:t>A common task is locating patent-family equivalent</w:t>
        </w:r>
      </w:ins>
      <w:r w:rsidRPr="00773EE3">
        <w:rPr>
          <w:rFonts w:eastAsia="DengXian Light"/>
        </w:rPr>
        <w:t xml:space="preserve"> </w:t>
      </w:r>
      <w:ins w:id="281" w:author="Author">
        <w:r w:rsidRPr="00773EE3">
          <w:rPr>
            <w:rFonts w:eastAsia="DengXian Light"/>
          </w:rPr>
          <w:t>documents</w:t>
        </w:r>
        <w:r w:rsidRPr="00EE5511">
          <w:rPr>
            <w:rFonts w:eastAsia="DengXian Light" w:cs="Arial"/>
            <w:szCs w:val="17"/>
          </w:rPr>
          <w:t xml:space="preserve"> </w:t>
        </w:r>
        <w:r w:rsidRPr="00A338EB">
          <w:rPr>
            <w:rFonts w:eastAsia="DengXian Light" w:cs="Arial"/>
            <w:szCs w:val="17"/>
          </w:rPr>
          <w:t xml:space="preserve">for patent authorities that are not covered by widely used family databases.  This requires </w:t>
        </w:r>
        <w:r w:rsidRPr="00773EE3">
          <w:rPr>
            <w:rFonts w:eastAsia="DengXian Light"/>
          </w:rPr>
          <w:t>IPO</w:t>
        </w:r>
        <w:r>
          <w:rPr>
            <w:rFonts w:eastAsia="DengXian Light" w:cs="Arial"/>
            <w:szCs w:val="17"/>
          </w:rPr>
          <w:t xml:space="preserve"> </w:t>
        </w:r>
        <w:r w:rsidRPr="00A338EB">
          <w:rPr>
            <w:rFonts w:eastAsia="DengXian Light" w:cs="Arial"/>
            <w:szCs w:val="17"/>
          </w:rPr>
          <w:t>databases to be properly indexed according to priority data.  Documents should at least be searchable by priority date.  Ideally, priority numbers should also be searchable, but these should be displayed correctly in the document at the least</w:t>
        </w:r>
      </w:ins>
      <w:r w:rsidR="00A22803">
        <w:rPr>
          <w:rFonts w:eastAsia="DengXian Light" w:cs="Arial"/>
          <w:szCs w:val="17"/>
        </w:rPr>
        <w:t>;</w:t>
      </w:r>
      <w:ins w:id="282" w:author="Author">
        <w:r w:rsidRPr="00A338EB">
          <w:rPr>
            <w:rFonts w:eastAsia="DengXian Light" w:cs="Arial"/>
            <w:szCs w:val="17"/>
          </w:rPr>
          <w:t xml:space="preserve"> </w:t>
        </w:r>
      </w:ins>
    </w:p>
    <w:p w14:paraId="26488C81" w14:textId="2812A93F" w:rsidR="006822DB" w:rsidRPr="00EE5511" w:rsidRDefault="006822DB" w:rsidP="000B457C">
      <w:pPr>
        <w:pStyle w:val="List1H"/>
        <w:numPr>
          <w:ilvl w:val="0"/>
          <w:numId w:val="1"/>
        </w:numPr>
        <w:spacing w:after="120"/>
        <w:ind w:left="1282"/>
        <w:rPr>
          <w:ins w:id="283" w:author="Author"/>
          <w:rFonts w:eastAsia="DengXian Light" w:cs="Arial"/>
          <w:szCs w:val="17"/>
        </w:rPr>
      </w:pPr>
      <w:ins w:id="284" w:author="Author">
        <w:r w:rsidRPr="004C4AD9">
          <w:rPr>
            <w:rFonts w:eastAsia="DengXian Light" w:cs="Arial"/>
            <w:szCs w:val="17"/>
          </w:rPr>
          <w:t>IP rights data should be complete and updated in a timely manne</w:t>
        </w:r>
        <w:r w:rsidRPr="009A41BF">
          <w:rPr>
            <w:rFonts w:eastAsia="DengXian Light" w:cs="Arial"/>
            <w:szCs w:val="17"/>
          </w:rPr>
          <w:t>r</w:t>
        </w:r>
      </w:ins>
      <w:r w:rsidR="00A22803">
        <w:rPr>
          <w:rFonts w:eastAsia="DengXian Light" w:cs="Arial"/>
          <w:szCs w:val="17"/>
        </w:rPr>
        <w:t>;</w:t>
      </w:r>
    </w:p>
    <w:p w14:paraId="4842E95C" w14:textId="08118EDF" w:rsidR="006822DB" w:rsidRPr="00D73283" w:rsidRDefault="006822DB" w:rsidP="000B457C">
      <w:pPr>
        <w:pStyle w:val="List1H"/>
        <w:numPr>
          <w:ilvl w:val="0"/>
          <w:numId w:val="1"/>
        </w:numPr>
        <w:spacing w:after="120"/>
        <w:ind w:left="1282"/>
        <w:rPr>
          <w:ins w:id="285" w:author="Author"/>
          <w:rFonts w:eastAsia="DengXian Light" w:cs="Arial"/>
          <w:szCs w:val="17"/>
        </w:rPr>
      </w:pPr>
      <w:ins w:id="286" w:author="Author">
        <w:r w:rsidRPr="004C4AD9">
          <w:rPr>
            <w:rFonts w:eastAsia="DengXian Light" w:cs="Arial"/>
            <w:szCs w:val="17"/>
          </w:rPr>
          <w:t>Bibliographic data should be available, preferably based on</w:t>
        </w:r>
        <w:r>
          <w:rPr>
            <w:rFonts w:eastAsia="DengXian Light" w:cs="Arial"/>
            <w:szCs w:val="17"/>
          </w:rPr>
          <w:t xml:space="preserve"> </w:t>
        </w:r>
        <w:r w:rsidR="00FF35F1">
          <w:rPr>
            <w:rFonts w:eastAsia="DengXian Light" w:cs="Arial"/>
            <w:szCs w:val="17"/>
          </w:rPr>
          <w:t>relevant WIPO Standards</w:t>
        </w:r>
        <w:r w:rsidR="005F1A08">
          <w:rPr>
            <w:rFonts w:eastAsia="DengXian Light" w:cs="Arial"/>
            <w:szCs w:val="17"/>
          </w:rPr>
          <w:t xml:space="preserve">, </w:t>
        </w:r>
        <w:r w:rsidR="00A617A5">
          <w:rPr>
            <w:rFonts w:eastAsia="DengXian Light" w:cs="Arial"/>
            <w:szCs w:val="17"/>
          </w:rPr>
          <w:t>e.g.</w:t>
        </w:r>
        <w:r w:rsidR="00432215">
          <w:rPr>
            <w:rFonts w:eastAsia="DengXian Light" w:cs="Arial"/>
            <w:szCs w:val="17"/>
          </w:rPr>
          <w:t xml:space="preserve">, </w:t>
        </w:r>
        <w:r w:rsidR="00D348D8">
          <w:rPr>
            <w:rFonts w:eastAsia="DengXian Light" w:cs="Arial"/>
            <w:szCs w:val="17"/>
          </w:rPr>
          <w:t>Standards</w:t>
        </w:r>
        <w:r w:rsidRPr="00A338EB">
          <w:rPr>
            <w:rFonts w:eastAsia="DengXian Light" w:cs="Arial"/>
            <w:szCs w:val="17"/>
          </w:rPr>
          <w:t xml:space="preserve"> ST.9 and ST.16 for patent and supplementary protection </w:t>
        </w:r>
        <w:r w:rsidRPr="00D73283">
          <w:rPr>
            <w:rFonts w:eastAsia="DengXian Light" w:cs="Arial"/>
            <w:szCs w:val="17"/>
          </w:rPr>
          <w:t>certificates (SPCs), ST.60 for trademarks and ST.80 for industrial designs.  Examples include the following:</w:t>
        </w:r>
      </w:ins>
    </w:p>
    <w:p w14:paraId="49FF469D" w14:textId="67DFB290" w:rsidR="006822DB" w:rsidRPr="00A338EB" w:rsidRDefault="000F4F5C" w:rsidP="00CF6D48">
      <w:pPr>
        <w:pStyle w:val="ListParagraph"/>
        <w:numPr>
          <w:ilvl w:val="0"/>
          <w:numId w:val="46"/>
        </w:numPr>
        <w:spacing w:before="0" w:after="120"/>
        <w:ind w:left="2160"/>
        <w:contextualSpacing w:val="0"/>
        <w:rPr>
          <w:ins w:id="287" w:author="Author"/>
          <w:rFonts w:cs="Arial"/>
          <w:sz w:val="17"/>
          <w:szCs w:val="17"/>
        </w:rPr>
      </w:pPr>
      <w:ins w:id="288" w:author="Author">
        <w:r w:rsidRPr="00A338EB">
          <w:rPr>
            <w:rFonts w:cs="Arial"/>
            <w:sz w:val="17"/>
            <w:szCs w:val="17"/>
          </w:rPr>
          <w:t>publication</w:t>
        </w:r>
        <w:r w:rsidR="006822DB" w:rsidRPr="00A338EB">
          <w:rPr>
            <w:rFonts w:cs="Arial"/>
            <w:sz w:val="17"/>
            <w:szCs w:val="17"/>
          </w:rPr>
          <w:t xml:space="preserve"> </w:t>
        </w:r>
        <w:r>
          <w:rPr>
            <w:rFonts w:cs="Arial"/>
            <w:sz w:val="17"/>
            <w:szCs w:val="17"/>
          </w:rPr>
          <w:t xml:space="preserve">kind </w:t>
        </w:r>
        <w:r w:rsidR="006822DB" w:rsidRPr="00A338EB">
          <w:rPr>
            <w:rFonts w:cs="Arial"/>
            <w:sz w:val="17"/>
            <w:szCs w:val="17"/>
          </w:rPr>
          <w:t>code</w:t>
        </w:r>
        <w:r>
          <w:rPr>
            <w:rFonts w:cs="Arial"/>
            <w:sz w:val="17"/>
            <w:szCs w:val="17"/>
          </w:rPr>
          <w:t xml:space="preserve"> (preferably based on WIPO Standard ST.</w:t>
        </w:r>
        <w:r w:rsidR="00F61121">
          <w:rPr>
            <w:rFonts w:cs="Arial"/>
            <w:sz w:val="17"/>
            <w:szCs w:val="17"/>
          </w:rPr>
          <w:t>15)</w:t>
        </w:r>
        <w:r w:rsidR="00622D0A">
          <w:rPr>
            <w:rFonts w:cs="Arial"/>
            <w:sz w:val="17"/>
            <w:szCs w:val="17"/>
          </w:rPr>
          <w:t xml:space="preserve">, for </w:t>
        </w:r>
        <w:r w:rsidR="00622D0A" w:rsidRPr="00A338EB">
          <w:rPr>
            <w:rFonts w:cs="Arial"/>
            <w:sz w:val="17"/>
            <w:szCs w:val="17"/>
          </w:rPr>
          <w:t>patents and utility models</w:t>
        </w:r>
        <w:r w:rsidR="00F61121">
          <w:rPr>
            <w:rFonts w:cs="Arial"/>
            <w:sz w:val="17"/>
            <w:szCs w:val="17"/>
          </w:rPr>
          <w:t xml:space="preserve">, </w:t>
        </w:r>
        <w:r w:rsidR="00F61121" w:rsidRPr="00A338EB">
          <w:rPr>
            <w:rFonts w:cs="Arial"/>
            <w:sz w:val="17"/>
            <w:szCs w:val="17"/>
          </w:rPr>
          <w:t>where applicable</w:t>
        </w:r>
        <w:r w:rsidR="006822DB" w:rsidRPr="00A338EB">
          <w:rPr>
            <w:rFonts w:cs="Arial"/>
            <w:sz w:val="17"/>
            <w:szCs w:val="17"/>
          </w:rPr>
          <w:t>;</w:t>
        </w:r>
      </w:ins>
    </w:p>
    <w:p w14:paraId="6144C6DB" w14:textId="77777777" w:rsidR="006822DB" w:rsidRPr="00A338EB" w:rsidRDefault="006822DB" w:rsidP="00CF6D48">
      <w:pPr>
        <w:pStyle w:val="ListParagraph"/>
        <w:numPr>
          <w:ilvl w:val="0"/>
          <w:numId w:val="46"/>
        </w:numPr>
        <w:spacing w:before="0" w:after="120"/>
        <w:ind w:left="2160"/>
        <w:contextualSpacing w:val="0"/>
        <w:rPr>
          <w:ins w:id="289" w:author="Author"/>
          <w:rFonts w:cs="Arial"/>
          <w:sz w:val="17"/>
          <w:szCs w:val="17"/>
        </w:rPr>
      </w:pPr>
      <w:ins w:id="290" w:author="Author">
        <w:r w:rsidRPr="00A338EB">
          <w:rPr>
            <w:rFonts w:cs="Arial"/>
            <w:sz w:val="17"/>
            <w:szCs w:val="17"/>
          </w:rPr>
          <w:t>relevant dates and numbers (priority, application, publication and registration, including PCT or regional information where applicable);</w:t>
        </w:r>
      </w:ins>
    </w:p>
    <w:p w14:paraId="268DA6E3" w14:textId="1AA675CD" w:rsidR="006822DB" w:rsidRPr="00A338EB" w:rsidRDefault="006822DB" w:rsidP="00CF6D48">
      <w:pPr>
        <w:pStyle w:val="ListParagraph"/>
        <w:numPr>
          <w:ilvl w:val="0"/>
          <w:numId w:val="46"/>
        </w:numPr>
        <w:spacing w:before="0" w:after="120"/>
        <w:ind w:left="2160"/>
        <w:contextualSpacing w:val="0"/>
        <w:rPr>
          <w:ins w:id="291" w:author="Author"/>
          <w:rFonts w:cs="Arial"/>
          <w:sz w:val="17"/>
          <w:szCs w:val="17"/>
        </w:rPr>
      </w:pPr>
      <w:ins w:id="292" w:author="Author">
        <w:r w:rsidRPr="00A338EB">
          <w:rPr>
            <w:rFonts w:cs="Arial"/>
            <w:sz w:val="17"/>
            <w:szCs w:val="17"/>
          </w:rPr>
          <w:t>classification(s)</w:t>
        </w:r>
        <w:r w:rsidR="00544638">
          <w:rPr>
            <w:rFonts w:cs="Arial"/>
            <w:sz w:val="17"/>
            <w:szCs w:val="17"/>
          </w:rPr>
          <w:t xml:space="preserve"> for patents, utility models, industrial designs </w:t>
        </w:r>
        <w:r w:rsidR="00F0085D">
          <w:rPr>
            <w:rFonts w:cs="Arial"/>
            <w:sz w:val="17"/>
            <w:szCs w:val="17"/>
          </w:rPr>
          <w:t>and trademarks;</w:t>
        </w:r>
      </w:ins>
    </w:p>
    <w:p w14:paraId="23481873" w14:textId="77777777" w:rsidR="006822DB" w:rsidRPr="00A338EB" w:rsidRDefault="006822DB" w:rsidP="00CF6D48">
      <w:pPr>
        <w:pStyle w:val="ListParagraph"/>
        <w:numPr>
          <w:ilvl w:val="0"/>
          <w:numId w:val="46"/>
        </w:numPr>
        <w:spacing w:before="0" w:after="120"/>
        <w:ind w:left="2160"/>
        <w:contextualSpacing w:val="0"/>
        <w:rPr>
          <w:ins w:id="293" w:author="Author"/>
          <w:rFonts w:cs="Arial"/>
          <w:sz w:val="17"/>
          <w:szCs w:val="17"/>
        </w:rPr>
      </w:pPr>
      <w:ins w:id="294" w:author="Author">
        <w:r w:rsidRPr="00A338EB">
          <w:rPr>
            <w:rFonts w:cs="Arial"/>
            <w:sz w:val="17"/>
            <w:szCs w:val="17"/>
          </w:rPr>
          <w:t>list of goods and services for trademarks;</w:t>
        </w:r>
      </w:ins>
    </w:p>
    <w:p w14:paraId="1FDEC048" w14:textId="0252B108" w:rsidR="006822DB" w:rsidRPr="00A338EB" w:rsidRDefault="006822DB" w:rsidP="00CF6D48">
      <w:pPr>
        <w:pStyle w:val="ListParagraph"/>
        <w:numPr>
          <w:ilvl w:val="0"/>
          <w:numId w:val="46"/>
        </w:numPr>
        <w:spacing w:before="0" w:after="120"/>
        <w:ind w:left="2160"/>
        <w:contextualSpacing w:val="0"/>
        <w:rPr>
          <w:ins w:id="295" w:author="Author"/>
          <w:rFonts w:cs="Arial"/>
          <w:sz w:val="17"/>
          <w:szCs w:val="17"/>
        </w:rPr>
      </w:pPr>
      <w:ins w:id="296" w:author="Author">
        <w:r w:rsidRPr="00A338EB">
          <w:rPr>
            <w:rFonts w:cs="Arial"/>
            <w:sz w:val="17"/>
            <w:szCs w:val="17"/>
          </w:rPr>
          <w:t>information about the applicant(s)</w:t>
        </w:r>
        <w:r w:rsidR="00FA1BFA">
          <w:rPr>
            <w:rFonts w:cs="Arial"/>
            <w:sz w:val="17"/>
            <w:szCs w:val="17"/>
          </w:rPr>
          <w:t xml:space="preserve"> or </w:t>
        </w:r>
        <w:r w:rsidRPr="00A338EB">
          <w:rPr>
            <w:rFonts w:cs="Arial"/>
            <w:sz w:val="17"/>
            <w:szCs w:val="17"/>
          </w:rPr>
          <w:t>owner(s);</w:t>
        </w:r>
      </w:ins>
    </w:p>
    <w:p w14:paraId="3F834F17" w14:textId="77777777" w:rsidR="006822DB" w:rsidRPr="00A338EB" w:rsidRDefault="006822DB" w:rsidP="00CF6D48">
      <w:pPr>
        <w:pStyle w:val="ListParagraph"/>
        <w:numPr>
          <w:ilvl w:val="0"/>
          <w:numId w:val="46"/>
        </w:numPr>
        <w:spacing w:before="0" w:after="120"/>
        <w:ind w:left="2160"/>
        <w:contextualSpacing w:val="0"/>
        <w:rPr>
          <w:ins w:id="297" w:author="Author"/>
          <w:rFonts w:cs="Arial"/>
          <w:sz w:val="17"/>
          <w:szCs w:val="17"/>
        </w:rPr>
      </w:pPr>
      <w:ins w:id="298" w:author="Author">
        <w:r w:rsidRPr="00A338EB">
          <w:rPr>
            <w:rFonts w:cs="Arial"/>
            <w:sz w:val="17"/>
            <w:szCs w:val="17"/>
          </w:rPr>
          <w:t>inventor(s) or designer(s), when applicable;</w:t>
        </w:r>
      </w:ins>
    </w:p>
    <w:p w14:paraId="2B7E0364" w14:textId="716017C0" w:rsidR="006822DB" w:rsidRPr="00A338EB" w:rsidRDefault="006822DB" w:rsidP="00CF6D48">
      <w:pPr>
        <w:pStyle w:val="ListParagraph"/>
        <w:numPr>
          <w:ilvl w:val="0"/>
          <w:numId w:val="46"/>
        </w:numPr>
        <w:spacing w:before="0" w:after="120"/>
        <w:ind w:left="2160"/>
        <w:contextualSpacing w:val="0"/>
        <w:rPr>
          <w:ins w:id="299" w:author="Author"/>
          <w:rFonts w:cs="Arial"/>
          <w:sz w:val="17"/>
          <w:szCs w:val="17"/>
        </w:rPr>
      </w:pPr>
      <w:ins w:id="300" w:author="Author">
        <w:r w:rsidRPr="00A338EB">
          <w:rPr>
            <w:rFonts w:cs="Arial"/>
            <w:sz w:val="17"/>
            <w:szCs w:val="17"/>
          </w:rPr>
          <w:t>abstract</w:t>
        </w:r>
        <w:r w:rsidR="00FE65D2">
          <w:rPr>
            <w:rFonts w:cs="Arial"/>
            <w:sz w:val="17"/>
            <w:szCs w:val="17"/>
          </w:rPr>
          <w:t xml:space="preserve"> for</w:t>
        </w:r>
        <w:r w:rsidR="0043093A">
          <w:rPr>
            <w:rFonts w:cs="Arial"/>
            <w:sz w:val="17"/>
            <w:szCs w:val="17"/>
          </w:rPr>
          <w:t xml:space="preserve"> </w:t>
        </w:r>
        <w:r w:rsidR="0043093A" w:rsidRPr="00A338EB">
          <w:rPr>
            <w:rFonts w:cs="Arial"/>
            <w:sz w:val="17"/>
            <w:szCs w:val="17"/>
          </w:rPr>
          <w:t>patents and utility models</w:t>
        </w:r>
        <w:r w:rsidRPr="00A338EB">
          <w:rPr>
            <w:rFonts w:cs="Arial"/>
            <w:sz w:val="17"/>
            <w:szCs w:val="17"/>
          </w:rPr>
          <w:t>;</w:t>
        </w:r>
      </w:ins>
    </w:p>
    <w:p w14:paraId="1C54EB99" w14:textId="758E069B" w:rsidR="006822DB" w:rsidRPr="00A338EB" w:rsidRDefault="006822DB" w:rsidP="00CF6D48">
      <w:pPr>
        <w:pStyle w:val="ListParagraph"/>
        <w:numPr>
          <w:ilvl w:val="0"/>
          <w:numId w:val="46"/>
        </w:numPr>
        <w:spacing w:before="0" w:after="120"/>
        <w:ind w:left="2160"/>
        <w:contextualSpacing w:val="0"/>
        <w:rPr>
          <w:ins w:id="301" w:author="Author"/>
          <w:rFonts w:cs="Arial"/>
          <w:sz w:val="17"/>
          <w:szCs w:val="17"/>
        </w:rPr>
      </w:pPr>
      <w:ins w:id="302" w:author="Author">
        <w:r w:rsidRPr="00A338EB">
          <w:rPr>
            <w:rFonts w:cs="Arial"/>
            <w:sz w:val="17"/>
            <w:szCs w:val="17"/>
          </w:rPr>
          <w:t xml:space="preserve">main drawing </w:t>
        </w:r>
        <w:r w:rsidR="008D375F">
          <w:rPr>
            <w:rFonts w:cs="Arial"/>
            <w:sz w:val="17"/>
            <w:szCs w:val="17"/>
          </w:rPr>
          <w:t xml:space="preserve">for </w:t>
        </w:r>
        <w:r w:rsidRPr="00A338EB">
          <w:rPr>
            <w:rFonts w:cs="Arial"/>
            <w:sz w:val="17"/>
            <w:szCs w:val="17"/>
          </w:rPr>
          <w:t>patents and utility models</w:t>
        </w:r>
        <w:r w:rsidR="00253895">
          <w:rPr>
            <w:rFonts w:cs="Arial"/>
            <w:sz w:val="17"/>
            <w:szCs w:val="17"/>
          </w:rPr>
          <w:t xml:space="preserve">, </w:t>
        </w:r>
        <w:r w:rsidRPr="00A338EB">
          <w:rPr>
            <w:rFonts w:cs="Arial"/>
            <w:sz w:val="17"/>
            <w:szCs w:val="17"/>
          </w:rPr>
          <w:t xml:space="preserve">exemplary image </w:t>
        </w:r>
        <w:r w:rsidR="008D375F">
          <w:rPr>
            <w:rFonts w:cs="Arial"/>
            <w:sz w:val="17"/>
            <w:szCs w:val="17"/>
          </w:rPr>
          <w:t xml:space="preserve">for industrial </w:t>
        </w:r>
        <w:r w:rsidRPr="00A338EB">
          <w:rPr>
            <w:rFonts w:cs="Arial"/>
            <w:sz w:val="17"/>
            <w:szCs w:val="17"/>
          </w:rPr>
          <w:t>designs</w:t>
        </w:r>
        <w:r w:rsidR="004D44BB">
          <w:rPr>
            <w:rFonts w:cs="Arial"/>
            <w:sz w:val="17"/>
            <w:szCs w:val="17"/>
          </w:rPr>
          <w:t xml:space="preserve"> and </w:t>
        </w:r>
        <w:r w:rsidRPr="00A338EB">
          <w:rPr>
            <w:rFonts w:cs="Arial"/>
            <w:sz w:val="17"/>
            <w:szCs w:val="17"/>
          </w:rPr>
          <w:t xml:space="preserve">reproduction </w:t>
        </w:r>
        <w:r w:rsidR="00B17B59">
          <w:rPr>
            <w:rFonts w:cs="Arial"/>
            <w:sz w:val="17"/>
            <w:szCs w:val="17"/>
          </w:rPr>
          <w:t xml:space="preserve">of the mark </w:t>
        </w:r>
        <w:r w:rsidR="00D54346">
          <w:rPr>
            <w:rFonts w:cs="Arial"/>
            <w:sz w:val="17"/>
            <w:szCs w:val="17"/>
          </w:rPr>
          <w:t xml:space="preserve">for </w:t>
        </w:r>
        <w:r w:rsidRPr="00A338EB">
          <w:rPr>
            <w:rFonts w:cs="Arial"/>
            <w:sz w:val="17"/>
            <w:szCs w:val="17"/>
          </w:rPr>
          <w:t>trademarks;</w:t>
        </w:r>
        <w:r w:rsidR="00900D5B">
          <w:rPr>
            <w:rFonts w:cs="Arial"/>
            <w:sz w:val="17"/>
            <w:szCs w:val="17"/>
          </w:rPr>
          <w:t xml:space="preserve"> </w:t>
        </w:r>
        <w:r w:rsidRPr="00A338EB">
          <w:rPr>
            <w:rFonts w:cs="Arial"/>
            <w:sz w:val="17"/>
            <w:szCs w:val="17"/>
          </w:rPr>
          <w:t xml:space="preserve"> and</w:t>
        </w:r>
      </w:ins>
    </w:p>
    <w:p w14:paraId="05E9D2EF" w14:textId="4480D6C8" w:rsidR="006822DB" w:rsidRPr="00033ED9" w:rsidRDefault="00E753EF" w:rsidP="00CF6D48">
      <w:pPr>
        <w:pStyle w:val="ListParagraph"/>
        <w:numPr>
          <w:ilvl w:val="0"/>
          <w:numId w:val="46"/>
        </w:numPr>
        <w:spacing w:before="0" w:after="220"/>
        <w:ind w:left="2160"/>
        <w:contextualSpacing w:val="0"/>
        <w:rPr>
          <w:ins w:id="303" w:author="Author"/>
          <w:rFonts w:cs="Arial"/>
          <w:sz w:val="17"/>
          <w:szCs w:val="17"/>
        </w:rPr>
      </w:pPr>
      <w:ins w:id="304" w:author="Author">
        <w:r>
          <w:rPr>
            <w:rFonts w:cs="Arial"/>
            <w:sz w:val="17"/>
            <w:szCs w:val="17"/>
          </w:rPr>
          <w:t>expected</w:t>
        </w:r>
        <w:r w:rsidR="00CC2770" w:rsidRPr="00CC2770">
          <w:rPr>
            <w:rFonts w:cs="Arial"/>
            <w:sz w:val="17"/>
            <w:szCs w:val="17"/>
          </w:rPr>
          <w:t xml:space="preserve"> expir</w:t>
        </w:r>
        <w:r>
          <w:rPr>
            <w:rFonts w:cs="Arial"/>
            <w:sz w:val="17"/>
            <w:szCs w:val="17"/>
          </w:rPr>
          <w:t>ation</w:t>
        </w:r>
        <w:r w:rsidR="00CC2770" w:rsidRPr="00CC2770">
          <w:rPr>
            <w:rFonts w:cs="Arial"/>
            <w:sz w:val="17"/>
            <w:szCs w:val="17"/>
          </w:rPr>
          <w:t xml:space="preserve"> date</w:t>
        </w:r>
        <w:r>
          <w:rPr>
            <w:rFonts w:cs="Arial"/>
            <w:sz w:val="17"/>
            <w:szCs w:val="17"/>
          </w:rPr>
          <w:t xml:space="preserve"> (</w:t>
        </w:r>
        <w:r w:rsidR="00CC2770" w:rsidRPr="00CC2770">
          <w:rPr>
            <w:rFonts w:cs="Arial"/>
            <w:sz w:val="17"/>
            <w:szCs w:val="17"/>
          </w:rPr>
          <w:t>including calculations for term extensions and SPC adjustments</w:t>
        </w:r>
        <w:r>
          <w:rPr>
            <w:rFonts w:cs="Arial"/>
            <w:sz w:val="17"/>
            <w:szCs w:val="17"/>
          </w:rPr>
          <w:t>)</w:t>
        </w:r>
        <w:r w:rsidR="006822DB" w:rsidRPr="00802982">
          <w:rPr>
            <w:rFonts w:cs="Arial"/>
            <w:sz w:val="17"/>
            <w:szCs w:val="17"/>
          </w:rPr>
          <w:t>.</w:t>
        </w:r>
      </w:ins>
    </w:p>
    <w:p w14:paraId="764DE12E" w14:textId="6E23B21C" w:rsidR="006822DB" w:rsidRPr="0008394C" w:rsidRDefault="00664053" w:rsidP="000B457C">
      <w:pPr>
        <w:pStyle w:val="List1H"/>
        <w:numPr>
          <w:ilvl w:val="0"/>
          <w:numId w:val="1"/>
        </w:numPr>
        <w:spacing w:after="120"/>
        <w:ind w:left="1282"/>
        <w:rPr>
          <w:ins w:id="305" w:author="Author"/>
          <w:rFonts w:eastAsia="DengXian Light" w:cs="Arial"/>
          <w:szCs w:val="17"/>
        </w:rPr>
      </w:pPr>
      <w:ins w:id="306" w:author="Author">
        <w:r w:rsidRPr="0008394C">
          <w:rPr>
            <w:rFonts w:eastAsia="DengXian Light" w:cs="Arial"/>
            <w:szCs w:val="17"/>
          </w:rPr>
          <w:t>L</w:t>
        </w:r>
        <w:r w:rsidR="006822DB" w:rsidRPr="0008394C">
          <w:rPr>
            <w:rFonts w:eastAsia="DengXian Light" w:cs="Arial"/>
            <w:szCs w:val="17"/>
          </w:rPr>
          <w:t xml:space="preserve">egal status information should be clear and up to date (preferably based on </w:t>
        </w:r>
        <w:r w:rsidR="00FD6AE7" w:rsidRPr="0008394C">
          <w:rPr>
            <w:rFonts w:eastAsia="DengXian Light" w:cs="Arial"/>
            <w:szCs w:val="17"/>
          </w:rPr>
          <w:t>WIPO Stand</w:t>
        </w:r>
        <w:r w:rsidR="009C5220" w:rsidRPr="0008394C">
          <w:rPr>
            <w:rFonts w:eastAsia="DengXian Light" w:cs="Arial"/>
            <w:szCs w:val="17"/>
          </w:rPr>
          <w:t xml:space="preserve">ards </w:t>
        </w:r>
        <w:del w:id="307" w:author="Author">
          <w:r w:rsidR="006822DB" w:rsidRPr="0008394C">
            <w:rPr>
              <w:rFonts w:eastAsia="DengXian Light" w:cs="Arial"/>
              <w:szCs w:val="17"/>
            </w:rPr>
            <w:delText xml:space="preserve"> </w:delText>
          </w:r>
        </w:del>
        <w:r w:rsidR="006822DB" w:rsidRPr="0008394C">
          <w:rPr>
            <w:rFonts w:eastAsia="DengXian Light" w:cs="Arial"/>
            <w:szCs w:val="17"/>
          </w:rPr>
          <w:t>ST.27, ST.61 and ST.87)</w:t>
        </w:r>
        <w:r w:rsidR="006E6424">
          <w:rPr>
            <w:rFonts w:eastAsia="DengXian Light" w:cs="Arial"/>
            <w:szCs w:val="17"/>
          </w:rPr>
          <w:t>:</w:t>
        </w:r>
      </w:ins>
      <w:del w:id="308" w:author="Author">
        <w:r w:rsidR="00676192" w:rsidDel="006E6424">
          <w:rPr>
            <w:rFonts w:eastAsia="DengXian Light" w:cs="Arial"/>
            <w:szCs w:val="17"/>
          </w:rPr>
          <w:delText>.</w:delText>
        </w:r>
      </w:del>
    </w:p>
    <w:p w14:paraId="26D20AC1" w14:textId="7E2BF9F7" w:rsidR="006822DB" w:rsidRPr="0008394C" w:rsidRDefault="006822DB" w:rsidP="00C71102">
      <w:pPr>
        <w:pStyle w:val="List1H"/>
        <w:numPr>
          <w:ilvl w:val="0"/>
          <w:numId w:val="1"/>
        </w:numPr>
        <w:spacing w:after="220"/>
        <w:ind w:left="1282"/>
        <w:rPr>
          <w:ins w:id="309" w:author="Author"/>
          <w:rFonts w:eastAsia="DengXian Light" w:cs="Arial"/>
          <w:szCs w:val="17"/>
        </w:rPr>
      </w:pPr>
      <w:ins w:id="310" w:author="Author">
        <w:r w:rsidRPr="0008394C">
          <w:rPr>
            <w:rFonts w:eastAsia="DengXian Light" w:cs="Arial"/>
            <w:szCs w:val="17"/>
          </w:rPr>
          <w:t xml:space="preserve">The </w:t>
        </w:r>
        <w:proofErr w:type="gramStart"/>
        <w:r w:rsidR="004D05BF" w:rsidRPr="0008394C">
          <w:rPr>
            <w:rFonts w:eastAsia="DengXian Light" w:cs="Arial"/>
            <w:szCs w:val="17"/>
          </w:rPr>
          <w:t>machine</w:t>
        </w:r>
        <w:r w:rsidR="00EE39F8">
          <w:rPr>
            <w:rFonts w:eastAsia="DengXian Light" w:cs="Arial"/>
            <w:szCs w:val="17"/>
          </w:rPr>
          <w:t xml:space="preserve"> </w:t>
        </w:r>
        <w:r w:rsidR="004D05BF" w:rsidRPr="0008394C">
          <w:rPr>
            <w:rFonts w:eastAsia="DengXian Light" w:cs="Arial"/>
            <w:szCs w:val="17"/>
          </w:rPr>
          <w:t>readable</w:t>
        </w:r>
        <w:proofErr w:type="gramEnd"/>
        <w:r w:rsidRPr="0008394C">
          <w:rPr>
            <w:rFonts w:eastAsia="DengXian Light" w:cs="Arial"/>
            <w:szCs w:val="17"/>
          </w:rPr>
          <w:t xml:space="preserve"> full text</w:t>
        </w:r>
      </w:ins>
      <w:r w:rsidRPr="0008394C">
        <w:rPr>
          <w:rFonts w:eastAsia="DengXian Light" w:cs="Arial"/>
          <w:szCs w:val="17"/>
        </w:rPr>
        <w:t xml:space="preserve"> </w:t>
      </w:r>
      <w:ins w:id="311" w:author="Author">
        <w:r w:rsidRPr="0008394C">
          <w:rPr>
            <w:rFonts w:eastAsia="DengXian Light" w:cs="Arial"/>
            <w:szCs w:val="17"/>
          </w:rPr>
          <w:t>of the latest publication stage</w:t>
        </w:r>
      </w:ins>
      <w:r w:rsidRPr="0008394C">
        <w:rPr>
          <w:rFonts w:eastAsia="DengXian Light" w:cs="Arial"/>
          <w:szCs w:val="17"/>
        </w:rPr>
        <w:t xml:space="preserve"> </w:t>
      </w:r>
      <w:ins w:id="312" w:author="Author">
        <w:r w:rsidRPr="0008394C">
          <w:rPr>
            <w:rFonts w:eastAsia="DengXian Light" w:cs="Arial"/>
            <w:szCs w:val="17"/>
          </w:rPr>
          <w:t>should be part of the database.</w:t>
        </w:r>
      </w:ins>
    </w:p>
    <w:p w14:paraId="62F34988" w14:textId="77777777" w:rsidR="006822DB" w:rsidRPr="0008394C" w:rsidRDefault="006822DB" w:rsidP="00490945">
      <w:pPr>
        <w:pStyle w:val="ListParagraph"/>
        <w:numPr>
          <w:ilvl w:val="0"/>
          <w:numId w:val="48"/>
        </w:numPr>
        <w:spacing w:after="120" w:line="250" w:lineRule="auto"/>
        <w:rPr>
          <w:ins w:id="313" w:author="Author"/>
          <w:rFonts w:cs="Arial"/>
          <w:sz w:val="17"/>
          <w:szCs w:val="17"/>
          <w:u w:val="single"/>
        </w:rPr>
      </w:pPr>
      <w:ins w:id="314" w:author="Author">
        <w:r w:rsidRPr="0008394C">
          <w:rPr>
            <w:rFonts w:cs="Arial"/>
            <w:sz w:val="17"/>
            <w:szCs w:val="17"/>
            <w:u w:val="single"/>
          </w:rPr>
          <w:t>Additional information recommended for online searchable databases</w:t>
        </w:r>
      </w:ins>
    </w:p>
    <w:p w14:paraId="2A58C1D2" w14:textId="365B8989" w:rsidR="006822DB" w:rsidRPr="0008394C" w:rsidRDefault="006822DB" w:rsidP="00490945">
      <w:pPr>
        <w:pStyle w:val="List1H"/>
        <w:numPr>
          <w:ilvl w:val="0"/>
          <w:numId w:val="1"/>
        </w:numPr>
        <w:spacing w:after="120"/>
        <w:ind w:left="1282"/>
        <w:rPr>
          <w:ins w:id="315" w:author="Author"/>
          <w:rFonts w:eastAsia="DengXian Light" w:cs="Arial"/>
          <w:szCs w:val="17"/>
        </w:rPr>
      </w:pPr>
      <w:ins w:id="316" w:author="Author">
        <w:r w:rsidRPr="0008394C">
          <w:rPr>
            <w:rFonts w:eastAsia="DengXian Light" w:cs="Arial"/>
            <w:szCs w:val="17"/>
          </w:rPr>
          <w:t>There should be access to file wrappers</w:t>
        </w:r>
        <w:r w:rsidR="00977821" w:rsidRPr="0008394C">
          <w:rPr>
            <w:rFonts w:eastAsia="DengXian Light" w:cs="Arial"/>
            <w:szCs w:val="17"/>
          </w:rPr>
          <w:t xml:space="preserve"> or </w:t>
        </w:r>
        <w:r w:rsidRPr="0008394C">
          <w:rPr>
            <w:rFonts w:eastAsia="DengXian Light" w:cs="Arial"/>
            <w:szCs w:val="17"/>
          </w:rPr>
          <w:t>dossiers (in English, or at least in</w:t>
        </w:r>
        <w:r w:rsidR="00CE21FD">
          <w:rPr>
            <w:rFonts w:eastAsia="DengXian Light" w:cs="Arial"/>
            <w:szCs w:val="17"/>
          </w:rPr>
          <w:t xml:space="preserve"> </w:t>
        </w:r>
        <w:r w:rsidRPr="0008394C">
          <w:rPr>
            <w:rFonts w:eastAsia="DengXian Light" w:cs="Arial"/>
            <w:szCs w:val="17"/>
          </w:rPr>
          <w:t>machine-readable form to make machine translation possible)</w:t>
        </w:r>
      </w:ins>
      <w:r w:rsidR="00B8610D" w:rsidRPr="0008394C">
        <w:rPr>
          <w:rFonts w:eastAsia="DengXian Light" w:cs="Arial"/>
          <w:szCs w:val="17"/>
        </w:rPr>
        <w:t>;</w:t>
      </w:r>
    </w:p>
    <w:p w14:paraId="2A105FD8" w14:textId="2DDE562A" w:rsidR="006822DB" w:rsidRPr="0008394C" w:rsidRDefault="006822DB" w:rsidP="00490945">
      <w:pPr>
        <w:pStyle w:val="List1H"/>
        <w:numPr>
          <w:ilvl w:val="0"/>
          <w:numId w:val="1"/>
        </w:numPr>
        <w:spacing w:after="120"/>
        <w:ind w:left="1282"/>
        <w:rPr>
          <w:ins w:id="317" w:author="Author"/>
          <w:rFonts w:eastAsia="DengXian Light" w:cs="Arial"/>
          <w:szCs w:val="17"/>
        </w:rPr>
      </w:pPr>
      <w:ins w:id="318" w:author="Author">
        <w:r w:rsidRPr="0008394C">
          <w:rPr>
            <w:rFonts w:eastAsia="DengXian Light" w:cs="Arial"/>
            <w:szCs w:val="17"/>
          </w:rPr>
          <w:t>If the IPO publishes the basic details of a deferred industrial design, it should clearly state that the design is subject to a deferment request and specify the end date of the deferment period</w:t>
        </w:r>
      </w:ins>
      <w:r w:rsidR="00B8610D" w:rsidRPr="0008394C">
        <w:rPr>
          <w:rFonts w:eastAsia="DengXian Light" w:cs="Arial"/>
          <w:szCs w:val="17"/>
        </w:rPr>
        <w:t>;</w:t>
      </w:r>
    </w:p>
    <w:p w14:paraId="5139B10B" w14:textId="069DD126" w:rsidR="006822DB" w:rsidRPr="0008394C" w:rsidRDefault="006822DB" w:rsidP="00490945">
      <w:pPr>
        <w:pStyle w:val="List1H"/>
        <w:numPr>
          <w:ilvl w:val="0"/>
          <w:numId w:val="1"/>
        </w:numPr>
        <w:spacing w:after="120"/>
        <w:ind w:left="1282"/>
        <w:rPr>
          <w:ins w:id="319" w:author="Author"/>
          <w:rFonts w:eastAsia="DengXian Light" w:cs="Arial"/>
          <w:szCs w:val="17"/>
        </w:rPr>
      </w:pPr>
      <w:ins w:id="320" w:author="Author">
        <w:r w:rsidRPr="0008394C">
          <w:rPr>
            <w:rFonts w:eastAsia="DengXian Light" w:cs="Arial"/>
            <w:szCs w:val="17"/>
          </w:rPr>
          <w:t>Updates of ownership information should be provided.  Where the ownership of an IP document changes, it should be made clear in the database who the most recent assignee is</w:t>
        </w:r>
        <w:r w:rsidR="008C36D0" w:rsidRPr="0008394C">
          <w:rPr>
            <w:rFonts w:eastAsia="DengXian Light" w:cs="Arial"/>
            <w:szCs w:val="17"/>
          </w:rPr>
          <w:t>,</w:t>
        </w:r>
        <w:r w:rsidRPr="0008394C">
          <w:rPr>
            <w:rFonts w:eastAsia="DengXian Light" w:cs="Arial"/>
            <w:szCs w:val="17"/>
          </w:rPr>
          <w:t xml:space="preserve"> and a record of past assignees provided.  All assignees should be searchable</w:t>
        </w:r>
      </w:ins>
      <w:r w:rsidR="00B8610D" w:rsidRPr="0008394C">
        <w:rPr>
          <w:rFonts w:eastAsia="DengXian Light" w:cs="Arial"/>
          <w:szCs w:val="17"/>
        </w:rPr>
        <w:t>;</w:t>
      </w:r>
    </w:p>
    <w:p w14:paraId="2D49C917" w14:textId="1260BDF4" w:rsidR="006822DB" w:rsidRPr="0008394C" w:rsidRDefault="006822DB" w:rsidP="00490945">
      <w:pPr>
        <w:pStyle w:val="List1H"/>
        <w:numPr>
          <w:ilvl w:val="0"/>
          <w:numId w:val="1"/>
        </w:numPr>
        <w:spacing w:after="120"/>
        <w:ind w:left="1282"/>
        <w:rPr>
          <w:ins w:id="321" w:author="Author"/>
          <w:rFonts w:eastAsia="DengXian Light" w:cs="Arial"/>
          <w:szCs w:val="17"/>
        </w:rPr>
      </w:pPr>
      <w:ins w:id="322" w:author="Author">
        <w:r w:rsidRPr="0008394C">
          <w:rPr>
            <w:rFonts w:eastAsia="DengXian Light" w:cs="Arial"/>
            <w:szCs w:val="17"/>
          </w:rPr>
          <w:t>Show the history of post-grant</w:t>
        </w:r>
        <w:r w:rsidR="00F9468C" w:rsidRPr="0008394C">
          <w:rPr>
            <w:rFonts w:eastAsia="DengXian Light" w:cs="Arial"/>
            <w:szCs w:val="17"/>
          </w:rPr>
          <w:t xml:space="preserve"> or </w:t>
        </w:r>
        <w:r w:rsidRPr="0008394C">
          <w:rPr>
            <w:rFonts w:eastAsia="DengXian Light" w:cs="Arial"/>
            <w:szCs w:val="17"/>
          </w:rPr>
          <w:t>registration events</w:t>
        </w:r>
      </w:ins>
      <w:r w:rsidR="00B8610D" w:rsidRPr="0008394C">
        <w:rPr>
          <w:rFonts w:eastAsia="DengXian Light" w:cs="Arial"/>
          <w:szCs w:val="17"/>
        </w:rPr>
        <w:t>;</w:t>
      </w:r>
    </w:p>
    <w:p w14:paraId="02B445E2" w14:textId="589C425B" w:rsidR="006822DB" w:rsidRPr="0008394C" w:rsidRDefault="003878FF" w:rsidP="00490945">
      <w:pPr>
        <w:pStyle w:val="List1H"/>
        <w:numPr>
          <w:ilvl w:val="0"/>
          <w:numId w:val="1"/>
        </w:numPr>
        <w:spacing w:after="120"/>
        <w:ind w:left="1282"/>
        <w:rPr>
          <w:ins w:id="323" w:author="Author"/>
          <w:rFonts w:eastAsia="DengXian Light" w:cs="Arial"/>
          <w:szCs w:val="17"/>
        </w:rPr>
      </w:pPr>
      <w:ins w:id="324" w:author="Author">
        <w:r w:rsidRPr="0008394C">
          <w:rPr>
            <w:rFonts w:eastAsia="DengXian Light" w:cs="Arial"/>
            <w:szCs w:val="17"/>
          </w:rPr>
          <w:t>D</w:t>
        </w:r>
        <w:r w:rsidR="006822DB" w:rsidRPr="0008394C">
          <w:rPr>
            <w:rFonts w:eastAsia="DengXian Light" w:cs="Arial"/>
            <w:szCs w:val="17"/>
          </w:rPr>
          <w:t>ate of the last update of the database(s)</w:t>
        </w:r>
      </w:ins>
      <w:r w:rsidR="00B8610D" w:rsidRPr="0008394C">
        <w:rPr>
          <w:rFonts w:eastAsia="DengXian Light" w:cs="Arial"/>
          <w:szCs w:val="17"/>
        </w:rPr>
        <w:t>;</w:t>
      </w:r>
    </w:p>
    <w:p w14:paraId="58E9B05D" w14:textId="39794CB9" w:rsidR="006822DB" w:rsidRPr="0008394C" w:rsidRDefault="006822DB" w:rsidP="00490945">
      <w:pPr>
        <w:pStyle w:val="List1H"/>
        <w:numPr>
          <w:ilvl w:val="0"/>
          <w:numId w:val="1"/>
        </w:numPr>
        <w:spacing w:after="120"/>
        <w:ind w:left="1282"/>
        <w:rPr>
          <w:ins w:id="325" w:author="Author"/>
          <w:rFonts w:eastAsia="DengXian Light" w:cs="Arial"/>
          <w:szCs w:val="17"/>
        </w:rPr>
      </w:pPr>
      <w:ins w:id="326" w:author="Author">
        <w:r w:rsidRPr="0008394C">
          <w:rPr>
            <w:rFonts w:eastAsia="DengXian Light" w:cs="Arial"/>
            <w:szCs w:val="17"/>
          </w:rPr>
          <w:t>Export</w:t>
        </w:r>
        <w:r w:rsidR="00A87396" w:rsidRPr="0008394C">
          <w:rPr>
            <w:rFonts w:eastAsia="DengXian Light" w:cs="Arial"/>
            <w:szCs w:val="17"/>
          </w:rPr>
          <w:t xml:space="preserve"> and </w:t>
        </w:r>
        <w:r w:rsidRPr="0008394C">
          <w:rPr>
            <w:rFonts w:eastAsia="DengXian Light" w:cs="Arial"/>
            <w:szCs w:val="17"/>
          </w:rPr>
          <w:t>print functions should be available.  In the case of a results list, this functionality should preferably be provided by the selection of the publications to be exported or printed.  In the case of designs, it should be possible to export</w:t>
        </w:r>
        <w:r w:rsidR="00A83EE2" w:rsidRPr="0008394C">
          <w:rPr>
            <w:rFonts w:eastAsia="DengXian Light" w:cs="Arial"/>
            <w:szCs w:val="17"/>
          </w:rPr>
          <w:t xml:space="preserve"> </w:t>
        </w:r>
        <w:r w:rsidR="00557978" w:rsidRPr="0008394C">
          <w:rPr>
            <w:rFonts w:eastAsia="DengXian Light" w:cs="Arial"/>
            <w:szCs w:val="17"/>
          </w:rPr>
          <w:t xml:space="preserve">or </w:t>
        </w:r>
        <w:r w:rsidRPr="0008394C">
          <w:rPr>
            <w:rFonts w:eastAsia="DengXian Light" w:cs="Arial"/>
            <w:szCs w:val="17"/>
          </w:rPr>
          <w:t>print the exemplary image only or all of the images</w:t>
        </w:r>
      </w:ins>
      <w:r w:rsidR="00B8610D" w:rsidRPr="0008394C">
        <w:rPr>
          <w:rFonts w:eastAsia="DengXian Light" w:cs="Arial"/>
          <w:szCs w:val="17"/>
        </w:rPr>
        <w:t>;</w:t>
      </w:r>
      <w:ins w:id="327" w:author="Author">
        <w:r w:rsidR="00B8610D" w:rsidRPr="0008394C">
          <w:rPr>
            <w:rFonts w:eastAsia="DengXian Light" w:cs="Arial"/>
            <w:szCs w:val="17"/>
          </w:rPr>
          <w:t xml:space="preserve"> and</w:t>
        </w:r>
        <w:r w:rsidRPr="0008394C">
          <w:rPr>
            <w:rFonts w:eastAsia="DengXian Light" w:cs="Arial"/>
            <w:szCs w:val="17"/>
          </w:rPr>
          <w:t> </w:t>
        </w:r>
      </w:ins>
    </w:p>
    <w:p w14:paraId="181FC1A6" w14:textId="77777777" w:rsidR="006822DB" w:rsidRPr="0008394C" w:rsidRDefault="006822DB" w:rsidP="00C71102">
      <w:pPr>
        <w:pStyle w:val="List1H"/>
        <w:numPr>
          <w:ilvl w:val="0"/>
          <w:numId w:val="1"/>
        </w:numPr>
        <w:spacing w:after="220"/>
        <w:ind w:left="1282"/>
        <w:rPr>
          <w:ins w:id="328" w:author="Author"/>
          <w:rFonts w:eastAsia="DengXian Light" w:cs="Arial"/>
          <w:szCs w:val="17"/>
        </w:rPr>
      </w:pPr>
      <w:ins w:id="329" w:author="Author">
        <w:r w:rsidRPr="0008394C">
          <w:rPr>
            <w:rFonts w:eastAsia="DengXian Light" w:cs="Arial"/>
            <w:szCs w:val="17"/>
          </w:rPr>
          <w:t>In trademarks databases, both the current registration status and historical information, including renewals, should be available.</w:t>
        </w:r>
      </w:ins>
    </w:p>
    <w:p w14:paraId="6C092618" w14:textId="77777777" w:rsidR="006822DB" w:rsidRPr="0008394C" w:rsidRDefault="006822DB" w:rsidP="00490945">
      <w:pPr>
        <w:pStyle w:val="ListParagraph"/>
        <w:numPr>
          <w:ilvl w:val="0"/>
          <w:numId w:val="48"/>
        </w:numPr>
        <w:spacing w:after="120" w:line="250" w:lineRule="auto"/>
        <w:rPr>
          <w:ins w:id="330" w:author="Author"/>
          <w:rFonts w:cs="Arial"/>
          <w:sz w:val="17"/>
          <w:szCs w:val="17"/>
          <w:u w:val="single"/>
        </w:rPr>
      </w:pPr>
      <w:ins w:id="331" w:author="Author">
        <w:r w:rsidRPr="0008394C">
          <w:rPr>
            <w:rFonts w:cs="Arial"/>
            <w:sz w:val="17"/>
            <w:szCs w:val="17"/>
            <w:u w:val="single"/>
          </w:rPr>
          <w:t>Languages and formats recommended for online searchable databases</w:t>
        </w:r>
      </w:ins>
    </w:p>
    <w:p w14:paraId="7F724B23" w14:textId="7720DBB5" w:rsidR="006822DB" w:rsidRPr="00A338EB" w:rsidRDefault="006822DB" w:rsidP="00490945">
      <w:pPr>
        <w:pStyle w:val="List1H"/>
        <w:numPr>
          <w:ilvl w:val="0"/>
          <w:numId w:val="1"/>
        </w:numPr>
        <w:spacing w:after="120"/>
        <w:ind w:left="1282"/>
        <w:rPr>
          <w:ins w:id="332" w:author="Author"/>
          <w:rFonts w:eastAsia="DengXian Light" w:cs="Arial"/>
          <w:szCs w:val="17"/>
        </w:rPr>
      </w:pPr>
      <w:ins w:id="333" w:author="Author">
        <w:r w:rsidRPr="0008394C">
          <w:rPr>
            <w:rFonts w:eastAsia="DengXian Light" w:cs="Arial"/>
            <w:szCs w:val="17"/>
          </w:rPr>
          <w:t xml:space="preserve">The </w:t>
        </w:r>
        <w:r w:rsidR="007129F8">
          <w:rPr>
            <w:rFonts w:eastAsia="DengXian Light" w:cs="Arial"/>
            <w:szCs w:val="17"/>
          </w:rPr>
          <w:t>official</w:t>
        </w:r>
        <w:r w:rsidRPr="00A338EB">
          <w:rPr>
            <w:rFonts w:eastAsia="DengXian Light" w:cs="Arial"/>
            <w:szCs w:val="17"/>
          </w:rPr>
          <w:t xml:space="preserve"> language(s) and English (at least the search interface</w:t>
        </w:r>
        <w:r w:rsidR="006E6424">
          <w:rPr>
            <w:rFonts w:eastAsia="DengXian Light" w:cs="Arial"/>
            <w:szCs w:val="17"/>
          </w:rPr>
          <w:t>);</w:t>
        </w:r>
      </w:ins>
    </w:p>
    <w:p w14:paraId="5EB98974" w14:textId="750A7EEF" w:rsidR="006822DB" w:rsidRPr="0008394C" w:rsidRDefault="006822DB" w:rsidP="00490945">
      <w:pPr>
        <w:pStyle w:val="List1H"/>
        <w:numPr>
          <w:ilvl w:val="0"/>
          <w:numId w:val="1"/>
        </w:numPr>
        <w:spacing w:after="120"/>
        <w:ind w:left="1282"/>
        <w:rPr>
          <w:ins w:id="334" w:author="Author"/>
          <w:rFonts w:eastAsia="DengXian Light" w:cs="Arial"/>
          <w:szCs w:val="17"/>
        </w:rPr>
      </w:pPr>
      <w:ins w:id="335" w:author="Author">
        <w:r w:rsidRPr="0008394C">
          <w:rPr>
            <w:rFonts w:eastAsia="DengXian Light" w:cs="Arial"/>
            <w:szCs w:val="17"/>
          </w:rPr>
          <w:t>Dates should be indicated</w:t>
        </w:r>
        <w:r w:rsidR="007041ED" w:rsidRPr="0008394C">
          <w:rPr>
            <w:rFonts w:eastAsia="DengXian Light" w:cs="Arial"/>
            <w:szCs w:val="17"/>
          </w:rPr>
          <w:t xml:space="preserve"> </w:t>
        </w:r>
        <w:r w:rsidR="00D90FD2" w:rsidRPr="0008394C">
          <w:rPr>
            <w:rFonts w:eastAsia="DengXian Light" w:cs="Arial"/>
            <w:szCs w:val="17"/>
          </w:rPr>
          <w:t>following</w:t>
        </w:r>
        <w:r w:rsidR="009C5220" w:rsidRPr="0008394C">
          <w:rPr>
            <w:rFonts w:eastAsia="DengXian Light" w:cs="Arial"/>
            <w:szCs w:val="17"/>
          </w:rPr>
          <w:t xml:space="preserve"> WIPO Standard</w:t>
        </w:r>
        <w:r w:rsidR="009953FD" w:rsidRPr="0008394C">
          <w:rPr>
            <w:rFonts w:eastAsia="DengXian Light" w:cs="Arial"/>
            <w:szCs w:val="17"/>
          </w:rPr>
          <w:t xml:space="preserve"> ST.2</w:t>
        </w:r>
        <w:r w:rsidR="004D1CD5" w:rsidRPr="0008394C">
          <w:rPr>
            <w:rFonts w:eastAsia="DengXian Light" w:cs="Arial"/>
            <w:szCs w:val="17"/>
          </w:rPr>
          <w:t xml:space="preserve"> recommendations</w:t>
        </w:r>
      </w:ins>
      <w:r w:rsidR="00C44D92" w:rsidRPr="0008394C">
        <w:rPr>
          <w:rFonts w:eastAsia="DengXian Light" w:cs="Arial"/>
          <w:szCs w:val="17"/>
        </w:rPr>
        <w:t>;</w:t>
      </w:r>
    </w:p>
    <w:p w14:paraId="0EDB1E34" w14:textId="1B0D8F23" w:rsidR="006822DB" w:rsidRPr="0008394C" w:rsidRDefault="006822DB" w:rsidP="00490945">
      <w:pPr>
        <w:pStyle w:val="List1H"/>
        <w:numPr>
          <w:ilvl w:val="0"/>
          <w:numId w:val="1"/>
        </w:numPr>
        <w:spacing w:after="120"/>
        <w:ind w:left="1282"/>
        <w:rPr>
          <w:ins w:id="336" w:author="Author"/>
          <w:rFonts w:eastAsia="DengXian Light" w:cs="Arial"/>
          <w:szCs w:val="17"/>
        </w:rPr>
      </w:pPr>
      <w:ins w:id="337" w:author="Author">
        <w:r w:rsidRPr="0008394C">
          <w:rPr>
            <w:rFonts w:eastAsia="DengXian Light" w:cs="Arial"/>
            <w:szCs w:val="17"/>
          </w:rPr>
          <w:t>Images should be preferably displayed all together (“mosaic”) or individually</w:t>
        </w:r>
      </w:ins>
      <w:r w:rsidR="00B8610D" w:rsidRPr="0008394C">
        <w:rPr>
          <w:rFonts w:eastAsia="DengXian Light" w:cs="Arial"/>
          <w:szCs w:val="17"/>
        </w:rPr>
        <w:t>;</w:t>
      </w:r>
    </w:p>
    <w:p w14:paraId="07227C6C" w14:textId="1BEEE31D" w:rsidR="006822DB" w:rsidRPr="0008394C" w:rsidRDefault="006822DB" w:rsidP="00490945">
      <w:pPr>
        <w:pStyle w:val="List1H"/>
        <w:numPr>
          <w:ilvl w:val="0"/>
          <w:numId w:val="1"/>
        </w:numPr>
        <w:spacing w:after="120"/>
        <w:ind w:left="1282"/>
        <w:rPr>
          <w:ins w:id="338" w:author="Author"/>
          <w:rFonts w:eastAsia="DengXian Light" w:cs="Arial"/>
          <w:szCs w:val="17"/>
        </w:rPr>
      </w:pPr>
      <w:ins w:id="339" w:author="Author">
        <w:r w:rsidRPr="0008394C">
          <w:rPr>
            <w:rFonts w:eastAsia="DengXian Light" w:cs="Arial"/>
            <w:szCs w:val="17"/>
          </w:rPr>
          <w:t xml:space="preserve">If the IPO accept </w:t>
        </w:r>
        <w:r w:rsidR="00B94A03" w:rsidRPr="0008394C">
          <w:rPr>
            <w:rFonts w:eastAsia="DengXian Light" w:cs="Arial"/>
            <w:szCs w:val="17"/>
          </w:rPr>
          <w:t>sound marks</w:t>
        </w:r>
        <w:r w:rsidR="00AC101B">
          <w:rPr>
            <w:rFonts w:eastAsia="DengXian Light" w:cs="Arial"/>
            <w:szCs w:val="17"/>
          </w:rPr>
          <w:t xml:space="preserve"> and</w:t>
        </w:r>
        <w:r w:rsidR="00B94A03" w:rsidRPr="0008394C">
          <w:rPr>
            <w:rFonts w:eastAsia="DengXian Light" w:cs="Arial"/>
            <w:szCs w:val="17"/>
          </w:rPr>
          <w:t xml:space="preserve"> </w:t>
        </w:r>
        <w:r w:rsidRPr="0008394C">
          <w:rPr>
            <w:rFonts w:eastAsia="DengXian Light" w:cs="Arial"/>
            <w:szCs w:val="17"/>
          </w:rPr>
          <w:t xml:space="preserve">3D images </w:t>
        </w:r>
        <w:r w:rsidR="007C1481">
          <w:rPr>
            <w:rFonts w:eastAsia="DengXian Light" w:cs="Arial"/>
            <w:szCs w:val="17"/>
          </w:rPr>
          <w:t>or</w:t>
        </w:r>
        <w:r w:rsidR="00AC101B">
          <w:rPr>
            <w:rFonts w:eastAsia="DengXian Light" w:cs="Arial"/>
            <w:szCs w:val="17"/>
          </w:rPr>
          <w:t xml:space="preserve"> </w:t>
        </w:r>
        <w:r w:rsidRPr="0008394C">
          <w:rPr>
            <w:rFonts w:eastAsia="DengXian Light" w:cs="Arial"/>
            <w:szCs w:val="17"/>
          </w:rPr>
          <w:t>models, the representation should preferably be displayed using WIPO Standard</w:t>
        </w:r>
        <w:r w:rsidR="00A333AB" w:rsidRPr="0008394C">
          <w:rPr>
            <w:rFonts w:eastAsia="DengXian Light" w:cs="Arial"/>
            <w:szCs w:val="17"/>
          </w:rPr>
          <w:t>s ST.</w:t>
        </w:r>
        <w:r w:rsidR="00576FE2" w:rsidRPr="0008394C">
          <w:rPr>
            <w:rFonts w:eastAsia="DengXian Light" w:cs="Arial"/>
            <w:szCs w:val="17"/>
          </w:rPr>
          <w:t>68 and</w:t>
        </w:r>
        <w:r w:rsidRPr="0008394C">
          <w:rPr>
            <w:rFonts w:eastAsia="DengXian Light" w:cs="Arial"/>
            <w:szCs w:val="17"/>
          </w:rPr>
          <w:t xml:space="preserve"> ST.91</w:t>
        </w:r>
        <w:r w:rsidR="008E3BFD">
          <w:rPr>
            <w:rFonts w:eastAsia="DengXian Light" w:cs="Arial"/>
            <w:szCs w:val="17"/>
          </w:rPr>
          <w:t xml:space="preserve"> respectively</w:t>
        </w:r>
        <w:r w:rsidR="00B8610D" w:rsidRPr="0008394C">
          <w:rPr>
            <w:rFonts w:eastAsia="DengXian Light" w:cs="Arial"/>
            <w:szCs w:val="17"/>
          </w:rPr>
          <w:t>;</w:t>
        </w:r>
      </w:ins>
      <w:r w:rsidR="00B8610D" w:rsidRPr="0008394C">
        <w:rPr>
          <w:rFonts w:eastAsia="DengXian Light" w:cs="Arial"/>
          <w:szCs w:val="17"/>
        </w:rPr>
        <w:t xml:space="preserve"> </w:t>
      </w:r>
      <w:ins w:id="340" w:author="Author">
        <w:r w:rsidR="00B8610D" w:rsidRPr="0008394C">
          <w:rPr>
            <w:rFonts w:eastAsia="DengXian Light" w:cs="Arial"/>
            <w:szCs w:val="17"/>
          </w:rPr>
          <w:t>and</w:t>
        </w:r>
      </w:ins>
    </w:p>
    <w:p w14:paraId="510BF24E" w14:textId="77777777" w:rsidR="006822DB" w:rsidRPr="0008394C" w:rsidRDefault="006822DB" w:rsidP="00C71102">
      <w:pPr>
        <w:pStyle w:val="List1H"/>
        <w:numPr>
          <w:ilvl w:val="0"/>
          <w:numId w:val="1"/>
        </w:numPr>
        <w:spacing w:after="220"/>
        <w:ind w:left="1282"/>
        <w:rPr>
          <w:ins w:id="341" w:author="Author"/>
          <w:rFonts w:eastAsia="DengXian Light" w:cs="Arial"/>
          <w:szCs w:val="17"/>
        </w:rPr>
      </w:pPr>
      <w:ins w:id="342" w:author="Author">
        <w:r w:rsidRPr="0008394C">
          <w:rPr>
            <w:rFonts w:eastAsia="DengXian Light" w:cs="Arial"/>
            <w:szCs w:val="17"/>
          </w:rPr>
          <w:t xml:space="preserve">For databases of industrial designs or design patents, all the views of the design should be available at least in an “extended” display mode and the most significant image used as a “thumbnail” if a “gallery” display mode is provided. </w:t>
        </w:r>
      </w:ins>
    </w:p>
    <w:p w14:paraId="525B8795" w14:textId="77777777" w:rsidR="006822DB" w:rsidRPr="0008394C" w:rsidRDefault="006822DB" w:rsidP="00490945">
      <w:pPr>
        <w:pStyle w:val="ListParagraph"/>
        <w:numPr>
          <w:ilvl w:val="0"/>
          <w:numId w:val="48"/>
        </w:numPr>
        <w:spacing w:after="120" w:line="250" w:lineRule="auto"/>
        <w:rPr>
          <w:ins w:id="343" w:author="Author"/>
          <w:rFonts w:cs="Arial"/>
          <w:sz w:val="17"/>
          <w:szCs w:val="17"/>
          <w:u w:val="single"/>
        </w:rPr>
      </w:pPr>
      <w:ins w:id="344" w:author="Author">
        <w:r w:rsidRPr="0008394C">
          <w:rPr>
            <w:rFonts w:cs="Arial"/>
            <w:sz w:val="17"/>
            <w:szCs w:val="17"/>
            <w:u w:val="single"/>
          </w:rPr>
          <w:t>Recommended search capabilities for searchable online databases</w:t>
        </w:r>
      </w:ins>
    </w:p>
    <w:p w14:paraId="24381EE4" w14:textId="38C92959" w:rsidR="006822DB" w:rsidRPr="00A338EB" w:rsidRDefault="006822DB" w:rsidP="00490945">
      <w:pPr>
        <w:pStyle w:val="List1H"/>
        <w:numPr>
          <w:ilvl w:val="0"/>
          <w:numId w:val="1"/>
        </w:numPr>
        <w:spacing w:after="120"/>
        <w:ind w:left="1282"/>
        <w:rPr>
          <w:ins w:id="345" w:author="Author"/>
          <w:rFonts w:eastAsia="DengXian Light" w:cs="Arial"/>
          <w:szCs w:val="17"/>
        </w:rPr>
      </w:pPr>
      <w:ins w:id="346" w:author="Author">
        <w:r w:rsidRPr="0008394C">
          <w:rPr>
            <w:rFonts w:eastAsia="DengXian Light" w:cs="Arial"/>
            <w:szCs w:val="17"/>
          </w:rPr>
          <w:t xml:space="preserve">A single instance or portal should be used for each IP right.  For example, there should be one to search </w:t>
        </w:r>
        <w:r w:rsidR="0080037E" w:rsidRPr="00A338EB">
          <w:rPr>
            <w:rFonts w:eastAsia="DengXian Light" w:cs="Arial"/>
            <w:szCs w:val="17"/>
          </w:rPr>
          <w:t>for</w:t>
        </w:r>
        <w:r w:rsidRPr="00A338EB">
          <w:rPr>
            <w:rFonts w:eastAsia="DengXian Light" w:cs="Arial"/>
            <w:szCs w:val="17"/>
          </w:rPr>
          <w:t xml:space="preserve"> both applications and granted patents, including those with national, regional, or international effect within the jurisdiction</w:t>
        </w:r>
        <w:r w:rsidR="00BB3021">
          <w:rPr>
            <w:rFonts w:eastAsia="DengXian Light" w:cs="Arial"/>
            <w:szCs w:val="17"/>
          </w:rPr>
          <w:t>;</w:t>
        </w:r>
        <w:r w:rsidRPr="00A338EB">
          <w:rPr>
            <w:rFonts w:eastAsia="DengXian Light" w:cs="Arial"/>
            <w:szCs w:val="17"/>
          </w:rPr>
          <w:t xml:space="preserve">  </w:t>
        </w:r>
      </w:ins>
    </w:p>
    <w:p w14:paraId="1805CD00" w14:textId="33F65E47" w:rsidR="006822DB" w:rsidRPr="00A338EB" w:rsidRDefault="006822DB" w:rsidP="00490945">
      <w:pPr>
        <w:pStyle w:val="List1H"/>
        <w:numPr>
          <w:ilvl w:val="0"/>
          <w:numId w:val="1"/>
        </w:numPr>
        <w:spacing w:after="120"/>
        <w:ind w:left="1282"/>
        <w:rPr>
          <w:ins w:id="347" w:author="Author"/>
          <w:rFonts w:eastAsia="DengXian Light" w:cs="Arial"/>
          <w:szCs w:val="17"/>
        </w:rPr>
      </w:pPr>
      <w:ins w:id="348" w:author="Author">
        <w:r w:rsidRPr="0008394C">
          <w:rPr>
            <w:rFonts w:eastAsia="DengXian Light" w:cs="Arial"/>
            <w:szCs w:val="17"/>
          </w:rPr>
          <w:t xml:space="preserve">Each searchable IP rights database should include a filtering feature based on bibliographic information, </w:t>
        </w:r>
        <w:r w:rsidRPr="00773EE3">
          <w:rPr>
            <w:rFonts w:eastAsia="DengXian Light"/>
          </w:rPr>
          <w:t>legal status</w:t>
        </w:r>
      </w:ins>
      <w:r w:rsidRPr="00773EE3">
        <w:rPr>
          <w:rFonts w:eastAsia="DengXian Light"/>
        </w:rPr>
        <w:t xml:space="preserve"> </w:t>
      </w:r>
      <w:ins w:id="349" w:author="Author">
        <w:r w:rsidRPr="00A338EB">
          <w:rPr>
            <w:rFonts w:eastAsia="DengXian Light" w:cs="Arial"/>
            <w:szCs w:val="17"/>
          </w:rPr>
          <w:t xml:space="preserve">and document type, to enable users to select the specific categories they wish to search </w:t>
        </w:r>
        <w:r w:rsidR="0080037E" w:rsidRPr="00A338EB">
          <w:rPr>
            <w:rFonts w:eastAsia="DengXian Light" w:cs="Arial"/>
            <w:szCs w:val="17"/>
          </w:rPr>
          <w:t>for</w:t>
        </w:r>
        <w:r w:rsidRPr="00A338EB">
          <w:rPr>
            <w:rFonts w:eastAsia="DengXian Light" w:cs="Arial"/>
            <w:szCs w:val="17"/>
          </w:rPr>
          <w:t xml:space="preserve"> or to analyze the search results.  For example, within a single portal for all patents, a user should be able to filter for granted patents</w:t>
        </w:r>
        <w:r w:rsidR="00BB3021">
          <w:rPr>
            <w:rFonts w:eastAsia="DengXian Light" w:cs="Arial"/>
            <w:szCs w:val="17"/>
          </w:rPr>
          <w:t>;</w:t>
        </w:r>
      </w:ins>
    </w:p>
    <w:p w14:paraId="31962702" w14:textId="47664CA9" w:rsidR="006822DB" w:rsidRPr="00A338EB" w:rsidRDefault="006822DB" w:rsidP="00490945">
      <w:pPr>
        <w:pStyle w:val="List1H"/>
        <w:numPr>
          <w:ilvl w:val="0"/>
          <w:numId w:val="1"/>
        </w:numPr>
        <w:spacing w:after="120"/>
        <w:ind w:left="1282"/>
        <w:rPr>
          <w:ins w:id="350" w:author="Author"/>
          <w:rFonts w:eastAsia="DengXian Light" w:cs="Arial"/>
          <w:szCs w:val="17"/>
        </w:rPr>
      </w:pPr>
      <w:ins w:id="351" w:author="Author">
        <w:r w:rsidRPr="0008394C">
          <w:rPr>
            <w:rFonts w:eastAsia="DengXian Light" w:cs="Arial"/>
            <w:szCs w:val="17"/>
          </w:rPr>
          <w:t>When an IPO temporarily provides more than one database for the same IP right during a transition from one system to another, it should provide a clear indication of the contents and update status should</w:t>
        </w:r>
        <w:r w:rsidR="00BB3021">
          <w:rPr>
            <w:rFonts w:eastAsia="DengXian Light" w:cs="Arial"/>
            <w:szCs w:val="17"/>
          </w:rPr>
          <w:t>;</w:t>
        </w:r>
      </w:ins>
    </w:p>
    <w:p w14:paraId="428558A5" w14:textId="4EEBE44A" w:rsidR="006822DB" w:rsidRPr="0008394C" w:rsidRDefault="006822DB" w:rsidP="00490945">
      <w:pPr>
        <w:pStyle w:val="List1H"/>
        <w:numPr>
          <w:ilvl w:val="0"/>
          <w:numId w:val="1"/>
        </w:numPr>
        <w:spacing w:after="120"/>
        <w:ind w:left="1282"/>
        <w:rPr>
          <w:ins w:id="352" w:author="Author"/>
          <w:rFonts w:eastAsia="DengXian Light" w:cs="Arial"/>
          <w:szCs w:val="17"/>
        </w:rPr>
      </w:pPr>
      <w:ins w:id="353" w:author="Author">
        <w:r w:rsidRPr="0008394C">
          <w:rPr>
            <w:rFonts w:eastAsia="DengXian Light" w:cs="Arial"/>
            <w:szCs w:val="17"/>
          </w:rPr>
          <w:t>The searchable database tool should contain a feature of watching an IP file(s) concerned with a notification mechanism</w:t>
        </w:r>
        <w:r w:rsidR="00BB3021" w:rsidRPr="0008394C">
          <w:rPr>
            <w:rFonts w:eastAsia="DengXian Light" w:cs="Arial"/>
            <w:szCs w:val="17"/>
          </w:rPr>
          <w:t>;</w:t>
        </w:r>
        <w:r w:rsidRPr="0008394C">
          <w:rPr>
            <w:rFonts w:eastAsia="DengXian Light" w:cs="Arial"/>
            <w:szCs w:val="17"/>
          </w:rPr>
          <w:t xml:space="preserve"> </w:t>
        </w:r>
      </w:ins>
    </w:p>
    <w:p w14:paraId="10A68B2F" w14:textId="3930659C" w:rsidR="006822DB" w:rsidRPr="0008394C" w:rsidRDefault="006822DB" w:rsidP="00490945">
      <w:pPr>
        <w:pStyle w:val="List1H"/>
        <w:numPr>
          <w:ilvl w:val="0"/>
          <w:numId w:val="1"/>
        </w:numPr>
        <w:spacing w:after="120"/>
        <w:ind w:left="1282"/>
        <w:rPr>
          <w:ins w:id="354" w:author="Author"/>
          <w:rFonts w:eastAsia="DengXian Light" w:cs="Arial"/>
          <w:szCs w:val="17"/>
        </w:rPr>
      </w:pPr>
      <w:ins w:id="355" w:author="Author">
        <w:r w:rsidRPr="0008394C">
          <w:rPr>
            <w:rFonts w:eastAsia="DengXian Light" w:cs="Arial"/>
            <w:szCs w:val="17"/>
          </w:rPr>
          <w:t>It is preferred that the searchable database provides a bibliographic search option in English</w:t>
        </w:r>
        <w:r w:rsidR="00BB3021" w:rsidRPr="0008394C">
          <w:rPr>
            <w:rFonts w:eastAsia="DengXian Light" w:cs="Arial"/>
            <w:szCs w:val="17"/>
          </w:rPr>
          <w:t>; and</w:t>
        </w:r>
      </w:ins>
    </w:p>
    <w:p w14:paraId="60364A5C" w14:textId="77777777" w:rsidR="006822DB" w:rsidRPr="0008394C" w:rsidRDefault="006822DB" w:rsidP="00C71102">
      <w:pPr>
        <w:pStyle w:val="List1H"/>
        <w:numPr>
          <w:ilvl w:val="0"/>
          <w:numId w:val="1"/>
        </w:numPr>
        <w:spacing w:after="220"/>
        <w:ind w:left="1282"/>
        <w:rPr>
          <w:ins w:id="356" w:author="Author"/>
          <w:rFonts w:eastAsia="DengXian Light" w:cs="Arial"/>
          <w:szCs w:val="17"/>
        </w:rPr>
      </w:pPr>
      <w:ins w:id="357" w:author="Author">
        <w:r w:rsidRPr="0008394C">
          <w:rPr>
            <w:rFonts w:eastAsia="DengXian Light" w:cs="Arial"/>
            <w:szCs w:val="17"/>
          </w:rPr>
          <w:t>Full text would be preferentially searchable.</w:t>
        </w:r>
      </w:ins>
    </w:p>
    <w:p w14:paraId="1DCFA5C8" w14:textId="634F94EF" w:rsidR="006822DB" w:rsidRPr="0008394C" w:rsidRDefault="006822DB" w:rsidP="00490945">
      <w:pPr>
        <w:pStyle w:val="ListParagraph"/>
        <w:numPr>
          <w:ilvl w:val="0"/>
          <w:numId w:val="48"/>
        </w:numPr>
        <w:spacing w:after="120" w:line="250" w:lineRule="auto"/>
        <w:rPr>
          <w:ins w:id="358" w:author="Author"/>
          <w:rFonts w:cs="Arial"/>
          <w:sz w:val="17"/>
          <w:szCs w:val="17"/>
          <w:u w:val="single"/>
        </w:rPr>
      </w:pPr>
      <w:ins w:id="359" w:author="Author">
        <w:r w:rsidRPr="0008394C">
          <w:rPr>
            <w:rFonts w:cs="Arial"/>
            <w:sz w:val="17"/>
            <w:szCs w:val="17"/>
            <w:u w:val="single"/>
          </w:rPr>
          <w:t xml:space="preserve">Information </w:t>
        </w:r>
        <w:r w:rsidR="00DF3C81" w:rsidRPr="0008394C">
          <w:rPr>
            <w:rFonts w:cs="Arial"/>
            <w:sz w:val="17"/>
            <w:szCs w:val="17"/>
            <w:u w:val="single"/>
          </w:rPr>
          <w:t xml:space="preserve">and instruction </w:t>
        </w:r>
        <w:r w:rsidRPr="0008394C">
          <w:rPr>
            <w:rFonts w:cs="Arial"/>
            <w:sz w:val="17"/>
            <w:szCs w:val="17"/>
            <w:u w:val="single"/>
          </w:rPr>
          <w:t xml:space="preserve">for users </w:t>
        </w:r>
        <w:r w:rsidR="00DF3C81" w:rsidRPr="0008394C">
          <w:rPr>
            <w:rFonts w:cs="Arial"/>
            <w:sz w:val="17"/>
            <w:szCs w:val="17"/>
            <w:u w:val="single"/>
          </w:rPr>
          <w:t>accessing</w:t>
        </w:r>
        <w:r w:rsidRPr="0008394C">
          <w:rPr>
            <w:rFonts w:cs="Arial"/>
            <w:sz w:val="17"/>
            <w:szCs w:val="17"/>
            <w:u w:val="single"/>
          </w:rPr>
          <w:t xml:space="preserve"> online searchable databases</w:t>
        </w:r>
      </w:ins>
    </w:p>
    <w:p w14:paraId="4217B4E2" w14:textId="0ACC7C8C" w:rsidR="006822DB" w:rsidRDefault="006822DB" w:rsidP="00490945">
      <w:pPr>
        <w:pStyle w:val="List1H"/>
        <w:numPr>
          <w:ilvl w:val="0"/>
          <w:numId w:val="1"/>
        </w:numPr>
        <w:spacing w:after="120"/>
        <w:ind w:left="1282"/>
        <w:rPr>
          <w:rFonts w:eastAsia="DengXian Light" w:cs="Arial"/>
          <w:szCs w:val="17"/>
        </w:rPr>
      </w:pPr>
      <w:ins w:id="360" w:author="Author">
        <w:r w:rsidRPr="0008394C">
          <w:rPr>
            <w:rFonts w:eastAsia="DengXian Light" w:cs="Arial"/>
            <w:szCs w:val="17"/>
          </w:rPr>
          <w:t>It should be stated whether the IP</w:t>
        </w:r>
        <w:r w:rsidR="00762188">
          <w:rPr>
            <w:rFonts w:eastAsia="DengXian Light" w:cs="Arial"/>
            <w:szCs w:val="17"/>
          </w:rPr>
          <w:t xml:space="preserve"> right</w:t>
        </w:r>
        <w:r w:rsidRPr="00A338EB">
          <w:rPr>
            <w:rFonts w:eastAsia="DengXian Light" w:cs="Arial"/>
            <w:szCs w:val="17"/>
          </w:rPr>
          <w:t xml:space="preserve"> database qualifies as an official “Register” (that is, whether its data are valid for legal evaluation) or is simply database without official value.</w:t>
        </w:r>
      </w:ins>
    </w:p>
    <w:p w14:paraId="36C43E85" w14:textId="5CA6C93C" w:rsidR="007A5467" w:rsidRDefault="00232FA3" w:rsidP="00490945">
      <w:pPr>
        <w:pStyle w:val="List1H"/>
        <w:numPr>
          <w:ilvl w:val="0"/>
          <w:numId w:val="1"/>
        </w:numPr>
        <w:spacing w:after="120"/>
        <w:ind w:left="1282"/>
        <w:rPr>
          <w:rFonts w:eastAsia="DengXian Light"/>
          <w:szCs w:val="17"/>
        </w:rPr>
      </w:pPr>
      <w:ins w:id="361" w:author="Author">
        <w:r w:rsidRPr="0008394C">
          <w:rPr>
            <w:rFonts w:eastAsia="DengXian Light" w:cs="Arial"/>
            <w:szCs w:val="17"/>
          </w:rPr>
          <w:t xml:space="preserve">Information </w:t>
        </w:r>
        <w:r w:rsidRPr="00E2634B">
          <w:rPr>
            <w:rFonts w:eastAsia="DengXian Light"/>
            <w:szCs w:val="17"/>
          </w:rPr>
          <w:t>about how to search the data</w:t>
        </w:r>
        <w:r w:rsidR="00CA6258">
          <w:rPr>
            <w:rFonts w:eastAsia="DengXian Light"/>
            <w:szCs w:val="17"/>
          </w:rPr>
          <w:t xml:space="preserve"> should be included</w:t>
        </w:r>
        <w:r w:rsidR="0004380A">
          <w:rPr>
            <w:szCs w:val="17"/>
          </w:rPr>
          <w:t xml:space="preserve"> with</w:t>
        </w:r>
        <w:r w:rsidRPr="00E2634B">
          <w:rPr>
            <w:rFonts w:eastAsia="DengXian Light"/>
            <w:szCs w:val="17"/>
          </w:rPr>
          <w:t xml:space="preserve"> examples of application/publication number formats; </w:t>
        </w:r>
      </w:ins>
    </w:p>
    <w:p w14:paraId="47475F18" w14:textId="413332EE" w:rsidR="00232FA3" w:rsidRDefault="007A5467" w:rsidP="00490945">
      <w:pPr>
        <w:pStyle w:val="List1H"/>
        <w:numPr>
          <w:ilvl w:val="0"/>
          <w:numId w:val="1"/>
        </w:numPr>
        <w:spacing w:after="120"/>
        <w:ind w:left="1282"/>
        <w:rPr>
          <w:rFonts w:eastAsia="DengXian Light" w:cs="Arial"/>
          <w:szCs w:val="17"/>
        </w:rPr>
      </w:pPr>
      <w:ins w:id="362" w:author="Author">
        <w:r w:rsidRPr="0008394C">
          <w:rPr>
            <w:rFonts w:eastAsia="DengXian Light" w:cs="Arial"/>
            <w:szCs w:val="17"/>
          </w:rPr>
          <w:t>Information about the use of accent marks and other special characters (such as punctuation);  truncations;  and search operators;</w:t>
        </w:r>
      </w:ins>
      <w:del w:id="363" w:author="Author">
        <w:r w:rsidRPr="0008394C" w:rsidDel="00141F4A">
          <w:rPr>
            <w:rFonts w:eastAsia="DengXian Light" w:cs="Arial"/>
            <w:szCs w:val="17"/>
          </w:rPr>
          <w:delText>.</w:delText>
        </w:r>
      </w:del>
    </w:p>
    <w:p w14:paraId="18180538" w14:textId="2C199517" w:rsidR="00232FA3" w:rsidRPr="00A338EB" w:rsidRDefault="00232FA3" w:rsidP="00490945">
      <w:pPr>
        <w:pStyle w:val="List1H"/>
        <w:numPr>
          <w:ilvl w:val="0"/>
          <w:numId w:val="1"/>
        </w:numPr>
        <w:spacing w:after="120"/>
        <w:ind w:left="1282"/>
        <w:rPr>
          <w:ins w:id="364" w:author="Author"/>
          <w:rFonts w:eastAsia="DengXian Light" w:cs="Arial"/>
          <w:szCs w:val="17"/>
        </w:rPr>
      </w:pPr>
      <w:ins w:id="365" w:author="Author">
        <w:r w:rsidRPr="0008394C">
          <w:rPr>
            <w:rFonts w:eastAsia="DengXian Light" w:cs="Arial"/>
            <w:szCs w:val="17"/>
          </w:rPr>
          <w:t>I</w:t>
        </w:r>
        <w:r w:rsidRPr="00A338EB">
          <w:rPr>
            <w:rFonts w:eastAsia="DengXian Light" w:cs="Arial"/>
            <w:szCs w:val="17"/>
          </w:rPr>
          <w:t>nformation about the exact database coverage (not just the latest update) is necessary</w:t>
        </w:r>
        <w:r w:rsidR="00B412F4">
          <w:rPr>
            <w:rFonts w:eastAsia="DengXian Light" w:cs="Arial"/>
            <w:szCs w:val="17"/>
          </w:rPr>
          <w:t>;</w:t>
        </w:r>
      </w:ins>
    </w:p>
    <w:p w14:paraId="6C8D0597" w14:textId="0FFA1456" w:rsidR="00232FA3" w:rsidRPr="00A338EB" w:rsidRDefault="00232FA3" w:rsidP="00490945">
      <w:pPr>
        <w:pStyle w:val="List1H"/>
        <w:numPr>
          <w:ilvl w:val="0"/>
          <w:numId w:val="1"/>
        </w:numPr>
        <w:spacing w:after="120"/>
        <w:ind w:left="1282"/>
        <w:rPr>
          <w:ins w:id="366" w:author="Author"/>
          <w:rFonts w:eastAsia="DengXian Light" w:cs="Arial"/>
          <w:szCs w:val="17"/>
        </w:rPr>
      </w:pPr>
      <w:ins w:id="367" w:author="Author">
        <w:r w:rsidRPr="0008394C">
          <w:rPr>
            <w:rFonts w:eastAsia="DengXian Light" w:cs="Arial"/>
            <w:szCs w:val="17"/>
          </w:rPr>
          <w:t>Possible special working times (where the database is not available round the clock), or periods of inactivity due to maintenance or other issues, should be indicated</w:t>
        </w:r>
        <w:r w:rsidR="00B412F4">
          <w:rPr>
            <w:rFonts w:eastAsia="DengXian Light" w:cs="Arial"/>
            <w:szCs w:val="17"/>
          </w:rPr>
          <w:t>;</w:t>
        </w:r>
      </w:ins>
    </w:p>
    <w:p w14:paraId="791C604C" w14:textId="32878D34" w:rsidR="00232FA3" w:rsidRPr="00A338EB" w:rsidRDefault="00232FA3" w:rsidP="00490945">
      <w:pPr>
        <w:pStyle w:val="List1H"/>
        <w:numPr>
          <w:ilvl w:val="0"/>
          <w:numId w:val="1"/>
        </w:numPr>
        <w:spacing w:after="120"/>
        <w:ind w:left="1282"/>
        <w:rPr>
          <w:ins w:id="368" w:author="Author"/>
          <w:rFonts w:eastAsia="DengXian Light" w:cs="Arial"/>
          <w:szCs w:val="17"/>
        </w:rPr>
      </w:pPr>
      <w:ins w:id="369" w:author="Author">
        <w:r w:rsidRPr="0008394C">
          <w:rPr>
            <w:rFonts w:eastAsia="DengXian Light" w:cs="Arial"/>
            <w:szCs w:val="17"/>
          </w:rPr>
          <w:t>Contact details should be provided, such as an e-mail address for questions, or other modern communication channels (such as a chat function) should be provided</w:t>
        </w:r>
        <w:r w:rsidR="00B412F4">
          <w:rPr>
            <w:rFonts w:eastAsia="DengXian Light" w:cs="Arial"/>
            <w:szCs w:val="17"/>
          </w:rPr>
          <w:t>; and</w:t>
        </w:r>
      </w:ins>
    </w:p>
    <w:p w14:paraId="50A739EC" w14:textId="77777777" w:rsidR="00232FA3" w:rsidRPr="00A338EB" w:rsidRDefault="00232FA3" w:rsidP="00C71102">
      <w:pPr>
        <w:pStyle w:val="List1H"/>
        <w:numPr>
          <w:ilvl w:val="0"/>
          <w:numId w:val="1"/>
        </w:numPr>
        <w:spacing w:after="220"/>
        <w:ind w:left="1282"/>
        <w:rPr>
          <w:ins w:id="370" w:author="Author"/>
          <w:rFonts w:eastAsia="DengXian Light" w:cs="Arial"/>
          <w:szCs w:val="17"/>
        </w:rPr>
      </w:pPr>
      <w:ins w:id="371" w:author="Author">
        <w:r w:rsidRPr="0008394C">
          <w:rPr>
            <w:rFonts w:eastAsia="DengXian Light" w:cs="Arial"/>
            <w:szCs w:val="17"/>
          </w:rPr>
          <w:t>If the numbering system has changed over the years, a concordance list or a guide to find the correct document is required.</w:t>
        </w:r>
      </w:ins>
    </w:p>
    <w:p w14:paraId="7328F187" w14:textId="48D5F74E" w:rsidR="006822DB" w:rsidRPr="00A338EB" w:rsidRDefault="006822DB" w:rsidP="006822DB">
      <w:pPr>
        <w:pStyle w:val="Heading2Hidden"/>
        <w:rPr>
          <w:rFonts w:cs="Arial"/>
        </w:rPr>
      </w:pPr>
      <w:r w:rsidRPr="00A338EB">
        <w:rPr>
          <w:rFonts w:cs="Arial"/>
        </w:rPr>
        <w:t>ED SVICES</w:t>
      </w:r>
    </w:p>
    <w:p w14:paraId="04C6AFF9" w14:textId="7BB76B36" w:rsidR="006822DB" w:rsidRPr="00A338EB" w:rsidRDefault="006822DB" w:rsidP="005F7026">
      <w:pPr>
        <w:pStyle w:val="List0"/>
        <w:spacing w:after="220"/>
        <w:rPr>
          <w:ins w:id="372" w:author="Author"/>
          <w:rFonts w:cs="Arial"/>
        </w:rPr>
      </w:pPr>
      <w:ins w:id="373" w:author="Author">
        <w:r w:rsidRPr="00A338EB">
          <w:rPr>
            <w:rFonts w:cs="Arial"/>
          </w:rPr>
          <w:t>9.</w:t>
        </w:r>
        <w:r w:rsidRPr="00A338EB">
          <w:rPr>
            <w:rFonts w:cs="Arial"/>
          </w:rPr>
          <w:tab/>
          <w:t xml:space="preserve">IPO websites should contain user guide(s) or links to user guide(s) for each portal or system offered online.  The user guide(s) should be published at least in </w:t>
        </w:r>
        <w:r w:rsidR="0016009D">
          <w:rPr>
            <w:rFonts w:cs="Arial"/>
          </w:rPr>
          <w:t xml:space="preserve">English as well as </w:t>
        </w:r>
        <w:r w:rsidRPr="00A338EB">
          <w:rPr>
            <w:rFonts w:cs="Arial"/>
          </w:rPr>
          <w:t xml:space="preserve">the </w:t>
        </w:r>
        <w:r w:rsidR="00D0460D">
          <w:rPr>
            <w:rFonts w:cs="Arial"/>
          </w:rPr>
          <w:t xml:space="preserve">Office’ official </w:t>
        </w:r>
        <w:del w:id="374" w:author="Author">
          <w:r w:rsidRPr="00A338EB">
            <w:rPr>
              <w:rFonts w:cs="Arial"/>
            </w:rPr>
            <w:delText xml:space="preserve"> </w:delText>
          </w:r>
        </w:del>
        <w:r w:rsidRPr="00A338EB">
          <w:rPr>
            <w:rFonts w:cs="Arial"/>
          </w:rPr>
          <w:t>language(s).</w:t>
        </w:r>
      </w:ins>
    </w:p>
    <w:p w14:paraId="214971EE" w14:textId="0C27874B" w:rsidR="000A2B8D" w:rsidRPr="00A338EB" w:rsidRDefault="006822DB" w:rsidP="005F7026">
      <w:pPr>
        <w:pStyle w:val="List0"/>
        <w:spacing w:after="220"/>
        <w:rPr>
          <w:ins w:id="375" w:author="Author"/>
          <w:rFonts w:cs="Arial"/>
        </w:rPr>
      </w:pPr>
      <w:ins w:id="376" w:author="Author">
        <w:r w:rsidRPr="00A338EB">
          <w:rPr>
            <w:rFonts w:cs="Arial"/>
          </w:rPr>
          <w:t>10.</w:t>
        </w:r>
      </w:ins>
      <w:r w:rsidRPr="00A338EB">
        <w:rPr>
          <w:rFonts w:cs="Arial"/>
        </w:rPr>
        <w:tab/>
      </w:r>
      <w:del w:id="377" w:author="Author" w:date="2025-09-10T16:40:00Z" w16du:dateUtc="2025-09-10T14:40:00Z">
        <w:r w:rsidR="00152EE3" w:rsidDel="00152EE3">
          <w:rPr>
            <w:rFonts w:cs="Arial"/>
          </w:rPr>
          <w:delText>18.</w:delText>
        </w:r>
        <w:r w:rsidR="00152EE3" w:rsidDel="00152EE3">
          <w:rPr>
            <w:rFonts w:cs="Arial"/>
          </w:rPr>
          <w:tab/>
        </w:r>
      </w:del>
      <w:del w:id="378" w:author="Author">
        <w:r w:rsidRPr="00A338EB">
          <w:rPr>
            <w:rFonts w:cs="Arial"/>
          </w:rPr>
          <w:delText>It is recognized that</w:delText>
        </w:r>
        <w:r w:rsidR="00B73084">
          <w:delText xml:space="preserve"> in order</w:delText>
        </w:r>
        <w:r w:rsidRPr="00A338EB">
          <w:rPr>
            <w:rFonts w:cs="Arial"/>
          </w:rPr>
          <w:delText xml:space="preserve"> to support applications, such as e-commerce, image display, electronic filing, and encryption, the system requirements of the user’s web browser may be higher.  </w:delText>
        </w:r>
        <w:r w:rsidR="00B73084">
          <w:delText>As an</w:delText>
        </w:r>
        <w:r w:rsidRPr="00A338EB">
          <w:rPr>
            <w:rFonts w:cs="Arial"/>
          </w:rPr>
          <w:delText xml:space="preserve"> example, many </w:delText>
        </w:r>
        <w:r w:rsidR="00B73084">
          <w:delText>Intellectual Property Web sites</w:delText>
        </w:r>
        <w:r w:rsidRPr="00A338EB">
          <w:rPr>
            <w:rFonts w:cs="Arial"/>
          </w:rPr>
          <w:delText xml:space="preserve"> already offer full-text searching of their databases with retrieval of images stored in the TIFF format.  Newer or more feature-full browsers support the use of plug-ins (TIFF is not a browser standard) that would enable the IPO to offer </w:delText>
        </w:r>
        <w:r w:rsidR="00B73084">
          <w:delText>their</w:delText>
        </w:r>
        <w:r w:rsidRPr="00A338EB">
          <w:rPr>
            <w:rFonts w:cs="Arial"/>
          </w:rPr>
          <w:delText xml:space="preserve"> content without modification.  </w:delText>
        </w:r>
        <w:r w:rsidR="00B73084">
          <w:delText>Intellectual Property Web sites</w:delText>
        </w:r>
      </w:del>
      <w:ins w:id="379" w:author="Author">
        <w:r w:rsidRPr="00A338EB">
          <w:rPr>
            <w:rFonts w:cs="Arial"/>
          </w:rPr>
          <w:t>IPO websites</w:t>
        </w:r>
      </w:ins>
      <w:r w:rsidRPr="00A338EB">
        <w:rPr>
          <w:rFonts w:cs="Arial"/>
        </w:rPr>
        <w:t xml:space="preserve"> should clearly </w:t>
      </w:r>
      <w:del w:id="380" w:author="Author">
        <w:r w:rsidR="00B73084">
          <w:delText>indicate to</w:delText>
        </w:r>
      </w:del>
      <w:ins w:id="381" w:author="Author">
        <w:r w:rsidRPr="00A338EB">
          <w:rPr>
            <w:rFonts w:cs="Arial"/>
          </w:rPr>
          <w:t>inform</w:t>
        </w:r>
      </w:ins>
      <w:r w:rsidRPr="00A338EB">
        <w:rPr>
          <w:rFonts w:cs="Arial"/>
        </w:rPr>
        <w:t xml:space="preserve"> the user </w:t>
      </w:r>
      <w:ins w:id="382" w:author="Author">
        <w:r w:rsidRPr="00A338EB">
          <w:rPr>
            <w:rFonts w:cs="Arial"/>
          </w:rPr>
          <w:t xml:space="preserve">of </w:t>
        </w:r>
      </w:ins>
      <w:r w:rsidRPr="00A338EB">
        <w:rPr>
          <w:rFonts w:cs="Arial"/>
        </w:rPr>
        <w:t>the minimum system</w:t>
      </w:r>
      <w:del w:id="383" w:author="Author">
        <w:r w:rsidR="00B73084">
          <w:delText>/</w:delText>
        </w:r>
      </w:del>
      <w:ins w:id="384" w:author="Author">
        <w:r w:rsidRPr="00A338EB">
          <w:rPr>
            <w:rFonts w:cs="Arial"/>
          </w:rPr>
          <w:t xml:space="preserve"> and </w:t>
        </w:r>
      </w:ins>
      <w:r w:rsidRPr="00A338EB">
        <w:rPr>
          <w:rFonts w:cs="Arial"/>
        </w:rPr>
        <w:t>browser requirements, including links to any plug-ins.</w:t>
      </w:r>
    </w:p>
    <w:p w14:paraId="68A424A2" w14:textId="008D78B9" w:rsidR="006822DB" w:rsidRPr="00A338EB" w:rsidRDefault="006822DB" w:rsidP="005F7026">
      <w:pPr>
        <w:pStyle w:val="List0"/>
        <w:spacing w:after="220"/>
        <w:rPr>
          <w:ins w:id="385" w:author="Author"/>
          <w:rFonts w:cs="Arial"/>
        </w:rPr>
      </w:pPr>
      <w:ins w:id="386" w:author="Author">
        <w:r w:rsidRPr="00A338EB">
          <w:rPr>
            <w:rFonts w:cs="Arial"/>
          </w:rPr>
          <w:t xml:space="preserve">11. </w:t>
        </w:r>
        <w:r w:rsidRPr="00A338EB">
          <w:rPr>
            <w:rFonts w:cs="Arial"/>
          </w:rPr>
          <w:tab/>
          <w:t>IPO websites should be highly accessible, to provide information to the widest possible audience and enable usability for people with disabilities, including accommodation for blindness and vision</w:t>
        </w:r>
        <w:r w:rsidR="00E0638D">
          <w:rPr>
            <w:rFonts w:cs="Arial"/>
          </w:rPr>
          <w:t xml:space="preserve"> </w:t>
        </w:r>
        <w:r w:rsidR="0053497B">
          <w:t>impairment</w:t>
        </w:r>
        <w:r w:rsidRPr="00A338EB">
          <w:rPr>
            <w:rFonts w:cs="Arial"/>
          </w:rPr>
          <w:t xml:space="preserve">, deafness and hearing </w:t>
        </w:r>
        <w:r w:rsidR="00B35082">
          <w:t>impairment</w:t>
        </w:r>
        <w:r w:rsidRPr="00A338EB">
          <w:rPr>
            <w:rFonts w:cs="Arial"/>
          </w:rPr>
          <w:t>, limited movement, speech disabilities, photosensitivity and combinations of these disabilities together with some accommodation for learning disabilities and cognitive limitations.  Considerations should also address the accessibility of website</w:t>
        </w:r>
        <w:r w:rsidR="00EA5C4E">
          <w:rPr>
            <w:rFonts w:cs="Arial"/>
          </w:rPr>
          <w:t>s</w:t>
        </w:r>
        <w:r w:rsidRPr="00A338EB">
          <w:rPr>
            <w:rFonts w:cs="Arial"/>
          </w:rPr>
          <w:t xml:space="preserve"> content on any kind of device and make content usable for users in general.</w:t>
        </w:r>
      </w:ins>
    </w:p>
    <w:p w14:paraId="7C1E4506" w14:textId="0547EED5" w:rsidR="006822DB" w:rsidRDefault="006822DB" w:rsidP="005F7026">
      <w:pPr>
        <w:pStyle w:val="List0"/>
        <w:spacing w:after="220"/>
        <w:rPr>
          <w:ins w:id="387" w:author="Author"/>
          <w:rFonts w:cs="Arial"/>
        </w:rPr>
      </w:pPr>
      <w:ins w:id="388" w:author="Author">
        <w:r w:rsidRPr="00A338EB">
          <w:rPr>
            <w:rFonts w:cs="Arial"/>
          </w:rPr>
          <w:t>12.</w:t>
        </w:r>
        <w:r w:rsidRPr="00A338EB">
          <w:rPr>
            <w:rFonts w:cs="Arial"/>
          </w:rPr>
          <w:tab/>
        </w:r>
      </w:ins>
      <w:del w:id="389" w:author="Author" w:date="2025-09-10T16:41:00Z" w16du:dateUtc="2025-09-10T14:41:00Z">
        <w:r w:rsidR="000455EB" w:rsidDel="000455EB">
          <w:rPr>
            <w:rFonts w:cs="Arial"/>
          </w:rPr>
          <w:delText>19.</w:delText>
        </w:r>
        <w:r w:rsidR="000455EB" w:rsidDel="000455EB">
          <w:rPr>
            <w:rFonts w:cs="Arial"/>
          </w:rPr>
          <w:tab/>
        </w:r>
      </w:del>
      <w:del w:id="390" w:author="Author">
        <w:r w:rsidR="0028231E" w:rsidRPr="0028231E" w:rsidDel="0028231E">
          <w:rPr>
            <w:rFonts w:cs="Arial"/>
          </w:rPr>
          <w:delText xml:space="preserve">Intellectual Property Web sites should be tested by the </w:delText>
        </w:r>
        <w:r w:rsidRPr="00A338EB">
          <w:rPr>
            <w:rFonts w:cs="Arial"/>
          </w:rPr>
          <w:delText xml:space="preserve">publishing </w:delText>
        </w:r>
        <w:r w:rsidR="0028231E" w:rsidRPr="0028231E" w:rsidDel="0028231E">
          <w:rPr>
            <w:rFonts w:cs="Arial"/>
          </w:rPr>
          <w:delText xml:space="preserve">office </w:delText>
        </w:r>
      </w:del>
      <w:ins w:id="391" w:author="Author">
        <w:r w:rsidRPr="00A338EB">
          <w:rPr>
            <w:rFonts w:cs="Arial"/>
          </w:rPr>
          <w:t xml:space="preserve">The Office should test </w:t>
        </w:r>
        <w:r w:rsidR="003A7619">
          <w:rPr>
            <w:rFonts w:cs="Arial"/>
          </w:rPr>
          <w:t>its</w:t>
        </w:r>
        <w:r w:rsidRPr="00A338EB">
          <w:rPr>
            <w:rFonts w:cs="Arial"/>
          </w:rPr>
          <w:t xml:space="preserve"> websites and online tools linked to the website</w:t>
        </w:r>
        <w:r w:rsidR="00AC3ED4">
          <w:rPr>
            <w:rFonts w:cs="Arial"/>
          </w:rPr>
          <w:t>s</w:t>
        </w:r>
      </w:ins>
      <w:r w:rsidRPr="00A338EB">
        <w:rPr>
          <w:rFonts w:cs="Arial"/>
        </w:rPr>
        <w:t xml:space="preserve"> for compatibility with such browsers as may be used in</w:t>
      </w:r>
      <w:ins w:id="392" w:author="Author">
        <w:r w:rsidRPr="00A338EB">
          <w:rPr>
            <w:rFonts w:cs="Arial"/>
          </w:rPr>
          <w:t xml:space="preserve"> </w:t>
        </w:r>
        <w:r w:rsidR="00356362">
          <w:rPr>
            <w:rFonts w:cs="Arial"/>
          </w:rPr>
          <w:t>its</w:t>
        </w:r>
        <w:r w:rsidR="003A7619">
          <w:rPr>
            <w:rFonts w:cs="Arial"/>
          </w:rPr>
          <w:t xml:space="preserve"> </w:t>
        </w:r>
      </w:ins>
      <w:del w:id="393" w:author="Author">
        <w:r w:rsidRPr="00A338EB">
          <w:rPr>
            <w:rFonts w:cs="Arial"/>
          </w:rPr>
          <w:delText xml:space="preserve"> </w:delText>
        </w:r>
      </w:del>
      <w:r w:rsidRPr="00A338EB">
        <w:rPr>
          <w:rFonts w:cs="Arial"/>
        </w:rPr>
        <w:t xml:space="preserve">national </w:t>
      </w:r>
      <w:ins w:id="394" w:author="Author">
        <w:r w:rsidR="00356362">
          <w:rPr>
            <w:rFonts w:cs="Arial"/>
          </w:rPr>
          <w:t xml:space="preserve">or regional </w:t>
        </w:r>
      </w:ins>
      <w:r w:rsidR="00356362">
        <w:rPr>
          <w:rFonts w:cs="Arial"/>
        </w:rPr>
        <w:t xml:space="preserve"> </w:t>
      </w:r>
      <w:r w:rsidRPr="00A338EB">
        <w:rPr>
          <w:rFonts w:cs="Arial"/>
        </w:rPr>
        <w:t>environment and in the international community.</w:t>
      </w:r>
    </w:p>
    <w:p w14:paraId="03B27B6D" w14:textId="77777777" w:rsidR="001E7FD1" w:rsidRPr="001E7FD1" w:rsidRDefault="001E7FD1" w:rsidP="001E7FD1">
      <w:pPr>
        <w:pStyle w:val="List0"/>
        <w:spacing w:after="0"/>
        <w:ind w:left="5533"/>
        <w:rPr>
          <w:ins w:id="395" w:author="Author"/>
          <w:rFonts w:cs="Arial"/>
          <w:iCs/>
        </w:rPr>
      </w:pPr>
    </w:p>
    <w:p w14:paraId="76F7372D" w14:textId="77777777" w:rsidR="001E7FD1" w:rsidRDefault="001E7FD1" w:rsidP="001E7FD1">
      <w:pPr>
        <w:pStyle w:val="List0"/>
        <w:spacing w:after="0"/>
        <w:ind w:left="5533"/>
        <w:rPr>
          <w:rFonts w:cs="Arial"/>
          <w:iCs/>
        </w:rPr>
      </w:pPr>
    </w:p>
    <w:p w14:paraId="6DD20DF6" w14:textId="77777777" w:rsidR="00490945" w:rsidRPr="001E7FD1" w:rsidRDefault="00490945" w:rsidP="001E7FD1">
      <w:pPr>
        <w:pStyle w:val="List0"/>
        <w:spacing w:after="0"/>
        <w:ind w:left="5533"/>
        <w:rPr>
          <w:rFonts w:cs="Arial"/>
          <w:iCs/>
        </w:rPr>
      </w:pPr>
    </w:p>
    <w:p w14:paraId="224FD528" w14:textId="05CF7EFA" w:rsidR="008B538D" w:rsidRPr="007D5AB8" w:rsidRDefault="008B538D" w:rsidP="007D5AB8">
      <w:pPr>
        <w:ind w:left="5533"/>
        <w:jc w:val="center"/>
        <w:rPr>
          <w:ins w:id="396" w:author="Author"/>
          <w:szCs w:val="17"/>
        </w:rPr>
      </w:pPr>
      <w:ins w:id="397" w:author="Author">
        <w:r w:rsidRPr="007D5AB8">
          <w:rPr>
            <w:szCs w:val="17"/>
          </w:rPr>
          <w:t>[End of the WIPO Handbook Part</w:t>
        </w:r>
      </w:ins>
      <w:r w:rsidR="00B15DE7" w:rsidRPr="007D5AB8">
        <w:rPr>
          <w:szCs w:val="17"/>
        </w:rPr>
        <w:t xml:space="preserve"> </w:t>
      </w:r>
      <w:ins w:id="398" w:author="Author">
        <w:r w:rsidRPr="007D5AB8">
          <w:rPr>
            <w:szCs w:val="17"/>
          </w:rPr>
          <w:t>6.1]</w:t>
        </w:r>
      </w:ins>
    </w:p>
    <w:p w14:paraId="562BF5FA" w14:textId="77777777" w:rsidR="00A338EB" w:rsidRDefault="00A338EB" w:rsidP="008B538D">
      <w:pPr>
        <w:ind w:left="5533"/>
        <w:jc w:val="center"/>
        <w:rPr>
          <w:ins w:id="399" w:author="Author"/>
          <w:szCs w:val="17"/>
        </w:rPr>
      </w:pPr>
    </w:p>
    <w:p w14:paraId="63D0CA84" w14:textId="361FC629" w:rsidR="00A338EB" w:rsidRPr="007D5AB8" w:rsidRDefault="00A338EB" w:rsidP="001E7FD1">
      <w:pPr>
        <w:ind w:left="5533"/>
        <w:jc w:val="center"/>
        <w:rPr>
          <w:sz w:val="22"/>
          <w:szCs w:val="22"/>
        </w:rPr>
      </w:pPr>
      <w:r w:rsidRPr="007D5AB8">
        <w:rPr>
          <w:sz w:val="22"/>
          <w:szCs w:val="22"/>
        </w:rPr>
        <w:t xml:space="preserve">[End of </w:t>
      </w:r>
      <w:ins w:id="400" w:author="Author">
        <w:r w:rsidRPr="00A338EB">
          <w:rPr>
            <w:rFonts w:cs="Arial"/>
            <w:sz w:val="22"/>
            <w:szCs w:val="22"/>
          </w:rPr>
          <w:t xml:space="preserve">Annex and of </w:t>
        </w:r>
      </w:ins>
      <w:r w:rsidRPr="007D5AB8">
        <w:rPr>
          <w:sz w:val="22"/>
          <w:szCs w:val="22"/>
        </w:rPr>
        <w:t>document]</w:t>
      </w:r>
    </w:p>
    <w:p w14:paraId="4EC814E7" w14:textId="0C3E8213" w:rsidR="00522D84" w:rsidRPr="00773EE3" w:rsidRDefault="00522D84" w:rsidP="00773EE3"/>
    <w:sectPr w:rsidR="00522D84" w:rsidRPr="00773EE3" w:rsidSect="009B3CB0">
      <w:headerReference w:type="default" r:id="rId13"/>
      <w:headerReference w:type="first" r:id="rId14"/>
      <w:pgSz w:w="11906" w:h="16838" w:code="9"/>
      <w:pgMar w:top="1710" w:right="1418" w:bottom="1134" w:left="1418" w:header="567" w:footer="288" w:gutter="0"/>
      <w:cols w:space="720"/>
      <w:titlePg/>
      <w:docGrid w:linePitch="2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EB7915" w14:textId="77777777" w:rsidR="00D0476B" w:rsidRPr="004E5FCC" w:rsidRDefault="00D0476B">
      <w:r w:rsidRPr="004E5FCC">
        <w:separator/>
      </w:r>
    </w:p>
  </w:endnote>
  <w:endnote w:type="continuationSeparator" w:id="0">
    <w:p w14:paraId="69AA0EB1" w14:textId="77777777" w:rsidR="00D0476B" w:rsidRPr="004E5FCC" w:rsidRDefault="00D0476B">
      <w:r w:rsidRPr="004E5FCC">
        <w:continuationSeparator/>
      </w:r>
    </w:p>
  </w:endnote>
  <w:endnote w:type="continuationNotice" w:id="1">
    <w:p w14:paraId="4B4EF1A1" w14:textId="77777777" w:rsidR="00D0476B" w:rsidRPr="004E5FCC" w:rsidRDefault="00D047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Noto Sans Display">
    <w:panose1 w:val="020B0502040504020204"/>
    <w:charset w:val="00"/>
    <w:family w:val="swiss"/>
    <w:pitch w:val="variable"/>
    <w:sig w:usb0="E00002FF" w:usb1="4000201F" w:usb2="08000029"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1C3AE" w14:textId="77777777" w:rsidR="00D0476B" w:rsidRPr="004E5FCC" w:rsidRDefault="00D0476B">
      <w:r w:rsidRPr="004E5FCC">
        <w:separator/>
      </w:r>
    </w:p>
  </w:footnote>
  <w:footnote w:type="continuationSeparator" w:id="0">
    <w:p w14:paraId="27EB3DC5" w14:textId="77777777" w:rsidR="00D0476B" w:rsidRPr="004E5FCC" w:rsidRDefault="00D0476B">
      <w:r w:rsidRPr="004E5FCC">
        <w:continuationSeparator/>
      </w:r>
    </w:p>
  </w:footnote>
  <w:footnote w:type="continuationNotice" w:id="1">
    <w:p w14:paraId="4A87AD41" w14:textId="77777777" w:rsidR="00D0476B" w:rsidRPr="004E5FCC" w:rsidRDefault="00D047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F227E" w14:textId="4683D64E" w:rsidR="00EC3D7B" w:rsidRPr="004E5FCC" w:rsidRDefault="00EC3D7B" w:rsidP="00EC3D7B">
    <w:pPr>
      <w:pStyle w:val="Header"/>
      <w:jc w:val="right"/>
      <w:rPr>
        <w:rFonts w:cs="Arial"/>
        <w:b w:val="0"/>
        <w:bCs/>
        <w:sz w:val="22"/>
        <w:szCs w:val="22"/>
      </w:rPr>
    </w:pPr>
    <w:r w:rsidRPr="004E5FCC">
      <w:rPr>
        <w:rFonts w:cs="Arial"/>
        <w:b w:val="0"/>
        <w:bCs/>
        <w:sz w:val="22"/>
        <w:szCs w:val="22"/>
      </w:rPr>
      <w:t>CWS/13/</w:t>
    </w:r>
    <w:r w:rsidR="006316CD" w:rsidRPr="004E5FCC">
      <w:rPr>
        <w:rFonts w:cs="Arial"/>
        <w:b w:val="0"/>
        <w:bCs/>
        <w:sz w:val="22"/>
        <w:szCs w:val="22"/>
      </w:rPr>
      <w:t>24</w:t>
    </w:r>
  </w:p>
  <w:p w14:paraId="4EC814F1" w14:textId="1815BAD0" w:rsidR="00B73084" w:rsidRDefault="00EC3D7B" w:rsidP="00773EE3">
    <w:pPr>
      <w:pStyle w:val="Header"/>
      <w:jc w:val="right"/>
      <w:rPr>
        <w:rFonts w:cs="Arial"/>
        <w:b w:val="0"/>
        <w:bCs/>
        <w:sz w:val="22"/>
        <w:szCs w:val="22"/>
      </w:rPr>
    </w:pPr>
    <w:r w:rsidRPr="004E5FCC">
      <w:rPr>
        <w:rFonts w:cs="Arial"/>
        <w:b w:val="0"/>
        <w:bCs/>
        <w:sz w:val="22"/>
        <w:szCs w:val="22"/>
      </w:rPr>
      <w:t xml:space="preserve">Annex, </w:t>
    </w:r>
    <w:r w:rsidR="009B3CB0">
      <w:rPr>
        <w:rFonts w:cs="Arial"/>
        <w:b w:val="0"/>
        <w:bCs/>
        <w:sz w:val="22"/>
        <w:szCs w:val="22"/>
      </w:rPr>
      <w:t>p</w:t>
    </w:r>
    <w:r w:rsidRPr="004E5FCC">
      <w:rPr>
        <w:rFonts w:cs="Arial"/>
        <w:b w:val="0"/>
        <w:bCs/>
        <w:sz w:val="22"/>
        <w:szCs w:val="22"/>
      </w:rPr>
      <w:t xml:space="preserve">age </w:t>
    </w:r>
    <w:r w:rsidRPr="004E5FCC">
      <w:rPr>
        <w:rFonts w:cs="Arial"/>
        <w:b w:val="0"/>
        <w:bCs/>
        <w:sz w:val="22"/>
        <w:szCs w:val="22"/>
      </w:rPr>
      <w:fldChar w:fldCharType="begin"/>
    </w:r>
    <w:r w:rsidRPr="004E5FCC">
      <w:rPr>
        <w:rFonts w:cs="Arial"/>
        <w:b w:val="0"/>
        <w:bCs/>
        <w:sz w:val="22"/>
        <w:szCs w:val="22"/>
      </w:rPr>
      <w:instrText xml:space="preserve"> PAGE  \* Arabic  \* MERGEFORMAT </w:instrText>
    </w:r>
    <w:r w:rsidRPr="004E5FCC">
      <w:rPr>
        <w:rFonts w:cs="Arial"/>
        <w:b w:val="0"/>
        <w:bCs/>
        <w:sz w:val="22"/>
        <w:szCs w:val="22"/>
      </w:rPr>
      <w:fldChar w:fldCharType="separate"/>
    </w:r>
    <w:r w:rsidRPr="004E5FCC">
      <w:rPr>
        <w:rFonts w:cs="Arial"/>
        <w:b w:val="0"/>
        <w:bCs/>
        <w:sz w:val="22"/>
        <w:szCs w:val="22"/>
      </w:rPr>
      <w:t>1</w:t>
    </w:r>
    <w:r w:rsidRPr="004E5FCC">
      <w:rPr>
        <w:rFonts w:cs="Arial"/>
        <w:b w:val="0"/>
        <w:bCs/>
        <w:sz w:val="22"/>
        <w:szCs w:val="22"/>
      </w:rPr>
      <w:fldChar w:fldCharType="end"/>
    </w:r>
  </w:p>
  <w:p w14:paraId="3EBFB76B" w14:textId="77777777" w:rsidR="009C48EF" w:rsidRDefault="009C48EF" w:rsidP="00773EE3">
    <w:pPr>
      <w:pStyle w:val="Header"/>
      <w:jc w:val="right"/>
      <w:rPr>
        <w:rFonts w:cs="Arial"/>
        <w:b w:val="0"/>
        <w:bCs/>
        <w:sz w:val="22"/>
        <w:szCs w:val="22"/>
      </w:rPr>
    </w:pPr>
  </w:p>
  <w:p w14:paraId="4866EDC5" w14:textId="77777777" w:rsidR="009C48EF" w:rsidRDefault="009C48EF" w:rsidP="00773EE3">
    <w:pPr>
      <w:pStyle w:val="Header"/>
      <w:jc w:val="right"/>
      <w:rPr>
        <w:rFonts w:cs="Arial"/>
        <w:b w:val="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63E45" w14:textId="77777777" w:rsidR="009B3CB0" w:rsidRPr="004E5FCC" w:rsidRDefault="009B3CB0" w:rsidP="009B3CB0">
    <w:pPr>
      <w:pStyle w:val="Header"/>
      <w:jc w:val="right"/>
      <w:rPr>
        <w:rFonts w:cs="Arial"/>
        <w:b w:val="0"/>
        <w:bCs/>
        <w:sz w:val="22"/>
        <w:szCs w:val="22"/>
      </w:rPr>
    </w:pPr>
    <w:r w:rsidRPr="004E5FCC">
      <w:rPr>
        <w:rFonts w:cs="Arial"/>
        <w:b w:val="0"/>
        <w:bCs/>
        <w:sz w:val="22"/>
        <w:szCs w:val="22"/>
      </w:rPr>
      <w:t>CWS/13/24</w:t>
    </w:r>
  </w:p>
  <w:p w14:paraId="0F7FDE52" w14:textId="4FFE7D5F" w:rsidR="009B3CB0" w:rsidRDefault="009B3CB0" w:rsidP="009B3CB0">
    <w:pPr>
      <w:pStyle w:val="Header"/>
      <w:jc w:val="right"/>
      <w:rPr>
        <w:rFonts w:cs="Arial"/>
        <w:b w:val="0"/>
        <w:bCs/>
        <w:sz w:val="22"/>
        <w:szCs w:val="22"/>
      </w:rPr>
    </w:pPr>
    <w:r>
      <w:rPr>
        <w:rFonts w:cs="Arial"/>
        <w:b w:val="0"/>
        <w:bCs/>
        <w:sz w:val="22"/>
        <w:szCs w:val="22"/>
      </w:rPr>
      <w:t>ANNEX</w:t>
    </w:r>
  </w:p>
  <w:p w14:paraId="3780AFEE" w14:textId="77777777" w:rsidR="009B3CB0" w:rsidRDefault="009B3CB0" w:rsidP="009B3CB0">
    <w:pPr>
      <w:pStyle w:val="Header"/>
      <w:jc w:val="right"/>
      <w:rPr>
        <w:rFonts w:cs="Arial"/>
        <w:b w:val="0"/>
        <w:bCs/>
        <w:sz w:val="22"/>
        <w:szCs w:val="22"/>
      </w:rPr>
    </w:pPr>
  </w:p>
  <w:p w14:paraId="5EEA0384" w14:textId="77777777" w:rsidR="009B3CB0" w:rsidRDefault="009B3C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C7B49"/>
    <w:multiLevelType w:val="multilevel"/>
    <w:tmpl w:val="763A287A"/>
    <w:lvl w:ilvl="0">
      <w:start w:val="1"/>
      <w:numFmt w:val="bullet"/>
      <w:lvlText w:val=""/>
      <w:lvlJc w:val="left"/>
      <w:pPr>
        <w:ind w:left="2421" w:hanging="360"/>
      </w:pPr>
      <w:rPr>
        <w:rFonts w:ascii="Symbol" w:hAnsi="Symbol" w:hint="default"/>
        <w:strike w:val="0"/>
        <w:sz w:val="17"/>
        <w:szCs w:val="17"/>
      </w:r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1" w15:restartNumberingAfterBreak="0">
    <w:nsid w:val="0BAB5F7B"/>
    <w:multiLevelType w:val="hybridMultilevel"/>
    <w:tmpl w:val="24CC279A"/>
    <w:lvl w:ilvl="0" w:tplc="C40C9E78">
      <w:start w:val="1"/>
      <w:numFmt w:val="bullet"/>
      <w:lvlText w:val="─"/>
      <w:lvlJc w:val="left"/>
      <w:pPr>
        <w:ind w:left="927" w:hanging="360"/>
      </w:pPr>
      <w:rPr>
        <w:rFonts w:ascii="Arial"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0D5F14F2"/>
    <w:multiLevelType w:val="hybridMultilevel"/>
    <w:tmpl w:val="6D442836"/>
    <w:lvl w:ilvl="0" w:tplc="FFFFFFFF">
      <w:start w:val="1"/>
      <w:numFmt w:val="lowerLetter"/>
      <w:lvlText w:val="%1)"/>
      <w:lvlJc w:val="left"/>
      <w:pPr>
        <w:ind w:left="720" w:hanging="360"/>
      </w:pPr>
      <w:rPr>
        <w:rFonts w:hint="default"/>
      </w:rPr>
    </w:lvl>
    <w:lvl w:ilvl="1" w:tplc="FFFFFFFF">
      <w:start w:val="1"/>
      <w:numFmt w:val="bullet"/>
      <w:lvlText w:val="─"/>
      <w:lvlJc w:val="left"/>
      <w:pPr>
        <w:ind w:left="720" w:hanging="360"/>
      </w:pPr>
      <w:rPr>
        <w:rFonts w:ascii="Times New Roman" w:hAnsi="Times New Roman" w:hint="default"/>
      </w:rPr>
    </w:lvl>
    <w:lvl w:ilvl="2" w:tplc="DF7889B2">
      <w:start w:val="1"/>
      <w:numFmt w:val="bullet"/>
      <w:lvlText w:val="─"/>
      <w:lvlJc w:val="left"/>
      <w:pPr>
        <w:ind w:left="720" w:hanging="360"/>
      </w:pPr>
      <w:rPr>
        <w:rFonts w:ascii="Times New Roman" w:hAnsi="Times New Roman"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E1420B"/>
    <w:multiLevelType w:val="hybridMultilevel"/>
    <w:tmpl w:val="2946D53C"/>
    <w:lvl w:ilvl="0" w:tplc="04090001">
      <w:start w:val="1"/>
      <w:numFmt w:val="bullet"/>
      <w:lvlText w:val=""/>
      <w:lvlJc w:val="left"/>
      <w:pPr>
        <w:ind w:left="2421" w:hanging="360"/>
      </w:pPr>
      <w:rPr>
        <w:rFonts w:ascii="Symbol" w:hAnsi="Symbol" w:hint="default"/>
        <w:strike w:val="0"/>
        <w:sz w:val="17"/>
        <w:szCs w:val="17"/>
      </w:rPr>
    </w:lvl>
    <w:lvl w:ilvl="1" w:tplc="FFFFFFFF">
      <w:start w:val="1"/>
      <w:numFmt w:val="lowerLetter"/>
      <w:lvlText w:val="%2."/>
      <w:lvlJc w:val="left"/>
      <w:pPr>
        <w:ind w:left="3141" w:hanging="360"/>
      </w:pPr>
    </w:lvl>
    <w:lvl w:ilvl="2" w:tplc="FFFFFFFF" w:tentative="1">
      <w:start w:val="1"/>
      <w:numFmt w:val="lowerRoman"/>
      <w:lvlText w:val="%3."/>
      <w:lvlJc w:val="right"/>
      <w:pPr>
        <w:ind w:left="3861" w:hanging="180"/>
      </w:pPr>
    </w:lvl>
    <w:lvl w:ilvl="3" w:tplc="FFFFFFFF" w:tentative="1">
      <w:start w:val="1"/>
      <w:numFmt w:val="decimal"/>
      <w:lvlText w:val="%4."/>
      <w:lvlJc w:val="left"/>
      <w:pPr>
        <w:ind w:left="4581" w:hanging="360"/>
      </w:pPr>
    </w:lvl>
    <w:lvl w:ilvl="4" w:tplc="FFFFFFFF" w:tentative="1">
      <w:start w:val="1"/>
      <w:numFmt w:val="lowerLetter"/>
      <w:lvlText w:val="%5."/>
      <w:lvlJc w:val="left"/>
      <w:pPr>
        <w:ind w:left="5301" w:hanging="360"/>
      </w:pPr>
    </w:lvl>
    <w:lvl w:ilvl="5" w:tplc="FFFFFFFF" w:tentative="1">
      <w:start w:val="1"/>
      <w:numFmt w:val="lowerRoman"/>
      <w:lvlText w:val="%6."/>
      <w:lvlJc w:val="right"/>
      <w:pPr>
        <w:ind w:left="6021" w:hanging="180"/>
      </w:pPr>
    </w:lvl>
    <w:lvl w:ilvl="6" w:tplc="FFFFFFFF" w:tentative="1">
      <w:start w:val="1"/>
      <w:numFmt w:val="decimal"/>
      <w:lvlText w:val="%7."/>
      <w:lvlJc w:val="left"/>
      <w:pPr>
        <w:ind w:left="6741" w:hanging="360"/>
      </w:pPr>
    </w:lvl>
    <w:lvl w:ilvl="7" w:tplc="FFFFFFFF" w:tentative="1">
      <w:start w:val="1"/>
      <w:numFmt w:val="lowerLetter"/>
      <w:lvlText w:val="%8."/>
      <w:lvlJc w:val="left"/>
      <w:pPr>
        <w:ind w:left="7461" w:hanging="360"/>
      </w:pPr>
    </w:lvl>
    <w:lvl w:ilvl="8" w:tplc="FFFFFFFF" w:tentative="1">
      <w:start w:val="1"/>
      <w:numFmt w:val="lowerRoman"/>
      <w:lvlText w:val="%9."/>
      <w:lvlJc w:val="right"/>
      <w:pPr>
        <w:ind w:left="8181" w:hanging="180"/>
      </w:pPr>
    </w:lvl>
  </w:abstractNum>
  <w:abstractNum w:abstractNumId="4" w15:restartNumberingAfterBreak="0">
    <w:nsid w:val="11215C6E"/>
    <w:multiLevelType w:val="multilevel"/>
    <w:tmpl w:val="FEF24D16"/>
    <w:styleLink w:val="CurrentList1"/>
    <w:lvl w:ilvl="0">
      <w:start w:val="1"/>
      <w:numFmt w:val="bullet"/>
      <w:lvlText w:val=""/>
      <w:lvlJc w:val="left"/>
      <w:pPr>
        <w:ind w:left="2421" w:hanging="360"/>
      </w:pPr>
      <w:rPr>
        <w:rFonts w:ascii="Symbol" w:hAnsi="Symbol" w:hint="default"/>
        <w:strike w:val="0"/>
        <w:sz w:val="17"/>
        <w:szCs w:val="17"/>
      </w:r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5" w15:restartNumberingAfterBreak="0">
    <w:nsid w:val="11B61E3A"/>
    <w:multiLevelType w:val="hybridMultilevel"/>
    <w:tmpl w:val="1C8A4DD6"/>
    <w:lvl w:ilvl="0" w:tplc="EE68C2D0">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28369D"/>
    <w:multiLevelType w:val="hybridMultilevel"/>
    <w:tmpl w:val="4BF0B544"/>
    <w:lvl w:ilvl="0" w:tplc="C896DAD8">
      <w:start w:val="1"/>
      <w:numFmt w:val="lowerLetter"/>
      <w:lvlText w:val="(%1)"/>
      <w:lvlJc w:val="left"/>
      <w:pPr>
        <w:ind w:left="927" w:hanging="360"/>
      </w:pPr>
      <w:rPr>
        <w:rFonts w:hint="default"/>
      </w:r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7" w15:restartNumberingAfterBreak="0">
    <w:nsid w:val="12F203B7"/>
    <w:multiLevelType w:val="multilevel"/>
    <w:tmpl w:val="87D4317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316941"/>
    <w:multiLevelType w:val="hybridMultilevel"/>
    <w:tmpl w:val="59685284"/>
    <w:lvl w:ilvl="0" w:tplc="3DD463CA">
      <w:start w:val="1"/>
      <w:numFmt w:val="bullet"/>
      <w:lvlText w:val=""/>
      <w:lvlJc w:val="left"/>
      <w:pPr>
        <w:ind w:left="2232" w:hanging="360"/>
      </w:pPr>
      <w:rPr>
        <w:rFonts w:ascii="Symbol" w:hAnsi="Symbol" w:hint="default"/>
        <w:strike w:val="0"/>
      </w:rPr>
    </w:lvl>
    <w:lvl w:ilvl="1" w:tplc="04090003" w:tentative="1">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9" w15:restartNumberingAfterBreak="0">
    <w:nsid w:val="14A07D75"/>
    <w:multiLevelType w:val="multilevel"/>
    <w:tmpl w:val="FEF24D16"/>
    <w:numStyleLink w:val="CurrentList1"/>
  </w:abstractNum>
  <w:abstractNum w:abstractNumId="10" w15:restartNumberingAfterBreak="0">
    <w:nsid w:val="14F94CC1"/>
    <w:multiLevelType w:val="hybridMultilevel"/>
    <w:tmpl w:val="7A4E8858"/>
    <w:lvl w:ilvl="0" w:tplc="DF7889B2">
      <w:start w:val="1"/>
      <w:numFmt w:val="bullet"/>
      <w:lvlText w:val="─"/>
      <w:lvlJc w:val="left"/>
      <w:pPr>
        <w:ind w:left="1151" w:hanging="360"/>
      </w:pPr>
      <w:rPr>
        <w:rFonts w:ascii="Times New Roman" w:hAnsi="Times New Roman" w:hint="default"/>
      </w:rPr>
    </w:lvl>
    <w:lvl w:ilvl="1" w:tplc="04090003" w:tentative="1">
      <w:start w:val="1"/>
      <w:numFmt w:val="bullet"/>
      <w:lvlText w:val="o"/>
      <w:lvlJc w:val="left"/>
      <w:pPr>
        <w:ind w:left="1871" w:hanging="360"/>
      </w:pPr>
      <w:rPr>
        <w:rFonts w:ascii="Courier New" w:hAnsi="Courier New" w:cs="Courier New" w:hint="default"/>
      </w:rPr>
    </w:lvl>
    <w:lvl w:ilvl="2" w:tplc="04090005" w:tentative="1">
      <w:start w:val="1"/>
      <w:numFmt w:val="bullet"/>
      <w:lvlText w:val=""/>
      <w:lvlJc w:val="left"/>
      <w:pPr>
        <w:ind w:left="2591" w:hanging="360"/>
      </w:pPr>
      <w:rPr>
        <w:rFonts w:ascii="Wingdings" w:hAnsi="Wingdings" w:hint="default"/>
      </w:rPr>
    </w:lvl>
    <w:lvl w:ilvl="3" w:tplc="04090001" w:tentative="1">
      <w:start w:val="1"/>
      <w:numFmt w:val="bullet"/>
      <w:lvlText w:val=""/>
      <w:lvlJc w:val="left"/>
      <w:pPr>
        <w:ind w:left="3311" w:hanging="360"/>
      </w:pPr>
      <w:rPr>
        <w:rFonts w:ascii="Symbol" w:hAnsi="Symbol" w:hint="default"/>
      </w:rPr>
    </w:lvl>
    <w:lvl w:ilvl="4" w:tplc="04090003" w:tentative="1">
      <w:start w:val="1"/>
      <w:numFmt w:val="bullet"/>
      <w:lvlText w:val="o"/>
      <w:lvlJc w:val="left"/>
      <w:pPr>
        <w:ind w:left="4031" w:hanging="360"/>
      </w:pPr>
      <w:rPr>
        <w:rFonts w:ascii="Courier New" w:hAnsi="Courier New" w:cs="Courier New" w:hint="default"/>
      </w:rPr>
    </w:lvl>
    <w:lvl w:ilvl="5" w:tplc="04090005" w:tentative="1">
      <w:start w:val="1"/>
      <w:numFmt w:val="bullet"/>
      <w:lvlText w:val=""/>
      <w:lvlJc w:val="left"/>
      <w:pPr>
        <w:ind w:left="4751" w:hanging="360"/>
      </w:pPr>
      <w:rPr>
        <w:rFonts w:ascii="Wingdings" w:hAnsi="Wingdings" w:hint="default"/>
      </w:rPr>
    </w:lvl>
    <w:lvl w:ilvl="6" w:tplc="04090001" w:tentative="1">
      <w:start w:val="1"/>
      <w:numFmt w:val="bullet"/>
      <w:lvlText w:val=""/>
      <w:lvlJc w:val="left"/>
      <w:pPr>
        <w:ind w:left="5471" w:hanging="360"/>
      </w:pPr>
      <w:rPr>
        <w:rFonts w:ascii="Symbol" w:hAnsi="Symbol" w:hint="default"/>
      </w:rPr>
    </w:lvl>
    <w:lvl w:ilvl="7" w:tplc="04090003" w:tentative="1">
      <w:start w:val="1"/>
      <w:numFmt w:val="bullet"/>
      <w:lvlText w:val="o"/>
      <w:lvlJc w:val="left"/>
      <w:pPr>
        <w:ind w:left="6191" w:hanging="360"/>
      </w:pPr>
      <w:rPr>
        <w:rFonts w:ascii="Courier New" w:hAnsi="Courier New" w:cs="Courier New" w:hint="default"/>
      </w:rPr>
    </w:lvl>
    <w:lvl w:ilvl="8" w:tplc="04090005" w:tentative="1">
      <w:start w:val="1"/>
      <w:numFmt w:val="bullet"/>
      <w:lvlText w:val=""/>
      <w:lvlJc w:val="left"/>
      <w:pPr>
        <w:ind w:left="6911" w:hanging="360"/>
      </w:pPr>
      <w:rPr>
        <w:rFonts w:ascii="Wingdings" w:hAnsi="Wingdings" w:hint="default"/>
      </w:rPr>
    </w:lvl>
  </w:abstractNum>
  <w:abstractNum w:abstractNumId="11" w15:restartNumberingAfterBreak="0">
    <w:nsid w:val="1C1C0FB0"/>
    <w:multiLevelType w:val="hybridMultilevel"/>
    <w:tmpl w:val="FFE0F7CA"/>
    <w:lvl w:ilvl="0" w:tplc="FFFFFFFF">
      <w:start w:val="1"/>
      <w:numFmt w:val="lowerLetter"/>
      <w:lvlText w:val="%1)"/>
      <w:lvlJc w:val="left"/>
      <w:pPr>
        <w:ind w:left="720" w:hanging="360"/>
      </w:pPr>
      <w:rPr>
        <w:rFonts w:hint="default"/>
      </w:rPr>
    </w:lvl>
    <w:lvl w:ilvl="1" w:tplc="DF7889B2">
      <w:start w:val="1"/>
      <w:numFmt w:val="bullet"/>
      <w:lvlText w:val="─"/>
      <w:lvlJc w:val="left"/>
      <w:pPr>
        <w:ind w:left="720" w:hanging="360"/>
      </w:pPr>
      <w:rPr>
        <w:rFonts w:ascii="Times New Roman" w:hAnsi="Times New Roman"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D1D0688"/>
    <w:multiLevelType w:val="singleLevel"/>
    <w:tmpl w:val="7E3C6A26"/>
    <w:lvl w:ilvl="0">
      <w:start w:val="1"/>
      <w:numFmt w:val="bullet"/>
      <w:lvlText w:val="─"/>
      <w:lvlJc w:val="left"/>
      <w:pPr>
        <w:ind w:left="720" w:hanging="360"/>
      </w:pPr>
      <w:rPr>
        <w:rFonts w:ascii="Arial" w:hAnsi="Arial" w:cs="Arial" w:hint="default"/>
        <w:sz w:val="17"/>
        <w:szCs w:val="17"/>
      </w:rPr>
    </w:lvl>
  </w:abstractNum>
  <w:abstractNum w:abstractNumId="13" w15:restartNumberingAfterBreak="0">
    <w:nsid w:val="23F35F4A"/>
    <w:multiLevelType w:val="hybridMultilevel"/>
    <w:tmpl w:val="2EEED508"/>
    <w:lvl w:ilvl="0" w:tplc="1A741D02">
      <w:start w:val="1"/>
      <w:numFmt w:val="bullet"/>
      <w:lvlText w:val="─"/>
      <w:lvlJc w:val="left"/>
      <w:pPr>
        <w:ind w:left="927" w:hanging="360"/>
      </w:pPr>
      <w:rPr>
        <w:rFonts w:ascii="Arial"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24341FC7"/>
    <w:multiLevelType w:val="hybridMultilevel"/>
    <w:tmpl w:val="9B84A016"/>
    <w:lvl w:ilvl="0" w:tplc="FFFFFFFF">
      <w:start w:val="1"/>
      <w:numFmt w:val="lowerLetter"/>
      <w:lvlText w:val="%1)"/>
      <w:lvlJc w:val="left"/>
      <w:pPr>
        <w:ind w:left="720" w:hanging="360"/>
      </w:pPr>
      <w:rPr>
        <w:rFonts w:hint="default"/>
      </w:rPr>
    </w:lvl>
    <w:lvl w:ilvl="1" w:tplc="DF7889B2">
      <w:start w:val="1"/>
      <w:numFmt w:val="bullet"/>
      <w:lvlText w:val="─"/>
      <w:lvlJc w:val="left"/>
      <w:pPr>
        <w:ind w:left="720" w:hanging="360"/>
      </w:pPr>
      <w:rPr>
        <w:rFonts w:ascii="Times New Roman" w:hAnsi="Times New Roman"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966774E"/>
    <w:multiLevelType w:val="hybridMultilevel"/>
    <w:tmpl w:val="2882915A"/>
    <w:lvl w:ilvl="0" w:tplc="ED5EB27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CF0834"/>
    <w:multiLevelType w:val="hybridMultilevel"/>
    <w:tmpl w:val="763A287A"/>
    <w:lvl w:ilvl="0" w:tplc="3DD463CA">
      <w:start w:val="1"/>
      <w:numFmt w:val="bullet"/>
      <w:lvlText w:val=""/>
      <w:lvlJc w:val="left"/>
      <w:pPr>
        <w:ind w:left="2421" w:hanging="360"/>
      </w:pPr>
      <w:rPr>
        <w:rFonts w:ascii="Symbol" w:hAnsi="Symbol" w:hint="default"/>
        <w:strike w:val="0"/>
        <w:sz w:val="17"/>
        <w:szCs w:val="17"/>
      </w:rPr>
    </w:lvl>
    <w:lvl w:ilvl="1" w:tplc="FFFFFFFF" w:tentative="1">
      <w:start w:val="1"/>
      <w:numFmt w:val="lowerLetter"/>
      <w:lvlText w:val="%2."/>
      <w:lvlJc w:val="left"/>
      <w:pPr>
        <w:ind w:left="3141" w:hanging="360"/>
      </w:pPr>
    </w:lvl>
    <w:lvl w:ilvl="2" w:tplc="FFFFFFFF" w:tentative="1">
      <w:start w:val="1"/>
      <w:numFmt w:val="lowerRoman"/>
      <w:lvlText w:val="%3."/>
      <w:lvlJc w:val="right"/>
      <w:pPr>
        <w:ind w:left="3861" w:hanging="180"/>
      </w:pPr>
    </w:lvl>
    <w:lvl w:ilvl="3" w:tplc="FFFFFFFF" w:tentative="1">
      <w:start w:val="1"/>
      <w:numFmt w:val="decimal"/>
      <w:lvlText w:val="%4."/>
      <w:lvlJc w:val="left"/>
      <w:pPr>
        <w:ind w:left="4581" w:hanging="360"/>
      </w:pPr>
    </w:lvl>
    <w:lvl w:ilvl="4" w:tplc="FFFFFFFF" w:tentative="1">
      <w:start w:val="1"/>
      <w:numFmt w:val="lowerLetter"/>
      <w:lvlText w:val="%5."/>
      <w:lvlJc w:val="left"/>
      <w:pPr>
        <w:ind w:left="5301" w:hanging="360"/>
      </w:pPr>
    </w:lvl>
    <w:lvl w:ilvl="5" w:tplc="FFFFFFFF" w:tentative="1">
      <w:start w:val="1"/>
      <w:numFmt w:val="lowerRoman"/>
      <w:lvlText w:val="%6."/>
      <w:lvlJc w:val="right"/>
      <w:pPr>
        <w:ind w:left="6021" w:hanging="180"/>
      </w:pPr>
    </w:lvl>
    <w:lvl w:ilvl="6" w:tplc="FFFFFFFF" w:tentative="1">
      <w:start w:val="1"/>
      <w:numFmt w:val="decimal"/>
      <w:lvlText w:val="%7."/>
      <w:lvlJc w:val="left"/>
      <w:pPr>
        <w:ind w:left="6741" w:hanging="360"/>
      </w:pPr>
    </w:lvl>
    <w:lvl w:ilvl="7" w:tplc="FFFFFFFF" w:tentative="1">
      <w:start w:val="1"/>
      <w:numFmt w:val="lowerLetter"/>
      <w:lvlText w:val="%8."/>
      <w:lvlJc w:val="left"/>
      <w:pPr>
        <w:ind w:left="7461" w:hanging="360"/>
      </w:pPr>
    </w:lvl>
    <w:lvl w:ilvl="8" w:tplc="FFFFFFFF" w:tentative="1">
      <w:start w:val="1"/>
      <w:numFmt w:val="lowerRoman"/>
      <w:lvlText w:val="%9."/>
      <w:lvlJc w:val="right"/>
      <w:pPr>
        <w:ind w:left="8181" w:hanging="180"/>
      </w:pPr>
    </w:lvl>
  </w:abstractNum>
  <w:abstractNum w:abstractNumId="17" w15:restartNumberingAfterBreak="0">
    <w:nsid w:val="2C310E29"/>
    <w:multiLevelType w:val="multilevel"/>
    <w:tmpl w:val="D03C32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4A59DF"/>
    <w:multiLevelType w:val="hybridMultilevel"/>
    <w:tmpl w:val="2F90348A"/>
    <w:lvl w:ilvl="0" w:tplc="30323D92">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15:restartNumberingAfterBreak="0">
    <w:nsid w:val="2EF765F9"/>
    <w:multiLevelType w:val="hybridMultilevel"/>
    <w:tmpl w:val="C2C0B1FE"/>
    <w:lvl w:ilvl="0" w:tplc="3DD463CA">
      <w:start w:val="1"/>
      <w:numFmt w:val="bullet"/>
      <w:lvlText w:val=""/>
      <w:lvlJc w:val="left"/>
      <w:pPr>
        <w:ind w:left="2061" w:hanging="360"/>
      </w:pPr>
      <w:rPr>
        <w:rFonts w:ascii="Symbol" w:hAnsi="Symbol" w:hint="default"/>
        <w:strike w:val="0"/>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20" w15:restartNumberingAfterBreak="0">
    <w:nsid w:val="2F3F2E5D"/>
    <w:multiLevelType w:val="singleLevel"/>
    <w:tmpl w:val="DF7889B2"/>
    <w:lvl w:ilvl="0">
      <w:start w:val="1"/>
      <w:numFmt w:val="bullet"/>
      <w:lvlText w:val="─"/>
      <w:lvlJc w:val="left"/>
      <w:pPr>
        <w:tabs>
          <w:tab w:val="num" w:pos="1494"/>
        </w:tabs>
        <w:ind w:left="1418" w:hanging="284"/>
      </w:pPr>
      <w:rPr>
        <w:rFonts w:ascii="Times New Roman" w:hAnsi="Times New Roman" w:hint="default"/>
      </w:rPr>
    </w:lvl>
  </w:abstractNum>
  <w:abstractNum w:abstractNumId="21" w15:restartNumberingAfterBreak="0">
    <w:nsid w:val="2FD06C43"/>
    <w:multiLevelType w:val="hybridMultilevel"/>
    <w:tmpl w:val="359ACA04"/>
    <w:lvl w:ilvl="0" w:tplc="235E1E1A">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94506A"/>
    <w:multiLevelType w:val="hybridMultilevel"/>
    <w:tmpl w:val="50DA1AD4"/>
    <w:lvl w:ilvl="0" w:tplc="3DD463CA">
      <w:start w:val="1"/>
      <w:numFmt w:val="bullet"/>
      <w:lvlText w:val=""/>
      <w:lvlJc w:val="left"/>
      <w:pPr>
        <w:ind w:left="2232" w:hanging="360"/>
      </w:pPr>
      <w:rPr>
        <w:rFonts w:ascii="Symbol" w:hAnsi="Symbol" w:hint="default"/>
        <w:strike w:val="0"/>
      </w:rPr>
    </w:lvl>
    <w:lvl w:ilvl="1" w:tplc="04090003" w:tentative="1">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23" w15:restartNumberingAfterBreak="0">
    <w:nsid w:val="314018A1"/>
    <w:multiLevelType w:val="multilevel"/>
    <w:tmpl w:val="3F68FFCC"/>
    <w:styleLink w:val="CurrentList2"/>
    <w:lvl w:ilvl="0">
      <w:start w:val="1"/>
      <w:numFmt w:val="bullet"/>
      <w:lvlText w:val=""/>
      <w:lvlJc w:val="left"/>
      <w:pPr>
        <w:ind w:left="2421" w:hanging="360"/>
      </w:pPr>
      <w:rPr>
        <w:rFonts w:ascii="Symbol" w:hAnsi="Symbol" w:hint="default"/>
        <w:sz w:val="17"/>
        <w:szCs w:val="17"/>
      </w:r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24" w15:restartNumberingAfterBreak="0">
    <w:nsid w:val="31C6255E"/>
    <w:multiLevelType w:val="hybridMultilevel"/>
    <w:tmpl w:val="584A9962"/>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511215"/>
    <w:multiLevelType w:val="hybridMultilevel"/>
    <w:tmpl w:val="B12EDD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330B2D"/>
    <w:multiLevelType w:val="hybridMultilevel"/>
    <w:tmpl w:val="F8881F30"/>
    <w:lvl w:ilvl="0" w:tplc="1A741D02">
      <w:start w:val="1"/>
      <w:numFmt w:val="bullet"/>
      <w:lvlText w:val="─"/>
      <w:lvlJc w:val="left"/>
      <w:pPr>
        <w:ind w:left="1854" w:hanging="360"/>
      </w:pPr>
      <w:rPr>
        <w:rFonts w:ascii="Arial" w:hAnsi="Arial" w:cs="Aria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7" w15:restartNumberingAfterBreak="0">
    <w:nsid w:val="3DDF4465"/>
    <w:multiLevelType w:val="hybridMultilevel"/>
    <w:tmpl w:val="2CDAFE0C"/>
    <w:lvl w:ilvl="0" w:tplc="DF7889B2">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EF1AC9"/>
    <w:multiLevelType w:val="hybridMultilevel"/>
    <w:tmpl w:val="B4A00452"/>
    <w:lvl w:ilvl="0" w:tplc="DF7889B2">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8B6792"/>
    <w:multiLevelType w:val="hybridMultilevel"/>
    <w:tmpl w:val="119848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A3494E"/>
    <w:multiLevelType w:val="hybridMultilevel"/>
    <w:tmpl w:val="09E03AEE"/>
    <w:lvl w:ilvl="0" w:tplc="463002B0">
      <w:start w:val="1"/>
      <w:numFmt w:val="bullet"/>
      <w:lvlText w:val="─"/>
      <w:lvlJc w:val="left"/>
      <w:pPr>
        <w:ind w:left="927" w:hanging="360"/>
      </w:pPr>
      <w:rPr>
        <w:rFonts w:ascii="Arial"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1" w15:restartNumberingAfterBreak="0">
    <w:nsid w:val="4C46577B"/>
    <w:multiLevelType w:val="hybridMultilevel"/>
    <w:tmpl w:val="8EE8040C"/>
    <w:lvl w:ilvl="0" w:tplc="DF7889B2">
      <w:start w:val="1"/>
      <w:numFmt w:val="bullet"/>
      <w:lvlText w:val="─"/>
      <w:lvlJc w:val="left"/>
      <w:pPr>
        <w:ind w:left="927" w:hanging="360"/>
      </w:pPr>
      <w:rPr>
        <w:rFonts w:ascii="Times New Roman" w:hAnsi="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2" w15:restartNumberingAfterBreak="0">
    <w:nsid w:val="4E3871F6"/>
    <w:multiLevelType w:val="singleLevel"/>
    <w:tmpl w:val="DF7889B2"/>
    <w:lvl w:ilvl="0">
      <w:start w:val="1"/>
      <w:numFmt w:val="bullet"/>
      <w:lvlText w:val="─"/>
      <w:lvlJc w:val="left"/>
      <w:pPr>
        <w:tabs>
          <w:tab w:val="num" w:pos="1494"/>
        </w:tabs>
        <w:ind w:left="1418" w:hanging="284"/>
      </w:pPr>
      <w:rPr>
        <w:rFonts w:ascii="Times New Roman" w:hAnsi="Times New Roman" w:hint="default"/>
      </w:rPr>
    </w:lvl>
  </w:abstractNum>
  <w:abstractNum w:abstractNumId="33" w15:restartNumberingAfterBreak="0">
    <w:nsid w:val="504F36A5"/>
    <w:multiLevelType w:val="hybridMultilevel"/>
    <w:tmpl w:val="FA3C67F8"/>
    <w:lvl w:ilvl="0" w:tplc="9D5EA9C6">
      <w:start w:val="1"/>
      <w:numFmt w:val="lowerRoman"/>
      <w:lvlText w:val="(%1)."/>
      <w:lvlJc w:val="right"/>
      <w:pPr>
        <w:ind w:left="2421" w:hanging="360"/>
      </w:pPr>
      <w:rPr>
        <w:rFonts w:hint="default"/>
        <w:sz w:val="17"/>
        <w:szCs w:val="17"/>
      </w:rPr>
    </w:lvl>
    <w:lvl w:ilvl="1" w:tplc="04090019">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34" w15:restartNumberingAfterBreak="0">
    <w:nsid w:val="529602F6"/>
    <w:multiLevelType w:val="hybridMultilevel"/>
    <w:tmpl w:val="8AFEA182"/>
    <w:lvl w:ilvl="0" w:tplc="DF7889B2">
      <w:start w:val="1"/>
      <w:numFmt w:val="bullet"/>
      <w:lvlText w:val="─"/>
      <w:lvlJc w:val="left"/>
      <w:pPr>
        <w:ind w:left="1440" w:hanging="360"/>
      </w:pPr>
      <w:rPr>
        <w:rFonts w:ascii="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2B778F6"/>
    <w:multiLevelType w:val="hybridMultilevel"/>
    <w:tmpl w:val="AFF60BD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344111"/>
    <w:multiLevelType w:val="hybridMultilevel"/>
    <w:tmpl w:val="D2E067BE"/>
    <w:lvl w:ilvl="0" w:tplc="DF7889B2">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316DE2"/>
    <w:multiLevelType w:val="hybridMultilevel"/>
    <w:tmpl w:val="7C70731E"/>
    <w:lvl w:ilvl="0" w:tplc="DF7889B2">
      <w:start w:val="1"/>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4A563FD"/>
    <w:multiLevelType w:val="hybridMultilevel"/>
    <w:tmpl w:val="FEF24D16"/>
    <w:lvl w:ilvl="0" w:tplc="04090001">
      <w:start w:val="1"/>
      <w:numFmt w:val="bullet"/>
      <w:lvlText w:val=""/>
      <w:lvlJc w:val="left"/>
      <w:pPr>
        <w:ind w:left="2421" w:hanging="360"/>
      </w:pPr>
      <w:rPr>
        <w:rFonts w:ascii="Symbol" w:hAnsi="Symbol" w:hint="default"/>
        <w:strike w:val="0"/>
        <w:sz w:val="17"/>
        <w:szCs w:val="17"/>
      </w:rPr>
    </w:lvl>
    <w:lvl w:ilvl="1" w:tplc="FFFFFFFF">
      <w:start w:val="1"/>
      <w:numFmt w:val="lowerLetter"/>
      <w:lvlText w:val="%2."/>
      <w:lvlJc w:val="left"/>
      <w:pPr>
        <w:ind w:left="3141" w:hanging="360"/>
      </w:pPr>
    </w:lvl>
    <w:lvl w:ilvl="2" w:tplc="FFFFFFFF" w:tentative="1">
      <w:start w:val="1"/>
      <w:numFmt w:val="lowerRoman"/>
      <w:lvlText w:val="%3."/>
      <w:lvlJc w:val="right"/>
      <w:pPr>
        <w:ind w:left="3861" w:hanging="180"/>
      </w:pPr>
    </w:lvl>
    <w:lvl w:ilvl="3" w:tplc="FFFFFFFF" w:tentative="1">
      <w:start w:val="1"/>
      <w:numFmt w:val="decimal"/>
      <w:lvlText w:val="%4."/>
      <w:lvlJc w:val="left"/>
      <w:pPr>
        <w:ind w:left="4581" w:hanging="360"/>
      </w:pPr>
    </w:lvl>
    <w:lvl w:ilvl="4" w:tplc="FFFFFFFF" w:tentative="1">
      <w:start w:val="1"/>
      <w:numFmt w:val="lowerLetter"/>
      <w:lvlText w:val="%5."/>
      <w:lvlJc w:val="left"/>
      <w:pPr>
        <w:ind w:left="5301" w:hanging="360"/>
      </w:pPr>
    </w:lvl>
    <w:lvl w:ilvl="5" w:tplc="FFFFFFFF" w:tentative="1">
      <w:start w:val="1"/>
      <w:numFmt w:val="lowerRoman"/>
      <w:lvlText w:val="%6."/>
      <w:lvlJc w:val="right"/>
      <w:pPr>
        <w:ind w:left="6021" w:hanging="180"/>
      </w:pPr>
    </w:lvl>
    <w:lvl w:ilvl="6" w:tplc="FFFFFFFF" w:tentative="1">
      <w:start w:val="1"/>
      <w:numFmt w:val="decimal"/>
      <w:lvlText w:val="%7."/>
      <w:lvlJc w:val="left"/>
      <w:pPr>
        <w:ind w:left="6741" w:hanging="360"/>
      </w:pPr>
    </w:lvl>
    <w:lvl w:ilvl="7" w:tplc="FFFFFFFF" w:tentative="1">
      <w:start w:val="1"/>
      <w:numFmt w:val="lowerLetter"/>
      <w:lvlText w:val="%8."/>
      <w:lvlJc w:val="left"/>
      <w:pPr>
        <w:ind w:left="7461" w:hanging="360"/>
      </w:pPr>
    </w:lvl>
    <w:lvl w:ilvl="8" w:tplc="FFFFFFFF" w:tentative="1">
      <w:start w:val="1"/>
      <w:numFmt w:val="lowerRoman"/>
      <w:lvlText w:val="%9."/>
      <w:lvlJc w:val="right"/>
      <w:pPr>
        <w:ind w:left="8181" w:hanging="180"/>
      </w:pPr>
    </w:lvl>
  </w:abstractNum>
  <w:abstractNum w:abstractNumId="39" w15:restartNumberingAfterBreak="0">
    <w:nsid w:val="6A3A0281"/>
    <w:multiLevelType w:val="hybridMultilevel"/>
    <w:tmpl w:val="D878215A"/>
    <w:lvl w:ilvl="0" w:tplc="C55CD02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6534C5"/>
    <w:multiLevelType w:val="hybridMultilevel"/>
    <w:tmpl w:val="29AC375E"/>
    <w:lvl w:ilvl="0" w:tplc="FC4EE5AE">
      <w:start w:val="1"/>
      <w:numFmt w:val="lowerRoman"/>
      <w:lvlText w:val="%1"/>
      <w:lvlJc w:val="left"/>
      <w:pPr>
        <w:ind w:left="2421" w:hanging="36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41" w15:restartNumberingAfterBreak="0">
    <w:nsid w:val="6E434473"/>
    <w:multiLevelType w:val="multilevel"/>
    <w:tmpl w:val="67EC2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F8A562A"/>
    <w:multiLevelType w:val="multilevel"/>
    <w:tmpl w:val="8F460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62E207D"/>
    <w:multiLevelType w:val="hybridMultilevel"/>
    <w:tmpl w:val="EA22ABF6"/>
    <w:lvl w:ilvl="0" w:tplc="769EE79E">
      <w:start w:val="1"/>
      <w:numFmt w:val="bullet"/>
      <w:lvlText w:val="─"/>
      <w:lvlJc w:val="left"/>
      <w:pPr>
        <w:ind w:left="927" w:hanging="360"/>
      </w:pPr>
      <w:rPr>
        <w:rFonts w:ascii="Times New Roman" w:hAnsi="Times New Roman" w:hint="default"/>
        <w:sz w:val="17"/>
        <w:szCs w:val="17"/>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4" w15:restartNumberingAfterBreak="0">
    <w:nsid w:val="766E1A3B"/>
    <w:multiLevelType w:val="hybridMultilevel"/>
    <w:tmpl w:val="DE7CD862"/>
    <w:lvl w:ilvl="0" w:tplc="3DD463CA">
      <w:start w:val="1"/>
      <w:numFmt w:val="bullet"/>
      <w:lvlText w:val=""/>
      <w:lvlJc w:val="left"/>
      <w:pPr>
        <w:ind w:left="1440" w:hanging="360"/>
      </w:pPr>
      <w:rPr>
        <w:rFonts w:ascii="Symbol" w:hAnsi="Symbol" w:hint="default"/>
        <w:strike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76C243BF"/>
    <w:multiLevelType w:val="hybridMultilevel"/>
    <w:tmpl w:val="4C8607FE"/>
    <w:lvl w:ilvl="0" w:tplc="9D5EA9C6">
      <w:start w:val="1"/>
      <w:numFmt w:val="lowerRoman"/>
      <w:lvlText w:val="(%1)."/>
      <w:lvlJc w:val="right"/>
      <w:pPr>
        <w:ind w:left="2421" w:hanging="360"/>
      </w:pPr>
      <w:rPr>
        <w:rFonts w:hint="default"/>
        <w:sz w:val="17"/>
        <w:szCs w:val="17"/>
      </w:rPr>
    </w:lvl>
    <w:lvl w:ilvl="1" w:tplc="FFFFFFFF" w:tentative="1">
      <w:start w:val="1"/>
      <w:numFmt w:val="lowerLetter"/>
      <w:lvlText w:val="%2."/>
      <w:lvlJc w:val="left"/>
      <w:pPr>
        <w:ind w:left="3141" w:hanging="360"/>
      </w:pPr>
    </w:lvl>
    <w:lvl w:ilvl="2" w:tplc="FFFFFFFF" w:tentative="1">
      <w:start w:val="1"/>
      <w:numFmt w:val="lowerRoman"/>
      <w:lvlText w:val="%3."/>
      <w:lvlJc w:val="right"/>
      <w:pPr>
        <w:ind w:left="3861" w:hanging="180"/>
      </w:pPr>
    </w:lvl>
    <w:lvl w:ilvl="3" w:tplc="FFFFFFFF" w:tentative="1">
      <w:start w:val="1"/>
      <w:numFmt w:val="decimal"/>
      <w:lvlText w:val="%4."/>
      <w:lvlJc w:val="left"/>
      <w:pPr>
        <w:ind w:left="4581" w:hanging="360"/>
      </w:pPr>
    </w:lvl>
    <w:lvl w:ilvl="4" w:tplc="FFFFFFFF" w:tentative="1">
      <w:start w:val="1"/>
      <w:numFmt w:val="lowerLetter"/>
      <w:lvlText w:val="%5."/>
      <w:lvlJc w:val="left"/>
      <w:pPr>
        <w:ind w:left="5301" w:hanging="360"/>
      </w:pPr>
    </w:lvl>
    <w:lvl w:ilvl="5" w:tplc="FFFFFFFF" w:tentative="1">
      <w:start w:val="1"/>
      <w:numFmt w:val="lowerRoman"/>
      <w:lvlText w:val="%6."/>
      <w:lvlJc w:val="right"/>
      <w:pPr>
        <w:ind w:left="6021" w:hanging="180"/>
      </w:pPr>
    </w:lvl>
    <w:lvl w:ilvl="6" w:tplc="FFFFFFFF" w:tentative="1">
      <w:start w:val="1"/>
      <w:numFmt w:val="decimal"/>
      <w:lvlText w:val="%7."/>
      <w:lvlJc w:val="left"/>
      <w:pPr>
        <w:ind w:left="6741" w:hanging="360"/>
      </w:pPr>
    </w:lvl>
    <w:lvl w:ilvl="7" w:tplc="FFFFFFFF" w:tentative="1">
      <w:start w:val="1"/>
      <w:numFmt w:val="lowerLetter"/>
      <w:lvlText w:val="%8."/>
      <w:lvlJc w:val="left"/>
      <w:pPr>
        <w:ind w:left="7461" w:hanging="360"/>
      </w:pPr>
    </w:lvl>
    <w:lvl w:ilvl="8" w:tplc="FFFFFFFF" w:tentative="1">
      <w:start w:val="1"/>
      <w:numFmt w:val="lowerRoman"/>
      <w:lvlText w:val="%9."/>
      <w:lvlJc w:val="right"/>
      <w:pPr>
        <w:ind w:left="8181" w:hanging="180"/>
      </w:pPr>
    </w:lvl>
  </w:abstractNum>
  <w:abstractNum w:abstractNumId="46" w15:restartNumberingAfterBreak="0">
    <w:nsid w:val="78D008F0"/>
    <w:multiLevelType w:val="hybridMultilevel"/>
    <w:tmpl w:val="061A5790"/>
    <w:lvl w:ilvl="0" w:tplc="30323D92">
      <w:start w:val="1"/>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47" w15:restartNumberingAfterBreak="0">
    <w:nsid w:val="7AFF6615"/>
    <w:multiLevelType w:val="hybridMultilevel"/>
    <w:tmpl w:val="3F68FFCC"/>
    <w:lvl w:ilvl="0" w:tplc="04090001">
      <w:start w:val="1"/>
      <w:numFmt w:val="bullet"/>
      <w:lvlText w:val=""/>
      <w:lvlJc w:val="left"/>
      <w:pPr>
        <w:ind w:left="2421" w:hanging="360"/>
      </w:pPr>
      <w:rPr>
        <w:rFonts w:ascii="Symbol" w:hAnsi="Symbol" w:hint="default"/>
        <w:sz w:val="17"/>
        <w:szCs w:val="17"/>
      </w:rPr>
    </w:lvl>
    <w:lvl w:ilvl="1" w:tplc="FFFFFFFF" w:tentative="1">
      <w:start w:val="1"/>
      <w:numFmt w:val="lowerLetter"/>
      <w:lvlText w:val="%2."/>
      <w:lvlJc w:val="left"/>
      <w:pPr>
        <w:ind w:left="3141" w:hanging="360"/>
      </w:pPr>
    </w:lvl>
    <w:lvl w:ilvl="2" w:tplc="FFFFFFFF" w:tentative="1">
      <w:start w:val="1"/>
      <w:numFmt w:val="lowerRoman"/>
      <w:lvlText w:val="%3."/>
      <w:lvlJc w:val="right"/>
      <w:pPr>
        <w:ind w:left="3861" w:hanging="180"/>
      </w:pPr>
    </w:lvl>
    <w:lvl w:ilvl="3" w:tplc="FFFFFFFF" w:tentative="1">
      <w:start w:val="1"/>
      <w:numFmt w:val="decimal"/>
      <w:lvlText w:val="%4."/>
      <w:lvlJc w:val="left"/>
      <w:pPr>
        <w:ind w:left="4581" w:hanging="360"/>
      </w:pPr>
    </w:lvl>
    <w:lvl w:ilvl="4" w:tplc="FFFFFFFF" w:tentative="1">
      <w:start w:val="1"/>
      <w:numFmt w:val="lowerLetter"/>
      <w:lvlText w:val="%5."/>
      <w:lvlJc w:val="left"/>
      <w:pPr>
        <w:ind w:left="5301" w:hanging="360"/>
      </w:pPr>
    </w:lvl>
    <w:lvl w:ilvl="5" w:tplc="FFFFFFFF" w:tentative="1">
      <w:start w:val="1"/>
      <w:numFmt w:val="lowerRoman"/>
      <w:lvlText w:val="%6."/>
      <w:lvlJc w:val="right"/>
      <w:pPr>
        <w:ind w:left="6021" w:hanging="180"/>
      </w:pPr>
    </w:lvl>
    <w:lvl w:ilvl="6" w:tplc="FFFFFFFF" w:tentative="1">
      <w:start w:val="1"/>
      <w:numFmt w:val="decimal"/>
      <w:lvlText w:val="%7."/>
      <w:lvlJc w:val="left"/>
      <w:pPr>
        <w:ind w:left="6741" w:hanging="360"/>
      </w:pPr>
    </w:lvl>
    <w:lvl w:ilvl="7" w:tplc="FFFFFFFF" w:tentative="1">
      <w:start w:val="1"/>
      <w:numFmt w:val="lowerLetter"/>
      <w:lvlText w:val="%8."/>
      <w:lvlJc w:val="left"/>
      <w:pPr>
        <w:ind w:left="7461" w:hanging="360"/>
      </w:pPr>
    </w:lvl>
    <w:lvl w:ilvl="8" w:tplc="FFFFFFFF" w:tentative="1">
      <w:start w:val="1"/>
      <w:numFmt w:val="lowerRoman"/>
      <w:lvlText w:val="%9."/>
      <w:lvlJc w:val="right"/>
      <w:pPr>
        <w:ind w:left="8181" w:hanging="180"/>
      </w:pPr>
    </w:lvl>
  </w:abstractNum>
  <w:num w:numId="1" w16cid:durableId="2096853653">
    <w:abstractNumId w:val="12"/>
  </w:num>
  <w:num w:numId="2" w16cid:durableId="370157493">
    <w:abstractNumId w:val="32"/>
  </w:num>
  <w:num w:numId="3" w16cid:durableId="1973439397">
    <w:abstractNumId w:val="20"/>
  </w:num>
  <w:num w:numId="4" w16cid:durableId="1123034720">
    <w:abstractNumId w:val="39"/>
  </w:num>
  <w:num w:numId="5" w16cid:durableId="786772322">
    <w:abstractNumId w:val="31"/>
  </w:num>
  <w:num w:numId="6" w16cid:durableId="1967543221">
    <w:abstractNumId w:val="7"/>
  </w:num>
  <w:num w:numId="7" w16cid:durableId="1065185787">
    <w:abstractNumId w:val="15"/>
  </w:num>
  <w:num w:numId="8" w16cid:durableId="353263413">
    <w:abstractNumId w:val="41"/>
  </w:num>
  <w:num w:numId="9" w16cid:durableId="1780680214">
    <w:abstractNumId w:val="17"/>
  </w:num>
  <w:num w:numId="10" w16cid:durableId="1348629995">
    <w:abstractNumId w:val="5"/>
  </w:num>
  <w:num w:numId="11" w16cid:durableId="228856289">
    <w:abstractNumId w:val="42"/>
  </w:num>
  <w:num w:numId="12" w16cid:durableId="120878573">
    <w:abstractNumId w:val="6"/>
  </w:num>
  <w:num w:numId="13" w16cid:durableId="1539774533">
    <w:abstractNumId w:val="33"/>
  </w:num>
  <w:num w:numId="14" w16cid:durableId="2143495475">
    <w:abstractNumId w:val="35"/>
  </w:num>
  <w:num w:numId="15" w16cid:durableId="772017690">
    <w:abstractNumId w:val="45"/>
  </w:num>
  <w:num w:numId="16" w16cid:durableId="1046224612">
    <w:abstractNumId w:val="14"/>
  </w:num>
  <w:num w:numId="17" w16cid:durableId="721096635">
    <w:abstractNumId w:val="2"/>
  </w:num>
  <w:num w:numId="18" w16cid:durableId="2086145227">
    <w:abstractNumId w:val="1"/>
  </w:num>
  <w:num w:numId="19" w16cid:durableId="1629436533">
    <w:abstractNumId w:val="29"/>
  </w:num>
  <w:num w:numId="20" w16cid:durableId="389959895">
    <w:abstractNumId w:val="21"/>
  </w:num>
  <w:num w:numId="21" w16cid:durableId="10231850">
    <w:abstractNumId w:val="24"/>
  </w:num>
  <w:num w:numId="22" w16cid:durableId="32929679">
    <w:abstractNumId w:val="11"/>
  </w:num>
  <w:num w:numId="23" w16cid:durableId="986593661">
    <w:abstractNumId w:val="13"/>
  </w:num>
  <w:num w:numId="24" w16cid:durableId="1852529010">
    <w:abstractNumId w:val="25"/>
  </w:num>
  <w:num w:numId="25" w16cid:durableId="2070956916">
    <w:abstractNumId w:val="36"/>
  </w:num>
  <w:num w:numId="26" w16cid:durableId="2013677137">
    <w:abstractNumId w:val="28"/>
  </w:num>
  <w:num w:numId="27" w16cid:durableId="308363874">
    <w:abstractNumId w:val="43"/>
  </w:num>
  <w:num w:numId="28" w16cid:durableId="248202397">
    <w:abstractNumId w:val="40"/>
  </w:num>
  <w:num w:numId="29" w16cid:durableId="1785686221">
    <w:abstractNumId w:val="30"/>
  </w:num>
  <w:num w:numId="30" w16cid:durableId="1949777719">
    <w:abstractNumId w:val="37"/>
  </w:num>
  <w:num w:numId="31" w16cid:durableId="1228145151">
    <w:abstractNumId w:val="34"/>
  </w:num>
  <w:num w:numId="32" w16cid:durableId="1961183680">
    <w:abstractNumId w:val="10"/>
  </w:num>
  <w:num w:numId="33" w16cid:durableId="1599026981">
    <w:abstractNumId w:val="26"/>
  </w:num>
  <w:num w:numId="34" w16cid:durableId="382486864">
    <w:abstractNumId w:val="27"/>
  </w:num>
  <w:num w:numId="35" w16cid:durableId="924916472">
    <w:abstractNumId w:val="38"/>
  </w:num>
  <w:num w:numId="36" w16cid:durableId="2133285847">
    <w:abstractNumId w:val="47"/>
  </w:num>
  <w:num w:numId="37" w16cid:durableId="877160993">
    <w:abstractNumId w:val="4"/>
  </w:num>
  <w:num w:numId="38" w16cid:durableId="1476678324">
    <w:abstractNumId w:val="3"/>
  </w:num>
  <w:num w:numId="39" w16cid:durableId="139738519">
    <w:abstractNumId w:val="8"/>
  </w:num>
  <w:num w:numId="40" w16cid:durableId="181818574">
    <w:abstractNumId w:val="22"/>
  </w:num>
  <w:num w:numId="41" w16cid:durableId="1605532933">
    <w:abstractNumId w:val="44"/>
  </w:num>
  <w:num w:numId="42" w16cid:durableId="826088787">
    <w:abstractNumId w:val="19"/>
  </w:num>
  <w:num w:numId="43" w16cid:durableId="341712075">
    <w:abstractNumId w:val="23"/>
  </w:num>
  <w:num w:numId="44" w16cid:durableId="1742675497">
    <w:abstractNumId w:val="16"/>
  </w:num>
  <w:num w:numId="45" w16cid:durableId="1368335556">
    <w:abstractNumId w:val="18"/>
  </w:num>
  <w:num w:numId="46" w16cid:durableId="1827434116">
    <w:abstractNumId w:val="9"/>
  </w:num>
  <w:num w:numId="47" w16cid:durableId="1500073757">
    <w:abstractNumId w:val="0"/>
  </w:num>
  <w:num w:numId="48" w16cid:durableId="2085761954">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D84"/>
    <w:rsid w:val="000002F4"/>
    <w:rsid w:val="000012D5"/>
    <w:rsid w:val="00003925"/>
    <w:rsid w:val="00004592"/>
    <w:rsid w:val="00004AB7"/>
    <w:rsid w:val="00005F8D"/>
    <w:rsid w:val="0000645D"/>
    <w:rsid w:val="00006A29"/>
    <w:rsid w:val="0001118D"/>
    <w:rsid w:val="00011D6D"/>
    <w:rsid w:val="0001309B"/>
    <w:rsid w:val="00013583"/>
    <w:rsid w:val="00015641"/>
    <w:rsid w:val="00015852"/>
    <w:rsid w:val="00021448"/>
    <w:rsid w:val="00023439"/>
    <w:rsid w:val="00023BA5"/>
    <w:rsid w:val="00025B8F"/>
    <w:rsid w:val="000276D6"/>
    <w:rsid w:val="00030A90"/>
    <w:rsid w:val="00030C38"/>
    <w:rsid w:val="00033A6D"/>
    <w:rsid w:val="00033ED9"/>
    <w:rsid w:val="00034DBD"/>
    <w:rsid w:val="0003550C"/>
    <w:rsid w:val="000365EF"/>
    <w:rsid w:val="00036881"/>
    <w:rsid w:val="00036FB4"/>
    <w:rsid w:val="00037625"/>
    <w:rsid w:val="000377ED"/>
    <w:rsid w:val="00037C51"/>
    <w:rsid w:val="000403CA"/>
    <w:rsid w:val="000406B9"/>
    <w:rsid w:val="0004380A"/>
    <w:rsid w:val="000455EB"/>
    <w:rsid w:val="00045737"/>
    <w:rsid w:val="00045BBA"/>
    <w:rsid w:val="00046D46"/>
    <w:rsid w:val="00047C3A"/>
    <w:rsid w:val="0005068D"/>
    <w:rsid w:val="00054E00"/>
    <w:rsid w:val="000610EC"/>
    <w:rsid w:val="000621F1"/>
    <w:rsid w:val="00062C29"/>
    <w:rsid w:val="00063AD0"/>
    <w:rsid w:val="00063B06"/>
    <w:rsid w:val="00064E87"/>
    <w:rsid w:val="000652C7"/>
    <w:rsid w:val="000655ED"/>
    <w:rsid w:val="00067C39"/>
    <w:rsid w:val="00067E8C"/>
    <w:rsid w:val="0007012C"/>
    <w:rsid w:val="00072A84"/>
    <w:rsid w:val="00073D46"/>
    <w:rsid w:val="00075084"/>
    <w:rsid w:val="00080CC7"/>
    <w:rsid w:val="00080F51"/>
    <w:rsid w:val="00083091"/>
    <w:rsid w:val="0008394C"/>
    <w:rsid w:val="00085FCC"/>
    <w:rsid w:val="000861C1"/>
    <w:rsid w:val="00086C38"/>
    <w:rsid w:val="00086F55"/>
    <w:rsid w:val="00087AE6"/>
    <w:rsid w:val="000902AF"/>
    <w:rsid w:val="000906E9"/>
    <w:rsid w:val="00090789"/>
    <w:rsid w:val="00091482"/>
    <w:rsid w:val="0009161B"/>
    <w:rsid w:val="00093110"/>
    <w:rsid w:val="000931AE"/>
    <w:rsid w:val="00095333"/>
    <w:rsid w:val="0009630B"/>
    <w:rsid w:val="000974DE"/>
    <w:rsid w:val="000A1EBF"/>
    <w:rsid w:val="000A2B8D"/>
    <w:rsid w:val="000A3417"/>
    <w:rsid w:val="000A3A83"/>
    <w:rsid w:val="000A403B"/>
    <w:rsid w:val="000A574D"/>
    <w:rsid w:val="000B00B5"/>
    <w:rsid w:val="000B457C"/>
    <w:rsid w:val="000B4BCE"/>
    <w:rsid w:val="000B4E5B"/>
    <w:rsid w:val="000B7954"/>
    <w:rsid w:val="000C04B2"/>
    <w:rsid w:val="000C0C47"/>
    <w:rsid w:val="000C1C5A"/>
    <w:rsid w:val="000C2290"/>
    <w:rsid w:val="000C284D"/>
    <w:rsid w:val="000C2DAB"/>
    <w:rsid w:val="000C4005"/>
    <w:rsid w:val="000C52F7"/>
    <w:rsid w:val="000C53C7"/>
    <w:rsid w:val="000D0028"/>
    <w:rsid w:val="000D0FD6"/>
    <w:rsid w:val="000D2208"/>
    <w:rsid w:val="000D31D9"/>
    <w:rsid w:val="000D4016"/>
    <w:rsid w:val="000D7F7A"/>
    <w:rsid w:val="000E1CBF"/>
    <w:rsid w:val="000E1DE0"/>
    <w:rsid w:val="000E2600"/>
    <w:rsid w:val="000E482A"/>
    <w:rsid w:val="000E5FE4"/>
    <w:rsid w:val="000E6F2F"/>
    <w:rsid w:val="000E7060"/>
    <w:rsid w:val="000E799C"/>
    <w:rsid w:val="000E7AFE"/>
    <w:rsid w:val="000E7B49"/>
    <w:rsid w:val="000E7BD3"/>
    <w:rsid w:val="000F15C8"/>
    <w:rsid w:val="000F1BD5"/>
    <w:rsid w:val="000F395D"/>
    <w:rsid w:val="000F4C1D"/>
    <w:rsid w:val="000F4F5C"/>
    <w:rsid w:val="000F5759"/>
    <w:rsid w:val="000F5875"/>
    <w:rsid w:val="000F6518"/>
    <w:rsid w:val="000F6735"/>
    <w:rsid w:val="000F74D2"/>
    <w:rsid w:val="001004B7"/>
    <w:rsid w:val="00101A91"/>
    <w:rsid w:val="001065BC"/>
    <w:rsid w:val="00106D82"/>
    <w:rsid w:val="001076F9"/>
    <w:rsid w:val="001106BF"/>
    <w:rsid w:val="00110C2F"/>
    <w:rsid w:val="00111ED7"/>
    <w:rsid w:val="0011249C"/>
    <w:rsid w:val="0011258C"/>
    <w:rsid w:val="0011267A"/>
    <w:rsid w:val="00116002"/>
    <w:rsid w:val="001162F1"/>
    <w:rsid w:val="00116E72"/>
    <w:rsid w:val="00117D93"/>
    <w:rsid w:val="00120B86"/>
    <w:rsid w:val="001214C8"/>
    <w:rsid w:val="00121983"/>
    <w:rsid w:val="00121BBF"/>
    <w:rsid w:val="00123658"/>
    <w:rsid w:val="00124117"/>
    <w:rsid w:val="00124C72"/>
    <w:rsid w:val="00125149"/>
    <w:rsid w:val="00125258"/>
    <w:rsid w:val="001260ED"/>
    <w:rsid w:val="00126687"/>
    <w:rsid w:val="00130479"/>
    <w:rsid w:val="0013106C"/>
    <w:rsid w:val="00131381"/>
    <w:rsid w:val="00131800"/>
    <w:rsid w:val="00131E9C"/>
    <w:rsid w:val="00131FDD"/>
    <w:rsid w:val="00132C7F"/>
    <w:rsid w:val="00132D71"/>
    <w:rsid w:val="0013367E"/>
    <w:rsid w:val="00133CE8"/>
    <w:rsid w:val="00135322"/>
    <w:rsid w:val="001360A6"/>
    <w:rsid w:val="00140381"/>
    <w:rsid w:val="0014198F"/>
    <w:rsid w:val="00141F4A"/>
    <w:rsid w:val="00142989"/>
    <w:rsid w:val="00142A8C"/>
    <w:rsid w:val="00143BBB"/>
    <w:rsid w:val="001454ED"/>
    <w:rsid w:val="0014589A"/>
    <w:rsid w:val="00146738"/>
    <w:rsid w:val="001474A8"/>
    <w:rsid w:val="0015053F"/>
    <w:rsid w:val="001513C0"/>
    <w:rsid w:val="00152374"/>
    <w:rsid w:val="00152EE3"/>
    <w:rsid w:val="00153501"/>
    <w:rsid w:val="00156494"/>
    <w:rsid w:val="00157077"/>
    <w:rsid w:val="0016000E"/>
    <w:rsid w:val="0016009D"/>
    <w:rsid w:val="00161D7F"/>
    <w:rsid w:val="00162A49"/>
    <w:rsid w:val="00162A5E"/>
    <w:rsid w:val="00164360"/>
    <w:rsid w:val="00164F20"/>
    <w:rsid w:val="00165B92"/>
    <w:rsid w:val="00166472"/>
    <w:rsid w:val="0016649E"/>
    <w:rsid w:val="001664B5"/>
    <w:rsid w:val="00170C99"/>
    <w:rsid w:val="001712ED"/>
    <w:rsid w:val="00171A26"/>
    <w:rsid w:val="00171D31"/>
    <w:rsid w:val="00171E0C"/>
    <w:rsid w:val="001720D8"/>
    <w:rsid w:val="00172851"/>
    <w:rsid w:val="0017289F"/>
    <w:rsid w:val="00173B81"/>
    <w:rsid w:val="00176D53"/>
    <w:rsid w:val="001808C9"/>
    <w:rsid w:val="001813BC"/>
    <w:rsid w:val="001824BE"/>
    <w:rsid w:val="00182C91"/>
    <w:rsid w:val="001842C6"/>
    <w:rsid w:val="00186849"/>
    <w:rsid w:val="0019113B"/>
    <w:rsid w:val="00191D1F"/>
    <w:rsid w:val="001943CE"/>
    <w:rsid w:val="001978F0"/>
    <w:rsid w:val="001A049C"/>
    <w:rsid w:val="001A187B"/>
    <w:rsid w:val="001A23D3"/>
    <w:rsid w:val="001A3EFB"/>
    <w:rsid w:val="001A4B6C"/>
    <w:rsid w:val="001A6CF4"/>
    <w:rsid w:val="001B0279"/>
    <w:rsid w:val="001B1264"/>
    <w:rsid w:val="001B4987"/>
    <w:rsid w:val="001B6D4A"/>
    <w:rsid w:val="001B7716"/>
    <w:rsid w:val="001C1B8F"/>
    <w:rsid w:val="001C2656"/>
    <w:rsid w:val="001C27BD"/>
    <w:rsid w:val="001C373A"/>
    <w:rsid w:val="001C6158"/>
    <w:rsid w:val="001C6280"/>
    <w:rsid w:val="001C702C"/>
    <w:rsid w:val="001C705D"/>
    <w:rsid w:val="001C75C8"/>
    <w:rsid w:val="001C78DF"/>
    <w:rsid w:val="001C7BA1"/>
    <w:rsid w:val="001C7C63"/>
    <w:rsid w:val="001D0C2E"/>
    <w:rsid w:val="001D511F"/>
    <w:rsid w:val="001D7701"/>
    <w:rsid w:val="001E012F"/>
    <w:rsid w:val="001E0EE2"/>
    <w:rsid w:val="001E1212"/>
    <w:rsid w:val="001E1FA1"/>
    <w:rsid w:val="001E7FD1"/>
    <w:rsid w:val="001F06FB"/>
    <w:rsid w:val="001F0F2D"/>
    <w:rsid w:val="001F397B"/>
    <w:rsid w:val="001F42FE"/>
    <w:rsid w:val="001F5220"/>
    <w:rsid w:val="00200259"/>
    <w:rsid w:val="00201AE3"/>
    <w:rsid w:val="00203146"/>
    <w:rsid w:val="00203708"/>
    <w:rsid w:val="0020569A"/>
    <w:rsid w:val="00206152"/>
    <w:rsid w:val="002076CD"/>
    <w:rsid w:val="002102BC"/>
    <w:rsid w:val="00210857"/>
    <w:rsid w:val="00211D3B"/>
    <w:rsid w:val="002127CF"/>
    <w:rsid w:val="00213896"/>
    <w:rsid w:val="002139E3"/>
    <w:rsid w:val="002149E3"/>
    <w:rsid w:val="00214F85"/>
    <w:rsid w:val="002151F1"/>
    <w:rsid w:val="002162CF"/>
    <w:rsid w:val="00216745"/>
    <w:rsid w:val="00216C7B"/>
    <w:rsid w:val="0021781D"/>
    <w:rsid w:val="00223D35"/>
    <w:rsid w:val="00223DD5"/>
    <w:rsid w:val="0022400C"/>
    <w:rsid w:val="00226C02"/>
    <w:rsid w:val="002314BA"/>
    <w:rsid w:val="0023155E"/>
    <w:rsid w:val="002317A3"/>
    <w:rsid w:val="00232FA3"/>
    <w:rsid w:val="00233AF2"/>
    <w:rsid w:val="00235D79"/>
    <w:rsid w:val="0023677D"/>
    <w:rsid w:val="0023791E"/>
    <w:rsid w:val="00237F5E"/>
    <w:rsid w:val="00240C95"/>
    <w:rsid w:val="00240DB2"/>
    <w:rsid w:val="00241727"/>
    <w:rsid w:val="00244922"/>
    <w:rsid w:val="00244FF6"/>
    <w:rsid w:val="002453B9"/>
    <w:rsid w:val="0024548F"/>
    <w:rsid w:val="00250C47"/>
    <w:rsid w:val="0025159C"/>
    <w:rsid w:val="002525CC"/>
    <w:rsid w:val="00253895"/>
    <w:rsid w:val="00254772"/>
    <w:rsid w:val="00255799"/>
    <w:rsid w:val="0025640F"/>
    <w:rsid w:val="00256B6C"/>
    <w:rsid w:val="002578EE"/>
    <w:rsid w:val="00260A2F"/>
    <w:rsid w:val="00262525"/>
    <w:rsid w:val="00263349"/>
    <w:rsid w:val="00266379"/>
    <w:rsid w:val="0027034E"/>
    <w:rsid w:val="00271079"/>
    <w:rsid w:val="002710F2"/>
    <w:rsid w:val="002716FF"/>
    <w:rsid w:val="00272416"/>
    <w:rsid w:val="00273601"/>
    <w:rsid w:val="00273843"/>
    <w:rsid w:val="00274A6C"/>
    <w:rsid w:val="00275074"/>
    <w:rsid w:val="00276169"/>
    <w:rsid w:val="002778B5"/>
    <w:rsid w:val="0028231E"/>
    <w:rsid w:val="00282490"/>
    <w:rsid w:val="00282EA3"/>
    <w:rsid w:val="00284689"/>
    <w:rsid w:val="00285D7B"/>
    <w:rsid w:val="00286A8F"/>
    <w:rsid w:val="002872D4"/>
    <w:rsid w:val="00290B07"/>
    <w:rsid w:val="00290D08"/>
    <w:rsid w:val="002914C5"/>
    <w:rsid w:val="00293F24"/>
    <w:rsid w:val="00295A1E"/>
    <w:rsid w:val="00296C9A"/>
    <w:rsid w:val="0029712B"/>
    <w:rsid w:val="002977E4"/>
    <w:rsid w:val="00297BAC"/>
    <w:rsid w:val="002A0B23"/>
    <w:rsid w:val="002A46BB"/>
    <w:rsid w:val="002A6DFD"/>
    <w:rsid w:val="002A75AB"/>
    <w:rsid w:val="002B0712"/>
    <w:rsid w:val="002B07F2"/>
    <w:rsid w:val="002B0902"/>
    <w:rsid w:val="002B1FD0"/>
    <w:rsid w:val="002B42F8"/>
    <w:rsid w:val="002B5ED8"/>
    <w:rsid w:val="002B687F"/>
    <w:rsid w:val="002C5CFF"/>
    <w:rsid w:val="002C6603"/>
    <w:rsid w:val="002C6E8A"/>
    <w:rsid w:val="002D20B5"/>
    <w:rsid w:val="002D4CEE"/>
    <w:rsid w:val="002D5567"/>
    <w:rsid w:val="002D63E3"/>
    <w:rsid w:val="002D6AB1"/>
    <w:rsid w:val="002D6D19"/>
    <w:rsid w:val="002D70FF"/>
    <w:rsid w:val="002E1354"/>
    <w:rsid w:val="002E404B"/>
    <w:rsid w:val="002E5D54"/>
    <w:rsid w:val="002E5E1D"/>
    <w:rsid w:val="002E7385"/>
    <w:rsid w:val="002E781A"/>
    <w:rsid w:val="002F1E9E"/>
    <w:rsid w:val="002F2799"/>
    <w:rsid w:val="002F3DC5"/>
    <w:rsid w:val="002F41CD"/>
    <w:rsid w:val="002F523C"/>
    <w:rsid w:val="002F6E49"/>
    <w:rsid w:val="002F72DD"/>
    <w:rsid w:val="002F7503"/>
    <w:rsid w:val="002F786B"/>
    <w:rsid w:val="002F7CA1"/>
    <w:rsid w:val="00300E23"/>
    <w:rsid w:val="00301067"/>
    <w:rsid w:val="00302C3F"/>
    <w:rsid w:val="00305B77"/>
    <w:rsid w:val="003077B1"/>
    <w:rsid w:val="003077DD"/>
    <w:rsid w:val="00307A3D"/>
    <w:rsid w:val="00307AD2"/>
    <w:rsid w:val="00307B45"/>
    <w:rsid w:val="00310A54"/>
    <w:rsid w:val="00310BAD"/>
    <w:rsid w:val="00313488"/>
    <w:rsid w:val="00314DF0"/>
    <w:rsid w:val="0031519B"/>
    <w:rsid w:val="00322035"/>
    <w:rsid w:val="003220C3"/>
    <w:rsid w:val="003239C5"/>
    <w:rsid w:val="003246E9"/>
    <w:rsid w:val="0032587B"/>
    <w:rsid w:val="0032690E"/>
    <w:rsid w:val="00331CDE"/>
    <w:rsid w:val="00332633"/>
    <w:rsid w:val="00332E61"/>
    <w:rsid w:val="00333296"/>
    <w:rsid w:val="003334C6"/>
    <w:rsid w:val="00333721"/>
    <w:rsid w:val="003337EF"/>
    <w:rsid w:val="00333B29"/>
    <w:rsid w:val="00334CFC"/>
    <w:rsid w:val="00335359"/>
    <w:rsid w:val="00335B5F"/>
    <w:rsid w:val="00336DF4"/>
    <w:rsid w:val="00336FB0"/>
    <w:rsid w:val="00337D6E"/>
    <w:rsid w:val="003416FE"/>
    <w:rsid w:val="0034544D"/>
    <w:rsid w:val="00345EE8"/>
    <w:rsid w:val="00346080"/>
    <w:rsid w:val="00346187"/>
    <w:rsid w:val="003462B0"/>
    <w:rsid w:val="0034721F"/>
    <w:rsid w:val="00347E9D"/>
    <w:rsid w:val="0035149D"/>
    <w:rsid w:val="003529B1"/>
    <w:rsid w:val="0035462B"/>
    <w:rsid w:val="00356362"/>
    <w:rsid w:val="00356481"/>
    <w:rsid w:val="003568B7"/>
    <w:rsid w:val="00360C16"/>
    <w:rsid w:val="00360D58"/>
    <w:rsid w:val="00361865"/>
    <w:rsid w:val="00362FCF"/>
    <w:rsid w:val="00363B9C"/>
    <w:rsid w:val="00365124"/>
    <w:rsid w:val="00365AF3"/>
    <w:rsid w:val="00365E2F"/>
    <w:rsid w:val="003670FE"/>
    <w:rsid w:val="00367218"/>
    <w:rsid w:val="00367C03"/>
    <w:rsid w:val="00370854"/>
    <w:rsid w:val="003712B9"/>
    <w:rsid w:val="0037185B"/>
    <w:rsid w:val="00372B87"/>
    <w:rsid w:val="003737F4"/>
    <w:rsid w:val="0037454F"/>
    <w:rsid w:val="00374583"/>
    <w:rsid w:val="0037469B"/>
    <w:rsid w:val="00374A2F"/>
    <w:rsid w:val="003761CF"/>
    <w:rsid w:val="00376F52"/>
    <w:rsid w:val="00377BD3"/>
    <w:rsid w:val="00377FAB"/>
    <w:rsid w:val="00383DBD"/>
    <w:rsid w:val="00384279"/>
    <w:rsid w:val="003878FF"/>
    <w:rsid w:val="00387A35"/>
    <w:rsid w:val="00390182"/>
    <w:rsid w:val="0039043E"/>
    <w:rsid w:val="00391656"/>
    <w:rsid w:val="00391F85"/>
    <w:rsid w:val="003942AC"/>
    <w:rsid w:val="00395303"/>
    <w:rsid w:val="00397100"/>
    <w:rsid w:val="00397D35"/>
    <w:rsid w:val="003A1045"/>
    <w:rsid w:val="003A20D3"/>
    <w:rsid w:val="003A3A9D"/>
    <w:rsid w:val="003A3C4F"/>
    <w:rsid w:val="003A53E8"/>
    <w:rsid w:val="003A55D3"/>
    <w:rsid w:val="003A5B7B"/>
    <w:rsid w:val="003A5E61"/>
    <w:rsid w:val="003A7619"/>
    <w:rsid w:val="003B03BD"/>
    <w:rsid w:val="003B24CF"/>
    <w:rsid w:val="003B3214"/>
    <w:rsid w:val="003B4957"/>
    <w:rsid w:val="003B5EC1"/>
    <w:rsid w:val="003B5F52"/>
    <w:rsid w:val="003B617A"/>
    <w:rsid w:val="003B6210"/>
    <w:rsid w:val="003B723D"/>
    <w:rsid w:val="003B79F2"/>
    <w:rsid w:val="003C0D41"/>
    <w:rsid w:val="003C26EC"/>
    <w:rsid w:val="003C2C0A"/>
    <w:rsid w:val="003C3951"/>
    <w:rsid w:val="003C596E"/>
    <w:rsid w:val="003C6143"/>
    <w:rsid w:val="003C6BAC"/>
    <w:rsid w:val="003C7EAE"/>
    <w:rsid w:val="003D0B68"/>
    <w:rsid w:val="003D2802"/>
    <w:rsid w:val="003D361A"/>
    <w:rsid w:val="003D43FC"/>
    <w:rsid w:val="003D4BE2"/>
    <w:rsid w:val="003D63D3"/>
    <w:rsid w:val="003D6DFB"/>
    <w:rsid w:val="003E0F4F"/>
    <w:rsid w:val="003E250A"/>
    <w:rsid w:val="003E2748"/>
    <w:rsid w:val="003E4A95"/>
    <w:rsid w:val="003E4E9C"/>
    <w:rsid w:val="003E4FB8"/>
    <w:rsid w:val="003E67FE"/>
    <w:rsid w:val="003E7394"/>
    <w:rsid w:val="003E78AD"/>
    <w:rsid w:val="003F0173"/>
    <w:rsid w:val="003F03B2"/>
    <w:rsid w:val="003F1ECC"/>
    <w:rsid w:val="003F59BC"/>
    <w:rsid w:val="003F63BE"/>
    <w:rsid w:val="003F63FF"/>
    <w:rsid w:val="003F690D"/>
    <w:rsid w:val="003F6DF5"/>
    <w:rsid w:val="004005F4"/>
    <w:rsid w:val="0040230A"/>
    <w:rsid w:val="00403BD0"/>
    <w:rsid w:val="0040686A"/>
    <w:rsid w:val="00406A09"/>
    <w:rsid w:val="00410747"/>
    <w:rsid w:val="00410FD1"/>
    <w:rsid w:val="00412EAF"/>
    <w:rsid w:val="00413A39"/>
    <w:rsid w:val="004154BA"/>
    <w:rsid w:val="00416726"/>
    <w:rsid w:val="00421341"/>
    <w:rsid w:val="00421442"/>
    <w:rsid w:val="00423C22"/>
    <w:rsid w:val="00425113"/>
    <w:rsid w:val="00426C3A"/>
    <w:rsid w:val="0043093A"/>
    <w:rsid w:val="00430C80"/>
    <w:rsid w:val="004313BC"/>
    <w:rsid w:val="00431ABA"/>
    <w:rsid w:val="00431F8E"/>
    <w:rsid w:val="00432215"/>
    <w:rsid w:val="0043262B"/>
    <w:rsid w:val="00433054"/>
    <w:rsid w:val="0043322C"/>
    <w:rsid w:val="004336D7"/>
    <w:rsid w:val="00433DAA"/>
    <w:rsid w:val="0043528F"/>
    <w:rsid w:val="00435795"/>
    <w:rsid w:val="004362D9"/>
    <w:rsid w:val="004377A1"/>
    <w:rsid w:val="00437ABB"/>
    <w:rsid w:val="00440108"/>
    <w:rsid w:val="004403DD"/>
    <w:rsid w:val="00441177"/>
    <w:rsid w:val="0044331C"/>
    <w:rsid w:val="0044401F"/>
    <w:rsid w:val="00444114"/>
    <w:rsid w:val="004451C9"/>
    <w:rsid w:val="00445DCA"/>
    <w:rsid w:val="00451876"/>
    <w:rsid w:val="00451EB9"/>
    <w:rsid w:val="00452365"/>
    <w:rsid w:val="00453A51"/>
    <w:rsid w:val="00453C97"/>
    <w:rsid w:val="00454359"/>
    <w:rsid w:val="00454C52"/>
    <w:rsid w:val="0045634A"/>
    <w:rsid w:val="004579AC"/>
    <w:rsid w:val="00457CD3"/>
    <w:rsid w:val="00461027"/>
    <w:rsid w:val="00463BEB"/>
    <w:rsid w:val="004645C9"/>
    <w:rsid w:val="00465AE5"/>
    <w:rsid w:val="004660F4"/>
    <w:rsid w:val="004668EA"/>
    <w:rsid w:val="00467B83"/>
    <w:rsid w:val="00471459"/>
    <w:rsid w:val="004738B9"/>
    <w:rsid w:val="004739B3"/>
    <w:rsid w:val="00473B6C"/>
    <w:rsid w:val="004741C1"/>
    <w:rsid w:val="0047497A"/>
    <w:rsid w:val="004757C1"/>
    <w:rsid w:val="004758AB"/>
    <w:rsid w:val="00475B23"/>
    <w:rsid w:val="004768C3"/>
    <w:rsid w:val="00477A3C"/>
    <w:rsid w:val="00477F51"/>
    <w:rsid w:val="00480D0F"/>
    <w:rsid w:val="004811F6"/>
    <w:rsid w:val="00481FE0"/>
    <w:rsid w:val="00482449"/>
    <w:rsid w:val="00484607"/>
    <w:rsid w:val="00484F23"/>
    <w:rsid w:val="0048525E"/>
    <w:rsid w:val="00486310"/>
    <w:rsid w:val="00486920"/>
    <w:rsid w:val="00490945"/>
    <w:rsid w:val="00490A45"/>
    <w:rsid w:val="00490C10"/>
    <w:rsid w:val="00491143"/>
    <w:rsid w:val="0049142E"/>
    <w:rsid w:val="004924D2"/>
    <w:rsid w:val="00493557"/>
    <w:rsid w:val="004943DD"/>
    <w:rsid w:val="0049602F"/>
    <w:rsid w:val="004964B0"/>
    <w:rsid w:val="00497C13"/>
    <w:rsid w:val="004A04D6"/>
    <w:rsid w:val="004A0ADF"/>
    <w:rsid w:val="004A0F9B"/>
    <w:rsid w:val="004A23C7"/>
    <w:rsid w:val="004A2D08"/>
    <w:rsid w:val="004A3DDD"/>
    <w:rsid w:val="004A5BDB"/>
    <w:rsid w:val="004A714F"/>
    <w:rsid w:val="004B212B"/>
    <w:rsid w:val="004B23A7"/>
    <w:rsid w:val="004B2DC2"/>
    <w:rsid w:val="004B5DD0"/>
    <w:rsid w:val="004B71BA"/>
    <w:rsid w:val="004C0F9B"/>
    <w:rsid w:val="004C2024"/>
    <w:rsid w:val="004C21AF"/>
    <w:rsid w:val="004C3E2C"/>
    <w:rsid w:val="004C4AD9"/>
    <w:rsid w:val="004C5CAA"/>
    <w:rsid w:val="004C6AC5"/>
    <w:rsid w:val="004C7848"/>
    <w:rsid w:val="004D05BF"/>
    <w:rsid w:val="004D1CD5"/>
    <w:rsid w:val="004D22A8"/>
    <w:rsid w:val="004D2398"/>
    <w:rsid w:val="004D2CA8"/>
    <w:rsid w:val="004D44BB"/>
    <w:rsid w:val="004D5F73"/>
    <w:rsid w:val="004D66C5"/>
    <w:rsid w:val="004E1681"/>
    <w:rsid w:val="004E21A2"/>
    <w:rsid w:val="004E2E1C"/>
    <w:rsid w:val="004E4CDA"/>
    <w:rsid w:val="004E5FCC"/>
    <w:rsid w:val="004E66F9"/>
    <w:rsid w:val="004E724F"/>
    <w:rsid w:val="004E7791"/>
    <w:rsid w:val="004F0825"/>
    <w:rsid w:val="004F23BC"/>
    <w:rsid w:val="004F3B7E"/>
    <w:rsid w:val="004F4174"/>
    <w:rsid w:val="004F4B26"/>
    <w:rsid w:val="004F51B1"/>
    <w:rsid w:val="004F6997"/>
    <w:rsid w:val="005002BD"/>
    <w:rsid w:val="005004F1"/>
    <w:rsid w:val="0050205B"/>
    <w:rsid w:val="00503BDB"/>
    <w:rsid w:val="00503C8B"/>
    <w:rsid w:val="00504C45"/>
    <w:rsid w:val="005050F5"/>
    <w:rsid w:val="00506A52"/>
    <w:rsid w:val="00507067"/>
    <w:rsid w:val="00507B9B"/>
    <w:rsid w:val="00510895"/>
    <w:rsid w:val="00511880"/>
    <w:rsid w:val="005119F9"/>
    <w:rsid w:val="00511F4D"/>
    <w:rsid w:val="005122F3"/>
    <w:rsid w:val="0051299A"/>
    <w:rsid w:val="00514331"/>
    <w:rsid w:val="00514CCF"/>
    <w:rsid w:val="00515D2C"/>
    <w:rsid w:val="0051622D"/>
    <w:rsid w:val="0051624D"/>
    <w:rsid w:val="0051759E"/>
    <w:rsid w:val="005200D2"/>
    <w:rsid w:val="00520D4A"/>
    <w:rsid w:val="005222F9"/>
    <w:rsid w:val="005224F7"/>
    <w:rsid w:val="00522D84"/>
    <w:rsid w:val="00523862"/>
    <w:rsid w:val="005255C5"/>
    <w:rsid w:val="00525674"/>
    <w:rsid w:val="005257B6"/>
    <w:rsid w:val="005317D9"/>
    <w:rsid w:val="00531F70"/>
    <w:rsid w:val="005342CC"/>
    <w:rsid w:val="0053497B"/>
    <w:rsid w:val="005349A4"/>
    <w:rsid w:val="00535121"/>
    <w:rsid w:val="00535967"/>
    <w:rsid w:val="00537510"/>
    <w:rsid w:val="00540157"/>
    <w:rsid w:val="00540E16"/>
    <w:rsid w:val="005410D4"/>
    <w:rsid w:val="00542208"/>
    <w:rsid w:val="0054292A"/>
    <w:rsid w:val="0054364C"/>
    <w:rsid w:val="005438F9"/>
    <w:rsid w:val="00544638"/>
    <w:rsid w:val="005504FC"/>
    <w:rsid w:val="00551E1D"/>
    <w:rsid w:val="005523D8"/>
    <w:rsid w:val="005540E0"/>
    <w:rsid w:val="00554F74"/>
    <w:rsid w:val="005551DC"/>
    <w:rsid w:val="00556496"/>
    <w:rsid w:val="005566E1"/>
    <w:rsid w:val="0055679E"/>
    <w:rsid w:val="00556972"/>
    <w:rsid w:val="00557978"/>
    <w:rsid w:val="00560566"/>
    <w:rsid w:val="005612FF"/>
    <w:rsid w:val="00562A2A"/>
    <w:rsid w:val="00564A5A"/>
    <w:rsid w:val="00564DFE"/>
    <w:rsid w:val="0056591C"/>
    <w:rsid w:val="00565F69"/>
    <w:rsid w:val="005676BA"/>
    <w:rsid w:val="00567B85"/>
    <w:rsid w:val="00567CD8"/>
    <w:rsid w:val="00573BF8"/>
    <w:rsid w:val="0057483B"/>
    <w:rsid w:val="00574AF5"/>
    <w:rsid w:val="00575198"/>
    <w:rsid w:val="00575498"/>
    <w:rsid w:val="00576FE2"/>
    <w:rsid w:val="005805F2"/>
    <w:rsid w:val="005816D3"/>
    <w:rsid w:val="00581A19"/>
    <w:rsid w:val="00581ED3"/>
    <w:rsid w:val="0058218D"/>
    <w:rsid w:val="00582794"/>
    <w:rsid w:val="005843F4"/>
    <w:rsid w:val="00584DEF"/>
    <w:rsid w:val="00585344"/>
    <w:rsid w:val="005855FE"/>
    <w:rsid w:val="00585936"/>
    <w:rsid w:val="00587425"/>
    <w:rsid w:val="00587DBC"/>
    <w:rsid w:val="00590099"/>
    <w:rsid w:val="0059182E"/>
    <w:rsid w:val="00592517"/>
    <w:rsid w:val="00593219"/>
    <w:rsid w:val="005932DC"/>
    <w:rsid w:val="00593338"/>
    <w:rsid w:val="00593D5C"/>
    <w:rsid w:val="00594BF0"/>
    <w:rsid w:val="00596C7F"/>
    <w:rsid w:val="00596C93"/>
    <w:rsid w:val="005A0E1A"/>
    <w:rsid w:val="005A22C1"/>
    <w:rsid w:val="005A3E03"/>
    <w:rsid w:val="005A4EE4"/>
    <w:rsid w:val="005A56D6"/>
    <w:rsid w:val="005B0655"/>
    <w:rsid w:val="005B0ABF"/>
    <w:rsid w:val="005B1767"/>
    <w:rsid w:val="005B1D86"/>
    <w:rsid w:val="005B2EAE"/>
    <w:rsid w:val="005B3F3E"/>
    <w:rsid w:val="005B478B"/>
    <w:rsid w:val="005B5AFC"/>
    <w:rsid w:val="005B5D52"/>
    <w:rsid w:val="005B62D7"/>
    <w:rsid w:val="005C32BE"/>
    <w:rsid w:val="005C4706"/>
    <w:rsid w:val="005C4FA7"/>
    <w:rsid w:val="005C53B1"/>
    <w:rsid w:val="005C62B5"/>
    <w:rsid w:val="005D075E"/>
    <w:rsid w:val="005D0C3E"/>
    <w:rsid w:val="005D16C4"/>
    <w:rsid w:val="005D20B8"/>
    <w:rsid w:val="005D3EC4"/>
    <w:rsid w:val="005D4387"/>
    <w:rsid w:val="005D45BC"/>
    <w:rsid w:val="005D5D11"/>
    <w:rsid w:val="005D6025"/>
    <w:rsid w:val="005D7069"/>
    <w:rsid w:val="005D7253"/>
    <w:rsid w:val="005E02C7"/>
    <w:rsid w:val="005E24BC"/>
    <w:rsid w:val="005E3200"/>
    <w:rsid w:val="005E38E4"/>
    <w:rsid w:val="005E3943"/>
    <w:rsid w:val="005E3BF9"/>
    <w:rsid w:val="005E3FF4"/>
    <w:rsid w:val="005E4B77"/>
    <w:rsid w:val="005E4D0E"/>
    <w:rsid w:val="005E6E4B"/>
    <w:rsid w:val="005E75C9"/>
    <w:rsid w:val="005F03C7"/>
    <w:rsid w:val="005F0B23"/>
    <w:rsid w:val="005F1441"/>
    <w:rsid w:val="005F1A08"/>
    <w:rsid w:val="005F1ED5"/>
    <w:rsid w:val="005F25FF"/>
    <w:rsid w:val="005F2A73"/>
    <w:rsid w:val="005F4020"/>
    <w:rsid w:val="005F4815"/>
    <w:rsid w:val="005F4ABB"/>
    <w:rsid w:val="005F4E03"/>
    <w:rsid w:val="005F4EDD"/>
    <w:rsid w:val="005F5680"/>
    <w:rsid w:val="005F5FEC"/>
    <w:rsid w:val="005F7026"/>
    <w:rsid w:val="005F792F"/>
    <w:rsid w:val="006001E6"/>
    <w:rsid w:val="00601102"/>
    <w:rsid w:val="0060234B"/>
    <w:rsid w:val="00602815"/>
    <w:rsid w:val="00603F0B"/>
    <w:rsid w:val="006052DA"/>
    <w:rsid w:val="006065E1"/>
    <w:rsid w:val="00606DC8"/>
    <w:rsid w:val="00610F9B"/>
    <w:rsid w:val="006115D5"/>
    <w:rsid w:val="006122F7"/>
    <w:rsid w:val="0061273B"/>
    <w:rsid w:val="00613149"/>
    <w:rsid w:val="0061338C"/>
    <w:rsid w:val="00615BD2"/>
    <w:rsid w:val="0061607A"/>
    <w:rsid w:val="00616685"/>
    <w:rsid w:val="00617066"/>
    <w:rsid w:val="006200FC"/>
    <w:rsid w:val="006213A3"/>
    <w:rsid w:val="006217C7"/>
    <w:rsid w:val="00621D45"/>
    <w:rsid w:val="00621F56"/>
    <w:rsid w:val="006224CA"/>
    <w:rsid w:val="00622D0A"/>
    <w:rsid w:val="006263D5"/>
    <w:rsid w:val="0062673A"/>
    <w:rsid w:val="006316CD"/>
    <w:rsid w:val="0063186A"/>
    <w:rsid w:val="006349F3"/>
    <w:rsid w:val="0063510D"/>
    <w:rsid w:val="00635E2B"/>
    <w:rsid w:val="00640104"/>
    <w:rsid w:val="0064011D"/>
    <w:rsid w:val="00640813"/>
    <w:rsid w:val="00640979"/>
    <w:rsid w:val="00642145"/>
    <w:rsid w:val="00643B1E"/>
    <w:rsid w:val="006454B7"/>
    <w:rsid w:val="006456C0"/>
    <w:rsid w:val="006463A6"/>
    <w:rsid w:val="00647471"/>
    <w:rsid w:val="00647757"/>
    <w:rsid w:val="00647FE6"/>
    <w:rsid w:val="006506D0"/>
    <w:rsid w:val="00650D8D"/>
    <w:rsid w:val="00651813"/>
    <w:rsid w:val="00652393"/>
    <w:rsid w:val="0065495F"/>
    <w:rsid w:val="00654AB0"/>
    <w:rsid w:val="0065640A"/>
    <w:rsid w:val="006604F1"/>
    <w:rsid w:val="00660EC9"/>
    <w:rsid w:val="006628F2"/>
    <w:rsid w:val="00664053"/>
    <w:rsid w:val="00664117"/>
    <w:rsid w:val="00665097"/>
    <w:rsid w:val="0066590D"/>
    <w:rsid w:val="00667D8B"/>
    <w:rsid w:val="00670A6A"/>
    <w:rsid w:val="006713D2"/>
    <w:rsid w:val="006727F3"/>
    <w:rsid w:val="00673227"/>
    <w:rsid w:val="00673E1C"/>
    <w:rsid w:val="006746D1"/>
    <w:rsid w:val="00674A5A"/>
    <w:rsid w:val="00674FEB"/>
    <w:rsid w:val="00676192"/>
    <w:rsid w:val="00676547"/>
    <w:rsid w:val="00676DE6"/>
    <w:rsid w:val="00680464"/>
    <w:rsid w:val="006822DB"/>
    <w:rsid w:val="00683473"/>
    <w:rsid w:val="00685AC0"/>
    <w:rsid w:val="00685CE7"/>
    <w:rsid w:val="0068720B"/>
    <w:rsid w:val="006910B2"/>
    <w:rsid w:val="00692179"/>
    <w:rsid w:val="0069305B"/>
    <w:rsid w:val="00693EA0"/>
    <w:rsid w:val="00695FF8"/>
    <w:rsid w:val="006A1422"/>
    <w:rsid w:val="006A3ECD"/>
    <w:rsid w:val="006A4C31"/>
    <w:rsid w:val="006A4F21"/>
    <w:rsid w:val="006A5374"/>
    <w:rsid w:val="006A6115"/>
    <w:rsid w:val="006A6B08"/>
    <w:rsid w:val="006A760D"/>
    <w:rsid w:val="006B034D"/>
    <w:rsid w:val="006B05EF"/>
    <w:rsid w:val="006B15BF"/>
    <w:rsid w:val="006C0662"/>
    <w:rsid w:val="006C11C7"/>
    <w:rsid w:val="006C3C6D"/>
    <w:rsid w:val="006C3E34"/>
    <w:rsid w:val="006C4AB1"/>
    <w:rsid w:val="006C57B7"/>
    <w:rsid w:val="006D6FB4"/>
    <w:rsid w:val="006D7428"/>
    <w:rsid w:val="006D7468"/>
    <w:rsid w:val="006E1CBC"/>
    <w:rsid w:val="006E296B"/>
    <w:rsid w:val="006E3560"/>
    <w:rsid w:val="006E6424"/>
    <w:rsid w:val="006E71A4"/>
    <w:rsid w:val="006E7438"/>
    <w:rsid w:val="006E7466"/>
    <w:rsid w:val="006E7AA8"/>
    <w:rsid w:val="006F05CC"/>
    <w:rsid w:val="006F07BD"/>
    <w:rsid w:val="006F19A7"/>
    <w:rsid w:val="006F3027"/>
    <w:rsid w:val="006F5051"/>
    <w:rsid w:val="00700858"/>
    <w:rsid w:val="0070231A"/>
    <w:rsid w:val="0070261D"/>
    <w:rsid w:val="007028F5"/>
    <w:rsid w:val="00704151"/>
    <w:rsid w:val="007041ED"/>
    <w:rsid w:val="0070455B"/>
    <w:rsid w:val="00704AD8"/>
    <w:rsid w:val="00704E60"/>
    <w:rsid w:val="00705493"/>
    <w:rsid w:val="00706DCB"/>
    <w:rsid w:val="00706EB9"/>
    <w:rsid w:val="007071F9"/>
    <w:rsid w:val="007077A9"/>
    <w:rsid w:val="00711CC4"/>
    <w:rsid w:val="007129F8"/>
    <w:rsid w:val="00714AED"/>
    <w:rsid w:val="00715531"/>
    <w:rsid w:val="0071587F"/>
    <w:rsid w:val="00717471"/>
    <w:rsid w:val="007178BD"/>
    <w:rsid w:val="00721198"/>
    <w:rsid w:val="007219C5"/>
    <w:rsid w:val="00721CD7"/>
    <w:rsid w:val="00722244"/>
    <w:rsid w:val="0072298A"/>
    <w:rsid w:val="00722BBD"/>
    <w:rsid w:val="0072434B"/>
    <w:rsid w:val="00726AA0"/>
    <w:rsid w:val="00726D63"/>
    <w:rsid w:val="00727F6F"/>
    <w:rsid w:val="007334C6"/>
    <w:rsid w:val="0073390C"/>
    <w:rsid w:val="00734640"/>
    <w:rsid w:val="00734ADE"/>
    <w:rsid w:val="00734AE8"/>
    <w:rsid w:val="00734F4F"/>
    <w:rsid w:val="00735CC0"/>
    <w:rsid w:val="00736C90"/>
    <w:rsid w:val="00736CE8"/>
    <w:rsid w:val="00736FAE"/>
    <w:rsid w:val="00737BEC"/>
    <w:rsid w:val="00742CB0"/>
    <w:rsid w:val="007441E2"/>
    <w:rsid w:val="00745DAD"/>
    <w:rsid w:val="00745FBF"/>
    <w:rsid w:val="00746602"/>
    <w:rsid w:val="00746715"/>
    <w:rsid w:val="00747B0D"/>
    <w:rsid w:val="00747F95"/>
    <w:rsid w:val="0075177D"/>
    <w:rsid w:val="00754C68"/>
    <w:rsid w:val="007551AF"/>
    <w:rsid w:val="00755AFA"/>
    <w:rsid w:val="007566B2"/>
    <w:rsid w:val="00756D74"/>
    <w:rsid w:val="007577F0"/>
    <w:rsid w:val="00760559"/>
    <w:rsid w:val="00761552"/>
    <w:rsid w:val="00761ED2"/>
    <w:rsid w:val="00762188"/>
    <w:rsid w:val="00762404"/>
    <w:rsid w:val="00764042"/>
    <w:rsid w:val="00764363"/>
    <w:rsid w:val="00764C75"/>
    <w:rsid w:val="007674A5"/>
    <w:rsid w:val="00770DB0"/>
    <w:rsid w:val="007717AD"/>
    <w:rsid w:val="0077249E"/>
    <w:rsid w:val="00773AE8"/>
    <w:rsid w:val="00773EE3"/>
    <w:rsid w:val="00776701"/>
    <w:rsid w:val="007814BC"/>
    <w:rsid w:val="00781A9F"/>
    <w:rsid w:val="00782B33"/>
    <w:rsid w:val="00782C15"/>
    <w:rsid w:val="007846E4"/>
    <w:rsid w:val="0078574B"/>
    <w:rsid w:val="00785C33"/>
    <w:rsid w:val="00785EFF"/>
    <w:rsid w:val="007861FF"/>
    <w:rsid w:val="00786309"/>
    <w:rsid w:val="007919A9"/>
    <w:rsid w:val="007933D2"/>
    <w:rsid w:val="0079411F"/>
    <w:rsid w:val="0079424C"/>
    <w:rsid w:val="00794341"/>
    <w:rsid w:val="00795E40"/>
    <w:rsid w:val="00795F14"/>
    <w:rsid w:val="00796DCC"/>
    <w:rsid w:val="007A217E"/>
    <w:rsid w:val="007A370F"/>
    <w:rsid w:val="007A384D"/>
    <w:rsid w:val="007A3C64"/>
    <w:rsid w:val="007A3CC3"/>
    <w:rsid w:val="007A3E43"/>
    <w:rsid w:val="007A416F"/>
    <w:rsid w:val="007A52F8"/>
    <w:rsid w:val="007A5467"/>
    <w:rsid w:val="007A59D5"/>
    <w:rsid w:val="007A6A35"/>
    <w:rsid w:val="007B151E"/>
    <w:rsid w:val="007B1DF5"/>
    <w:rsid w:val="007B1F28"/>
    <w:rsid w:val="007B32CB"/>
    <w:rsid w:val="007B35EB"/>
    <w:rsid w:val="007B4C66"/>
    <w:rsid w:val="007B50F0"/>
    <w:rsid w:val="007B563D"/>
    <w:rsid w:val="007B6158"/>
    <w:rsid w:val="007B701D"/>
    <w:rsid w:val="007C10C6"/>
    <w:rsid w:val="007C1481"/>
    <w:rsid w:val="007C2175"/>
    <w:rsid w:val="007C3C7D"/>
    <w:rsid w:val="007C3E31"/>
    <w:rsid w:val="007C424D"/>
    <w:rsid w:val="007C511C"/>
    <w:rsid w:val="007C585A"/>
    <w:rsid w:val="007C7A18"/>
    <w:rsid w:val="007C7ADD"/>
    <w:rsid w:val="007D0794"/>
    <w:rsid w:val="007D1865"/>
    <w:rsid w:val="007D20C3"/>
    <w:rsid w:val="007D2BD1"/>
    <w:rsid w:val="007D4ED6"/>
    <w:rsid w:val="007D5AB8"/>
    <w:rsid w:val="007D603D"/>
    <w:rsid w:val="007D6E2C"/>
    <w:rsid w:val="007D7036"/>
    <w:rsid w:val="007D76DA"/>
    <w:rsid w:val="007E03BF"/>
    <w:rsid w:val="007E2383"/>
    <w:rsid w:val="007E249A"/>
    <w:rsid w:val="007E347B"/>
    <w:rsid w:val="007E40F5"/>
    <w:rsid w:val="007E4468"/>
    <w:rsid w:val="007E52DF"/>
    <w:rsid w:val="007E755B"/>
    <w:rsid w:val="007E776B"/>
    <w:rsid w:val="007F02CC"/>
    <w:rsid w:val="007F16D5"/>
    <w:rsid w:val="007F1789"/>
    <w:rsid w:val="007F2209"/>
    <w:rsid w:val="007F3059"/>
    <w:rsid w:val="007F45D9"/>
    <w:rsid w:val="007F4979"/>
    <w:rsid w:val="007F5346"/>
    <w:rsid w:val="007F65A5"/>
    <w:rsid w:val="007F7D19"/>
    <w:rsid w:val="0080037E"/>
    <w:rsid w:val="0080207A"/>
    <w:rsid w:val="00802982"/>
    <w:rsid w:val="00802E0C"/>
    <w:rsid w:val="00803879"/>
    <w:rsid w:val="008044CC"/>
    <w:rsid w:val="008046C8"/>
    <w:rsid w:val="008056CD"/>
    <w:rsid w:val="00806600"/>
    <w:rsid w:val="0080707F"/>
    <w:rsid w:val="0081166A"/>
    <w:rsid w:val="00811BD0"/>
    <w:rsid w:val="00813416"/>
    <w:rsid w:val="008142EC"/>
    <w:rsid w:val="00815C93"/>
    <w:rsid w:val="008168B2"/>
    <w:rsid w:val="0082149E"/>
    <w:rsid w:val="008222CB"/>
    <w:rsid w:val="008223A7"/>
    <w:rsid w:val="00822CC4"/>
    <w:rsid w:val="00830441"/>
    <w:rsid w:val="00831D12"/>
    <w:rsid w:val="00832907"/>
    <w:rsid w:val="00832AA6"/>
    <w:rsid w:val="00832AA7"/>
    <w:rsid w:val="00833DB1"/>
    <w:rsid w:val="0083407C"/>
    <w:rsid w:val="00835DE3"/>
    <w:rsid w:val="00836002"/>
    <w:rsid w:val="008361A1"/>
    <w:rsid w:val="00836694"/>
    <w:rsid w:val="00837061"/>
    <w:rsid w:val="008406E5"/>
    <w:rsid w:val="00840BF6"/>
    <w:rsid w:val="00840F2E"/>
    <w:rsid w:val="0084118F"/>
    <w:rsid w:val="008420C1"/>
    <w:rsid w:val="0084341F"/>
    <w:rsid w:val="00846AC8"/>
    <w:rsid w:val="00846C64"/>
    <w:rsid w:val="00846F04"/>
    <w:rsid w:val="00847287"/>
    <w:rsid w:val="00852E1D"/>
    <w:rsid w:val="00856332"/>
    <w:rsid w:val="008570EB"/>
    <w:rsid w:val="00860EE3"/>
    <w:rsid w:val="00863035"/>
    <w:rsid w:val="00863932"/>
    <w:rsid w:val="008641D8"/>
    <w:rsid w:val="008654FE"/>
    <w:rsid w:val="00865AA6"/>
    <w:rsid w:val="008661CC"/>
    <w:rsid w:val="00870A49"/>
    <w:rsid w:val="0087117A"/>
    <w:rsid w:val="008726DC"/>
    <w:rsid w:val="00877A16"/>
    <w:rsid w:val="00880A59"/>
    <w:rsid w:val="00880FE4"/>
    <w:rsid w:val="0088173D"/>
    <w:rsid w:val="008835D7"/>
    <w:rsid w:val="00883749"/>
    <w:rsid w:val="0088483C"/>
    <w:rsid w:val="00887A5E"/>
    <w:rsid w:val="0089111C"/>
    <w:rsid w:val="00891491"/>
    <w:rsid w:val="0089152A"/>
    <w:rsid w:val="0089180D"/>
    <w:rsid w:val="0089282A"/>
    <w:rsid w:val="00892848"/>
    <w:rsid w:val="00892BA9"/>
    <w:rsid w:val="00893DE4"/>
    <w:rsid w:val="00893F98"/>
    <w:rsid w:val="008944B2"/>
    <w:rsid w:val="008956E4"/>
    <w:rsid w:val="008974C6"/>
    <w:rsid w:val="00897DD2"/>
    <w:rsid w:val="008A3F70"/>
    <w:rsid w:val="008A4679"/>
    <w:rsid w:val="008A5D16"/>
    <w:rsid w:val="008A6026"/>
    <w:rsid w:val="008A618E"/>
    <w:rsid w:val="008A6AEF"/>
    <w:rsid w:val="008A7343"/>
    <w:rsid w:val="008A7DD4"/>
    <w:rsid w:val="008B175E"/>
    <w:rsid w:val="008B20D1"/>
    <w:rsid w:val="008B2B3B"/>
    <w:rsid w:val="008B2DB9"/>
    <w:rsid w:val="008B3637"/>
    <w:rsid w:val="008B538D"/>
    <w:rsid w:val="008B5784"/>
    <w:rsid w:val="008B602E"/>
    <w:rsid w:val="008B62B1"/>
    <w:rsid w:val="008B6703"/>
    <w:rsid w:val="008B71F5"/>
    <w:rsid w:val="008C1946"/>
    <w:rsid w:val="008C2772"/>
    <w:rsid w:val="008C28A3"/>
    <w:rsid w:val="008C36D0"/>
    <w:rsid w:val="008C539F"/>
    <w:rsid w:val="008C78DE"/>
    <w:rsid w:val="008C795F"/>
    <w:rsid w:val="008D0658"/>
    <w:rsid w:val="008D0677"/>
    <w:rsid w:val="008D06F8"/>
    <w:rsid w:val="008D1847"/>
    <w:rsid w:val="008D1A23"/>
    <w:rsid w:val="008D31D4"/>
    <w:rsid w:val="008D375F"/>
    <w:rsid w:val="008D45C8"/>
    <w:rsid w:val="008D465F"/>
    <w:rsid w:val="008D46E0"/>
    <w:rsid w:val="008D5E7A"/>
    <w:rsid w:val="008D6453"/>
    <w:rsid w:val="008D6F6B"/>
    <w:rsid w:val="008D7EEF"/>
    <w:rsid w:val="008D7F3E"/>
    <w:rsid w:val="008E01A0"/>
    <w:rsid w:val="008E07F5"/>
    <w:rsid w:val="008E186A"/>
    <w:rsid w:val="008E1DB2"/>
    <w:rsid w:val="008E30D1"/>
    <w:rsid w:val="008E3BFD"/>
    <w:rsid w:val="008E3E23"/>
    <w:rsid w:val="008E44AF"/>
    <w:rsid w:val="008F0774"/>
    <w:rsid w:val="008F1BFC"/>
    <w:rsid w:val="008F284D"/>
    <w:rsid w:val="008F3F28"/>
    <w:rsid w:val="008F5B08"/>
    <w:rsid w:val="008F7328"/>
    <w:rsid w:val="008F7698"/>
    <w:rsid w:val="009009E1"/>
    <w:rsid w:val="00900D5B"/>
    <w:rsid w:val="0090354B"/>
    <w:rsid w:val="009040CF"/>
    <w:rsid w:val="00907335"/>
    <w:rsid w:val="00907BF7"/>
    <w:rsid w:val="0091054A"/>
    <w:rsid w:val="00910CDF"/>
    <w:rsid w:val="00912739"/>
    <w:rsid w:val="009133C2"/>
    <w:rsid w:val="00914CBB"/>
    <w:rsid w:val="00916091"/>
    <w:rsid w:val="00916589"/>
    <w:rsid w:val="0092150B"/>
    <w:rsid w:val="009226F4"/>
    <w:rsid w:val="0092395D"/>
    <w:rsid w:val="00923B88"/>
    <w:rsid w:val="00924753"/>
    <w:rsid w:val="00924F0D"/>
    <w:rsid w:val="00924F45"/>
    <w:rsid w:val="009252E6"/>
    <w:rsid w:val="00925E95"/>
    <w:rsid w:val="00925EA9"/>
    <w:rsid w:val="0092647E"/>
    <w:rsid w:val="009271D9"/>
    <w:rsid w:val="00927E2B"/>
    <w:rsid w:val="009310D7"/>
    <w:rsid w:val="009312DB"/>
    <w:rsid w:val="00931A45"/>
    <w:rsid w:val="00932885"/>
    <w:rsid w:val="0093424F"/>
    <w:rsid w:val="00941648"/>
    <w:rsid w:val="00941C13"/>
    <w:rsid w:val="009421F8"/>
    <w:rsid w:val="00943DDE"/>
    <w:rsid w:val="00944470"/>
    <w:rsid w:val="00944D59"/>
    <w:rsid w:val="00944E8F"/>
    <w:rsid w:val="0094508E"/>
    <w:rsid w:val="0094627C"/>
    <w:rsid w:val="0094663F"/>
    <w:rsid w:val="009529D7"/>
    <w:rsid w:val="00952A00"/>
    <w:rsid w:val="00953C00"/>
    <w:rsid w:val="009543C6"/>
    <w:rsid w:val="00954E6B"/>
    <w:rsid w:val="009566E6"/>
    <w:rsid w:val="009568C5"/>
    <w:rsid w:val="009575BE"/>
    <w:rsid w:val="009626DE"/>
    <w:rsid w:val="00963885"/>
    <w:rsid w:val="00964278"/>
    <w:rsid w:val="009651FF"/>
    <w:rsid w:val="00970B51"/>
    <w:rsid w:val="00970F5A"/>
    <w:rsid w:val="009724D6"/>
    <w:rsid w:val="009728F5"/>
    <w:rsid w:val="00973ADE"/>
    <w:rsid w:val="009740A8"/>
    <w:rsid w:val="00976DFF"/>
    <w:rsid w:val="009776BB"/>
    <w:rsid w:val="00977821"/>
    <w:rsid w:val="0098295B"/>
    <w:rsid w:val="00982BCB"/>
    <w:rsid w:val="00983CD2"/>
    <w:rsid w:val="00983CE1"/>
    <w:rsid w:val="009844B4"/>
    <w:rsid w:val="00984BB9"/>
    <w:rsid w:val="00984CB4"/>
    <w:rsid w:val="0098550B"/>
    <w:rsid w:val="00985AA1"/>
    <w:rsid w:val="009865E0"/>
    <w:rsid w:val="00987599"/>
    <w:rsid w:val="009878D4"/>
    <w:rsid w:val="00991965"/>
    <w:rsid w:val="00991B27"/>
    <w:rsid w:val="00993403"/>
    <w:rsid w:val="00994C75"/>
    <w:rsid w:val="009952E0"/>
    <w:rsid w:val="009953FD"/>
    <w:rsid w:val="009966DE"/>
    <w:rsid w:val="00996AFE"/>
    <w:rsid w:val="00996F20"/>
    <w:rsid w:val="009A0B7A"/>
    <w:rsid w:val="009A1A56"/>
    <w:rsid w:val="009A2122"/>
    <w:rsid w:val="009A2209"/>
    <w:rsid w:val="009A326D"/>
    <w:rsid w:val="009A3B2B"/>
    <w:rsid w:val="009A41BF"/>
    <w:rsid w:val="009A4AA4"/>
    <w:rsid w:val="009A6359"/>
    <w:rsid w:val="009A763A"/>
    <w:rsid w:val="009A79CE"/>
    <w:rsid w:val="009A7EF0"/>
    <w:rsid w:val="009B09F5"/>
    <w:rsid w:val="009B18F2"/>
    <w:rsid w:val="009B3CB0"/>
    <w:rsid w:val="009B4FD4"/>
    <w:rsid w:val="009B5678"/>
    <w:rsid w:val="009B5AB8"/>
    <w:rsid w:val="009B6703"/>
    <w:rsid w:val="009C171A"/>
    <w:rsid w:val="009C40D3"/>
    <w:rsid w:val="009C48EF"/>
    <w:rsid w:val="009C4D29"/>
    <w:rsid w:val="009C51BA"/>
    <w:rsid w:val="009C5220"/>
    <w:rsid w:val="009C5CA0"/>
    <w:rsid w:val="009C6096"/>
    <w:rsid w:val="009C60A5"/>
    <w:rsid w:val="009D1532"/>
    <w:rsid w:val="009D1A20"/>
    <w:rsid w:val="009D7E43"/>
    <w:rsid w:val="009D7EC6"/>
    <w:rsid w:val="009D7F5C"/>
    <w:rsid w:val="009E1375"/>
    <w:rsid w:val="009E1862"/>
    <w:rsid w:val="009E254C"/>
    <w:rsid w:val="009E315C"/>
    <w:rsid w:val="009E32C0"/>
    <w:rsid w:val="009E3777"/>
    <w:rsid w:val="009E5574"/>
    <w:rsid w:val="009F0BB9"/>
    <w:rsid w:val="009F2B5E"/>
    <w:rsid w:val="009F395E"/>
    <w:rsid w:val="009F6EA9"/>
    <w:rsid w:val="00A01CB0"/>
    <w:rsid w:val="00A02DD8"/>
    <w:rsid w:val="00A0327D"/>
    <w:rsid w:val="00A037D5"/>
    <w:rsid w:val="00A0390C"/>
    <w:rsid w:val="00A06C49"/>
    <w:rsid w:val="00A07EA1"/>
    <w:rsid w:val="00A126C1"/>
    <w:rsid w:val="00A13460"/>
    <w:rsid w:val="00A139A5"/>
    <w:rsid w:val="00A168FE"/>
    <w:rsid w:val="00A16F61"/>
    <w:rsid w:val="00A17BF0"/>
    <w:rsid w:val="00A2096C"/>
    <w:rsid w:val="00A21AF1"/>
    <w:rsid w:val="00A22156"/>
    <w:rsid w:val="00A2270D"/>
    <w:rsid w:val="00A227F3"/>
    <w:rsid w:val="00A22803"/>
    <w:rsid w:val="00A22F3D"/>
    <w:rsid w:val="00A2301E"/>
    <w:rsid w:val="00A23160"/>
    <w:rsid w:val="00A23612"/>
    <w:rsid w:val="00A23F7C"/>
    <w:rsid w:val="00A2564E"/>
    <w:rsid w:val="00A27231"/>
    <w:rsid w:val="00A2796B"/>
    <w:rsid w:val="00A3059C"/>
    <w:rsid w:val="00A3303F"/>
    <w:rsid w:val="00A3309E"/>
    <w:rsid w:val="00A333AB"/>
    <w:rsid w:val="00A338EB"/>
    <w:rsid w:val="00A344FE"/>
    <w:rsid w:val="00A34A2D"/>
    <w:rsid w:val="00A34E7B"/>
    <w:rsid w:val="00A34ED5"/>
    <w:rsid w:val="00A3527E"/>
    <w:rsid w:val="00A35DB9"/>
    <w:rsid w:val="00A36426"/>
    <w:rsid w:val="00A4007F"/>
    <w:rsid w:val="00A40F3B"/>
    <w:rsid w:val="00A432A5"/>
    <w:rsid w:val="00A437C0"/>
    <w:rsid w:val="00A449F3"/>
    <w:rsid w:val="00A44A5F"/>
    <w:rsid w:val="00A44AEC"/>
    <w:rsid w:val="00A453B0"/>
    <w:rsid w:val="00A45898"/>
    <w:rsid w:val="00A459EC"/>
    <w:rsid w:val="00A45B71"/>
    <w:rsid w:val="00A4679B"/>
    <w:rsid w:val="00A46EB6"/>
    <w:rsid w:val="00A47374"/>
    <w:rsid w:val="00A478FE"/>
    <w:rsid w:val="00A51E4B"/>
    <w:rsid w:val="00A52E75"/>
    <w:rsid w:val="00A535B3"/>
    <w:rsid w:val="00A541BB"/>
    <w:rsid w:val="00A5494D"/>
    <w:rsid w:val="00A559AD"/>
    <w:rsid w:val="00A55AF1"/>
    <w:rsid w:val="00A55D47"/>
    <w:rsid w:val="00A562E6"/>
    <w:rsid w:val="00A56527"/>
    <w:rsid w:val="00A56BE1"/>
    <w:rsid w:val="00A5782E"/>
    <w:rsid w:val="00A605B6"/>
    <w:rsid w:val="00A60BF0"/>
    <w:rsid w:val="00A613AE"/>
    <w:rsid w:val="00A617A5"/>
    <w:rsid w:val="00A6442A"/>
    <w:rsid w:val="00A64773"/>
    <w:rsid w:val="00A664B8"/>
    <w:rsid w:val="00A66920"/>
    <w:rsid w:val="00A67B9B"/>
    <w:rsid w:val="00A67F7D"/>
    <w:rsid w:val="00A70A03"/>
    <w:rsid w:val="00A74B21"/>
    <w:rsid w:val="00A74FAA"/>
    <w:rsid w:val="00A75285"/>
    <w:rsid w:val="00A76F07"/>
    <w:rsid w:val="00A82790"/>
    <w:rsid w:val="00A8362F"/>
    <w:rsid w:val="00A83EE2"/>
    <w:rsid w:val="00A83F02"/>
    <w:rsid w:val="00A8588E"/>
    <w:rsid w:val="00A85F2F"/>
    <w:rsid w:val="00A867C5"/>
    <w:rsid w:val="00A86E6E"/>
    <w:rsid w:val="00A87396"/>
    <w:rsid w:val="00A90EB2"/>
    <w:rsid w:val="00A92248"/>
    <w:rsid w:val="00A9238B"/>
    <w:rsid w:val="00A92FCC"/>
    <w:rsid w:val="00A9487F"/>
    <w:rsid w:val="00A94B40"/>
    <w:rsid w:val="00A94E5F"/>
    <w:rsid w:val="00A96384"/>
    <w:rsid w:val="00A9692C"/>
    <w:rsid w:val="00A96BD3"/>
    <w:rsid w:val="00A979CB"/>
    <w:rsid w:val="00AA0094"/>
    <w:rsid w:val="00AA086E"/>
    <w:rsid w:val="00AA1A7E"/>
    <w:rsid w:val="00AA3E04"/>
    <w:rsid w:val="00AA3E8F"/>
    <w:rsid w:val="00AA4718"/>
    <w:rsid w:val="00AA68E3"/>
    <w:rsid w:val="00AA760B"/>
    <w:rsid w:val="00AB0275"/>
    <w:rsid w:val="00AB0B49"/>
    <w:rsid w:val="00AB31C3"/>
    <w:rsid w:val="00AB5BAD"/>
    <w:rsid w:val="00AB609A"/>
    <w:rsid w:val="00AC02F9"/>
    <w:rsid w:val="00AC0B42"/>
    <w:rsid w:val="00AC101B"/>
    <w:rsid w:val="00AC1F99"/>
    <w:rsid w:val="00AC2109"/>
    <w:rsid w:val="00AC3166"/>
    <w:rsid w:val="00AC32FC"/>
    <w:rsid w:val="00AC3ED4"/>
    <w:rsid w:val="00AC57E6"/>
    <w:rsid w:val="00AC5DB6"/>
    <w:rsid w:val="00AC61C1"/>
    <w:rsid w:val="00AC72EE"/>
    <w:rsid w:val="00AD193A"/>
    <w:rsid w:val="00AD2994"/>
    <w:rsid w:val="00AD2D7E"/>
    <w:rsid w:val="00AD32B1"/>
    <w:rsid w:val="00AD6F8F"/>
    <w:rsid w:val="00AD7F00"/>
    <w:rsid w:val="00AE0758"/>
    <w:rsid w:val="00AE1602"/>
    <w:rsid w:val="00AE3EB9"/>
    <w:rsid w:val="00AE4139"/>
    <w:rsid w:val="00AE7567"/>
    <w:rsid w:val="00AE765E"/>
    <w:rsid w:val="00AF06CB"/>
    <w:rsid w:val="00AF0A1A"/>
    <w:rsid w:val="00AF1198"/>
    <w:rsid w:val="00AF1707"/>
    <w:rsid w:val="00AF59FC"/>
    <w:rsid w:val="00AF69FA"/>
    <w:rsid w:val="00B00531"/>
    <w:rsid w:val="00B01319"/>
    <w:rsid w:val="00B01823"/>
    <w:rsid w:val="00B023D0"/>
    <w:rsid w:val="00B02836"/>
    <w:rsid w:val="00B051B9"/>
    <w:rsid w:val="00B1312C"/>
    <w:rsid w:val="00B136D0"/>
    <w:rsid w:val="00B14EBC"/>
    <w:rsid w:val="00B15D14"/>
    <w:rsid w:val="00B15DE7"/>
    <w:rsid w:val="00B16035"/>
    <w:rsid w:val="00B17B59"/>
    <w:rsid w:val="00B17B81"/>
    <w:rsid w:val="00B17FA9"/>
    <w:rsid w:val="00B204BD"/>
    <w:rsid w:val="00B20C01"/>
    <w:rsid w:val="00B214F7"/>
    <w:rsid w:val="00B215AA"/>
    <w:rsid w:val="00B21CC0"/>
    <w:rsid w:val="00B2284C"/>
    <w:rsid w:val="00B244BF"/>
    <w:rsid w:val="00B24AA4"/>
    <w:rsid w:val="00B24DD0"/>
    <w:rsid w:val="00B275BC"/>
    <w:rsid w:val="00B2763B"/>
    <w:rsid w:val="00B30526"/>
    <w:rsid w:val="00B307D3"/>
    <w:rsid w:val="00B31BB1"/>
    <w:rsid w:val="00B31F25"/>
    <w:rsid w:val="00B32637"/>
    <w:rsid w:val="00B35082"/>
    <w:rsid w:val="00B3760F"/>
    <w:rsid w:val="00B37D4A"/>
    <w:rsid w:val="00B412F4"/>
    <w:rsid w:val="00B429F2"/>
    <w:rsid w:val="00B431E3"/>
    <w:rsid w:val="00B433D1"/>
    <w:rsid w:val="00B43518"/>
    <w:rsid w:val="00B44052"/>
    <w:rsid w:val="00B47926"/>
    <w:rsid w:val="00B47D85"/>
    <w:rsid w:val="00B50666"/>
    <w:rsid w:val="00B50D7F"/>
    <w:rsid w:val="00B546D9"/>
    <w:rsid w:val="00B55FEA"/>
    <w:rsid w:val="00B56378"/>
    <w:rsid w:val="00B56906"/>
    <w:rsid w:val="00B56D94"/>
    <w:rsid w:val="00B60869"/>
    <w:rsid w:val="00B632D5"/>
    <w:rsid w:val="00B6579A"/>
    <w:rsid w:val="00B661F2"/>
    <w:rsid w:val="00B6677F"/>
    <w:rsid w:val="00B675EC"/>
    <w:rsid w:val="00B70B5F"/>
    <w:rsid w:val="00B71A18"/>
    <w:rsid w:val="00B72AE0"/>
    <w:rsid w:val="00B73084"/>
    <w:rsid w:val="00B74257"/>
    <w:rsid w:val="00B76C17"/>
    <w:rsid w:val="00B8128C"/>
    <w:rsid w:val="00B826B2"/>
    <w:rsid w:val="00B837D5"/>
    <w:rsid w:val="00B84307"/>
    <w:rsid w:val="00B85156"/>
    <w:rsid w:val="00B85ABD"/>
    <w:rsid w:val="00B8610D"/>
    <w:rsid w:val="00B867B9"/>
    <w:rsid w:val="00B869E2"/>
    <w:rsid w:val="00B877B7"/>
    <w:rsid w:val="00B9021F"/>
    <w:rsid w:val="00B9360F"/>
    <w:rsid w:val="00B93681"/>
    <w:rsid w:val="00B94A03"/>
    <w:rsid w:val="00B94AFC"/>
    <w:rsid w:val="00B94E80"/>
    <w:rsid w:val="00B95668"/>
    <w:rsid w:val="00B95900"/>
    <w:rsid w:val="00B95C3E"/>
    <w:rsid w:val="00B96D56"/>
    <w:rsid w:val="00B97089"/>
    <w:rsid w:val="00BA0B04"/>
    <w:rsid w:val="00BA232C"/>
    <w:rsid w:val="00BA2FC9"/>
    <w:rsid w:val="00BA4851"/>
    <w:rsid w:val="00BA5616"/>
    <w:rsid w:val="00BA619F"/>
    <w:rsid w:val="00BA7084"/>
    <w:rsid w:val="00BA7462"/>
    <w:rsid w:val="00BB0CFC"/>
    <w:rsid w:val="00BB203B"/>
    <w:rsid w:val="00BB22BD"/>
    <w:rsid w:val="00BB3021"/>
    <w:rsid w:val="00BB3557"/>
    <w:rsid w:val="00BB40B4"/>
    <w:rsid w:val="00BB7913"/>
    <w:rsid w:val="00BB7E34"/>
    <w:rsid w:val="00BC00F1"/>
    <w:rsid w:val="00BC07E5"/>
    <w:rsid w:val="00BC0CCC"/>
    <w:rsid w:val="00BC0F30"/>
    <w:rsid w:val="00BC291E"/>
    <w:rsid w:val="00BC2985"/>
    <w:rsid w:val="00BC3047"/>
    <w:rsid w:val="00BC45D0"/>
    <w:rsid w:val="00BC62F5"/>
    <w:rsid w:val="00BC6D68"/>
    <w:rsid w:val="00BC6FE8"/>
    <w:rsid w:val="00BD0968"/>
    <w:rsid w:val="00BD2BC8"/>
    <w:rsid w:val="00BD2F65"/>
    <w:rsid w:val="00BD4452"/>
    <w:rsid w:val="00BD5DC9"/>
    <w:rsid w:val="00BD7109"/>
    <w:rsid w:val="00BE004A"/>
    <w:rsid w:val="00BE4FB9"/>
    <w:rsid w:val="00BE5702"/>
    <w:rsid w:val="00BE5C62"/>
    <w:rsid w:val="00BE70B5"/>
    <w:rsid w:val="00BE7499"/>
    <w:rsid w:val="00BE7F55"/>
    <w:rsid w:val="00BF357D"/>
    <w:rsid w:val="00BF3E58"/>
    <w:rsid w:val="00BF5FAF"/>
    <w:rsid w:val="00BF68FF"/>
    <w:rsid w:val="00BF6910"/>
    <w:rsid w:val="00C009AD"/>
    <w:rsid w:val="00C03A42"/>
    <w:rsid w:val="00C0534E"/>
    <w:rsid w:val="00C0588A"/>
    <w:rsid w:val="00C05B7F"/>
    <w:rsid w:val="00C06C02"/>
    <w:rsid w:val="00C07261"/>
    <w:rsid w:val="00C105C6"/>
    <w:rsid w:val="00C106DE"/>
    <w:rsid w:val="00C12956"/>
    <w:rsid w:val="00C13873"/>
    <w:rsid w:val="00C13C5A"/>
    <w:rsid w:val="00C14BFE"/>
    <w:rsid w:val="00C15697"/>
    <w:rsid w:val="00C171FF"/>
    <w:rsid w:val="00C174E5"/>
    <w:rsid w:val="00C201CE"/>
    <w:rsid w:val="00C2022C"/>
    <w:rsid w:val="00C25277"/>
    <w:rsid w:val="00C25E9A"/>
    <w:rsid w:val="00C2721A"/>
    <w:rsid w:val="00C30C6A"/>
    <w:rsid w:val="00C3530F"/>
    <w:rsid w:val="00C35AA0"/>
    <w:rsid w:val="00C37417"/>
    <w:rsid w:val="00C40B26"/>
    <w:rsid w:val="00C41DFC"/>
    <w:rsid w:val="00C41E41"/>
    <w:rsid w:val="00C437AC"/>
    <w:rsid w:val="00C44AA2"/>
    <w:rsid w:val="00C44D92"/>
    <w:rsid w:val="00C456C4"/>
    <w:rsid w:val="00C46DCA"/>
    <w:rsid w:val="00C477B5"/>
    <w:rsid w:val="00C50B66"/>
    <w:rsid w:val="00C50DA8"/>
    <w:rsid w:val="00C54B41"/>
    <w:rsid w:val="00C55D79"/>
    <w:rsid w:val="00C56644"/>
    <w:rsid w:val="00C56C03"/>
    <w:rsid w:val="00C63CB5"/>
    <w:rsid w:val="00C645ED"/>
    <w:rsid w:val="00C64611"/>
    <w:rsid w:val="00C64E4A"/>
    <w:rsid w:val="00C65D88"/>
    <w:rsid w:val="00C67A3C"/>
    <w:rsid w:val="00C70CC0"/>
    <w:rsid w:val="00C71102"/>
    <w:rsid w:val="00C71FE2"/>
    <w:rsid w:val="00C724CC"/>
    <w:rsid w:val="00C7414E"/>
    <w:rsid w:val="00C742E2"/>
    <w:rsid w:val="00C77F33"/>
    <w:rsid w:val="00C8016A"/>
    <w:rsid w:val="00C8177D"/>
    <w:rsid w:val="00C81B03"/>
    <w:rsid w:val="00C8251A"/>
    <w:rsid w:val="00C826AD"/>
    <w:rsid w:val="00C827FA"/>
    <w:rsid w:val="00C83679"/>
    <w:rsid w:val="00C84875"/>
    <w:rsid w:val="00C867F6"/>
    <w:rsid w:val="00C873B7"/>
    <w:rsid w:val="00C87778"/>
    <w:rsid w:val="00C90789"/>
    <w:rsid w:val="00C944D1"/>
    <w:rsid w:val="00C94E53"/>
    <w:rsid w:val="00C95A36"/>
    <w:rsid w:val="00C963FA"/>
    <w:rsid w:val="00C9733A"/>
    <w:rsid w:val="00CA25FD"/>
    <w:rsid w:val="00CA4052"/>
    <w:rsid w:val="00CA4420"/>
    <w:rsid w:val="00CA48BF"/>
    <w:rsid w:val="00CA5A9E"/>
    <w:rsid w:val="00CA5BE6"/>
    <w:rsid w:val="00CA5C46"/>
    <w:rsid w:val="00CA5F2A"/>
    <w:rsid w:val="00CA6258"/>
    <w:rsid w:val="00CA712C"/>
    <w:rsid w:val="00CB081A"/>
    <w:rsid w:val="00CB3B98"/>
    <w:rsid w:val="00CB4075"/>
    <w:rsid w:val="00CB4199"/>
    <w:rsid w:val="00CC0590"/>
    <w:rsid w:val="00CC2770"/>
    <w:rsid w:val="00CC401E"/>
    <w:rsid w:val="00CC4388"/>
    <w:rsid w:val="00CC5230"/>
    <w:rsid w:val="00CC5C8A"/>
    <w:rsid w:val="00CC6BD6"/>
    <w:rsid w:val="00CC6E4F"/>
    <w:rsid w:val="00CD01D4"/>
    <w:rsid w:val="00CD028C"/>
    <w:rsid w:val="00CD07D4"/>
    <w:rsid w:val="00CD0ACA"/>
    <w:rsid w:val="00CD1125"/>
    <w:rsid w:val="00CD133C"/>
    <w:rsid w:val="00CD1D0A"/>
    <w:rsid w:val="00CD1F28"/>
    <w:rsid w:val="00CD2938"/>
    <w:rsid w:val="00CD3BE0"/>
    <w:rsid w:val="00CD4868"/>
    <w:rsid w:val="00CD6955"/>
    <w:rsid w:val="00CD7089"/>
    <w:rsid w:val="00CD7E8A"/>
    <w:rsid w:val="00CE09FB"/>
    <w:rsid w:val="00CE1694"/>
    <w:rsid w:val="00CE21FD"/>
    <w:rsid w:val="00CE2510"/>
    <w:rsid w:val="00CE31C3"/>
    <w:rsid w:val="00CE3D8C"/>
    <w:rsid w:val="00CE595F"/>
    <w:rsid w:val="00CE686F"/>
    <w:rsid w:val="00CE6F05"/>
    <w:rsid w:val="00CE744D"/>
    <w:rsid w:val="00CF0012"/>
    <w:rsid w:val="00CF255F"/>
    <w:rsid w:val="00CF261D"/>
    <w:rsid w:val="00CF28B3"/>
    <w:rsid w:val="00CF2F8E"/>
    <w:rsid w:val="00CF5D06"/>
    <w:rsid w:val="00CF663C"/>
    <w:rsid w:val="00CF6D48"/>
    <w:rsid w:val="00D00126"/>
    <w:rsid w:val="00D01201"/>
    <w:rsid w:val="00D01774"/>
    <w:rsid w:val="00D01EB5"/>
    <w:rsid w:val="00D028C6"/>
    <w:rsid w:val="00D02A58"/>
    <w:rsid w:val="00D03325"/>
    <w:rsid w:val="00D03A8B"/>
    <w:rsid w:val="00D04356"/>
    <w:rsid w:val="00D0460D"/>
    <w:rsid w:val="00D0476B"/>
    <w:rsid w:val="00D06542"/>
    <w:rsid w:val="00D07802"/>
    <w:rsid w:val="00D10623"/>
    <w:rsid w:val="00D132F7"/>
    <w:rsid w:val="00D137B1"/>
    <w:rsid w:val="00D139EC"/>
    <w:rsid w:val="00D158B3"/>
    <w:rsid w:val="00D1694D"/>
    <w:rsid w:val="00D17D29"/>
    <w:rsid w:val="00D20B05"/>
    <w:rsid w:val="00D21055"/>
    <w:rsid w:val="00D2239A"/>
    <w:rsid w:val="00D2244F"/>
    <w:rsid w:val="00D22A05"/>
    <w:rsid w:val="00D231FE"/>
    <w:rsid w:val="00D241E8"/>
    <w:rsid w:val="00D25EDB"/>
    <w:rsid w:val="00D25F82"/>
    <w:rsid w:val="00D303C0"/>
    <w:rsid w:val="00D31022"/>
    <w:rsid w:val="00D31893"/>
    <w:rsid w:val="00D31F02"/>
    <w:rsid w:val="00D33ED5"/>
    <w:rsid w:val="00D3470C"/>
    <w:rsid w:val="00D348D8"/>
    <w:rsid w:val="00D3536B"/>
    <w:rsid w:val="00D37AD9"/>
    <w:rsid w:val="00D435EC"/>
    <w:rsid w:val="00D4383C"/>
    <w:rsid w:val="00D44408"/>
    <w:rsid w:val="00D449BA"/>
    <w:rsid w:val="00D4586B"/>
    <w:rsid w:val="00D45AC8"/>
    <w:rsid w:val="00D47078"/>
    <w:rsid w:val="00D476C4"/>
    <w:rsid w:val="00D513C1"/>
    <w:rsid w:val="00D516DA"/>
    <w:rsid w:val="00D525FB"/>
    <w:rsid w:val="00D536E2"/>
    <w:rsid w:val="00D54346"/>
    <w:rsid w:val="00D55CD5"/>
    <w:rsid w:val="00D57802"/>
    <w:rsid w:val="00D6041F"/>
    <w:rsid w:val="00D61005"/>
    <w:rsid w:val="00D62113"/>
    <w:rsid w:val="00D625E2"/>
    <w:rsid w:val="00D638C7"/>
    <w:rsid w:val="00D64844"/>
    <w:rsid w:val="00D675D6"/>
    <w:rsid w:val="00D67665"/>
    <w:rsid w:val="00D678F1"/>
    <w:rsid w:val="00D6798E"/>
    <w:rsid w:val="00D67B8A"/>
    <w:rsid w:val="00D67F4E"/>
    <w:rsid w:val="00D70215"/>
    <w:rsid w:val="00D70A58"/>
    <w:rsid w:val="00D72127"/>
    <w:rsid w:val="00D7247F"/>
    <w:rsid w:val="00D73283"/>
    <w:rsid w:val="00D75683"/>
    <w:rsid w:val="00D758BE"/>
    <w:rsid w:val="00D75D51"/>
    <w:rsid w:val="00D76D8C"/>
    <w:rsid w:val="00D77568"/>
    <w:rsid w:val="00D81423"/>
    <w:rsid w:val="00D81E02"/>
    <w:rsid w:val="00D81FF4"/>
    <w:rsid w:val="00D822E9"/>
    <w:rsid w:val="00D82A85"/>
    <w:rsid w:val="00D83E0A"/>
    <w:rsid w:val="00D8530F"/>
    <w:rsid w:val="00D86622"/>
    <w:rsid w:val="00D86DC5"/>
    <w:rsid w:val="00D90750"/>
    <w:rsid w:val="00D90FD2"/>
    <w:rsid w:val="00D91E1A"/>
    <w:rsid w:val="00D924A0"/>
    <w:rsid w:val="00D9342B"/>
    <w:rsid w:val="00D93C99"/>
    <w:rsid w:val="00D9473A"/>
    <w:rsid w:val="00D95757"/>
    <w:rsid w:val="00D964FD"/>
    <w:rsid w:val="00DA06C4"/>
    <w:rsid w:val="00DA186C"/>
    <w:rsid w:val="00DA18DE"/>
    <w:rsid w:val="00DA32F6"/>
    <w:rsid w:val="00DA40AE"/>
    <w:rsid w:val="00DA5B0E"/>
    <w:rsid w:val="00DA77C7"/>
    <w:rsid w:val="00DA7F2F"/>
    <w:rsid w:val="00DA7FE6"/>
    <w:rsid w:val="00DB0559"/>
    <w:rsid w:val="00DB0C34"/>
    <w:rsid w:val="00DB27A6"/>
    <w:rsid w:val="00DB2F38"/>
    <w:rsid w:val="00DB37A9"/>
    <w:rsid w:val="00DB405B"/>
    <w:rsid w:val="00DB560B"/>
    <w:rsid w:val="00DB6261"/>
    <w:rsid w:val="00DB7664"/>
    <w:rsid w:val="00DC11C9"/>
    <w:rsid w:val="00DC1218"/>
    <w:rsid w:val="00DC210B"/>
    <w:rsid w:val="00DC3E76"/>
    <w:rsid w:val="00DC54DA"/>
    <w:rsid w:val="00DC79C7"/>
    <w:rsid w:val="00DC7EA5"/>
    <w:rsid w:val="00DD098F"/>
    <w:rsid w:val="00DD152D"/>
    <w:rsid w:val="00DD15FA"/>
    <w:rsid w:val="00DD19A8"/>
    <w:rsid w:val="00DD1FC1"/>
    <w:rsid w:val="00DD21FC"/>
    <w:rsid w:val="00DD25A0"/>
    <w:rsid w:val="00DD2FC4"/>
    <w:rsid w:val="00DD5988"/>
    <w:rsid w:val="00DD6128"/>
    <w:rsid w:val="00DD637E"/>
    <w:rsid w:val="00DD6965"/>
    <w:rsid w:val="00DE1C6B"/>
    <w:rsid w:val="00DE282E"/>
    <w:rsid w:val="00DE3BB9"/>
    <w:rsid w:val="00DE49DB"/>
    <w:rsid w:val="00DE56D2"/>
    <w:rsid w:val="00DE582A"/>
    <w:rsid w:val="00DE77D6"/>
    <w:rsid w:val="00DE7DAD"/>
    <w:rsid w:val="00DE7FA4"/>
    <w:rsid w:val="00DF099E"/>
    <w:rsid w:val="00DF15AF"/>
    <w:rsid w:val="00DF3041"/>
    <w:rsid w:val="00DF30F4"/>
    <w:rsid w:val="00DF3C81"/>
    <w:rsid w:val="00DF450E"/>
    <w:rsid w:val="00DF506E"/>
    <w:rsid w:val="00DF514A"/>
    <w:rsid w:val="00DF5B27"/>
    <w:rsid w:val="00DF60E2"/>
    <w:rsid w:val="00DF6567"/>
    <w:rsid w:val="00DF7E24"/>
    <w:rsid w:val="00E0177B"/>
    <w:rsid w:val="00E019D9"/>
    <w:rsid w:val="00E01FB2"/>
    <w:rsid w:val="00E047D9"/>
    <w:rsid w:val="00E05CEE"/>
    <w:rsid w:val="00E0638D"/>
    <w:rsid w:val="00E0783B"/>
    <w:rsid w:val="00E111AD"/>
    <w:rsid w:val="00E12269"/>
    <w:rsid w:val="00E12449"/>
    <w:rsid w:val="00E13732"/>
    <w:rsid w:val="00E140CB"/>
    <w:rsid w:val="00E14291"/>
    <w:rsid w:val="00E14A45"/>
    <w:rsid w:val="00E1689F"/>
    <w:rsid w:val="00E16FD4"/>
    <w:rsid w:val="00E1744E"/>
    <w:rsid w:val="00E2037C"/>
    <w:rsid w:val="00E2058D"/>
    <w:rsid w:val="00E21121"/>
    <w:rsid w:val="00E24300"/>
    <w:rsid w:val="00E250C7"/>
    <w:rsid w:val="00E25287"/>
    <w:rsid w:val="00E2634B"/>
    <w:rsid w:val="00E26E5D"/>
    <w:rsid w:val="00E30271"/>
    <w:rsid w:val="00E30D4E"/>
    <w:rsid w:val="00E313A9"/>
    <w:rsid w:val="00E31753"/>
    <w:rsid w:val="00E32FC6"/>
    <w:rsid w:val="00E3438D"/>
    <w:rsid w:val="00E3459B"/>
    <w:rsid w:val="00E34EDA"/>
    <w:rsid w:val="00E3519A"/>
    <w:rsid w:val="00E3646E"/>
    <w:rsid w:val="00E37576"/>
    <w:rsid w:val="00E43739"/>
    <w:rsid w:val="00E462A7"/>
    <w:rsid w:val="00E464BE"/>
    <w:rsid w:val="00E4666D"/>
    <w:rsid w:val="00E467B0"/>
    <w:rsid w:val="00E47300"/>
    <w:rsid w:val="00E50A88"/>
    <w:rsid w:val="00E5163F"/>
    <w:rsid w:val="00E51D37"/>
    <w:rsid w:val="00E52201"/>
    <w:rsid w:val="00E52FCD"/>
    <w:rsid w:val="00E5314F"/>
    <w:rsid w:val="00E54208"/>
    <w:rsid w:val="00E54BFF"/>
    <w:rsid w:val="00E5608E"/>
    <w:rsid w:val="00E563FC"/>
    <w:rsid w:val="00E56ADA"/>
    <w:rsid w:val="00E578E9"/>
    <w:rsid w:val="00E60DF1"/>
    <w:rsid w:val="00E62BFE"/>
    <w:rsid w:val="00E6517F"/>
    <w:rsid w:val="00E65BEA"/>
    <w:rsid w:val="00E65F1A"/>
    <w:rsid w:val="00E6646B"/>
    <w:rsid w:val="00E66EA9"/>
    <w:rsid w:val="00E671E7"/>
    <w:rsid w:val="00E70C00"/>
    <w:rsid w:val="00E73509"/>
    <w:rsid w:val="00E73881"/>
    <w:rsid w:val="00E753EF"/>
    <w:rsid w:val="00E75E1A"/>
    <w:rsid w:val="00E7661A"/>
    <w:rsid w:val="00E76B63"/>
    <w:rsid w:val="00E805A1"/>
    <w:rsid w:val="00E80D3A"/>
    <w:rsid w:val="00E8153A"/>
    <w:rsid w:val="00E81E0A"/>
    <w:rsid w:val="00E82B04"/>
    <w:rsid w:val="00E82D6F"/>
    <w:rsid w:val="00E839AE"/>
    <w:rsid w:val="00E83D41"/>
    <w:rsid w:val="00E8425C"/>
    <w:rsid w:val="00E85601"/>
    <w:rsid w:val="00E864AF"/>
    <w:rsid w:val="00E86F91"/>
    <w:rsid w:val="00E875DA"/>
    <w:rsid w:val="00E8782E"/>
    <w:rsid w:val="00E87CD6"/>
    <w:rsid w:val="00E909AD"/>
    <w:rsid w:val="00E90AE4"/>
    <w:rsid w:val="00E9318B"/>
    <w:rsid w:val="00E93E68"/>
    <w:rsid w:val="00E949CD"/>
    <w:rsid w:val="00E94EEF"/>
    <w:rsid w:val="00E9538C"/>
    <w:rsid w:val="00E9581D"/>
    <w:rsid w:val="00E962B0"/>
    <w:rsid w:val="00E96831"/>
    <w:rsid w:val="00E974D5"/>
    <w:rsid w:val="00EA0BFE"/>
    <w:rsid w:val="00EA144B"/>
    <w:rsid w:val="00EA2C98"/>
    <w:rsid w:val="00EA2E02"/>
    <w:rsid w:val="00EA3CF4"/>
    <w:rsid w:val="00EA4B54"/>
    <w:rsid w:val="00EA5166"/>
    <w:rsid w:val="00EA578D"/>
    <w:rsid w:val="00EA5812"/>
    <w:rsid w:val="00EA58D1"/>
    <w:rsid w:val="00EA5C4E"/>
    <w:rsid w:val="00EB1E11"/>
    <w:rsid w:val="00EB290F"/>
    <w:rsid w:val="00EB3A56"/>
    <w:rsid w:val="00EB4743"/>
    <w:rsid w:val="00EB5402"/>
    <w:rsid w:val="00EB674D"/>
    <w:rsid w:val="00EB67D4"/>
    <w:rsid w:val="00EB7971"/>
    <w:rsid w:val="00EB7D3B"/>
    <w:rsid w:val="00EC0270"/>
    <w:rsid w:val="00EC05CF"/>
    <w:rsid w:val="00EC3D7B"/>
    <w:rsid w:val="00EC4D37"/>
    <w:rsid w:val="00EC5555"/>
    <w:rsid w:val="00EC55BB"/>
    <w:rsid w:val="00EC6521"/>
    <w:rsid w:val="00EC702F"/>
    <w:rsid w:val="00ED0D56"/>
    <w:rsid w:val="00ED2C67"/>
    <w:rsid w:val="00ED5D8A"/>
    <w:rsid w:val="00ED5F71"/>
    <w:rsid w:val="00EE27EC"/>
    <w:rsid w:val="00EE36DC"/>
    <w:rsid w:val="00EE38F7"/>
    <w:rsid w:val="00EE39F8"/>
    <w:rsid w:val="00EE486E"/>
    <w:rsid w:val="00EE5511"/>
    <w:rsid w:val="00EE5EA3"/>
    <w:rsid w:val="00EE6731"/>
    <w:rsid w:val="00EE7637"/>
    <w:rsid w:val="00EE78E8"/>
    <w:rsid w:val="00EE7F4E"/>
    <w:rsid w:val="00EF0917"/>
    <w:rsid w:val="00EF264D"/>
    <w:rsid w:val="00EF55F9"/>
    <w:rsid w:val="00EF592E"/>
    <w:rsid w:val="00EF626A"/>
    <w:rsid w:val="00EF7215"/>
    <w:rsid w:val="00EF7C5B"/>
    <w:rsid w:val="00F003E8"/>
    <w:rsid w:val="00F005E5"/>
    <w:rsid w:val="00F0085D"/>
    <w:rsid w:val="00F01A86"/>
    <w:rsid w:val="00F02B7E"/>
    <w:rsid w:val="00F02B9B"/>
    <w:rsid w:val="00F032AB"/>
    <w:rsid w:val="00F045D5"/>
    <w:rsid w:val="00F05DF0"/>
    <w:rsid w:val="00F06515"/>
    <w:rsid w:val="00F06E25"/>
    <w:rsid w:val="00F11490"/>
    <w:rsid w:val="00F11CEE"/>
    <w:rsid w:val="00F11E70"/>
    <w:rsid w:val="00F1284D"/>
    <w:rsid w:val="00F13AAD"/>
    <w:rsid w:val="00F143C9"/>
    <w:rsid w:val="00F1474C"/>
    <w:rsid w:val="00F1606D"/>
    <w:rsid w:val="00F166DA"/>
    <w:rsid w:val="00F16ACB"/>
    <w:rsid w:val="00F16AE8"/>
    <w:rsid w:val="00F16B9E"/>
    <w:rsid w:val="00F16DBA"/>
    <w:rsid w:val="00F16F80"/>
    <w:rsid w:val="00F2180F"/>
    <w:rsid w:val="00F21C60"/>
    <w:rsid w:val="00F22C6B"/>
    <w:rsid w:val="00F2406B"/>
    <w:rsid w:val="00F248E5"/>
    <w:rsid w:val="00F250CA"/>
    <w:rsid w:val="00F27F66"/>
    <w:rsid w:val="00F31AB6"/>
    <w:rsid w:val="00F3205E"/>
    <w:rsid w:val="00F337B4"/>
    <w:rsid w:val="00F349D6"/>
    <w:rsid w:val="00F34F8B"/>
    <w:rsid w:val="00F409AD"/>
    <w:rsid w:val="00F412A1"/>
    <w:rsid w:val="00F41CB3"/>
    <w:rsid w:val="00F434A1"/>
    <w:rsid w:val="00F45FBA"/>
    <w:rsid w:val="00F465B3"/>
    <w:rsid w:val="00F46808"/>
    <w:rsid w:val="00F4708C"/>
    <w:rsid w:val="00F50604"/>
    <w:rsid w:val="00F50F25"/>
    <w:rsid w:val="00F54551"/>
    <w:rsid w:val="00F54947"/>
    <w:rsid w:val="00F56102"/>
    <w:rsid w:val="00F577DB"/>
    <w:rsid w:val="00F61121"/>
    <w:rsid w:val="00F62C0A"/>
    <w:rsid w:val="00F638D5"/>
    <w:rsid w:val="00F63A6F"/>
    <w:rsid w:val="00F67B8E"/>
    <w:rsid w:val="00F67C2E"/>
    <w:rsid w:val="00F7515F"/>
    <w:rsid w:val="00F75E2D"/>
    <w:rsid w:val="00F76E04"/>
    <w:rsid w:val="00F77038"/>
    <w:rsid w:val="00F816EF"/>
    <w:rsid w:val="00F847A1"/>
    <w:rsid w:val="00F86479"/>
    <w:rsid w:val="00F8753E"/>
    <w:rsid w:val="00F91D09"/>
    <w:rsid w:val="00F930C0"/>
    <w:rsid w:val="00F935E7"/>
    <w:rsid w:val="00F93BA7"/>
    <w:rsid w:val="00F94094"/>
    <w:rsid w:val="00F94274"/>
    <w:rsid w:val="00F9468C"/>
    <w:rsid w:val="00FA1288"/>
    <w:rsid w:val="00FA1BFA"/>
    <w:rsid w:val="00FA3137"/>
    <w:rsid w:val="00FA4A83"/>
    <w:rsid w:val="00FA4CDA"/>
    <w:rsid w:val="00FA55F7"/>
    <w:rsid w:val="00FB113D"/>
    <w:rsid w:val="00FB2328"/>
    <w:rsid w:val="00FB2C54"/>
    <w:rsid w:val="00FB2E79"/>
    <w:rsid w:val="00FB32E1"/>
    <w:rsid w:val="00FB3846"/>
    <w:rsid w:val="00FB3F2E"/>
    <w:rsid w:val="00FB5447"/>
    <w:rsid w:val="00FC06E1"/>
    <w:rsid w:val="00FC0F01"/>
    <w:rsid w:val="00FC1885"/>
    <w:rsid w:val="00FC48F8"/>
    <w:rsid w:val="00FD0AAA"/>
    <w:rsid w:val="00FD2B9D"/>
    <w:rsid w:val="00FD4829"/>
    <w:rsid w:val="00FD4DE5"/>
    <w:rsid w:val="00FD57C7"/>
    <w:rsid w:val="00FD6AE7"/>
    <w:rsid w:val="00FD6AE8"/>
    <w:rsid w:val="00FD7177"/>
    <w:rsid w:val="00FD72E5"/>
    <w:rsid w:val="00FD7946"/>
    <w:rsid w:val="00FE0A85"/>
    <w:rsid w:val="00FE125D"/>
    <w:rsid w:val="00FE3DB3"/>
    <w:rsid w:val="00FE4A57"/>
    <w:rsid w:val="00FE65D2"/>
    <w:rsid w:val="00FF2DD1"/>
    <w:rsid w:val="00FF35F1"/>
    <w:rsid w:val="00FF452B"/>
    <w:rsid w:val="00FF4C7C"/>
    <w:rsid w:val="00FF55BA"/>
    <w:rsid w:val="00FF5ED8"/>
    <w:rsid w:val="00FF654E"/>
    <w:rsid w:val="00FF663F"/>
    <w:rsid w:val="52C33FC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C814B2"/>
  <w15:chartTrackingRefBased/>
  <w15:docId w15:val="{D053D460-A351-4B7D-8F01-7C76AE16B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17"/>
    </w:rPr>
  </w:style>
  <w:style w:type="paragraph" w:styleId="Heading1">
    <w:name w:val="heading 1"/>
    <w:basedOn w:val="Normal"/>
    <w:next w:val="Normal"/>
    <w:qFormat/>
    <w:pPr>
      <w:keepNext/>
      <w:jc w:val="center"/>
      <w:outlineLvl w:val="0"/>
    </w:pPr>
    <w:rPr>
      <w:b/>
      <w:caps/>
      <w:sz w:val="20"/>
    </w:rPr>
  </w:style>
  <w:style w:type="paragraph" w:styleId="Heading2">
    <w:name w:val="heading 2"/>
    <w:basedOn w:val="Normal"/>
    <w:next w:val="Normal"/>
    <w:qFormat/>
    <w:pPr>
      <w:keepNext/>
      <w:keepLines/>
      <w:spacing w:before="170" w:after="170"/>
      <w:outlineLvl w:val="1"/>
    </w:pPr>
    <w:rPr>
      <w:caps/>
    </w:rPr>
  </w:style>
  <w:style w:type="paragraph" w:styleId="Heading3">
    <w:name w:val="heading 3"/>
    <w:basedOn w:val="Normal"/>
    <w:next w:val="Normal"/>
    <w:qFormat/>
    <w:pPr>
      <w:keepNext/>
      <w:keepLines/>
      <w:spacing w:before="170" w:after="170"/>
      <w:outlineLvl w:val="2"/>
    </w:pPr>
    <w:rPr>
      <w:i/>
    </w:rPr>
  </w:style>
  <w:style w:type="paragraph" w:styleId="Heading4">
    <w:name w:val="heading 4"/>
    <w:basedOn w:val="Normal"/>
    <w:next w:val="Normal"/>
    <w:qFormat/>
    <w:pPr>
      <w:keepNext/>
      <w:spacing w:after="170"/>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Small">
    <w:name w:val="Title Small"/>
    <w:basedOn w:val="Normal"/>
    <w:next w:val="Normal"/>
    <w:pPr>
      <w:spacing w:before="170" w:after="170"/>
      <w:jc w:val="center"/>
    </w:pPr>
  </w:style>
  <w:style w:type="paragraph" w:customStyle="1" w:styleId="Part">
    <w:name w:val="Part"/>
    <w:basedOn w:val="Normal"/>
    <w:pPr>
      <w:keepLines/>
      <w:spacing w:before="3700" w:after="510"/>
      <w:jc w:val="center"/>
    </w:pPr>
    <w:rPr>
      <w:b/>
      <w:sz w:val="28"/>
    </w:rPr>
  </w:style>
  <w:style w:type="paragraph" w:customStyle="1" w:styleId="Trow">
    <w:name w:val="Trow"/>
    <w:basedOn w:val="Normal"/>
  </w:style>
  <w:style w:type="paragraph" w:customStyle="1" w:styleId="List1">
    <w:name w:val="List1"/>
    <w:basedOn w:val="Normal"/>
    <w:pPr>
      <w:keepLines/>
      <w:spacing w:after="170"/>
      <w:ind w:left="567"/>
    </w:pPr>
  </w:style>
  <w:style w:type="paragraph" w:customStyle="1" w:styleId="List2">
    <w:name w:val="List2"/>
    <w:basedOn w:val="Normal"/>
    <w:pPr>
      <w:keepLines/>
      <w:spacing w:after="170"/>
      <w:ind w:left="1134"/>
    </w:pPr>
  </w:style>
  <w:style w:type="paragraph" w:customStyle="1" w:styleId="List3">
    <w:name w:val="List3"/>
    <w:basedOn w:val="Normal"/>
    <w:pPr>
      <w:keepLines/>
      <w:spacing w:after="170"/>
      <w:ind w:left="1701"/>
    </w:pPr>
  </w:style>
  <w:style w:type="paragraph" w:customStyle="1" w:styleId="List4">
    <w:name w:val="List4"/>
    <w:basedOn w:val="Normal"/>
    <w:pPr>
      <w:keepLines/>
      <w:spacing w:after="170"/>
      <w:ind w:left="2268"/>
    </w:pPr>
  </w:style>
  <w:style w:type="paragraph" w:customStyle="1" w:styleId="List2H">
    <w:name w:val="List2H"/>
    <w:basedOn w:val="List2"/>
    <w:pPr>
      <w:ind w:left="1701" w:hanging="567"/>
    </w:pPr>
  </w:style>
  <w:style w:type="paragraph" w:customStyle="1" w:styleId="List3H">
    <w:name w:val="List3H"/>
    <w:basedOn w:val="List3"/>
    <w:pPr>
      <w:ind w:left="2268" w:hanging="567"/>
    </w:pPr>
  </w:style>
  <w:style w:type="paragraph" w:customStyle="1" w:styleId="TrowF">
    <w:name w:val="TrowF"/>
    <w:basedOn w:val="Trow"/>
    <w:pPr>
      <w:spacing w:before="60"/>
    </w:pPr>
  </w:style>
  <w:style w:type="paragraph" w:customStyle="1" w:styleId="Heading2First">
    <w:name w:val="Heading 2 First"/>
    <w:basedOn w:val="Heading2"/>
    <w:next w:val="Normal"/>
    <w:pPr>
      <w:spacing w:before="0"/>
    </w:pPr>
  </w:style>
  <w:style w:type="paragraph" w:customStyle="1" w:styleId="List1Rom">
    <w:name w:val="List1Rom"/>
    <w:basedOn w:val="List1"/>
    <w:pPr>
      <w:tabs>
        <w:tab w:val="right" w:pos="851"/>
        <w:tab w:val="left" w:pos="1134"/>
      </w:tabs>
      <w:ind w:left="1134" w:hanging="1134"/>
    </w:pPr>
  </w:style>
  <w:style w:type="paragraph" w:customStyle="1" w:styleId="Heading3CAPS">
    <w:name w:val="Heading 3 CAPS"/>
    <w:basedOn w:val="Normal"/>
    <w:next w:val="Normal"/>
    <w:pPr>
      <w:keepNext/>
      <w:outlineLvl w:val="2"/>
    </w:pPr>
    <w:rPr>
      <w:caps/>
    </w:rPr>
  </w:style>
  <w:style w:type="paragraph" w:customStyle="1" w:styleId="List3Rom">
    <w:name w:val="List3Rom"/>
    <w:basedOn w:val="List3"/>
    <w:pPr>
      <w:tabs>
        <w:tab w:val="right" w:pos="1985"/>
        <w:tab w:val="left" w:pos="2268"/>
      </w:tabs>
      <w:ind w:left="2268" w:hanging="1134"/>
    </w:pPr>
  </w:style>
  <w:style w:type="paragraph" w:customStyle="1" w:styleId="List0R">
    <w:name w:val="List0R"/>
    <w:basedOn w:val="List0"/>
    <w:pPr>
      <w:ind w:firstLine="567"/>
    </w:pPr>
  </w:style>
  <w:style w:type="paragraph" w:customStyle="1" w:styleId="List0">
    <w:name w:val="List0"/>
    <w:basedOn w:val="Normal"/>
    <w:pPr>
      <w:keepLines/>
      <w:spacing w:after="170"/>
    </w:pPr>
  </w:style>
  <w:style w:type="paragraph" w:customStyle="1" w:styleId="List0Rom">
    <w:name w:val="List0Rom"/>
    <w:basedOn w:val="List0"/>
    <w:pPr>
      <w:tabs>
        <w:tab w:val="right" w:pos="851"/>
        <w:tab w:val="left" w:pos="1134"/>
      </w:tabs>
    </w:pPr>
  </w:style>
  <w:style w:type="paragraph" w:customStyle="1" w:styleId="List2RomB">
    <w:name w:val="List2RomB"/>
    <w:basedOn w:val="List2"/>
    <w:pPr>
      <w:tabs>
        <w:tab w:val="right" w:pos="1418"/>
        <w:tab w:val="left" w:pos="1701"/>
      </w:tabs>
      <w:ind w:left="0"/>
    </w:pPr>
  </w:style>
  <w:style w:type="paragraph" w:customStyle="1" w:styleId="List0H">
    <w:name w:val="List0H"/>
    <w:basedOn w:val="List0"/>
    <w:pPr>
      <w:ind w:left="567" w:hanging="567"/>
    </w:pPr>
  </w:style>
  <w:style w:type="paragraph" w:customStyle="1" w:styleId="EmitInfo">
    <w:name w:val="EmitInfo"/>
    <w:basedOn w:val="Normal"/>
    <w:pPr>
      <w:spacing w:after="510"/>
      <w:jc w:val="center"/>
    </w:pPr>
    <w:rPr>
      <w:i/>
    </w:rPr>
  </w:style>
  <w:style w:type="paragraph" w:customStyle="1" w:styleId="Heading1hidden">
    <w:name w:val="Heading 1 hidden"/>
    <w:basedOn w:val="Normal"/>
    <w:next w:val="Normal"/>
    <w:pPr>
      <w:keepNext/>
      <w:keepLines/>
      <w:jc w:val="center"/>
      <w:outlineLvl w:val="0"/>
    </w:pPr>
    <w:rPr>
      <w:caps/>
      <w:color w:val="FFFFFF"/>
    </w:rPr>
  </w:style>
  <w:style w:type="paragraph" w:customStyle="1" w:styleId="ContinueOrEndOfFile">
    <w:name w:val="ContinueOrEndOfFile"/>
    <w:basedOn w:val="Normal"/>
    <w:pPr>
      <w:spacing w:before="680"/>
      <w:jc w:val="right"/>
    </w:pPr>
  </w:style>
  <w:style w:type="paragraph" w:customStyle="1" w:styleId="TitleCAPS">
    <w:name w:val="Title CAPS"/>
    <w:basedOn w:val="Normal"/>
    <w:next w:val="Normal"/>
    <w:pPr>
      <w:spacing w:after="340"/>
      <w:jc w:val="center"/>
    </w:pPr>
    <w:rPr>
      <w:caps/>
    </w:rPr>
  </w:style>
  <w:style w:type="paragraph" w:styleId="Header">
    <w:name w:val="header"/>
    <w:basedOn w:val="Normal"/>
    <w:link w:val="HeaderChar"/>
    <w:pPr>
      <w:tabs>
        <w:tab w:val="right" w:pos="9072"/>
      </w:tabs>
      <w:jc w:val="center"/>
    </w:pPr>
    <w:rPr>
      <w:b/>
    </w:rPr>
  </w:style>
  <w:style w:type="paragraph" w:customStyle="1" w:styleId="Heading2Hidden">
    <w:name w:val="Heading 2 Hidden"/>
    <w:basedOn w:val="Heading2"/>
    <w:next w:val="Normal"/>
    <w:pPr>
      <w:spacing w:before="0" w:after="0"/>
    </w:pPr>
    <w:rPr>
      <w:caps w:val="0"/>
      <w:color w:val="FFFFFF"/>
    </w:rPr>
  </w:style>
  <w:style w:type="paragraph" w:customStyle="1" w:styleId="Heading3Hidden">
    <w:name w:val="Heading 3 Hidden"/>
    <w:basedOn w:val="Heading3"/>
    <w:next w:val="Normal"/>
    <w:pPr>
      <w:spacing w:before="0" w:after="0"/>
    </w:pPr>
    <w:rPr>
      <w:color w:val="FFFFFF"/>
    </w:rPr>
  </w:style>
  <w:style w:type="paragraph" w:customStyle="1" w:styleId="Heading3First">
    <w:name w:val="Heading 3 First"/>
    <w:basedOn w:val="Heading3"/>
    <w:next w:val="Normal"/>
    <w:pPr>
      <w:spacing w:before="0"/>
    </w:pPr>
  </w:style>
  <w:style w:type="paragraph" w:styleId="Footer">
    <w:name w:val="footer"/>
    <w:basedOn w:val="Normal"/>
    <w:pPr>
      <w:pBdr>
        <w:top w:val="single" w:sz="4" w:space="6" w:color="auto"/>
      </w:pBdr>
      <w:tabs>
        <w:tab w:val="right" w:pos="9072"/>
      </w:tabs>
    </w:pPr>
  </w:style>
  <w:style w:type="character" w:styleId="PageNumber">
    <w:name w:val="page number"/>
    <w:basedOn w:val="DefaultParagraphFont"/>
  </w:style>
  <w:style w:type="paragraph" w:customStyle="1" w:styleId="List2Rom">
    <w:name w:val="List2Rom"/>
    <w:basedOn w:val="List2"/>
    <w:pPr>
      <w:tabs>
        <w:tab w:val="right" w:pos="1418"/>
      </w:tabs>
      <w:ind w:left="1701" w:hanging="1134"/>
    </w:pPr>
  </w:style>
  <w:style w:type="paragraph" w:customStyle="1" w:styleId="Heading2Centered">
    <w:name w:val="Heading 2 Centered"/>
    <w:basedOn w:val="Heading2"/>
    <w:next w:val="Normal"/>
    <w:pPr>
      <w:jc w:val="center"/>
    </w:pPr>
  </w:style>
  <w:style w:type="paragraph" w:customStyle="1" w:styleId="List1H">
    <w:name w:val="List1H"/>
    <w:basedOn w:val="List1"/>
    <w:pPr>
      <w:ind w:left="1134" w:hanging="567"/>
    </w:pPr>
  </w:style>
  <w:style w:type="paragraph" w:customStyle="1" w:styleId="Titleunderlined">
    <w:name w:val="Title underlined"/>
    <w:basedOn w:val="TitleSmall"/>
    <w:pPr>
      <w:jc w:val="left"/>
    </w:pPr>
    <w:rPr>
      <w:u w:val="single"/>
    </w:rPr>
  </w:style>
  <w:style w:type="paragraph" w:customStyle="1" w:styleId="Headerline">
    <w:name w:val="Header line"/>
    <w:basedOn w:val="Normal"/>
    <w:pPr>
      <w:pBdr>
        <w:bottom w:val="single" w:sz="6" w:space="6" w:color="auto"/>
      </w:pBdr>
      <w:tabs>
        <w:tab w:val="right" w:pos="9061"/>
      </w:tabs>
    </w:pPr>
    <w:rPr>
      <w:lang w:val="fr-FR"/>
    </w:rPr>
  </w:style>
  <w:style w:type="paragraph" w:customStyle="1" w:styleId="TOC">
    <w:name w:val="TOC"/>
    <w:basedOn w:val="Normal"/>
    <w:pPr>
      <w:tabs>
        <w:tab w:val="left" w:pos="2268"/>
        <w:tab w:val="left" w:leader="dot" w:pos="7088"/>
        <w:tab w:val="right" w:pos="7513"/>
        <w:tab w:val="center" w:pos="7655"/>
        <w:tab w:val="left" w:pos="7797"/>
      </w:tabs>
      <w:spacing w:before="120" w:after="120"/>
      <w:ind w:left="1985" w:hanging="1418"/>
    </w:pPr>
  </w:style>
  <w:style w:type="paragraph" w:customStyle="1" w:styleId="Toc1">
    <w:name w:val="Toc1"/>
    <w:basedOn w:val="TOC"/>
    <w:pPr>
      <w:spacing w:before="0"/>
    </w:pPr>
  </w:style>
  <w:style w:type="character" w:styleId="Hyperlink">
    <w:name w:val="Hyperlink"/>
    <w:rsid w:val="00773EE3"/>
    <w:rPr>
      <w:color w:val="0000FF"/>
      <w:u w:val="single"/>
    </w:rPr>
  </w:style>
  <w:style w:type="character" w:styleId="FollowedHyperlink">
    <w:name w:val="FollowedHyperlink"/>
    <w:rsid w:val="00773EE3"/>
    <w:rPr>
      <w:color w:val="800080"/>
      <w:u w:val="single"/>
    </w:rPr>
  </w:style>
  <w:style w:type="paragraph" w:styleId="Revision">
    <w:name w:val="Revision"/>
    <w:hidden/>
    <w:uiPriority w:val="99"/>
    <w:semiHidden/>
    <w:rsid w:val="00736CE8"/>
    <w:rPr>
      <w:rFonts w:ascii="Arial" w:hAnsi="Arial"/>
      <w:sz w:val="17"/>
    </w:rPr>
  </w:style>
  <w:style w:type="character" w:styleId="CommentReference">
    <w:name w:val="annotation reference"/>
    <w:rsid w:val="00A27231"/>
    <w:rPr>
      <w:sz w:val="16"/>
      <w:szCs w:val="16"/>
    </w:rPr>
  </w:style>
  <w:style w:type="paragraph" w:styleId="CommentText">
    <w:name w:val="annotation text"/>
    <w:basedOn w:val="Normal"/>
    <w:link w:val="CommentTextChar"/>
    <w:rsid w:val="00A27231"/>
    <w:rPr>
      <w:sz w:val="20"/>
    </w:rPr>
  </w:style>
  <w:style w:type="character" w:customStyle="1" w:styleId="CommentTextChar">
    <w:name w:val="Comment Text Char"/>
    <w:link w:val="CommentText"/>
    <w:rsid w:val="00A27231"/>
    <w:rPr>
      <w:rFonts w:ascii="Arial" w:hAnsi="Arial"/>
      <w:lang w:eastAsia="en-US"/>
    </w:rPr>
  </w:style>
  <w:style w:type="paragraph" w:styleId="CommentSubject">
    <w:name w:val="annotation subject"/>
    <w:basedOn w:val="CommentText"/>
    <w:next w:val="CommentText"/>
    <w:link w:val="CommentSubjectChar"/>
    <w:rsid w:val="00A27231"/>
    <w:rPr>
      <w:b/>
      <w:bCs/>
    </w:rPr>
  </w:style>
  <w:style w:type="character" w:customStyle="1" w:styleId="CommentSubjectChar">
    <w:name w:val="Comment Subject Char"/>
    <w:link w:val="CommentSubject"/>
    <w:rsid w:val="00A27231"/>
    <w:rPr>
      <w:rFonts w:ascii="Arial" w:hAnsi="Arial"/>
      <w:b/>
      <w:bCs/>
      <w:lang w:eastAsia="en-US"/>
    </w:rPr>
  </w:style>
  <w:style w:type="character" w:styleId="UnresolvedMention">
    <w:name w:val="Unresolved Mention"/>
    <w:uiPriority w:val="99"/>
    <w:semiHidden/>
    <w:unhideWhenUsed/>
    <w:rsid w:val="00A27231"/>
    <w:rPr>
      <w:color w:val="605E5C"/>
      <w:shd w:val="clear" w:color="auto" w:fill="E1DFDD"/>
    </w:rPr>
  </w:style>
  <w:style w:type="paragraph" w:customStyle="1" w:styleId="Default">
    <w:name w:val="Default"/>
    <w:rsid w:val="00D95757"/>
    <w:pPr>
      <w:autoSpaceDE w:val="0"/>
      <w:autoSpaceDN w:val="0"/>
      <w:adjustRightInd w:val="0"/>
    </w:pPr>
    <w:rPr>
      <w:rFonts w:ascii="Calibri" w:hAnsi="Calibri" w:cs="Calibri"/>
      <w:color w:val="000000"/>
      <w:sz w:val="24"/>
      <w:szCs w:val="24"/>
    </w:rPr>
  </w:style>
  <w:style w:type="character" w:customStyle="1" w:styleId="HeaderChar">
    <w:name w:val="Header Char"/>
    <w:link w:val="Header"/>
    <w:rsid w:val="00EC3D7B"/>
    <w:rPr>
      <w:rFonts w:ascii="Arial" w:hAnsi="Arial"/>
      <w:b/>
      <w:sz w:val="17"/>
    </w:rPr>
  </w:style>
  <w:style w:type="paragraph" w:styleId="ListParagraph">
    <w:name w:val="List Paragraph"/>
    <w:basedOn w:val="Normal"/>
    <w:uiPriority w:val="34"/>
    <w:qFormat/>
    <w:rsid w:val="00346080"/>
    <w:pPr>
      <w:spacing w:before="180" w:after="240"/>
      <w:ind w:left="720"/>
      <w:contextualSpacing/>
    </w:pPr>
    <w:rPr>
      <w:rFonts w:eastAsia="Aptos" w:cs="Noto Sans Display"/>
      <w:sz w:val="22"/>
      <w:szCs w:val="22"/>
    </w:rPr>
  </w:style>
  <w:style w:type="character" w:styleId="Mention">
    <w:name w:val="Mention"/>
    <w:basedOn w:val="DefaultParagraphFont"/>
    <w:uiPriority w:val="99"/>
    <w:unhideWhenUsed/>
    <w:rsid w:val="00365E2F"/>
    <w:rPr>
      <w:color w:val="2B579A"/>
      <w:shd w:val="clear" w:color="auto" w:fill="E1DFDD"/>
    </w:rPr>
  </w:style>
  <w:style w:type="numbering" w:customStyle="1" w:styleId="CurrentList1">
    <w:name w:val="Current List1"/>
    <w:uiPriority w:val="99"/>
    <w:rsid w:val="004C2024"/>
    <w:pPr>
      <w:numPr>
        <w:numId w:val="37"/>
      </w:numPr>
    </w:pPr>
  </w:style>
  <w:style w:type="numbering" w:customStyle="1" w:styleId="CurrentList2">
    <w:name w:val="Current List2"/>
    <w:uiPriority w:val="99"/>
    <w:rsid w:val="004C2024"/>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08965">
      <w:bodyDiv w:val="1"/>
      <w:marLeft w:val="0"/>
      <w:marRight w:val="0"/>
      <w:marTop w:val="0"/>
      <w:marBottom w:val="0"/>
      <w:divBdr>
        <w:top w:val="none" w:sz="0" w:space="0" w:color="auto"/>
        <w:left w:val="none" w:sz="0" w:space="0" w:color="auto"/>
        <w:bottom w:val="none" w:sz="0" w:space="0" w:color="auto"/>
        <w:right w:val="none" w:sz="0" w:space="0" w:color="auto"/>
      </w:divBdr>
    </w:div>
    <w:div w:id="189074613">
      <w:bodyDiv w:val="1"/>
      <w:marLeft w:val="0"/>
      <w:marRight w:val="0"/>
      <w:marTop w:val="0"/>
      <w:marBottom w:val="0"/>
      <w:divBdr>
        <w:top w:val="none" w:sz="0" w:space="0" w:color="auto"/>
        <w:left w:val="none" w:sz="0" w:space="0" w:color="auto"/>
        <w:bottom w:val="none" w:sz="0" w:space="0" w:color="auto"/>
        <w:right w:val="none" w:sz="0" w:space="0" w:color="auto"/>
      </w:divBdr>
    </w:div>
    <w:div w:id="262613992">
      <w:bodyDiv w:val="1"/>
      <w:marLeft w:val="0"/>
      <w:marRight w:val="0"/>
      <w:marTop w:val="0"/>
      <w:marBottom w:val="0"/>
      <w:divBdr>
        <w:top w:val="none" w:sz="0" w:space="0" w:color="auto"/>
        <w:left w:val="none" w:sz="0" w:space="0" w:color="auto"/>
        <w:bottom w:val="none" w:sz="0" w:space="0" w:color="auto"/>
        <w:right w:val="none" w:sz="0" w:space="0" w:color="auto"/>
      </w:divBdr>
    </w:div>
    <w:div w:id="267085848">
      <w:bodyDiv w:val="1"/>
      <w:marLeft w:val="0"/>
      <w:marRight w:val="0"/>
      <w:marTop w:val="0"/>
      <w:marBottom w:val="0"/>
      <w:divBdr>
        <w:top w:val="none" w:sz="0" w:space="0" w:color="auto"/>
        <w:left w:val="none" w:sz="0" w:space="0" w:color="auto"/>
        <w:bottom w:val="none" w:sz="0" w:space="0" w:color="auto"/>
        <w:right w:val="none" w:sz="0" w:space="0" w:color="auto"/>
      </w:divBdr>
    </w:div>
    <w:div w:id="300119730">
      <w:bodyDiv w:val="1"/>
      <w:marLeft w:val="0"/>
      <w:marRight w:val="0"/>
      <w:marTop w:val="0"/>
      <w:marBottom w:val="0"/>
      <w:divBdr>
        <w:top w:val="none" w:sz="0" w:space="0" w:color="auto"/>
        <w:left w:val="none" w:sz="0" w:space="0" w:color="auto"/>
        <w:bottom w:val="none" w:sz="0" w:space="0" w:color="auto"/>
        <w:right w:val="none" w:sz="0" w:space="0" w:color="auto"/>
      </w:divBdr>
    </w:div>
    <w:div w:id="362560927">
      <w:bodyDiv w:val="1"/>
      <w:marLeft w:val="0"/>
      <w:marRight w:val="0"/>
      <w:marTop w:val="0"/>
      <w:marBottom w:val="0"/>
      <w:divBdr>
        <w:top w:val="none" w:sz="0" w:space="0" w:color="auto"/>
        <w:left w:val="none" w:sz="0" w:space="0" w:color="auto"/>
        <w:bottom w:val="none" w:sz="0" w:space="0" w:color="auto"/>
        <w:right w:val="none" w:sz="0" w:space="0" w:color="auto"/>
      </w:divBdr>
    </w:div>
    <w:div w:id="457995113">
      <w:bodyDiv w:val="1"/>
      <w:marLeft w:val="0"/>
      <w:marRight w:val="0"/>
      <w:marTop w:val="0"/>
      <w:marBottom w:val="0"/>
      <w:divBdr>
        <w:top w:val="none" w:sz="0" w:space="0" w:color="auto"/>
        <w:left w:val="none" w:sz="0" w:space="0" w:color="auto"/>
        <w:bottom w:val="none" w:sz="0" w:space="0" w:color="auto"/>
        <w:right w:val="none" w:sz="0" w:space="0" w:color="auto"/>
      </w:divBdr>
    </w:div>
    <w:div w:id="529343431">
      <w:bodyDiv w:val="1"/>
      <w:marLeft w:val="0"/>
      <w:marRight w:val="0"/>
      <w:marTop w:val="0"/>
      <w:marBottom w:val="0"/>
      <w:divBdr>
        <w:top w:val="none" w:sz="0" w:space="0" w:color="auto"/>
        <w:left w:val="none" w:sz="0" w:space="0" w:color="auto"/>
        <w:bottom w:val="none" w:sz="0" w:space="0" w:color="auto"/>
        <w:right w:val="none" w:sz="0" w:space="0" w:color="auto"/>
      </w:divBdr>
    </w:div>
    <w:div w:id="590897495">
      <w:bodyDiv w:val="1"/>
      <w:marLeft w:val="0"/>
      <w:marRight w:val="0"/>
      <w:marTop w:val="0"/>
      <w:marBottom w:val="0"/>
      <w:divBdr>
        <w:top w:val="none" w:sz="0" w:space="0" w:color="auto"/>
        <w:left w:val="none" w:sz="0" w:space="0" w:color="auto"/>
        <w:bottom w:val="none" w:sz="0" w:space="0" w:color="auto"/>
        <w:right w:val="none" w:sz="0" w:space="0" w:color="auto"/>
      </w:divBdr>
    </w:div>
    <w:div w:id="599683928">
      <w:bodyDiv w:val="1"/>
      <w:marLeft w:val="0"/>
      <w:marRight w:val="0"/>
      <w:marTop w:val="0"/>
      <w:marBottom w:val="0"/>
      <w:divBdr>
        <w:top w:val="none" w:sz="0" w:space="0" w:color="auto"/>
        <w:left w:val="none" w:sz="0" w:space="0" w:color="auto"/>
        <w:bottom w:val="none" w:sz="0" w:space="0" w:color="auto"/>
        <w:right w:val="none" w:sz="0" w:space="0" w:color="auto"/>
      </w:divBdr>
    </w:div>
    <w:div w:id="698549843">
      <w:bodyDiv w:val="1"/>
      <w:marLeft w:val="0"/>
      <w:marRight w:val="0"/>
      <w:marTop w:val="0"/>
      <w:marBottom w:val="0"/>
      <w:divBdr>
        <w:top w:val="none" w:sz="0" w:space="0" w:color="auto"/>
        <w:left w:val="none" w:sz="0" w:space="0" w:color="auto"/>
        <w:bottom w:val="none" w:sz="0" w:space="0" w:color="auto"/>
        <w:right w:val="none" w:sz="0" w:space="0" w:color="auto"/>
      </w:divBdr>
    </w:div>
    <w:div w:id="869611654">
      <w:bodyDiv w:val="1"/>
      <w:marLeft w:val="0"/>
      <w:marRight w:val="0"/>
      <w:marTop w:val="0"/>
      <w:marBottom w:val="0"/>
      <w:divBdr>
        <w:top w:val="none" w:sz="0" w:space="0" w:color="auto"/>
        <w:left w:val="none" w:sz="0" w:space="0" w:color="auto"/>
        <w:bottom w:val="none" w:sz="0" w:space="0" w:color="auto"/>
        <w:right w:val="none" w:sz="0" w:space="0" w:color="auto"/>
      </w:divBdr>
    </w:div>
    <w:div w:id="889656744">
      <w:bodyDiv w:val="1"/>
      <w:marLeft w:val="0"/>
      <w:marRight w:val="0"/>
      <w:marTop w:val="0"/>
      <w:marBottom w:val="0"/>
      <w:divBdr>
        <w:top w:val="none" w:sz="0" w:space="0" w:color="auto"/>
        <w:left w:val="none" w:sz="0" w:space="0" w:color="auto"/>
        <w:bottom w:val="none" w:sz="0" w:space="0" w:color="auto"/>
        <w:right w:val="none" w:sz="0" w:space="0" w:color="auto"/>
      </w:divBdr>
    </w:div>
    <w:div w:id="1130365622">
      <w:bodyDiv w:val="1"/>
      <w:marLeft w:val="0"/>
      <w:marRight w:val="0"/>
      <w:marTop w:val="0"/>
      <w:marBottom w:val="0"/>
      <w:divBdr>
        <w:top w:val="none" w:sz="0" w:space="0" w:color="auto"/>
        <w:left w:val="none" w:sz="0" w:space="0" w:color="auto"/>
        <w:bottom w:val="none" w:sz="0" w:space="0" w:color="auto"/>
        <w:right w:val="none" w:sz="0" w:space="0" w:color="auto"/>
      </w:divBdr>
    </w:div>
    <w:div w:id="172112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WIPO Body Document" ma:contentTypeID="0x01010043A0F979BE30A3469F998CB749C11FBD0F00798749CAA1C5C74E9D2B0C6669C1A9E0" ma:contentTypeVersion="358" ma:contentTypeDescription="" ma:contentTypeScope="" ma:versionID="5f2f28fae0159cd2e48fa89778e3c1ac">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cc87e1386aa32bb338a284ec8ed7d51"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TaxCatchAll" minOccurs="0"/>
                <xsd:element ref="ns2:TaxCatchAllLabel" minOccurs="0"/>
                <xsd:element ref="ns2:gd7c24c3841c42febad33c823204a123" minOccurs="0"/>
                <xsd:element ref="ns2:oec7080f59824b85bfab9bab42c36e68" minOccurs="0"/>
                <xsd:element ref="ns2:j72d38dd587d4c818476e9c94f452b47" minOccurs="0"/>
                <xsd:element ref="ns2:gbd88f87496145e58da10973a57b07b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element name="j72d38dd587d4c818476e9c94f452b47" ma:index="15"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gbd88f87496145e58da10973a57b07b8" ma:index="18" nillable="true" ma:taxonomy="true" ma:internalName="gbd88f87496145e58da10973a57b07b8" ma:taxonomyFieldName="Body1" ma:displayName="Body" ma:default="" ma:fieldId="{0bd88f87-4961-45e5-8da1-0973a57b07b8}" ma:sspId="f7a99264-aac8-44dd-b14f-8017e78a225a" ma:termSetId="b5868aee-eae4-40f2-8f9b-f92e3feaca7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6"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21" nillable="true" ma:displayName="Document ID Value" ma:description="The value of the document ID assigned to this item." ma:indexed="true"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f7a99264-aac8-44dd-b14f-8017e78a225a" ContentTypeId="0x01010043A0F979BE30A3469F998CB749C11FBD" PreviousValue="false"/>
</file>

<file path=customXml/item6.xml><?xml version="1.0" encoding="utf-8"?>
<p:properties xmlns:p="http://schemas.microsoft.com/office/2006/metadata/properties" xmlns:xsi="http://www.w3.org/2001/XMLSchema-instance" xmlns:pc="http://schemas.microsoft.com/office/infopath/2007/PartnerControls">
  <documentManagement>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ECCM_Description xmlns="0d6abe56-55ad-41de-8124-44420a0ee71d" xsi:nil="true"/>
    <_dlc_DocId xmlns="ec94eb93-2160-433d-bc9d-10bdc50beb83">ICSDBFP-360348501-19344</_dlc_DocId>
    <DocType xmlns="0d6abe56-55ad-41de-8124-44420a0ee71d" xsi:nil="true"/>
    <_dlc_DocIdUrl xmlns="ec94eb93-2160-433d-bc9d-10bdc50beb83">
      <Url>https://wipoprod.sharepoint.com/sites/SPS-INT-BFP-ICSD-CWS/_layouts/15/DocIdRedir.aspx?ID=ICSDBFP-360348501-19344</Url>
      <Description>ICSDBFP-360348501-19344</Description>
    </_dlc_DocIdUrl>
    <gbd88f87496145e58da10973a57b07b8 xmlns="56500874-bba0-4b48-9090-b201492e8473">
      <Terms xmlns="http://schemas.microsoft.com/office/infopath/2007/PartnerControls">
        <TermInfo xmlns="http://schemas.microsoft.com/office/infopath/2007/PartnerControls">
          <TermName xmlns="http://schemas.microsoft.com/office/infopath/2007/PartnerControls">Committee on WIPO Standards</TermName>
          <TermId xmlns="http://schemas.microsoft.com/office/infopath/2007/PartnerControls">505ec630-c8e5-4e30-8a4a-e8d9be6ccbb1</TermId>
        </TermInfo>
      </Terms>
    </gbd88f87496145e58da10973a57b07b8>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TaxCatchAll xmlns="56500874-bba0-4b48-9090-b201492e8473">
      <Value>5</Value>
      <Value>4</Value>
      <Value>3</Value>
      <Value>1</Value>
    </TaxCatchAll>
  </documentManagement>
</p:properties>
</file>

<file path=customXml/itemProps1.xml><?xml version="1.0" encoding="utf-8"?>
<ds:datastoreItem xmlns:ds="http://schemas.openxmlformats.org/officeDocument/2006/customXml" ds:itemID="{EC7A4974-9AA6-4ED2-9A57-C888605DAC88}">
  <ds:schemaRefs>
    <ds:schemaRef ds:uri="http://schemas.microsoft.com/sharepoint/events"/>
  </ds:schemaRefs>
</ds:datastoreItem>
</file>

<file path=customXml/itemProps2.xml><?xml version="1.0" encoding="utf-8"?>
<ds:datastoreItem xmlns:ds="http://schemas.openxmlformats.org/officeDocument/2006/customXml" ds:itemID="{38FFEC7E-1C99-4F8F-B6D6-3746C04B08E3}">
  <ds:schemaRefs>
    <ds:schemaRef ds:uri="http://schemas.microsoft.com/sharepoint/v3/contenttype/forms"/>
  </ds:schemaRefs>
</ds:datastoreItem>
</file>

<file path=customXml/itemProps3.xml><?xml version="1.0" encoding="utf-8"?>
<ds:datastoreItem xmlns:ds="http://schemas.openxmlformats.org/officeDocument/2006/customXml" ds:itemID="{FF30F213-CF11-497F-8D73-BD09845C99A6}">
  <ds:schemaRefs>
    <ds:schemaRef ds:uri="http://schemas.openxmlformats.org/officeDocument/2006/bibliography"/>
  </ds:schemaRefs>
</ds:datastoreItem>
</file>

<file path=customXml/itemProps4.xml><?xml version="1.0" encoding="utf-8"?>
<ds:datastoreItem xmlns:ds="http://schemas.openxmlformats.org/officeDocument/2006/customXml" ds:itemID="{60D0BED2-E698-4E37-A1CA-360E70ABCF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B910060-50D2-4875-AB39-BDA545972B0B}">
  <ds:schemaRefs>
    <ds:schemaRef ds:uri="Microsoft.SharePoint.Taxonomy.ContentTypeSync"/>
  </ds:schemaRefs>
</ds:datastoreItem>
</file>

<file path=customXml/itemProps6.xml><?xml version="1.0" encoding="utf-8"?>
<ds:datastoreItem xmlns:ds="http://schemas.openxmlformats.org/officeDocument/2006/customXml" ds:itemID="{FD7AD7C6-8DD9-4F1C-9857-17DB291998E8}">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2902</Words>
  <Characters>16543</Characters>
  <Application>Microsoft Office Word</Application>
  <DocSecurity>0</DocSecurity>
  <Lines>137</Lines>
  <Paragraphs>38</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CWS/13/24 Annex (English)</vt:lpstr>
      <vt:lpstr>    </vt:lpstr>
      <vt:lpstr>    Introduction</vt:lpstr>
      <vt:lpstr>    RECOMMENDED CONTENT FOR THE WEBSITES OF INTELLECTUAL PROPERTY WEB SITESOFFICES</vt:lpstr>
      <vt:lpstr>    RECOMMENDED ONLINE SERVICES PROVIDED BY THE WEBSITES OF INTELLECTUAL PROPERTY OF</vt:lpstr>
      <vt:lpstr>    ED SVICES</vt:lpstr>
    </vt:vector>
  </TitlesOfParts>
  <Manager/>
  <Company>WIPO</Company>
  <LinksUpToDate>false</LinksUpToDate>
  <CharactersWithSpaces>19407</CharactersWithSpaces>
  <SharedDoc>false</SharedDoc>
  <HLinks>
    <vt:vector size="6" baseType="variant">
      <vt:variant>
        <vt:i4>983068</vt:i4>
      </vt:variant>
      <vt:variant>
        <vt:i4>2</vt:i4>
      </vt:variant>
      <vt:variant>
        <vt:i4>0</vt:i4>
      </vt:variant>
      <vt:variant>
        <vt:i4>5</vt:i4>
      </vt:variant>
      <vt:variant>
        <vt:lpwstr>https://www.wipo.int/members/en/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CWS/13/24 Annex (English)</dc:title>
  <dc:subject>Proposal for revision of WIPO Handbook Part 6.1 Annex</dc:subject>
  <dc:creator>WIPO</dc:creator>
  <cp:keywords>WIPO CWS Thirteenth Session, Revision Proposal, WIPO Handbook Part 6.1, Annex </cp:keywords>
  <dc:description/>
  <cp:lastModifiedBy>EMMETT Claudia</cp:lastModifiedBy>
  <cp:revision>42</cp:revision>
  <cp:lastPrinted>2025-10-28T14:37:00Z</cp:lastPrinted>
  <dcterms:created xsi:type="dcterms:W3CDTF">2025-09-10T22:11:00Z</dcterms:created>
  <dcterms:modified xsi:type="dcterms:W3CDTF">2025-10-28T14:38:00Z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usinessUnit">
    <vt:lpwstr>4;#International Classifications and Standards Division|1bda9d19-f2c0-4f24-b9f1-c91ec6b8f041</vt:lpwstr>
  </property>
  <property fmtid="{D5CDD505-2E9C-101B-9397-08002B2CF9AE}" pid="3" name="MediaServiceImageTags">
    <vt:lpwstr/>
  </property>
  <property fmtid="{D5CDD505-2E9C-101B-9397-08002B2CF9AE}" pid="4" name="m4535404f5974080b635c68c1acaf1ab">
    <vt:lpwstr/>
  </property>
  <property fmtid="{D5CDD505-2E9C-101B-9397-08002B2CF9AE}" pid="5" name="RMClassification">
    <vt:lpwstr>5;#05 Committee Files|55687a62-9585-44b6-9628-3304e4ff88e9</vt:lpwstr>
  </property>
  <property fmtid="{D5CDD505-2E9C-101B-9397-08002B2CF9AE}" pid="6" name="ContentTypeId">
    <vt:lpwstr>0x01010043A0F979BE30A3469F998CB749C11FBD0F00798749CAA1C5C74E9D2B0C6669C1A9E0</vt:lpwstr>
  </property>
  <property fmtid="{D5CDD505-2E9C-101B-9397-08002B2CF9AE}" pid="7" name="Page">
    <vt:lpwstr>page:  6.1.</vt:lpwstr>
  </property>
  <property fmtid="{D5CDD505-2E9C-101B-9397-08002B2CF9AE}" pid="8" name="Body1">
    <vt:lpwstr>3;#Committee on WIPO Standards|505ec630-c8e5-4e30-8a4a-e8d9be6ccbb1</vt:lpwstr>
  </property>
  <property fmtid="{D5CDD505-2E9C-101B-9397-08002B2CF9AE}" pid="9" name="k5f91d7f67f54ee29b509143279df90f">
    <vt:lpwstr/>
  </property>
  <property fmtid="{D5CDD505-2E9C-101B-9397-08002B2CF9AE}" pid="10" name="IPTopics">
    <vt:lpwstr/>
  </property>
  <property fmtid="{D5CDD505-2E9C-101B-9397-08002B2CF9AE}" pid="11" name="Languages">
    <vt:lpwstr>1;#English|950e6fa2-2df0-4983-a604-54e57c7a6d93</vt:lpwstr>
  </property>
  <property fmtid="{D5CDD505-2E9C-101B-9397-08002B2CF9AE}" pid="12" name="docLang">
    <vt:lpwstr>en</vt:lpwstr>
  </property>
  <property fmtid="{D5CDD505-2E9C-101B-9397-08002B2CF9AE}" pid="13" name="lcf76f155ced4ddcb4097134ff3c332f">
    <vt:lpwstr/>
  </property>
  <property fmtid="{D5CDD505-2E9C-101B-9397-08002B2CF9AE}" pid="14" name="doc name">
    <vt:lpwstr>en / 06-01-01</vt:lpwstr>
  </property>
  <property fmtid="{D5CDD505-2E9C-101B-9397-08002B2CF9AE}" pid="15" name="ECCM_Year">
    <vt:lpwstr/>
  </property>
  <property fmtid="{D5CDD505-2E9C-101B-9397-08002B2CF9AE}" pid="16" name="_dlc_DocIdItemGuid">
    <vt:lpwstr>c08413bd-53f1-45d8-91ec-53c76729e5cc</vt:lpwstr>
  </property>
  <property fmtid="{D5CDD505-2E9C-101B-9397-08002B2CF9AE}" pid="17" name="MSIP_Label_20773ee6-353b-4fb9-a59d-0b94c8c67bea_Enabled">
    <vt:lpwstr>true</vt:lpwstr>
  </property>
  <property fmtid="{D5CDD505-2E9C-101B-9397-08002B2CF9AE}" pid="18" name="MSIP_Label_20773ee6-353b-4fb9-a59d-0b94c8c67bea_SetDate">
    <vt:lpwstr>2025-09-10T13:13:01Z</vt:lpwstr>
  </property>
  <property fmtid="{D5CDD505-2E9C-101B-9397-08002B2CF9AE}" pid="19" name="MSIP_Label_20773ee6-353b-4fb9-a59d-0b94c8c67bea_Method">
    <vt:lpwstr>Privileged</vt:lpwstr>
  </property>
  <property fmtid="{D5CDD505-2E9C-101B-9397-08002B2CF9AE}" pid="20" name="MSIP_Label_20773ee6-353b-4fb9-a59d-0b94c8c67bea_Name">
    <vt:lpwstr>No markings</vt:lpwstr>
  </property>
  <property fmtid="{D5CDD505-2E9C-101B-9397-08002B2CF9AE}" pid="21" name="MSIP_Label_20773ee6-353b-4fb9-a59d-0b94c8c67bea_SiteId">
    <vt:lpwstr>faa31b06-8ccc-48c9-867f-f7510dd11c02</vt:lpwstr>
  </property>
  <property fmtid="{D5CDD505-2E9C-101B-9397-08002B2CF9AE}" pid="22" name="MSIP_Label_20773ee6-353b-4fb9-a59d-0b94c8c67bea_ActionId">
    <vt:lpwstr>f59c07f8-0f90-4b8a-84a8-1d079543faa2</vt:lpwstr>
  </property>
  <property fmtid="{D5CDD505-2E9C-101B-9397-08002B2CF9AE}" pid="23" name="MSIP_Label_20773ee6-353b-4fb9-a59d-0b94c8c67bea_ContentBits">
    <vt:lpwstr>0</vt:lpwstr>
  </property>
  <property fmtid="{D5CDD505-2E9C-101B-9397-08002B2CF9AE}" pid="24" name="MSIP_Label_20773ee6-353b-4fb9-a59d-0b94c8c67bea_Tag">
    <vt:lpwstr>10, 0, 1, 1</vt:lpwstr>
  </property>
</Properties>
</file>