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8D71CC" w14:textId="15C704F9" w:rsidR="003D0AED" w:rsidRPr="008E68BE" w:rsidRDefault="003D0AED" w:rsidP="008E68BE">
      <w:pPr>
        <w:pStyle w:val="Heading1"/>
        <w:spacing w:after="220"/>
        <w:ind w:left="0"/>
        <w:jc w:val="center"/>
        <w:rPr>
          <w:rFonts w:asciiTheme="minorBidi" w:hAnsiTheme="minorBidi" w:cstheme="minorBidi"/>
        </w:rPr>
      </w:pPr>
      <w:r>
        <w:rPr>
          <w:rFonts w:asciiTheme="minorBidi" w:hAnsiTheme="minorBidi"/>
        </w:rPr>
        <w:t xml:space="preserve">ENQUÊTE SUR LES PRATIQUES DES OFFICES DE PROPRIÉTÉ </w:t>
      </w:r>
      <w:del w:id="0" w:author="Author">
        <w:r>
          <w:rPr>
            <w:rFonts w:asciiTheme="minorBidi" w:hAnsiTheme="minorBidi"/>
          </w:rPr>
          <w:delText xml:space="preserve">INDUSTRIELLE </w:delText>
        </w:r>
      </w:del>
      <w:ins w:id="1" w:author="Author">
        <w:r>
          <w:rPr>
            <w:rFonts w:asciiTheme="minorBidi" w:hAnsiTheme="minorBidi"/>
          </w:rPr>
          <w:t xml:space="preserve">INTELLECTUELLE </w:t>
        </w:r>
      </w:ins>
      <w:r>
        <w:rPr>
          <w:rFonts w:asciiTheme="minorBidi" w:hAnsiTheme="minorBidi"/>
        </w:rPr>
        <w:t>EN MATIÈRE DE CITATION</w:t>
      </w:r>
    </w:p>
    <w:p w14:paraId="64631D12" w14:textId="77777777" w:rsidR="003D0AED" w:rsidRPr="008E68BE" w:rsidRDefault="003D0AED" w:rsidP="008E68BE">
      <w:pPr>
        <w:spacing w:after="220"/>
        <w:rPr>
          <w:rFonts w:asciiTheme="minorBidi" w:hAnsiTheme="minorBidi" w:cstheme="minorBidi"/>
          <w:b/>
          <w:sz w:val="20"/>
          <w:szCs w:val="20"/>
        </w:rPr>
      </w:pPr>
    </w:p>
    <w:p w14:paraId="60A9F190" w14:textId="77777777" w:rsidR="003D0AED" w:rsidRPr="008E68BE" w:rsidRDefault="003D0AED" w:rsidP="008E68BE">
      <w:pPr>
        <w:spacing w:after="220"/>
        <w:rPr>
          <w:rFonts w:asciiTheme="minorBidi" w:hAnsiTheme="minorBidi" w:cstheme="minorBidi"/>
          <w:b/>
          <w:sz w:val="20"/>
          <w:szCs w:val="20"/>
        </w:rPr>
      </w:pPr>
    </w:p>
    <w:p w14:paraId="5AB4404C" w14:textId="5AE0DD0F" w:rsidR="00C577D0" w:rsidRPr="00A30DDF" w:rsidRDefault="00A835DA" w:rsidP="008E68BE">
      <w:pPr>
        <w:spacing w:after="220"/>
        <w:rPr>
          <w:rFonts w:asciiTheme="minorBidi" w:hAnsiTheme="minorBidi" w:cstheme="minorBidi"/>
          <w:b/>
        </w:rPr>
      </w:pPr>
      <w:r>
        <w:rPr>
          <w:rFonts w:asciiTheme="minorBidi" w:hAnsiTheme="minorBidi"/>
          <w:b/>
        </w:rPr>
        <w:t xml:space="preserve">Page d’identification </w:t>
      </w:r>
    </w:p>
    <w:p w14:paraId="6E9BF9E1" w14:textId="540FD166" w:rsidR="00A835DA" w:rsidRPr="00A30DDF" w:rsidRDefault="00A835DA" w:rsidP="008E68BE">
      <w:pPr>
        <w:spacing w:after="220"/>
        <w:rPr>
          <w:rFonts w:asciiTheme="minorBidi" w:hAnsiTheme="minorBidi" w:cstheme="minorBidi"/>
          <w:b/>
        </w:rPr>
      </w:pPr>
      <w:r>
        <w:rPr>
          <w:rFonts w:asciiTheme="minorBidi" w:hAnsiTheme="minorBidi"/>
          <w:b/>
        </w:rPr>
        <w:t>Section 1</w:t>
      </w:r>
    </w:p>
    <w:p w14:paraId="7955AEE2" w14:textId="77777777" w:rsidR="00A835DA" w:rsidRPr="008E68BE" w:rsidRDefault="00A835DA" w:rsidP="008E68BE">
      <w:pPr>
        <w:spacing w:after="220"/>
        <w:rPr>
          <w:rFonts w:asciiTheme="minorBidi" w:hAnsiTheme="minorBidi" w:cstheme="minorBidi"/>
          <w:b/>
          <w:sz w:val="20"/>
          <w:szCs w:val="20"/>
        </w:rPr>
      </w:pPr>
    </w:p>
    <w:p w14:paraId="65D7032E" w14:textId="312E6DA1" w:rsidR="002D1336" w:rsidRPr="008E68BE" w:rsidRDefault="00CF06A5" w:rsidP="004A3510">
      <w:pPr>
        <w:pStyle w:val="NoSpacing"/>
        <w:numPr>
          <w:ilvl w:val="0"/>
          <w:numId w:val="18"/>
        </w:numPr>
        <w:spacing w:after="220"/>
        <w:ind w:left="360"/>
        <w:rPr>
          <w:rFonts w:asciiTheme="minorBidi" w:hAnsiTheme="minorBidi"/>
          <w:sz w:val="20"/>
          <w:szCs w:val="20"/>
        </w:rPr>
      </w:pPr>
      <w:r>
        <w:rPr>
          <w:rFonts w:asciiTheme="minorBidi" w:hAnsiTheme="minorBidi"/>
          <w:sz w:val="20"/>
        </w:rPr>
        <w:t xml:space="preserve">Veuillez saisir le code de pays à deux lettres correspondant à votre office ou organisation. </w:t>
      </w:r>
    </w:p>
    <w:p w14:paraId="314969F5" w14:textId="480AE0A4" w:rsidR="00CB3970" w:rsidRPr="008E68BE" w:rsidRDefault="00CF06A5" w:rsidP="004A3510">
      <w:pPr>
        <w:pStyle w:val="NoSpacing"/>
        <w:numPr>
          <w:ilvl w:val="0"/>
          <w:numId w:val="18"/>
        </w:numPr>
        <w:spacing w:before="209" w:after="220"/>
        <w:ind w:left="360"/>
        <w:rPr>
          <w:rFonts w:asciiTheme="minorBidi" w:hAnsiTheme="minorBidi"/>
        </w:rPr>
      </w:pPr>
      <w:r>
        <w:rPr>
          <w:rFonts w:asciiTheme="minorBidi" w:hAnsiTheme="minorBidi"/>
          <w:sz w:val="20"/>
        </w:rPr>
        <w:t>Veuillez indiquer votre adresse électronique afin que nous puissions vous contacter si nous avons des questions sur votre réponse.</w:t>
      </w:r>
    </w:p>
    <w:p w14:paraId="7A51634C" w14:textId="77777777" w:rsidR="0008748B" w:rsidRDefault="0008748B" w:rsidP="008E68BE">
      <w:pPr>
        <w:spacing w:after="220"/>
        <w:rPr>
          <w:rFonts w:asciiTheme="minorBidi" w:hAnsiTheme="minorBidi" w:cstheme="minorBidi"/>
          <w:b/>
          <w:bCs/>
          <w:sz w:val="20"/>
          <w:szCs w:val="20"/>
        </w:rPr>
      </w:pPr>
    </w:p>
    <w:p w14:paraId="2F0A4DC0" w14:textId="77777777" w:rsidR="00F54DB0" w:rsidRPr="00A30DDF" w:rsidRDefault="009A3235" w:rsidP="008E68BE">
      <w:pPr>
        <w:spacing w:after="220"/>
        <w:rPr>
          <w:rFonts w:asciiTheme="minorBidi" w:hAnsiTheme="minorBidi" w:cstheme="minorBidi"/>
          <w:b/>
        </w:rPr>
      </w:pPr>
      <w:r>
        <w:rPr>
          <w:rFonts w:asciiTheme="minorBidi" w:hAnsiTheme="minorBidi"/>
          <w:b/>
        </w:rPr>
        <w:t>Questions concernant les références citées fournies par votre office : (Sections 2-5)</w:t>
      </w:r>
    </w:p>
    <w:p w14:paraId="53723405" w14:textId="77777777" w:rsidR="00A30DDF" w:rsidRPr="00A30DDF" w:rsidRDefault="009A3235" w:rsidP="008E68BE">
      <w:pPr>
        <w:spacing w:before="184" w:after="220" w:line="254" w:lineRule="auto"/>
        <w:ind w:right="213" w:hanging="1"/>
        <w:rPr>
          <w:rFonts w:asciiTheme="minorBidi" w:hAnsiTheme="minorBidi" w:cstheme="minorBidi"/>
          <w:spacing w:val="-3"/>
        </w:rPr>
      </w:pPr>
      <w:r>
        <w:rPr>
          <w:rFonts w:asciiTheme="minorBidi" w:hAnsiTheme="minorBidi"/>
          <w:b/>
        </w:rPr>
        <w:t xml:space="preserve">Section 2 : </w:t>
      </w:r>
      <w:r>
        <w:rPr>
          <w:rFonts w:asciiTheme="minorBidi" w:hAnsiTheme="minorBidi"/>
          <w:b/>
          <w:bCs/>
        </w:rPr>
        <w:t>Mise à disposition de références :</w:t>
      </w:r>
      <w:r>
        <w:rPr>
          <w:rFonts w:asciiTheme="minorBidi" w:hAnsiTheme="minorBidi"/>
        </w:rPr>
        <w:t xml:space="preserve"> </w:t>
      </w:r>
    </w:p>
    <w:p w14:paraId="2F0A4DC1" w14:textId="67FCBDDB" w:rsidR="00F54DB0" w:rsidRDefault="009A3235" w:rsidP="008E68BE">
      <w:pPr>
        <w:spacing w:before="184" w:after="220" w:line="254" w:lineRule="auto"/>
        <w:ind w:right="213" w:hanging="1"/>
        <w:rPr>
          <w:rFonts w:asciiTheme="minorBidi" w:hAnsiTheme="minorBidi" w:cstheme="minorBidi"/>
          <w:sz w:val="20"/>
          <w:szCs w:val="20"/>
        </w:rPr>
      </w:pPr>
      <w:del w:id="2" w:author="Author">
        <w:r>
          <w:rPr>
            <w:rFonts w:asciiTheme="minorBidi" w:hAnsiTheme="minorBidi"/>
            <w:sz w:val="20"/>
          </w:rPr>
          <w:delText xml:space="preserve">différentes personnes – déposants, examinateurs ou tiers intéressés – peuvent suggérer ou décider d’inclure des références se rapportant à un document de brevet. </w:delText>
        </w:r>
      </w:del>
      <w:r>
        <w:rPr>
          <w:rFonts w:asciiTheme="minorBidi" w:hAnsiTheme="minorBidi"/>
          <w:sz w:val="20"/>
        </w:rPr>
        <w:t xml:space="preserve">Une référence citée peut figurer dans la description, dans le rapport de recherche </w:t>
      </w:r>
      <w:ins w:id="3" w:author="Author">
        <w:r>
          <w:rPr>
            <w:rFonts w:asciiTheme="minorBidi" w:hAnsiTheme="minorBidi"/>
            <w:sz w:val="20"/>
          </w:rPr>
          <w:t>ou d</w:t>
        </w:r>
        <w:r w:rsidR="00616B26">
          <w:rPr>
            <w:rFonts w:asciiTheme="minorBidi" w:hAnsiTheme="minorBidi"/>
            <w:sz w:val="20"/>
          </w:rPr>
          <w:t>’</w:t>
        </w:r>
        <w:r>
          <w:rPr>
            <w:rFonts w:asciiTheme="minorBidi" w:hAnsiTheme="minorBidi"/>
            <w:sz w:val="20"/>
          </w:rPr>
          <w:t xml:space="preserve">examen </w:t>
        </w:r>
      </w:ins>
      <w:r>
        <w:rPr>
          <w:rFonts w:asciiTheme="minorBidi" w:hAnsiTheme="minorBidi"/>
          <w:sz w:val="20"/>
        </w:rPr>
        <w:t>ou à un autre endroit associé au document de brevet concerné</w:t>
      </w:r>
      <w:ins w:id="4" w:author="Author">
        <w:r>
          <w:rPr>
            <w:rFonts w:asciiTheme="minorBidi" w:hAnsiTheme="minorBidi"/>
            <w:sz w:val="20"/>
          </w:rPr>
          <w:t xml:space="preserve"> et peut être fournie par différentes personnes, y</w:t>
        </w:r>
        <w:r w:rsidR="00616B26">
          <w:rPr>
            <w:rFonts w:asciiTheme="minorBidi" w:hAnsiTheme="minorBidi"/>
            <w:sz w:val="20"/>
          </w:rPr>
          <w:t> </w:t>
        </w:r>
        <w:r>
          <w:rPr>
            <w:rFonts w:asciiTheme="minorBidi" w:hAnsiTheme="minorBidi"/>
            <w:sz w:val="20"/>
          </w:rPr>
          <w:t>compris les déposants, les examinateurs ou des tiers intéressés</w:t>
        </w:r>
      </w:ins>
      <w:r>
        <w:rPr>
          <w:rFonts w:asciiTheme="minorBidi" w:hAnsiTheme="minorBidi"/>
          <w:sz w:val="20"/>
        </w:rPr>
        <w:t>.</w:t>
      </w:r>
    </w:p>
    <w:p w14:paraId="6E89F807" w14:textId="77777777" w:rsidR="00F54DB0" w:rsidRPr="008E68BE" w:rsidRDefault="00F54DB0" w:rsidP="008E68BE">
      <w:pPr>
        <w:spacing w:before="184" w:after="220" w:line="254" w:lineRule="auto"/>
        <w:ind w:right="213" w:hanging="1"/>
        <w:rPr>
          <w:rFonts w:asciiTheme="minorBidi" w:hAnsiTheme="minorBidi" w:cstheme="minorBidi"/>
          <w:sz w:val="20"/>
          <w:szCs w:val="20"/>
        </w:rPr>
      </w:pPr>
    </w:p>
    <w:p w14:paraId="0A209089" w14:textId="77777777" w:rsidR="00AB77E5" w:rsidRPr="008E68BE" w:rsidRDefault="009A3235" w:rsidP="004A3510">
      <w:pPr>
        <w:pStyle w:val="ListParagraph"/>
        <w:numPr>
          <w:ilvl w:val="0"/>
          <w:numId w:val="18"/>
        </w:numPr>
        <w:spacing w:after="220"/>
        <w:ind w:left="360"/>
        <w:rPr>
          <w:rFonts w:asciiTheme="minorBidi" w:hAnsiTheme="minorBidi" w:cstheme="minorBidi"/>
          <w:sz w:val="20"/>
          <w:szCs w:val="20"/>
        </w:rPr>
      </w:pPr>
      <w:r>
        <w:rPr>
          <w:rFonts w:asciiTheme="minorBidi" w:hAnsiTheme="minorBidi"/>
          <w:sz w:val="20"/>
        </w:rPr>
        <w:t xml:space="preserve">Votre office publie‑t‑il les références citées associées à ses propres documents de brevet? </w:t>
      </w:r>
    </w:p>
    <w:p w14:paraId="2F0A4DC3" w14:textId="28A9574E" w:rsidR="00F54DB0" w:rsidRDefault="00AB77E5" w:rsidP="00506CFA">
      <w:pPr>
        <w:pStyle w:val="ListParagraph"/>
        <w:spacing w:after="220"/>
        <w:ind w:left="360" w:firstLine="0"/>
        <w:rPr>
          <w:rFonts w:asciiTheme="minorBidi" w:hAnsiTheme="minorBidi" w:cstheme="minorBidi"/>
          <w:sz w:val="16"/>
          <w:szCs w:val="16"/>
        </w:rPr>
      </w:pPr>
      <w:r>
        <w:rPr>
          <w:rFonts w:asciiTheme="minorBidi" w:hAnsiTheme="minorBidi"/>
          <w:i/>
          <w:sz w:val="16"/>
        </w:rPr>
        <w:t xml:space="preserve">Note : </w:t>
      </w:r>
      <w:r>
        <w:rPr>
          <w:rFonts w:asciiTheme="minorBidi" w:hAnsiTheme="minorBidi"/>
          <w:i/>
          <w:iCs/>
          <w:sz w:val="16"/>
        </w:rPr>
        <w:t xml:space="preserve">Dans le cadre de la présente enquête, on entend par </w:t>
      </w:r>
      <w:r w:rsidR="00616B26">
        <w:rPr>
          <w:rFonts w:asciiTheme="minorBidi" w:hAnsiTheme="minorBidi"/>
          <w:i/>
          <w:iCs/>
          <w:sz w:val="16"/>
        </w:rPr>
        <w:t>“</w:t>
      </w:r>
      <w:r>
        <w:rPr>
          <w:rFonts w:asciiTheme="minorBidi" w:hAnsiTheme="minorBidi"/>
          <w:i/>
          <w:iCs/>
          <w:sz w:val="16"/>
        </w:rPr>
        <w:t>référence citée</w:t>
      </w:r>
      <w:r w:rsidR="00616B26">
        <w:rPr>
          <w:rFonts w:asciiTheme="minorBidi" w:hAnsiTheme="minorBidi"/>
          <w:i/>
          <w:iCs/>
          <w:sz w:val="16"/>
        </w:rPr>
        <w:t>”</w:t>
      </w:r>
      <w:r>
        <w:rPr>
          <w:rFonts w:asciiTheme="minorBidi" w:hAnsiTheme="minorBidi"/>
          <w:i/>
          <w:iCs/>
          <w:sz w:val="16"/>
        </w:rPr>
        <w:t xml:space="preserve"> l’identification d’un document ou d’une partie de document, et non le texte ou autre information figurant dans le document cité.</w:t>
      </w:r>
    </w:p>
    <w:p w14:paraId="2F0A4DC4" w14:textId="0E1E2F8B" w:rsidR="00F54DB0" w:rsidRPr="008E68BE" w:rsidRDefault="009A3235" w:rsidP="00B5231E">
      <w:pPr>
        <w:spacing w:after="220"/>
        <w:ind w:left="720"/>
        <w:rPr>
          <w:rFonts w:asciiTheme="minorBidi" w:hAnsiTheme="minorBidi" w:cstheme="minorBidi"/>
          <w:sz w:val="20"/>
          <w:szCs w:val="20"/>
        </w:rPr>
      </w:pPr>
      <w:r>
        <w:rPr>
          <w:rFonts w:asciiTheme="minorBidi" w:hAnsiTheme="minorBidi"/>
          <w:noProof/>
          <w:sz w:val="20"/>
        </w:rPr>
        <w:drawing>
          <wp:inline distT="0" distB="0" distL="0" distR="0" wp14:anchorId="2F0A4F67" wp14:editId="2F0A4F68">
            <wp:extent cx="126993" cy="127000"/>
            <wp:effectExtent l="0" t="0" r="0" b="0"/>
            <wp:docPr id="51" name="Image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 name="Image 51"/>
                    <pic:cNvPicPr/>
                  </pic:nvPicPr>
                  <pic:blipFill>
                    <a:blip r:embed="rId8" cstate="print"/>
                    <a:stretch>
                      <a:fillRect/>
                    </a:stretch>
                  </pic:blipFill>
                  <pic:spPr>
                    <a:xfrm>
                      <a:off x="0" y="0"/>
                      <a:ext cx="126993" cy="127000"/>
                    </a:xfrm>
                    <a:prstGeom prst="rect">
                      <a:avLst/>
                    </a:prstGeom>
                  </pic:spPr>
                </pic:pic>
              </a:graphicData>
            </a:graphic>
          </wp:inline>
        </w:drawing>
      </w:r>
      <w:r>
        <w:rPr>
          <w:rFonts w:asciiTheme="minorBidi" w:hAnsiTheme="minorBidi"/>
          <w:sz w:val="20"/>
        </w:rPr>
        <w:t xml:space="preserve"> Oui</w:t>
      </w:r>
      <w:r>
        <w:rPr>
          <w:rFonts w:asciiTheme="minorBidi" w:hAnsiTheme="minorBidi"/>
          <w:sz w:val="20"/>
        </w:rPr>
        <w:tab/>
      </w:r>
      <w:r>
        <w:rPr>
          <w:rFonts w:asciiTheme="minorBidi" w:hAnsiTheme="minorBidi"/>
          <w:sz w:val="20"/>
        </w:rPr>
        <w:tab/>
      </w:r>
      <w:r>
        <w:rPr>
          <w:noProof/>
        </w:rPr>
        <w:drawing>
          <wp:inline distT="0" distB="0" distL="0" distR="0" wp14:anchorId="2F0A4F69" wp14:editId="2F0A4F6A">
            <wp:extent cx="126993" cy="127000"/>
            <wp:effectExtent l="0" t="0" r="0" b="0"/>
            <wp:docPr id="52"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8" cstate="print"/>
                    <a:stretch>
                      <a:fillRect/>
                    </a:stretch>
                  </pic:blipFill>
                  <pic:spPr>
                    <a:xfrm>
                      <a:off x="0" y="0"/>
                      <a:ext cx="126993" cy="127000"/>
                    </a:xfrm>
                    <a:prstGeom prst="rect">
                      <a:avLst/>
                    </a:prstGeom>
                  </pic:spPr>
                </pic:pic>
              </a:graphicData>
            </a:graphic>
          </wp:inline>
        </w:drawing>
      </w:r>
      <w:r>
        <w:rPr>
          <w:rFonts w:asciiTheme="minorBidi" w:hAnsiTheme="minorBidi"/>
          <w:sz w:val="20"/>
        </w:rPr>
        <w:t xml:space="preserve"> Non</w:t>
      </w:r>
    </w:p>
    <w:p w14:paraId="70C064E1" w14:textId="77777777" w:rsidR="00F71807" w:rsidRPr="008E68BE" w:rsidRDefault="00F71807" w:rsidP="008E68BE">
      <w:pPr>
        <w:spacing w:after="220"/>
        <w:ind w:left="540" w:right="1055" w:firstLine="720"/>
        <w:jc w:val="both"/>
        <w:rPr>
          <w:rFonts w:asciiTheme="minorBidi" w:hAnsiTheme="minorBidi" w:cstheme="minorBidi"/>
          <w:sz w:val="15"/>
        </w:rPr>
      </w:pPr>
    </w:p>
    <w:p w14:paraId="3008A799" w14:textId="12C027B7" w:rsidR="00F71807" w:rsidRPr="008E68BE" w:rsidRDefault="00F71807" w:rsidP="00506CFA">
      <w:pPr>
        <w:spacing w:after="220"/>
        <w:ind w:right="1055" w:firstLine="540"/>
        <w:jc w:val="both"/>
        <w:rPr>
          <w:rFonts w:asciiTheme="minorBidi" w:hAnsiTheme="minorBidi" w:cstheme="minorBidi"/>
          <w:sz w:val="15"/>
        </w:rPr>
      </w:pPr>
      <w:proofErr w:type="gramStart"/>
      <w:r>
        <w:rPr>
          <w:rFonts w:asciiTheme="minorBidi" w:hAnsiTheme="minorBidi"/>
          <w:sz w:val="15"/>
        </w:rPr>
        <w:t>veuillez</w:t>
      </w:r>
      <w:proofErr w:type="gramEnd"/>
      <w:r>
        <w:rPr>
          <w:rFonts w:asciiTheme="minorBidi" w:hAnsiTheme="minorBidi"/>
          <w:sz w:val="15"/>
        </w:rPr>
        <w:t xml:space="preserve"> développer, le cas échéant</w:t>
      </w:r>
    </w:p>
    <w:p w14:paraId="58742449" w14:textId="45C5E4E2" w:rsidR="00F71807" w:rsidRPr="008E68BE" w:rsidRDefault="008E68BE" w:rsidP="00B5231E">
      <w:pPr>
        <w:spacing w:after="220"/>
        <w:ind w:left="540"/>
        <w:rPr>
          <w:rFonts w:asciiTheme="minorBidi" w:hAnsiTheme="minorBidi" w:cstheme="minorBidi"/>
          <w:sz w:val="20"/>
          <w:szCs w:val="20"/>
        </w:rPr>
      </w:pPr>
      <w:r>
        <w:rPr>
          <w:rFonts w:asciiTheme="minorBidi" w:hAnsiTheme="minorBidi"/>
          <w:noProof/>
        </w:rPr>
        <mc:AlternateContent>
          <mc:Choice Requires="wpg">
            <w:drawing>
              <wp:inline distT="0" distB="0" distL="0" distR="0" wp14:anchorId="2F0A4F6B" wp14:editId="0ED82E36">
                <wp:extent cx="1903228" cy="393405"/>
                <wp:effectExtent l="0" t="0" r="20955" b="26035"/>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54"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55"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5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57"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58"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5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14743341" id="Group 53"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" path="m,l5122011,e" filled="f" strokecolor="#d3d0c7" strokeweight=".5pt">
                  <v:path arrowok="t"/>
                </v:shape>
                <w10:anchorlock/>
              </v:group>
            </w:pict>
          </mc:Fallback>
        </mc:AlternateContent>
      </w:r>
    </w:p>
    <w:p w14:paraId="2F0A4DCB" w14:textId="3021219A" w:rsidR="00F54DB0" w:rsidRPr="008E68BE" w:rsidRDefault="009A3235" w:rsidP="004A3510">
      <w:pPr>
        <w:pStyle w:val="ListParagraph"/>
        <w:numPr>
          <w:ilvl w:val="0"/>
          <w:numId w:val="18"/>
        </w:numPr>
        <w:spacing w:after="220"/>
        <w:ind w:left="360"/>
        <w:rPr>
          <w:rFonts w:asciiTheme="minorBidi" w:hAnsiTheme="minorBidi" w:cstheme="minorBidi"/>
          <w:sz w:val="20"/>
          <w:szCs w:val="20"/>
        </w:rPr>
      </w:pPr>
      <w:r>
        <w:rPr>
          <w:rFonts w:asciiTheme="minorBidi" w:hAnsiTheme="minorBidi"/>
          <w:sz w:val="20"/>
        </w:rPr>
        <w:t>Sélectionnez une option décrivant la mesure dans laquelle les références citées de votre office sont accessibles au public?</w:t>
      </w:r>
    </w:p>
    <w:p w14:paraId="2F0A4DCD" w14:textId="6067FE6E" w:rsidR="00F54DB0" w:rsidRPr="008E68BE" w:rsidRDefault="009A3235" w:rsidP="00B5231E">
      <w:pPr>
        <w:spacing w:after="220"/>
        <w:ind w:firstLine="720"/>
        <w:rPr>
          <w:rFonts w:asciiTheme="minorBidi" w:hAnsiTheme="minorBidi" w:cstheme="minorBidi"/>
          <w:sz w:val="20"/>
          <w:szCs w:val="20"/>
        </w:rPr>
      </w:pPr>
      <w:r>
        <w:rPr>
          <w:rFonts w:asciiTheme="minorBidi" w:hAnsiTheme="minorBidi"/>
          <w:noProof/>
          <w:sz w:val="20"/>
        </w:rPr>
        <w:drawing>
          <wp:inline distT="0" distB="0" distL="0" distR="0" wp14:anchorId="2F0A4F6F" wp14:editId="2F0A4F70">
            <wp:extent cx="126993" cy="127000"/>
            <wp:effectExtent l="0" t="0" r="0" b="0"/>
            <wp:docPr id="61" name="Image 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 name="Image 61"/>
                    <pic:cNvPicPr/>
                  </pic:nvPicPr>
                  <pic:blipFill>
                    <a:blip r:embed="rId9" cstate="print"/>
                    <a:stretch>
                      <a:fillRect/>
                    </a:stretch>
                  </pic:blipFill>
                  <pic:spPr>
                    <a:xfrm>
                      <a:off x="0" y="0"/>
                      <a:ext cx="126993" cy="127000"/>
                    </a:xfrm>
                    <a:prstGeom prst="rect">
                      <a:avLst/>
                    </a:prstGeom>
                  </pic:spPr>
                </pic:pic>
              </a:graphicData>
            </a:graphic>
          </wp:inline>
        </w:drawing>
      </w:r>
      <w:r>
        <w:rPr>
          <w:rFonts w:asciiTheme="minorBidi" w:hAnsiTheme="minorBidi"/>
          <w:sz w:val="20"/>
        </w:rPr>
        <w:t xml:space="preserve"> </w:t>
      </w:r>
      <w:proofErr w:type="gramStart"/>
      <w:r>
        <w:rPr>
          <w:rFonts w:asciiTheme="minorBidi" w:hAnsiTheme="minorBidi"/>
          <w:sz w:val="20"/>
        </w:rPr>
        <w:t>accessibles</w:t>
      </w:r>
      <w:proofErr w:type="gramEnd"/>
      <w:r>
        <w:rPr>
          <w:rFonts w:asciiTheme="minorBidi" w:hAnsiTheme="minorBidi"/>
          <w:sz w:val="20"/>
        </w:rPr>
        <w:t xml:space="preserve"> au public</w:t>
      </w:r>
      <w:r>
        <w:rPr>
          <w:rFonts w:asciiTheme="minorBidi" w:hAnsiTheme="minorBidi"/>
          <w:sz w:val="20"/>
        </w:rPr>
        <w:tab/>
        <w:t xml:space="preserve">  </w:t>
      </w:r>
      <w:r>
        <w:rPr>
          <w:noProof/>
        </w:rPr>
        <w:drawing>
          <wp:inline distT="0" distB="0" distL="0" distR="0" wp14:anchorId="2F0A4F71" wp14:editId="2F0A4F72">
            <wp:extent cx="126993" cy="127000"/>
            <wp:effectExtent l="0" t="0" r="0" b="0"/>
            <wp:docPr id="62" name="Imag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Image 62"/>
                    <pic:cNvPicPr/>
                  </pic:nvPicPr>
                  <pic:blipFill>
                    <a:blip r:embed="rId8" cstate="print"/>
                    <a:stretch>
                      <a:fillRect/>
                    </a:stretch>
                  </pic:blipFill>
                  <pic:spPr>
                    <a:xfrm>
                      <a:off x="0" y="0"/>
                      <a:ext cx="126993" cy="127000"/>
                    </a:xfrm>
                    <a:prstGeom prst="rect">
                      <a:avLst/>
                    </a:prstGeom>
                  </pic:spPr>
                </pic:pic>
              </a:graphicData>
            </a:graphic>
          </wp:inline>
        </w:drawing>
      </w:r>
      <w:r>
        <w:rPr>
          <w:rFonts w:asciiTheme="minorBidi" w:hAnsiTheme="minorBidi"/>
          <w:sz w:val="20"/>
        </w:rPr>
        <w:t>en accès limité</w:t>
      </w:r>
      <w:r>
        <w:rPr>
          <w:rFonts w:asciiTheme="minorBidi" w:hAnsiTheme="minorBidi"/>
          <w:sz w:val="20"/>
        </w:rPr>
        <w:tab/>
      </w:r>
      <w:r>
        <w:rPr>
          <w:rFonts w:asciiTheme="minorBidi" w:hAnsiTheme="minorBidi"/>
          <w:sz w:val="20"/>
        </w:rPr>
        <w:tab/>
      </w:r>
      <w:r>
        <w:rPr>
          <w:noProof/>
        </w:rPr>
        <w:drawing>
          <wp:inline distT="0" distB="0" distL="0" distR="0" wp14:anchorId="2F0A4F73" wp14:editId="2F0A4F74">
            <wp:extent cx="126993" cy="127000"/>
            <wp:effectExtent l="0" t="0" r="0" b="0"/>
            <wp:docPr id="63" name="Imag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Image 63"/>
                    <pic:cNvPicPr/>
                  </pic:nvPicPr>
                  <pic:blipFill>
                    <a:blip r:embed="rId8" cstate="print"/>
                    <a:stretch>
                      <a:fillRect/>
                    </a:stretch>
                  </pic:blipFill>
                  <pic:spPr>
                    <a:xfrm>
                      <a:off x="0" y="0"/>
                      <a:ext cx="126993" cy="127000"/>
                    </a:xfrm>
                    <a:prstGeom prst="rect">
                      <a:avLst/>
                    </a:prstGeom>
                  </pic:spPr>
                </pic:pic>
              </a:graphicData>
            </a:graphic>
          </wp:inline>
        </w:drawing>
      </w:r>
      <w:r>
        <w:rPr>
          <w:rFonts w:asciiTheme="minorBidi" w:hAnsiTheme="minorBidi"/>
          <w:sz w:val="20"/>
        </w:rPr>
        <w:t xml:space="preserve"> non disponibles</w:t>
      </w:r>
    </w:p>
    <w:p w14:paraId="2F0A4DCF" w14:textId="19A0DBBA" w:rsidR="00F54DB0" w:rsidRPr="008E68BE" w:rsidRDefault="0067657D" w:rsidP="008E68BE">
      <w:pPr>
        <w:spacing w:after="220"/>
        <w:ind w:left="720"/>
        <w:rPr>
          <w:rFonts w:asciiTheme="minorBidi" w:hAnsiTheme="minorBidi" w:cstheme="minorBidi"/>
          <w:sz w:val="16"/>
          <w:szCs w:val="16"/>
        </w:rPr>
      </w:pPr>
      <w:r>
        <w:rPr>
          <w:rFonts w:asciiTheme="minorBidi" w:hAnsiTheme="minorBidi"/>
          <w:i/>
          <w:sz w:val="16"/>
        </w:rPr>
        <w:t>Note :</w:t>
      </w:r>
      <w:r>
        <w:rPr>
          <w:rFonts w:asciiTheme="minorBidi" w:hAnsiTheme="minorBidi"/>
          <w:sz w:val="16"/>
        </w:rPr>
        <w:t xml:space="preserve"> Si l’accès est limité</w:t>
      </w:r>
      <w:ins w:id="5" w:author="Author">
        <w:r>
          <w:rPr>
            <w:rFonts w:asciiTheme="minorBidi" w:hAnsiTheme="minorBidi"/>
            <w:sz w:val="16"/>
          </w:rPr>
          <w:t xml:space="preserve"> ou non disponible</w:t>
        </w:r>
      </w:ins>
      <w:r>
        <w:rPr>
          <w:rFonts w:asciiTheme="minorBidi" w:hAnsiTheme="minorBidi"/>
          <w:sz w:val="16"/>
        </w:rPr>
        <w:t>, veuillez préciser, p. ex. selon le type de personne qui veut voir la référence citée (p. ex. déposants seulement), ou selon la partie du cycle de vie où la référence citée a été incorporée (p. ex. les références suggérées lors d’une opposition ne sont pas disponibles)</w:t>
      </w:r>
    </w:p>
    <w:p w14:paraId="2F0A4DD0" w14:textId="53EA9887" w:rsidR="00F54DB0" w:rsidRPr="008E68BE" w:rsidRDefault="00B5231E" w:rsidP="00B5231E">
      <w:pPr>
        <w:spacing w:after="220"/>
        <w:ind w:left="720"/>
        <w:rPr>
          <w:rFonts w:asciiTheme="minorBidi" w:hAnsiTheme="minorBidi" w:cstheme="minorBidi"/>
        </w:rPr>
      </w:pPr>
      <w:r>
        <w:rPr>
          <w:rFonts w:asciiTheme="minorBidi" w:hAnsiTheme="minorBidi"/>
          <w:noProof/>
        </w:rPr>
        <mc:AlternateContent>
          <mc:Choice Requires="wpg">
            <w:drawing>
              <wp:inline distT="0" distB="0" distL="0" distR="0" wp14:anchorId="354FE621" wp14:editId="553C5781">
                <wp:extent cx="1903228" cy="393405"/>
                <wp:effectExtent l="0" t="0" r="20955" b="26035"/>
                <wp:docPr id="212669227" name="Group 212669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632459733"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627751040"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248693494"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2105263505"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002994486"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140380091"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04CE943E" id="Group 212669227"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" path="m,l5122011,e" filled="f" strokecolor="#d3d0c7" strokeweight=".5pt">
                  <v:path arrowok="t"/>
                </v:shape>
                <w10:anchorlock/>
              </v:group>
            </w:pict>
          </mc:Fallback>
        </mc:AlternateContent>
      </w:r>
    </w:p>
    <w:p w14:paraId="7777599F" w14:textId="77777777" w:rsidR="008F0335" w:rsidRDefault="008F0335">
      <w:pPr>
        <w:rPr>
          <w:rFonts w:asciiTheme="minorBidi" w:hAnsiTheme="minorBidi" w:cstheme="minorBidi"/>
          <w:sz w:val="20"/>
          <w:szCs w:val="20"/>
        </w:rPr>
      </w:pPr>
      <w:r>
        <w:br w:type="page"/>
      </w:r>
    </w:p>
    <w:p w14:paraId="1C9EF597" w14:textId="337DB649" w:rsidR="00051B39" w:rsidRPr="008E68BE" w:rsidRDefault="00855AA8" w:rsidP="004A3510">
      <w:pPr>
        <w:pStyle w:val="ListParagraph"/>
        <w:numPr>
          <w:ilvl w:val="0"/>
          <w:numId w:val="18"/>
        </w:numPr>
        <w:spacing w:after="220"/>
        <w:ind w:left="360"/>
        <w:rPr>
          <w:rFonts w:asciiTheme="minorBidi" w:hAnsiTheme="minorBidi" w:cstheme="minorBidi"/>
          <w:sz w:val="20"/>
          <w:szCs w:val="20"/>
        </w:rPr>
      </w:pPr>
      <w:proofErr w:type="gramStart"/>
      <w:r>
        <w:rPr>
          <w:rFonts w:asciiTheme="minorBidi" w:hAnsiTheme="minorBidi"/>
          <w:sz w:val="20"/>
        </w:rPr>
        <w:lastRenderedPageBreak/>
        <w:t>Indiquez le</w:t>
      </w:r>
      <w:proofErr w:type="gramEnd"/>
      <w:r>
        <w:rPr>
          <w:rFonts w:asciiTheme="minorBidi" w:hAnsiTheme="minorBidi"/>
          <w:sz w:val="20"/>
        </w:rPr>
        <w:t xml:space="preserve"> ou les endroit(s), dans les documents de brevet publiés par votre office, où peuvent figurer des références?</w:t>
      </w:r>
    </w:p>
    <w:p w14:paraId="71EFC04C" w14:textId="7CA8517A" w:rsidR="00806FC4" w:rsidRPr="008E68BE" w:rsidRDefault="00000000" w:rsidP="00616B26">
      <w:pPr>
        <w:spacing w:after="220"/>
        <w:ind w:left="4820" w:hanging="4100"/>
        <w:rPr>
          <w:rFonts w:asciiTheme="minorBidi" w:hAnsiTheme="minorBidi" w:cstheme="minorBidi"/>
          <w:sz w:val="20"/>
          <w:szCs w:val="20"/>
        </w:rPr>
      </w:pPr>
      <w:sdt>
        <w:sdtPr>
          <w:rPr>
            <w:rFonts w:asciiTheme="minorBidi" w:hAnsiTheme="minorBidi" w:cstheme="minorBidi"/>
            <w:sz w:val="20"/>
            <w:szCs w:val="20"/>
          </w:rPr>
          <w:id w:val="-1392725372"/>
          <w14:checkbox>
            <w14:checked w14:val="0"/>
            <w14:checkedState w14:val="2612" w14:font="MS Gothic"/>
            <w14:uncheckedState w14:val="2610" w14:font="MS Gothic"/>
          </w14:checkbox>
        </w:sdtPr>
        <w:sdtContent>
          <w:r w:rsidR="00B05834">
            <w:rPr>
              <w:rFonts w:ascii="MS Gothic" w:eastAsia="MS Gothic" w:hAnsi="MS Gothic" w:cstheme="minorBidi" w:hint="eastAsia"/>
              <w:sz w:val="20"/>
              <w:szCs w:val="20"/>
            </w:rPr>
            <w:t>☐</w:t>
          </w:r>
        </w:sdtContent>
      </w:sdt>
      <w:r w:rsidR="004B424B">
        <w:rPr>
          <w:rFonts w:asciiTheme="minorBidi" w:hAnsiTheme="minorBidi"/>
          <w:sz w:val="20"/>
        </w:rPr>
        <w:t xml:space="preserve"> </w:t>
      </w:r>
      <w:proofErr w:type="gramStart"/>
      <w:r w:rsidR="004B424B">
        <w:rPr>
          <w:rFonts w:asciiTheme="minorBidi" w:hAnsiTheme="minorBidi"/>
          <w:sz w:val="20"/>
        </w:rPr>
        <w:t>rapport</w:t>
      </w:r>
      <w:proofErr w:type="gramEnd"/>
      <w:r w:rsidR="004B424B">
        <w:rPr>
          <w:rFonts w:asciiTheme="minorBidi" w:hAnsiTheme="minorBidi"/>
          <w:sz w:val="20"/>
        </w:rPr>
        <w:t xml:space="preserve"> de recherche </w:t>
      </w:r>
      <w:ins w:id="6" w:author="Author">
        <w:r w:rsidR="004B424B">
          <w:rPr>
            <w:rFonts w:asciiTheme="minorBidi" w:hAnsiTheme="minorBidi"/>
            <w:sz w:val="20"/>
          </w:rPr>
          <w:t>préliminaire</w:t>
        </w:r>
      </w:ins>
      <w:r w:rsidR="004B424B">
        <w:rPr>
          <w:rFonts w:asciiTheme="minorBidi" w:hAnsiTheme="minorBidi"/>
          <w:sz w:val="20"/>
        </w:rPr>
        <w:tab/>
      </w:r>
      <w:sdt>
        <w:sdtPr>
          <w:rPr>
            <w:rFonts w:asciiTheme="minorBidi" w:hAnsiTheme="minorBidi" w:cstheme="minorBidi"/>
            <w:sz w:val="20"/>
            <w:szCs w:val="20"/>
          </w:rPr>
          <w:id w:val="-76209903"/>
          <w14:checkbox>
            <w14:checked w14:val="0"/>
            <w14:checkedState w14:val="2612" w14:font="MS Gothic"/>
            <w14:uncheckedState w14:val="2610" w14:font="MS Gothic"/>
          </w14:checkbox>
        </w:sdtPr>
        <w:sdtContent>
          <w:r w:rsidR="00051B39" w:rsidRPr="00EC6FC8">
            <w:rPr>
              <w:rFonts w:ascii="Segoe UI Symbol" w:hAnsi="Segoe UI Symbol" w:cs="Segoe UI Symbol"/>
              <w:sz w:val="20"/>
              <w:szCs w:val="20"/>
            </w:rPr>
            <w:t>☐</w:t>
          </w:r>
        </w:sdtContent>
      </w:sdt>
      <w:r w:rsidR="004B424B">
        <w:rPr>
          <w:rFonts w:asciiTheme="minorBidi" w:hAnsiTheme="minorBidi"/>
          <w:sz w:val="20"/>
        </w:rPr>
        <w:t xml:space="preserve"> </w:t>
      </w:r>
      <w:ins w:id="7" w:author="Author">
        <w:r w:rsidR="004B424B">
          <w:rPr>
            <w:rFonts w:asciiTheme="minorBidi" w:hAnsiTheme="minorBidi"/>
            <w:sz w:val="20"/>
          </w:rPr>
          <w:t>rapport de recherche et d</w:t>
        </w:r>
        <w:r w:rsidR="00092A3C">
          <w:rPr>
            <w:rFonts w:asciiTheme="minorBidi" w:hAnsiTheme="minorBidi"/>
            <w:sz w:val="20"/>
          </w:rPr>
          <w:t>’</w:t>
        </w:r>
        <w:r w:rsidR="004B424B">
          <w:rPr>
            <w:rFonts w:asciiTheme="minorBidi" w:hAnsiTheme="minorBidi"/>
            <w:sz w:val="20"/>
          </w:rPr>
          <w:t>examen quant au fond</w:t>
        </w:r>
      </w:ins>
    </w:p>
    <w:p w14:paraId="275D8C99" w14:textId="0F78AC15" w:rsidR="008F0335" w:rsidRDefault="00000000" w:rsidP="00616B26">
      <w:pPr>
        <w:tabs>
          <w:tab w:val="left" w:pos="4820"/>
        </w:tabs>
        <w:spacing w:after="220"/>
        <w:ind w:left="720"/>
        <w:rPr>
          <w:rFonts w:asciiTheme="minorBidi" w:hAnsiTheme="minorBidi" w:cstheme="minorBidi"/>
          <w:sz w:val="20"/>
          <w:szCs w:val="20"/>
        </w:rPr>
      </w:pPr>
      <w:sdt>
        <w:sdtPr>
          <w:rPr>
            <w:rFonts w:asciiTheme="minorBidi" w:hAnsiTheme="minorBidi" w:cstheme="minorBidi"/>
            <w:sz w:val="20"/>
            <w:szCs w:val="20"/>
          </w:rPr>
          <w:id w:val="-1462963011"/>
          <w14:checkbox>
            <w14:checked w14:val="0"/>
            <w14:checkedState w14:val="2612" w14:font="MS Gothic"/>
            <w14:uncheckedState w14:val="2610" w14:font="MS Gothic"/>
          </w14:checkbox>
        </w:sdtPr>
        <w:sdtContent>
          <w:r w:rsidR="00051B39" w:rsidRPr="00582E95">
            <w:rPr>
              <w:rFonts w:ascii="Segoe UI Symbol" w:hAnsi="Segoe UI Symbol" w:cs="Segoe UI Symbol"/>
              <w:sz w:val="20"/>
              <w:szCs w:val="20"/>
            </w:rPr>
            <w:t>☐</w:t>
          </w:r>
        </w:sdtContent>
      </w:sdt>
      <w:r w:rsidR="004B424B">
        <w:rPr>
          <w:rFonts w:asciiTheme="minorBidi" w:hAnsiTheme="minorBidi"/>
          <w:sz w:val="20"/>
        </w:rPr>
        <w:t xml:space="preserve"> </w:t>
      </w:r>
      <w:proofErr w:type="gramStart"/>
      <w:r w:rsidR="004B424B">
        <w:rPr>
          <w:rFonts w:asciiTheme="minorBidi" w:hAnsiTheme="minorBidi"/>
          <w:sz w:val="20"/>
        </w:rPr>
        <w:t>description</w:t>
      </w:r>
      <w:proofErr w:type="gramEnd"/>
      <w:r w:rsidR="004B424B">
        <w:rPr>
          <w:rFonts w:asciiTheme="minorBidi" w:hAnsiTheme="minorBidi"/>
          <w:sz w:val="20"/>
        </w:rPr>
        <w:tab/>
      </w:r>
      <w:sdt>
        <w:sdtPr>
          <w:rPr>
            <w:rFonts w:asciiTheme="minorBidi" w:hAnsiTheme="minorBidi" w:cstheme="minorBidi"/>
            <w:sz w:val="20"/>
            <w:szCs w:val="20"/>
          </w:rPr>
          <w:id w:val="1643770187"/>
          <w14:checkbox>
            <w14:checked w14:val="0"/>
            <w14:checkedState w14:val="2612" w14:font="MS Gothic"/>
            <w14:uncheckedState w14:val="2610" w14:font="MS Gothic"/>
          </w14:checkbox>
        </w:sdtPr>
        <w:sdtContent>
          <w:r w:rsidR="00051B39" w:rsidRPr="00582E95">
            <w:rPr>
              <w:rFonts w:ascii="Segoe UI Symbol" w:hAnsi="Segoe UI Symbol" w:cs="Segoe UI Symbol"/>
              <w:sz w:val="20"/>
              <w:szCs w:val="20"/>
            </w:rPr>
            <w:t>☐</w:t>
          </w:r>
        </w:sdtContent>
      </w:sdt>
      <w:r w:rsidR="004B424B">
        <w:rPr>
          <w:rFonts w:asciiTheme="minorBidi" w:hAnsiTheme="minorBidi"/>
          <w:sz w:val="20"/>
        </w:rPr>
        <w:t xml:space="preserve"> autre endroit du document de brevet</w:t>
      </w:r>
    </w:p>
    <w:p w14:paraId="5DB80A8C" w14:textId="49DB9099" w:rsidR="00051B39" w:rsidRPr="00D11206" w:rsidRDefault="00000000" w:rsidP="008E68BE">
      <w:pPr>
        <w:spacing w:after="220"/>
        <w:ind w:left="720"/>
        <w:rPr>
          <w:rFonts w:asciiTheme="minorBidi" w:hAnsiTheme="minorBidi" w:cstheme="minorBidi"/>
          <w:sz w:val="20"/>
          <w:szCs w:val="20"/>
        </w:rPr>
      </w:pPr>
      <w:sdt>
        <w:sdtPr>
          <w:rPr>
            <w:rFonts w:asciiTheme="minorBidi" w:hAnsiTheme="minorBidi" w:cstheme="minorBidi"/>
            <w:sz w:val="20"/>
            <w:szCs w:val="20"/>
          </w:rPr>
          <w:id w:val="-1495028247"/>
          <w14:checkbox>
            <w14:checked w14:val="0"/>
            <w14:checkedState w14:val="2612" w14:font="MS Gothic"/>
            <w14:uncheckedState w14:val="2610" w14:font="MS Gothic"/>
          </w14:checkbox>
        </w:sdtPr>
        <w:sdtContent>
          <w:r w:rsidR="00051B39" w:rsidRPr="00D11206">
            <w:rPr>
              <w:rFonts w:ascii="Segoe UI Symbol" w:hAnsi="Segoe UI Symbol" w:cs="Segoe UI Symbol"/>
              <w:sz w:val="20"/>
              <w:szCs w:val="20"/>
            </w:rPr>
            <w:t>☐</w:t>
          </w:r>
        </w:sdtContent>
      </w:sdt>
      <w:r w:rsidR="004B424B" w:rsidRPr="00D11206">
        <w:rPr>
          <w:sz w:val="20"/>
          <w:szCs w:val="20"/>
        </w:rPr>
        <w:t xml:space="preserve"> </w:t>
      </w:r>
      <w:proofErr w:type="gramStart"/>
      <w:r w:rsidR="00616B26" w:rsidRPr="00D11206">
        <w:rPr>
          <w:sz w:val="20"/>
          <w:szCs w:val="20"/>
        </w:rPr>
        <w:t>d</w:t>
      </w:r>
      <w:r w:rsidR="004B424B" w:rsidRPr="00D11206">
        <w:rPr>
          <w:sz w:val="20"/>
          <w:szCs w:val="20"/>
        </w:rPr>
        <w:t>onnées</w:t>
      </w:r>
      <w:proofErr w:type="gramEnd"/>
      <w:r w:rsidR="004B424B" w:rsidRPr="00D11206">
        <w:rPr>
          <w:sz w:val="20"/>
          <w:szCs w:val="20"/>
        </w:rPr>
        <w:t xml:space="preserve"> bibliographiques</w:t>
      </w:r>
    </w:p>
    <w:p w14:paraId="2F0A4DDC" w14:textId="65F3407A" w:rsidR="00F54DB0" w:rsidRPr="0078737D" w:rsidRDefault="0078737D" w:rsidP="008141A8">
      <w:pPr>
        <w:pStyle w:val="BodyText"/>
        <w:spacing w:before="170" w:after="220"/>
        <w:ind w:left="720"/>
        <w:rPr>
          <w:rFonts w:asciiTheme="minorBidi" w:hAnsiTheme="minorBidi" w:cstheme="minorBidi"/>
          <w:sz w:val="15"/>
        </w:rPr>
      </w:pPr>
      <w:r>
        <w:rPr>
          <w:rFonts w:asciiTheme="minorBidi" w:hAnsiTheme="minorBidi"/>
          <w:sz w:val="15"/>
        </w:rPr>
        <w:t>Veuillez formuler ici vos éventuelles observations concernant l’un ou l’autre des endroits susmentionnés</w:t>
      </w:r>
    </w:p>
    <w:p w14:paraId="2F0A4DDE" w14:textId="3CD4FFB4" w:rsidR="00F54DB0" w:rsidRPr="008E68BE" w:rsidRDefault="008141A8" w:rsidP="008141A8">
      <w:pPr>
        <w:pStyle w:val="BodyText"/>
        <w:spacing w:after="220"/>
        <w:ind w:left="720"/>
        <w:rPr>
          <w:rFonts w:asciiTheme="minorBidi" w:hAnsiTheme="minorBidi" w:cstheme="minorBidi"/>
        </w:rPr>
      </w:pPr>
      <w:r>
        <w:rPr>
          <w:rFonts w:asciiTheme="minorBidi" w:hAnsiTheme="minorBidi"/>
          <w:noProof/>
        </w:rPr>
        <mc:AlternateContent>
          <mc:Choice Requires="wpg">
            <w:drawing>
              <wp:inline distT="0" distB="0" distL="0" distR="0" wp14:anchorId="5262636C" wp14:editId="238D0791">
                <wp:extent cx="1903228" cy="393405"/>
                <wp:effectExtent l="0" t="0" r="20955" b="26035"/>
                <wp:docPr id="1024146725" name="Group 10241467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673710697"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503974713"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19363946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811406598"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2129253680"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960854710"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3386F2D8" id="Group 1024146725"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" path="m,l5122011,e" filled="f" strokecolor="#d3d0c7" strokeweight=".5pt">
                  <v:path arrowok="t"/>
                </v:shape>
                <w10:anchorlock/>
              </v:group>
            </w:pict>
          </mc:Fallback>
        </mc:AlternateContent>
      </w:r>
    </w:p>
    <w:p w14:paraId="2F0A4DE1" w14:textId="590CEB30" w:rsidR="00F54DB0" w:rsidRPr="008E68BE" w:rsidRDefault="009A3235" w:rsidP="0078737D">
      <w:pPr>
        <w:pStyle w:val="ListParagraph"/>
        <w:numPr>
          <w:ilvl w:val="0"/>
          <w:numId w:val="18"/>
        </w:numPr>
        <w:spacing w:after="220"/>
        <w:ind w:left="360"/>
        <w:rPr>
          <w:rFonts w:asciiTheme="minorBidi" w:hAnsiTheme="minorBidi" w:cstheme="minorBidi"/>
          <w:sz w:val="20"/>
          <w:szCs w:val="20"/>
        </w:rPr>
      </w:pPr>
      <w:r>
        <w:rPr>
          <w:rFonts w:asciiTheme="minorBidi" w:hAnsiTheme="minorBidi"/>
          <w:sz w:val="20"/>
        </w:rPr>
        <w:t xml:space="preserve">Si les </w:t>
      </w:r>
      <w:del w:id="8" w:author="Author">
        <w:r>
          <w:rPr>
            <w:rFonts w:asciiTheme="minorBidi" w:hAnsiTheme="minorBidi"/>
            <w:sz w:val="20"/>
          </w:rPr>
          <w:delText xml:space="preserve">citations </w:delText>
        </w:r>
      </w:del>
      <w:ins w:id="9" w:author="Author">
        <w:r>
          <w:rPr>
            <w:rFonts w:asciiTheme="minorBidi" w:hAnsiTheme="minorBidi"/>
            <w:sz w:val="20"/>
          </w:rPr>
          <w:t xml:space="preserve">références citées </w:t>
        </w:r>
      </w:ins>
      <w:r>
        <w:rPr>
          <w:rFonts w:asciiTheme="minorBidi" w:hAnsiTheme="minorBidi"/>
          <w:sz w:val="20"/>
        </w:rPr>
        <w:t xml:space="preserve">font partie des données bibliographiques figurant en page de couverture, </w:t>
      </w:r>
      <w:del w:id="10" w:author="Author">
        <w:r>
          <w:rPr>
            <w:rFonts w:asciiTheme="minorBidi" w:hAnsiTheme="minorBidi"/>
            <w:sz w:val="20"/>
          </w:rPr>
          <w:delText xml:space="preserve">les références citées </w:delText>
        </w:r>
      </w:del>
      <w:r>
        <w:rPr>
          <w:rFonts w:asciiTheme="minorBidi" w:hAnsiTheme="minorBidi"/>
          <w:sz w:val="20"/>
        </w:rPr>
        <w:t>sont‑elles indiquées sous le code INID (56)?</w:t>
      </w:r>
    </w:p>
    <w:p w14:paraId="2F0A4DE2" w14:textId="3D184096" w:rsidR="00F54DB0" w:rsidRPr="008E68BE" w:rsidRDefault="009A3235" w:rsidP="008E68BE">
      <w:pPr>
        <w:spacing w:after="220"/>
        <w:ind w:firstLine="720"/>
        <w:rPr>
          <w:ins w:id="11" w:author="Author"/>
          <w:rFonts w:asciiTheme="minorBidi" w:hAnsiTheme="minorBidi" w:cstheme="minorBidi"/>
        </w:rPr>
      </w:pPr>
      <w:r>
        <w:rPr>
          <w:rFonts w:asciiTheme="minorBidi" w:hAnsiTheme="minorBidi"/>
          <w:sz w:val="16"/>
        </w:rPr>
        <w:t xml:space="preserve">Pour les codes INID voir </w:t>
      </w:r>
      <w:ins w:id="12" w:author="Author">
        <w:r w:rsidR="00191446">
          <w:rPr>
            <w:rFonts w:asciiTheme="minorBidi" w:hAnsiTheme="minorBidi" w:cstheme="minorBidi"/>
            <w:sz w:val="16"/>
          </w:rPr>
          <w:fldChar w:fldCharType="begin"/>
        </w:r>
        <w:r w:rsidR="00191446">
          <w:rPr>
            <w:rFonts w:asciiTheme="minorBidi" w:hAnsiTheme="minorBidi" w:cstheme="minorBidi"/>
            <w:sz w:val="16"/>
          </w:rPr>
          <w:instrText>HYPERLINK "</w:instrText>
        </w:r>
        <w:r w:rsidR="00191446" w:rsidRPr="00156607">
          <w:rPr>
            <w:rFonts w:asciiTheme="minorBidi" w:hAnsiTheme="minorBidi" w:cstheme="minorBidi"/>
            <w:rPrChange w:id="13" w:author="Author">
              <w:rPr>
                <w:rStyle w:val="Hyperlink"/>
              </w:rPr>
            </w:rPrChange>
          </w:rPr>
          <w:instrText>https://www.wipo.int/documents/d/standards/docs-en-03-09-01.pdf</w:instrText>
        </w:r>
        <w:r w:rsidR="00191446">
          <w:rPr>
            <w:rFonts w:asciiTheme="minorBidi" w:hAnsiTheme="minorBidi" w:cstheme="minorBidi"/>
            <w:sz w:val="16"/>
          </w:rPr>
          <w:instrText>"</w:instrText>
        </w:r>
      </w:ins>
      <w:r w:rsidR="00161518">
        <w:rPr>
          <w:rFonts w:asciiTheme="minorBidi" w:hAnsiTheme="minorBidi" w:cstheme="minorBidi"/>
          <w:sz w:val="16"/>
        </w:rPr>
      </w:r>
      <w:ins w:id="14" w:author="Author">
        <w:r w:rsidR="00191446">
          <w:rPr>
            <w:rFonts w:asciiTheme="minorBidi" w:hAnsiTheme="minorBidi" w:cstheme="minorBidi"/>
            <w:sz w:val="16"/>
          </w:rPr>
          <w:fldChar w:fldCharType="separate"/>
        </w:r>
        <w:r w:rsidR="00191446" w:rsidRPr="00191446">
          <w:rPr>
            <w:rStyle w:val="Hyperlink"/>
            <w:rFonts w:asciiTheme="minorBidi" w:hAnsiTheme="minorBidi" w:cstheme="minorBidi"/>
            <w:sz w:val="16"/>
          </w:rPr>
          <w:t>https://www.wipo.int/documents/d/standards/docs-en-03-09-01.pdf</w:t>
        </w:r>
        <w:r w:rsidR="00191446">
          <w:rPr>
            <w:rFonts w:asciiTheme="minorBidi" w:hAnsiTheme="minorBidi" w:cstheme="minorBidi"/>
            <w:sz w:val="16"/>
          </w:rPr>
          <w:fldChar w:fldCharType="end"/>
        </w:r>
      </w:ins>
      <w:del w:id="15" w:author="Author">
        <w:r>
          <w:rPr>
            <w:rFonts w:asciiTheme="minorBidi" w:hAnsiTheme="minorBidi"/>
            <w:sz w:val="16"/>
          </w:rPr>
          <w:delText>#INID</w:delText>
        </w:r>
      </w:del>
    </w:p>
    <w:p w14:paraId="2F0A4DE3" w14:textId="5E9A8F82" w:rsidR="00F54DB0" w:rsidRPr="008E68BE" w:rsidRDefault="009A3235" w:rsidP="008E68BE">
      <w:pPr>
        <w:spacing w:after="220"/>
        <w:ind w:firstLine="720"/>
        <w:rPr>
          <w:rFonts w:asciiTheme="minorBidi" w:hAnsiTheme="minorBidi" w:cstheme="minorBidi"/>
          <w:sz w:val="20"/>
          <w:szCs w:val="20"/>
        </w:rPr>
      </w:pPr>
      <w:r>
        <w:rPr>
          <w:rFonts w:asciiTheme="minorBidi" w:hAnsiTheme="minorBidi"/>
          <w:noProof/>
          <w:sz w:val="20"/>
        </w:rPr>
        <w:drawing>
          <wp:inline distT="0" distB="0" distL="0" distR="0" wp14:anchorId="2F0A4F85" wp14:editId="39666160">
            <wp:extent cx="126993" cy="127000"/>
            <wp:effectExtent l="0" t="0" r="0" b="0"/>
            <wp:docPr id="109" name="Image 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 name="Image 109"/>
                    <pic:cNvPicPr/>
                  </pic:nvPicPr>
                  <pic:blipFill>
                    <a:blip r:embed="rId10" cstate="print"/>
                    <a:stretch>
                      <a:fillRect/>
                    </a:stretch>
                  </pic:blipFill>
                  <pic:spPr>
                    <a:xfrm>
                      <a:off x="0" y="0"/>
                      <a:ext cx="126993" cy="127000"/>
                    </a:xfrm>
                    <a:prstGeom prst="rect">
                      <a:avLst/>
                    </a:prstGeom>
                  </pic:spPr>
                </pic:pic>
              </a:graphicData>
            </a:graphic>
          </wp:inline>
        </w:drawing>
      </w:r>
      <w:r>
        <w:rPr>
          <w:rFonts w:asciiTheme="minorBidi" w:hAnsiTheme="minorBidi"/>
          <w:sz w:val="20"/>
        </w:rPr>
        <w:t xml:space="preserve"> Oui</w:t>
      </w:r>
      <w:r>
        <w:rPr>
          <w:rFonts w:asciiTheme="minorBidi" w:hAnsiTheme="minorBidi"/>
          <w:sz w:val="20"/>
        </w:rPr>
        <w:tab/>
      </w:r>
      <w:r>
        <w:rPr>
          <w:noProof/>
        </w:rPr>
        <w:drawing>
          <wp:inline distT="0" distB="0" distL="0" distR="0" wp14:anchorId="2F0A4F87" wp14:editId="2F0A4F88">
            <wp:extent cx="126993" cy="127000"/>
            <wp:effectExtent l="0" t="0" r="0" b="0"/>
            <wp:docPr id="110" name="Image 1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0" name="Image 110"/>
                    <pic:cNvPicPr/>
                  </pic:nvPicPr>
                  <pic:blipFill>
                    <a:blip r:embed="rId10" cstate="print"/>
                    <a:stretch>
                      <a:fillRect/>
                    </a:stretch>
                  </pic:blipFill>
                  <pic:spPr>
                    <a:xfrm>
                      <a:off x="0" y="0"/>
                      <a:ext cx="126993" cy="127000"/>
                    </a:xfrm>
                    <a:prstGeom prst="rect">
                      <a:avLst/>
                    </a:prstGeom>
                  </pic:spPr>
                </pic:pic>
              </a:graphicData>
            </a:graphic>
          </wp:inline>
        </w:drawing>
      </w:r>
      <w:r>
        <w:rPr>
          <w:rFonts w:asciiTheme="minorBidi" w:hAnsiTheme="minorBidi"/>
          <w:sz w:val="20"/>
        </w:rPr>
        <w:t>Non</w:t>
      </w:r>
      <w:r>
        <w:rPr>
          <w:rFonts w:asciiTheme="minorBidi" w:hAnsiTheme="minorBidi"/>
          <w:sz w:val="20"/>
        </w:rPr>
        <w:tab/>
      </w:r>
      <w:r>
        <w:rPr>
          <w:noProof/>
        </w:rPr>
        <w:drawing>
          <wp:inline distT="0" distB="0" distL="0" distR="0" wp14:anchorId="2F0A4F89" wp14:editId="2F0A4F8A">
            <wp:extent cx="126993" cy="127000"/>
            <wp:effectExtent l="0" t="0" r="0" b="0"/>
            <wp:docPr id="111" name="Image 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1" name="Image 111"/>
                    <pic:cNvPicPr/>
                  </pic:nvPicPr>
                  <pic:blipFill>
                    <a:blip r:embed="rId10" cstate="print"/>
                    <a:stretch>
                      <a:fillRect/>
                    </a:stretch>
                  </pic:blipFill>
                  <pic:spPr>
                    <a:xfrm>
                      <a:off x="0" y="0"/>
                      <a:ext cx="126993" cy="127000"/>
                    </a:xfrm>
                    <a:prstGeom prst="rect">
                      <a:avLst/>
                    </a:prstGeom>
                  </pic:spPr>
                </pic:pic>
              </a:graphicData>
            </a:graphic>
          </wp:inline>
        </w:drawing>
      </w:r>
      <w:r>
        <w:rPr>
          <w:rFonts w:asciiTheme="minorBidi" w:hAnsiTheme="minorBidi"/>
          <w:sz w:val="20"/>
        </w:rPr>
        <w:t xml:space="preserve"> </w:t>
      </w:r>
      <w:ins w:id="16" w:author="Author">
        <w:r w:rsidR="00092A3C">
          <w:rPr>
            <w:rFonts w:asciiTheme="minorBidi" w:hAnsiTheme="minorBidi"/>
            <w:sz w:val="20"/>
          </w:rPr>
          <w:t>P</w:t>
        </w:r>
        <w:r>
          <w:rPr>
            <w:rFonts w:asciiTheme="minorBidi" w:hAnsiTheme="minorBidi"/>
            <w:sz w:val="20"/>
          </w:rPr>
          <w:t xml:space="preserve">arfois (veuillez préciser) </w:t>
        </w:r>
      </w:ins>
    </w:p>
    <w:p w14:paraId="2F0A4DE5" w14:textId="1E91E23F" w:rsidR="00F54DB0" w:rsidRPr="008E68BE" w:rsidRDefault="008141A8" w:rsidP="008141A8">
      <w:pPr>
        <w:pStyle w:val="BodyText"/>
        <w:spacing w:before="6" w:after="220"/>
        <w:ind w:left="720"/>
        <w:rPr>
          <w:rFonts w:asciiTheme="minorBidi" w:hAnsiTheme="minorBidi" w:cstheme="minorBidi"/>
        </w:rPr>
      </w:pPr>
      <w:r>
        <w:rPr>
          <w:rFonts w:asciiTheme="minorBidi" w:hAnsiTheme="minorBidi"/>
          <w:noProof/>
        </w:rPr>
        <mc:AlternateContent>
          <mc:Choice Requires="wpg">
            <w:drawing>
              <wp:inline distT="0" distB="0" distL="0" distR="0" wp14:anchorId="11C0166A" wp14:editId="1128AB84">
                <wp:extent cx="1903228" cy="393405"/>
                <wp:effectExtent l="0" t="0" r="20955" b="26035"/>
                <wp:docPr id="1245562376" name="Group 12455623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774505663"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486159194"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5198874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86121979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35911975"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218403008"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645D9B34" id="Group 1245562376"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" path="m,l5122011,e" filled="f" strokecolor="#d3d0c7" strokeweight=".5pt">
                  <v:path arrowok="t"/>
                </v:shape>
                <w10:anchorlock/>
              </v:group>
            </w:pict>
          </mc:Fallback>
        </mc:AlternateContent>
      </w:r>
    </w:p>
    <w:p w14:paraId="2F0A4DE6" w14:textId="522B0F84" w:rsidR="00F54DB0" w:rsidRPr="008E68BE" w:rsidRDefault="00346137" w:rsidP="0078737D">
      <w:pPr>
        <w:pStyle w:val="ListParagraph"/>
        <w:numPr>
          <w:ilvl w:val="0"/>
          <w:numId w:val="18"/>
        </w:numPr>
        <w:spacing w:after="220"/>
        <w:ind w:left="360"/>
        <w:rPr>
          <w:rFonts w:asciiTheme="minorBidi" w:hAnsiTheme="minorBidi" w:cstheme="minorBidi"/>
          <w:sz w:val="20"/>
          <w:szCs w:val="20"/>
        </w:rPr>
      </w:pPr>
      <w:ins w:id="17" w:author="Author">
        <w:r>
          <w:rPr>
            <w:rFonts w:asciiTheme="minorBidi" w:hAnsiTheme="minorBidi"/>
            <w:sz w:val="20"/>
          </w:rPr>
          <w:t xml:space="preserve">Outre les endroits énumérés comme options à la question 5 ci-dessus, </w:t>
        </w:r>
      </w:ins>
      <w:proofErr w:type="gramStart"/>
      <w:r>
        <w:rPr>
          <w:rFonts w:asciiTheme="minorBidi" w:hAnsiTheme="minorBidi"/>
          <w:sz w:val="20"/>
        </w:rPr>
        <w:t>indiquez le</w:t>
      </w:r>
      <w:proofErr w:type="gramEnd"/>
      <w:r>
        <w:rPr>
          <w:rFonts w:asciiTheme="minorBidi" w:hAnsiTheme="minorBidi"/>
          <w:sz w:val="20"/>
        </w:rPr>
        <w:t xml:space="preserve"> ou les endroit(s), en dehors du document de brevet, où peuvent se trouver des références citées :</w:t>
      </w:r>
    </w:p>
    <w:p w14:paraId="62D6DF5B" w14:textId="1BF019AC" w:rsidR="001E7794" w:rsidRPr="008E68BE" w:rsidRDefault="00000000" w:rsidP="00092A3C">
      <w:pPr>
        <w:tabs>
          <w:tab w:val="left" w:pos="5103"/>
        </w:tabs>
        <w:spacing w:after="220"/>
        <w:ind w:firstLine="720"/>
        <w:rPr>
          <w:rFonts w:asciiTheme="minorBidi" w:hAnsiTheme="minorBidi" w:cstheme="minorBidi"/>
          <w:sz w:val="20"/>
          <w:szCs w:val="20"/>
        </w:rPr>
      </w:pPr>
      <w:sdt>
        <w:sdtPr>
          <w:rPr>
            <w:rFonts w:asciiTheme="minorBidi" w:hAnsiTheme="minorBidi" w:cstheme="minorBidi"/>
            <w:sz w:val="20"/>
            <w:szCs w:val="20"/>
          </w:rPr>
          <w:id w:val="1855927891"/>
          <w14:checkbox>
            <w14:checked w14:val="0"/>
            <w14:checkedState w14:val="2612" w14:font="MS Gothic"/>
            <w14:uncheckedState w14:val="2610" w14:font="MS Gothic"/>
          </w14:checkbox>
        </w:sdtPr>
        <w:sdtContent>
          <w:r w:rsidR="00071022" w:rsidRPr="00EC6FC8">
            <w:rPr>
              <w:rFonts w:ascii="Segoe UI Symbol" w:hAnsi="Segoe UI Symbol" w:cs="Segoe UI Symbol"/>
              <w:sz w:val="20"/>
              <w:szCs w:val="20"/>
            </w:rPr>
            <w:t>☐</w:t>
          </w:r>
        </w:sdtContent>
      </w:sdt>
      <w:r w:rsidR="004B424B">
        <w:rPr>
          <w:rFonts w:asciiTheme="minorBidi" w:hAnsiTheme="minorBidi"/>
          <w:sz w:val="20"/>
        </w:rPr>
        <w:t xml:space="preserve"> </w:t>
      </w:r>
      <w:proofErr w:type="gramStart"/>
      <w:r w:rsidR="004B424B">
        <w:rPr>
          <w:rFonts w:asciiTheme="minorBidi" w:hAnsiTheme="minorBidi"/>
          <w:sz w:val="20"/>
        </w:rPr>
        <w:t>information</w:t>
      </w:r>
      <w:proofErr w:type="gramEnd"/>
      <w:r w:rsidR="004B424B">
        <w:rPr>
          <w:rFonts w:asciiTheme="minorBidi" w:hAnsiTheme="minorBidi"/>
          <w:sz w:val="20"/>
        </w:rPr>
        <w:t xml:space="preserve"> sommaire (Internet)</w:t>
      </w:r>
      <w:r w:rsidR="004B424B">
        <w:rPr>
          <w:rFonts w:asciiTheme="minorBidi" w:hAnsiTheme="minorBidi"/>
          <w:sz w:val="20"/>
        </w:rPr>
        <w:tab/>
      </w:r>
      <w:sdt>
        <w:sdtPr>
          <w:rPr>
            <w:rFonts w:asciiTheme="minorBidi" w:hAnsiTheme="minorBidi" w:cstheme="minorBidi"/>
            <w:sz w:val="20"/>
            <w:szCs w:val="20"/>
          </w:rPr>
          <w:id w:val="1248695607"/>
          <w14:checkbox>
            <w14:checked w14:val="0"/>
            <w14:checkedState w14:val="2612" w14:font="MS Gothic"/>
            <w14:uncheckedState w14:val="2610" w14:font="MS Gothic"/>
          </w14:checkbox>
        </w:sdtPr>
        <w:sdtContent>
          <w:r w:rsidR="00071022" w:rsidRPr="00EC6FC8">
            <w:rPr>
              <w:rFonts w:ascii="Segoe UI Symbol" w:hAnsi="Segoe UI Symbol" w:cs="Segoe UI Symbol"/>
              <w:sz w:val="20"/>
              <w:szCs w:val="20"/>
            </w:rPr>
            <w:t>☐</w:t>
          </w:r>
        </w:sdtContent>
      </w:sdt>
      <w:r w:rsidR="004B424B">
        <w:rPr>
          <w:rFonts w:asciiTheme="minorBidi" w:hAnsiTheme="minorBidi"/>
          <w:sz w:val="20"/>
        </w:rPr>
        <w:t xml:space="preserve"> </w:t>
      </w:r>
      <w:del w:id="18" w:author="Author">
        <w:r w:rsidR="004B424B">
          <w:rPr>
            <w:rFonts w:asciiTheme="minorBidi" w:hAnsiTheme="minorBidi"/>
            <w:sz w:val="20"/>
          </w:rPr>
          <w:delText>fin du document (Internet)</w:delText>
        </w:r>
      </w:del>
      <w:ins w:id="19" w:author="Author">
        <w:r w:rsidR="004B424B">
          <w:rPr>
            <w:rFonts w:asciiTheme="minorBidi" w:hAnsiTheme="minorBidi"/>
            <w:sz w:val="20"/>
          </w:rPr>
          <w:t>document distinct</w:t>
        </w:r>
      </w:ins>
    </w:p>
    <w:p w14:paraId="36C6FCE2" w14:textId="303004DD" w:rsidR="006E6ECE" w:rsidRPr="008E68BE" w:rsidRDefault="00000000" w:rsidP="00092A3C">
      <w:pPr>
        <w:tabs>
          <w:tab w:val="left" w:pos="5103"/>
        </w:tabs>
        <w:spacing w:after="220"/>
        <w:ind w:firstLine="720"/>
        <w:rPr>
          <w:rFonts w:asciiTheme="minorBidi" w:hAnsiTheme="minorBidi" w:cstheme="minorBidi"/>
          <w:sz w:val="20"/>
          <w:szCs w:val="20"/>
        </w:rPr>
      </w:pPr>
      <w:sdt>
        <w:sdtPr>
          <w:rPr>
            <w:rFonts w:asciiTheme="minorBidi" w:hAnsiTheme="minorBidi" w:cstheme="minorBidi"/>
            <w:sz w:val="20"/>
            <w:szCs w:val="20"/>
          </w:rPr>
          <w:id w:val="1000318268"/>
          <w14:checkbox>
            <w14:checked w14:val="0"/>
            <w14:checkedState w14:val="2612" w14:font="MS Gothic"/>
            <w14:uncheckedState w14:val="2610" w14:font="MS Gothic"/>
          </w14:checkbox>
        </w:sdtPr>
        <w:sdtContent>
          <w:r w:rsidR="00071022" w:rsidRPr="00EC6FC8">
            <w:rPr>
              <w:rFonts w:ascii="Segoe UI Symbol" w:hAnsi="Segoe UI Symbol" w:cs="Segoe UI Symbol"/>
              <w:sz w:val="20"/>
              <w:szCs w:val="20"/>
            </w:rPr>
            <w:t>☐</w:t>
          </w:r>
        </w:sdtContent>
      </w:sdt>
      <w:r w:rsidR="004B424B">
        <w:rPr>
          <w:rFonts w:asciiTheme="minorBidi" w:hAnsiTheme="minorBidi"/>
          <w:sz w:val="20"/>
        </w:rPr>
        <w:t xml:space="preserve"> </w:t>
      </w:r>
      <w:proofErr w:type="gramStart"/>
      <w:r w:rsidR="004B424B">
        <w:rPr>
          <w:rFonts w:asciiTheme="minorBidi" w:hAnsiTheme="minorBidi"/>
          <w:sz w:val="20"/>
        </w:rPr>
        <w:t>dossier</w:t>
      </w:r>
      <w:proofErr w:type="gramEnd"/>
      <w:r w:rsidR="004B424B">
        <w:rPr>
          <w:rFonts w:asciiTheme="minorBidi" w:hAnsiTheme="minorBidi"/>
          <w:sz w:val="20"/>
        </w:rPr>
        <w:t xml:space="preserve"> électronique/dossier de brevet</w:t>
      </w:r>
      <w:r w:rsidR="004B424B">
        <w:rPr>
          <w:rFonts w:asciiTheme="minorBidi" w:hAnsiTheme="minorBidi"/>
          <w:sz w:val="20"/>
        </w:rPr>
        <w:tab/>
      </w:r>
      <w:sdt>
        <w:sdtPr>
          <w:rPr>
            <w:rFonts w:asciiTheme="minorBidi" w:hAnsiTheme="minorBidi" w:cstheme="minorBidi"/>
            <w:sz w:val="20"/>
            <w:szCs w:val="20"/>
          </w:rPr>
          <w:id w:val="-2083523691"/>
          <w14:checkbox>
            <w14:checked w14:val="0"/>
            <w14:checkedState w14:val="2612" w14:font="MS Gothic"/>
            <w14:uncheckedState w14:val="2610" w14:font="MS Gothic"/>
          </w14:checkbox>
        </w:sdtPr>
        <w:sdtContent>
          <w:r w:rsidR="00071022" w:rsidRPr="00EC6FC8">
            <w:rPr>
              <w:rFonts w:ascii="Segoe UI Symbol" w:hAnsi="Segoe UI Symbol" w:cs="Segoe UI Symbol"/>
              <w:sz w:val="20"/>
              <w:szCs w:val="20"/>
            </w:rPr>
            <w:t>☐</w:t>
          </w:r>
        </w:sdtContent>
      </w:sdt>
      <w:r w:rsidR="004B424B">
        <w:rPr>
          <w:rFonts w:asciiTheme="minorBidi" w:hAnsiTheme="minorBidi"/>
          <w:sz w:val="20"/>
        </w:rPr>
        <w:t xml:space="preserve"> autre endroit (veuillez préciser)</w:t>
      </w:r>
    </w:p>
    <w:p w14:paraId="2F0A4DEA" w14:textId="00BD53E8" w:rsidR="00F54DB0" w:rsidRPr="008E68BE" w:rsidRDefault="009A3235" w:rsidP="00516060">
      <w:pPr>
        <w:spacing w:after="220"/>
        <w:ind w:left="720"/>
        <w:rPr>
          <w:rFonts w:asciiTheme="minorBidi" w:hAnsiTheme="minorBidi" w:cstheme="minorBidi"/>
          <w:sz w:val="15"/>
        </w:rPr>
      </w:pPr>
      <w:r>
        <w:rPr>
          <w:rFonts w:asciiTheme="minorBidi" w:hAnsiTheme="minorBidi"/>
          <w:sz w:val="15"/>
        </w:rPr>
        <w:t>Si vous avez indiqué un autre endroit, veuillez préciser</w:t>
      </w:r>
    </w:p>
    <w:p w14:paraId="2F0A4DEB" w14:textId="1E2E6767" w:rsidR="00F54DB0" w:rsidRPr="008E68BE" w:rsidRDefault="00CF2AE5" w:rsidP="00516060">
      <w:pPr>
        <w:pStyle w:val="BodyText"/>
        <w:spacing w:after="220"/>
        <w:ind w:left="720"/>
        <w:rPr>
          <w:rFonts w:asciiTheme="minorBidi" w:hAnsiTheme="minorBidi" w:cstheme="minorBidi"/>
        </w:rPr>
      </w:pPr>
      <w:r>
        <w:rPr>
          <w:rFonts w:asciiTheme="minorBidi" w:hAnsiTheme="minorBidi"/>
          <w:noProof/>
        </w:rPr>
        <mc:AlternateContent>
          <mc:Choice Requires="wpg">
            <w:drawing>
              <wp:inline distT="0" distB="0" distL="0" distR="0" wp14:anchorId="0BC5ACF8" wp14:editId="39896350">
                <wp:extent cx="1903228" cy="393405"/>
                <wp:effectExtent l="0" t="0" r="20955" b="26035"/>
                <wp:docPr id="563854590" name="Group 5638545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809304208"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475333350"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24661872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371807621"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632742047"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13246236"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0CBB1642" id="Group 563854590"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" path="m,l5122011,e" filled="f" strokecolor="#d3d0c7" strokeweight=".5pt">
                  <v:path arrowok="t"/>
                </v:shape>
                <w10:anchorlock/>
              </v:group>
            </w:pict>
          </mc:Fallback>
        </mc:AlternateContent>
      </w:r>
    </w:p>
    <w:p w14:paraId="58B0971F" w14:textId="2EB9E971" w:rsidR="00516060" w:rsidRDefault="009A3235" w:rsidP="00084D91">
      <w:pPr>
        <w:pStyle w:val="ListParagraph"/>
        <w:numPr>
          <w:ilvl w:val="0"/>
          <w:numId w:val="18"/>
        </w:numPr>
        <w:tabs>
          <w:tab w:val="left" w:pos="710"/>
          <w:tab w:val="left" w:pos="5016"/>
          <w:tab w:val="left" w:pos="5916"/>
          <w:tab w:val="left" w:pos="6816"/>
        </w:tabs>
        <w:spacing w:before="1" w:after="220"/>
        <w:ind w:left="360"/>
        <w:rPr>
          <w:rFonts w:asciiTheme="minorBidi" w:hAnsiTheme="minorBidi" w:cstheme="minorBidi"/>
          <w:sz w:val="20"/>
          <w:szCs w:val="20"/>
        </w:rPr>
      </w:pPr>
      <w:r>
        <w:rPr>
          <w:rFonts w:asciiTheme="minorBidi" w:hAnsiTheme="minorBidi"/>
          <w:sz w:val="20"/>
        </w:rPr>
        <w:t xml:space="preserve">Sur l’Internet, </w:t>
      </w:r>
      <w:ins w:id="20" w:author="Author">
        <w:r>
          <w:rPr>
            <w:rFonts w:asciiTheme="minorBidi" w:hAnsiTheme="minorBidi"/>
            <w:sz w:val="20"/>
          </w:rPr>
          <w:t>aux endroit</w:t>
        </w:r>
        <w:r w:rsidR="00B74BE6">
          <w:rPr>
            <w:rFonts w:asciiTheme="minorBidi" w:hAnsiTheme="minorBidi"/>
            <w:sz w:val="20"/>
          </w:rPr>
          <w:t>s</w:t>
        </w:r>
        <w:r>
          <w:rPr>
            <w:rFonts w:asciiTheme="minorBidi" w:hAnsiTheme="minorBidi"/>
            <w:sz w:val="20"/>
          </w:rPr>
          <w:t xml:space="preserve"> indiqués ci-dessus, </w:t>
        </w:r>
      </w:ins>
      <w:r>
        <w:rPr>
          <w:rFonts w:asciiTheme="minorBidi" w:hAnsiTheme="minorBidi"/>
          <w:sz w:val="20"/>
        </w:rPr>
        <w:t>des hyperliens sont‑ils inclus?</w:t>
      </w:r>
    </w:p>
    <w:p w14:paraId="2F0A4DEE" w14:textId="21CC0451" w:rsidR="00F54DB0" w:rsidRPr="00D11206" w:rsidRDefault="009A3235" w:rsidP="00516060">
      <w:pPr>
        <w:pStyle w:val="ListParagraph"/>
        <w:tabs>
          <w:tab w:val="left" w:pos="710"/>
        </w:tabs>
        <w:spacing w:before="1" w:after="220"/>
        <w:ind w:left="360" w:firstLine="0"/>
        <w:rPr>
          <w:rFonts w:asciiTheme="minorBidi" w:hAnsiTheme="minorBidi" w:cstheme="minorBidi"/>
          <w:sz w:val="20"/>
          <w:szCs w:val="20"/>
        </w:rPr>
      </w:pPr>
      <w:r w:rsidRPr="00D11206">
        <w:rPr>
          <w:rFonts w:asciiTheme="minorBidi" w:hAnsiTheme="minorBidi"/>
          <w:sz w:val="20"/>
          <w:szCs w:val="20"/>
        </w:rPr>
        <w:tab/>
      </w:r>
      <w:r w:rsidRPr="00D11206">
        <w:rPr>
          <w:noProof/>
          <w:sz w:val="20"/>
          <w:szCs w:val="20"/>
        </w:rPr>
        <w:drawing>
          <wp:inline distT="0" distB="0" distL="0" distR="0" wp14:anchorId="2F0A4F95" wp14:editId="2F0A4F96">
            <wp:extent cx="126993" cy="127000"/>
            <wp:effectExtent l="0" t="0" r="0" b="0"/>
            <wp:docPr id="141" name="Image 1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1" name="Image 141"/>
                    <pic:cNvPicPr/>
                  </pic:nvPicPr>
                  <pic:blipFill>
                    <a:blip r:embed="rId8" cstate="print"/>
                    <a:stretch>
                      <a:fillRect/>
                    </a:stretch>
                  </pic:blipFill>
                  <pic:spPr>
                    <a:xfrm>
                      <a:off x="0" y="0"/>
                      <a:ext cx="126993" cy="127000"/>
                    </a:xfrm>
                    <a:prstGeom prst="rect">
                      <a:avLst/>
                    </a:prstGeom>
                  </pic:spPr>
                </pic:pic>
              </a:graphicData>
            </a:graphic>
          </wp:inline>
        </w:drawing>
      </w:r>
      <w:r w:rsidRPr="00D11206">
        <w:rPr>
          <w:rFonts w:asciiTheme="minorBidi" w:hAnsiTheme="minorBidi"/>
          <w:sz w:val="20"/>
          <w:szCs w:val="20"/>
        </w:rPr>
        <w:t xml:space="preserve"> Oui</w:t>
      </w:r>
      <w:r w:rsidRPr="00D11206">
        <w:rPr>
          <w:rFonts w:asciiTheme="minorBidi" w:hAnsiTheme="minorBidi"/>
          <w:sz w:val="20"/>
          <w:szCs w:val="20"/>
        </w:rPr>
        <w:tab/>
      </w:r>
      <w:r w:rsidRPr="00D11206">
        <w:rPr>
          <w:rFonts w:asciiTheme="minorBidi" w:hAnsiTheme="minorBidi"/>
          <w:sz w:val="20"/>
          <w:szCs w:val="20"/>
        </w:rPr>
        <w:tab/>
      </w:r>
      <w:r w:rsidRPr="00D11206">
        <w:rPr>
          <w:noProof/>
          <w:sz w:val="20"/>
          <w:szCs w:val="20"/>
        </w:rPr>
        <w:drawing>
          <wp:inline distT="0" distB="0" distL="0" distR="0" wp14:anchorId="2F0A4F97" wp14:editId="2F0A4F98">
            <wp:extent cx="126993" cy="127000"/>
            <wp:effectExtent l="0" t="0" r="0" b="0"/>
            <wp:docPr id="142" name="Image 1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2" name="Image 142"/>
                    <pic:cNvPicPr/>
                  </pic:nvPicPr>
                  <pic:blipFill>
                    <a:blip r:embed="rId8" cstate="print"/>
                    <a:stretch>
                      <a:fillRect/>
                    </a:stretch>
                  </pic:blipFill>
                  <pic:spPr>
                    <a:xfrm>
                      <a:off x="0" y="0"/>
                      <a:ext cx="126993" cy="127000"/>
                    </a:xfrm>
                    <a:prstGeom prst="rect">
                      <a:avLst/>
                    </a:prstGeom>
                  </pic:spPr>
                </pic:pic>
              </a:graphicData>
            </a:graphic>
          </wp:inline>
        </w:drawing>
      </w:r>
      <w:r w:rsidRPr="00D11206">
        <w:rPr>
          <w:rFonts w:asciiTheme="minorBidi" w:hAnsiTheme="minorBidi"/>
          <w:sz w:val="20"/>
          <w:szCs w:val="20"/>
        </w:rPr>
        <w:t xml:space="preserve"> Non</w:t>
      </w:r>
      <w:r w:rsidRPr="00D11206">
        <w:rPr>
          <w:rFonts w:asciiTheme="minorBidi" w:hAnsiTheme="minorBidi"/>
          <w:sz w:val="20"/>
          <w:szCs w:val="20"/>
        </w:rPr>
        <w:tab/>
      </w:r>
      <w:r w:rsidRPr="00D11206">
        <w:rPr>
          <w:rFonts w:asciiTheme="minorBidi" w:hAnsiTheme="minorBidi"/>
          <w:sz w:val="20"/>
          <w:szCs w:val="20"/>
        </w:rPr>
        <w:tab/>
      </w:r>
      <w:r w:rsidRPr="00D11206">
        <w:rPr>
          <w:noProof/>
          <w:sz w:val="20"/>
          <w:szCs w:val="20"/>
        </w:rPr>
        <w:drawing>
          <wp:inline distT="0" distB="0" distL="0" distR="0" wp14:anchorId="2F0A4F99" wp14:editId="2F0A4F9A">
            <wp:extent cx="126993" cy="127000"/>
            <wp:effectExtent l="0" t="0" r="0" b="0"/>
            <wp:docPr id="143" name="Image 1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3" name="Image 143"/>
                    <pic:cNvPicPr/>
                  </pic:nvPicPr>
                  <pic:blipFill>
                    <a:blip r:embed="rId8" cstate="print"/>
                    <a:stretch>
                      <a:fillRect/>
                    </a:stretch>
                  </pic:blipFill>
                  <pic:spPr>
                    <a:xfrm>
                      <a:off x="0" y="0"/>
                      <a:ext cx="126993" cy="127000"/>
                    </a:xfrm>
                    <a:prstGeom prst="rect">
                      <a:avLst/>
                    </a:prstGeom>
                  </pic:spPr>
                </pic:pic>
              </a:graphicData>
            </a:graphic>
          </wp:inline>
        </w:drawing>
      </w:r>
      <w:r w:rsidRPr="00D11206">
        <w:rPr>
          <w:rFonts w:asciiTheme="minorBidi" w:hAnsiTheme="minorBidi"/>
          <w:sz w:val="20"/>
          <w:szCs w:val="20"/>
        </w:rPr>
        <w:t xml:space="preserve"> </w:t>
      </w:r>
      <w:r w:rsidR="00092A3C" w:rsidRPr="00D11206">
        <w:rPr>
          <w:rFonts w:asciiTheme="minorBidi" w:hAnsiTheme="minorBidi"/>
          <w:sz w:val="20"/>
          <w:szCs w:val="20"/>
        </w:rPr>
        <w:t>S</w:t>
      </w:r>
      <w:r w:rsidRPr="00D11206">
        <w:rPr>
          <w:rFonts w:asciiTheme="minorBidi" w:hAnsiTheme="minorBidi"/>
          <w:sz w:val="20"/>
          <w:szCs w:val="20"/>
        </w:rPr>
        <w:t>ans objet</w:t>
      </w:r>
    </w:p>
    <w:p w14:paraId="2F0A4DF1" w14:textId="36EAB39F" w:rsidR="00F54DB0" w:rsidRPr="008E68BE" w:rsidRDefault="009A3235" w:rsidP="00516060">
      <w:pPr>
        <w:spacing w:after="220"/>
        <w:ind w:left="720"/>
        <w:rPr>
          <w:rFonts w:asciiTheme="minorBidi" w:hAnsiTheme="minorBidi" w:cstheme="minorBidi"/>
          <w:sz w:val="15"/>
        </w:rPr>
      </w:pPr>
      <w:r>
        <w:rPr>
          <w:rFonts w:asciiTheme="minorBidi" w:hAnsiTheme="minorBidi"/>
          <w:sz w:val="15"/>
        </w:rPr>
        <w:t>Veuillez développer, le cas échéant</w:t>
      </w:r>
    </w:p>
    <w:p w14:paraId="2F0A4DF2" w14:textId="1FA2C5E8" w:rsidR="00F54DB0" w:rsidRPr="008E68BE" w:rsidRDefault="00516060" w:rsidP="00516060">
      <w:pPr>
        <w:pStyle w:val="BodyText"/>
        <w:spacing w:after="220"/>
        <w:ind w:left="720"/>
        <w:rPr>
          <w:rFonts w:asciiTheme="minorBidi" w:hAnsiTheme="minorBidi" w:cstheme="minorBidi"/>
        </w:rPr>
      </w:pPr>
      <w:r>
        <w:rPr>
          <w:rFonts w:asciiTheme="minorBidi" w:hAnsiTheme="minorBidi"/>
          <w:noProof/>
        </w:rPr>
        <mc:AlternateContent>
          <mc:Choice Requires="wpg">
            <w:drawing>
              <wp:inline distT="0" distB="0" distL="0" distR="0" wp14:anchorId="527462DB" wp14:editId="56015761">
                <wp:extent cx="1903228" cy="393405"/>
                <wp:effectExtent l="0" t="0" r="20955" b="26035"/>
                <wp:docPr id="207672421" name="Group 2076724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068915892"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70839422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91270814"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399295299"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921132693"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62064441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71650F38" id="Group 207672421"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" path="m,l5122011,e" filled="f" strokecolor="#d3d0c7" strokeweight=".5pt">
                  <v:path arrowok="t"/>
                </v:shape>
                <w10:anchorlock/>
              </v:group>
            </w:pict>
          </mc:Fallback>
        </mc:AlternateContent>
      </w:r>
    </w:p>
    <w:p w14:paraId="2F0A4DF9" w14:textId="77777777" w:rsidR="00F54DB0" w:rsidRPr="008E68BE" w:rsidRDefault="009A3235" w:rsidP="00084D91">
      <w:pPr>
        <w:pStyle w:val="ListParagraph"/>
        <w:numPr>
          <w:ilvl w:val="0"/>
          <w:numId w:val="18"/>
        </w:numPr>
        <w:tabs>
          <w:tab w:val="left" w:pos="710"/>
        </w:tabs>
        <w:spacing w:before="93" w:after="220" w:line="249" w:lineRule="auto"/>
        <w:ind w:left="360" w:right="38"/>
        <w:rPr>
          <w:rFonts w:asciiTheme="minorBidi" w:hAnsiTheme="minorBidi" w:cstheme="minorBidi"/>
          <w:sz w:val="20"/>
        </w:rPr>
      </w:pPr>
      <w:r>
        <w:rPr>
          <w:rFonts w:asciiTheme="minorBidi" w:hAnsiTheme="minorBidi"/>
          <w:sz w:val="20"/>
        </w:rPr>
        <w:t>Votre office indique‑t‑il un document de brevet qui cite celui que l’utilisateur est en train de consulter (référence à un document ultérieur)?</w:t>
      </w:r>
    </w:p>
    <w:p w14:paraId="4CCC454A" w14:textId="7592B928" w:rsidR="003C086E" w:rsidRPr="008E68BE" w:rsidRDefault="001E7794" w:rsidP="008E68BE">
      <w:pPr>
        <w:tabs>
          <w:tab w:val="left" w:pos="710"/>
        </w:tabs>
        <w:spacing w:before="94" w:after="220"/>
        <w:ind w:left="360"/>
        <w:rPr>
          <w:rFonts w:asciiTheme="minorBidi" w:hAnsiTheme="minorBidi" w:cstheme="minorBidi"/>
          <w:sz w:val="20"/>
          <w:szCs w:val="20"/>
        </w:rPr>
      </w:pPr>
      <w:r>
        <w:rPr>
          <w:rFonts w:asciiTheme="minorBidi" w:hAnsiTheme="minorBidi"/>
          <w:sz w:val="20"/>
        </w:rPr>
        <w:tab/>
      </w:r>
      <w:r>
        <w:rPr>
          <w:noProof/>
        </w:rPr>
        <w:drawing>
          <wp:inline distT="0" distB="0" distL="0" distR="0" wp14:anchorId="2F0A4F9F" wp14:editId="2F0A4FA0">
            <wp:extent cx="126993" cy="127000"/>
            <wp:effectExtent l="0" t="0" r="0" b="0"/>
            <wp:docPr id="152" name="Image 1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2" name="Image 152"/>
                    <pic:cNvPicPr/>
                  </pic:nvPicPr>
                  <pic:blipFill>
                    <a:blip r:embed="rId8" cstate="print"/>
                    <a:stretch>
                      <a:fillRect/>
                    </a:stretch>
                  </pic:blipFill>
                  <pic:spPr>
                    <a:xfrm>
                      <a:off x="0" y="0"/>
                      <a:ext cx="126993" cy="127000"/>
                    </a:xfrm>
                    <a:prstGeom prst="rect">
                      <a:avLst/>
                    </a:prstGeom>
                  </pic:spPr>
                </pic:pic>
              </a:graphicData>
            </a:graphic>
          </wp:inline>
        </w:drawing>
      </w:r>
      <w:r>
        <w:rPr>
          <w:rFonts w:asciiTheme="minorBidi" w:hAnsiTheme="minorBidi"/>
          <w:sz w:val="20"/>
        </w:rPr>
        <w:t xml:space="preserve"> Oui</w:t>
      </w:r>
      <w:r>
        <w:rPr>
          <w:rFonts w:asciiTheme="minorBidi" w:hAnsiTheme="minorBidi"/>
          <w:sz w:val="20"/>
        </w:rPr>
        <w:tab/>
      </w:r>
      <w:r>
        <w:rPr>
          <w:rFonts w:asciiTheme="minorBidi" w:hAnsiTheme="minorBidi"/>
          <w:sz w:val="20"/>
        </w:rPr>
        <w:tab/>
      </w:r>
      <w:r>
        <w:rPr>
          <w:noProof/>
        </w:rPr>
        <w:drawing>
          <wp:inline distT="0" distB="0" distL="0" distR="0" wp14:anchorId="2F0A4FA1" wp14:editId="2F0A4FA2">
            <wp:extent cx="126993" cy="127000"/>
            <wp:effectExtent l="0" t="0" r="0" b="0"/>
            <wp:docPr id="153" name="Image 1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3" name="Image 153"/>
                    <pic:cNvPicPr/>
                  </pic:nvPicPr>
                  <pic:blipFill>
                    <a:blip r:embed="rId8" cstate="print"/>
                    <a:stretch>
                      <a:fillRect/>
                    </a:stretch>
                  </pic:blipFill>
                  <pic:spPr>
                    <a:xfrm>
                      <a:off x="0" y="0"/>
                      <a:ext cx="126993" cy="127000"/>
                    </a:xfrm>
                    <a:prstGeom prst="rect">
                      <a:avLst/>
                    </a:prstGeom>
                  </pic:spPr>
                </pic:pic>
              </a:graphicData>
            </a:graphic>
          </wp:inline>
        </w:drawing>
      </w:r>
      <w:r>
        <w:rPr>
          <w:rFonts w:asciiTheme="minorBidi" w:hAnsiTheme="minorBidi"/>
          <w:sz w:val="20"/>
        </w:rPr>
        <w:t xml:space="preserve"> Non </w:t>
      </w:r>
    </w:p>
    <w:p w14:paraId="7DCF03C8" w14:textId="77777777" w:rsidR="00F23086" w:rsidRDefault="00F23086">
      <w:pPr>
        <w:rPr>
          <w:rFonts w:asciiTheme="minorBidi" w:hAnsiTheme="minorBidi" w:cstheme="minorBidi"/>
          <w:sz w:val="20"/>
        </w:rPr>
      </w:pPr>
      <w:r>
        <w:br w:type="page"/>
      </w:r>
    </w:p>
    <w:p w14:paraId="7FCBF80A" w14:textId="391A2C71" w:rsidR="00FD3DA4" w:rsidRPr="00FD3DA4" w:rsidRDefault="009A3235" w:rsidP="00084D91">
      <w:pPr>
        <w:pStyle w:val="ListParagraph"/>
        <w:numPr>
          <w:ilvl w:val="0"/>
          <w:numId w:val="18"/>
        </w:numPr>
        <w:tabs>
          <w:tab w:val="left" w:pos="710"/>
        </w:tabs>
        <w:spacing w:before="94" w:after="220"/>
        <w:ind w:left="360"/>
        <w:rPr>
          <w:rFonts w:asciiTheme="minorBidi" w:hAnsiTheme="minorBidi" w:cstheme="minorBidi"/>
          <w:sz w:val="20"/>
          <w:szCs w:val="20"/>
        </w:rPr>
      </w:pPr>
      <w:r>
        <w:rPr>
          <w:rFonts w:asciiTheme="minorBidi" w:hAnsiTheme="minorBidi"/>
          <w:sz w:val="20"/>
        </w:rPr>
        <w:t>Un hyperlien vers le document comportant la citation est‑il fourni?</w:t>
      </w:r>
    </w:p>
    <w:p w14:paraId="2F0A4DFF" w14:textId="385837F4" w:rsidR="00F54DB0" w:rsidRPr="00D11206" w:rsidRDefault="000A2387" w:rsidP="00FD3DA4">
      <w:pPr>
        <w:pStyle w:val="ListParagraph"/>
        <w:spacing w:before="94" w:after="220"/>
        <w:ind w:left="360" w:firstLine="0"/>
        <w:rPr>
          <w:rFonts w:asciiTheme="minorBidi" w:hAnsiTheme="minorBidi" w:cstheme="minorBidi"/>
          <w:sz w:val="20"/>
          <w:szCs w:val="20"/>
        </w:rPr>
      </w:pPr>
      <w:r w:rsidRPr="00D11206">
        <w:rPr>
          <w:rFonts w:asciiTheme="minorBidi" w:hAnsiTheme="minorBidi"/>
          <w:sz w:val="20"/>
          <w:szCs w:val="20"/>
        </w:rPr>
        <w:tab/>
      </w:r>
      <w:r w:rsidRPr="00D11206">
        <w:rPr>
          <w:noProof/>
          <w:sz w:val="20"/>
          <w:szCs w:val="20"/>
        </w:rPr>
        <w:drawing>
          <wp:inline distT="0" distB="0" distL="0" distR="0" wp14:anchorId="2F0A4FA3" wp14:editId="2F0A4FA4">
            <wp:extent cx="126993" cy="127000"/>
            <wp:effectExtent l="0" t="0" r="0" b="0"/>
            <wp:docPr id="154" name="Image 1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4" name="Image 154"/>
                    <pic:cNvPicPr/>
                  </pic:nvPicPr>
                  <pic:blipFill>
                    <a:blip r:embed="rId8" cstate="print"/>
                    <a:stretch>
                      <a:fillRect/>
                    </a:stretch>
                  </pic:blipFill>
                  <pic:spPr>
                    <a:xfrm>
                      <a:off x="0" y="0"/>
                      <a:ext cx="126993" cy="127000"/>
                    </a:xfrm>
                    <a:prstGeom prst="rect">
                      <a:avLst/>
                    </a:prstGeom>
                  </pic:spPr>
                </pic:pic>
              </a:graphicData>
            </a:graphic>
          </wp:inline>
        </w:drawing>
      </w:r>
      <w:r w:rsidRPr="00D11206">
        <w:rPr>
          <w:rFonts w:asciiTheme="minorBidi" w:hAnsiTheme="minorBidi"/>
          <w:sz w:val="20"/>
          <w:szCs w:val="20"/>
        </w:rPr>
        <w:t xml:space="preserve"> Oui</w:t>
      </w:r>
      <w:r w:rsidRPr="00D11206">
        <w:rPr>
          <w:rFonts w:asciiTheme="minorBidi" w:hAnsiTheme="minorBidi"/>
          <w:sz w:val="20"/>
          <w:szCs w:val="20"/>
        </w:rPr>
        <w:tab/>
      </w:r>
      <w:r w:rsidRPr="00D11206">
        <w:rPr>
          <w:rFonts w:asciiTheme="minorBidi" w:hAnsiTheme="minorBidi"/>
          <w:sz w:val="20"/>
          <w:szCs w:val="20"/>
        </w:rPr>
        <w:tab/>
      </w:r>
      <w:r w:rsidRPr="00D11206">
        <w:rPr>
          <w:noProof/>
          <w:sz w:val="20"/>
          <w:szCs w:val="20"/>
        </w:rPr>
        <w:drawing>
          <wp:inline distT="0" distB="0" distL="0" distR="0" wp14:anchorId="2F0A4FA5" wp14:editId="2F0A4FA6">
            <wp:extent cx="126993" cy="127000"/>
            <wp:effectExtent l="0" t="0" r="0" b="0"/>
            <wp:docPr id="155" name="Image 1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5" name="Image 155"/>
                    <pic:cNvPicPr/>
                  </pic:nvPicPr>
                  <pic:blipFill>
                    <a:blip r:embed="rId8" cstate="print"/>
                    <a:stretch>
                      <a:fillRect/>
                    </a:stretch>
                  </pic:blipFill>
                  <pic:spPr>
                    <a:xfrm>
                      <a:off x="0" y="0"/>
                      <a:ext cx="126993" cy="127000"/>
                    </a:xfrm>
                    <a:prstGeom prst="rect">
                      <a:avLst/>
                    </a:prstGeom>
                  </pic:spPr>
                </pic:pic>
              </a:graphicData>
            </a:graphic>
          </wp:inline>
        </w:drawing>
      </w:r>
      <w:r w:rsidRPr="00D11206">
        <w:rPr>
          <w:rFonts w:asciiTheme="minorBidi" w:hAnsiTheme="minorBidi"/>
          <w:sz w:val="20"/>
          <w:szCs w:val="20"/>
        </w:rPr>
        <w:t xml:space="preserve"> Non</w:t>
      </w:r>
    </w:p>
    <w:p w14:paraId="2F0A4E03" w14:textId="1A529D24" w:rsidR="00F54DB0" w:rsidRPr="008E68BE" w:rsidRDefault="009A3235" w:rsidP="008E68BE">
      <w:pPr>
        <w:spacing w:after="220"/>
        <w:ind w:left="516"/>
        <w:rPr>
          <w:rFonts w:asciiTheme="minorBidi" w:hAnsiTheme="minorBidi" w:cstheme="minorBidi"/>
          <w:sz w:val="15"/>
        </w:rPr>
      </w:pPr>
      <w:r>
        <w:rPr>
          <w:rFonts w:asciiTheme="minorBidi" w:hAnsiTheme="minorBidi"/>
          <w:sz w:val="15"/>
        </w:rPr>
        <w:t>Veuillez développer, le cas échéant</w:t>
      </w:r>
    </w:p>
    <w:p w14:paraId="2F0A4E04" w14:textId="6297082F" w:rsidR="00F54DB0" w:rsidRPr="008E68BE" w:rsidRDefault="00275C2E" w:rsidP="00275C2E">
      <w:pPr>
        <w:pStyle w:val="BodyText"/>
        <w:spacing w:after="220"/>
        <w:ind w:left="516"/>
        <w:rPr>
          <w:rFonts w:asciiTheme="minorBidi" w:hAnsiTheme="minorBidi" w:cstheme="minorBidi"/>
        </w:rPr>
      </w:pPr>
      <w:r>
        <w:rPr>
          <w:rFonts w:asciiTheme="minorBidi" w:hAnsiTheme="minorBidi"/>
          <w:noProof/>
        </w:rPr>
        <mc:AlternateContent>
          <mc:Choice Requires="wpg">
            <w:drawing>
              <wp:inline distT="0" distB="0" distL="0" distR="0" wp14:anchorId="42415B0B" wp14:editId="604E8D8F">
                <wp:extent cx="1903228" cy="393405"/>
                <wp:effectExtent l="0" t="0" r="20955" b="26035"/>
                <wp:docPr id="1700513174" name="Group 1700513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627179484"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964668017"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582765351"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37883889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377228325"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39110938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7F30F071" id="Group 1700513174"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" path="m,l5122011,e" filled="f" strokecolor="#d3d0c7" strokeweight=".5pt">
                  <v:path arrowok="t"/>
                </v:shape>
                <w10:anchorlock/>
              </v:group>
            </w:pict>
          </mc:Fallback>
        </mc:AlternateContent>
      </w:r>
    </w:p>
    <w:p w14:paraId="2F0A4E0F" w14:textId="77777777" w:rsidR="00F54DB0" w:rsidRPr="008E68BE" w:rsidRDefault="009A3235" w:rsidP="00084D91">
      <w:pPr>
        <w:pStyle w:val="ListParagraph"/>
        <w:numPr>
          <w:ilvl w:val="0"/>
          <w:numId w:val="18"/>
        </w:numPr>
        <w:tabs>
          <w:tab w:val="left" w:pos="641"/>
        </w:tabs>
        <w:spacing w:after="220"/>
        <w:ind w:left="360"/>
        <w:rPr>
          <w:rFonts w:asciiTheme="minorBidi" w:hAnsiTheme="minorBidi" w:cstheme="minorBidi"/>
          <w:sz w:val="20"/>
        </w:rPr>
      </w:pPr>
      <w:r>
        <w:rPr>
          <w:rFonts w:asciiTheme="minorBidi" w:hAnsiTheme="minorBidi"/>
          <w:sz w:val="20"/>
        </w:rPr>
        <w:t>Votre office suit‑il les recommandations énoncées dans la norme ST.14 de l’OMPI pour l’identification des références citées?</w:t>
      </w:r>
    </w:p>
    <w:p w14:paraId="2F0A4E10" w14:textId="5543EBF4" w:rsidR="00F54DB0" w:rsidRPr="008E68BE" w:rsidRDefault="009A3235" w:rsidP="00F23086">
      <w:pPr>
        <w:spacing w:before="14" w:after="220" w:line="165" w:lineRule="exact"/>
        <w:ind w:firstLine="540"/>
        <w:rPr>
          <w:ins w:id="21" w:author="Author"/>
          <w:rFonts w:asciiTheme="minorBidi" w:hAnsiTheme="minorBidi" w:cstheme="minorBidi"/>
          <w:i/>
          <w:sz w:val="16"/>
          <w:szCs w:val="16"/>
        </w:rPr>
      </w:pPr>
      <w:r w:rsidRPr="00092A3C">
        <w:rPr>
          <w:i/>
          <w:iCs/>
          <w:sz w:val="16"/>
          <w:szCs w:val="16"/>
        </w:rPr>
        <w:t>Voir</w:t>
      </w:r>
      <w:r w:rsidRPr="00092A3C">
        <w:rPr>
          <w:sz w:val="16"/>
          <w:szCs w:val="16"/>
        </w:rPr>
        <w:t xml:space="preserve"> </w:t>
      </w:r>
      <w:ins w:id="22" w:author="Author">
        <w:r w:rsidR="00B74DE7" w:rsidRPr="008E68BE">
          <w:rPr>
            <w:rFonts w:asciiTheme="minorBidi" w:hAnsiTheme="minorBidi" w:cstheme="minorBidi"/>
            <w:i/>
            <w:sz w:val="16"/>
          </w:rPr>
          <w:fldChar w:fldCharType="begin"/>
        </w:r>
      </w:ins>
      <w:r w:rsidR="00092A3C">
        <w:rPr>
          <w:rFonts w:asciiTheme="minorBidi" w:hAnsiTheme="minorBidi" w:cstheme="minorBidi"/>
          <w:i/>
          <w:sz w:val="16"/>
        </w:rPr>
        <w:instrText>HYPERLINK "https://www.wipo.int/documents/d/standards/docs-fr-03-14-01.pdf"</w:instrText>
      </w:r>
      <w:r w:rsidR="00161518" w:rsidRPr="008E68BE">
        <w:rPr>
          <w:rFonts w:asciiTheme="minorBidi" w:hAnsiTheme="minorBidi" w:cstheme="minorBidi"/>
          <w:i/>
          <w:sz w:val="16"/>
        </w:rPr>
      </w:r>
      <w:ins w:id="23" w:author="Author">
        <w:r w:rsidR="00B74DE7" w:rsidRPr="008E68BE">
          <w:rPr>
            <w:rFonts w:asciiTheme="minorBidi" w:hAnsiTheme="minorBidi" w:cstheme="minorBidi"/>
            <w:i/>
            <w:sz w:val="16"/>
          </w:rPr>
          <w:fldChar w:fldCharType="separate"/>
        </w:r>
      </w:ins>
      <w:r w:rsidR="00092A3C">
        <w:rPr>
          <w:rStyle w:val="Hyperlink"/>
          <w:rFonts w:asciiTheme="minorBidi" w:hAnsiTheme="minorBidi" w:cstheme="minorBidi"/>
          <w:i/>
          <w:sz w:val="16"/>
        </w:rPr>
        <w:t>https://www.wipo.int/documents/d/standards/docs-fr-03-14-01.pdf</w:t>
      </w:r>
      <w:ins w:id="24" w:author="Author">
        <w:r w:rsidR="00B74DE7" w:rsidRPr="008E68BE">
          <w:rPr>
            <w:rFonts w:asciiTheme="minorBidi" w:hAnsiTheme="minorBidi" w:cstheme="minorBidi"/>
            <w:i/>
            <w:sz w:val="16"/>
          </w:rPr>
          <w:fldChar w:fldCharType="end"/>
        </w:r>
      </w:ins>
    </w:p>
    <w:p w14:paraId="305B735D" w14:textId="0499F0AD" w:rsidR="006640E4" w:rsidRPr="00812D86" w:rsidRDefault="009A3235" w:rsidP="00F23086">
      <w:pPr>
        <w:pStyle w:val="ListParagraph"/>
        <w:widowControl/>
        <w:autoSpaceDE/>
        <w:autoSpaceDN/>
        <w:spacing w:after="220" w:line="259" w:lineRule="auto"/>
        <w:ind w:left="516" w:firstLine="0"/>
        <w:contextualSpacing/>
        <w:rPr>
          <w:ins w:id="25" w:author="Author"/>
          <w:rFonts w:asciiTheme="minorBidi" w:hAnsiTheme="minorBidi" w:cstheme="minorBidi"/>
          <w:iCs/>
          <w:sz w:val="20"/>
          <w:szCs w:val="20"/>
        </w:rPr>
      </w:pPr>
      <w:r>
        <w:rPr>
          <w:rFonts w:asciiTheme="minorBidi" w:hAnsiTheme="minorBidi"/>
          <w:noProof/>
          <w:sz w:val="20"/>
        </w:rPr>
        <w:drawing>
          <wp:inline distT="0" distB="0" distL="0" distR="0" wp14:anchorId="2F0A4FAD" wp14:editId="2F0A4FAE">
            <wp:extent cx="126993" cy="127000"/>
            <wp:effectExtent l="0" t="0" r="0" b="0"/>
            <wp:docPr id="166" name="Image 1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6" name="Image 166"/>
                    <pic:cNvPicPr/>
                  </pic:nvPicPr>
                  <pic:blipFill>
                    <a:blip r:embed="rId11" cstate="print"/>
                    <a:stretch>
                      <a:fillRect/>
                    </a:stretch>
                  </pic:blipFill>
                  <pic:spPr>
                    <a:xfrm>
                      <a:off x="0" y="0"/>
                      <a:ext cx="126993" cy="127000"/>
                    </a:xfrm>
                    <a:prstGeom prst="rect">
                      <a:avLst/>
                    </a:prstGeom>
                  </pic:spPr>
                </pic:pic>
              </a:graphicData>
            </a:graphic>
          </wp:inline>
        </w:drawing>
      </w:r>
      <w:r>
        <w:rPr>
          <w:rFonts w:asciiTheme="minorBidi" w:hAnsiTheme="minorBidi"/>
          <w:sz w:val="20"/>
        </w:rPr>
        <w:t xml:space="preserve"> Oui</w:t>
      </w:r>
      <w:r>
        <w:rPr>
          <w:rFonts w:asciiTheme="minorBidi" w:hAnsiTheme="minorBidi"/>
          <w:sz w:val="20"/>
        </w:rPr>
        <w:tab/>
      </w:r>
      <w:r>
        <w:rPr>
          <w:rFonts w:asciiTheme="minorBidi" w:hAnsiTheme="minorBidi"/>
          <w:sz w:val="20"/>
        </w:rPr>
        <w:tab/>
      </w:r>
      <w:r>
        <w:rPr>
          <w:noProof/>
        </w:rPr>
        <w:drawing>
          <wp:inline distT="0" distB="0" distL="0" distR="0" wp14:anchorId="2F0A4FAF" wp14:editId="2F0A4FB0">
            <wp:extent cx="126993" cy="127000"/>
            <wp:effectExtent l="0" t="0" r="0" b="0"/>
            <wp:docPr id="167" name="Image 1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7" name="Image 167"/>
                    <pic:cNvPicPr/>
                  </pic:nvPicPr>
                  <pic:blipFill>
                    <a:blip r:embed="rId11" cstate="print"/>
                    <a:stretch>
                      <a:fillRect/>
                    </a:stretch>
                  </pic:blipFill>
                  <pic:spPr>
                    <a:xfrm>
                      <a:off x="0" y="0"/>
                      <a:ext cx="126993" cy="127000"/>
                    </a:xfrm>
                    <a:prstGeom prst="rect">
                      <a:avLst/>
                    </a:prstGeom>
                  </pic:spPr>
                </pic:pic>
              </a:graphicData>
            </a:graphic>
          </wp:inline>
        </w:drawing>
      </w:r>
      <w:r>
        <w:rPr>
          <w:rFonts w:asciiTheme="minorBidi" w:hAnsiTheme="minorBidi"/>
          <w:sz w:val="20"/>
        </w:rPr>
        <w:t xml:space="preserve"> Non</w:t>
      </w:r>
      <w:r>
        <w:rPr>
          <w:rFonts w:asciiTheme="minorBidi" w:hAnsiTheme="minorBidi"/>
          <w:sz w:val="20"/>
        </w:rPr>
        <w:tab/>
      </w:r>
      <w:r>
        <w:rPr>
          <w:rFonts w:asciiTheme="minorBidi" w:hAnsiTheme="minorBidi"/>
          <w:sz w:val="20"/>
        </w:rPr>
        <w:tab/>
      </w:r>
      <w:r>
        <w:rPr>
          <w:noProof/>
        </w:rPr>
        <w:drawing>
          <wp:inline distT="0" distB="0" distL="0" distR="0" wp14:anchorId="2F0A4FB1" wp14:editId="2F0A4FB2">
            <wp:extent cx="126993" cy="127000"/>
            <wp:effectExtent l="0" t="0" r="0" b="0"/>
            <wp:docPr id="168" name="Image 1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8" name="Image 168"/>
                    <pic:cNvPicPr/>
                  </pic:nvPicPr>
                  <pic:blipFill>
                    <a:blip r:embed="rId11" cstate="print"/>
                    <a:stretch>
                      <a:fillRect/>
                    </a:stretch>
                  </pic:blipFill>
                  <pic:spPr>
                    <a:xfrm>
                      <a:off x="0" y="0"/>
                      <a:ext cx="126993" cy="127000"/>
                    </a:xfrm>
                    <a:prstGeom prst="rect">
                      <a:avLst/>
                    </a:prstGeom>
                  </pic:spPr>
                </pic:pic>
              </a:graphicData>
            </a:graphic>
          </wp:inline>
        </w:drawing>
      </w:r>
      <w:r>
        <w:rPr>
          <w:rFonts w:asciiTheme="minorBidi" w:hAnsiTheme="minorBidi"/>
          <w:sz w:val="20"/>
        </w:rPr>
        <w:t xml:space="preserve"> Partiellement </w:t>
      </w:r>
      <w:ins w:id="26" w:author="Author">
        <w:r>
          <w:rPr>
            <w:rFonts w:asciiTheme="minorBidi" w:hAnsiTheme="minorBidi"/>
            <w:sz w:val="20"/>
          </w:rPr>
          <w:t>(veuillez préciser/fournir plus de précisions)</w:t>
        </w:r>
      </w:ins>
    </w:p>
    <w:p w14:paraId="2F0A4E12" w14:textId="0C1DF652" w:rsidR="00F54DB0" w:rsidRDefault="00F23086" w:rsidP="00F23086">
      <w:pPr>
        <w:pStyle w:val="BodyText"/>
        <w:spacing w:before="41" w:after="220"/>
        <w:ind w:left="516"/>
        <w:rPr>
          <w:rFonts w:asciiTheme="minorBidi" w:hAnsiTheme="minorBidi" w:cstheme="minorBidi"/>
          <w:sz w:val="15"/>
        </w:rPr>
      </w:pPr>
      <w:r>
        <w:rPr>
          <w:rFonts w:asciiTheme="minorBidi" w:hAnsiTheme="minorBidi"/>
          <w:sz w:val="15"/>
        </w:rPr>
        <w:t>Veuillez développer, le cas échéant</w:t>
      </w:r>
    </w:p>
    <w:p w14:paraId="2F0A4E17" w14:textId="34B38ECF" w:rsidR="00F54DB0" w:rsidRPr="008E68BE" w:rsidDel="002B42A5" w:rsidRDefault="00F23086" w:rsidP="00F23086">
      <w:pPr>
        <w:pStyle w:val="BodyText"/>
        <w:spacing w:after="220"/>
        <w:ind w:left="516"/>
        <w:rPr>
          <w:rFonts w:asciiTheme="minorBidi" w:hAnsiTheme="minorBidi" w:cstheme="minorBidi"/>
        </w:rPr>
      </w:pPr>
      <w:r>
        <w:rPr>
          <w:rFonts w:asciiTheme="minorBidi" w:hAnsiTheme="minorBidi"/>
          <w:noProof/>
        </w:rPr>
        <mc:AlternateContent>
          <mc:Choice Requires="wpg">
            <w:drawing>
              <wp:inline distT="0" distB="0" distL="0" distR="0" wp14:anchorId="1C262E16" wp14:editId="7FC2B8C3">
                <wp:extent cx="1903228" cy="393405"/>
                <wp:effectExtent l="0" t="0" r="20955" b="26035"/>
                <wp:docPr id="1306663659" name="Group 13066636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251234841"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375242867"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779741044"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378019838"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950805309"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037654151"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42E5A60C" id="Group 1306663659"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" path="m,l5122011,e" filled="f" strokecolor="#d3d0c7" strokeweight=".5pt">
                  <v:path arrowok="t"/>
                </v:shape>
                <w10:anchorlock/>
              </v:group>
            </w:pict>
          </mc:Fallback>
        </mc:AlternateContent>
      </w:r>
    </w:p>
    <w:p w14:paraId="68960053" w14:textId="77777777" w:rsidR="00C12D25" w:rsidRPr="008E68BE" w:rsidRDefault="009A3235" w:rsidP="00084D91">
      <w:pPr>
        <w:pStyle w:val="ListParagraph"/>
        <w:numPr>
          <w:ilvl w:val="0"/>
          <w:numId w:val="18"/>
        </w:numPr>
        <w:tabs>
          <w:tab w:val="left" w:pos="821"/>
        </w:tabs>
        <w:spacing w:after="220" w:line="252" w:lineRule="auto"/>
        <w:ind w:left="360" w:right="103"/>
        <w:rPr>
          <w:rFonts w:asciiTheme="minorBidi" w:hAnsiTheme="minorBidi" w:cstheme="minorBidi"/>
          <w:sz w:val="18"/>
        </w:rPr>
      </w:pPr>
      <w:r>
        <w:rPr>
          <w:rFonts w:asciiTheme="minorBidi" w:hAnsiTheme="minorBidi"/>
          <w:sz w:val="20"/>
        </w:rPr>
        <w:t xml:space="preserve">Votre office donne‑t‑il des indications au public quant à la personne qui a suggéré ou décidé l’inclusion des références citées? </w:t>
      </w:r>
    </w:p>
    <w:p w14:paraId="2F0A4E18" w14:textId="01DAC61F" w:rsidR="00F54DB0" w:rsidRPr="008E68BE" w:rsidRDefault="00092A3C" w:rsidP="00C60883">
      <w:pPr>
        <w:pStyle w:val="ListParagraph"/>
        <w:spacing w:after="220" w:line="252" w:lineRule="auto"/>
        <w:ind w:left="540" w:right="103" w:firstLine="0"/>
        <w:rPr>
          <w:rFonts w:asciiTheme="minorBidi" w:hAnsiTheme="minorBidi" w:cstheme="minorBidi"/>
          <w:i/>
          <w:sz w:val="16"/>
          <w:szCs w:val="16"/>
        </w:rPr>
      </w:pPr>
      <w:r>
        <w:rPr>
          <w:rFonts w:asciiTheme="minorBidi" w:hAnsiTheme="minorBidi"/>
          <w:i/>
          <w:sz w:val="16"/>
        </w:rPr>
        <w:t>(</w:t>
      </w:r>
      <w:proofErr w:type="gramStart"/>
      <w:r w:rsidR="00C12D25">
        <w:rPr>
          <w:rFonts w:asciiTheme="minorBidi" w:hAnsiTheme="minorBidi"/>
          <w:i/>
          <w:sz w:val="16"/>
        </w:rPr>
        <w:t>p.</w:t>
      </w:r>
      <w:proofErr w:type="gramEnd"/>
      <w:r w:rsidR="00C12D25">
        <w:rPr>
          <w:rFonts w:asciiTheme="minorBidi" w:hAnsiTheme="minorBidi"/>
          <w:i/>
          <w:sz w:val="16"/>
        </w:rPr>
        <w:t> ex. suggérée(s) par le déposant, incluse(s) par l’examinateur.</w:t>
      </w:r>
      <w:r w:rsidR="00B74BE6">
        <w:rPr>
          <w:rFonts w:asciiTheme="minorBidi" w:hAnsiTheme="minorBidi"/>
          <w:i/>
          <w:sz w:val="16"/>
        </w:rPr>
        <w:t xml:space="preserve"> </w:t>
      </w:r>
      <w:r w:rsidR="00C12D25">
        <w:rPr>
          <w:rFonts w:asciiTheme="minorBidi" w:hAnsiTheme="minorBidi"/>
          <w:i/>
          <w:sz w:val="16"/>
        </w:rPr>
        <w:t xml:space="preserve"> Des indications de cet ordre peuvent être utiles pour jauger la pertinence d’une référence donnée.</w:t>
      </w:r>
      <w:r w:rsidR="00B74BE6">
        <w:rPr>
          <w:rFonts w:asciiTheme="minorBidi" w:hAnsiTheme="minorBidi"/>
          <w:i/>
          <w:sz w:val="16"/>
        </w:rPr>
        <w:t xml:space="preserve"> </w:t>
      </w:r>
      <w:r w:rsidR="00C12D25">
        <w:rPr>
          <w:rFonts w:asciiTheme="minorBidi" w:hAnsiTheme="minorBidi"/>
          <w:i/>
          <w:sz w:val="16"/>
        </w:rPr>
        <w:t xml:space="preserve"> À titre d’exemple, dans les données bibliographiques figurant en page de couverture (au format image) du brevet US 7 353 465 B1, il est indiqué sous le code INID (56), par la présence d’un astérisque *, que les références ont été citées par un examinateur.</w:t>
      </w:r>
      <w:r>
        <w:rPr>
          <w:rFonts w:asciiTheme="minorBidi" w:hAnsiTheme="minorBidi"/>
          <w:i/>
          <w:sz w:val="16"/>
        </w:rPr>
        <w:t>)</w:t>
      </w:r>
    </w:p>
    <w:p w14:paraId="2F0A4E19" w14:textId="055D4EA4" w:rsidR="00F54DB0" w:rsidRPr="008E68BE" w:rsidRDefault="009A3235" w:rsidP="00C60883">
      <w:pPr>
        <w:pStyle w:val="BodyText"/>
        <w:spacing w:before="204" w:after="220"/>
        <w:ind w:left="720"/>
        <w:rPr>
          <w:rFonts w:asciiTheme="minorBidi" w:hAnsiTheme="minorBidi" w:cstheme="minorBidi"/>
        </w:rPr>
      </w:pPr>
      <w:r>
        <w:rPr>
          <w:rFonts w:asciiTheme="minorBidi" w:hAnsiTheme="minorBidi"/>
          <w:noProof/>
        </w:rPr>
        <w:drawing>
          <wp:inline distT="0" distB="0" distL="0" distR="0" wp14:anchorId="2F0A4FB7" wp14:editId="2F0A4FB8">
            <wp:extent cx="126993" cy="127000"/>
            <wp:effectExtent l="0" t="0" r="0" b="0"/>
            <wp:docPr id="177" name="Image 1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7" name="Image 177"/>
                    <pic:cNvPicPr/>
                  </pic:nvPicPr>
                  <pic:blipFill>
                    <a:blip r:embed="rId10" cstate="print"/>
                    <a:stretch>
                      <a:fillRect/>
                    </a:stretch>
                  </pic:blipFill>
                  <pic:spPr>
                    <a:xfrm>
                      <a:off x="0" y="0"/>
                      <a:ext cx="126993" cy="127000"/>
                    </a:xfrm>
                    <a:prstGeom prst="rect">
                      <a:avLst/>
                    </a:prstGeom>
                  </pic:spPr>
                </pic:pic>
              </a:graphicData>
            </a:graphic>
          </wp:inline>
        </w:drawing>
      </w:r>
      <w:r>
        <w:rPr>
          <w:rFonts w:asciiTheme="minorBidi" w:hAnsiTheme="minorBidi"/>
        </w:rPr>
        <w:t xml:space="preserve"> Oui</w:t>
      </w:r>
      <w:r>
        <w:rPr>
          <w:rFonts w:asciiTheme="minorBidi" w:hAnsiTheme="minorBidi"/>
        </w:rPr>
        <w:tab/>
      </w:r>
      <w:r>
        <w:rPr>
          <w:rFonts w:asciiTheme="minorBidi" w:hAnsiTheme="minorBidi"/>
        </w:rPr>
        <w:tab/>
      </w:r>
      <w:r>
        <w:rPr>
          <w:noProof/>
        </w:rPr>
        <w:drawing>
          <wp:inline distT="0" distB="0" distL="0" distR="0" wp14:anchorId="2F0A4FB9" wp14:editId="2F0A4FBA">
            <wp:extent cx="126993" cy="127000"/>
            <wp:effectExtent l="0" t="0" r="0" b="0"/>
            <wp:docPr id="178" name="Image 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8" name="Image 178"/>
                    <pic:cNvPicPr/>
                  </pic:nvPicPr>
                  <pic:blipFill>
                    <a:blip r:embed="rId8" cstate="print"/>
                    <a:stretch>
                      <a:fillRect/>
                    </a:stretch>
                  </pic:blipFill>
                  <pic:spPr>
                    <a:xfrm>
                      <a:off x="0" y="0"/>
                      <a:ext cx="126993" cy="127000"/>
                    </a:xfrm>
                    <a:prstGeom prst="rect">
                      <a:avLst/>
                    </a:prstGeom>
                  </pic:spPr>
                </pic:pic>
              </a:graphicData>
            </a:graphic>
          </wp:inline>
        </w:drawing>
      </w:r>
      <w:r>
        <w:rPr>
          <w:rFonts w:asciiTheme="minorBidi" w:hAnsiTheme="minorBidi"/>
        </w:rPr>
        <w:t xml:space="preserve"> Non</w:t>
      </w:r>
    </w:p>
    <w:p w14:paraId="2F0A4E1B" w14:textId="77777777" w:rsidR="00F54DB0" w:rsidRPr="008E68BE" w:rsidRDefault="009A3235" w:rsidP="00084D91">
      <w:pPr>
        <w:pStyle w:val="ListParagraph"/>
        <w:numPr>
          <w:ilvl w:val="0"/>
          <w:numId w:val="18"/>
        </w:numPr>
        <w:tabs>
          <w:tab w:val="left" w:pos="821"/>
        </w:tabs>
        <w:spacing w:after="220"/>
        <w:ind w:left="360"/>
        <w:rPr>
          <w:rFonts w:asciiTheme="minorBidi" w:hAnsiTheme="minorBidi" w:cstheme="minorBidi"/>
          <w:sz w:val="20"/>
        </w:rPr>
      </w:pPr>
      <w:r>
        <w:rPr>
          <w:rFonts w:asciiTheme="minorBidi" w:hAnsiTheme="minorBidi"/>
          <w:sz w:val="20"/>
        </w:rPr>
        <w:t>Si le créateur d’une référence citée est indiqué, où le public peut‑il trouver cette indication?</w:t>
      </w:r>
    </w:p>
    <w:p w14:paraId="2F0A4E1C" w14:textId="77777777" w:rsidR="00F54DB0" w:rsidRPr="008E68BE" w:rsidRDefault="009A3235" w:rsidP="00C60883">
      <w:pPr>
        <w:spacing w:before="17" w:after="220"/>
        <w:ind w:left="540"/>
        <w:rPr>
          <w:rFonts w:asciiTheme="minorBidi" w:hAnsiTheme="minorBidi" w:cstheme="minorBidi"/>
          <w:spacing w:val="-2"/>
          <w:sz w:val="15"/>
        </w:rPr>
      </w:pPr>
      <w:proofErr w:type="gramStart"/>
      <w:r>
        <w:rPr>
          <w:rFonts w:asciiTheme="minorBidi" w:hAnsiTheme="minorBidi"/>
          <w:sz w:val="15"/>
        </w:rPr>
        <w:t>sélectionner</w:t>
      </w:r>
      <w:proofErr w:type="gramEnd"/>
      <w:r>
        <w:rPr>
          <w:rFonts w:asciiTheme="minorBidi" w:hAnsiTheme="minorBidi"/>
          <w:sz w:val="15"/>
        </w:rPr>
        <w:t xml:space="preserve"> toutes les réponses pertinentes.</w:t>
      </w:r>
    </w:p>
    <w:p w14:paraId="1C8E5B76" w14:textId="7B324D7E" w:rsidR="0045183E" w:rsidRPr="008E68BE" w:rsidRDefault="00000000" w:rsidP="00FA7E92">
      <w:pPr>
        <w:pStyle w:val="ListParagraph"/>
        <w:widowControl/>
        <w:tabs>
          <w:tab w:val="left" w:pos="5812"/>
        </w:tabs>
        <w:autoSpaceDE/>
        <w:autoSpaceDN/>
        <w:spacing w:after="220" w:line="259" w:lineRule="auto"/>
        <w:ind w:left="547" w:firstLine="0"/>
        <w:rPr>
          <w:rFonts w:asciiTheme="minorBidi" w:hAnsiTheme="minorBidi" w:cstheme="minorBidi"/>
          <w:sz w:val="20"/>
          <w:szCs w:val="20"/>
        </w:rPr>
      </w:pPr>
      <w:sdt>
        <w:sdtPr>
          <w:rPr>
            <w:rFonts w:asciiTheme="minorBidi" w:hAnsiTheme="minorBidi" w:cstheme="minorBidi"/>
            <w:sz w:val="20"/>
            <w:szCs w:val="20"/>
          </w:rPr>
          <w:id w:val="-726147707"/>
          <w14:checkbox>
            <w14:checked w14:val="0"/>
            <w14:checkedState w14:val="2612" w14:font="MS Gothic"/>
            <w14:uncheckedState w14:val="2610" w14:font="MS Gothic"/>
          </w14:checkbox>
        </w:sdtPr>
        <w:sdtContent>
          <w:r w:rsidR="004E5812" w:rsidRPr="00EC6FC8">
            <w:rPr>
              <w:rFonts w:ascii="Segoe UI Symbol" w:eastAsia="MS Gothic" w:hAnsi="Segoe UI Symbol" w:cs="Segoe UI Symbol"/>
              <w:sz w:val="20"/>
              <w:szCs w:val="20"/>
            </w:rPr>
            <w:t>☐</w:t>
          </w:r>
        </w:sdtContent>
      </w:sdt>
      <w:r w:rsidR="004B424B">
        <w:rPr>
          <w:rFonts w:asciiTheme="minorBidi" w:hAnsiTheme="minorBidi"/>
          <w:sz w:val="20"/>
        </w:rPr>
        <w:t xml:space="preserve"> </w:t>
      </w:r>
      <w:proofErr w:type="gramStart"/>
      <w:r w:rsidR="004B424B">
        <w:rPr>
          <w:rFonts w:asciiTheme="minorBidi" w:hAnsiTheme="minorBidi"/>
          <w:sz w:val="20"/>
        </w:rPr>
        <w:t>données</w:t>
      </w:r>
      <w:proofErr w:type="gramEnd"/>
      <w:r w:rsidR="004B424B">
        <w:rPr>
          <w:rFonts w:asciiTheme="minorBidi" w:hAnsiTheme="minorBidi"/>
          <w:sz w:val="20"/>
        </w:rPr>
        <w:t xml:space="preserve"> bibliographiques sur le document de brevet</w:t>
      </w:r>
      <w:r w:rsidR="004B424B">
        <w:rPr>
          <w:rFonts w:asciiTheme="minorBidi" w:hAnsiTheme="minorBidi"/>
          <w:sz w:val="20"/>
        </w:rPr>
        <w:tab/>
      </w:r>
      <w:sdt>
        <w:sdtPr>
          <w:rPr>
            <w:rFonts w:asciiTheme="minorBidi" w:hAnsiTheme="minorBidi" w:cstheme="minorBidi"/>
            <w:sz w:val="20"/>
            <w:szCs w:val="20"/>
          </w:rPr>
          <w:id w:val="-582914537"/>
          <w14:checkbox>
            <w14:checked w14:val="0"/>
            <w14:checkedState w14:val="2612" w14:font="MS Gothic"/>
            <w14:uncheckedState w14:val="2610" w14:font="MS Gothic"/>
          </w14:checkbox>
        </w:sdtPr>
        <w:sdtContent>
          <w:r w:rsidR="004E5812" w:rsidRPr="00EC6FC8">
            <w:rPr>
              <w:rFonts w:ascii="Segoe UI Symbol" w:eastAsia="MS Gothic" w:hAnsi="Segoe UI Symbol" w:cs="Segoe UI Symbol"/>
              <w:sz w:val="20"/>
              <w:szCs w:val="20"/>
            </w:rPr>
            <w:t>☐</w:t>
          </w:r>
        </w:sdtContent>
      </w:sdt>
      <w:r w:rsidR="004B424B">
        <w:rPr>
          <w:rFonts w:asciiTheme="minorBidi" w:hAnsiTheme="minorBidi"/>
          <w:sz w:val="20"/>
        </w:rPr>
        <w:t xml:space="preserve"> rapport de recherche préliminaire</w:t>
      </w:r>
    </w:p>
    <w:p w14:paraId="0CCB3537" w14:textId="6CC18668" w:rsidR="00C60883" w:rsidRDefault="00000000" w:rsidP="00FA7E92">
      <w:pPr>
        <w:pStyle w:val="ListParagraph"/>
        <w:widowControl/>
        <w:tabs>
          <w:tab w:val="left" w:pos="5812"/>
        </w:tabs>
        <w:autoSpaceDE/>
        <w:autoSpaceDN/>
        <w:spacing w:after="220" w:line="259" w:lineRule="auto"/>
        <w:ind w:left="5812" w:hanging="5265"/>
        <w:rPr>
          <w:rFonts w:asciiTheme="minorBidi" w:hAnsiTheme="minorBidi" w:cstheme="minorBidi"/>
          <w:sz w:val="20"/>
          <w:szCs w:val="20"/>
        </w:rPr>
      </w:pPr>
      <w:sdt>
        <w:sdtPr>
          <w:rPr>
            <w:rFonts w:asciiTheme="minorBidi" w:eastAsia="MS Gothic" w:hAnsiTheme="minorBidi" w:cstheme="minorBidi"/>
            <w:bCs/>
            <w:sz w:val="20"/>
            <w:szCs w:val="20"/>
          </w:rPr>
          <w:id w:val="2100980673"/>
          <w14:checkbox>
            <w14:checked w14:val="0"/>
            <w14:checkedState w14:val="2612" w14:font="MS Gothic"/>
            <w14:uncheckedState w14:val="2610" w14:font="MS Gothic"/>
          </w14:checkbox>
        </w:sdtPr>
        <w:sdtContent>
          <w:r w:rsidR="00FA7E92">
            <w:rPr>
              <w:rFonts w:ascii="MS Gothic" w:eastAsia="MS Gothic" w:hAnsi="MS Gothic" w:cstheme="minorBidi" w:hint="eastAsia"/>
              <w:bCs/>
              <w:sz w:val="20"/>
              <w:szCs w:val="20"/>
            </w:rPr>
            <w:t>☐</w:t>
          </w:r>
        </w:sdtContent>
      </w:sdt>
      <w:r w:rsidR="004B424B" w:rsidRPr="00FA7E92">
        <w:rPr>
          <w:rFonts w:asciiTheme="minorBidi" w:hAnsiTheme="minorBidi"/>
          <w:bCs/>
          <w:sz w:val="20"/>
        </w:rPr>
        <w:t xml:space="preserve"> </w:t>
      </w:r>
      <w:proofErr w:type="gramStart"/>
      <w:ins w:id="27" w:author="Author">
        <w:r w:rsidR="004B424B">
          <w:rPr>
            <w:rFonts w:asciiTheme="minorBidi" w:hAnsiTheme="minorBidi"/>
            <w:sz w:val="20"/>
          </w:rPr>
          <w:t>rapport</w:t>
        </w:r>
        <w:proofErr w:type="gramEnd"/>
        <w:r w:rsidR="004B424B">
          <w:rPr>
            <w:rFonts w:asciiTheme="minorBidi" w:hAnsiTheme="minorBidi"/>
            <w:sz w:val="20"/>
          </w:rPr>
          <w:t xml:space="preserve"> de recherche et d</w:t>
        </w:r>
        <w:r w:rsidR="00FA7E92">
          <w:rPr>
            <w:rFonts w:asciiTheme="minorBidi" w:hAnsiTheme="minorBidi"/>
            <w:sz w:val="20"/>
          </w:rPr>
          <w:t>’</w:t>
        </w:r>
        <w:r w:rsidR="004B424B">
          <w:rPr>
            <w:rFonts w:asciiTheme="minorBidi" w:hAnsiTheme="minorBidi"/>
            <w:sz w:val="20"/>
          </w:rPr>
          <w:t>examen quant au fond</w:t>
        </w:r>
      </w:ins>
      <w:r w:rsidR="004B424B">
        <w:rPr>
          <w:rFonts w:asciiTheme="minorBidi" w:hAnsiTheme="minorBidi"/>
          <w:b/>
          <w:sz w:val="20"/>
        </w:rPr>
        <w:tab/>
      </w:r>
      <w:sdt>
        <w:sdtPr>
          <w:rPr>
            <w:rFonts w:asciiTheme="minorBidi" w:hAnsiTheme="minorBidi" w:cstheme="minorBidi"/>
            <w:bCs/>
            <w:sz w:val="20"/>
            <w:szCs w:val="20"/>
          </w:rPr>
          <w:id w:val="1022827317"/>
          <w14:checkbox>
            <w14:checked w14:val="0"/>
            <w14:checkedState w14:val="2612" w14:font="MS Gothic"/>
            <w14:uncheckedState w14:val="2610" w14:font="MS Gothic"/>
          </w14:checkbox>
        </w:sdtPr>
        <w:sdtContent>
          <w:r w:rsidR="00FA7E92">
            <w:rPr>
              <w:rFonts w:ascii="MS Gothic" w:eastAsia="MS Gothic" w:hAnsi="MS Gothic" w:cstheme="minorBidi" w:hint="eastAsia"/>
              <w:bCs/>
              <w:sz w:val="20"/>
              <w:szCs w:val="20"/>
            </w:rPr>
            <w:t>☐</w:t>
          </w:r>
        </w:sdtContent>
      </w:sdt>
      <w:r w:rsidR="004B424B" w:rsidRPr="00FA7E92">
        <w:rPr>
          <w:rFonts w:asciiTheme="minorBidi" w:hAnsiTheme="minorBidi"/>
          <w:bCs/>
          <w:sz w:val="20"/>
        </w:rPr>
        <w:t xml:space="preserve"> </w:t>
      </w:r>
      <w:del w:id="28" w:author="Author">
        <w:r w:rsidR="004B424B">
          <w:rPr>
            <w:rFonts w:asciiTheme="minorBidi" w:hAnsiTheme="minorBidi"/>
            <w:sz w:val="20"/>
          </w:rPr>
          <w:delText>fin du document de brevet</w:delText>
        </w:r>
      </w:del>
      <w:ins w:id="29" w:author="Author">
        <w:r w:rsidR="004B424B">
          <w:rPr>
            <w:rFonts w:asciiTheme="minorBidi" w:hAnsiTheme="minorBidi"/>
            <w:sz w:val="20"/>
          </w:rPr>
          <w:t>partie du document de brevet</w:t>
        </w:r>
      </w:ins>
    </w:p>
    <w:p w14:paraId="4EF7C5C3" w14:textId="6AC5323B" w:rsidR="004E5812" w:rsidRPr="008E68BE" w:rsidRDefault="00000000" w:rsidP="00FA7E92">
      <w:pPr>
        <w:pStyle w:val="ListParagraph"/>
        <w:widowControl/>
        <w:tabs>
          <w:tab w:val="left" w:pos="5812"/>
        </w:tabs>
        <w:autoSpaceDE/>
        <w:autoSpaceDN/>
        <w:spacing w:after="220" w:line="259" w:lineRule="auto"/>
        <w:ind w:left="547" w:firstLine="0"/>
        <w:rPr>
          <w:rFonts w:asciiTheme="minorBidi" w:hAnsiTheme="minorBidi" w:cstheme="minorBidi"/>
          <w:b/>
          <w:sz w:val="20"/>
          <w:szCs w:val="20"/>
        </w:rPr>
      </w:pPr>
      <w:sdt>
        <w:sdtPr>
          <w:rPr>
            <w:rFonts w:asciiTheme="minorBidi" w:hAnsiTheme="minorBidi" w:cstheme="minorBidi"/>
            <w:sz w:val="20"/>
            <w:szCs w:val="20"/>
          </w:rPr>
          <w:id w:val="-240021601"/>
          <w14:checkbox>
            <w14:checked w14:val="0"/>
            <w14:checkedState w14:val="2612" w14:font="MS Gothic"/>
            <w14:uncheckedState w14:val="2610" w14:font="MS Gothic"/>
          </w14:checkbox>
        </w:sdtPr>
        <w:sdtContent>
          <w:r w:rsidR="004E5812" w:rsidRPr="00EC6FC8">
            <w:rPr>
              <w:rFonts w:ascii="Segoe UI Symbol" w:eastAsia="MS Gothic" w:hAnsi="Segoe UI Symbol" w:cs="Segoe UI Symbol"/>
              <w:sz w:val="20"/>
              <w:szCs w:val="20"/>
            </w:rPr>
            <w:t>☐</w:t>
          </w:r>
        </w:sdtContent>
      </w:sdt>
      <w:r w:rsidR="004B424B">
        <w:rPr>
          <w:rFonts w:asciiTheme="minorBidi" w:hAnsiTheme="minorBidi"/>
          <w:sz w:val="20"/>
        </w:rPr>
        <w:t xml:space="preserve"> </w:t>
      </w:r>
      <w:proofErr w:type="gramStart"/>
      <w:r w:rsidR="004B424B">
        <w:rPr>
          <w:rFonts w:asciiTheme="minorBidi" w:hAnsiTheme="minorBidi"/>
          <w:sz w:val="20"/>
        </w:rPr>
        <w:t>autre</w:t>
      </w:r>
      <w:proofErr w:type="gramEnd"/>
    </w:p>
    <w:p w14:paraId="2F0A4E21" w14:textId="64ECC6C8" w:rsidR="00F54DB0" w:rsidRPr="008E68BE" w:rsidRDefault="00E52FB8" w:rsidP="00E52FB8">
      <w:pPr>
        <w:pStyle w:val="BodyText"/>
        <w:spacing w:after="220"/>
        <w:ind w:firstLine="547"/>
        <w:rPr>
          <w:rFonts w:asciiTheme="minorBidi" w:hAnsiTheme="minorBidi" w:cstheme="minorBidi"/>
          <w:sz w:val="15"/>
        </w:rPr>
      </w:pPr>
      <w:proofErr w:type="gramStart"/>
      <w:r>
        <w:rPr>
          <w:rFonts w:asciiTheme="minorBidi" w:hAnsiTheme="minorBidi"/>
          <w:sz w:val="15"/>
        </w:rPr>
        <w:t>veuillez</w:t>
      </w:r>
      <w:proofErr w:type="gramEnd"/>
      <w:r>
        <w:rPr>
          <w:rFonts w:asciiTheme="minorBidi" w:hAnsiTheme="minorBidi"/>
          <w:sz w:val="15"/>
        </w:rPr>
        <w:t xml:space="preserve"> développer si nécessaire et, si vous avez répondu </w:t>
      </w:r>
      <w:r w:rsidR="00FA7E92">
        <w:rPr>
          <w:rFonts w:asciiTheme="minorBidi" w:hAnsiTheme="minorBidi"/>
          <w:sz w:val="15"/>
        </w:rPr>
        <w:t>“</w:t>
      </w:r>
      <w:r>
        <w:rPr>
          <w:rFonts w:asciiTheme="minorBidi" w:hAnsiTheme="minorBidi"/>
          <w:sz w:val="15"/>
        </w:rPr>
        <w:t>autre</w:t>
      </w:r>
      <w:r w:rsidR="00FA7E92">
        <w:rPr>
          <w:rFonts w:asciiTheme="minorBidi" w:hAnsiTheme="minorBidi"/>
          <w:sz w:val="15"/>
        </w:rPr>
        <w:t>”</w:t>
      </w:r>
      <w:r>
        <w:rPr>
          <w:rFonts w:asciiTheme="minorBidi" w:hAnsiTheme="minorBidi"/>
          <w:sz w:val="15"/>
        </w:rPr>
        <w:t>, veuillez préciser où l’on peut trouver cette indication</w:t>
      </w:r>
    </w:p>
    <w:p w14:paraId="2F0A4E24" w14:textId="7AC6CAC4" w:rsidR="00F54DB0" w:rsidRPr="008E68BE" w:rsidRDefault="00E52FB8" w:rsidP="00E52FB8">
      <w:pPr>
        <w:pStyle w:val="BodyText"/>
        <w:spacing w:before="170" w:after="220"/>
        <w:ind w:left="547"/>
        <w:rPr>
          <w:rFonts w:asciiTheme="minorBidi" w:hAnsiTheme="minorBidi" w:cstheme="minorBidi"/>
        </w:rPr>
      </w:pPr>
      <w:r>
        <w:rPr>
          <w:rFonts w:asciiTheme="minorBidi" w:hAnsiTheme="minorBidi"/>
          <w:noProof/>
        </w:rPr>
        <mc:AlternateContent>
          <mc:Choice Requires="wpg">
            <w:drawing>
              <wp:inline distT="0" distB="0" distL="0" distR="0" wp14:anchorId="505B3AF1" wp14:editId="56F0FFCC">
                <wp:extent cx="1903228" cy="393405"/>
                <wp:effectExtent l="0" t="0" r="20955" b="26035"/>
                <wp:docPr id="1563748392" name="Group 15637483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418087940"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14520778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38029691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236552194"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96531687"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217302357"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4E88E210" id="Group 1563748392"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" path="m,l5122011,e" filled="f" strokecolor="#d3d0c7" strokeweight=".5pt">
                  <v:path arrowok="t"/>
                </v:shape>
                <w10:anchorlock/>
              </v:group>
            </w:pict>
          </mc:Fallback>
        </mc:AlternateContent>
      </w:r>
    </w:p>
    <w:p w14:paraId="2FE80EA6" w14:textId="77777777" w:rsidR="002D1336" w:rsidRPr="008E68BE" w:rsidRDefault="002D1336" w:rsidP="008E68BE">
      <w:pPr>
        <w:pStyle w:val="BodyText"/>
        <w:spacing w:before="115" w:after="220"/>
        <w:rPr>
          <w:rFonts w:asciiTheme="minorBidi" w:hAnsiTheme="minorBidi" w:cstheme="minorBidi"/>
        </w:rPr>
      </w:pPr>
    </w:p>
    <w:p w14:paraId="7038535D" w14:textId="77777777" w:rsidR="00B27D5B" w:rsidRDefault="00B27D5B">
      <w:pPr>
        <w:rPr>
          <w:rFonts w:asciiTheme="minorBidi" w:hAnsiTheme="minorBidi" w:cstheme="minorBidi"/>
          <w:b/>
          <w:bCs/>
        </w:rPr>
      </w:pPr>
      <w:r>
        <w:br w:type="page"/>
      </w:r>
    </w:p>
    <w:p w14:paraId="2F0A4E2C" w14:textId="77777777" w:rsidR="00F54DB0" w:rsidRPr="00130224" w:rsidRDefault="009A3235" w:rsidP="00130224">
      <w:pPr>
        <w:pStyle w:val="Heading1"/>
        <w:spacing w:after="220"/>
        <w:ind w:left="0"/>
        <w:rPr>
          <w:rFonts w:asciiTheme="minorBidi" w:hAnsiTheme="minorBidi" w:cstheme="minorBidi"/>
          <w:spacing w:val="-2"/>
          <w:sz w:val="22"/>
          <w:szCs w:val="22"/>
        </w:rPr>
      </w:pPr>
      <w:r>
        <w:rPr>
          <w:rFonts w:asciiTheme="minorBidi" w:hAnsiTheme="minorBidi"/>
          <w:sz w:val="22"/>
        </w:rPr>
        <w:t>Section 3 : Information relative aux rapports de recherche</w:t>
      </w:r>
    </w:p>
    <w:p w14:paraId="2ECE18FB" w14:textId="77777777" w:rsidR="003713EE" w:rsidRPr="008E68BE" w:rsidRDefault="003713EE" w:rsidP="00130224">
      <w:pPr>
        <w:pStyle w:val="TableParagraph"/>
        <w:numPr>
          <w:ilvl w:val="0"/>
          <w:numId w:val="18"/>
        </w:numPr>
        <w:tabs>
          <w:tab w:val="left" w:pos="7976"/>
        </w:tabs>
        <w:spacing w:after="220" w:line="265" w:lineRule="exact"/>
        <w:ind w:left="360"/>
        <w:rPr>
          <w:rFonts w:asciiTheme="minorBidi" w:hAnsiTheme="minorBidi" w:cstheme="minorBidi"/>
          <w:sz w:val="20"/>
          <w:szCs w:val="20"/>
        </w:rPr>
      </w:pPr>
      <w:r>
        <w:rPr>
          <w:rFonts w:asciiTheme="minorBidi" w:hAnsiTheme="minorBidi"/>
          <w:sz w:val="20"/>
        </w:rPr>
        <w:t xml:space="preserve">Votre office </w:t>
      </w:r>
      <w:ins w:id="30" w:author="Author">
        <w:r>
          <w:rPr>
            <w:rFonts w:asciiTheme="minorBidi" w:hAnsiTheme="minorBidi"/>
            <w:sz w:val="20"/>
          </w:rPr>
          <w:t>établit-il des rapports de recherche internationale en sa qualité d’administration chargée de la recherche internationale</w:t>
        </w:r>
      </w:ins>
      <w:del w:id="31" w:author="Author">
        <w:r>
          <w:rPr>
            <w:rFonts w:asciiTheme="minorBidi" w:hAnsiTheme="minorBidi"/>
            <w:sz w:val="20"/>
          </w:rPr>
          <w:delText>publie‑t‑il les rapports de recherche internationale établis</w:delText>
        </w:r>
      </w:del>
      <w:r>
        <w:rPr>
          <w:rFonts w:asciiTheme="minorBidi" w:hAnsiTheme="minorBidi"/>
          <w:sz w:val="20"/>
        </w:rPr>
        <w:t xml:space="preserve"> en vertu du PCT?</w:t>
      </w:r>
    </w:p>
    <w:p w14:paraId="49A9E9F2" w14:textId="3858156F" w:rsidR="003713EE" w:rsidRPr="008E68BE" w:rsidRDefault="003713EE" w:rsidP="00130224">
      <w:pPr>
        <w:pStyle w:val="BodyText"/>
        <w:tabs>
          <w:tab w:val="left" w:pos="1667"/>
        </w:tabs>
        <w:spacing w:before="135" w:after="220"/>
        <w:ind w:left="720"/>
        <w:rPr>
          <w:rFonts w:asciiTheme="minorBidi" w:hAnsiTheme="minorBidi" w:cstheme="minorBidi"/>
        </w:rPr>
      </w:pPr>
      <w:r>
        <w:rPr>
          <w:rFonts w:asciiTheme="minorBidi" w:hAnsiTheme="minorBidi"/>
          <w:noProof/>
        </w:rPr>
        <w:drawing>
          <wp:inline distT="0" distB="0" distL="0" distR="0" wp14:anchorId="1680CBD2" wp14:editId="66180822">
            <wp:extent cx="126993" cy="127000"/>
            <wp:effectExtent l="0" t="0" r="0" b="0"/>
            <wp:docPr id="660329297" name="Image 2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9" name="Image 269"/>
                    <pic:cNvPicPr/>
                  </pic:nvPicPr>
                  <pic:blipFill>
                    <a:blip r:embed="rId8" cstate="print"/>
                    <a:stretch>
                      <a:fillRect/>
                    </a:stretch>
                  </pic:blipFill>
                  <pic:spPr>
                    <a:xfrm>
                      <a:off x="0" y="0"/>
                      <a:ext cx="126993" cy="127000"/>
                    </a:xfrm>
                    <a:prstGeom prst="rect">
                      <a:avLst/>
                    </a:prstGeom>
                  </pic:spPr>
                </pic:pic>
              </a:graphicData>
            </a:graphic>
          </wp:inline>
        </w:drawing>
      </w:r>
      <w:r>
        <w:rPr>
          <w:rFonts w:asciiTheme="minorBidi" w:hAnsiTheme="minorBidi"/>
        </w:rPr>
        <w:t xml:space="preserve"> Oui</w:t>
      </w:r>
      <w:r>
        <w:rPr>
          <w:rFonts w:asciiTheme="minorBidi" w:hAnsiTheme="minorBidi"/>
        </w:rPr>
        <w:tab/>
      </w:r>
      <w:r>
        <w:rPr>
          <w:rFonts w:asciiTheme="minorBidi" w:hAnsiTheme="minorBidi"/>
        </w:rPr>
        <w:tab/>
      </w:r>
      <w:r>
        <w:rPr>
          <w:noProof/>
        </w:rPr>
        <w:drawing>
          <wp:inline distT="0" distB="0" distL="0" distR="0" wp14:anchorId="42FD002E" wp14:editId="7EFCB9E7">
            <wp:extent cx="126993" cy="127000"/>
            <wp:effectExtent l="0" t="0" r="0" b="0"/>
            <wp:docPr id="1601717778" name="Image 2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0" name="Image 270"/>
                    <pic:cNvPicPr/>
                  </pic:nvPicPr>
                  <pic:blipFill>
                    <a:blip r:embed="rId12" cstate="print"/>
                    <a:stretch>
                      <a:fillRect/>
                    </a:stretch>
                  </pic:blipFill>
                  <pic:spPr>
                    <a:xfrm>
                      <a:off x="0" y="0"/>
                      <a:ext cx="126993" cy="127000"/>
                    </a:xfrm>
                    <a:prstGeom prst="rect">
                      <a:avLst/>
                    </a:prstGeom>
                  </pic:spPr>
                </pic:pic>
              </a:graphicData>
            </a:graphic>
          </wp:inline>
        </w:drawing>
      </w:r>
      <w:r>
        <w:rPr>
          <w:rFonts w:asciiTheme="minorBidi" w:hAnsiTheme="minorBidi"/>
        </w:rPr>
        <w:t xml:space="preserve"> Non</w:t>
      </w:r>
    </w:p>
    <w:p w14:paraId="1EE7153C" w14:textId="77777777" w:rsidR="003713EE" w:rsidRPr="008E68BE" w:rsidRDefault="003713EE" w:rsidP="00084D91">
      <w:pPr>
        <w:pStyle w:val="TableParagraph"/>
        <w:numPr>
          <w:ilvl w:val="0"/>
          <w:numId w:val="18"/>
        </w:numPr>
        <w:tabs>
          <w:tab w:val="left" w:pos="721"/>
        </w:tabs>
        <w:spacing w:after="220"/>
        <w:ind w:left="360"/>
        <w:rPr>
          <w:rFonts w:asciiTheme="minorBidi" w:hAnsiTheme="minorBidi" w:cstheme="minorBidi"/>
          <w:sz w:val="20"/>
          <w:szCs w:val="20"/>
        </w:rPr>
      </w:pPr>
      <w:r>
        <w:rPr>
          <w:rFonts w:asciiTheme="minorBidi" w:hAnsiTheme="minorBidi"/>
          <w:sz w:val="20"/>
        </w:rPr>
        <w:t xml:space="preserve">Votre office </w:t>
      </w:r>
      <w:del w:id="32" w:author="Author">
        <w:r>
          <w:rPr>
            <w:rFonts w:asciiTheme="minorBidi" w:hAnsiTheme="minorBidi"/>
            <w:sz w:val="20"/>
          </w:rPr>
          <w:delText>publie‑t</w:delText>
        </w:r>
      </w:del>
      <w:ins w:id="33" w:author="Author">
        <w:r>
          <w:rPr>
            <w:rFonts w:asciiTheme="minorBidi" w:hAnsiTheme="minorBidi"/>
            <w:sz w:val="20"/>
          </w:rPr>
          <w:t>établit</w:t>
        </w:r>
      </w:ins>
      <w:r>
        <w:rPr>
          <w:rFonts w:asciiTheme="minorBidi" w:hAnsiTheme="minorBidi"/>
          <w:sz w:val="20"/>
        </w:rPr>
        <w:t>‑il des rapports de recherche nationale ou régionale qui lui sont propres (hors PCT)?</w:t>
      </w:r>
    </w:p>
    <w:p w14:paraId="7D016408" w14:textId="2388E2C9" w:rsidR="003713EE" w:rsidRPr="008E68BE" w:rsidRDefault="003713EE" w:rsidP="00130224">
      <w:pPr>
        <w:pStyle w:val="BodyText"/>
        <w:tabs>
          <w:tab w:val="left" w:pos="1667"/>
        </w:tabs>
        <w:spacing w:before="135" w:after="220"/>
        <w:ind w:left="720"/>
        <w:rPr>
          <w:rFonts w:asciiTheme="minorBidi" w:hAnsiTheme="minorBidi" w:cstheme="minorBidi"/>
        </w:rPr>
      </w:pPr>
      <w:r>
        <w:rPr>
          <w:rFonts w:asciiTheme="minorBidi" w:hAnsiTheme="minorBidi"/>
          <w:noProof/>
        </w:rPr>
        <w:drawing>
          <wp:inline distT="0" distB="0" distL="0" distR="0" wp14:anchorId="396790C6" wp14:editId="5529DE29">
            <wp:extent cx="126993" cy="127000"/>
            <wp:effectExtent l="0" t="0" r="0" b="0"/>
            <wp:docPr id="1878821049" name="Image 2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9" name="Image 269"/>
                    <pic:cNvPicPr/>
                  </pic:nvPicPr>
                  <pic:blipFill>
                    <a:blip r:embed="rId8" cstate="print"/>
                    <a:stretch>
                      <a:fillRect/>
                    </a:stretch>
                  </pic:blipFill>
                  <pic:spPr>
                    <a:xfrm>
                      <a:off x="0" y="0"/>
                      <a:ext cx="126993" cy="127000"/>
                    </a:xfrm>
                    <a:prstGeom prst="rect">
                      <a:avLst/>
                    </a:prstGeom>
                  </pic:spPr>
                </pic:pic>
              </a:graphicData>
            </a:graphic>
          </wp:inline>
        </w:drawing>
      </w:r>
      <w:r>
        <w:rPr>
          <w:rFonts w:asciiTheme="minorBidi" w:hAnsiTheme="minorBidi"/>
        </w:rPr>
        <w:t xml:space="preserve"> Oui</w:t>
      </w:r>
      <w:r>
        <w:rPr>
          <w:rFonts w:asciiTheme="minorBidi" w:hAnsiTheme="minorBidi"/>
        </w:rPr>
        <w:tab/>
      </w:r>
      <w:r>
        <w:rPr>
          <w:rFonts w:asciiTheme="minorBidi" w:hAnsiTheme="minorBidi"/>
        </w:rPr>
        <w:tab/>
      </w:r>
      <w:r>
        <w:rPr>
          <w:noProof/>
        </w:rPr>
        <w:drawing>
          <wp:inline distT="0" distB="0" distL="0" distR="0" wp14:anchorId="423CA9C1" wp14:editId="2C49294E">
            <wp:extent cx="126993" cy="127000"/>
            <wp:effectExtent l="0" t="0" r="0" b="0"/>
            <wp:docPr id="1937858778" name="Image 2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0" name="Image 270"/>
                    <pic:cNvPicPr/>
                  </pic:nvPicPr>
                  <pic:blipFill>
                    <a:blip r:embed="rId12" cstate="print"/>
                    <a:stretch>
                      <a:fillRect/>
                    </a:stretch>
                  </pic:blipFill>
                  <pic:spPr>
                    <a:xfrm>
                      <a:off x="0" y="0"/>
                      <a:ext cx="126993" cy="127000"/>
                    </a:xfrm>
                    <a:prstGeom prst="rect">
                      <a:avLst/>
                    </a:prstGeom>
                  </pic:spPr>
                </pic:pic>
              </a:graphicData>
            </a:graphic>
          </wp:inline>
        </w:drawing>
      </w:r>
      <w:r>
        <w:rPr>
          <w:rFonts w:asciiTheme="minorBidi" w:hAnsiTheme="minorBidi"/>
        </w:rPr>
        <w:t xml:space="preserve"> Non</w:t>
      </w:r>
    </w:p>
    <w:p w14:paraId="09E27597" w14:textId="77777777" w:rsidR="003713EE" w:rsidRPr="008E68BE" w:rsidRDefault="003713EE" w:rsidP="00084D91">
      <w:pPr>
        <w:pStyle w:val="TableParagraph"/>
        <w:numPr>
          <w:ilvl w:val="0"/>
          <w:numId w:val="18"/>
        </w:numPr>
        <w:spacing w:before="173" w:after="220"/>
        <w:ind w:left="360"/>
        <w:rPr>
          <w:rFonts w:asciiTheme="minorBidi" w:hAnsiTheme="minorBidi" w:cstheme="minorBidi"/>
          <w:sz w:val="20"/>
          <w:szCs w:val="20"/>
        </w:rPr>
      </w:pPr>
      <w:r>
        <w:rPr>
          <w:rFonts w:asciiTheme="minorBidi" w:hAnsiTheme="minorBidi"/>
          <w:sz w:val="20"/>
        </w:rPr>
        <w:t xml:space="preserve">Pour les questions restantes de la section 3, sur quels rapports de recherche vous fondez vos réponses? </w:t>
      </w:r>
    </w:p>
    <w:p w14:paraId="4FC5E0F2" w14:textId="77777777" w:rsidR="003713EE" w:rsidRPr="008E68BE" w:rsidRDefault="003713EE" w:rsidP="008E68BE">
      <w:pPr>
        <w:pStyle w:val="TableParagraph"/>
        <w:spacing w:before="173" w:after="220"/>
        <w:ind w:left="360"/>
        <w:rPr>
          <w:rFonts w:asciiTheme="minorBidi" w:hAnsiTheme="minorBidi" w:cstheme="minorBidi"/>
          <w:spacing w:val="-5"/>
          <w:sz w:val="20"/>
          <w:szCs w:val="20"/>
        </w:rPr>
      </w:pPr>
      <w:r>
        <w:rPr>
          <w:rFonts w:asciiTheme="minorBidi" w:hAnsiTheme="minorBidi"/>
          <w:sz w:val="20"/>
        </w:rPr>
        <w:t>(</w:t>
      </w:r>
      <w:proofErr w:type="gramStart"/>
      <w:r>
        <w:rPr>
          <w:rFonts w:asciiTheme="minorBidi" w:hAnsiTheme="minorBidi"/>
          <w:sz w:val="20"/>
        </w:rPr>
        <w:t>si</w:t>
      </w:r>
      <w:proofErr w:type="gramEnd"/>
      <w:r>
        <w:rPr>
          <w:rFonts w:asciiTheme="minorBidi" w:hAnsiTheme="minorBidi"/>
          <w:sz w:val="20"/>
        </w:rPr>
        <w:t xml:space="preserve"> vous avez répondu par l’affirmative à la question 1</w:t>
      </w:r>
      <w:ins w:id="34" w:author="Author">
        <w:r>
          <w:rPr>
            <w:rFonts w:asciiTheme="minorBidi" w:hAnsiTheme="minorBidi"/>
            <w:sz w:val="20"/>
          </w:rPr>
          <w:t>4</w:t>
        </w:r>
      </w:ins>
      <w:del w:id="35" w:author="Author">
        <w:r>
          <w:rPr>
            <w:rFonts w:asciiTheme="minorBidi" w:hAnsiTheme="minorBidi"/>
            <w:sz w:val="20"/>
          </w:rPr>
          <w:delText>3</w:delText>
        </w:r>
      </w:del>
      <w:r>
        <w:rPr>
          <w:rFonts w:asciiTheme="minorBidi" w:hAnsiTheme="minorBidi"/>
          <w:sz w:val="20"/>
        </w:rPr>
        <w:t xml:space="preserve"> ou 1</w:t>
      </w:r>
      <w:ins w:id="36" w:author="Author">
        <w:r>
          <w:rPr>
            <w:rFonts w:asciiTheme="minorBidi" w:hAnsiTheme="minorBidi"/>
            <w:sz w:val="20"/>
          </w:rPr>
          <w:t>5</w:t>
        </w:r>
      </w:ins>
      <w:del w:id="37" w:author="Author">
        <w:r>
          <w:rPr>
            <w:rFonts w:asciiTheme="minorBidi" w:hAnsiTheme="minorBidi"/>
            <w:sz w:val="20"/>
          </w:rPr>
          <w:delText>4</w:delText>
        </w:r>
      </w:del>
      <w:r>
        <w:rPr>
          <w:rFonts w:asciiTheme="minorBidi" w:hAnsiTheme="minorBidi"/>
          <w:sz w:val="20"/>
        </w:rPr>
        <w:t>)</w:t>
      </w:r>
    </w:p>
    <w:p w14:paraId="19BA7704" w14:textId="77777777" w:rsidR="00FA7E92" w:rsidRDefault="00000000" w:rsidP="003516CA">
      <w:pPr>
        <w:pStyle w:val="TableParagraph"/>
        <w:spacing w:before="173" w:after="220"/>
        <w:ind w:left="720"/>
        <w:rPr>
          <w:rFonts w:asciiTheme="minorBidi" w:hAnsiTheme="minorBidi"/>
          <w:sz w:val="20"/>
        </w:rPr>
      </w:pPr>
      <w:sdt>
        <w:sdtPr>
          <w:rPr>
            <w:rFonts w:asciiTheme="minorBidi" w:hAnsiTheme="minorBidi" w:cstheme="minorBidi"/>
            <w:spacing w:val="-5"/>
            <w:sz w:val="20"/>
            <w:szCs w:val="20"/>
          </w:rPr>
          <w:id w:val="2102910206"/>
          <w14:checkbox>
            <w14:checked w14:val="0"/>
            <w14:checkedState w14:val="2612" w14:font="MS Gothic"/>
            <w14:uncheckedState w14:val="2610" w14:font="MS Gothic"/>
          </w14:checkbox>
        </w:sdtPr>
        <w:sdtContent>
          <w:r w:rsidR="003713EE" w:rsidRPr="008E68BE">
            <w:rPr>
              <w:rFonts w:ascii="Segoe UI Symbol" w:eastAsia="MS Gothic" w:hAnsi="Segoe UI Symbol" w:cs="Segoe UI Symbol" w:hint="eastAsia"/>
              <w:spacing w:val="-5"/>
              <w:sz w:val="20"/>
              <w:szCs w:val="20"/>
            </w:rPr>
            <w:t>☐</w:t>
          </w:r>
        </w:sdtContent>
      </w:sdt>
      <w:r w:rsidR="004B424B">
        <w:rPr>
          <w:rFonts w:asciiTheme="minorBidi" w:hAnsiTheme="minorBidi"/>
          <w:sz w:val="20"/>
        </w:rPr>
        <w:t xml:space="preserve"> Rapports de recherche internationale</w:t>
      </w:r>
      <w:r w:rsidR="004B424B">
        <w:rPr>
          <w:rFonts w:asciiTheme="minorBidi" w:hAnsiTheme="minorBidi"/>
          <w:sz w:val="20"/>
        </w:rPr>
        <w:tab/>
      </w:r>
      <w:r w:rsidR="004B424B">
        <w:rPr>
          <w:rFonts w:asciiTheme="minorBidi" w:hAnsiTheme="minorBidi"/>
          <w:sz w:val="20"/>
        </w:rPr>
        <w:tab/>
      </w:r>
      <w:sdt>
        <w:sdtPr>
          <w:rPr>
            <w:rFonts w:asciiTheme="minorBidi" w:hAnsiTheme="minorBidi" w:cstheme="minorBidi"/>
            <w:sz w:val="20"/>
            <w:szCs w:val="20"/>
          </w:rPr>
          <w:id w:val="547798886"/>
          <w14:checkbox>
            <w14:checked w14:val="0"/>
            <w14:checkedState w14:val="2612" w14:font="MS Gothic"/>
            <w14:uncheckedState w14:val="2610" w14:font="MS Gothic"/>
          </w14:checkbox>
        </w:sdtPr>
        <w:sdtContent>
          <w:r w:rsidR="003713EE" w:rsidRPr="008E68BE">
            <w:rPr>
              <w:rFonts w:ascii="Segoe UI Symbol" w:eastAsia="MS Gothic" w:hAnsi="Segoe UI Symbol" w:cs="Segoe UI Symbol" w:hint="eastAsia"/>
              <w:sz w:val="20"/>
              <w:szCs w:val="20"/>
            </w:rPr>
            <w:t>☐</w:t>
          </w:r>
        </w:sdtContent>
      </w:sdt>
      <w:r w:rsidR="004B424B">
        <w:rPr>
          <w:rFonts w:asciiTheme="minorBidi" w:hAnsiTheme="minorBidi"/>
          <w:sz w:val="20"/>
        </w:rPr>
        <w:t xml:space="preserve"> Rapports de recherche nationale ou régionale</w:t>
      </w:r>
    </w:p>
    <w:p w14:paraId="35BC62BF" w14:textId="67B8A58F" w:rsidR="003713EE" w:rsidRPr="008E68BE" w:rsidRDefault="00000000" w:rsidP="003516CA">
      <w:pPr>
        <w:pStyle w:val="TableParagraph"/>
        <w:spacing w:before="173" w:after="220"/>
        <w:ind w:left="720"/>
        <w:rPr>
          <w:rFonts w:asciiTheme="minorBidi" w:hAnsiTheme="minorBidi" w:cstheme="minorBidi"/>
          <w:spacing w:val="-2"/>
          <w:sz w:val="20"/>
          <w:szCs w:val="20"/>
        </w:rPr>
      </w:pPr>
      <w:sdt>
        <w:sdtPr>
          <w:rPr>
            <w:rFonts w:asciiTheme="minorBidi" w:hAnsiTheme="minorBidi" w:cstheme="minorBidi"/>
            <w:sz w:val="20"/>
            <w:szCs w:val="20"/>
          </w:rPr>
          <w:id w:val="-734700350"/>
          <w14:checkbox>
            <w14:checked w14:val="0"/>
            <w14:checkedState w14:val="2612" w14:font="MS Gothic"/>
            <w14:uncheckedState w14:val="2610" w14:font="MS Gothic"/>
          </w14:checkbox>
        </w:sdtPr>
        <w:sdtContent>
          <w:r w:rsidR="003713EE" w:rsidRPr="008E68BE">
            <w:rPr>
              <w:rFonts w:ascii="Segoe UI Symbol" w:eastAsia="MS Gothic" w:hAnsi="Segoe UI Symbol" w:cs="Segoe UI Symbol" w:hint="eastAsia"/>
              <w:sz w:val="20"/>
              <w:szCs w:val="20"/>
            </w:rPr>
            <w:t>☐</w:t>
          </w:r>
        </w:sdtContent>
      </w:sdt>
      <w:r w:rsidR="004B424B">
        <w:rPr>
          <w:rFonts w:asciiTheme="minorBidi" w:hAnsiTheme="minorBidi"/>
          <w:sz w:val="20"/>
        </w:rPr>
        <w:t xml:space="preserve"> Rapports de recherche internationale et autres rapports</w:t>
      </w:r>
      <w:r w:rsidR="004B424B">
        <w:rPr>
          <w:rFonts w:asciiTheme="minorBidi" w:hAnsiTheme="minorBidi"/>
          <w:sz w:val="20"/>
        </w:rPr>
        <w:tab/>
      </w:r>
      <w:sdt>
        <w:sdtPr>
          <w:rPr>
            <w:rFonts w:asciiTheme="minorBidi" w:hAnsiTheme="minorBidi" w:cstheme="minorBidi"/>
            <w:sz w:val="20"/>
            <w:szCs w:val="20"/>
          </w:rPr>
          <w:id w:val="-1926866149"/>
          <w14:checkbox>
            <w14:checked w14:val="0"/>
            <w14:checkedState w14:val="2612" w14:font="MS Gothic"/>
            <w14:uncheckedState w14:val="2610" w14:font="MS Gothic"/>
          </w14:checkbox>
        </w:sdtPr>
        <w:sdtContent>
          <w:r w:rsidR="003713EE" w:rsidRPr="008E68BE">
            <w:rPr>
              <w:rFonts w:ascii="Segoe UI Symbol" w:eastAsia="MS Gothic" w:hAnsi="Segoe UI Symbol" w:cs="Segoe UI Symbol" w:hint="eastAsia"/>
              <w:sz w:val="20"/>
              <w:szCs w:val="20"/>
            </w:rPr>
            <w:t>☐</w:t>
          </w:r>
        </w:sdtContent>
      </w:sdt>
      <w:r w:rsidR="004B424B">
        <w:rPr>
          <w:rFonts w:asciiTheme="minorBidi" w:hAnsiTheme="minorBidi"/>
          <w:sz w:val="20"/>
        </w:rPr>
        <w:t xml:space="preserve"> Autres</w:t>
      </w:r>
    </w:p>
    <w:p w14:paraId="13952F93" w14:textId="46DB6B2D" w:rsidR="00806685" w:rsidRPr="008E68BE" w:rsidRDefault="00806685" w:rsidP="008E68BE">
      <w:pPr>
        <w:spacing w:after="220"/>
        <w:ind w:firstLine="720"/>
        <w:rPr>
          <w:rFonts w:asciiTheme="minorBidi" w:hAnsiTheme="minorBidi" w:cstheme="minorBidi"/>
        </w:rPr>
      </w:pPr>
      <w:r>
        <w:rPr>
          <w:rFonts w:asciiTheme="minorBidi" w:hAnsiTheme="minorBidi"/>
          <w:sz w:val="15"/>
        </w:rPr>
        <w:t xml:space="preserve">Si vous avez répondu </w:t>
      </w:r>
      <w:r w:rsidR="00FA7E92">
        <w:rPr>
          <w:rFonts w:asciiTheme="minorBidi" w:hAnsiTheme="minorBidi"/>
          <w:sz w:val="15"/>
        </w:rPr>
        <w:t>“</w:t>
      </w:r>
      <w:r>
        <w:rPr>
          <w:rFonts w:asciiTheme="minorBidi" w:hAnsiTheme="minorBidi"/>
          <w:sz w:val="15"/>
        </w:rPr>
        <w:t>Autres</w:t>
      </w:r>
      <w:r w:rsidR="00FA7E92">
        <w:rPr>
          <w:rFonts w:asciiTheme="minorBidi" w:hAnsiTheme="minorBidi"/>
          <w:sz w:val="15"/>
        </w:rPr>
        <w:t>”</w:t>
      </w:r>
      <w:r>
        <w:rPr>
          <w:rFonts w:asciiTheme="minorBidi" w:hAnsiTheme="minorBidi"/>
          <w:sz w:val="15"/>
        </w:rPr>
        <w:t>, veuillez préciser.</w:t>
      </w:r>
    </w:p>
    <w:p w14:paraId="43338681" w14:textId="5BD11451" w:rsidR="003713EE" w:rsidRPr="008E68BE" w:rsidRDefault="00130224" w:rsidP="008E68BE">
      <w:pPr>
        <w:pStyle w:val="ListParagraph"/>
        <w:tabs>
          <w:tab w:val="left" w:pos="821"/>
        </w:tabs>
        <w:spacing w:before="93" w:after="220"/>
        <w:ind w:left="720" w:firstLine="0"/>
        <w:rPr>
          <w:rFonts w:asciiTheme="minorBidi" w:hAnsiTheme="minorBidi" w:cstheme="minorBidi"/>
          <w:sz w:val="20"/>
        </w:rPr>
      </w:pPr>
      <w:r>
        <w:rPr>
          <w:rFonts w:asciiTheme="minorBidi" w:hAnsiTheme="minorBidi"/>
          <w:noProof/>
        </w:rPr>
        <mc:AlternateContent>
          <mc:Choice Requires="wpg">
            <w:drawing>
              <wp:inline distT="0" distB="0" distL="0" distR="0" wp14:anchorId="02342D7B" wp14:editId="26C16C1A">
                <wp:extent cx="1903228" cy="393405"/>
                <wp:effectExtent l="0" t="0" r="20955" b="26035"/>
                <wp:docPr id="1532239388" name="Group 1532239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814765868"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714767853"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050362474"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378896950"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401828730"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925495934"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18BE07A3" id="Group 1532239388"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DqpZbAzQMAAA8UAAAOAAAA&#10;AAAAAAAAAAAAAC4CAABkcnMvZTJvRG9jLnhtbFBLAQItABQABgAIAAAAIQBQPRkR3QAAAAQBAAAP&#10;AAAAAAAAAAAAAAAAACcGAABkcnMvZG93bnJldi54bWxQSwUGAAAAAAQABADzAAAAMQ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" path="m,l5122011,e" filled="f" strokecolor="#d3d0c7" strokeweight=".5pt">
                  <v:path arrowok="t"/>
                </v:shape>
                <w10:anchorlock/>
              </v:group>
            </w:pict>
          </mc:Fallback>
        </mc:AlternateContent>
      </w:r>
    </w:p>
    <w:p w14:paraId="2F0A4E4B" w14:textId="0688A521" w:rsidR="00F54DB0" w:rsidRPr="008E68BE" w:rsidRDefault="009A3235" w:rsidP="00084D91">
      <w:pPr>
        <w:pStyle w:val="ListParagraph"/>
        <w:numPr>
          <w:ilvl w:val="0"/>
          <w:numId w:val="18"/>
        </w:numPr>
        <w:tabs>
          <w:tab w:val="left" w:pos="821"/>
        </w:tabs>
        <w:spacing w:before="93" w:after="220"/>
        <w:ind w:left="360"/>
        <w:rPr>
          <w:rFonts w:asciiTheme="minorBidi" w:hAnsiTheme="minorBidi" w:cstheme="minorBidi"/>
          <w:sz w:val="20"/>
        </w:rPr>
      </w:pPr>
      <w:r>
        <w:rPr>
          <w:rFonts w:asciiTheme="minorBidi" w:hAnsiTheme="minorBidi"/>
          <w:sz w:val="20"/>
        </w:rPr>
        <w:t>Exercez‑vous un contrôle de qualité sur les références citées figurant dans les rapports de recherche?</w:t>
      </w:r>
    </w:p>
    <w:p w14:paraId="2F0A4E4C" w14:textId="4749DEF3" w:rsidR="00F54DB0" w:rsidRPr="008E68BE" w:rsidRDefault="00161518" w:rsidP="00130224">
      <w:pPr>
        <w:pStyle w:val="BodyText"/>
        <w:tabs>
          <w:tab w:val="left" w:pos="1179"/>
        </w:tabs>
        <w:spacing w:before="135" w:after="220"/>
        <w:ind w:left="720"/>
        <w:rPr>
          <w:rFonts w:asciiTheme="minorBidi" w:hAnsiTheme="minorBidi" w:cstheme="minorBidi"/>
        </w:rPr>
      </w:pPr>
      <w:r>
        <w:rPr>
          <w:rFonts w:asciiTheme="minorBidi" w:hAnsiTheme="minorBidi"/>
        </w:rPr>
        <w:pict w14:anchorId="5E331760">
          <v:shape id="_x0000_i1026" type="#_x0000_t75" style="width:10.2pt;height:10.2pt;visibility:visible">
            <v:imagedata r:id="rId13" o:title=""/>
            <o:lock v:ext="edit" aspectratio="f"/>
          </v:shape>
        </w:pict>
      </w:r>
      <w:r w:rsidR="00665BFA">
        <w:rPr>
          <w:rFonts w:asciiTheme="minorBidi" w:hAnsiTheme="minorBidi"/>
        </w:rPr>
        <w:t xml:space="preserve"> Oui</w:t>
      </w:r>
      <w:ins w:id="38" w:author="Author">
        <w:r w:rsidR="00665BFA">
          <w:rPr>
            <w:rFonts w:asciiTheme="minorBidi" w:hAnsiTheme="minorBidi"/>
          </w:rPr>
          <w:t xml:space="preserve"> (si vous avez répondu Oui, veuillez fournir des exemples)</w:t>
        </w:r>
      </w:ins>
      <w:r w:rsidR="00665BFA">
        <w:rPr>
          <w:rFonts w:asciiTheme="minorBidi" w:hAnsiTheme="minorBidi"/>
        </w:rPr>
        <w:tab/>
      </w:r>
      <w:r w:rsidR="00665BFA">
        <w:rPr>
          <w:rFonts w:asciiTheme="minorBidi" w:hAnsiTheme="minorBidi"/>
        </w:rPr>
        <w:tab/>
      </w:r>
      <w:r w:rsidR="00665BFA">
        <w:rPr>
          <w:noProof/>
        </w:rPr>
        <w:drawing>
          <wp:inline distT="0" distB="0" distL="0" distR="0" wp14:anchorId="2F0A4FDF" wp14:editId="764D8CF0">
            <wp:extent cx="126993" cy="127000"/>
            <wp:effectExtent l="0" t="0" r="0" b="0"/>
            <wp:docPr id="260" name="Image 2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0" name="Image 260"/>
                    <pic:cNvPicPr/>
                  </pic:nvPicPr>
                  <pic:blipFill>
                    <a:blip r:embed="rId14" cstate="print"/>
                    <a:stretch>
                      <a:fillRect/>
                    </a:stretch>
                  </pic:blipFill>
                  <pic:spPr>
                    <a:xfrm>
                      <a:off x="0" y="0"/>
                      <a:ext cx="126993" cy="127000"/>
                    </a:xfrm>
                    <a:prstGeom prst="rect">
                      <a:avLst/>
                    </a:prstGeom>
                  </pic:spPr>
                </pic:pic>
              </a:graphicData>
            </a:graphic>
          </wp:inline>
        </w:drawing>
      </w:r>
      <w:r w:rsidR="00665BFA">
        <w:rPr>
          <w:rFonts w:asciiTheme="minorBidi" w:hAnsiTheme="minorBidi"/>
        </w:rPr>
        <w:t xml:space="preserve"> Non</w:t>
      </w:r>
    </w:p>
    <w:p w14:paraId="2F0A4E4E" w14:textId="7EB6EB81" w:rsidR="00F54DB0" w:rsidRPr="008E68BE" w:rsidRDefault="00130224" w:rsidP="00130224">
      <w:pPr>
        <w:pStyle w:val="BodyText"/>
        <w:spacing w:after="220"/>
        <w:ind w:left="720"/>
        <w:rPr>
          <w:rFonts w:asciiTheme="minorBidi" w:hAnsiTheme="minorBidi" w:cstheme="minorBidi"/>
          <w:sz w:val="15"/>
        </w:rPr>
      </w:pPr>
      <w:r>
        <w:rPr>
          <w:rFonts w:asciiTheme="minorBidi" w:hAnsiTheme="minorBidi"/>
          <w:sz w:val="15"/>
        </w:rPr>
        <w:t>Veuillez développer, le cas échéant :</w:t>
      </w:r>
    </w:p>
    <w:p w14:paraId="2F0A4E54" w14:textId="4A7F5773" w:rsidR="00F54DB0" w:rsidRPr="008E68BE" w:rsidRDefault="00130224" w:rsidP="00130224">
      <w:pPr>
        <w:pStyle w:val="BodyText"/>
        <w:spacing w:before="39" w:after="220"/>
        <w:ind w:left="720"/>
        <w:rPr>
          <w:rFonts w:asciiTheme="minorBidi" w:hAnsiTheme="minorBidi" w:cstheme="minorBidi"/>
        </w:rPr>
      </w:pPr>
      <w:r>
        <w:rPr>
          <w:rFonts w:asciiTheme="minorBidi" w:hAnsiTheme="minorBidi"/>
          <w:noProof/>
        </w:rPr>
        <mc:AlternateContent>
          <mc:Choice Requires="wpg">
            <w:drawing>
              <wp:inline distT="0" distB="0" distL="0" distR="0" wp14:anchorId="28FBCF20" wp14:editId="5F45DA56">
                <wp:extent cx="1903228" cy="393405"/>
                <wp:effectExtent l="0" t="0" r="20955" b="26035"/>
                <wp:docPr id="703694247" name="Group 703694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136391390"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661220398"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43927757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189469463"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229333681"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996006553"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0ABC02A0" id="Group 703694247"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" path="m,l5122011,e" filled="f" strokecolor="#d3d0c7" strokeweight=".5pt">
                  <v:path arrowok="t"/>
                </v:shape>
                <w10:anchorlock/>
              </v:group>
            </w:pict>
          </mc:Fallback>
        </mc:AlternateContent>
      </w:r>
    </w:p>
    <w:p w14:paraId="3F365BF0" w14:textId="4782729A" w:rsidR="00806685" w:rsidRPr="008E68BE" w:rsidRDefault="009A3235" w:rsidP="00084D91">
      <w:pPr>
        <w:pStyle w:val="ListParagraph"/>
        <w:numPr>
          <w:ilvl w:val="0"/>
          <w:numId w:val="18"/>
        </w:numPr>
        <w:tabs>
          <w:tab w:val="left" w:pos="821"/>
        </w:tabs>
        <w:spacing w:before="93" w:after="220"/>
        <w:ind w:left="360"/>
        <w:rPr>
          <w:rFonts w:asciiTheme="minorBidi" w:hAnsiTheme="minorBidi" w:cstheme="minorBidi"/>
          <w:sz w:val="16"/>
        </w:rPr>
      </w:pPr>
      <w:r>
        <w:rPr>
          <w:rFonts w:asciiTheme="minorBidi" w:hAnsiTheme="minorBidi"/>
          <w:sz w:val="20"/>
        </w:rPr>
        <w:t>Donnez‑vous des indicateurs de pertinence?</w:t>
      </w:r>
    </w:p>
    <w:p w14:paraId="2F0A4E57" w14:textId="3DA2DAE1" w:rsidR="00F54DB0" w:rsidRPr="008E68BE" w:rsidRDefault="009A3235" w:rsidP="008E68BE">
      <w:pPr>
        <w:pStyle w:val="ListParagraph"/>
        <w:tabs>
          <w:tab w:val="left" w:pos="821"/>
        </w:tabs>
        <w:spacing w:before="93" w:after="220"/>
        <w:ind w:left="720" w:firstLine="0"/>
        <w:rPr>
          <w:rFonts w:asciiTheme="minorBidi" w:hAnsiTheme="minorBidi" w:cstheme="minorBidi"/>
          <w:sz w:val="16"/>
        </w:rPr>
      </w:pPr>
      <w:r>
        <w:rPr>
          <w:rFonts w:asciiTheme="minorBidi" w:hAnsiTheme="minorBidi"/>
          <w:sz w:val="16"/>
        </w:rPr>
        <w:t>p. ex. X, Y (voir le paragraphe 14 de la norme ST.14 de l’OMPI)</w:t>
      </w:r>
    </w:p>
    <w:p w14:paraId="2F0A4E58" w14:textId="37C20BB5" w:rsidR="00F54DB0" w:rsidRPr="008E68BE" w:rsidRDefault="009A3235" w:rsidP="005A53B1">
      <w:pPr>
        <w:pStyle w:val="BodyText"/>
        <w:tabs>
          <w:tab w:val="left" w:pos="1667"/>
        </w:tabs>
        <w:spacing w:before="135" w:after="220"/>
        <w:ind w:left="720"/>
        <w:rPr>
          <w:rFonts w:asciiTheme="minorBidi" w:hAnsiTheme="minorBidi" w:cstheme="minorBidi"/>
        </w:rPr>
      </w:pPr>
      <w:r>
        <w:rPr>
          <w:rFonts w:asciiTheme="minorBidi" w:hAnsiTheme="minorBidi"/>
          <w:noProof/>
        </w:rPr>
        <w:drawing>
          <wp:inline distT="0" distB="0" distL="0" distR="0" wp14:anchorId="2F0A4FE5" wp14:editId="2F0A4FE6">
            <wp:extent cx="126993" cy="127000"/>
            <wp:effectExtent l="0" t="0" r="0" b="0"/>
            <wp:docPr id="269" name="Image 2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9" name="Image 269"/>
                    <pic:cNvPicPr/>
                  </pic:nvPicPr>
                  <pic:blipFill>
                    <a:blip r:embed="rId8" cstate="print"/>
                    <a:stretch>
                      <a:fillRect/>
                    </a:stretch>
                  </pic:blipFill>
                  <pic:spPr>
                    <a:xfrm>
                      <a:off x="0" y="0"/>
                      <a:ext cx="126993" cy="127000"/>
                    </a:xfrm>
                    <a:prstGeom prst="rect">
                      <a:avLst/>
                    </a:prstGeom>
                  </pic:spPr>
                </pic:pic>
              </a:graphicData>
            </a:graphic>
          </wp:inline>
        </w:drawing>
      </w:r>
      <w:r>
        <w:rPr>
          <w:rFonts w:asciiTheme="minorBidi" w:hAnsiTheme="minorBidi"/>
        </w:rPr>
        <w:t xml:space="preserve"> Oui</w:t>
      </w:r>
      <w:r>
        <w:rPr>
          <w:rFonts w:asciiTheme="minorBidi" w:hAnsiTheme="minorBidi"/>
        </w:rPr>
        <w:tab/>
      </w:r>
      <w:r>
        <w:rPr>
          <w:rFonts w:asciiTheme="minorBidi" w:hAnsiTheme="minorBidi"/>
        </w:rPr>
        <w:tab/>
      </w:r>
      <w:r>
        <w:rPr>
          <w:noProof/>
        </w:rPr>
        <w:drawing>
          <wp:inline distT="0" distB="0" distL="0" distR="0" wp14:anchorId="2F0A4FE7" wp14:editId="2F0A4FE8">
            <wp:extent cx="126993" cy="127000"/>
            <wp:effectExtent l="0" t="0" r="0" b="0"/>
            <wp:docPr id="270" name="Image 2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0" name="Image 270"/>
                    <pic:cNvPicPr/>
                  </pic:nvPicPr>
                  <pic:blipFill>
                    <a:blip r:embed="rId12" cstate="print"/>
                    <a:stretch>
                      <a:fillRect/>
                    </a:stretch>
                  </pic:blipFill>
                  <pic:spPr>
                    <a:xfrm>
                      <a:off x="0" y="0"/>
                      <a:ext cx="126993" cy="127000"/>
                    </a:xfrm>
                    <a:prstGeom prst="rect">
                      <a:avLst/>
                    </a:prstGeom>
                  </pic:spPr>
                </pic:pic>
              </a:graphicData>
            </a:graphic>
          </wp:inline>
        </w:drawing>
      </w:r>
      <w:r>
        <w:rPr>
          <w:rFonts w:asciiTheme="minorBidi" w:hAnsiTheme="minorBidi"/>
        </w:rPr>
        <w:t xml:space="preserve"> Non</w:t>
      </w:r>
    </w:p>
    <w:p w14:paraId="53DD30C2" w14:textId="291CDA2B" w:rsidR="00806685" w:rsidRPr="008E68BE" w:rsidRDefault="009A3235" w:rsidP="00084D91">
      <w:pPr>
        <w:pStyle w:val="ListParagraph"/>
        <w:numPr>
          <w:ilvl w:val="0"/>
          <w:numId w:val="18"/>
        </w:numPr>
        <w:tabs>
          <w:tab w:val="left" w:pos="821"/>
          <w:tab w:val="left" w:pos="5916"/>
          <w:tab w:val="left" w:pos="6816"/>
          <w:tab w:val="left" w:pos="7716"/>
        </w:tabs>
        <w:spacing w:before="158" w:after="220"/>
        <w:ind w:left="360"/>
        <w:jc w:val="both"/>
        <w:rPr>
          <w:rFonts w:asciiTheme="minorBidi" w:hAnsiTheme="minorBidi" w:cstheme="minorBidi"/>
          <w:sz w:val="20"/>
        </w:rPr>
      </w:pPr>
      <w:r>
        <w:rPr>
          <w:rFonts w:asciiTheme="minorBidi" w:hAnsiTheme="minorBidi"/>
          <w:sz w:val="20"/>
        </w:rPr>
        <w:t>Incluez‑vous un</w:t>
      </w:r>
      <w:r w:rsidR="00B74BE6">
        <w:rPr>
          <w:rFonts w:asciiTheme="minorBidi" w:hAnsiTheme="minorBidi"/>
          <w:sz w:val="20"/>
        </w:rPr>
        <w:t>e</w:t>
      </w:r>
      <w:r>
        <w:rPr>
          <w:rFonts w:asciiTheme="minorBidi" w:hAnsiTheme="minorBidi"/>
          <w:sz w:val="20"/>
        </w:rPr>
        <w:t xml:space="preserve"> URL dans vos références citées?</w:t>
      </w:r>
    </w:p>
    <w:p w14:paraId="2F0A4E5C" w14:textId="0204B809" w:rsidR="00F54DB0" w:rsidRPr="008E68BE" w:rsidRDefault="009A3235" w:rsidP="006D72F1">
      <w:pPr>
        <w:pStyle w:val="ListParagraph"/>
        <w:tabs>
          <w:tab w:val="left" w:pos="821"/>
        </w:tabs>
        <w:spacing w:before="158" w:after="220"/>
        <w:ind w:left="720" w:firstLine="0"/>
        <w:jc w:val="both"/>
        <w:rPr>
          <w:rFonts w:asciiTheme="minorBidi" w:hAnsiTheme="minorBidi" w:cstheme="minorBidi"/>
          <w:sz w:val="20"/>
        </w:rPr>
      </w:pPr>
      <w:r>
        <w:rPr>
          <w:rFonts w:asciiTheme="minorBidi" w:hAnsiTheme="minorBidi"/>
          <w:noProof/>
        </w:rPr>
        <w:drawing>
          <wp:inline distT="0" distB="0" distL="0" distR="0" wp14:anchorId="2F0A4FEB" wp14:editId="2F0A4FEC">
            <wp:extent cx="126993" cy="127000"/>
            <wp:effectExtent l="0" t="0" r="0" b="0"/>
            <wp:docPr id="273" name="Image 2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3" name="Image 273"/>
                    <pic:cNvPicPr/>
                  </pic:nvPicPr>
                  <pic:blipFill>
                    <a:blip r:embed="rId8" cstate="print"/>
                    <a:stretch>
                      <a:fillRect/>
                    </a:stretch>
                  </pic:blipFill>
                  <pic:spPr>
                    <a:xfrm>
                      <a:off x="0" y="0"/>
                      <a:ext cx="126993" cy="127000"/>
                    </a:xfrm>
                    <a:prstGeom prst="rect">
                      <a:avLst/>
                    </a:prstGeom>
                  </pic:spPr>
                </pic:pic>
              </a:graphicData>
            </a:graphic>
          </wp:inline>
        </w:drawing>
      </w:r>
      <w:r>
        <w:rPr>
          <w:rFonts w:asciiTheme="minorBidi" w:hAnsiTheme="minorBidi"/>
          <w:sz w:val="20"/>
        </w:rPr>
        <w:t xml:space="preserve"> Oui</w:t>
      </w:r>
      <w:r>
        <w:rPr>
          <w:rFonts w:asciiTheme="minorBidi" w:hAnsiTheme="minorBidi"/>
          <w:sz w:val="20"/>
        </w:rPr>
        <w:tab/>
      </w:r>
      <w:r>
        <w:rPr>
          <w:rFonts w:asciiTheme="minorBidi" w:hAnsiTheme="minorBidi"/>
          <w:sz w:val="20"/>
        </w:rPr>
        <w:tab/>
      </w:r>
      <w:r>
        <w:rPr>
          <w:noProof/>
        </w:rPr>
        <w:drawing>
          <wp:inline distT="0" distB="0" distL="0" distR="0" wp14:anchorId="2F0A4FED" wp14:editId="2F0A4FEE">
            <wp:extent cx="126993" cy="127000"/>
            <wp:effectExtent l="0" t="0" r="0" b="0"/>
            <wp:docPr id="274" name="Image 2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4" name="Image 274"/>
                    <pic:cNvPicPr/>
                  </pic:nvPicPr>
                  <pic:blipFill>
                    <a:blip r:embed="rId8" cstate="print"/>
                    <a:stretch>
                      <a:fillRect/>
                    </a:stretch>
                  </pic:blipFill>
                  <pic:spPr>
                    <a:xfrm>
                      <a:off x="0" y="0"/>
                      <a:ext cx="126993" cy="127000"/>
                    </a:xfrm>
                    <a:prstGeom prst="rect">
                      <a:avLst/>
                    </a:prstGeom>
                  </pic:spPr>
                </pic:pic>
              </a:graphicData>
            </a:graphic>
          </wp:inline>
        </w:drawing>
      </w:r>
      <w:r>
        <w:rPr>
          <w:rFonts w:asciiTheme="minorBidi" w:hAnsiTheme="minorBidi"/>
          <w:sz w:val="20"/>
        </w:rPr>
        <w:t xml:space="preserve"> Non</w:t>
      </w:r>
      <w:r>
        <w:rPr>
          <w:rFonts w:asciiTheme="minorBidi" w:hAnsiTheme="minorBidi"/>
          <w:sz w:val="20"/>
        </w:rPr>
        <w:tab/>
      </w:r>
      <w:r>
        <w:rPr>
          <w:rFonts w:asciiTheme="minorBidi" w:hAnsiTheme="minorBidi"/>
          <w:sz w:val="20"/>
        </w:rPr>
        <w:tab/>
      </w:r>
      <w:r>
        <w:rPr>
          <w:noProof/>
        </w:rPr>
        <w:drawing>
          <wp:inline distT="0" distB="0" distL="0" distR="0" wp14:anchorId="2F0A4FEF" wp14:editId="2F0A4FF0">
            <wp:extent cx="126993" cy="127000"/>
            <wp:effectExtent l="0" t="0" r="0" b="0"/>
            <wp:docPr id="275" name="Image 2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5" name="Image 275"/>
                    <pic:cNvPicPr/>
                  </pic:nvPicPr>
                  <pic:blipFill>
                    <a:blip r:embed="rId8" cstate="print"/>
                    <a:stretch>
                      <a:fillRect/>
                    </a:stretch>
                  </pic:blipFill>
                  <pic:spPr>
                    <a:xfrm>
                      <a:off x="0" y="0"/>
                      <a:ext cx="126993" cy="127000"/>
                    </a:xfrm>
                    <a:prstGeom prst="rect">
                      <a:avLst/>
                    </a:prstGeom>
                  </pic:spPr>
                </pic:pic>
              </a:graphicData>
            </a:graphic>
          </wp:inline>
        </w:drawing>
      </w:r>
      <w:r>
        <w:rPr>
          <w:rFonts w:asciiTheme="minorBidi" w:hAnsiTheme="minorBidi"/>
          <w:sz w:val="20"/>
        </w:rPr>
        <w:t xml:space="preserve"> Parfois</w:t>
      </w:r>
    </w:p>
    <w:p w14:paraId="4BAE4634" w14:textId="1D07CDD9" w:rsidR="00223D21" w:rsidRPr="00CF76A8" w:rsidRDefault="009A3235" w:rsidP="00084D91">
      <w:pPr>
        <w:pStyle w:val="ListParagraph"/>
        <w:numPr>
          <w:ilvl w:val="0"/>
          <w:numId w:val="18"/>
        </w:numPr>
        <w:tabs>
          <w:tab w:val="left" w:pos="821"/>
          <w:tab w:val="left" w:pos="5736"/>
          <w:tab w:val="left" w:pos="6816"/>
        </w:tabs>
        <w:spacing w:before="173" w:after="220"/>
        <w:ind w:left="360"/>
        <w:rPr>
          <w:rFonts w:asciiTheme="minorBidi" w:hAnsiTheme="minorBidi" w:cstheme="minorBidi"/>
          <w:sz w:val="20"/>
        </w:rPr>
      </w:pPr>
      <w:r>
        <w:rPr>
          <w:rFonts w:asciiTheme="minorBidi" w:hAnsiTheme="minorBidi"/>
          <w:sz w:val="20"/>
        </w:rPr>
        <w:t>Utilisez‑vous des identifiants univoques de document</w:t>
      </w:r>
      <w:ins w:id="39" w:author="Author">
        <w:r>
          <w:rPr>
            <w:rFonts w:asciiTheme="minorBidi" w:hAnsiTheme="minorBidi"/>
            <w:sz w:val="20"/>
          </w:rPr>
          <w:t>, p. ex. DOI</w:t>
        </w:r>
      </w:ins>
      <w:r>
        <w:rPr>
          <w:rFonts w:asciiTheme="minorBidi" w:hAnsiTheme="minorBidi"/>
          <w:sz w:val="20"/>
        </w:rPr>
        <w:t>?</w:t>
      </w:r>
    </w:p>
    <w:p w14:paraId="0DFB8660" w14:textId="4F0F897C" w:rsidR="00806685" w:rsidRPr="008E68BE" w:rsidDel="00F05F32" w:rsidRDefault="009A3235" w:rsidP="00223D21">
      <w:pPr>
        <w:pStyle w:val="ListParagraph"/>
        <w:tabs>
          <w:tab w:val="left" w:pos="821"/>
          <w:tab w:val="left" w:pos="5736"/>
          <w:tab w:val="left" w:pos="6816"/>
        </w:tabs>
        <w:spacing w:before="173" w:after="220"/>
        <w:ind w:left="720" w:firstLine="0"/>
        <w:rPr>
          <w:del w:id="40" w:author="Author"/>
          <w:rFonts w:asciiTheme="minorBidi" w:hAnsiTheme="minorBidi" w:cstheme="minorBidi"/>
          <w:sz w:val="20"/>
        </w:rPr>
      </w:pPr>
      <w:del w:id="41" w:author="Author">
        <w:r>
          <w:delText>p. ex. DOI</w:delText>
        </w:r>
      </w:del>
    </w:p>
    <w:p w14:paraId="2F0A4E5E" w14:textId="2F2F5BFC" w:rsidR="00F54DB0" w:rsidRPr="008E68BE" w:rsidRDefault="009A3235" w:rsidP="00D51DEC">
      <w:pPr>
        <w:pStyle w:val="ListParagraph"/>
        <w:tabs>
          <w:tab w:val="left" w:pos="821"/>
        </w:tabs>
        <w:spacing w:before="173" w:after="220"/>
        <w:ind w:left="720" w:firstLine="0"/>
        <w:rPr>
          <w:rFonts w:asciiTheme="minorBidi" w:hAnsiTheme="minorBidi" w:cstheme="minorBidi"/>
          <w:sz w:val="20"/>
        </w:rPr>
      </w:pPr>
      <w:r>
        <w:rPr>
          <w:rFonts w:asciiTheme="minorBidi" w:hAnsiTheme="minorBidi"/>
          <w:noProof/>
          <w:sz w:val="15"/>
        </w:rPr>
        <w:drawing>
          <wp:inline distT="0" distB="0" distL="0" distR="0" wp14:anchorId="2F0A4FF3" wp14:editId="2F0A4FF4">
            <wp:extent cx="126993" cy="127000"/>
            <wp:effectExtent l="0" t="0" r="0" b="0"/>
            <wp:docPr id="277" name="Image 2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7" name="Image 277"/>
                    <pic:cNvPicPr/>
                  </pic:nvPicPr>
                  <pic:blipFill>
                    <a:blip r:embed="rId8" cstate="print"/>
                    <a:stretch>
                      <a:fillRect/>
                    </a:stretch>
                  </pic:blipFill>
                  <pic:spPr>
                    <a:xfrm>
                      <a:off x="0" y="0"/>
                      <a:ext cx="126993" cy="127000"/>
                    </a:xfrm>
                    <a:prstGeom prst="rect">
                      <a:avLst/>
                    </a:prstGeom>
                  </pic:spPr>
                </pic:pic>
              </a:graphicData>
            </a:graphic>
          </wp:inline>
        </w:drawing>
      </w:r>
      <w:r>
        <w:rPr>
          <w:rFonts w:asciiTheme="minorBidi" w:hAnsiTheme="minorBidi"/>
          <w:sz w:val="15"/>
        </w:rPr>
        <w:t xml:space="preserve"> </w:t>
      </w:r>
      <w:r>
        <w:rPr>
          <w:rFonts w:asciiTheme="minorBidi" w:hAnsiTheme="minorBidi"/>
          <w:sz w:val="20"/>
        </w:rPr>
        <w:t>Oui</w:t>
      </w:r>
      <w:r>
        <w:rPr>
          <w:rFonts w:asciiTheme="minorBidi" w:hAnsiTheme="minorBidi"/>
          <w:sz w:val="20"/>
        </w:rPr>
        <w:tab/>
      </w:r>
      <w:r>
        <w:rPr>
          <w:rFonts w:asciiTheme="minorBidi" w:hAnsiTheme="minorBidi"/>
          <w:sz w:val="20"/>
        </w:rPr>
        <w:tab/>
      </w:r>
      <w:r>
        <w:rPr>
          <w:noProof/>
        </w:rPr>
        <w:drawing>
          <wp:inline distT="0" distB="0" distL="0" distR="0" wp14:anchorId="2F0A4FF5" wp14:editId="2F0A4FF6">
            <wp:extent cx="126993" cy="127000"/>
            <wp:effectExtent l="0" t="0" r="0" b="0"/>
            <wp:docPr id="278" name="Image 2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8" name="Image 278"/>
                    <pic:cNvPicPr/>
                  </pic:nvPicPr>
                  <pic:blipFill>
                    <a:blip r:embed="rId8" cstate="print"/>
                    <a:stretch>
                      <a:fillRect/>
                    </a:stretch>
                  </pic:blipFill>
                  <pic:spPr>
                    <a:xfrm>
                      <a:off x="0" y="0"/>
                      <a:ext cx="126993" cy="127000"/>
                    </a:xfrm>
                    <a:prstGeom prst="rect">
                      <a:avLst/>
                    </a:prstGeom>
                  </pic:spPr>
                </pic:pic>
              </a:graphicData>
            </a:graphic>
          </wp:inline>
        </w:drawing>
      </w:r>
      <w:r>
        <w:rPr>
          <w:rFonts w:asciiTheme="minorBidi" w:hAnsiTheme="minorBidi"/>
          <w:sz w:val="20"/>
        </w:rPr>
        <w:t xml:space="preserve"> Non</w:t>
      </w:r>
      <w:r>
        <w:rPr>
          <w:rFonts w:asciiTheme="minorBidi" w:hAnsiTheme="minorBidi"/>
          <w:sz w:val="20"/>
        </w:rPr>
        <w:tab/>
      </w:r>
      <w:r>
        <w:rPr>
          <w:rFonts w:asciiTheme="minorBidi" w:hAnsiTheme="minorBidi"/>
          <w:sz w:val="20"/>
        </w:rPr>
        <w:tab/>
      </w:r>
      <w:ins w:id="42" w:author="Author">
        <w:r>
          <w:rPr>
            <w:rFonts w:asciiTheme="minorBidi" w:hAnsiTheme="minorBidi"/>
            <w:noProof/>
          </w:rPr>
          <w:drawing>
            <wp:inline distT="0" distB="0" distL="0" distR="0" wp14:anchorId="67CB1CD3" wp14:editId="761DB6D9">
              <wp:extent cx="126993" cy="127000"/>
              <wp:effectExtent l="0" t="0" r="0" b="0"/>
              <wp:docPr id="1144442443" name="Image 2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8" name="Image 278"/>
                      <pic:cNvPicPr/>
                    </pic:nvPicPr>
                    <pic:blipFill>
                      <a:blip r:embed="rId8" cstate="print"/>
                      <a:stretch>
                        <a:fillRect/>
                      </a:stretch>
                    </pic:blipFill>
                    <pic:spPr>
                      <a:xfrm>
                        <a:off x="0" y="0"/>
                        <a:ext cx="126993" cy="127000"/>
                      </a:xfrm>
                      <a:prstGeom prst="rect">
                        <a:avLst/>
                      </a:prstGeom>
                    </pic:spPr>
                  </pic:pic>
                </a:graphicData>
              </a:graphic>
            </wp:inline>
          </w:drawing>
        </w:r>
        <w:r>
          <w:rPr>
            <w:rFonts w:asciiTheme="minorBidi" w:hAnsiTheme="minorBidi"/>
            <w:sz w:val="20"/>
          </w:rPr>
          <w:t xml:space="preserve"> Parfois        </w:t>
        </w:r>
      </w:ins>
    </w:p>
    <w:p w14:paraId="75B7780D" w14:textId="77777777" w:rsidR="00B27D5B" w:rsidRDefault="00B27D5B">
      <w:pPr>
        <w:rPr>
          <w:rFonts w:asciiTheme="minorBidi" w:hAnsiTheme="minorBidi" w:cstheme="minorBidi"/>
          <w:sz w:val="20"/>
        </w:rPr>
      </w:pPr>
      <w:r>
        <w:br w:type="page"/>
      </w:r>
    </w:p>
    <w:p w14:paraId="2F0A4E60" w14:textId="5FC4F0EA" w:rsidR="00F54DB0" w:rsidRPr="00D51DEC" w:rsidRDefault="00D51DEC" w:rsidP="00084D91">
      <w:pPr>
        <w:pStyle w:val="ListParagraph"/>
        <w:numPr>
          <w:ilvl w:val="0"/>
          <w:numId w:val="18"/>
        </w:numPr>
        <w:tabs>
          <w:tab w:val="left" w:pos="821"/>
        </w:tabs>
        <w:spacing w:after="220"/>
        <w:ind w:left="360"/>
        <w:rPr>
          <w:rFonts w:asciiTheme="minorBidi" w:hAnsiTheme="minorBidi" w:cstheme="minorBidi"/>
          <w:sz w:val="20"/>
        </w:rPr>
      </w:pPr>
      <w:r>
        <w:rPr>
          <w:rFonts w:asciiTheme="minorBidi" w:hAnsiTheme="minorBidi"/>
          <w:noProof/>
        </w:rPr>
        <mc:AlternateContent>
          <mc:Choice Requires="wpg">
            <w:drawing>
              <wp:anchor distT="0" distB="0" distL="0" distR="0" simplePos="0" relativeHeight="251658253" behindDoc="0" locked="0" layoutInCell="1" allowOverlap="1" wp14:anchorId="3C88D5CC" wp14:editId="4500B64A">
                <wp:simplePos x="0" y="0"/>
                <wp:positionH relativeFrom="page">
                  <wp:posOffset>3932422</wp:posOffset>
                </wp:positionH>
                <wp:positionV relativeFrom="paragraph">
                  <wp:posOffset>288925</wp:posOffset>
                </wp:positionV>
                <wp:extent cx="127000" cy="127000"/>
                <wp:effectExtent l="0" t="0" r="25400" b="25400"/>
                <wp:wrapNone/>
                <wp:docPr id="1985275100" name="Group 1985275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493286469" name="Graphic 287"/>
                        <wps:cNvSpPr/>
                        <wps:spPr>
                          <a:xfrm>
                            <a:off x="0" y="3175"/>
                            <a:ext cx="120650" cy="1270"/>
                          </a:xfrm>
                          <a:custGeom>
                            <a:avLst/>
                            <a:gdLst/>
                            <a:ahLst/>
                            <a:cxnLst/>
                            <a:rect l="l" t="t" r="r" b="b"/>
                            <a:pathLst>
                              <a:path w="120650">
                                <a:moveTo>
                                  <a:pt x="0" y="0"/>
                                </a:moveTo>
                                <a:lnTo>
                                  <a:pt x="120650" y="0"/>
                                </a:lnTo>
                              </a:path>
                            </a:pathLst>
                          </a:custGeom>
                          <a:ln w="6350">
                            <a:solidFill>
                              <a:srgbClr val="808080"/>
                            </a:solidFill>
                            <a:prstDash val="solid"/>
                          </a:ln>
                        </wps:spPr>
                        <wps:bodyPr wrap="square" lIns="0" tIns="0" rIns="0" bIns="0" rtlCol="0">
                          <a:prstTxWarp prst="textNoShape">
                            <a:avLst/>
                          </a:prstTxWarp>
                          <a:noAutofit/>
                        </wps:bodyPr>
                      </wps:wsp>
                      <wps:wsp>
                        <wps:cNvPr id="234148857" name="Graphic 288"/>
                        <wps:cNvSpPr/>
                        <wps:spPr>
                          <a:xfrm>
                            <a:off x="3175" y="3175"/>
                            <a:ext cx="1270" cy="120650"/>
                          </a:xfrm>
                          <a:custGeom>
                            <a:avLst/>
                            <a:gdLst/>
                            <a:ahLst/>
                            <a:cxnLst/>
                            <a:rect l="l" t="t" r="r" b="b"/>
                            <a:pathLst>
                              <a:path h="120650">
                                <a:moveTo>
                                  <a:pt x="0" y="0"/>
                                </a:moveTo>
                                <a:lnTo>
                                  <a:pt x="0" y="120650"/>
                                </a:lnTo>
                              </a:path>
                            </a:pathLst>
                          </a:custGeom>
                          <a:ln w="6350">
                            <a:solidFill>
                              <a:srgbClr val="808080"/>
                            </a:solidFill>
                            <a:prstDash val="solid"/>
                          </a:ln>
                        </wps:spPr>
                        <wps:bodyPr wrap="square" lIns="0" tIns="0" rIns="0" bIns="0" rtlCol="0">
                          <a:prstTxWarp prst="textNoShape">
                            <a:avLst/>
                          </a:prstTxWarp>
                          <a:noAutofit/>
                        </wps:bodyPr>
                      </wps:wsp>
                      <wps:wsp>
                        <wps:cNvPr id="98371259" name="Graphic 289"/>
                        <wps:cNvSpPr/>
                        <wps:spPr>
                          <a:xfrm>
                            <a:off x="9525" y="9525"/>
                            <a:ext cx="1270" cy="104775"/>
                          </a:xfrm>
                          <a:custGeom>
                            <a:avLst/>
                            <a:gdLst/>
                            <a:ahLst/>
                            <a:cxnLst/>
                            <a:rect l="l" t="t" r="r" b="b"/>
                            <a:pathLst>
                              <a:path h="104775">
                                <a:moveTo>
                                  <a:pt x="0" y="0"/>
                                </a:moveTo>
                                <a:lnTo>
                                  <a:pt x="0" y="104775"/>
                                </a:lnTo>
                              </a:path>
                            </a:pathLst>
                          </a:custGeom>
                          <a:ln w="6350">
                            <a:solidFill>
                              <a:srgbClr val="404040"/>
                            </a:solidFill>
                            <a:prstDash val="solid"/>
                          </a:ln>
                        </wps:spPr>
                        <wps:bodyPr wrap="square" lIns="0" tIns="0" rIns="0" bIns="0" rtlCol="0">
                          <a:prstTxWarp prst="textNoShape">
                            <a:avLst/>
                          </a:prstTxWarp>
                          <a:noAutofit/>
                        </wps:bodyPr>
                      </wps:wsp>
                      <wps:wsp>
                        <wps:cNvPr id="54771820" name="Graphic 290"/>
                        <wps:cNvSpPr/>
                        <wps:spPr>
                          <a:xfrm>
                            <a:off x="6350" y="9525"/>
                            <a:ext cx="107950" cy="1270"/>
                          </a:xfrm>
                          <a:custGeom>
                            <a:avLst/>
                            <a:gdLst/>
                            <a:ahLst/>
                            <a:cxnLst/>
                            <a:rect l="l" t="t" r="r" b="b"/>
                            <a:pathLst>
                              <a:path w="107950">
                                <a:moveTo>
                                  <a:pt x="0" y="0"/>
                                </a:moveTo>
                                <a:lnTo>
                                  <a:pt x="107950" y="0"/>
                                </a:lnTo>
                              </a:path>
                            </a:pathLst>
                          </a:custGeom>
                          <a:ln w="6350">
                            <a:solidFill>
                              <a:srgbClr val="404040"/>
                            </a:solidFill>
                            <a:prstDash val="solid"/>
                          </a:ln>
                        </wps:spPr>
                        <wps:bodyPr wrap="square" lIns="0" tIns="0" rIns="0" bIns="0" rtlCol="0">
                          <a:prstTxWarp prst="textNoShape">
                            <a:avLst/>
                          </a:prstTxWarp>
                          <a:noAutofit/>
                        </wps:bodyPr>
                      </wps:wsp>
                      <wps:wsp>
                        <wps:cNvPr id="794316641" name="Graphic 291"/>
                        <wps:cNvSpPr/>
                        <wps:spPr>
                          <a:xfrm>
                            <a:off x="123825" y="0"/>
                            <a:ext cx="1270" cy="127000"/>
                          </a:xfrm>
                          <a:custGeom>
                            <a:avLst/>
                            <a:gdLst/>
                            <a:ahLst/>
                            <a:cxnLst/>
                            <a:rect l="l" t="t" r="r" b="b"/>
                            <a:pathLst>
                              <a:path h="127000">
                                <a:moveTo>
                                  <a:pt x="0" y="0"/>
                                </a:moveTo>
                                <a:lnTo>
                                  <a:pt x="0" y="127000"/>
                                </a:lnTo>
                              </a:path>
                            </a:pathLst>
                          </a:custGeom>
                          <a:ln w="6350">
                            <a:solidFill>
                              <a:srgbClr val="D3D0C7"/>
                            </a:solidFill>
                            <a:prstDash val="solid"/>
                          </a:ln>
                        </wps:spPr>
                        <wps:bodyPr wrap="square" lIns="0" tIns="0" rIns="0" bIns="0" rtlCol="0">
                          <a:prstTxWarp prst="textNoShape">
                            <a:avLst/>
                          </a:prstTxWarp>
                          <a:noAutofit/>
                        </wps:bodyPr>
                      </wps:wsp>
                      <wps:wsp>
                        <wps:cNvPr id="402457303" name="Graphic 292"/>
                        <wps:cNvSpPr/>
                        <wps:spPr>
                          <a:xfrm>
                            <a:off x="0" y="123825"/>
                            <a:ext cx="127000" cy="1270"/>
                          </a:xfrm>
                          <a:custGeom>
                            <a:avLst/>
                            <a:gdLst/>
                            <a:ahLst/>
                            <a:cxnLst/>
                            <a:rect l="l" t="t" r="r" b="b"/>
                            <a:pathLst>
                              <a:path w="127000">
                                <a:moveTo>
                                  <a:pt x="0" y="0"/>
                                </a:moveTo>
                                <a:lnTo>
                                  <a:pt x="127000" y="0"/>
                                </a:lnTo>
                              </a:path>
                            </a:pathLst>
                          </a:custGeom>
                          <a:ln w="6350">
                            <a:solidFill>
                              <a:srgbClr val="D3D0C7"/>
                            </a:solidFill>
                            <a:prstDash val="solid"/>
                          </a:ln>
                        </wps:spPr>
                        <wps:bodyPr wrap="square" lIns="0" tIns="0" rIns="0" bIns="0" rtlCol="0">
                          <a:prstTxWarp prst="textNoShape">
                            <a:avLst/>
                          </a:prstTxWarp>
                          <a:noAutofit/>
                        </wps:bodyPr>
                      </wps:wsp>
                    </wpg:wgp>
                  </a:graphicData>
                </a:graphic>
              </wp:anchor>
            </w:drawing>
          </mc:Choice>
          <mc:Fallback>
            <w:pict>
              <v:group w14:anchorId="69E1492A" id="Group 1985275100" o:spid="_x0000_s1026" style="position:absolute;margin-left:309.65pt;margin-top:22.75pt;width:10pt;height:10pt;z-index:251658264;mso-wrap-distance-left:0;mso-wrap-distance-right:0;mso-position-horizontal-relative:pag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">
                <v:shape id="Graphic 287" o:spid="_x0000_s1027" style="position:absolute;top:3175;width:120650;height:1270;visibility:visible;mso-wrap-style:square;v-text-anchor:top" coordsize="1206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" path="m,l120650,e" filled="f" strokecolor="gray" strokeweight=".5pt">
                  <v:path arrowok="t"/>
                </v:shape>
                <v:shape id="Graphic 288" o:spid="_x0000_s1028" style="position:absolute;left:3175;top:3175;width:1270;height:120650;visibility:visible;mso-wrap-style:square;v-text-anchor:top" coordsize="1270,120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" path="m,l,120650e" filled="f" strokecolor="gray" strokeweight=".5pt">
                  <v:path arrowok="t"/>
                </v:shape>
                <v:shape id="Graphic 289" o:spid="_x0000_s1029" style="position:absolute;left:9525;top:9525;width:1270;height:104775;visibility:visible;mso-wrap-style:square;v-text-anchor:top" coordsize="1270,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" path="m,l,104775e" filled="f" strokecolor="#404040" strokeweight=".5pt">
                  <v:path arrowok="t"/>
                </v:shape>
                <v:shape id="Graphic 290" o:spid="_x0000_s1030" style="position:absolute;left:6350;top:9525;width:107950;height:1270;visibility:visible;mso-wrap-style:square;v-text-anchor:top" coordsize="1079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" path="m,l107950,e" filled="f" strokecolor="#404040" strokeweight=".5pt">
                  <v:path arrowok="t"/>
                </v:shape>
                <v:shape id="Graphic 291" o:spid="_x0000_s1031" style="position:absolute;left:123825;width:1270;height:127000;visibility:visible;mso-wrap-style:square;v-text-anchor:top" coordsize="1270,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" path="m,l,127000e" filled="f" strokecolor="#d3d0c7" strokeweight=".5pt">
                  <v:path arrowok="t"/>
                </v:shape>
                <v:shape id="Graphic 292" o:spid="_x0000_s1032" style="position:absolute;top:123825;width:127000;height:1270;visibility:visible;mso-wrap-style:square;v-text-anchor:top" coordsize="127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" path="m,l127000,e" filled="f" strokecolor="#d3d0c7" strokeweight=".5pt">
                  <v:path arrowok="t"/>
                </v:shape>
                <w10:wrap anchorx="page"/>
              </v:group>
            </w:pict>
          </mc:Fallback>
        </mc:AlternateContent>
      </w:r>
      <w:r>
        <w:rPr>
          <w:rFonts w:asciiTheme="minorBidi" w:hAnsiTheme="minorBidi"/>
          <w:noProof/>
        </w:rPr>
        <mc:AlternateContent>
          <mc:Choice Requires="wpg">
            <w:drawing>
              <wp:anchor distT="0" distB="0" distL="0" distR="0" simplePos="0" relativeHeight="251658240" behindDoc="0" locked="0" layoutInCell="1" allowOverlap="1" wp14:anchorId="2F0A4FF9" wp14:editId="4D94409D">
                <wp:simplePos x="0" y="0"/>
                <wp:positionH relativeFrom="page">
                  <wp:posOffset>1356360</wp:posOffset>
                </wp:positionH>
                <wp:positionV relativeFrom="paragraph">
                  <wp:posOffset>283845</wp:posOffset>
                </wp:positionV>
                <wp:extent cx="127000" cy="127000"/>
                <wp:effectExtent l="0" t="0" r="25400" b="25400"/>
                <wp:wrapNone/>
                <wp:docPr id="286" name="Group 2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287" name="Graphic 287"/>
                        <wps:cNvSpPr/>
                        <wps:spPr>
                          <a:xfrm>
                            <a:off x="0" y="3175"/>
                            <a:ext cx="120650" cy="1270"/>
                          </a:xfrm>
                          <a:custGeom>
                            <a:avLst/>
                            <a:gdLst/>
                            <a:ahLst/>
                            <a:cxnLst/>
                            <a:rect l="l" t="t" r="r" b="b"/>
                            <a:pathLst>
                              <a:path w="120650">
                                <a:moveTo>
                                  <a:pt x="0" y="0"/>
                                </a:moveTo>
                                <a:lnTo>
                                  <a:pt x="120650" y="0"/>
                                </a:lnTo>
                              </a:path>
                            </a:pathLst>
                          </a:custGeom>
                          <a:ln w="6350">
                            <a:solidFill>
                              <a:srgbClr val="808080"/>
                            </a:solidFill>
                            <a:prstDash val="solid"/>
                          </a:ln>
                        </wps:spPr>
                        <wps:bodyPr wrap="square" lIns="0" tIns="0" rIns="0" bIns="0" rtlCol="0">
                          <a:prstTxWarp prst="textNoShape">
                            <a:avLst/>
                          </a:prstTxWarp>
                          <a:noAutofit/>
                        </wps:bodyPr>
                      </wps:wsp>
                      <wps:wsp>
                        <wps:cNvPr id="288" name="Graphic 288"/>
                        <wps:cNvSpPr/>
                        <wps:spPr>
                          <a:xfrm>
                            <a:off x="3175" y="3175"/>
                            <a:ext cx="1270" cy="120650"/>
                          </a:xfrm>
                          <a:custGeom>
                            <a:avLst/>
                            <a:gdLst/>
                            <a:ahLst/>
                            <a:cxnLst/>
                            <a:rect l="l" t="t" r="r" b="b"/>
                            <a:pathLst>
                              <a:path h="120650">
                                <a:moveTo>
                                  <a:pt x="0" y="0"/>
                                </a:moveTo>
                                <a:lnTo>
                                  <a:pt x="0" y="120650"/>
                                </a:lnTo>
                              </a:path>
                            </a:pathLst>
                          </a:custGeom>
                          <a:ln w="6350">
                            <a:solidFill>
                              <a:srgbClr val="808080"/>
                            </a:solidFill>
                            <a:prstDash val="solid"/>
                          </a:ln>
                        </wps:spPr>
                        <wps:bodyPr wrap="square" lIns="0" tIns="0" rIns="0" bIns="0" rtlCol="0">
                          <a:prstTxWarp prst="textNoShape">
                            <a:avLst/>
                          </a:prstTxWarp>
                          <a:noAutofit/>
                        </wps:bodyPr>
                      </wps:wsp>
                      <wps:wsp>
                        <wps:cNvPr id="289" name="Graphic 289"/>
                        <wps:cNvSpPr/>
                        <wps:spPr>
                          <a:xfrm>
                            <a:off x="9525" y="9525"/>
                            <a:ext cx="1270" cy="104775"/>
                          </a:xfrm>
                          <a:custGeom>
                            <a:avLst/>
                            <a:gdLst/>
                            <a:ahLst/>
                            <a:cxnLst/>
                            <a:rect l="l" t="t" r="r" b="b"/>
                            <a:pathLst>
                              <a:path h="104775">
                                <a:moveTo>
                                  <a:pt x="0" y="0"/>
                                </a:moveTo>
                                <a:lnTo>
                                  <a:pt x="0" y="104775"/>
                                </a:lnTo>
                              </a:path>
                            </a:pathLst>
                          </a:custGeom>
                          <a:ln w="6350">
                            <a:solidFill>
                              <a:srgbClr val="404040"/>
                            </a:solidFill>
                            <a:prstDash val="solid"/>
                          </a:ln>
                        </wps:spPr>
                        <wps:bodyPr wrap="square" lIns="0" tIns="0" rIns="0" bIns="0" rtlCol="0">
                          <a:prstTxWarp prst="textNoShape">
                            <a:avLst/>
                          </a:prstTxWarp>
                          <a:noAutofit/>
                        </wps:bodyPr>
                      </wps:wsp>
                      <wps:wsp>
                        <wps:cNvPr id="290" name="Graphic 290"/>
                        <wps:cNvSpPr/>
                        <wps:spPr>
                          <a:xfrm>
                            <a:off x="6350" y="9525"/>
                            <a:ext cx="107950" cy="1270"/>
                          </a:xfrm>
                          <a:custGeom>
                            <a:avLst/>
                            <a:gdLst/>
                            <a:ahLst/>
                            <a:cxnLst/>
                            <a:rect l="l" t="t" r="r" b="b"/>
                            <a:pathLst>
                              <a:path w="107950">
                                <a:moveTo>
                                  <a:pt x="0" y="0"/>
                                </a:moveTo>
                                <a:lnTo>
                                  <a:pt x="107950" y="0"/>
                                </a:lnTo>
                              </a:path>
                            </a:pathLst>
                          </a:custGeom>
                          <a:ln w="6350">
                            <a:solidFill>
                              <a:srgbClr val="404040"/>
                            </a:solidFill>
                            <a:prstDash val="solid"/>
                          </a:ln>
                        </wps:spPr>
                        <wps:bodyPr wrap="square" lIns="0" tIns="0" rIns="0" bIns="0" rtlCol="0">
                          <a:prstTxWarp prst="textNoShape">
                            <a:avLst/>
                          </a:prstTxWarp>
                          <a:noAutofit/>
                        </wps:bodyPr>
                      </wps:wsp>
                      <wps:wsp>
                        <wps:cNvPr id="291" name="Graphic 291"/>
                        <wps:cNvSpPr/>
                        <wps:spPr>
                          <a:xfrm>
                            <a:off x="123825" y="0"/>
                            <a:ext cx="1270" cy="127000"/>
                          </a:xfrm>
                          <a:custGeom>
                            <a:avLst/>
                            <a:gdLst/>
                            <a:ahLst/>
                            <a:cxnLst/>
                            <a:rect l="l" t="t" r="r" b="b"/>
                            <a:pathLst>
                              <a:path h="127000">
                                <a:moveTo>
                                  <a:pt x="0" y="0"/>
                                </a:moveTo>
                                <a:lnTo>
                                  <a:pt x="0" y="127000"/>
                                </a:lnTo>
                              </a:path>
                            </a:pathLst>
                          </a:custGeom>
                          <a:ln w="6350">
                            <a:solidFill>
                              <a:srgbClr val="D3D0C7"/>
                            </a:solidFill>
                            <a:prstDash val="solid"/>
                          </a:ln>
                        </wps:spPr>
                        <wps:bodyPr wrap="square" lIns="0" tIns="0" rIns="0" bIns="0" rtlCol="0">
                          <a:prstTxWarp prst="textNoShape">
                            <a:avLst/>
                          </a:prstTxWarp>
                          <a:noAutofit/>
                        </wps:bodyPr>
                      </wps:wsp>
                      <wps:wsp>
                        <wps:cNvPr id="292" name="Graphic 292"/>
                        <wps:cNvSpPr/>
                        <wps:spPr>
                          <a:xfrm>
                            <a:off x="0" y="123825"/>
                            <a:ext cx="127000" cy="1270"/>
                          </a:xfrm>
                          <a:custGeom>
                            <a:avLst/>
                            <a:gdLst/>
                            <a:ahLst/>
                            <a:cxnLst/>
                            <a:rect l="l" t="t" r="r" b="b"/>
                            <a:pathLst>
                              <a:path w="127000">
                                <a:moveTo>
                                  <a:pt x="0" y="0"/>
                                </a:moveTo>
                                <a:lnTo>
                                  <a:pt x="127000" y="0"/>
                                </a:lnTo>
                              </a:path>
                            </a:pathLst>
                          </a:custGeom>
                          <a:ln w="6350">
                            <a:solidFill>
                              <a:srgbClr val="D3D0C7"/>
                            </a:solidFill>
                            <a:prstDash val="solid"/>
                          </a:ln>
                        </wps:spPr>
                        <wps:bodyPr wrap="square" lIns="0" tIns="0" rIns="0" bIns="0" rtlCol="0">
                          <a:prstTxWarp prst="textNoShape">
                            <a:avLst/>
                          </a:prstTxWarp>
                          <a:noAutofit/>
                        </wps:bodyPr>
                      </wps:wsp>
                    </wpg:wgp>
                  </a:graphicData>
                </a:graphic>
              </wp:anchor>
            </w:drawing>
          </mc:Choice>
          <mc:Fallback>
            <w:pict>
              <v:group w14:anchorId="71C97F9A" id="Group 286" o:spid="_x0000_s1026" style="position:absolute;margin-left:106.8pt;margin-top:22.35pt;width:10pt;height:10pt;z-index:251658240;mso-wrap-distance-left:0;mso-wrap-distance-right:0;mso-position-horizontal-relative:pag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">
                <v:shape id="Graphic 287" o:spid="_x0000_s1027" style="position:absolute;top:3175;width:120650;height:1270;visibility:visible;mso-wrap-style:square;v-text-anchor:top" coordsize="1206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" path="m,l120650,e" filled="f" strokecolor="gray" strokeweight=".5pt">
                  <v:path arrowok="t"/>
                </v:shape>
                <v:shape id="Graphic 288" o:spid="_x0000_s1028" style="position:absolute;left:3175;top:3175;width:1270;height:120650;visibility:visible;mso-wrap-style:square;v-text-anchor:top" coordsize="1270,120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" path="m,l,120650e" filled="f" strokecolor="gray" strokeweight=".5pt">
                  <v:path arrowok="t"/>
                </v:shape>
                <v:shape id="Graphic 289" o:spid="_x0000_s1029" style="position:absolute;left:9525;top:9525;width:1270;height:104775;visibility:visible;mso-wrap-style:square;v-text-anchor:top" coordsize="1270,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" path="m,l,104775e" filled="f" strokecolor="#404040" strokeweight=".5pt">
                  <v:path arrowok="t"/>
                </v:shape>
                <v:shape id="Graphic 290" o:spid="_x0000_s1030" style="position:absolute;left:6350;top:9525;width:107950;height:1270;visibility:visible;mso-wrap-style:square;v-text-anchor:top" coordsize="1079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" path="m,l107950,e" filled="f" strokecolor="#404040" strokeweight=".5pt">
                  <v:path arrowok="t"/>
                </v:shape>
                <v:shape id="Graphic 291" o:spid="_x0000_s1031" style="position:absolute;left:123825;width:1270;height:127000;visibility:visible;mso-wrap-style:square;v-text-anchor:top" coordsize="1270,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" path="m,l,127000e" filled="f" strokecolor="#d3d0c7" strokeweight=".5pt">
                  <v:path arrowok="t"/>
                </v:shape>
                <v:shape id="Graphic 292" o:spid="_x0000_s1032" style="position:absolute;top:123825;width:127000;height:1270;visibility:visible;mso-wrap-style:square;v-text-anchor:top" coordsize="127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" path="m,l127000,e" filled="f" strokecolor="#d3d0c7" strokeweight=".5pt">
                  <v:path arrowok="t"/>
                </v:shape>
                <w10:wrap anchorx="page"/>
              </v:group>
            </w:pict>
          </mc:Fallback>
        </mc:AlternateContent>
      </w:r>
      <w:r>
        <w:t>Le cas échéant, quels identifiants univoques de document utilisez-vous?</w:t>
      </w:r>
    </w:p>
    <w:p w14:paraId="2F0A4E62" w14:textId="3C4D8085" w:rsidR="00F54DB0" w:rsidRPr="008E68BE" w:rsidRDefault="00D51DEC" w:rsidP="00D51DEC">
      <w:pPr>
        <w:pStyle w:val="BodyText"/>
        <w:spacing w:after="220"/>
        <w:ind w:left="990"/>
        <w:rPr>
          <w:rFonts w:asciiTheme="minorBidi" w:hAnsiTheme="minorBidi" w:cstheme="minorBidi"/>
        </w:rPr>
      </w:pPr>
      <w:r>
        <w:rPr>
          <w:rFonts w:asciiTheme="minorBidi" w:hAnsiTheme="minorBidi"/>
          <w:noProof/>
        </w:rPr>
        <mc:AlternateContent>
          <mc:Choice Requires="wpg">
            <w:drawing>
              <wp:anchor distT="0" distB="0" distL="0" distR="0" simplePos="0" relativeHeight="251658254" behindDoc="0" locked="0" layoutInCell="1" allowOverlap="1" wp14:anchorId="3F62BBF2" wp14:editId="1DE33D52">
                <wp:simplePos x="0" y="0"/>
                <wp:positionH relativeFrom="page">
                  <wp:posOffset>1364438</wp:posOffset>
                </wp:positionH>
                <wp:positionV relativeFrom="paragraph">
                  <wp:posOffset>292735</wp:posOffset>
                </wp:positionV>
                <wp:extent cx="127000" cy="127000"/>
                <wp:effectExtent l="0" t="0" r="25400" b="25400"/>
                <wp:wrapNone/>
                <wp:docPr id="1981860652" name="Group 19818606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2036165555" name="Graphic 287"/>
                        <wps:cNvSpPr/>
                        <wps:spPr>
                          <a:xfrm>
                            <a:off x="0" y="3175"/>
                            <a:ext cx="120650" cy="1270"/>
                          </a:xfrm>
                          <a:custGeom>
                            <a:avLst/>
                            <a:gdLst/>
                            <a:ahLst/>
                            <a:cxnLst/>
                            <a:rect l="l" t="t" r="r" b="b"/>
                            <a:pathLst>
                              <a:path w="120650">
                                <a:moveTo>
                                  <a:pt x="0" y="0"/>
                                </a:moveTo>
                                <a:lnTo>
                                  <a:pt x="120650" y="0"/>
                                </a:lnTo>
                              </a:path>
                            </a:pathLst>
                          </a:custGeom>
                          <a:ln w="6350">
                            <a:solidFill>
                              <a:srgbClr val="808080"/>
                            </a:solidFill>
                            <a:prstDash val="solid"/>
                          </a:ln>
                        </wps:spPr>
                        <wps:bodyPr wrap="square" lIns="0" tIns="0" rIns="0" bIns="0" rtlCol="0">
                          <a:prstTxWarp prst="textNoShape">
                            <a:avLst/>
                          </a:prstTxWarp>
                          <a:noAutofit/>
                        </wps:bodyPr>
                      </wps:wsp>
                      <wps:wsp>
                        <wps:cNvPr id="1489134940" name="Graphic 288"/>
                        <wps:cNvSpPr/>
                        <wps:spPr>
                          <a:xfrm>
                            <a:off x="3175" y="3175"/>
                            <a:ext cx="1270" cy="120650"/>
                          </a:xfrm>
                          <a:custGeom>
                            <a:avLst/>
                            <a:gdLst/>
                            <a:ahLst/>
                            <a:cxnLst/>
                            <a:rect l="l" t="t" r="r" b="b"/>
                            <a:pathLst>
                              <a:path h="120650">
                                <a:moveTo>
                                  <a:pt x="0" y="0"/>
                                </a:moveTo>
                                <a:lnTo>
                                  <a:pt x="0" y="120650"/>
                                </a:lnTo>
                              </a:path>
                            </a:pathLst>
                          </a:custGeom>
                          <a:ln w="6350">
                            <a:solidFill>
                              <a:srgbClr val="808080"/>
                            </a:solidFill>
                            <a:prstDash val="solid"/>
                          </a:ln>
                        </wps:spPr>
                        <wps:bodyPr wrap="square" lIns="0" tIns="0" rIns="0" bIns="0" rtlCol="0">
                          <a:prstTxWarp prst="textNoShape">
                            <a:avLst/>
                          </a:prstTxWarp>
                          <a:noAutofit/>
                        </wps:bodyPr>
                      </wps:wsp>
                      <wps:wsp>
                        <wps:cNvPr id="1031862875" name="Graphic 289"/>
                        <wps:cNvSpPr/>
                        <wps:spPr>
                          <a:xfrm>
                            <a:off x="9525" y="9525"/>
                            <a:ext cx="1270" cy="104775"/>
                          </a:xfrm>
                          <a:custGeom>
                            <a:avLst/>
                            <a:gdLst/>
                            <a:ahLst/>
                            <a:cxnLst/>
                            <a:rect l="l" t="t" r="r" b="b"/>
                            <a:pathLst>
                              <a:path h="104775">
                                <a:moveTo>
                                  <a:pt x="0" y="0"/>
                                </a:moveTo>
                                <a:lnTo>
                                  <a:pt x="0" y="104775"/>
                                </a:lnTo>
                              </a:path>
                            </a:pathLst>
                          </a:custGeom>
                          <a:ln w="6350">
                            <a:solidFill>
                              <a:srgbClr val="404040"/>
                            </a:solidFill>
                            <a:prstDash val="solid"/>
                          </a:ln>
                        </wps:spPr>
                        <wps:bodyPr wrap="square" lIns="0" tIns="0" rIns="0" bIns="0" rtlCol="0">
                          <a:prstTxWarp prst="textNoShape">
                            <a:avLst/>
                          </a:prstTxWarp>
                          <a:noAutofit/>
                        </wps:bodyPr>
                      </wps:wsp>
                      <wps:wsp>
                        <wps:cNvPr id="174051739" name="Graphic 290"/>
                        <wps:cNvSpPr/>
                        <wps:spPr>
                          <a:xfrm>
                            <a:off x="6350" y="9525"/>
                            <a:ext cx="107950" cy="1270"/>
                          </a:xfrm>
                          <a:custGeom>
                            <a:avLst/>
                            <a:gdLst/>
                            <a:ahLst/>
                            <a:cxnLst/>
                            <a:rect l="l" t="t" r="r" b="b"/>
                            <a:pathLst>
                              <a:path w="107950">
                                <a:moveTo>
                                  <a:pt x="0" y="0"/>
                                </a:moveTo>
                                <a:lnTo>
                                  <a:pt x="107950" y="0"/>
                                </a:lnTo>
                              </a:path>
                            </a:pathLst>
                          </a:custGeom>
                          <a:ln w="6350">
                            <a:solidFill>
                              <a:srgbClr val="404040"/>
                            </a:solidFill>
                            <a:prstDash val="solid"/>
                          </a:ln>
                        </wps:spPr>
                        <wps:bodyPr wrap="square" lIns="0" tIns="0" rIns="0" bIns="0" rtlCol="0">
                          <a:prstTxWarp prst="textNoShape">
                            <a:avLst/>
                          </a:prstTxWarp>
                          <a:noAutofit/>
                        </wps:bodyPr>
                      </wps:wsp>
                      <wps:wsp>
                        <wps:cNvPr id="1857173623" name="Graphic 291"/>
                        <wps:cNvSpPr/>
                        <wps:spPr>
                          <a:xfrm>
                            <a:off x="123825" y="0"/>
                            <a:ext cx="1270" cy="127000"/>
                          </a:xfrm>
                          <a:custGeom>
                            <a:avLst/>
                            <a:gdLst/>
                            <a:ahLst/>
                            <a:cxnLst/>
                            <a:rect l="l" t="t" r="r" b="b"/>
                            <a:pathLst>
                              <a:path h="127000">
                                <a:moveTo>
                                  <a:pt x="0" y="0"/>
                                </a:moveTo>
                                <a:lnTo>
                                  <a:pt x="0" y="127000"/>
                                </a:lnTo>
                              </a:path>
                            </a:pathLst>
                          </a:custGeom>
                          <a:ln w="6350">
                            <a:solidFill>
                              <a:srgbClr val="D3D0C7"/>
                            </a:solidFill>
                            <a:prstDash val="solid"/>
                          </a:ln>
                        </wps:spPr>
                        <wps:bodyPr wrap="square" lIns="0" tIns="0" rIns="0" bIns="0" rtlCol="0">
                          <a:prstTxWarp prst="textNoShape">
                            <a:avLst/>
                          </a:prstTxWarp>
                          <a:noAutofit/>
                        </wps:bodyPr>
                      </wps:wsp>
                      <wps:wsp>
                        <wps:cNvPr id="522449751" name="Graphic 292"/>
                        <wps:cNvSpPr/>
                        <wps:spPr>
                          <a:xfrm>
                            <a:off x="0" y="123825"/>
                            <a:ext cx="127000" cy="1270"/>
                          </a:xfrm>
                          <a:custGeom>
                            <a:avLst/>
                            <a:gdLst/>
                            <a:ahLst/>
                            <a:cxnLst/>
                            <a:rect l="l" t="t" r="r" b="b"/>
                            <a:pathLst>
                              <a:path w="127000">
                                <a:moveTo>
                                  <a:pt x="0" y="0"/>
                                </a:moveTo>
                                <a:lnTo>
                                  <a:pt x="127000" y="0"/>
                                </a:lnTo>
                              </a:path>
                            </a:pathLst>
                          </a:custGeom>
                          <a:ln w="6350">
                            <a:solidFill>
                              <a:srgbClr val="D3D0C7"/>
                            </a:solidFill>
                            <a:prstDash val="solid"/>
                          </a:ln>
                        </wps:spPr>
                        <wps:bodyPr wrap="square" lIns="0" tIns="0" rIns="0" bIns="0" rtlCol="0">
                          <a:prstTxWarp prst="textNoShape">
                            <a:avLst/>
                          </a:prstTxWarp>
                          <a:noAutofit/>
                        </wps:bodyPr>
                      </wps:wsp>
                    </wpg:wgp>
                  </a:graphicData>
                </a:graphic>
              </wp:anchor>
            </w:drawing>
          </mc:Choice>
          <mc:Fallback>
            <w:pict>
              <v:group w14:anchorId="510199BB" id="Group 1981860652" o:spid="_x0000_s1026" style="position:absolute;margin-left:107.45pt;margin-top:23.05pt;width:10pt;height:10pt;z-index:251658265;mso-wrap-distance-left:0;mso-wrap-distance-right:0;mso-position-horizontal-relative:pag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">
                <v:shape id="Graphic 287" o:spid="_x0000_s1027" style="position:absolute;top:3175;width:120650;height:1270;visibility:visible;mso-wrap-style:square;v-text-anchor:top" coordsize="1206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" path="m,l120650,e" filled="f" strokecolor="gray" strokeweight=".5pt">
                  <v:path arrowok="t"/>
                </v:shape>
                <v:shape id="Graphic 288" o:spid="_x0000_s1028" style="position:absolute;left:3175;top:3175;width:1270;height:120650;visibility:visible;mso-wrap-style:square;v-text-anchor:top" coordsize="1270,120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" path="m,l,120650e" filled="f" strokecolor="gray" strokeweight=".5pt">
                  <v:path arrowok="t"/>
                </v:shape>
                <v:shape id="Graphic 289" o:spid="_x0000_s1029" style="position:absolute;left:9525;top:9525;width:1270;height:104775;visibility:visible;mso-wrap-style:square;v-text-anchor:top" coordsize="1270,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" path="m,l,104775e" filled="f" strokecolor="#404040" strokeweight=".5pt">
                  <v:path arrowok="t"/>
                </v:shape>
                <v:shape id="Graphic 290" o:spid="_x0000_s1030" style="position:absolute;left:6350;top:9525;width:107950;height:1270;visibility:visible;mso-wrap-style:square;v-text-anchor:top" coordsize="1079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" path="m,l107950,e" filled="f" strokecolor="#404040" strokeweight=".5pt">
                  <v:path arrowok="t"/>
                </v:shape>
                <v:shape id="Graphic 291" o:spid="_x0000_s1031" style="position:absolute;left:123825;width:1270;height:127000;visibility:visible;mso-wrap-style:square;v-text-anchor:top" coordsize="1270,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" path="m,l,127000e" filled="f" strokecolor="#d3d0c7" strokeweight=".5pt">
                  <v:path arrowok="t"/>
                </v:shape>
                <v:shape id="Graphic 292" o:spid="_x0000_s1032" style="position:absolute;top:123825;width:127000;height:1270;visibility:visible;mso-wrap-style:square;v-text-anchor:top" coordsize="127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" path="m,l127000,e" filled="f" strokecolor="#d3d0c7" strokeweight=".5pt">
                  <v:path arrowok="t"/>
                </v:shape>
                <w10:wrap anchorx="page"/>
              </v:group>
            </w:pict>
          </mc:Fallback>
        </mc:AlternateContent>
      </w:r>
      <w:r>
        <w:rPr>
          <w:rFonts w:asciiTheme="minorBidi" w:hAnsiTheme="minorBidi"/>
        </w:rPr>
        <w:t xml:space="preserve"> </w:t>
      </w:r>
      <w:r w:rsidR="00FA7E92">
        <w:rPr>
          <w:rFonts w:asciiTheme="minorBidi" w:hAnsiTheme="minorBidi"/>
        </w:rPr>
        <w:t>I</w:t>
      </w:r>
      <w:r>
        <w:rPr>
          <w:rFonts w:asciiTheme="minorBidi" w:hAnsiTheme="minorBidi"/>
        </w:rPr>
        <w:t>dentificateur d’objet numérique (DOI)</w:t>
      </w:r>
      <w:r>
        <w:rPr>
          <w:rFonts w:asciiTheme="minorBidi" w:hAnsiTheme="minorBidi"/>
        </w:rPr>
        <w:tab/>
        <w:t xml:space="preserve"> ISBN et ISSN</w:t>
      </w:r>
    </w:p>
    <w:p w14:paraId="7B464D35" w14:textId="5A581613" w:rsidR="00D51DEC" w:rsidRPr="00D51DEC" w:rsidRDefault="00C5430C" w:rsidP="00D51DEC">
      <w:pPr>
        <w:pStyle w:val="BodyText"/>
        <w:spacing w:before="155" w:after="220"/>
        <w:ind w:left="990"/>
        <w:rPr>
          <w:rFonts w:asciiTheme="minorBidi" w:hAnsiTheme="minorBidi" w:cstheme="minorBidi"/>
        </w:rPr>
      </w:pPr>
      <w:r>
        <w:rPr>
          <w:rFonts w:asciiTheme="minorBidi" w:hAnsiTheme="minorBidi"/>
        </w:rPr>
        <w:t xml:space="preserve"> Autre :</w:t>
      </w:r>
    </w:p>
    <w:p w14:paraId="644BF951" w14:textId="30C5C988" w:rsidR="00D51DEC" w:rsidRPr="008E68BE" w:rsidRDefault="00D51DEC" w:rsidP="00D51DEC">
      <w:pPr>
        <w:pStyle w:val="BodyText"/>
        <w:spacing w:before="155" w:after="220"/>
        <w:ind w:left="270" w:firstLine="720"/>
        <w:rPr>
          <w:rFonts w:asciiTheme="minorBidi" w:hAnsiTheme="minorBidi" w:cstheme="minorBidi"/>
          <w:sz w:val="15"/>
        </w:rPr>
      </w:pPr>
      <w:r>
        <w:rPr>
          <w:rFonts w:asciiTheme="minorBidi" w:hAnsiTheme="minorBidi"/>
          <w:sz w:val="15"/>
        </w:rPr>
        <w:t xml:space="preserve">Si vous avez indiqué </w:t>
      </w:r>
      <w:r w:rsidR="00FA7E92">
        <w:rPr>
          <w:rFonts w:asciiTheme="minorBidi" w:hAnsiTheme="minorBidi"/>
          <w:sz w:val="15"/>
        </w:rPr>
        <w:t>“A</w:t>
      </w:r>
      <w:r>
        <w:rPr>
          <w:rFonts w:asciiTheme="minorBidi" w:hAnsiTheme="minorBidi"/>
          <w:sz w:val="15"/>
        </w:rPr>
        <w:t>utre</w:t>
      </w:r>
      <w:r w:rsidR="00FA7E92">
        <w:rPr>
          <w:rFonts w:asciiTheme="minorBidi" w:hAnsiTheme="minorBidi"/>
          <w:sz w:val="15"/>
        </w:rPr>
        <w:t>”</w:t>
      </w:r>
      <w:r>
        <w:rPr>
          <w:rFonts w:asciiTheme="minorBidi" w:hAnsiTheme="minorBidi"/>
          <w:sz w:val="15"/>
        </w:rPr>
        <w:t>, veuillez préciser :</w:t>
      </w:r>
    </w:p>
    <w:p w14:paraId="2F0A4E66" w14:textId="28B9C2E6" w:rsidR="00F54DB0" w:rsidRDefault="00D51DEC" w:rsidP="00D51DEC">
      <w:pPr>
        <w:pStyle w:val="BodyText"/>
        <w:spacing w:before="171" w:after="220"/>
        <w:ind w:left="990"/>
        <w:rPr>
          <w:rFonts w:asciiTheme="minorBidi" w:hAnsiTheme="minorBidi" w:cstheme="minorBidi"/>
        </w:rPr>
      </w:pPr>
      <w:r>
        <w:rPr>
          <w:rFonts w:asciiTheme="minorBidi" w:hAnsiTheme="minorBidi"/>
          <w:noProof/>
        </w:rPr>
        <mc:AlternateContent>
          <mc:Choice Requires="wpg">
            <w:drawing>
              <wp:inline distT="0" distB="0" distL="0" distR="0" wp14:anchorId="7976AE51" wp14:editId="590A658A">
                <wp:extent cx="1903228" cy="393405"/>
                <wp:effectExtent l="0" t="0" r="20955" b="26035"/>
                <wp:docPr id="1482029092" name="Group 14820290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059022263"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942359123"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80027540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614281645"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288511723"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562621367"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10D0F50B" id="Group 1482029092"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" path="m,l5122011,e" filled="f" strokecolor="#d3d0c7" strokeweight=".5pt">
                  <v:path arrowok="t"/>
                </v:shape>
                <w10:anchorlock/>
              </v:group>
            </w:pict>
          </mc:Fallback>
        </mc:AlternateContent>
      </w:r>
    </w:p>
    <w:p w14:paraId="152B6BB6" w14:textId="77777777" w:rsidR="00D51DEC" w:rsidRPr="008E68BE" w:rsidRDefault="00D51DEC" w:rsidP="008E68BE">
      <w:pPr>
        <w:pStyle w:val="BodyText"/>
        <w:spacing w:before="171" w:after="220"/>
        <w:rPr>
          <w:rFonts w:asciiTheme="minorBidi" w:hAnsiTheme="minorBidi" w:cstheme="minorBidi"/>
        </w:rPr>
      </w:pPr>
    </w:p>
    <w:p w14:paraId="64923D2E" w14:textId="0F935FDD" w:rsidR="00F54DB0" w:rsidRDefault="009A3235" w:rsidP="00EA2885">
      <w:pPr>
        <w:pStyle w:val="ListParagraph"/>
        <w:numPr>
          <w:ilvl w:val="0"/>
          <w:numId w:val="18"/>
        </w:numPr>
        <w:ind w:left="360"/>
        <w:rPr>
          <w:rFonts w:asciiTheme="minorBidi" w:hAnsiTheme="minorBidi" w:cstheme="minorBidi"/>
          <w:sz w:val="20"/>
        </w:rPr>
      </w:pPr>
      <w:r>
        <w:rPr>
          <w:rFonts w:asciiTheme="minorBidi" w:hAnsiTheme="minorBidi"/>
          <w:sz w:val="20"/>
        </w:rPr>
        <w:t>Veuillez indiquer les éventuelles différences majeures entre les références citées dans les rapports de recherche internationale et dans d’autres rapports de recherche</w:t>
      </w:r>
    </w:p>
    <w:p w14:paraId="537E43AC" w14:textId="77777777" w:rsidR="00F54DB0" w:rsidRPr="00EA2885" w:rsidRDefault="00F54DB0" w:rsidP="00B27D5B">
      <w:pPr>
        <w:pStyle w:val="ListParagraph"/>
        <w:ind w:left="360" w:firstLine="0"/>
        <w:rPr>
          <w:rFonts w:asciiTheme="minorBidi" w:hAnsiTheme="minorBidi" w:cstheme="minorBidi"/>
          <w:sz w:val="20"/>
        </w:rPr>
      </w:pPr>
    </w:p>
    <w:p w14:paraId="2F0A4E69" w14:textId="5BB36A07" w:rsidR="00F54DB0" w:rsidRDefault="00B27D5B" w:rsidP="00B27D5B">
      <w:pPr>
        <w:pStyle w:val="BodyText"/>
        <w:spacing w:before="3" w:after="220"/>
        <w:ind w:left="360"/>
        <w:rPr>
          <w:rFonts w:asciiTheme="minorBidi" w:hAnsiTheme="minorBidi" w:cstheme="minorBidi"/>
        </w:rPr>
      </w:pPr>
      <w:r>
        <w:rPr>
          <w:rFonts w:asciiTheme="minorBidi" w:hAnsiTheme="minorBidi"/>
          <w:noProof/>
        </w:rPr>
        <mc:AlternateContent>
          <mc:Choice Requires="wpg">
            <w:drawing>
              <wp:inline distT="0" distB="0" distL="0" distR="0" wp14:anchorId="67F5BFB4" wp14:editId="59C83913">
                <wp:extent cx="1903228" cy="393405"/>
                <wp:effectExtent l="0" t="0" r="20955" b="26035"/>
                <wp:docPr id="1457250702" name="Group 14572507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459946144"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98883857"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129042975"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753159470"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846178222"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990396018"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227A132D" id="Group 1457250702"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" path="m,l5122011,e" filled="f" strokecolor="#d3d0c7" strokeweight=".5pt">
                  <v:path arrowok="t"/>
                </v:shape>
                <w10:anchorlock/>
              </v:group>
            </w:pict>
          </mc:Fallback>
        </mc:AlternateContent>
      </w:r>
    </w:p>
    <w:p w14:paraId="2F0A4E6E" w14:textId="77777777" w:rsidR="00F54DB0" w:rsidRPr="008E68BE" w:rsidRDefault="00F54DB0" w:rsidP="008E68BE">
      <w:pPr>
        <w:pStyle w:val="BodyText"/>
        <w:spacing w:before="3" w:after="220"/>
        <w:rPr>
          <w:rFonts w:asciiTheme="minorBidi" w:hAnsiTheme="minorBidi" w:cstheme="minorBidi"/>
        </w:rPr>
      </w:pPr>
    </w:p>
    <w:p w14:paraId="39942BF8" w14:textId="77777777" w:rsidR="009C7467" w:rsidRDefault="009C7467">
      <w:pPr>
        <w:rPr>
          <w:rFonts w:asciiTheme="minorBidi" w:hAnsiTheme="minorBidi" w:cstheme="minorBidi"/>
          <w:b/>
          <w:bCs/>
          <w:sz w:val="24"/>
          <w:szCs w:val="24"/>
        </w:rPr>
      </w:pPr>
      <w:r>
        <w:br w:type="page"/>
      </w:r>
    </w:p>
    <w:p w14:paraId="2F0A4E6F" w14:textId="4CAD90AD" w:rsidR="00F54DB0" w:rsidRPr="008E68BE" w:rsidRDefault="009A3235" w:rsidP="00B27D5B">
      <w:pPr>
        <w:pStyle w:val="Heading1"/>
        <w:spacing w:after="220"/>
        <w:ind w:left="0"/>
        <w:rPr>
          <w:rFonts w:asciiTheme="minorBidi" w:hAnsiTheme="minorBidi" w:cstheme="minorBidi"/>
        </w:rPr>
      </w:pPr>
      <w:r>
        <w:rPr>
          <w:rFonts w:asciiTheme="minorBidi" w:hAnsiTheme="minorBidi"/>
        </w:rPr>
        <w:t>Section 4 : Centralisation / balisage des références citées</w:t>
      </w:r>
    </w:p>
    <w:p w14:paraId="2F0A4E70" w14:textId="77777777" w:rsidR="00F54DB0" w:rsidRPr="008E68BE" w:rsidRDefault="009A3235" w:rsidP="00B27D5B">
      <w:pPr>
        <w:spacing w:before="21" w:after="220"/>
        <w:rPr>
          <w:rFonts w:asciiTheme="minorBidi" w:hAnsiTheme="minorBidi" w:cstheme="minorBidi"/>
          <w:spacing w:val="-2"/>
          <w:sz w:val="18"/>
        </w:rPr>
      </w:pPr>
      <w:r>
        <w:rPr>
          <w:rFonts w:asciiTheme="minorBidi" w:hAnsiTheme="minorBidi"/>
          <w:sz w:val="18"/>
        </w:rPr>
        <w:t>p. ex. pour convenir à une base de données contenant des éléments qui permettent de repérer l’emplacement du texte ou des documents cités</w:t>
      </w:r>
    </w:p>
    <w:p w14:paraId="2F0A4E71" w14:textId="77777777" w:rsidR="00F54DB0" w:rsidRPr="008E68BE" w:rsidRDefault="00F54DB0" w:rsidP="008E68BE">
      <w:pPr>
        <w:pStyle w:val="BodyText"/>
        <w:spacing w:before="15" w:after="220"/>
        <w:rPr>
          <w:rFonts w:asciiTheme="minorBidi" w:hAnsiTheme="minorBidi" w:cstheme="minorBidi"/>
          <w:sz w:val="18"/>
        </w:rPr>
      </w:pPr>
    </w:p>
    <w:p w14:paraId="2F0A4E73" w14:textId="69C2D465" w:rsidR="00F54DB0" w:rsidRPr="00932782" w:rsidRDefault="009A3235" w:rsidP="00932782">
      <w:pPr>
        <w:pStyle w:val="ListParagraph"/>
        <w:numPr>
          <w:ilvl w:val="0"/>
          <w:numId w:val="18"/>
        </w:numPr>
        <w:tabs>
          <w:tab w:val="left" w:pos="821"/>
        </w:tabs>
        <w:spacing w:before="14" w:after="220"/>
        <w:ind w:left="360"/>
        <w:rPr>
          <w:rFonts w:asciiTheme="minorBidi" w:hAnsiTheme="minorBidi" w:cstheme="minorBidi"/>
        </w:rPr>
      </w:pPr>
      <w:r w:rsidRPr="0015064D">
        <w:rPr>
          <w:sz w:val="20"/>
          <w:szCs w:val="20"/>
        </w:rPr>
        <w:t>Ajoutez‑vous des balises d’identification des références citées (ou en avez‑vous l’intention)?</w:t>
      </w:r>
      <w:del w:id="43" w:author="Author">
        <w:r w:rsidRPr="0015064D">
          <w:rPr>
            <w:sz w:val="20"/>
            <w:szCs w:val="20"/>
          </w:rPr>
          <w:delText>(p. ex., voir</w:delText>
        </w:r>
        <w:r w:rsidR="00FA7E92" w:rsidDel="00FA7E92">
          <w:delText xml:space="preserve"> </w:delText>
        </w:r>
        <w:r>
          <w:rPr>
            <w:rFonts w:asciiTheme="minorBidi" w:hAnsiTheme="minorBidi"/>
            <w:i/>
            <w:sz w:val="18"/>
          </w:rPr>
          <w:delText>http://www.wipo.int/export/sites/www/scit/en/taskfrce/citation_practices/docs/st36-ice-citations.pdf</w:delText>
        </w:r>
        <w:r>
          <w:rPr>
            <w:rFonts w:asciiTheme="minorBidi" w:hAnsiTheme="minorBidi"/>
            <w:sz w:val="18"/>
          </w:rPr>
          <w:delText>)</w:delText>
        </w:r>
      </w:del>
    </w:p>
    <w:p w14:paraId="2310184B" w14:textId="48369269" w:rsidR="00D177AA" w:rsidRPr="00D11206" w:rsidRDefault="00D177AA" w:rsidP="00D177AA">
      <w:pPr>
        <w:pStyle w:val="ListParagraph"/>
        <w:tabs>
          <w:tab w:val="left" w:pos="821"/>
        </w:tabs>
        <w:spacing w:before="158" w:after="220"/>
        <w:ind w:left="720" w:firstLine="0"/>
        <w:jc w:val="both"/>
        <w:rPr>
          <w:rFonts w:asciiTheme="minorBidi" w:hAnsiTheme="minorBidi" w:cstheme="minorBidi"/>
          <w:sz w:val="20"/>
          <w:szCs w:val="20"/>
        </w:rPr>
      </w:pPr>
      <w:r w:rsidRPr="00D11206">
        <w:rPr>
          <w:rFonts w:asciiTheme="minorBidi" w:hAnsiTheme="minorBidi"/>
          <w:noProof/>
          <w:sz w:val="20"/>
          <w:szCs w:val="20"/>
        </w:rPr>
        <w:drawing>
          <wp:inline distT="0" distB="0" distL="0" distR="0" wp14:anchorId="3B80AB6B" wp14:editId="523D0E39">
            <wp:extent cx="126993" cy="127000"/>
            <wp:effectExtent l="0" t="0" r="0" b="0"/>
            <wp:docPr id="924819646" name="Image 2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3" name="Image 273"/>
                    <pic:cNvPicPr/>
                  </pic:nvPicPr>
                  <pic:blipFill>
                    <a:blip r:embed="rId8" cstate="print"/>
                    <a:stretch>
                      <a:fillRect/>
                    </a:stretch>
                  </pic:blipFill>
                  <pic:spPr>
                    <a:xfrm>
                      <a:off x="0" y="0"/>
                      <a:ext cx="126993" cy="127000"/>
                    </a:xfrm>
                    <a:prstGeom prst="rect">
                      <a:avLst/>
                    </a:prstGeom>
                  </pic:spPr>
                </pic:pic>
              </a:graphicData>
            </a:graphic>
          </wp:inline>
        </w:drawing>
      </w:r>
      <w:r w:rsidRPr="00D11206">
        <w:rPr>
          <w:rFonts w:asciiTheme="minorBidi" w:hAnsiTheme="minorBidi"/>
          <w:sz w:val="20"/>
          <w:szCs w:val="20"/>
        </w:rPr>
        <w:t xml:space="preserve"> Oui</w:t>
      </w:r>
      <w:r w:rsidRPr="00D11206">
        <w:rPr>
          <w:rFonts w:asciiTheme="minorBidi" w:hAnsiTheme="minorBidi"/>
          <w:sz w:val="20"/>
          <w:szCs w:val="20"/>
        </w:rPr>
        <w:tab/>
      </w:r>
      <w:r w:rsidRPr="00D11206">
        <w:rPr>
          <w:rFonts w:asciiTheme="minorBidi" w:hAnsiTheme="minorBidi"/>
          <w:sz w:val="20"/>
          <w:szCs w:val="20"/>
        </w:rPr>
        <w:tab/>
      </w:r>
      <w:r w:rsidRPr="00D11206">
        <w:rPr>
          <w:noProof/>
          <w:sz w:val="20"/>
          <w:szCs w:val="20"/>
        </w:rPr>
        <w:drawing>
          <wp:inline distT="0" distB="0" distL="0" distR="0" wp14:anchorId="0B577F32" wp14:editId="36B75684">
            <wp:extent cx="126993" cy="127000"/>
            <wp:effectExtent l="0" t="0" r="0" b="0"/>
            <wp:docPr id="1028884744" name="Image 2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4" name="Image 274"/>
                    <pic:cNvPicPr/>
                  </pic:nvPicPr>
                  <pic:blipFill>
                    <a:blip r:embed="rId8" cstate="print"/>
                    <a:stretch>
                      <a:fillRect/>
                    </a:stretch>
                  </pic:blipFill>
                  <pic:spPr>
                    <a:xfrm>
                      <a:off x="0" y="0"/>
                      <a:ext cx="126993" cy="127000"/>
                    </a:xfrm>
                    <a:prstGeom prst="rect">
                      <a:avLst/>
                    </a:prstGeom>
                  </pic:spPr>
                </pic:pic>
              </a:graphicData>
            </a:graphic>
          </wp:inline>
        </w:drawing>
      </w:r>
      <w:r w:rsidRPr="00D11206">
        <w:rPr>
          <w:rFonts w:asciiTheme="minorBidi" w:hAnsiTheme="minorBidi"/>
          <w:sz w:val="20"/>
          <w:szCs w:val="20"/>
        </w:rPr>
        <w:t xml:space="preserve"> Non</w:t>
      </w:r>
      <w:r w:rsidRPr="00D11206">
        <w:rPr>
          <w:rFonts w:asciiTheme="minorBidi" w:hAnsiTheme="minorBidi"/>
          <w:sz w:val="20"/>
          <w:szCs w:val="20"/>
        </w:rPr>
        <w:tab/>
      </w:r>
      <w:r w:rsidRPr="00D11206">
        <w:rPr>
          <w:rFonts w:asciiTheme="minorBidi" w:hAnsiTheme="minorBidi"/>
          <w:sz w:val="20"/>
          <w:szCs w:val="20"/>
        </w:rPr>
        <w:tab/>
      </w:r>
      <w:r w:rsidRPr="00D11206">
        <w:rPr>
          <w:noProof/>
          <w:sz w:val="20"/>
          <w:szCs w:val="20"/>
        </w:rPr>
        <w:drawing>
          <wp:inline distT="0" distB="0" distL="0" distR="0" wp14:anchorId="327EC605" wp14:editId="447F6CE8">
            <wp:extent cx="126993" cy="127000"/>
            <wp:effectExtent l="0" t="0" r="0" b="0"/>
            <wp:docPr id="2085337535" name="Image 2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5" name="Image 275"/>
                    <pic:cNvPicPr/>
                  </pic:nvPicPr>
                  <pic:blipFill>
                    <a:blip r:embed="rId8" cstate="print"/>
                    <a:stretch>
                      <a:fillRect/>
                    </a:stretch>
                  </pic:blipFill>
                  <pic:spPr>
                    <a:xfrm>
                      <a:off x="0" y="0"/>
                      <a:ext cx="126993" cy="127000"/>
                    </a:xfrm>
                    <a:prstGeom prst="rect">
                      <a:avLst/>
                    </a:prstGeom>
                  </pic:spPr>
                </pic:pic>
              </a:graphicData>
            </a:graphic>
          </wp:inline>
        </w:drawing>
      </w:r>
      <w:r w:rsidRPr="00D11206">
        <w:rPr>
          <w:rFonts w:asciiTheme="minorBidi" w:hAnsiTheme="minorBidi"/>
          <w:sz w:val="20"/>
          <w:szCs w:val="20"/>
        </w:rPr>
        <w:t xml:space="preserve"> Actuellement non, mais nous comptons le faire en</w:t>
      </w:r>
    </w:p>
    <w:p w14:paraId="2F0A4E74" w14:textId="074BC9CC" w:rsidR="00F54DB0" w:rsidRDefault="009A3235" w:rsidP="003719F8">
      <w:pPr>
        <w:pStyle w:val="BodyText"/>
        <w:tabs>
          <w:tab w:val="left" w:pos="2136"/>
          <w:tab w:val="left" w:pos="3036"/>
          <w:tab w:val="left" w:pos="10590"/>
        </w:tabs>
        <w:spacing w:before="131" w:after="220"/>
        <w:ind w:left="720"/>
        <w:rPr>
          <w:rFonts w:asciiTheme="minorBidi" w:hAnsiTheme="minorBidi" w:cstheme="minorBidi"/>
          <w:spacing w:val="-4"/>
          <w:sz w:val="15"/>
          <w:szCs w:val="15"/>
        </w:rPr>
      </w:pPr>
      <w:proofErr w:type="gramStart"/>
      <w:r>
        <w:rPr>
          <w:rFonts w:asciiTheme="minorBidi" w:hAnsiTheme="minorBidi"/>
          <w:sz w:val="15"/>
        </w:rPr>
        <w:t>veuillez</w:t>
      </w:r>
      <w:proofErr w:type="gramEnd"/>
      <w:r>
        <w:rPr>
          <w:rFonts w:asciiTheme="minorBidi" w:hAnsiTheme="minorBidi"/>
          <w:sz w:val="15"/>
        </w:rPr>
        <w:t xml:space="preserve"> préciser quand</w:t>
      </w:r>
    </w:p>
    <w:p w14:paraId="4C0E8969" w14:textId="6ECEA4D2" w:rsidR="00806685" w:rsidRPr="003719F8" w:rsidRDefault="003719F8" w:rsidP="003719F8">
      <w:pPr>
        <w:pStyle w:val="BodyText"/>
        <w:tabs>
          <w:tab w:val="left" w:pos="2136"/>
          <w:tab w:val="left" w:pos="3036"/>
          <w:tab w:val="left" w:pos="10590"/>
        </w:tabs>
        <w:spacing w:before="131" w:after="220"/>
        <w:ind w:left="720"/>
        <w:rPr>
          <w:rFonts w:asciiTheme="minorBidi" w:hAnsiTheme="minorBidi" w:cstheme="minorBidi"/>
        </w:rPr>
      </w:pPr>
      <w:r>
        <w:rPr>
          <w:rFonts w:asciiTheme="minorBidi" w:hAnsiTheme="minorBidi"/>
          <w:noProof/>
        </w:rPr>
        <mc:AlternateContent>
          <mc:Choice Requires="wpg">
            <w:drawing>
              <wp:inline distT="0" distB="0" distL="0" distR="0" wp14:anchorId="089609CC" wp14:editId="7F02942C">
                <wp:extent cx="1903228" cy="393405"/>
                <wp:effectExtent l="0" t="0" r="20955" b="26035"/>
                <wp:docPr id="13908563" name="Group 139085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82645699"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309419710"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864909221"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700548414"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419995436"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595445837"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2D243CA4" id="Group 13908563"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" path="m,l5122011,e" filled="f" strokecolor="#d3d0c7" strokeweight=".5pt">
                  <v:path arrowok="t"/>
                </v:shape>
                <w10:anchorlock/>
              </v:group>
            </w:pict>
          </mc:Fallback>
        </mc:AlternateContent>
      </w:r>
    </w:p>
    <w:p w14:paraId="2F0A4E76" w14:textId="77777777" w:rsidR="00F54DB0" w:rsidRPr="008E68BE" w:rsidRDefault="009A3235" w:rsidP="00084D91">
      <w:pPr>
        <w:pStyle w:val="ListParagraph"/>
        <w:numPr>
          <w:ilvl w:val="0"/>
          <w:numId w:val="18"/>
        </w:numPr>
        <w:tabs>
          <w:tab w:val="left" w:pos="821"/>
        </w:tabs>
        <w:spacing w:before="1" w:after="220"/>
        <w:ind w:left="360"/>
        <w:rPr>
          <w:rFonts w:asciiTheme="minorBidi" w:hAnsiTheme="minorBidi" w:cstheme="minorBidi"/>
          <w:sz w:val="20"/>
        </w:rPr>
      </w:pPr>
      <w:r>
        <w:rPr>
          <w:rFonts w:asciiTheme="minorBidi" w:hAnsiTheme="minorBidi"/>
          <w:sz w:val="20"/>
        </w:rPr>
        <w:t>Votre office possède‑t‑il une base de données centralisée contenant des éléments de données qui permettent d’identifier les références citées?</w:t>
      </w:r>
    </w:p>
    <w:p w14:paraId="715599BE" w14:textId="77777777" w:rsidR="00637537" w:rsidRPr="00D11206" w:rsidRDefault="00637537" w:rsidP="00637537">
      <w:pPr>
        <w:pStyle w:val="ListParagraph"/>
        <w:tabs>
          <w:tab w:val="left" w:pos="821"/>
        </w:tabs>
        <w:spacing w:before="158" w:after="220"/>
        <w:ind w:left="720" w:firstLine="0"/>
        <w:jc w:val="both"/>
        <w:rPr>
          <w:rFonts w:asciiTheme="minorBidi" w:hAnsiTheme="minorBidi" w:cstheme="minorBidi"/>
          <w:sz w:val="20"/>
          <w:szCs w:val="20"/>
        </w:rPr>
      </w:pPr>
      <w:r w:rsidRPr="00D11206">
        <w:rPr>
          <w:rFonts w:asciiTheme="minorBidi" w:hAnsiTheme="minorBidi"/>
          <w:noProof/>
          <w:sz w:val="20"/>
          <w:szCs w:val="20"/>
        </w:rPr>
        <w:drawing>
          <wp:inline distT="0" distB="0" distL="0" distR="0" wp14:anchorId="7BF80AB3" wp14:editId="75BF7ED1">
            <wp:extent cx="126993" cy="127000"/>
            <wp:effectExtent l="0" t="0" r="0" b="0"/>
            <wp:docPr id="1779006534" name="Image 2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3" name="Image 273"/>
                    <pic:cNvPicPr/>
                  </pic:nvPicPr>
                  <pic:blipFill>
                    <a:blip r:embed="rId8" cstate="print"/>
                    <a:stretch>
                      <a:fillRect/>
                    </a:stretch>
                  </pic:blipFill>
                  <pic:spPr>
                    <a:xfrm>
                      <a:off x="0" y="0"/>
                      <a:ext cx="126993" cy="127000"/>
                    </a:xfrm>
                    <a:prstGeom prst="rect">
                      <a:avLst/>
                    </a:prstGeom>
                  </pic:spPr>
                </pic:pic>
              </a:graphicData>
            </a:graphic>
          </wp:inline>
        </w:drawing>
      </w:r>
      <w:r w:rsidRPr="00D11206">
        <w:rPr>
          <w:rFonts w:asciiTheme="minorBidi" w:hAnsiTheme="minorBidi"/>
          <w:sz w:val="20"/>
          <w:szCs w:val="20"/>
        </w:rPr>
        <w:t xml:space="preserve"> Oui</w:t>
      </w:r>
      <w:r w:rsidRPr="00D11206">
        <w:rPr>
          <w:rFonts w:asciiTheme="minorBidi" w:hAnsiTheme="minorBidi"/>
          <w:sz w:val="20"/>
          <w:szCs w:val="20"/>
        </w:rPr>
        <w:tab/>
      </w:r>
      <w:r w:rsidRPr="00D11206">
        <w:rPr>
          <w:rFonts w:asciiTheme="minorBidi" w:hAnsiTheme="minorBidi"/>
          <w:sz w:val="20"/>
          <w:szCs w:val="20"/>
        </w:rPr>
        <w:tab/>
      </w:r>
      <w:r w:rsidRPr="00D11206">
        <w:rPr>
          <w:noProof/>
          <w:sz w:val="20"/>
          <w:szCs w:val="20"/>
        </w:rPr>
        <w:drawing>
          <wp:inline distT="0" distB="0" distL="0" distR="0" wp14:anchorId="4E7119A0" wp14:editId="63F0F926">
            <wp:extent cx="126993" cy="127000"/>
            <wp:effectExtent l="0" t="0" r="0" b="0"/>
            <wp:docPr id="1489101853" name="Image 2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4" name="Image 274"/>
                    <pic:cNvPicPr/>
                  </pic:nvPicPr>
                  <pic:blipFill>
                    <a:blip r:embed="rId8" cstate="print"/>
                    <a:stretch>
                      <a:fillRect/>
                    </a:stretch>
                  </pic:blipFill>
                  <pic:spPr>
                    <a:xfrm>
                      <a:off x="0" y="0"/>
                      <a:ext cx="126993" cy="127000"/>
                    </a:xfrm>
                    <a:prstGeom prst="rect">
                      <a:avLst/>
                    </a:prstGeom>
                  </pic:spPr>
                </pic:pic>
              </a:graphicData>
            </a:graphic>
          </wp:inline>
        </w:drawing>
      </w:r>
      <w:r w:rsidRPr="00D11206">
        <w:rPr>
          <w:rFonts w:asciiTheme="minorBidi" w:hAnsiTheme="minorBidi"/>
          <w:sz w:val="20"/>
          <w:szCs w:val="20"/>
        </w:rPr>
        <w:t xml:space="preserve"> Non</w:t>
      </w:r>
      <w:r w:rsidRPr="00D11206">
        <w:rPr>
          <w:rFonts w:asciiTheme="minorBidi" w:hAnsiTheme="minorBidi"/>
          <w:sz w:val="20"/>
          <w:szCs w:val="20"/>
        </w:rPr>
        <w:tab/>
      </w:r>
      <w:r w:rsidRPr="00D11206">
        <w:rPr>
          <w:rFonts w:asciiTheme="minorBidi" w:hAnsiTheme="minorBidi"/>
          <w:sz w:val="20"/>
          <w:szCs w:val="20"/>
        </w:rPr>
        <w:tab/>
      </w:r>
      <w:r w:rsidRPr="00D11206">
        <w:rPr>
          <w:noProof/>
          <w:sz w:val="20"/>
          <w:szCs w:val="20"/>
        </w:rPr>
        <w:drawing>
          <wp:inline distT="0" distB="0" distL="0" distR="0" wp14:anchorId="2E930178" wp14:editId="58AC2A31">
            <wp:extent cx="126993" cy="127000"/>
            <wp:effectExtent l="0" t="0" r="0" b="0"/>
            <wp:docPr id="1133743259" name="Image 2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5" name="Image 275"/>
                    <pic:cNvPicPr/>
                  </pic:nvPicPr>
                  <pic:blipFill>
                    <a:blip r:embed="rId8" cstate="print"/>
                    <a:stretch>
                      <a:fillRect/>
                    </a:stretch>
                  </pic:blipFill>
                  <pic:spPr>
                    <a:xfrm>
                      <a:off x="0" y="0"/>
                      <a:ext cx="126993" cy="127000"/>
                    </a:xfrm>
                    <a:prstGeom prst="rect">
                      <a:avLst/>
                    </a:prstGeom>
                  </pic:spPr>
                </pic:pic>
              </a:graphicData>
            </a:graphic>
          </wp:inline>
        </w:drawing>
      </w:r>
      <w:r w:rsidRPr="00D11206">
        <w:rPr>
          <w:rFonts w:asciiTheme="minorBidi" w:hAnsiTheme="minorBidi"/>
          <w:sz w:val="20"/>
          <w:szCs w:val="20"/>
        </w:rPr>
        <w:t xml:space="preserve"> Actuellement non, mais nous comptons le faire en</w:t>
      </w:r>
    </w:p>
    <w:p w14:paraId="5426F9D2" w14:textId="77777777" w:rsidR="003719F8" w:rsidRDefault="003719F8" w:rsidP="003719F8">
      <w:pPr>
        <w:pStyle w:val="BodyText"/>
        <w:tabs>
          <w:tab w:val="left" w:pos="2136"/>
          <w:tab w:val="left" w:pos="3036"/>
          <w:tab w:val="left" w:pos="10590"/>
        </w:tabs>
        <w:spacing w:before="131" w:after="220"/>
        <w:ind w:left="720"/>
        <w:rPr>
          <w:rFonts w:asciiTheme="minorBidi" w:hAnsiTheme="minorBidi" w:cstheme="minorBidi"/>
          <w:spacing w:val="-4"/>
          <w:sz w:val="15"/>
          <w:szCs w:val="15"/>
        </w:rPr>
      </w:pPr>
      <w:proofErr w:type="gramStart"/>
      <w:r>
        <w:rPr>
          <w:rFonts w:asciiTheme="minorBidi" w:hAnsiTheme="minorBidi"/>
          <w:sz w:val="15"/>
        </w:rPr>
        <w:t>veuillez</w:t>
      </w:r>
      <w:proofErr w:type="gramEnd"/>
      <w:r>
        <w:rPr>
          <w:rFonts w:asciiTheme="minorBidi" w:hAnsiTheme="minorBidi"/>
          <w:sz w:val="15"/>
        </w:rPr>
        <w:t xml:space="preserve"> préciser quand</w:t>
      </w:r>
    </w:p>
    <w:p w14:paraId="764AE1A6" w14:textId="77777777" w:rsidR="003719F8" w:rsidRPr="003719F8" w:rsidRDefault="003719F8" w:rsidP="003719F8">
      <w:pPr>
        <w:pStyle w:val="BodyText"/>
        <w:tabs>
          <w:tab w:val="left" w:pos="2136"/>
          <w:tab w:val="left" w:pos="3036"/>
          <w:tab w:val="left" w:pos="10590"/>
        </w:tabs>
        <w:spacing w:before="131" w:after="220"/>
        <w:ind w:left="720"/>
        <w:rPr>
          <w:rFonts w:asciiTheme="minorBidi" w:hAnsiTheme="minorBidi" w:cstheme="minorBidi"/>
        </w:rPr>
      </w:pPr>
      <w:r>
        <w:rPr>
          <w:rFonts w:asciiTheme="minorBidi" w:hAnsiTheme="minorBidi"/>
          <w:noProof/>
        </w:rPr>
        <mc:AlternateContent>
          <mc:Choice Requires="wpg">
            <w:drawing>
              <wp:inline distT="0" distB="0" distL="0" distR="0" wp14:anchorId="31BFA0E1" wp14:editId="1F8BB015">
                <wp:extent cx="1903228" cy="393405"/>
                <wp:effectExtent l="0" t="0" r="20955" b="26035"/>
                <wp:docPr id="1365751925" name="Group 13657519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760733625"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026608153"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475135004"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222231248"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355798427"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556490292"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1722F9E2" id="Group 1365751925"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" path="m,l5122011,e" filled="f" strokecolor="#d3d0c7" strokeweight=".5pt">
                  <v:path arrowok="t"/>
                </v:shape>
                <w10:anchorlock/>
              </v:group>
            </w:pict>
          </mc:Fallback>
        </mc:AlternateContent>
      </w:r>
    </w:p>
    <w:p w14:paraId="2F0A4E7B" w14:textId="4207C5A4" w:rsidR="00F54DB0" w:rsidRPr="0015064D" w:rsidRDefault="00A372CA" w:rsidP="00084D91">
      <w:pPr>
        <w:pStyle w:val="ListParagraph"/>
        <w:numPr>
          <w:ilvl w:val="0"/>
          <w:numId w:val="18"/>
        </w:numPr>
        <w:tabs>
          <w:tab w:val="left" w:pos="821"/>
        </w:tabs>
        <w:spacing w:before="1" w:after="220"/>
        <w:ind w:left="360"/>
        <w:rPr>
          <w:rFonts w:asciiTheme="minorBidi" w:hAnsiTheme="minorBidi" w:cstheme="minorBidi"/>
          <w:sz w:val="20"/>
          <w:szCs w:val="20"/>
        </w:rPr>
      </w:pPr>
      <w:ins w:id="44" w:author="Author">
        <w:r w:rsidRPr="0015064D">
          <w:rPr>
            <w:rFonts w:asciiTheme="minorBidi" w:hAnsiTheme="minorBidi"/>
            <w:noProof/>
            <w:sz w:val="20"/>
            <w:szCs w:val="20"/>
          </w:rPr>
          <mc:AlternateContent>
            <mc:Choice Requires="wps">
              <w:drawing>
                <wp:anchor distT="45720" distB="45720" distL="114300" distR="114300" simplePos="0" relativeHeight="251658242" behindDoc="0" locked="0" layoutInCell="1" allowOverlap="1" wp14:anchorId="23B8173F" wp14:editId="1242647E">
                  <wp:simplePos x="0" y="0"/>
                  <wp:positionH relativeFrom="column">
                    <wp:posOffset>3429000</wp:posOffset>
                  </wp:positionH>
                  <wp:positionV relativeFrom="paragraph">
                    <wp:posOffset>371949</wp:posOffset>
                  </wp:positionV>
                  <wp:extent cx="2360930" cy="238760"/>
                  <wp:effectExtent l="0" t="0" r="23495" b="27940"/>
                  <wp:wrapNone/>
                  <wp:docPr id="153091077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38760"/>
                          </a:xfrm>
                          <a:prstGeom prst="rect">
                            <a:avLst/>
                          </a:prstGeom>
                          <a:solidFill>
                            <a:srgbClr val="FFFFFF"/>
                          </a:solidFill>
                          <a:ln w="9525">
                            <a:solidFill>
                              <a:srgbClr val="000000"/>
                            </a:solidFill>
                            <a:miter lim="800000"/>
                            <a:headEnd/>
                            <a:tailEnd/>
                          </a:ln>
                        </wps:spPr>
                        <wps:txbx>
                          <w:txbxContent>
                            <w:p w14:paraId="522939B2" w14:textId="77777777" w:rsidR="00D62526" w:rsidRPr="00A372CA" w:rsidRDefault="00D62526">
                              <w:pPr>
                                <w:rPr>
                                  <w:ins w:id="45" w:author="Author"/>
                                  <w:sz w:val="15"/>
                                  <w:szCs w:val="15"/>
                                </w:rPr>
                              </w:pPr>
                            </w:p>
                            <w:p w14:paraId="12974506" w14:textId="77777777" w:rsidR="00D62526" w:rsidRPr="00A372CA" w:rsidRDefault="00D62526">
                              <w:pPr>
                                <w:rPr>
                                  <w:sz w:val="15"/>
                                  <w:szCs w:val="15"/>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3B8173F" id="_x0000_t202" coordsize="21600,21600" o:spt="202" path="m,l,21600r21600,l21600,xe">
                  <v:stroke joinstyle="miter"/>
                  <v:path gradientshapeok="t" o:connecttype="rect"/>
                </v:shapetype>
                <v:shape id="Text Box 2" o:spid="_x0000_s1026" type="#_x0000_t202" style="position:absolute;left:0;text-align:left;margin-left:270pt;margin-top:29.3pt;width:185.9pt;height:18.8pt;z-index:25165824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">
                  <v:textbox>
                    <w:txbxContent>
                      <w:p w14:paraId="522939B2" w14:textId="77777777" w:rsidR="00D62526" w:rsidRPr="00A372CA" w:rsidRDefault="00D62526">
                        <w:pPr>
                          <w:rPr>
                            <w:ins w:id="46" w:author="Author"/>
                            <w:sz w:val="15"/>
                            <w:szCs w:val="15"/>
                          </w:rPr>
                        </w:pPr>
                      </w:p>
                      <w:p w14:paraId="12974506" w14:textId="77777777" w:rsidR="00D62526" w:rsidRPr="00A372CA" w:rsidRDefault="00D62526">
                        <w:pPr>
                          <w:rPr>
                            <w:sz w:val="15"/>
                            <w:szCs w:val="15"/>
                          </w:rPr>
                        </w:pPr>
                      </w:p>
                    </w:txbxContent>
                  </v:textbox>
                </v:shape>
              </w:pict>
            </mc:Fallback>
          </mc:AlternateContent>
        </w:r>
      </w:ins>
      <w:r w:rsidRPr="0015064D">
        <w:rPr>
          <w:rFonts w:asciiTheme="minorBidi" w:hAnsiTheme="minorBidi"/>
          <w:noProof/>
          <w:sz w:val="20"/>
          <w:szCs w:val="20"/>
        </w:rPr>
        <mc:AlternateContent>
          <mc:Choice Requires="wps">
            <w:drawing>
              <wp:anchor distT="45720" distB="45720" distL="114300" distR="114300" simplePos="0" relativeHeight="251658243" behindDoc="0" locked="0" layoutInCell="1" allowOverlap="1" wp14:anchorId="4D219875" wp14:editId="74D5A2A0">
                <wp:simplePos x="0" y="0"/>
                <wp:positionH relativeFrom="column">
                  <wp:posOffset>3429000</wp:posOffset>
                </wp:positionH>
                <wp:positionV relativeFrom="paragraph">
                  <wp:posOffset>693894</wp:posOffset>
                </wp:positionV>
                <wp:extent cx="2360930" cy="238760"/>
                <wp:effectExtent l="0" t="0" r="23495" b="27940"/>
                <wp:wrapNone/>
                <wp:docPr id="13618738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38760"/>
                        </a:xfrm>
                        <a:prstGeom prst="rect">
                          <a:avLst/>
                        </a:prstGeom>
                        <a:solidFill>
                          <a:srgbClr val="FFFFFF"/>
                        </a:solidFill>
                        <a:ln w="9525">
                          <a:solidFill>
                            <a:srgbClr val="000000"/>
                          </a:solidFill>
                          <a:miter lim="800000"/>
                          <a:headEnd/>
                          <a:tailEnd/>
                        </a:ln>
                      </wps:spPr>
                      <wps:txbx>
                        <w:txbxContent>
                          <w:p w14:paraId="13CCF6E0" w14:textId="77777777" w:rsidR="00D62526" w:rsidRPr="00A372CA" w:rsidRDefault="00D62526" w:rsidP="00D62526">
                            <w:pPr>
                              <w:rPr>
                                <w:ins w:id="47" w:author="Author"/>
                                <w:sz w:val="15"/>
                                <w:szCs w:val="15"/>
                              </w:rPr>
                            </w:pPr>
                          </w:p>
                          <w:p w14:paraId="3927A1E1" w14:textId="77777777" w:rsidR="00D62526" w:rsidRPr="00A372CA" w:rsidRDefault="00D62526" w:rsidP="00D62526">
                            <w:pPr>
                              <w:rPr>
                                <w:sz w:val="15"/>
                                <w:szCs w:val="15"/>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D219875" id="_x0000_s1027" type="#_x0000_t202" style="position:absolute;left:0;text-align:left;margin-left:270pt;margin-top:54.65pt;width:185.9pt;height:18.8pt;z-index:251658243;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">
                <v:textbox>
                  <w:txbxContent>
                    <w:p w14:paraId="13CCF6E0" w14:textId="77777777" w:rsidR="00D62526" w:rsidRPr="00A372CA" w:rsidRDefault="00D62526" w:rsidP="00D62526">
                      <w:pPr>
                        <w:rPr>
                          <w:ins w:id="48" w:author="Author"/>
                          <w:sz w:val="15"/>
                          <w:szCs w:val="15"/>
                        </w:rPr>
                      </w:pPr>
                    </w:p>
                    <w:p w14:paraId="3927A1E1" w14:textId="77777777" w:rsidR="00D62526" w:rsidRPr="00A372CA" w:rsidRDefault="00D62526" w:rsidP="00D62526">
                      <w:pPr>
                        <w:rPr>
                          <w:sz w:val="15"/>
                          <w:szCs w:val="15"/>
                        </w:rPr>
                      </w:pPr>
                    </w:p>
                  </w:txbxContent>
                </v:textbox>
              </v:shape>
            </w:pict>
          </mc:Fallback>
        </mc:AlternateContent>
      </w:r>
      <w:r w:rsidRPr="0015064D">
        <w:rPr>
          <w:sz w:val="20"/>
          <w:szCs w:val="20"/>
        </w:rPr>
        <w:t>Si possible, veuillez préciser sur quels éléments structurels la base de données se fonde</w:t>
      </w:r>
      <w:ins w:id="49" w:author="Author">
        <w:r w:rsidRPr="0015064D">
          <w:rPr>
            <w:sz w:val="20"/>
            <w:szCs w:val="20"/>
          </w:rPr>
          <w:t>, par exemple</w:t>
        </w:r>
        <w:r w:rsidR="00FA7E92" w:rsidRPr="0015064D">
          <w:rPr>
            <w:sz w:val="20"/>
            <w:szCs w:val="20"/>
          </w:rPr>
          <w:t> </w:t>
        </w:r>
        <w:r w:rsidRPr="0015064D">
          <w:rPr>
            <w:sz w:val="20"/>
            <w:szCs w:val="20"/>
          </w:rPr>
          <w:t>:</w:t>
        </w:r>
      </w:ins>
    </w:p>
    <w:p w14:paraId="098C7A81" w14:textId="40F25E22" w:rsidR="00A372CA" w:rsidRPr="0015064D" w:rsidRDefault="00000000" w:rsidP="00FA7E92">
      <w:pPr>
        <w:pStyle w:val="ListParagraph"/>
        <w:spacing w:before="1" w:after="220"/>
        <w:ind w:left="720" w:hanging="294"/>
        <w:rPr>
          <w:rFonts w:asciiTheme="minorBidi" w:hAnsiTheme="minorBidi" w:cstheme="minorBidi"/>
          <w:sz w:val="20"/>
          <w:szCs w:val="20"/>
        </w:rPr>
      </w:pPr>
      <w:customXmlInsRangeStart w:id="50" w:author="Author"/>
      <w:sdt>
        <w:sdtPr>
          <w:rPr>
            <w:rFonts w:asciiTheme="minorBidi" w:hAnsiTheme="minorBidi" w:cstheme="minorBidi"/>
            <w:sz w:val="20"/>
            <w:szCs w:val="20"/>
          </w:rPr>
          <w:id w:val="-2131540863"/>
          <w14:checkbox>
            <w14:checked w14:val="0"/>
            <w14:checkedState w14:val="2612" w14:font="MS Gothic"/>
            <w14:uncheckedState w14:val="2610" w14:font="MS Gothic"/>
          </w14:checkbox>
        </w:sdtPr>
        <w:sdtContent>
          <w:customXmlInsRangeEnd w:id="50"/>
          <w:ins w:id="51" w:author="Author">
            <w:r w:rsidR="00944907" w:rsidRPr="0015064D">
              <w:rPr>
                <w:rFonts w:ascii="Segoe UI Symbol" w:eastAsia="MS Gothic" w:hAnsi="Segoe UI Symbol" w:cs="Segoe UI Symbol"/>
                <w:sz w:val="20"/>
                <w:szCs w:val="20"/>
              </w:rPr>
              <w:t>☐</w:t>
            </w:r>
          </w:ins>
          <w:customXmlInsRangeStart w:id="52" w:author="Author"/>
        </w:sdtContent>
      </w:sdt>
      <w:customXmlInsRangeEnd w:id="52"/>
      <w:ins w:id="53" w:author="Author">
        <w:r w:rsidR="00FA7E92" w:rsidRPr="0015064D">
          <w:rPr>
            <w:rFonts w:asciiTheme="minorBidi" w:hAnsiTheme="minorBidi" w:cstheme="minorBidi"/>
            <w:sz w:val="20"/>
            <w:szCs w:val="20"/>
          </w:rPr>
          <w:t xml:space="preserve"> N</w:t>
        </w:r>
        <w:r w:rsidR="004B424B" w:rsidRPr="0015064D">
          <w:rPr>
            <w:sz w:val="20"/>
            <w:szCs w:val="20"/>
          </w:rPr>
          <w:t>orme ST.36 ou ST.96 de l</w:t>
        </w:r>
        <w:r w:rsidR="0015064D" w:rsidRPr="0015064D">
          <w:rPr>
            <w:sz w:val="20"/>
            <w:szCs w:val="20"/>
          </w:rPr>
          <w:t>’</w:t>
        </w:r>
        <w:r w:rsidR="004B424B" w:rsidRPr="0015064D">
          <w:rPr>
            <w:sz w:val="20"/>
            <w:szCs w:val="20"/>
          </w:rPr>
          <w:t>OMPI ou autre XML</w:t>
        </w:r>
      </w:ins>
      <w:r w:rsidR="004B424B" w:rsidRPr="0015064D">
        <w:rPr>
          <w:rFonts w:asciiTheme="minorBidi" w:hAnsiTheme="minorBidi"/>
          <w:sz w:val="20"/>
          <w:szCs w:val="20"/>
        </w:rPr>
        <w:t xml:space="preserve"> </w:t>
      </w:r>
    </w:p>
    <w:p w14:paraId="632785FA" w14:textId="2FC1EEDF" w:rsidR="0060318C" w:rsidRPr="0015064D" w:rsidRDefault="00000000" w:rsidP="00FA7E92">
      <w:pPr>
        <w:pStyle w:val="ListParagraph"/>
        <w:spacing w:before="1" w:after="220"/>
        <w:ind w:left="720" w:hanging="294"/>
        <w:rPr>
          <w:ins w:id="54" w:author="Author"/>
          <w:rFonts w:asciiTheme="minorBidi" w:hAnsiTheme="minorBidi" w:cstheme="minorBidi"/>
          <w:sz w:val="20"/>
          <w:szCs w:val="20"/>
        </w:rPr>
      </w:pPr>
      <w:customXmlInsRangeStart w:id="55" w:author="Author"/>
      <w:sdt>
        <w:sdtPr>
          <w:rPr>
            <w:rFonts w:asciiTheme="minorBidi" w:eastAsia="MS Gothic" w:hAnsiTheme="minorBidi" w:cstheme="minorBidi"/>
            <w:sz w:val="20"/>
            <w:szCs w:val="20"/>
          </w:rPr>
          <w:id w:val="578873372"/>
          <w14:checkbox>
            <w14:checked w14:val="0"/>
            <w14:checkedState w14:val="2612" w14:font="MS Gothic"/>
            <w14:uncheckedState w14:val="2610" w14:font="MS Gothic"/>
          </w14:checkbox>
        </w:sdtPr>
        <w:sdtContent>
          <w:customXmlInsRangeEnd w:id="55"/>
          <w:ins w:id="56" w:author="Author">
            <w:r w:rsidR="00F9195A" w:rsidRPr="0015064D">
              <w:rPr>
                <w:rFonts w:ascii="Segoe UI Symbol" w:eastAsia="MS Gothic" w:hAnsi="Segoe UI Symbol" w:cs="Segoe UI Symbol"/>
                <w:sz w:val="20"/>
                <w:szCs w:val="20"/>
              </w:rPr>
              <w:t>☐</w:t>
            </w:r>
          </w:ins>
          <w:customXmlInsRangeStart w:id="57" w:author="Author"/>
        </w:sdtContent>
      </w:sdt>
      <w:customXmlInsRangeEnd w:id="57"/>
      <w:ins w:id="58" w:author="Author">
        <w:r w:rsidR="00FA7E92" w:rsidRPr="0015064D">
          <w:rPr>
            <w:rFonts w:asciiTheme="minorBidi" w:eastAsia="MS Gothic" w:hAnsiTheme="minorBidi" w:cstheme="minorBidi"/>
            <w:sz w:val="20"/>
            <w:szCs w:val="20"/>
          </w:rPr>
          <w:t xml:space="preserve"> N</w:t>
        </w:r>
        <w:r w:rsidR="004B424B" w:rsidRPr="0015064D">
          <w:rPr>
            <w:sz w:val="20"/>
            <w:szCs w:val="20"/>
          </w:rPr>
          <w:t>orme ST.97 ou autre JSON</w:t>
        </w:r>
        <w:r w:rsidR="004B424B" w:rsidRPr="0015064D">
          <w:rPr>
            <w:rFonts w:asciiTheme="minorBidi" w:hAnsiTheme="minorBidi"/>
            <w:sz w:val="20"/>
            <w:szCs w:val="20"/>
          </w:rPr>
          <w:tab/>
        </w:r>
      </w:ins>
    </w:p>
    <w:p w14:paraId="7E4BB789" w14:textId="24A0CF5C" w:rsidR="0060318C" w:rsidRPr="0015064D" w:rsidRDefault="00FD77A5" w:rsidP="00FA7E92">
      <w:pPr>
        <w:widowControl/>
        <w:autoSpaceDE/>
        <w:autoSpaceDN/>
        <w:spacing w:after="220" w:line="259" w:lineRule="auto"/>
        <w:ind w:firstLine="426"/>
        <w:rPr>
          <w:ins w:id="59" w:author="Author"/>
          <w:rFonts w:asciiTheme="minorBidi" w:hAnsiTheme="minorBidi" w:cstheme="minorBidi"/>
          <w:sz w:val="20"/>
          <w:szCs w:val="20"/>
        </w:rPr>
      </w:pPr>
      <w:ins w:id="60" w:author="Author">
        <w:r w:rsidRPr="0015064D">
          <w:rPr>
            <w:rFonts w:asciiTheme="minorBidi" w:hAnsiTheme="minorBidi"/>
            <w:noProof/>
            <w:sz w:val="20"/>
            <w:szCs w:val="20"/>
          </w:rPr>
          <mc:AlternateContent>
            <mc:Choice Requires="wps">
              <w:drawing>
                <wp:anchor distT="45720" distB="45720" distL="114300" distR="114300" simplePos="0" relativeHeight="251658255" behindDoc="0" locked="0" layoutInCell="1" allowOverlap="1" wp14:anchorId="439C5746" wp14:editId="28BA2DEC">
                  <wp:simplePos x="0" y="0"/>
                  <wp:positionH relativeFrom="column">
                    <wp:posOffset>3426612</wp:posOffset>
                  </wp:positionH>
                  <wp:positionV relativeFrom="paragraph">
                    <wp:posOffset>290830</wp:posOffset>
                  </wp:positionV>
                  <wp:extent cx="2360930" cy="238760"/>
                  <wp:effectExtent l="0" t="0" r="23495" b="27940"/>
                  <wp:wrapNone/>
                  <wp:docPr id="18071494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38760"/>
                          </a:xfrm>
                          <a:prstGeom prst="rect">
                            <a:avLst/>
                          </a:prstGeom>
                          <a:solidFill>
                            <a:srgbClr val="FFFFFF"/>
                          </a:solidFill>
                          <a:ln w="9525">
                            <a:solidFill>
                              <a:srgbClr val="000000"/>
                            </a:solidFill>
                            <a:miter lim="800000"/>
                            <a:headEnd/>
                            <a:tailEnd/>
                          </a:ln>
                        </wps:spPr>
                        <wps:txbx>
                          <w:txbxContent>
                            <w:p w14:paraId="51477932" w14:textId="77777777" w:rsidR="00A372CA" w:rsidRPr="00A372CA" w:rsidRDefault="00A372CA" w:rsidP="00A372CA">
                              <w:pPr>
                                <w:rPr>
                                  <w:ins w:id="61" w:author="Author"/>
                                  <w:sz w:val="15"/>
                                  <w:szCs w:val="15"/>
                                </w:rPr>
                              </w:pPr>
                            </w:p>
                            <w:p w14:paraId="3E0153E6" w14:textId="77777777" w:rsidR="00A372CA" w:rsidRPr="00A372CA" w:rsidRDefault="00A372CA" w:rsidP="00A372CA">
                              <w:pPr>
                                <w:rPr>
                                  <w:sz w:val="15"/>
                                  <w:szCs w:val="15"/>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39C5746" id="_x0000_s1028" type="#_x0000_t202" style="position:absolute;left:0;text-align:left;margin-left:269.8pt;margin-top:22.9pt;width:185.9pt;height:18.8pt;z-index:251658255;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">
                  <v:textbox>
                    <w:txbxContent>
                      <w:p w14:paraId="51477932" w14:textId="77777777" w:rsidR="00A372CA" w:rsidRPr="00A372CA" w:rsidRDefault="00A372CA" w:rsidP="00A372CA">
                        <w:pPr>
                          <w:rPr>
                            <w:ins w:id="62" w:author="Author"/>
                            <w:sz w:val="15"/>
                            <w:szCs w:val="15"/>
                          </w:rPr>
                        </w:pPr>
                      </w:p>
                      <w:p w14:paraId="3E0153E6" w14:textId="77777777" w:rsidR="00A372CA" w:rsidRPr="00A372CA" w:rsidRDefault="00A372CA" w:rsidP="00A372CA">
                        <w:pPr>
                          <w:rPr>
                            <w:sz w:val="15"/>
                            <w:szCs w:val="15"/>
                          </w:rPr>
                        </w:pPr>
                      </w:p>
                    </w:txbxContent>
                  </v:textbox>
                </v:shape>
              </w:pict>
            </mc:Fallback>
          </mc:AlternateContent>
        </w:r>
        <w:r w:rsidRPr="0015064D">
          <w:rPr>
            <w:rFonts w:asciiTheme="minorBidi" w:hAnsiTheme="minorBidi"/>
            <w:noProof/>
            <w:sz w:val="20"/>
            <w:szCs w:val="20"/>
          </w:rPr>
          <mc:AlternateContent>
            <mc:Choice Requires="wps">
              <w:drawing>
                <wp:anchor distT="45720" distB="45720" distL="114300" distR="114300" simplePos="0" relativeHeight="251658244" behindDoc="0" locked="0" layoutInCell="1" allowOverlap="1" wp14:anchorId="01E9B5D5" wp14:editId="5D7113BF">
                  <wp:simplePos x="0" y="0"/>
                  <wp:positionH relativeFrom="column">
                    <wp:posOffset>3429152</wp:posOffset>
                  </wp:positionH>
                  <wp:positionV relativeFrom="paragraph">
                    <wp:posOffset>-34290</wp:posOffset>
                  </wp:positionV>
                  <wp:extent cx="2360930" cy="238760"/>
                  <wp:effectExtent l="0" t="0" r="23495" b="27940"/>
                  <wp:wrapNone/>
                  <wp:docPr id="890668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38760"/>
                          </a:xfrm>
                          <a:prstGeom prst="rect">
                            <a:avLst/>
                          </a:prstGeom>
                          <a:solidFill>
                            <a:srgbClr val="FFFFFF"/>
                          </a:solidFill>
                          <a:ln w="9525">
                            <a:solidFill>
                              <a:srgbClr val="000000"/>
                            </a:solidFill>
                            <a:miter lim="800000"/>
                            <a:headEnd/>
                            <a:tailEnd/>
                          </a:ln>
                        </wps:spPr>
                        <wps:txbx>
                          <w:txbxContent>
                            <w:p w14:paraId="503FA51C" w14:textId="77777777" w:rsidR="00D62526" w:rsidRPr="00A372CA" w:rsidRDefault="00D62526" w:rsidP="00D62526">
                              <w:pPr>
                                <w:rPr>
                                  <w:ins w:id="63" w:author="Author"/>
                                  <w:sz w:val="15"/>
                                  <w:szCs w:val="15"/>
                                </w:rPr>
                              </w:pPr>
                            </w:p>
                            <w:p w14:paraId="34AE0A46" w14:textId="77777777" w:rsidR="00D62526" w:rsidRPr="00A372CA" w:rsidRDefault="00D62526" w:rsidP="00D62526">
                              <w:pPr>
                                <w:rPr>
                                  <w:sz w:val="15"/>
                                  <w:szCs w:val="15"/>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1E9B5D5" id="_x0000_s1029" type="#_x0000_t202" style="position:absolute;left:0;text-align:left;margin-left:270pt;margin-top:-2.7pt;width:185.9pt;height:18.8pt;z-index:25165824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">
                  <v:textbox>
                    <w:txbxContent>
                      <w:p w14:paraId="503FA51C" w14:textId="77777777" w:rsidR="00D62526" w:rsidRPr="00A372CA" w:rsidRDefault="00D62526" w:rsidP="00D62526">
                        <w:pPr>
                          <w:rPr>
                            <w:ins w:id="64" w:author="Author"/>
                            <w:sz w:val="15"/>
                            <w:szCs w:val="15"/>
                          </w:rPr>
                        </w:pPr>
                      </w:p>
                      <w:p w14:paraId="34AE0A46" w14:textId="77777777" w:rsidR="00D62526" w:rsidRPr="00A372CA" w:rsidRDefault="00D62526" w:rsidP="00D62526">
                        <w:pPr>
                          <w:rPr>
                            <w:sz w:val="15"/>
                            <w:szCs w:val="15"/>
                          </w:rPr>
                        </w:pPr>
                      </w:p>
                    </w:txbxContent>
                  </v:textbox>
                </v:shape>
              </w:pict>
            </mc:Fallback>
          </mc:AlternateContent>
        </w:r>
      </w:ins>
      <w:sdt>
        <w:sdtPr>
          <w:rPr>
            <w:rFonts w:asciiTheme="minorBidi" w:hAnsiTheme="minorBidi" w:cstheme="minorBidi"/>
            <w:sz w:val="20"/>
            <w:szCs w:val="20"/>
          </w:rPr>
          <w:id w:val="480963325"/>
          <w14:checkbox>
            <w14:checked w14:val="0"/>
            <w14:checkedState w14:val="2612" w14:font="MS Gothic"/>
            <w14:uncheckedState w14:val="2610" w14:font="MS Gothic"/>
          </w14:checkbox>
        </w:sdtPr>
        <w:sdtContent>
          <w:r w:rsidR="00FA7E92" w:rsidRPr="0015064D">
            <w:rPr>
              <w:rFonts w:ascii="MS Gothic" w:eastAsia="MS Gothic" w:hAnsi="MS Gothic" w:cstheme="minorBidi" w:hint="eastAsia"/>
              <w:sz w:val="20"/>
              <w:szCs w:val="20"/>
            </w:rPr>
            <w:t>☐</w:t>
          </w:r>
        </w:sdtContent>
      </w:sdt>
      <w:ins w:id="65" w:author="Author">
        <w:r w:rsidR="00FA7E92" w:rsidRPr="0015064D">
          <w:rPr>
            <w:rFonts w:asciiTheme="minorBidi" w:hAnsiTheme="minorBidi" w:cstheme="minorBidi"/>
            <w:sz w:val="20"/>
            <w:szCs w:val="20"/>
          </w:rPr>
          <w:t xml:space="preserve"> </w:t>
        </w:r>
        <w:r w:rsidRPr="0015064D">
          <w:rPr>
            <w:sz w:val="20"/>
            <w:szCs w:val="20"/>
          </w:rPr>
          <w:t>Base de données relationnelle</w:t>
        </w:r>
        <w:r w:rsidRPr="0015064D">
          <w:rPr>
            <w:rFonts w:asciiTheme="minorBidi" w:hAnsiTheme="minorBidi"/>
            <w:sz w:val="20"/>
            <w:szCs w:val="20"/>
          </w:rPr>
          <w:tab/>
        </w:r>
      </w:ins>
    </w:p>
    <w:p w14:paraId="39CCFC4E" w14:textId="2767C17C" w:rsidR="0060318C" w:rsidRPr="0015064D" w:rsidRDefault="00000000" w:rsidP="00FA7E92">
      <w:pPr>
        <w:widowControl/>
        <w:autoSpaceDE/>
        <w:autoSpaceDN/>
        <w:spacing w:after="220" w:line="259" w:lineRule="auto"/>
        <w:ind w:firstLine="426"/>
        <w:rPr>
          <w:ins w:id="66" w:author="Author"/>
          <w:rFonts w:asciiTheme="minorBidi" w:hAnsiTheme="minorBidi" w:cstheme="minorBidi"/>
          <w:sz w:val="20"/>
          <w:szCs w:val="20"/>
        </w:rPr>
      </w:pPr>
      <w:sdt>
        <w:sdtPr>
          <w:rPr>
            <w:rFonts w:asciiTheme="minorBidi" w:hAnsiTheme="minorBidi" w:cstheme="minorBidi"/>
            <w:sz w:val="20"/>
            <w:szCs w:val="20"/>
          </w:rPr>
          <w:id w:val="1856776222"/>
          <w14:checkbox>
            <w14:checked w14:val="0"/>
            <w14:checkedState w14:val="2612" w14:font="MS Gothic"/>
            <w14:uncheckedState w14:val="2610" w14:font="MS Gothic"/>
          </w14:checkbox>
        </w:sdtPr>
        <w:sdtContent>
          <w:r w:rsidR="002117AC" w:rsidRPr="0015064D">
            <w:rPr>
              <w:rFonts w:ascii="Segoe UI Symbol" w:eastAsia="MS Gothic" w:hAnsi="Segoe UI Symbol" w:cs="Segoe UI Symbol"/>
              <w:sz w:val="20"/>
              <w:szCs w:val="20"/>
            </w:rPr>
            <w:t>☐</w:t>
          </w:r>
        </w:sdtContent>
      </w:sdt>
      <w:ins w:id="67" w:author="Author">
        <w:r w:rsidR="00FA7E92" w:rsidRPr="0015064D">
          <w:rPr>
            <w:rFonts w:asciiTheme="minorBidi" w:hAnsiTheme="minorBidi" w:cstheme="minorBidi"/>
            <w:sz w:val="20"/>
            <w:szCs w:val="20"/>
          </w:rPr>
          <w:t xml:space="preserve"> </w:t>
        </w:r>
        <w:r w:rsidR="002117AC" w:rsidRPr="0015064D">
          <w:rPr>
            <w:sz w:val="20"/>
            <w:szCs w:val="20"/>
          </w:rPr>
          <w:t>Autre (veuillez préciser)</w:t>
        </w:r>
      </w:ins>
      <w:r w:rsidR="002117AC" w:rsidRPr="0015064D">
        <w:rPr>
          <w:rFonts w:asciiTheme="minorBidi" w:hAnsiTheme="minorBidi"/>
          <w:i/>
          <w:sz w:val="20"/>
          <w:szCs w:val="20"/>
        </w:rPr>
        <w:tab/>
      </w:r>
    </w:p>
    <w:p w14:paraId="2F0A4E82" w14:textId="77777777" w:rsidR="00F54DB0" w:rsidRPr="0015064D" w:rsidRDefault="009A3235" w:rsidP="00084D91">
      <w:pPr>
        <w:pStyle w:val="ListParagraph"/>
        <w:numPr>
          <w:ilvl w:val="0"/>
          <w:numId w:val="18"/>
        </w:numPr>
        <w:tabs>
          <w:tab w:val="left" w:pos="877"/>
        </w:tabs>
        <w:spacing w:before="93" w:after="220"/>
        <w:ind w:left="360"/>
        <w:rPr>
          <w:rFonts w:asciiTheme="minorBidi" w:hAnsiTheme="minorBidi" w:cstheme="minorBidi"/>
          <w:sz w:val="20"/>
          <w:szCs w:val="20"/>
        </w:rPr>
      </w:pPr>
      <w:r w:rsidRPr="0015064D">
        <w:rPr>
          <w:rFonts w:asciiTheme="minorBidi" w:hAnsiTheme="minorBidi"/>
          <w:sz w:val="20"/>
          <w:szCs w:val="20"/>
        </w:rPr>
        <w:t>Le public peut‑il effectuer des recherches à partir des références citées par votre office?</w:t>
      </w:r>
    </w:p>
    <w:p w14:paraId="2F0A4E83" w14:textId="1DECB16E" w:rsidR="00F54DB0" w:rsidRPr="0015064D" w:rsidRDefault="00B74BE6" w:rsidP="00A372CA">
      <w:pPr>
        <w:spacing w:before="16" w:after="220"/>
        <w:ind w:left="720"/>
        <w:rPr>
          <w:rFonts w:asciiTheme="minorBidi" w:hAnsiTheme="minorBidi" w:cstheme="minorBidi"/>
          <w:sz w:val="15"/>
          <w:szCs w:val="15"/>
        </w:rPr>
      </w:pPr>
      <w:r>
        <w:rPr>
          <w:rFonts w:asciiTheme="minorBidi" w:hAnsiTheme="minorBidi"/>
          <w:sz w:val="15"/>
          <w:szCs w:val="15"/>
        </w:rPr>
        <w:t>A</w:t>
      </w:r>
      <w:r w:rsidR="009A3235" w:rsidRPr="0015064D">
        <w:rPr>
          <w:rFonts w:asciiTheme="minorBidi" w:hAnsiTheme="minorBidi"/>
          <w:sz w:val="15"/>
          <w:szCs w:val="15"/>
        </w:rPr>
        <w:t>utrement dit, peut‑on consulter le texte ou le document cité à partir des éléments de données qui l’identifient?</w:t>
      </w:r>
    </w:p>
    <w:p w14:paraId="2F0A4E86" w14:textId="6A422C93" w:rsidR="00F54DB0" w:rsidRPr="008E68BE" w:rsidRDefault="009A3235" w:rsidP="00A372CA">
      <w:pPr>
        <w:pStyle w:val="BodyText"/>
        <w:spacing w:after="220"/>
        <w:ind w:left="720"/>
        <w:rPr>
          <w:rFonts w:asciiTheme="minorBidi" w:hAnsiTheme="minorBidi" w:cstheme="minorBidi"/>
        </w:rPr>
      </w:pPr>
      <w:r>
        <w:rPr>
          <w:rFonts w:asciiTheme="minorBidi" w:hAnsiTheme="minorBidi"/>
          <w:noProof/>
        </w:rPr>
        <w:drawing>
          <wp:inline distT="0" distB="0" distL="0" distR="0" wp14:anchorId="2F0A5019" wp14:editId="2F0A501A">
            <wp:extent cx="126993" cy="127000"/>
            <wp:effectExtent l="0" t="0" r="0" b="0"/>
            <wp:docPr id="345" name="Image 3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5" name="Image 345"/>
                    <pic:cNvPicPr/>
                  </pic:nvPicPr>
                  <pic:blipFill>
                    <a:blip r:embed="rId8" cstate="print"/>
                    <a:stretch>
                      <a:fillRect/>
                    </a:stretch>
                  </pic:blipFill>
                  <pic:spPr>
                    <a:xfrm>
                      <a:off x="0" y="0"/>
                      <a:ext cx="126993" cy="127000"/>
                    </a:xfrm>
                    <a:prstGeom prst="rect">
                      <a:avLst/>
                    </a:prstGeom>
                  </pic:spPr>
                </pic:pic>
              </a:graphicData>
            </a:graphic>
          </wp:inline>
        </w:drawing>
      </w:r>
      <w:r>
        <w:rPr>
          <w:rFonts w:asciiTheme="minorBidi" w:hAnsiTheme="minorBidi"/>
        </w:rPr>
        <w:t xml:space="preserve"> Oui</w:t>
      </w:r>
      <w:r>
        <w:rPr>
          <w:rFonts w:asciiTheme="minorBidi" w:hAnsiTheme="minorBidi"/>
        </w:rPr>
        <w:tab/>
      </w:r>
      <w:r>
        <w:rPr>
          <w:rFonts w:asciiTheme="minorBidi" w:hAnsiTheme="minorBidi"/>
        </w:rPr>
        <w:tab/>
      </w:r>
      <w:r>
        <w:rPr>
          <w:noProof/>
        </w:rPr>
        <w:drawing>
          <wp:inline distT="0" distB="0" distL="0" distR="0" wp14:anchorId="2F0A501B" wp14:editId="2F0A501C">
            <wp:extent cx="126993" cy="127000"/>
            <wp:effectExtent l="0" t="0" r="0" b="0"/>
            <wp:docPr id="346" name="Image 3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6" name="Image 346"/>
                    <pic:cNvPicPr/>
                  </pic:nvPicPr>
                  <pic:blipFill>
                    <a:blip r:embed="rId12" cstate="print"/>
                    <a:stretch>
                      <a:fillRect/>
                    </a:stretch>
                  </pic:blipFill>
                  <pic:spPr>
                    <a:xfrm>
                      <a:off x="0" y="0"/>
                      <a:ext cx="126993" cy="127000"/>
                    </a:xfrm>
                    <a:prstGeom prst="rect">
                      <a:avLst/>
                    </a:prstGeom>
                  </pic:spPr>
                </pic:pic>
              </a:graphicData>
            </a:graphic>
          </wp:inline>
        </w:drawing>
      </w:r>
      <w:r>
        <w:rPr>
          <w:rFonts w:asciiTheme="minorBidi" w:hAnsiTheme="minorBidi"/>
        </w:rPr>
        <w:t xml:space="preserve"> Non</w:t>
      </w:r>
    </w:p>
    <w:p w14:paraId="2F0A4E89" w14:textId="4A663760" w:rsidR="00F54DB0" w:rsidRPr="008E68BE" w:rsidRDefault="00A372CA" w:rsidP="00A372CA">
      <w:pPr>
        <w:pStyle w:val="BodyText"/>
        <w:spacing w:before="49" w:after="220"/>
        <w:ind w:left="720"/>
        <w:rPr>
          <w:rFonts w:asciiTheme="minorBidi" w:hAnsiTheme="minorBidi" w:cstheme="minorBidi"/>
          <w:sz w:val="15"/>
        </w:rPr>
      </w:pPr>
      <w:r>
        <w:rPr>
          <w:rFonts w:asciiTheme="minorBidi" w:hAnsiTheme="minorBidi"/>
          <w:sz w:val="15"/>
        </w:rPr>
        <w:t>Dans l’affirmative, veuillez préciser où il est possible d’effectuer des recherches sur les références, p. ex. http://www.?</w:t>
      </w:r>
    </w:p>
    <w:p w14:paraId="2F0A4E8B" w14:textId="40AE2798" w:rsidR="00F54DB0" w:rsidRPr="008E68BE" w:rsidRDefault="00A372CA" w:rsidP="00A372CA">
      <w:pPr>
        <w:pStyle w:val="BodyText"/>
        <w:spacing w:before="185" w:after="220"/>
        <w:ind w:left="720"/>
        <w:rPr>
          <w:rFonts w:asciiTheme="minorBidi" w:hAnsiTheme="minorBidi" w:cstheme="minorBidi"/>
        </w:rPr>
      </w:pPr>
      <w:r>
        <w:rPr>
          <w:rFonts w:asciiTheme="minorBidi" w:hAnsiTheme="minorBidi"/>
          <w:noProof/>
        </w:rPr>
        <mc:AlternateContent>
          <mc:Choice Requires="wpg">
            <w:drawing>
              <wp:inline distT="0" distB="0" distL="0" distR="0" wp14:anchorId="7431D199" wp14:editId="3642E38D">
                <wp:extent cx="1903228" cy="393405"/>
                <wp:effectExtent l="0" t="0" r="20955" b="26035"/>
                <wp:docPr id="1530329873" name="Group 15303298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537549991"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72893124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446502784"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485355586"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495160036"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59325050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61B8E04C" id="Group 1530329873"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" path="m,l5122011,e" filled="f" strokecolor="#d3d0c7" strokeweight=".5pt">
                  <v:path arrowok="t"/>
                </v:shape>
                <w10:anchorlock/>
              </v:group>
            </w:pict>
          </mc:Fallback>
        </mc:AlternateContent>
      </w:r>
    </w:p>
    <w:p w14:paraId="4369EC70" w14:textId="77777777" w:rsidR="00806685" w:rsidRPr="0015064D" w:rsidRDefault="009A3235" w:rsidP="00084D91">
      <w:pPr>
        <w:pStyle w:val="ListParagraph"/>
        <w:numPr>
          <w:ilvl w:val="0"/>
          <w:numId w:val="18"/>
        </w:numPr>
        <w:tabs>
          <w:tab w:val="left" w:pos="821"/>
          <w:tab w:val="left" w:pos="9156"/>
          <w:tab w:val="left" w:pos="10236"/>
        </w:tabs>
        <w:spacing w:before="1" w:after="220"/>
        <w:ind w:left="360"/>
        <w:rPr>
          <w:rFonts w:asciiTheme="minorBidi" w:hAnsiTheme="minorBidi" w:cstheme="minorBidi"/>
          <w:sz w:val="20"/>
          <w:szCs w:val="20"/>
        </w:rPr>
      </w:pPr>
      <w:r w:rsidRPr="0015064D">
        <w:rPr>
          <w:rFonts w:asciiTheme="minorBidi" w:hAnsiTheme="minorBidi"/>
          <w:sz w:val="20"/>
          <w:szCs w:val="20"/>
        </w:rPr>
        <w:t>Les informations figurant dans la base de données peuvent‑elles, techniquement et légalement, faire l’objet d’échanges p. ex. avec d’autres offices?</w:t>
      </w:r>
    </w:p>
    <w:p w14:paraId="2F0A4E8C" w14:textId="2B4E3FAD" w:rsidR="00F54DB0" w:rsidRPr="008E68BE" w:rsidRDefault="009A3235" w:rsidP="00A372CA">
      <w:pPr>
        <w:pStyle w:val="ListParagraph"/>
        <w:tabs>
          <w:tab w:val="left" w:pos="821"/>
        </w:tabs>
        <w:spacing w:before="1" w:after="220"/>
        <w:ind w:left="720" w:firstLine="0"/>
        <w:rPr>
          <w:rFonts w:asciiTheme="minorBidi" w:hAnsiTheme="minorBidi" w:cstheme="minorBidi"/>
          <w:sz w:val="20"/>
        </w:rPr>
      </w:pPr>
      <w:r>
        <w:rPr>
          <w:rFonts w:asciiTheme="minorBidi" w:hAnsiTheme="minorBidi"/>
          <w:noProof/>
        </w:rPr>
        <w:drawing>
          <wp:inline distT="0" distB="0" distL="0" distR="0" wp14:anchorId="2F0A501F" wp14:editId="2F0A5020">
            <wp:extent cx="126993" cy="127000"/>
            <wp:effectExtent l="0" t="0" r="0" b="0"/>
            <wp:docPr id="354" name="Image 3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4" name="Image 354"/>
                    <pic:cNvPicPr/>
                  </pic:nvPicPr>
                  <pic:blipFill>
                    <a:blip r:embed="rId8" cstate="print"/>
                    <a:stretch>
                      <a:fillRect/>
                    </a:stretch>
                  </pic:blipFill>
                  <pic:spPr>
                    <a:xfrm>
                      <a:off x="0" y="0"/>
                      <a:ext cx="126993" cy="127000"/>
                    </a:xfrm>
                    <a:prstGeom prst="rect">
                      <a:avLst/>
                    </a:prstGeom>
                  </pic:spPr>
                </pic:pic>
              </a:graphicData>
            </a:graphic>
          </wp:inline>
        </w:drawing>
      </w:r>
      <w:r>
        <w:rPr>
          <w:rFonts w:asciiTheme="minorBidi" w:hAnsiTheme="minorBidi"/>
          <w:sz w:val="20"/>
        </w:rPr>
        <w:t xml:space="preserve"> Oui</w:t>
      </w:r>
      <w:r>
        <w:rPr>
          <w:rFonts w:asciiTheme="minorBidi" w:hAnsiTheme="minorBidi"/>
          <w:sz w:val="20"/>
        </w:rPr>
        <w:tab/>
      </w:r>
      <w:r>
        <w:rPr>
          <w:rFonts w:asciiTheme="minorBidi" w:hAnsiTheme="minorBidi"/>
          <w:sz w:val="20"/>
        </w:rPr>
        <w:tab/>
      </w:r>
      <w:r>
        <w:rPr>
          <w:noProof/>
        </w:rPr>
        <w:drawing>
          <wp:inline distT="0" distB="0" distL="0" distR="0" wp14:anchorId="2F0A5021" wp14:editId="2F0A5022">
            <wp:extent cx="126993" cy="127000"/>
            <wp:effectExtent l="0" t="0" r="0" b="0"/>
            <wp:docPr id="355" name="Image 3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5" name="Image 355"/>
                    <pic:cNvPicPr/>
                  </pic:nvPicPr>
                  <pic:blipFill>
                    <a:blip r:embed="rId8" cstate="print"/>
                    <a:stretch>
                      <a:fillRect/>
                    </a:stretch>
                  </pic:blipFill>
                  <pic:spPr>
                    <a:xfrm>
                      <a:off x="0" y="0"/>
                      <a:ext cx="126993" cy="127000"/>
                    </a:xfrm>
                    <a:prstGeom prst="rect">
                      <a:avLst/>
                    </a:prstGeom>
                  </pic:spPr>
                </pic:pic>
              </a:graphicData>
            </a:graphic>
          </wp:inline>
        </w:drawing>
      </w:r>
      <w:r>
        <w:rPr>
          <w:rFonts w:asciiTheme="minorBidi" w:hAnsiTheme="minorBidi"/>
          <w:sz w:val="20"/>
        </w:rPr>
        <w:t xml:space="preserve"> Non</w:t>
      </w:r>
    </w:p>
    <w:p w14:paraId="2F0A4E90" w14:textId="0F1B33AF" w:rsidR="00F54DB0" w:rsidRPr="0015064D" w:rsidRDefault="009A3235" w:rsidP="00A372CA">
      <w:pPr>
        <w:pStyle w:val="ListParagraph"/>
        <w:numPr>
          <w:ilvl w:val="0"/>
          <w:numId w:val="18"/>
        </w:numPr>
        <w:tabs>
          <w:tab w:val="left" w:pos="849"/>
        </w:tabs>
        <w:spacing w:after="220" w:line="250" w:lineRule="auto"/>
        <w:ind w:left="360"/>
        <w:rPr>
          <w:rFonts w:asciiTheme="minorBidi" w:hAnsiTheme="minorBidi" w:cstheme="minorBidi"/>
          <w:sz w:val="20"/>
          <w:szCs w:val="20"/>
        </w:rPr>
      </w:pPr>
      <w:r w:rsidRPr="0015064D">
        <w:rPr>
          <w:rFonts w:asciiTheme="minorBidi" w:hAnsiTheme="minorBidi"/>
          <w:sz w:val="20"/>
          <w:szCs w:val="20"/>
        </w:rPr>
        <w:t>Veuillez ajouter toute observation complémentaire que pourrait vous inspirer l’une ou l’autre des questions de la section 4 ci‑dessus :</w:t>
      </w:r>
    </w:p>
    <w:p w14:paraId="0864E920" w14:textId="2A7282EE" w:rsidR="00A3602F" w:rsidRDefault="00A372CA" w:rsidP="00D41948">
      <w:pPr>
        <w:pStyle w:val="BodyText"/>
        <w:spacing w:after="220"/>
        <w:ind w:left="360"/>
        <w:rPr>
          <w:rFonts w:asciiTheme="minorBidi" w:hAnsiTheme="minorBidi" w:cstheme="minorBidi"/>
          <w:b/>
          <w:bCs/>
          <w:sz w:val="26"/>
          <w:szCs w:val="26"/>
        </w:rPr>
      </w:pPr>
      <w:r>
        <w:rPr>
          <w:rFonts w:asciiTheme="minorBidi" w:hAnsiTheme="minorBidi"/>
          <w:noProof/>
        </w:rPr>
        <mc:AlternateContent>
          <mc:Choice Requires="wpg">
            <w:drawing>
              <wp:inline distT="0" distB="0" distL="0" distR="0" wp14:anchorId="3EC7585C" wp14:editId="00958E87">
                <wp:extent cx="1903228" cy="393405"/>
                <wp:effectExtent l="0" t="0" r="20955" b="26035"/>
                <wp:docPr id="1257949969" name="Group 12579499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2066789284"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8229545"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3083216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090077017"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123023995"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062058714"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2F69DD57" id="Group 1257949969"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D+s6+IzQMAAA8UAAAOAAAA&#10;AAAAAAAAAAAAAC4CAABkcnMvZTJvRG9jLnhtbFBLAQItABQABgAIAAAAIQBQPRkR3QAAAAQBAAAP&#10;AAAAAAAAAAAAAAAAACcGAABkcnMvZG93bnJldi54bWxQSwUGAAAAAAQABADzAAAAMQ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" path="m,l5122011,e" filled="f" strokecolor="#d3d0c7" strokeweight=".5pt">
                  <v:path arrowok="t"/>
                </v:shape>
                <w10:anchorlock/>
              </v:group>
            </w:pict>
          </mc:Fallback>
        </mc:AlternateContent>
      </w:r>
      <w:r>
        <w:rPr>
          <w:rFonts w:asciiTheme="minorBidi" w:hAnsiTheme="minorBidi"/>
        </w:rPr>
        <w:t xml:space="preserve">  </w:t>
      </w:r>
      <w:r>
        <w:rPr>
          <w:rFonts w:asciiTheme="minorBidi" w:hAnsiTheme="minorBidi"/>
        </w:rPr>
        <w:br w:type="page"/>
      </w:r>
    </w:p>
    <w:p w14:paraId="2F0A4E9B" w14:textId="77777777" w:rsidR="00F54DB0" w:rsidRPr="008A2252" w:rsidRDefault="009A3235" w:rsidP="008E68BE">
      <w:pPr>
        <w:spacing w:after="220"/>
        <w:rPr>
          <w:rFonts w:asciiTheme="minorBidi" w:hAnsiTheme="minorBidi" w:cstheme="minorBidi"/>
          <w:b/>
        </w:rPr>
      </w:pPr>
      <w:r>
        <w:rPr>
          <w:rFonts w:asciiTheme="minorBidi" w:hAnsiTheme="minorBidi"/>
          <w:b/>
        </w:rPr>
        <w:t>Documents publiés par votre office qui peuvent être cités (au moyen d’une référence) : Sections 5 à 7</w:t>
      </w:r>
    </w:p>
    <w:p w14:paraId="2F0A4E9C" w14:textId="77777777" w:rsidR="00F54DB0" w:rsidRPr="008A2252" w:rsidRDefault="009A3235" w:rsidP="008A2252">
      <w:pPr>
        <w:spacing w:before="224" w:after="220"/>
        <w:rPr>
          <w:rFonts w:asciiTheme="minorBidi" w:hAnsiTheme="minorBidi" w:cstheme="minorBidi"/>
          <w:b/>
        </w:rPr>
      </w:pPr>
      <w:r>
        <w:rPr>
          <w:rFonts w:asciiTheme="minorBidi" w:hAnsiTheme="minorBidi"/>
          <w:b/>
        </w:rPr>
        <w:t>Section 5 : Localisation des documents de brevet publiés que l’on peut considérer comme une (ou la) source authentique</w:t>
      </w:r>
    </w:p>
    <w:p w14:paraId="2F0A4E9D" w14:textId="49816413" w:rsidR="00F54DB0" w:rsidRPr="008E68BE" w:rsidRDefault="009A3235" w:rsidP="00084D91">
      <w:pPr>
        <w:pStyle w:val="ListParagraph"/>
        <w:numPr>
          <w:ilvl w:val="0"/>
          <w:numId w:val="18"/>
        </w:numPr>
        <w:tabs>
          <w:tab w:val="left" w:pos="641"/>
        </w:tabs>
        <w:spacing w:before="90" w:after="220" w:line="249" w:lineRule="auto"/>
        <w:ind w:left="360" w:right="604"/>
        <w:rPr>
          <w:ins w:id="68" w:author="Author"/>
          <w:rFonts w:asciiTheme="minorBidi" w:hAnsiTheme="minorBidi" w:cstheme="minorBidi"/>
          <w:sz w:val="18"/>
        </w:rPr>
      </w:pPr>
      <w:r>
        <w:rPr>
          <w:rFonts w:asciiTheme="minorBidi" w:hAnsiTheme="minorBidi"/>
          <w:sz w:val="20"/>
        </w:rPr>
        <w:t xml:space="preserve">Quel support et quel format constituent la (ou une) version légale authentique (source faisant foi) </w:t>
      </w:r>
      <w:del w:id="69" w:author="Author">
        <w:r>
          <w:rPr>
            <w:rFonts w:asciiTheme="minorBidi" w:hAnsiTheme="minorBidi"/>
            <w:sz w:val="20"/>
          </w:rPr>
          <w:delText>des documents de brevet publiés</w:delText>
        </w:r>
      </w:del>
      <w:ins w:id="70" w:author="Author">
        <w:r>
          <w:rPr>
            <w:rFonts w:asciiTheme="minorBidi" w:hAnsiTheme="minorBidi"/>
            <w:sz w:val="20"/>
          </w:rPr>
          <w:t>de la demande de brevet publiée</w:t>
        </w:r>
      </w:ins>
      <w:r>
        <w:rPr>
          <w:rFonts w:asciiTheme="minorBidi" w:hAnsiTheme="minorBidi"/>
          <w:sz w:val="20"/>
        </w:rPr>
        <w:t xml:space="preserve"> par votre office?</w:t>
      </w:r>
      <w:r w:rsidR="00B74BE6">
        <w:rPr>
          <w:rFonts w:asciiTheme="minorBidi" w:hAnsiTheme="minorBidi"/>
          <w:sz w:val="20"/>
        </w:rPr>
        <w:t xml:space="preserve"> </w:t>
      </w:r>
      <w:ins w:id="71" w:author="Author">
        <w:r>
          <w:rPr>
            <w:rFonts w:asciiTheme="minorBidi" w:hAnsiTheme="minorBidi"/>
            <w:sz w:val="20"/>
          </w:rPr>
          <w:t xml:space="preserve"> </w:t>
        </w:r>
        <w:r>
          <w:rPr>
            <w:rFonts w:asciiTheme="minorBidi" w:hAnsiTheme="minorBidi"/>
            <w:i/>
            <w:iCs/>
            <w:sz w:val="20"/>
          </w:rPr>
          <w:t>Choisissez toutes les réponses pertinentes.</w:t>
        </w:r>
      </w:ins>
      <w:r>
        <w:rPr>
          <w:rFonts w:asciiTheme="minorBidi" w:hAnsiTheme="minorBidi"/>
          <w:sz w:val="20"/>
        </w:rPr>
        <w:t xml:space="preserve"> </w:t>
      </w:r>
      <w:r w:rsidR="0015064D">
        <w:rPr>
          <w:rFonts w:asciiTheme="minorBidi" w:hAnsiTheme="minorBidi"/>
          <w:sz w:val="20"/>
        </w:rPr>
        <w:t xml:space="preserve"> </w:t>
      </w:r>
      <w:r>
        <w:rPr>
          <w:rFonts w:asciiTheme="minorBidi" w:hAnsiTheme="minorBidi"/>
          <w:sz w:val="18"/>
        </w:rPr>
        <w:t>Une version légale est, p. ex., un document en accès public qui pourrait être consulté dans une procédure judiciaire.</w:t>
      </w:r>
    </w:p>
    <w:p w14:paraId="300CD6FF" w14:textId="51FF1461" w:rsidR="003A1452" w:rsidRPr="00D11206" w:rsidRDefault="00000000" w:rsidP="008A2252">
      <w:pPr>
        <w:pStyle w:val="ListParagraph"/>
        <w:widowControl/>
        <w:autoSpaceDE/>
        <w:autoSpaceDN/>
        <w:spacing w:after="220" w:line="259" w:lineRule="auto"/>
        <w:ind w:left="720" w:firstLine="0"/>
        <w:rPr>
          <w:ins w:id="72" w:author="Author"/>
          <w:rFonts w:asciiTheme="minorBidi" w:hAnsiTheme="minorBidi" w:cstheme="minorBidi"/>
          <w:sz w:val="20"/>
          <w:szCs w:val="20"/>
        </w:rPr>
      </w:pPr>
      <w:sdt>
        <w:sdtPr>
          <w:rPr>
            <w:rFonts w:asciiTheme="minorBidi" w:hAnsiTheme="minorBidi" w:cstheme="minorBidi"/>
            <w:sz w:val="20"/>
            <w:szCs w:val="20"/>
          </w:rPr>
          <w:id w:val="1741293478"/>
          <w14:checkbox>
            <w14:checked w14:val="0"/>
            <w14:checkedState w14:val="2612" w14:font="MS Gothic"/>
            <w14:uncheckedState w14:val="2610" w14:font="MS Gothic"/>
          </w14:checkbox>
        </w:sdtPr>
        <w:sdtContent>
          <w:r w:rsidR="00FC7289" w:rsidRPr="00D11206">
            <w:rPr>
              <w:rFonts w:ascii="Segoe UI Symbol" w:eastAsia="MS Gothic" w:hAnsi="Segoe UI Symbol" w:cs="Segoe UI Symbol"/>
              <w:sz w:val="20"/>
              <w:szCs w:val="20"/>
            </w:rPr>
            <w:t>☐</w:t>
          </w:r>
        </w:sdtContent>
      </w:sdt>
      <w:ins w:id="73" w:author="Author">
        <w:r w:rsidR="004B424B" w:rsidRPr="00D11206">
          <w:rPr>
            <w:sz w:val="20"/>
            <w:szCs w:val="20"/>
          </w:rPr>
          <w:t>Papier</w:t>
        </w:r>
        <w:r w:rsidR="004B424B" w:rsidRPr="00D11206">
          <w:rPr>
            <w:rFonts w:asciiTheme="minorBidi" w:hAnsiTheme="minorBidi"/>
            <w:sz w:val="20"/>
            <w:szCs w:val="20"/>
          </w:rPr>
          <w:t xml:space="preserve"> </w:t>
        </w:r>
      </w:ins>
    </w:p>
    <w:p w14:paraId="77A0C209" w14:textId="08864D12" w:rsidR="003A1452" w:rsidRPr="00D11206" w:rsidRDefault="00000000" w:rsidP="008A2252">
      <w:pPr>
        <w:pStyle w:val="ListParagraph"/>
        <w:widowControl/>
        <w:autoSpaceDE/>
        <w:autoSpaceDN/>
        <w:spacing w:after="220" w:line="259" w:lineRule="auto"/>
        <w:ind w:left="720" w:firstLine="0"/>
        <w:rPr>
          <w:ins w:id="74" w:author="Author"/>
          <w:rFonts w:asciiTheme="minorBidi" w:hAnsiTheme="minorBidi" w:cstheme="minorBidi"/>
          <w:sz w:val="20"/>
          <w:szCs w:val="20"/>
        </w:rPr>
      </w:pPr>
      <w:sdt>
        <w:sdtPr>
          <w:rPr>
            <w:rFonts w:asciiTheme="minorBidi" w:hAnsiTheme="minorBidi" w:cstheme="minorBidi"/>
            <w:sz w:val="20"/>
            <w:szCs w:val="20"/>
          </w:rPr>
          <w:id w:val="-1480296874"/>
          <w14:checkbox>
            <w14:checked w14:val="0"/>
            <w14:checkedState w14:val="2612" w14:font="MS Gothic"/>
            <w14:uncheckedState w14:val="2610" w14:font="MS Gothic"/>
          </w14:checkbox>
        </w:sdtPr>
        <w:sdtContent>
          <w:r w:rsidR="00FC7289" w:rsidRPr="00D11206">
            <w:rPr>
              <w:rFonts w:ascii="Segoe UI Symbol" w:eastAsia="MS Gothic" w:hAnsi="Segoe UI Symbol" w:cs="Segoe UI Symbol"/>
              <w:sz w:val="20"/>
              <w:szCs w:val="20"/>
            </w:rPr>
            <w:t>☐</w:t>
          </w:r>
        </w:sdtContent>
      </w:sdt>
      <w:ins w:id="75" w:author="Author">
        <w:r w:rsidR="004B424B" w:rsidRPr="00D11206">
          <w:rPr>
            <w:sz w:val="20"/>
            <w:szCs w:val="20"/>
          </w:rPr>
          <w:t>Site Web</w:t>
        </w:r>
      </w:ins>
    </w:p>
    <w:p w14:paraId="6D40C575" w14:textId="260FBB54" w:rsidR="003A1452" w:rsidRPr="00D11206" w:rsidRDefault="00000000" w:rsidP="008A2252">
      <w:pPr>
        <w:pStyle w:val="ListParagraph"/>
        <w:widowControl/>
        <w:autoSpaceDE/>
        <w:autoSpaceDN/>
        <w:spacing w:after="220" w:line="259" w:lineRule="auto"/>
        <w:ind w:left="720" w:firstLine="0"/>
        <w:rPr>
          <w:ins w:id="76" w:author="Author"/>
          <w:rFonts w:asciiTheme="minorBidi" w:hAnsiTheme="minorBidi" w:cstheme="minorBidi"/>
          <w:sz w:val="20"/>
          <w:szCs w:val="20"/>
        </w:rPr>
      </w:pPr>
      <w:sdt>
        <w:sdtPr>
          <w:rPr>
            <w:rFonts w:asciiTheme="minorBidi" w:hAnsiTheme="minorBidi" w:cstheme="minorBidi"/>
            <w:sz w:val="20"/>
            <w:szCs w:val="20"/>
          </w:rPr>
          <w:id w:val="-10302906"/>
          <w14:checkbox>
            <w14:checked w14:val="0"/>
            <w14:checkedState w14:val="2612" w14:font="MS Gothic"/>
            <w14:uncheckedState w14:val="2610" w14:font="MS Gothic"/>
          </w14:checkbox>
        </w:sdtPr>
        <w:sdtContent>
          <w:r w:rsidR="00FC7289" w:rsidRPr="00D11206">
            <w:rPr>
              <w:rFonts w:ascii="Segoe UI Symbol" w:eastAsia="MS Gothic" w:hAnsi="Segoe UI Symbol" w:cs="Segoe UI Symbol"/>
              <w:sz w:val="20"/>
              <w:szCs w:val="20"/>
            </w:rPr>
            <w:t>☐</w:t>
          </w:r>
        </w:sdtContent>
      </w:sdt>
      <w:ins w:id="77" w:author="Author">
        <w:r w:rsidR="004B424B" w:rsidRPr="00D11206">
          <w:rPr>
            <w:sz w:val="20"/>
            <w:szCs w:val="20"/>
          </w:rPr>
          <w:t xml:space="preserve">Publication groupée (via SFTP ou API) </w:t>
        </w:r>
        <w:r w:rsidR="004B424B" w:rsidRPr="00D11206">
          <w:rPr>
            <w:rFonts w:asciiTheme="minorBidi" w:hAnsiTheme="minorBidi"/>
            <w:sz w:val="20"/>
            <w:szCs w:val="20"/>
          </w:rPr>
          <w:t xml:space="preserve"> </w:t>
        </w:r>
      </w:ins>
    </w:p>
    <w:p w14:paraId="68E412D0" w14:textId="0DB8427E" w:rsidR="003A1452" w:rsidRPr="00D11206" w:rsidRDefault="00000000" w:rsidP="008A2252">
      <w:pPr>
        <w:pStyle w:val="ListParagraph"/>
        <w:widowControl/>
        <w:autoSpaceDE/>
        <w:autoSpaceDN/>
        <w:spacing w:after="220" w:line="259" w:lineRule="auto"/>
        <w:ind w:left="720" w:firstLine="0"/>
        <w:rPr>
          <w:ins w:id="78" w:author="Author"/>
          <w:rFonts w:asciiTheme="minorBidi" w:hAnsiTheme="minorBidi" w:cstheme="minorBidi"/>
          <w:sz w:val="20"/>
          <w:szCs w:val="20"/>
        </w:rPr>
      </w:pPr>
      <w:sdt>
        <w:sdtPr>
          <w:rPr>
            <w:rFonts w:asciiTheme="minorBidi" w:hAnsiTheme="minorBidi" w:cstheme="minorBidi"/>
            <w:sz w:val="20"/>
            <w:szCs w:val="20"/>
          </w:rPr>
          <w:id w:val="808898734"/>
          <w14:checkbox>
            <w14:checked w14:val="0"/>
            <w14:checkedState w14:val="2612" w14:font="MS Gothic"/>
            <w14:uncheckedState w14:val="2610" w14:font="MS Gothic"/>
          </w14:checkbox>
        </w:sdtPr>
        <w:sdtContent>
          <w:r w:rsidR="00FC7289" w:rsidRPr="00D11206">
            <w:rPr>
              <w:rFonts w:ascii="Segoe UI Symbol" w:eastAsia="MS Gothic" w:hAnsi="Segoe UI Symbol" w:cs="Segoe UI Symbol"/>
              <w:sz w:val="20"/>
              <w:szCs w:val="20"/>
            </w:rPr>
            <w:t>☐</w:t>
          </w:r>
        </w:sdtContent>
      </w:sdt>
      <w:ins w:id="79" w:author="Author">
        <w:r w:rsidR="004B424B" w:rsidRPr="00D11206">
          <w:rPr>
            <w:sz w:val="20"/>
            <w:szCs w:val="20"/>
          </w:rPr>
          <w:t>CD/DVD</w:t>
        </w:r>
        <w:r w:rsidR="004B424B" w:rsidRPr="00D11206">
          <w:rPr>
            <w:rFonts w:asciiTheme="minorBidi" w:hAnsiTheme="minorBidi"/>
            <w:sz w:val="20"/>
            <w:szCs w:val="20"/>
          </w:rPr>
          <w:t xml:space="preserve"> </w:t>
        </w:r>
      </w:ins>
    </w:p>
    <w:p w14:paraId="10B29267" w14:textId="7526903C" w:rsidR="003A1452" w:rsidRPr="00D11206" w:rsidRDefault="00000000" w:rsidP="008A2252">
      <w:pPr>
        <w:pStyle w:val="ListParagraph"/>
        <w:widowControl/>
        <w:autoSpaceDE/>
        <w:autoSpaceDN/>
        <w:spacing w:after="220" w:line="259" w:lineRule="auto"/>
        <w:ind w:left="720" w:firstLine="0"/>
        <w:rPr>
          <w:ins w:id="80" w:author="Author"/>
          <w:rFonts w:asciiTheme="minorBidi" w:hAnsiTheme="minorBidi" w:cstheme="minorBidi"/>
          <w:sz w:val="20"/>
          <w:szCs w:val="20"/>
        </w:rPr>
      </w:pPr>
      <w:sdt>
        <w:sdtPr>
          <w:rPr>
            <w:rFonts w:asciiTheme="minorBidi" w:hAnsiTheme="minorBidi" w:cstheme="minorBidi"/>
            <w:sz w:val="20"/>
            <w:szCs w:val="20"/>
          </w:rPr>
          <w:id w:val="395787210"/>
          <w14:checkbox>
            <w14:checked w14:val="0"/>
            <w14:checkedState w14:val="2612" w14:font="MS Gothic"/>
            <w14:uncheckedState w14:val="2610" w14:font="MS Gothic"/>
          </w14:checkbox>
        </w:sdtPr>
        <w:sdtContent>
          <w:r w:rsidR="00FC7289" w:rsidRPr="00D11206">
            <w:rPr>
              <w:rFonts w:ascii="Segoe UI Symbol" w:eastAsia="MS Gothic" w:hAnsi="Segoe UI Symbol" w:cs="Segoe UI Symbol"/>
              <w:sz w:val="20"/>
              <w:szCs w:val="20"/>
            </w:rPr>
            <w:t>☐</w:t>
          </w:r>
        </w:sdtContent>
      </w:sdt>
      <w:ins w:id="81" w:author="Author">
        <w:r w:rsidR="004B424B" w:rsidRPr="00D11206">
          <w:rPr>
            <w:sz w:val="20"/>
            <w:szCs w:val="20"/>
          </w:rPr>
          <w:t>[Autre], veuillez préciser</w:t>
        </w:r>
      </w:ins>
    </w:p>
    <w:p w14:paraId="73522F3B" w14:textId="79DEE6F0" w:rsidR="003A1452" w:rsidRPr="008E68BE" w:rsidDel="0094064B" w:rsidRDefault="008A2252" w:rsidP="008A2252">
      <w:pPr>
        <w:pStyle w:val="ListParagraph"/>
        <w:tabs>
          <w:tab w:val="left" w:pos="641"/>
        </w:tabs>
        <w:spacing w:before="90" w:after="220" w:line="249" w:lineRule="auto"/>
        <w:ind w:left="720" w:right="604" w:firstLine="0"/>
        <w:rPr>
          <w:del w:id="82" w:author="Author"/>
          <w:rFonts w:asciiTheme="minorBidi" w:hAnsiTheme="minorBidi" w:cstheme="minorBidi"/>
          <w:sz w:val="18"/>
        </w:rPr>
      </w:pPr>
      <w:r>
        <w:rPr>
          <w:rFonts w:asciiTheme="minorBidi" w:hAnsiTheme="minorBidi"/>
          <w:noProof/>
        </w:rPr>
        <mc:AlternateContent>
          <mc:Choice Requires="wpg">
            <w:drawing>
              <wp:inline distT="0" distB="0" distL="0" distR="0" wp14:anchorId="6926D118" wp14:editId="113062DC">
                <wp:extent cx="1903228" cy="393405"/>
                <wp:effectExtent l="0" t="0" r="20955" b="26035"/>
                <wp:docPr id="218718121" name="Group 218718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961655002"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688911224"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64618707"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905627884"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201010365"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41798304"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59CCC5B5" id="Group 218718121"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" path="m,l5122011,e" filled="f" strokecolor="#d3d0c7" strokeweight=".5pt">
                  <v:path arrowok="t"/>
                </v:shape>
                <w10:anchorlock/>
              </v:group>
            </w:pict>
          </mc:Fallback>
        </mc:AlternateContent>
      </w:r>
    </w:p>
    <w:p w14:paraId="2F0A4EA1" w14:textId="2B9D0DCB" w:rsidR="00F54DB0" w:rsidRPr="008E68BE" w:rsidRDefault="009A3235" w:rsidP="008E68BE">
      <w:pPr>
        <w:spacing w:after="220"/>
        <w:ind w:firstLine="720"/>
        <w:rPr>
          <w:rFonts w:asciiTheme="minorBidi" w:hAnsiTheme="minorBidi" w:cstheme="minorBidi"/>
          <w:sz w:val="16"/>
        </w:rPr>
      </w:pPr>
      <w:del w:id="83" w:author="Author">
        <w:r>
          <w:delText>Support : p. ex. Internet ou papier</w:delText>
        </w:r>
      </w:del>
      <w:customXmlDelRangeStart w:id="84" w:author="Author"/>
      <w:sdt>
        <w:sdtPr>
          <w:rPr>
            <w:rFonts w:asciiTheme="minorBidi" w:hAnsiTheme="minorBidi" w:cstheme="minorBidi"/>
          </w:rPr>
          <w:id w:val="998853378"/>
          <w14:checkbox>
            <w14:checked w14:val="0"/>
            <w14:checkedState w14:val="2612" w14:font="MS Gothic"/>
            <w14:uncheckedState w14:val="2610" w14:font="MS Gothic"/>
          </w14:checkbox>
        </w:sdtPr>
        <w:sdtEndPr>
          <w:rPr>
            <w:sz w:val="16"/>
          </w:rPr>
        </w:sdtEndPr>
        <w:sdtContent>
          <w:customXmlDelRangeEnd w:id="84"/>
          <w:customXmlDelRangeStart w:id="85" w:author="Author"/>
        </w:sdtContent>
      </w:sdt>
      <w:customXmlDelRangeEnd w:id="85"/>
    </w:p>
    <w:p w14:paraId="77D31490" w14:textId="1E040AFD" w:rsidR="00666350" w:rsidRPr="00D11206" w:rsidRDefault="00666350" w:rsidP="00084D91">
      <w:pPr>
        <w:pStyle w:val="ListParagraph"/>
        <w:numPr>
          <w:ilvl w:val="0"/>
          <w:numId w:val="18"/>
        </w:numPr>
        <w:spacing w:after="220"/>
        <w:ind w:left="360"/>
        <w:rPr>
          <w:ins w:id="86" w:author="Author"/>
          <w:rFonts w:asciiTheme="minorBidi" w:hAnsiTheme="minorBidi" w:cstheme="minorBidi"/>
          <w:i/>
          <w:sz w:val="20"/>
          <w:szCs w:val="20"/>
        </w:rPr>
      </w:pPr>
      <w:ins w:id="87" w:author="Author">
        <w:r w:rsidRPr="00D11206">
          <w:rPr>
            <w:sz w:val="20"/>
            <w:szCs w:val="20"/>
          </w:rPr>
          <w:t>Quel support et quel format constituent la (ou une) version légale authentique (source faisant foi) des brevets délivrés publiés par votre office?</w:t>
        </w:r>
        <w:r w:rsidRPr="00D11206">
          <w:rPr>
            <w:rFonts w:asciiTheme="minorBidi" w:hAnsiTheme="minorBidi"/>
            <w:sz w:val="20"/>
            <w:szCs w:val="20"/>
          </w:rPr>
          <w:t xml:space="preserve"> </w:t>
        </w:r>
        <w:r w:rsidR="0015064D" w:rsidRPr="00D11206">
          <w:rPr>
            <w:rFonts w:asciiTheme="minorBidi" w:hAnsiTheme="minorBidi"/>
            <w:sz w:val="20"/>
            <w:szCs w:val="20"/>
          </w:rPr>
          <w:t xml:space="preserve"> </w:t>
        </w:r>
        <w:r w:rsidRPr="00D11206">
          <w:rPr>
            <w:i/>
            <w:iCs/>
            <w:sz w:val="20"/>
            <w:szCs w:val="20"/>
          </w:rPr>
          <w:t>Choisissez toutes les réponses pertinentes</w:t>
        </w:r>
        <w:r w:rsidR="0015064D" w:rsidRPr="00D11206">
          <w:rPr>
            <w:i/>
            <w:iCs/>
            <w:sz w:val="20"/>
            <w:szCs w:val="20"/>
          </w:rPr>
          <w:t> </w:t>
        </w:r>
        <w:r w:rsidRPr="00D11206">
          <w:rPr>
            <w:i/>
            <w:iCs/>
            <w:sz w:val="20"/>
            <w:szCs w:val="20"/>
          </w:rPr>
          <w:t>:</w:t>
        </w:r>
      </w:ins>
    </w:p>
    <w:p w14:paraId="6C21D490" w14:textId="7AD7A894" w:rsidR="00666350" w:rsidRPr="00D11206" w:rsidRDefault="00000000" w:rsidP="008A2252">
      <w:pPr>
        <w:pStyle w:val="ListParagraph"/>
        <w:widowControl/>
        <w:autoSpaceDE/>
        <w:autoSpaceDN/>
        <w:spacing w:after="220" w:line="259" w:lineRule="auto"/>
        <w:ind w:firstLine="0"/>
        <w:rPr>
          <w:ins w:id="88" w:author="Author"/>
          <w:rFonts w:asciiTheme="minorBidi" w:hAnsiTheme="minorBidi" w:cstheme="minorBidi"/>
          <w:sz w:val="20"/>
          <w:szCs w:val="20"/>
        </w:rPr>
      </w:pPr>
      <w:sdt>
        <w:sdtPr>
          <w:rPr>
            <w:rFonts w:asciiTheme="minorBidi" w:hAnsiTheme="minorBidi" w:cstheme="minorBidi"/>
            <w:sz w:val="20"/>
            <w:szCs w:val="20"/>
          </w:rPr>
          <w:id w:val="-395047620"/>
          <w14:checkbox>
            <w14:checked w14:val="0"/>
            <w14:checkedState w14:val="2612" w14:font="MS Gothic"/>
            <w14:uncheckedState w14:val="2610" w14:font="MS Gothic"/>
          </w14:checkbox>
        </w:sdtPr>
        <w:sdtContent>
          <w:r w:rsidR="00723D3C" w:rsidRPr="00D11206">
            <w:rPr>
              <w:rFonts w:ascii="MS Gothic" w:eastAsia="MS Gothic" w:hAnsi="MS Gothic" w:cstheme="minorBidi"/>
              <w:sz w:val="20"/>
              <w:szCs w:val="20"/>
            </w:rPr>
            <w:t>☐</w:t>
          </w:r>
        </w:sdtContent>
      </w:sdt>
      <w:ins w:id="89" w:author="Author">
        <w:r w:rsidR="004B424B" w:rsidRPr="00D11206">
          <w:rPr>
            <w:sz w:val="20"/>
            <w:szCs w:val="20"/>
          </w:rPr>
          <w:t>Papier uniquement</w:t>
        </w:r>
      </w:ins>
    </w:p>
    <w:p w14:paraId="68E47BBD" w14:textId="3CF2E814" w:rsidR="00666350" w:rsidRPr="00D11206" w:rsidRDefault="00000000" w:rsidP="008A2252">
      <w:pPr>
        <w:pStyle w:val="ListParagraph"/>
        <w:widowControl/>
        <w:autoSpaceDE/>
        <w:autoSpaceDN/>
        <w:spacing w:after="220" w:line="259" w:lineRule="auto"/>
        <w:ind w:firstLine="0"/>
        <w:rPr>
          <w:ins w:id="90" w:author="Author"/>
          <w:rFonts w:asciiTheme="minorBidi" w:hAnsiTheme="minorBidi" w:cstheme="minorBidi"/>
          <w:sz w:val="20"/>
          <w:szCs w:val="20"/>
        </w:rPr>
      </w:pPr>
      <w:customXmlInsRangeStart w:id="91" w:author="Author"/>
      <w:sdt>
        <w:sdtPr>
          <w:rPr>
            <w:rFonts w:asciiTheme="minorBidi" w:eastAsia="MS Gothic" w:hAnsiTheme="minorBidi" w:cstheme="minorBidi"/>
            <w:sz w:val="20"/>
            <w:szCs w:val="20"/>
          </w:rPr>
          <w:id w:val="1481491829"/>
          <w14:checkbox>
            <w14:checked w14:val="0"/>
            <w14:checkedState w14:val="2612" w14:font="MS Gothic"/>
            <w14:uncheckedState w14:val="2610" w14:font="MS Gothic"/>
          </w14:checkbox>
        </w:sdtPr>
        <w:sdtContent>
          <w:customXmlInsRangeEnd w:id="91"/>
          <w:ins w:id="92" w:author="Author">
            <w:r w:rsidR="00723D3C" w:rsidRPr="00D11206">
              <w:rPr>
                <w:rFonts w:ascii="Segoe UI Symbol" w:eastAsia="MS Gothic" w:hAnsi="Segoe UI Symbol" w:cs="Segoe UI Symbol"/>
                <w:sz w:val="20"/>
                <w:szCs w:val="20"/>
              </w:rPr>
              <w:t>☐</w:t>
            </w:r>
          </w:ins>
          <w:customXmlInsRangeStart w:id="93" w:author="Author"/>
        </w:sdtContent>
      </w:sdt>
      <w:customXmlInsRangeEnd w:id="93"/>
      <w:ins w:id="94" w:author="Author">
        <w:r w:rsidR="004B424B" w:rsidRPr="00D11206">
          <w:rPr>
            <w:sz w:val="20"/>
            <w:szCs w:val="20"/>
          </w:rPr>
          <w:t>Site Web</w:t>
        </w:r>
      </w:ins>
    </w:p>
    <w:p w14:paraId="206C035D" w14:textId="653E6F8B" w:rsidR="00666350" w:rsidRPr="00D11206" w:rsidRDefault="00000000" w:rsidP="008A2252">
      <w:pPr>
        <w:pStyle w:val="ListParagraph"/>
        <w:widowControl/>
        <w:autoSpaceDE/>
        <w:autoSpaceDN/>
        <w:spacing w:after="220" w:line="259" w:lineRule="auto"/>
        <w:ind w:firstLine="0"/>
        <w:rPr>
          <w:ins w:id="95" w:author="Author"/>
          <w:rFonts w:asciiTheme="minorBidi" w:hAnsiTheme="minorBidi" w:cstheme="minorBidi"/>
          <w:sz w:val="20"/>
          <w:szCs w:val="20"/>
        </w:rPr>
      </w:pPr>
      <w:customXmlInsRangeStart w:id="96" w:author="Author"/>
      <w:sdt>
        <w:sdtPr>
          <w:rPr>
            <w:rFonts w:asciiTheme="minorBidi" w:hAnsiTheme="minorBidi" w:cstheme="minorBidi"/>
            <w:sz w:val="20"/>
            <w:szCs w:val="20"/>
          </w:rPr>
          <w:id w:val="886538086"/>
          <w14:checkbox>
            <w14:checked w14:val="0"/>
            <w14:checkedState w14:val="2612" w14:font="MS Gothic"/>
            <w14:uncheckedState w14:val="2610" w14:font="MS Gothic"/>
          </w14:checkbox>
        </w:sdtPr>
        <w:sdtContent>
          <w:customXmlInsRangeEnd w:id="96"/>
          <w:ins w:id="97" w:author="Author">
            <w:r w:rsidR="00723D3C" w:rsidRPr="00D11206">
              <w:rPr>
                <w:rFonts w:ascii="Segoe UI Symbol" w:eastAsia="MS Gothic" w:hAnsi="Segoe UI Symbol" w:cs="Segoe UI Symbol"/>
                <w:sz w:val="20"/>
                <w:szCs w:val="20"/>
              </w:rPr>
              <w:t>☐</w:t>
            </w:r>
          </w:ins>
          <w:customXmlInsRangeStart w:id="98" w:author="Author"/>
        </w:sdtContent>
      </w:sdt>
      <w:customXmlInsRangeEnd w:id="98"/>
      <w:ins w:id="99" w:author="Author">
        <w:r w:rsidR="004B424B" w:rsidRPr="00D11206">
          <w:rPr>
            <w:sz w:val="20"/>
            <w:szCs w:val="20"/>
          </w:rPr>
          <w:t xml:space="preserve">Publication groupée (via SFTP ou API) </w:t>
        </w:r>
      </w:ins>
    </w:p>
    <w:p w14:paraId="6AC9CA5E" w14:textId="13BE141D" w:rsidR="00666350" w:rsidRPr="00D11206" w:rsidRDefault="00000000" w:rsidP="008A2252">
      <w:pPr>
        <w:pStyle w:val="ListParagraph"/>
        <w:widowControl/>
        <w:autoSpaceDE/>
        <w:autoSpaceDN/>
        <w:spacing w:after="220" w:line="259" w:lineRule="auto"/>
        <w:ind w:firstLine="0"/>
        <w:rPr>
          <w:ins w:id="100" w:author="Author"/>
          <w:rFonts w:asciiTheme="minorBidi" w:hAnsiTheme="minorBidi" w:cstheme="minorBidi"/>
          <w:sz w:val="20"/>
          <w:szCs w:val="20"/>
        </w:rPr>
      </w:pPr>
      <w:customXmlInsRangeStart w:id="101" w:author="Author"/>
      <w:sdt>
        <w:sdtPr>
          <w:rPr>
            <w:rFonts w:asciiTheme="minorBidi" w:hAnsiTheme="minorBidi" w:cstheme="minorBidi"/>
            <w:sz w:val="20"/>
            <w:szCs w:val="20"/>
          </w:rPr>
          <w:id w:val="563992057"/>
          <w14:checkbox>
            <w14:checked w14:val="0"/>
            <w14:checkedState w14:val="2612" w14:font="MS Gothic"/>
            <w14:uncheckedState w14:val="2610" w14:font="MS Gothic"/>
          </w14:checkbox>
        </w:sdtPr>
        <w:sdtContent>
          <w:customXmlInsRangeEnd w:id="101"/>
          <w:ins w:id="102" w:author="Author">
            <w:r w:rsidR="00723D3C" w:rsidRPr="00D11206">
              <w:rPr>
                <w:rFonts w:ascii="Segoe UI Symbol" w:eastAsia="MS Gothic" w:hAnsi="Segoe UI Symbol" w:cs="Segoe UI Symbol"/>
                <w:sz w:val="20"/>
                <w:szCs w:val="20"/>
              </w:rPr>
              <w:t>☐</w:t>
            </w:r>
          </w:ins>
          <w:customXmlInsRangeStart w:id="103" w:author="Author"/>
        </w:sdtContent>
      </w:sdt>
      <w:customXmlInsRangeEnd w:id="103"/>
      <w:ins w:id="104" w:author="Author">
        <w:r w:rsidR="004B424B" w:rsidRPr="00D11206">
          <w:rPr>
            <w:sz w:val="20"/>
            <w:szCs w:val="20"/>
          </w:rPr>
          <w:t>CD/DVD</w:t>
        </w:r>
        <w:r w:rsidR="004B424B" w:rsidRPr="00D11206">
          <w:rPr>
            <w:rFonts w:asciiTheme="minorBidi" w:hAnsiTheme="minorBidi"/>
            <w:sz w:val="20"/>
            <w:szCs w:val="20"/>
          </w:rPr>
          <w:t xml:space="preserve"> </w:t>
        </w:r>
      </w:ins>
    </w:p>
    <w:p w14:paraId="5A657235" w14:textId="774E7F2B" w:rsidR="00666350" w:rsidRPr="00D11206" w:rsidRDefault="00000000" w:rsidP="008A2252">
      <w:pPr>
        <w:pStyle w:val="ListParagraph"/>
        <w:widowControl/>
        <w:autoSpaceDE/>
        <w:autoSpaceDN/>
        <w:spacing w:after="220" w:line="259" w:lineRule="auto"/>
        <w:ind w:firstLine="0"/>
        <w:rPr>
          <w:ins w:id="105" w:author="Author"/>
          <w:rFonts w:asciiTheme="minorBidi" w:hAnsiTheme="minorBidi" w:cstheme="minorBidi"/>
          <w:sz w:val="20"/>
          <w:szCs w:val="20"/>
        </w:rPr>
      </w:pPr>
      <w:customXmlInsRangeStart w:id="106" w:author="Author"/>
      <w:sdt>
        <w:sdtPr>
          <w:rPr>
            <w:rFonts w:asciiTheme="minorBidi" w:hAnsiTheme="minorBidi" w:cstheme="minorBidi"/>
            <w:sz w:val="20"/>
            <w:szCs w:val="20"/>
          </w:rPr>
          <w:id w:val="927236874"/>
          <w14:checkbox>
            <w14:checked w14:val="0"/>
            <w14:checkedState w14:val="2612" w14:font="MS Gothic"/>
            <w14:uncheckedState w14:val="2610" w14:font="MS Gothic"/>
          </w14:checkbox>
        </w:sdtPr>
        <w:sdtContent>
          <w:customXmlInsRangeEnd w:id="106"/>
          <w:ins w:id="107" w:author="Author">
            <w:r w:rsidR="00723D3C" w:rsidRPr="00D11206">
              <w:rPr>
                <w:rFonts w:ascii="Segoe UI Symbol" w:eastAsia="MS Gothic" w:hAnsi="Segoe UI Symbol" w:cs="Segoe UI Symbol"/>
                <w:sz w:val="20"/>
                <w:szCs w:val="20"/>
              </w:rPr>
              <w:t>☐</w:t>
            </w:r>
          </w:ins>
          <w:customXmlInsRangeStart w:id="108" w:author="Author"/>
        </w:sdtContent>
      </w:sdt>
      <w:customXmlInsRangeEnd w:id="108"/>
      <w:ins w:id="109" w:author="Author">
        <w:r w:rsidR="004B424B" w:rsidRPr="00D11206">
          <w:rPr>
            <w:sz w:val="20"/>
            <w:szCs w:val="20"/>
          </w:rPr>
          <w:t>Autre (veuillez préciser)</w:t>
        </w:r>
        <w:r w:rsidR="004B424B" w:rsidRPr="00D11206">
          <w:rPr>
            <w:rFonts w:asciiTheme="minorBidi" w:hAnsiTheme="minorBidi"/>
            <w:sz w:val="20"/>
            <w:szCs w:val="20"/>
          </w:rPr>
          <w:t xml:space="preserve"> </w:t>
        </w:r>
      </w:ins>
    </w:p>
    <w:p w14:paraId="07AF3A97" w14:textId="197189BD" w:rsidR="00666350" w:rsidRPr="008E68BE" w:rsidRDefault="008A2252" w:rsidP="008A2252">
      <w:pPr>
        <w:tabs>
          <w:tab w:val="left" w:pos="709"/>
        </w:tabs>
        <w:spacing w:after="220"/>
        <w:ind w:left="709"/>
        <w:rPr>
          <w:ins w:id="110" w:author="Author"/>
          <w:rFonts w:asciiTheme="minorBidi" w:hAnsiTheme="minorBidi" w:cstheme="minorBidi"/>
          <w:sz w:val="16"/>
        </w:rPr>
      </w:pPr>
      <w:r>
        <w:rPr>
          <w:rFonts w:asciiTheme="minorBidi" w:hAnsiTheme="minorBidi"/>
          <w:noProof/>
        </w:rPr>
        <mc:AlternateContent>
          <mc:Choice Requires="wpg">
            <w:drawing>
              <wp:inline distT="0" distB="0" distL="0" distR="0" wp14:anchorId="7B5592A3" wp14:editId="1CE76EA7">
                <wp:extent cx="1903228" cy="393405"/>
                <wp:effectExtent l="0" t="0" r="20955" b="26035"/>
                <wp:docPr id="1603313511" name="Group 16033135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368847117"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983114157"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08629148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424435003"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462398937"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361048155"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7EACDB61" id="Group 1603313511"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" path="m,l5122011,e" filled="f" strokecolor="#d3d0c7" strokeweight=".5pt">
                  <v:path arrowok="t"/>
                </v:shape>
                <w10:anchorlock/>
              </v:group>
            </w:pict>
          </mc:Fallback>
        </mc:AlternateContent>
      </w:r>
    </w:p>
    <w:p w14:paraId="2F0A4EA3" w14:textId="64620B9E" w:rsidR="00F54DB0" w:rsidRPr="008E68BE" w:rsidRDefault="009A3235" w:rsidP="00C8557E">
      <w:pPr>
        <w:pStyle w:val="ListParagraph"/>
        <w:numPr>
          <w:ilvl w:val="0"/>
          <w:numId w:val="18"/>
        </w:numPr>
        <w:spacing w:after="220"/>
        <w:ind w:left="360"/>
        <w:rPr>
          <w:ins w:id="111" w:author="Author"/>
          <w:rFonts w:asciiTheme="minorBidi" w:hAnsiTheme="minorBidi" w:cstheme="minorBidi"/>
          <w:sz w:val="16"/>
        </w:rPr>
      </w:pPr>
      <w:r>
        <w:rPr>
          <w:rFonts w:asciiTheme="minorBidi" w:hAnsiTheme="minorBidi"/>
          <w:sz w:val="20"/>
        </w:rPr>
        <w:t xml:space="preserve">Veuillez indiquer comment localiser le support que vous avez sélectionné : </w:t>
      </w:r>
      <w:r>
        <w:rPr>
          <w:rFonts w:asciiTheme="minorBidi" w:hAnsiTheme="minorBidi"/>
          <w:sz w:val="16"/>
        </w:rPr>
        <w:t xml:space="preserve">(p. ex., indiquer le titre d’un DVD </w:t>
      </w:r>
      <w:ins w:id="112" w:author="Author">
        <w:r>
          <w:rPr>
            <w:rFonts w:asciiTheme="minorBidi" w:hAnsiTheme="minorBidi"/>
            <w:sz w:val="16"/>
          </w:rPr>
          <w:t>ou d</w:t>
        </w:r>
        <w:r w:rsidR="0015064D">
          <w:rPr>
            <w:rFonts w:asciiTheme="minorBidi" w:hAnsiTheme="minorBidi"/>
            <w:sz w:val="16"/>
          </w:rPr>
          <w:t>’</w:t>
        </w:r>
        <w:r>
          <w:rPr>
            <w:rFonts w:asciiTheme="minorBidi" w:hAnsiTheme="minorBidi"/>
            <w:sz w:val="16"/>
          </w:rPr>
          <w:t xml:space="preserve">une collection de données </w:t>
        </w:r>
      </w:ins>
      <w:r>
        <w:rPr>
          <w:rFonts w:asciiTheme="minorBidi" w:hAnsiTheme="minorBidi"/>
          <w:sz w:val="16"/>
        </w:rPr>
        <w:t xml:space="preserve">et une adresse Internet où commander </w:t>
      </w:r>
      <w:del w:id="113" w:author="Author">
        <w:r>
          <w:rPr>
            <w:rFonts w:asciiTheme="minorBidi" w:hAnsiTheme="minorBidi"/>
            <w:sz w:val="16"/>
          </w:rPr>
          <w:delText>ce DVD</w:delText>
        </w:r>
      </w:del>
      <w:ins w:id="114" w:author="Author">
        <w:r>
          <w:rPr>
            <w:rFonts w:asciiTheme="minorBidi" w:hAnsiTheme="minorBidi"/>
            <w:sz w:val="16"/>
          </w:rPr>
          <w:t>cette collection de données</w:t>
        </w:r>
      </w:ins>
      <w:r>
        <w:rPr>
          <w:rFonts w:asciiTheme="minorBidi" w:hAnsiTheme="minorBidi"/>
          <w:sz w:val="16"/>
        </w:rPr>
        <w:t>)</w:t>
      </w:r>
    </w:p>
    <w:p w14:paraId="45910864" w14:textId="3BEFEC15" w:rsidR="00723D3C" w:rsidRPr="008E68BE" w:rsidRDefault="00B542EC" w:rsidP="00B542EC">
      <w:pPr>
        <w:tabs>
          <w:tab w:val="left" w:pos="709"/>
        </w:tabs>
        <w:spacing w:after="220"/>
        <w:ind w:left="360"/>
        <w:rPr>
          <w:rFonts w:asciiTheme="minorBidi" w:hAnsiTheme="minorBidi" w:cstheme="minorBidi"/>
          <w:sz w:val="16"/>
        </w:rPr>
      </w:pPr>
      <w:r>
        <w:rPr>
          <w:rFonts w:asciiTheme="minorBidi" w:hAnsiTheme="minorBidi"/>
          <w:noProof/>
        </w:rPr>
        <mc:AlternateContent>
          <mc:Choice Requires="wpg">
            <w:drawing>
              <wp:inline distT="0" distB="0" distL="0" distR="0" wp14:anchorId="7E40A895" wp14:editId="11905CDC">
                <wp:extent cx="1903228" cy="393405"/>
                <wp:effectExtent l="0" t="0" r="20955" b="26035"/>
                <wp:docPr id="1189089323" name="Group 11890893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16521238"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32312612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9764498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699795739"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397260222"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27355524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3D97659E" id="Group 1189089323"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" path="m,l5122011,e" filled="f" strokecolor="#d3d0c7" strokeweight=".5pt">
                  <v:path arrowok="t"/>
                </v:shape>
                <w10:anchorlock/>
              </v:group>
            </w:pict>
          </mc:Fallback>
        </mc:AlternateContent>
      </w:r>
    </w:p>
    <w:p w14:paraId="2F0A4EA4" w14:textId="77777777" w:rsidR="00F54DB0" w:rsidRPr="008E68BE" w:rsidRDefault="009A3235" w:rsidP="00C8557E">
      <w:pPr>
        <w:pStyle w:val="ListParagraph"/>
        <w:numPr>
          <w:ilvl w:val="0"/>
          <w:numId w:val="18"/>
        </w:numPr>
        <w:spacing w:before="55" w:after="220"/>
        <w:ind w:left="360"/>
        <w:rPr>
          <w:rFonts w:asciiTheme="minorBidi" w:hAnsiTheme="minorBidi" w:cstheme="minorBidi"/>
          <w:sz w:val="20"/>
        </w:rPr>
      </w:pPr>
      <w:r>
        <w:rPr>
          <w:rFonts w:asciiTheme="minorBidi" w:hAnsiTheme="minorBidi"/>
          <w:sz w:val="20"/>
        </w:rPr>
        <w:t>En ce qui concerne le support indiqué ci‑dessus, y a‑t‑il un ou plusieurs formats (de fichier) à considérer</w:t>
      </w:r>
    </w:p>
    <w:p w14:paraId="5404D881" w14:textId="2CF69D0E" w:rsidR="00723D3C" w:rsidRPr="0015064D" w:rsidRDefault="009A3235" w:rsidP="00FF1BC9">
      <w:pPr>
        <w:spacing w:before="10" w:after="220" w:line="168" w:lineRule="exact"/>
        <w:ind w:left="360"/>
        <w:rPr>
          <w:rFonts w:asciiTheme="minorBidi" w:hAnsiTheme="minorBidi" w:cstheme="minorBidi"/>
          <w:sz w:val="16"/>
          <w:szCs w:val="16"/>
        </w:rPr>
      </w:pPr>
      <w:r w:rsidRPr="0015064D">
        <w:rPr>
          <w:rFonts w:asciiTheme="minorBidi" w:hAnsiTheme="minorBidi"/>
          <w:sz w:val="16"/>
          <w:szCs w:val="16"/>
        </w:rPr>
        <w:t>(</w:t>
      </w:r>
      <w:proofErr w:type="gramStart"/>
      <w:r w:rsidRPr="0015064D">
        <w:rPr>
          <w:rFonts w:asciiTheme="minorBidi" w:hAnsiTheme="minorBidi"/>
          <w:sz w:val="16"/>
          <w:szCs w:val="16"/>
        </w:rPr>
        <w:t>de</w:t>
      </w:r>
      <w:proofErr w:type="gramEnd"/>
      <w:r w:rsidRPr="0015064D">
        <w:rPr>
          <w:rFonts w:asciiTheme="minorBidi" w:hAnsiTheme="minorBidi"/>
          <w:sz w:val="16"/>
          <w:szCs w:val="16"/>
        </w:rPr>
        <w:t xml:space="preserve"> préférence par rapport à d’autres formats)?</w:t>
      </w:r>
    </w:p>
    <w:p w14:paraId="6E404B71" w14:textId="77777777" w:rsidR="004928BC" w:rsidRPr="008E68BE" w:rsidRDefault="004928BC" w:rsidP="004928BC">
      <w:pPr>
        <w:pStyle w:val="ListParagraph"/>
        <w:tabs>
          <w:tab w:val="left" w:pos="821"/>
        </w:tabs>
        <w:spacing w:before="1" w:after="220"/>
        <w:ind w:firstLine="0"/>
        <w:rPr>
          <w:rFonts w:asciiTheme="minorBidi" w:hAnsiTheme="minorBidi" w:cstheme="minorBidi"/>
          <w:sz w:val="20"/>
        </w:rPr>
      </w:pPr>
      <w:r>
        <w:rPr>
          <w:rFonts w:asciiTheme="minorBidi" w:hAnsiTheme="minorBidi"/>
          <w:noProof/>
        </w:rPr>
        <w:drawing>
          <wp:inline distT="0" distB="0" distL="0" distR="0" wp14:anchorId="339B28EF" wp14:editId="627E2E77">
            <wp:extent cx="126993" cy="127000"/>
            <wp:effectExtent l="0" t="0" r="0" b="0"/>
            <wp:docPr id="75874427" name="Image 3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4" name="Image 354"/>
                    <pic:cNvPicPr/>
                  </pic:nvPicPr>
                  <pic:blipFill>
                    <a:blip r:embed="rId8" cstate="print"/>
                    <a:stretch>
                      <a:fillRect/>
                    </a:stretch>
                  </pic:blipFill>
                  <pic:spPr>
                    <a:xfrm>
                      <a:off x="0" y="0"/>
                      <a:ext cx="126993" cy="127000"/>
                    </a:xfrm>
                    <a:prstGeom prst="rect">
                      <a:avLst/>
                    </a:prstGeom>
                  </pic:spPr>
                </pic:pic>
              </a:graphicData>
            </a:graphic>
          </wp:inline>
        </w:drawing>
      </w:r>
      <w:r>
        <w:rPr>
          <w:rFonts w:asciiTheme="minorBidi" w:hAnsiTheme="minorBidi"/>
          <w:sz w:val="20"/>
        </w:rPr>
        <w:t xml:space="preserve"> Oui</w:t>
      </w:r>
      <w:r>
        <w:rPr>
          <w:rFonts w:asciiTheme="minorBidi" w:hAnsiTheme="minorBidi"/>
          <w:sz w:val="20"/>
        </w:rPr>
        <w:tab/>
      </w:r>
      <w:r>
        <w:rPr>
          <w:rFonts w:asciiTheme="minorBidi" w:hAnsiTheme="minorBidi"/>
          <w:sz w:val="20"/>
        </w:rPr>
        <w:tab/>
      </w:r>
      <w:r>
        <w:rPr>
          <w:noProof/>
        </w:rPr>
        <w:drawing>
          <wp:inline distT="0" distB="0" distL="0" distR="0" wp14:anchorId="1DC97CAD" wp14:editId="55C0AC79">
            <wp:extent cx="126993" cy="127000"/>
            <wp:effectExtent l="0" t="0" r="0" b="0"/>
            <wp:docPr id="548364474" name="Image 3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5" name="Image 355"/>
                    <pic:cNvPicPr/>
                  </pic:nvPicPr>
                  <pic:blipFill>
                    <a:blip r:embed="rId8" cstate="print"/>
                    <a:stretch>
                      <a:fillRect/>
                    </a:stretch>
                  </pic:blipFill>
                  <pic:spPr>
                    <a:xfrm>
                      <a:off x="0" y="0"/>
                      <a:ext cx="126993" cy="127000"/>
                    </a:xfrm>
                    <a:prstGeom prst="rect">
                      <a:avLst/>
                    </a:prstGeom>
                  </pic:spPr>
                </pic:pic>
              </a:graphicData>
            </a:graphic>
          </wp:inline>
        </w:drawing>
      </w:r>
      <w:r>
        <w:rPr>
          <w:rFonts w:asciiTheme="minorBidi" w:hAnsiTheme="minorBidi"/>
          <w:sz w:val="20"/>
        </w:rPr>
        <w:t xml:space="preserve"> Non</w:t>
      </w:r>
    </w:p>
    <w:p w14:paraId="2F0A4EA8" w14:textId="77777777" w:rsidR="00F54DB0" w:rsidRPr="008E68BE" w:rsidRDefault="009A3235" w:rsidP="0015064D">
      <w:pPr>
        <w:pStyle w:val="ListParagraph"/>
        <w:keepNext/>
        <w:numPr>
          <w:ilvl w:val="0"/>
          <w:numId w:val="18"/>
        </w:numPr>
        <w:spacing w:after="220"/>
        <w:ind w:left="360"/>
        <w:rPr>
          <w:rFonts w:asciiTheme="minorBidi" w:hAnsiTheme="minorBidi" w:cstheme="minorBidi"/>
          <w:sz w:val="20"/>
        </w:rPr>
      </w:pPr>
      <w:r>
        <w:rPr>
          <w:rFonts w:asciiTheme="minorBidi" w:hAnsiTheme="minorBidi"/>
          <w:sz w:val="20"/>
        </w:rPr>
        <w:t>Dans l’affirmative, veuillez indiquer tous les formats à considérer de préférence</w:t>
      </w:r>
    </w:p>
    <w:p w14:paraId="4709F21B" w14:textId="211B89D2" w:rsidR="00B94389" w:rsidRDefault="00000000" w:rsidP="00E955A8">
      <w:pPr>
        <w:pStyle w:val="BodyText"/>
        <w:tabs>
          <w:tab w:val="left" w:pos="3304"/>
          <w:tab w:val="left" w:pos="5464"/>
          <w:tab w:val="left" w:pos="7624"/>
        </w:tabs>
        <w:spacing w:before="1" w:after="220"/>
        <w:ind w:left="360"/>
        <w:rPr>
          <w:rFonts w:asciiTheme="minorBidi" w:hAnsiTheme="minorBidi" w:cstheme="minorBidi"/>
        </w:rPr>
      </w:pPr>
      <w:sdt>
        <w:sdtPr>
          <w:rPr>
            <w:rFonts w:asciiTheme="minorBidi" w:hAnsiTheme="minorBidi" w:cstheme="minorBidi"/>
          </w:rPr>
          <w:id w:val="-210193909"/>
          <w14:checkbox>
            <w14:checked w14:val="0"/>
            <w14:checkedState w14:val="2612" w14:font="MS Gothic"/>
            <w14:uncheckedState w14:val="2610" w14:font="MS Gothic"/>
          </w14:checkbox>
        </w:sdtPr>
        <w:sdtContent>
          <w:r w:rsidR="00B21302" w:rsidRPr="00EC6FC8">
            <w:rPr>
              <w:rFonts w:ascii="Segoe UI Symbol" w:eastAsia="MS Gothic" w:hAnsi="Segoe UI Symbol" w:cs="Segoe UI Symbol"/>
            </w:rPr>
            <w:t>☐</w:t>
          </w:r>
        </w:sdtContent>
      </w:sdt>
      <w:r w:rsidR="004B424B">
        <w:rPr>
          <w:rFonts w:asciiTheme="minorBidi" w:hAnsiTheme="minorBidi"/>
        </w:rPr>
        <w:t>.</w:t>
      </w:r>
      <w:proofErr w:type="spellStart"/>
      <w:r w:rsidR="004B424B">
        <w:rPr>
          <w:rFonts w:asciiTheme="minorBidi" w:hAnsiTheme="minorBidi"/>
        </w:rPr>
        <w:t>pdf</w:t>
      </w:r>
      <w:proofErr w:type="spellEnd"/>
      <w:r w:rsidR="004B424B">
        <w:rPr>
          <w:rFonts w:asciiTheme="minorBidi" w:hAnsiTheme="minorBidi"/>
        </w:rPr>
        <w:t xml:space="preserve"> (Adobe)</w:t>
      </w:r>
      <w:r w:rsidR="004B424B">
        <w:rPr>
          <w:rFonts w:asciiTheme="minorBidi" w:hAnsiTheme="minorBidi"/>
        </w:rPr>
        <w:tab/>
      </w:r>
      <w:sdt>
        <w:sdtPr>
          <w:rPr>
            <w:rFonts w:asciiTheme="minorBidi" w:hAnsiTheme="minorBidi" w:cstheme="minorBidi"/>
          </w:rPr>
          <w:id w:val="517127856"/>
          <w14:checkbox>
            <w14:checked w14:val="0"/>
            <w14:checkedState w14:val="2612" w14:font="MS Gothic"/>
            <w14:uncheckedState w14:val="2610" w14:font="MS Gothic"/>
          </w14:checkbox>
        </w:sdtPr>
        <w:sdtContent>
          <w:r w:rsidR="001B6A9E" w:rsidRPr="00EC6FC8">
            <w:rPr>
              <w:rFonts w:ascii="Segoe UI Symbol" w:eastAsia="MS Gothic" w:hAnsi="Segoe UI Symbol" w:cs="Segoe UI Symbol"/>
            </w:rPr>
            <w:t>☐</w:t>
          </w:r>
        </w:sdtContent>
      </w:sdt>
      <w:r w:rsidR="004B424B">
        <w:rPr>
          <w:rFonts w:asciiTheme="minorBidi" w:hAnsiTheme="minorBidi"/>
        </w:rPr>
        <w:t>.html</w:t>
      </w:r>
      <w:r w:rsidR="004B424B">
        <w:rPr>
          <w:rFonts w:asciiTheme="minorBidi" w:hAnsiTheme="minorBidi"/>
        </w:rPr>
        <w:tab/>
      </w:r>
      <w:sdt>
        <w:sdtPr>
          <w:rPr>
            <w:rFonts w:asciiTheme="minorBidi" w:hAnsiTheme="minorBidi" w:cstheme="minorBidi"/>
          </w:rPr>
          <w:id w:val="2065984240"/>
          <w14:checkbox>
            <w14:checked w14:val="0"/>
            <w14:checkedState w14:val="2612" w14:font="MS Gothic"/>
            <w14:uncheckedState w14:val="2610" w14:font="MS Gothic"/>
          </w14:checkbox>
        </w:sdtPr>
        <w:sdtContent>
          <w:r w:rsidR="00B21302" w:rsidRPr="00EC6FC8">
            <w:rPr>
              <w:rFonts w:ascii="Segoe UI Symbol" w:eastAsia="MS Gothic" w:hAnsi="Segoe UI Symbol" w:cs="Segoe UI Symbol"/>
            </w:rPr>
            <w:t>☐</w:t>
          </w:r>
        </w:sdtContent>
      </w:sdt>
      <w:r w:rsidR="004B424B">
        <w:rPr>
          <w:rFonts w:asciiTheme="minorBidi" w:hAnsiTheme="minorBidi"/>
        </w:rPr>
        <w:t>.tif image</w:t>
      </w:r>
    </w:p>
    <w:p w14:paraId="2F0A4EAA" w14:textId="6399DF61" w:rsidR="00F54DB0" w:rsidRDefault="00000000" w:rsidP="00E955A8">
      <w:pPr>
        <w:pStyle w:val="BodyText"/>
        <w:tabs>
          <w:tab w:val="left" w:pos="3304"/>
          <w:tab w:val="left" w:pos="5464"/>
          <w:tab w:val="left" w:pos="7624"/>
        </w:tabs>
        <w:spacing w:before="1" w:after="220"/>
        <w:ind w:left="360"/>
        <w:rPr>
          <w:rFonts w:asciiTheme="minorBidi" w:hAnsiTheme="minorBidi" w:cstheme="minorBidi"/>
          <w:spacing w:val="-2"/>
        </w:rPr>
      </w:pPr>
      <w:sdt>
        <w:sdtPr>
          <w:rPr>
            <w:rFonts w:asciiTheme="minorBidi" w:hAnsiTheme="minorBidi" w:cstheme="minorBidi"/>
          </w:rPr>
          <w:id w:val="1692413066"/>
          <w14:checkbox>
            <w14:checked w14:val="0"/>
            <w14:checkedState w14:val="2612" w14:font="MS Gothic"/>
            <w14:uncheckedState w14:val="2610" w14:font="MS Gothic"/>
          </w14:checkbox>
        </w:sdtPr>
        <w:sdtContent>
          <w:r w:rsidR="00B21302" w:rsidRPr="00EC6FC8">
            <w:rPr>
              <w:rFonts w:ascii="Segoe UI Symbol" w:eastAsia="MS Gothic" w:hAnsi="Segoe UI Symbol" w:cs="Segoe UI Symbol"/>
            </w:rPr>
            <w:t>☐</w:t>
          </w:r>
        </w:sdtContent>
      </w:sdt>
      <w:r w:rsidR="004B424B">
        <w:rPr>
          <w:rFonts w:asciiTheme="minorBidi" w:hAnsiTheme="minorBidi"/>
        </w:rPr>
        <w:t>Papier</w:t>
      </w:r>
      <w:r w:rsidR="004B424B">
        <w:rPr>
          <w:rFonts w:asciiTheme="minorBidi" w:hAnsiTheme="minorBidi"/>
        </w:rPr>
        <w:tab/>
      </w:r>
      <w:customXmlInsRangeStart w:id="115" w:author="Author"/>
      <w:sdt>
        <w:sdtPr>
          <w:rPr>
            <w:rFonts w:asciiTheme="minorBidi" w:hAnsiTheme="minorBidi" w:cstheme="minorBidi"/>
            <w:spacing w:val="-2"/>
          </w:rPr>
          <w:id w:val="1472794467"/>
          <w14:checkbox>
            <w14:checked w14:val="0"/>
            <w14:checkedState w14:val="2612" w14:font="MS Gothic"/>
            <w14:uncheckedState w14:val="2610" w14:font="MS Gothic"/>
          </w14:checkbox>
        </w:sdtPr>
        <w:sdtContent>
          <w:customXmlInsRangeEnd w:id="115"/>
          <w:ins w:id="116" w:author="Author">
            <w:r w:rsidR="000C0A82" w:rsidRPr="00EC6FC8">
              <w:rPr>
                <w:rFonts w:ascii="Segoe UI Symbol" w:eastAsia="MS Gothic" w:hAnsi="Segoe UI Symbol" w:cs="Segoe UI Symbol"/>
                <w:spacing w:val="-2"/>
              </w:rPr>
              <w:t>☐</w:t>
            </w:r>
          </w:ins>
          <w:customXmlInsRangeStart w:id="117" w:author="Author"/>
        </w:sdtContent>
      </w:sdt>
      <w:customXmlInsRangeEnd w:id="117"/>
      <w:ins w:id="118" w:author="Author">
        <w:r w:rsidR="004B424B">
          <w:rPr>
            <w:rFonts w:asciiTheme="minorBidi" w:hAnsiTheme="minorBidi"/>
          </w:rPr>
          <w:t>.xml</w:t>
        </w:r>
        <w:r w:rsidR="004B424B">
          <w:rPr>
            <w:rFonts w:asciiTheme="minorBidi" w:hAnsiTheme="minorBidi"/>
          </w:rPr>
          <w:tab/>
        </w:r>
      </w:ins>
      <w:customXmlInsRangeStart w:id="119" w:author="Author"/>
      <w:sdt>
        <w:sdtPr>
          <w:rPr>
            <w:rFonts w:asciiTheme="minorBidi" w:hAnsiTheme="minorBidi" w:cstheme="minorBidi"/>
            <w:spacing w:val="-2"/>
          </w:rPr>
          <w:id w:val="573862963"/>
          <w14:checkbox>
            <w14:checked w14:val="0"/>
            <w14:checkedState w14:val="2612" w14:font="MS Gothic"/>
            <w14:uncheckedState w14:val="2610" w14:font="MS Gothic"/>
          </w14:checkbox>
        </w:sdtPr>
        <w:sdtContent>
          <w:customXmlInsRangeEnd w:id="119"/>
          <w:ins w:id="120" w:author="Author">
            <w:r w:rsidR="00D43380" w:rsidRPr="00EC6FC8">
              <w:rPr>
                <w:rFonts w:ascii="Segoe UI Symbol" w:eastAsia="MS Gothic" w:hAnsi="Segoe UI Symbol" w:cs="Segoe UI Symbol"/>
                <w:spacing w:val="-2"/>
              </w:rPr>
              <w:t>☐</w:t>
            </w:r>
          </w:ins>
          <w:customXmlInsRangeStart w:id="121" w:author="Author"/>
        </w:sdtContent>
      </w:sdt>
      <w:customXmlInsRangeEnd w:id="121"/>
      <w:ins w:id="122" w:author="Author">
        <w:r w:rsidR="004B424B">
          <w:rPr>
            <w:rFonts w:asciiTheme="minorBidi" w:hAnsiTheme="minorBidi"/>
          </w:rPr>
          <w:t>.</w:t>
        </w:r>
        <w:proofErr w:type="spellStart"/>
        <w:r w:rsidR="004B424B">
          <w:rPr>
            <w:rFonts w:asciiTheme="minorBidi" w:hAnsiTheme="minorBidi"/>
          </w:rPr>
          <w:t>json</w:t>
        </w:r>
      </w:ins>
      <w:proofErr w:type="spellEnd"/>
    </w:p>
    <w:p w14:paraId="24B58E60" w14:textId="36B40108" w:rsidR="00C16D98" w:rsidRPr="00C16D98" w:rsidRDefault="00000000" w:rsidP="00E955A8">
      <w:pPr>
        <w:spacing w:before="119" w:after="220"/>
        <w:ind w:left="360"/>
        <w:rPr>
          <w:rFonts w:asciiTheme="minorBidi" w:hAnsiTheme="minorBidi" w:cstheme="minorBidi"/>
          <w:spacing w:val="-2"/>
          <w:sz w:val="20"/>
          <w:szCs w:val="20"/>
        </w:rPr>
      </w:pPr>
      <w:sdt>
        <w:sdtPr>
          <w:rPr>
            <w:rFonts w:asciiTheme="minorBidi" w:hAnsiTheme="minorBidi" w:cstheme="minorBidi"/>
            <w:sz w:val="20"/>
            <w:szCs w:val="20"/>
          </w:rPr>
          <w:id w:val="496999157"/>
          <w14:checkbox>
            <w14:checked w14:val="0"/>
            <w14:checkedState w14:val="2612" w14:font="MS Gothic"/>
            <w14:uncheckedState w14:val="2610" w14:font="MS Gothic"/>
          </w14:checkbox>
        </w:sdtPr>
        <w:sdtContent>
          <w:r w:rsidR="00C16D98">
            <w:rPr>
              <w:rFonts w:ascii="MS Gothic" w:eastAsia="MS Gothic" w:hAnsi="MS Gothic" w:cstheme="minorBidi" w:hint="eastAsia"/>
              <w:sz w:val="20"/>
              <w:szCs w:val="20"/>
            </w:rPr>
            <w:t>☐</w:t>
          </w:r>
        </w:sdtContent>
      </w:sdt>
      <w:r w:rsidR="004B424B">
        <w:rPr>
          <w:rFonts w:asciiTheme="minorBidi" w:hAnsiTheme="minorBidi"/>
          <w:sz w:val="20"/>
        </w:rPr>
        <w:t>Autres</w:t>
      </w:r>
      <w:r w:rsidR="004B424B">
        <w:rPr>
          <w:rFonts w:asciiTheme="minorBidi" w:hAnsiTheme="minorBidi"/>
          <w:sz w:val="20"/>
        </w:rPr>
        <w:tab/>
      </w:r>
    </w:p>
    <w:p w14:paraId="62F7E59E" w14:textId="65005B0B" w:rsidR="00C16D98" w:rsidRPr="008E68BE" w:rsidRDefault="00C16D98" w:rsidP="00E955A8">
      <w:pPr>
        <w:spacing w:before="119" w:after="220"/>
        <w:ind w:left="360"/>
        <w:rPr>
          <w:rFonts w:asciiTheme="minorBidi" w:hAnsiTheme="minorBidi" w:cstheme="minorBidi"/>
          <w:sz w:val="15"/>
        </w:rPr>
      </w:pPr>
      <w:r>
        <w:rPr>
          <w:rFonts w:asciiTheme="minorBidi" w:hAnsiTheme="minorBidi"/>
          <w:sz w:val="15"/>
        </w:rPr>
        <w:t xml:space="preserve">Si la réponse est </w:t>
      </w:r>
      <w:r w:rsidR="00FA7E92">
        <w:rPr>
          <w:rFonts w:asciiTheme="minorBidi" w:hAnsiTheme="minorBidi"/>
          <w:sz w:val="15"/>
        </w:rPr>
        <w:t>“</w:t>
      </w:r>
      <w:r>
        <w:rPr>
          <w:rFonts w:asciiTheme="minorBidi" w:hAnsiTheme="minorBidi"/>
          <w:sz w:val="15"/>
        </w:rPr>
        <w:t>Autre</w:t>
      </w:r>
      <w:r w:rsidR="00FA7E92">
        <w:rPr>
          <w:rFonts w:asciiTheme="minorBidi" w:hAnsiTheme="minorBidi"/>
          <w:sz w:val="15"/>
        </w:rPr>
        <w:t>s”</w:t>
      </w:r>
      <w:r>
        <w:rPr>
          <w:rFonts w:asciiTheme="minorBidi" w:hAnsiTheme="minorBidi"/>
          <w:sz w:val="15"/>
        </w:rPr>
        <w:t>, veuillez développer</w:t>
      </w:r>
    </w:p>
    <w:p w14:paraId="2F0A4EAB" w14:textId="517DBFE0" w:rsidR="00F54DB0" w:rsidRPr="008E68BE" w:rsidRDefault="00C16D98" w:rsidP="00E955A8">
      <w:pPr>
        <w:pStyle w:val="BodyText"/>
        <w:tabs>
          <w:tab w:val="left" w:pos="3304"/>
          <w:tab w:val="left" w:pos="5464"/>
          <w:tab w:val="left" w:pos="7624"/>
        </w:tabs>
        <w:spacing w:before="1" w:after="220"/>
        <w:ind w:left="360"/>
        <w:rPr>
          <w:rFonts w:asciiTheme="minorBidi" w:hAnsiTheme="minorBidi" w:cstheme="minorBidi"/>
          <w:sz w:val="18"/>
        </w:rPr>
      </w:pPr>
      <w:r>
        <w:rPr>
          <w:rFonts w:asciiTheme="minorBidi" w:hAnsiTheme="minorBidi"/>
          <w:noProof/>
        </w:rPr>
        <mc:AlternateContent>
          <mc:Choice Requires="wpg">
            <w:drawing>
              <wp:inline distT="0" distB="0" distL="0" distR="0" wp14:anchorId="334EBC43" wp14:editId="6E99192C">
                <wp:extent cx="1903228" cy="393405"/>
                <wp:effectExtent l="0" t="0" r="20955" b="26035"/>
                <wp:docPr id="81751376" name="Group 817513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659922728"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971546470"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092409501"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607527221"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509384143"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964348283"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6A588396" id="Group 81751376"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" path="m,l5122011,e" filled="f" strokecolor="#d3d0c7" strokeweight=".5pt">
                  <v:path arrowok="t"/>
                </v:shape>
                <w10:anchorlock/>
              </v:group>
            </w:pict>
          </mc:Fallback>
        </mc:AlternateContent>
      </w:r>
      <w:r>
        <w:rPr>
          <w:rFonts w:asciiTheme="minorBidi" w:hAnsiTheme="minorBidi"/>
        </w:rPr>
        <w:t xml:space="preserve">   </w:t>
      </w:r>
    </w:p>
    <w:p w14:paraId="2F0A4EAC" w14:textId="77777777" w:rsidR="00F54DB0" w:rsidRPr="008E68BE" w:rsidRDefault="00F54DB0" w:rsidP="00E955A8">
      <w:pPr>
        <w:spacing w:after="220"/>
        <w:rPr>
          <w:rFonts w:asciiTheme="minorBidi" w:hAnsiTheme="minorBidi" w:cstheme="minorBidi"/>
          <w:sz w:val="18"/>
        </w:rPr>
        <w:sectPr w:rsidR="00F54DB0" w:rsidRPr="008E68BE" w:rsidSect="00845911">
          <w:headerReference w:type="default" r:id="rId15"/>
          <w:footerReference w:type="even" r:id="rId16"/>
          <w:footerReference w:type="default" r:id="rId17"/>
          <w:headerReference w:type="first" r:id="rId18"/>
          <w:footerReference w:type="first" r:id="rId19"/>
          <w:pgSz w:w="11906" w:h="16838" w:code="9"/>
          <w:pgMar w:top="562" w:right="1138" w:bottom="1282" w:left="1411" w:header="331" w:footer="0" w:gutter="0"/>
          <w:cols w:space="720"/>
          <w:titlePg/>
          <w:docGrid w:linePitch="299"/>
        </w:sectPr>
      </w:pPr>
    </w:p>
    <w:p w14:paraId="2F0A4EB1" w14:textId="72FF7681" w:rsidR="00F54DB0" w:rsidRPr="008E68BE" w:rsidRDefault="00F54DB0" w:rsidP="008E68BE">
      <w:pPr>
        <w:pStyle w:val="BodyText"/>
        <w:spacing w:after="220" w:line="20" w:lineRule="exact"/>
        <w:ind w:left="100"/>
        <w:rPr>
          <w:rFonts w:asciiTheme="minorBidi" w:hAnsiTheme="minorBidi" w:cstheme="minorBidi"/>
          <w:sz w:val="2"/>
        </w:rPr>
      </w:pPr>
    </w:p>
    <w:p w14:paraId="3306824B" w14:textId="77777777" w:rsidR="00C8557E" w:rsidRPr="00C8557E" w:rsidRDefault="009A3235" w:rsidP="00C8557E">
      <w:pPr>
        <w:pStyle w:val="ListParagraph"/>
        <w:numPr>
          <w:ilvl w:val="0"/>
          <w:numId w:val="18"/>
        </w:numPr>
        <w:spacing w:before="158" w:after="220"/>
        <w:ind w:left="360"/>
        <w:rPr>
          <w:rFonts w:asciiTheme="minorBidi" w:hAnsiTheme="minorBidi" w:cstheme="minorBidi"/>
          <w:sz w:val="15"/>
        </w:rPr>
      </w:pPr>
      <w:r>
        <w:rPr>
          <w:rFonts w:asciiTheme="minorBidi" w:hAnsiTheme="minorBidi"/>
          <w:sz w:val="20"/>
        </w:rPr>
        <w:t xml:space="preserve">Où peut‑on en outre trouver vos documents de brevet publiés? </w:t>
      </w:r>
    </w:p>
    <w:p w14:paraId="2F0A4EB2" w14:textId="52200FAF" w:rsidR="00F54DB0" w:rsidRPr="00C8557E" w:rsidRDefault="009A3235" w:rsidP="00C8557E">
      <w:pPr>
        <w:spacing w:before="158" w:after="220"/>
        <w:ind w:left="360"/>
        <w:rPr>
          <w:rFonts w:asciiTheme="minorBidi" w:hAnsiTheme="minorBidi" w:cstheme="minorBidi"/>
          <w:sz w:val="15"/>
        </w:rPr>
      </w:pPr>
      <w:r>
        <w:rPr>
          <w:rFonts w:asciiTheme="minorBidi" w:hAnsiTheme="minorBidi"/>
          <w:sz w:val="15"/>
        </w:rPr>
        <w:t>Sélectionner toutes les réponses pertinentes</w:t>
      </w:r>
    </w:p>
    <w:p w14:paraId="4CCFE3DE" w14:textId="77777777" w:rsidR="006C6AB1" w:rsidRDefault="00000000" w:rsidP="00C8557E">
      <w:pPr>
        <w:pStyle w:val="BodyText"/>
        <w:tabs>
          <w:tab w:val="left" w:pos="1956"/>
        </w:tabs>
        <w:spacing w:after="220"/>
        <w:ind w:left="360"/>
        <w:rPr>
          <w:rFonts w:asciiTheme="minorBidi" w:hAnsiTheme="minorBidi" w:cstheme="minorBidi"/>
          <w:spacing w:val="-2"/>
        </w:rPr>
      </w:pPr>
      <w:sdt>
        <w:sdtPr>
          <w:rPr>
            <w:rFonts w:asciiTheme="minorBidi" w:hAnsiTheme="minorBidi" w:cstheme="minorBidi"/>
            <w:spacing w:val="-2"/>
            <w:position w:val="2"/>
          </w:rPr>
          <w:id w:val="374658571"/>
          <w14:checkbox>
            <w14:checked w14:val="0"/>
            <w14:checkedState w14:val="2612" w14:font="MS Gothic"/>
            <w14:uncheckedState w14:val="2610" w14:font="MS Gothic"/>
          </w14:checkbox>
        </w:sdtPr>
        <w:sdtContent>
          <w:r w:rsidR="001B6A9E">
            <w:rPr>
              <w:rFonts w:ascii="MS Gothic" w:eastAsia="MS Gothic" w:hAnsi="MS Gothic" w:cstheme="minorBidi"/>
              <w:spacing w:val="-2"/>
              <w:position w:val="2"/>
            </w:rPr>
            <w:t>☐</w:t>
          </w:r>
        </w:sdtContent>
      </w:sdt>
      <w:r w:rsidR="004B424B">
        <w:rPr>
          <w:rFonts w:asciiTheme="minorBidi" w:hAnsiTheme="minorBidi"/>
        </w:rPr>
        <w:t>Internet</w:t>
      </w:r>
      <w:r w:rsidR="004B424B">
        <w:rPr>
          <w:rFonts w:asciiTheme="minorBidi" w:hAnsiTheme="minorBidi"/>
        </w:rPr>
        <w:tab/>
        <w:t>Adresse Internet principale :</w:t>
      </w:r>
    </w:p>
    <w:p w14:paraId="2F0A4EB4" w14:textId="535F3C4D" w:rsidR="00F54DB0" w:rsidRDefault="006C6AB1" w:rsidP="00321253">
      <w:pPr>
        <w:pStyle w:val="BodyText"/>
        <w:spacing w:after="220"/>
        <w:ind w:left="2160"/>
        <w:rPr>
          <w:rFonts w:asciiTheme="minorBidi" w:hAnsiTheme="minorBidi" w:cstheme="minorBidi"/>
          <w:spacing w:val="-2"/>
        </w:rPr>
      </w:pPr>
      <w:r>
        <w:rPr>
          <w:rFonts w:asciiTheme="minorBidi" w:hAnsiTheme="minorBidi"/>
          <w:noProof/>
        </w:rPr>
        <mc:AlternateContent>
          <mc:Choice Requires="wpg">
            <w:drawing>
              <wp:inline distT="0" distB="0" distL="0" distR="0" wp14:anchorId="0766501B" wp14:editId="623B7F34">
                <wp:extent cx="1903228" cy="180754"/>
                <wp:effectExtent l="0" t="0" r="20955" b="10160"/>
                <wp:docPr id="476349338" name="Group 476349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1609083320"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58344507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490497467"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853944287"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634873900"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80025835"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5D102F68" id="Group 476349338" o:spid="_x0000_s1026" style="width:149.85pt;height:14.25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" path="m,l5122011,e" filled="f" strokecolor="#d3d0c7" strokeweight=".5pt">
                  <v:path arrowok="t"/>
                </v:shape>
                <w10:anchorlock/>
              </v:group>
            </w:pict>
          </mc:Fallback>
        </mc:AlternateContent>
      </w:r>
    </w:p>
    <w:p w14:paraId="0E37ACDB" w14:textId="05702F6D" w:rsidR="006C6AB1" w:rsidRDefault="00000000" w:rsidP="006C6AB1">
      <w:pPr>
        <w:pStyle w:val="BodyText"/>
        <w:tabs>
          <w:tab w:val="left" w:pos="1956"/>
        </w:tabs>
        <w:spacing w:after="220"/>
        <w:ind w:left="360"/>
        <w:rPr>
          <w:rFonts w:asciiTheme="minorBidi" w:hAnsiTheme="minorBidi" w:cstheme="minorBidi"/>
          <w:sz w:val="18"/>
        </w:rPr>
      </w:pPr>
      <w:sdt>
        <w:sdtPr>
          <w:rPr>
            <w:rFonts w:asciiTheme="minorBidi" w:hAnsiTheme="minorBidi" w:cstheme="minorBidi"/>
            <w:spacing w:val="-2"/>
            <w:position w:val="2"/>
          </w:rPr>
          <w:id w:val="1863321519"/>
          <w14:checkbox>
            <w14:checked w14:val="0"/>
            <w14:checkedState w14:val="2612" w14:font="MS Gothic"/>
            <w14:uncheckedState w14:val="2610" w14:font="MS Gothic"/>
          </w14:checkbox>
        </w:sdtPr>
        <w:sdtContent>
          <w:r w:rsidR="006C6AB1">
            <w:rPr>
              <w:rFonts w:ascii="MS Gothic" w:eastAsia="MS Gothic" w:hAnsi="MS Gothic" w:cstheme="minorBidi" w:hint="eastAsia"/>
              <w:spacing w:val="-2"/>
              <w:position w:val="2"/>
            </w:rPr>
            <w:t>☐</w:t>
          </w:r>
        </w:sdtContent>
      </w:sdt>
      <w:r w:rsidR="004B424B">
        <w:t>Autres adresses Internet connues</w:t>
      </w:r>
      <w:r w:rsidR="00F935D6">
        <w:t> </w:t>
      </w:r>
      <w:r w:rsidR="004B424B">
        <w:t>: séparer chaque adresse par un point‑virgule;</w:t>
      </w:r>
    </w:p>
    <w:p w14:paraId="4A8BCFC2" w14:textId="5BD8C878" w:rsidR="00F54DB0" w:rsidRDefault="00321253" w:rsidP="00914CF5">
      <w:pPr>
        <w:pStyle w:val="BodyText"/>
        <w:spacing w:after="220"/>
        <w:ind w:left="720"/>
        <w:rPr>
          <w:rFonts w:asciiTheme="minorBidi" w:hAnsiTheme="minorBidi" w:cstheme="minorBidi"/>
          <w:spacing w:val="-2"/>
        </w:rPr>
      </w:pPr>
      <w:r>
        <w:rPr>
          <w:rFonts w:asciiTheme="minorBidi" w:hAnsiTheme="minorBidi"/>
          <w:noProof/>
        </w:rPr>
        <mc:AlternateContent>
          <mc:Choice Requires="wpg">
            <w:drawing>
              <wp:inline distT="0" distB="0" distL="0" distR="0" wp14:anchorId="481B1652" wp14:editId="52342BD1">
                <wp:extent cx="1903228" cy="180754"/>
                <wp:effectExtent l="0" t="0" r="20955" b="10160"/>
                <wp:docPr id="1421405042" name="Group 14214050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1883022221"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921520494"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325721272"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618142344"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839897788"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43646842"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6D895272" id="Group 1421405042" o:spid="_x0000_s1026" style="width:149.85pt;height:14.25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" path="m,l5122011,e" filled="f" strokecolor="#d3d0c7" strokeweight=".5pt">
                  <v:path arrowok="t"/>
                </v:shape>
                <w10:anchorlock/>
              </v:group>
            </w:pict>
          </mc:Fallback>
        </mc:AlternateContent>
      </w:r>
    </w:p>
    <w:p w14:paraId="2F0A4EB8" w14:textId="77777777" w:rsidR="00F54DB0" w:rsidRPr="008E68BE" w:rsidRDefault="009A3235" w:rsidP="00600E9B">
      <w:pPr>
        <w:spacing w:after="220"/>
        <w:ind w:left="720"/>
        <w:rPr>
          <w:rFonts w:asciiTheme="minorBidi" w:hAnsiTheme="minorBidi" w:cstheme="minorBidi"/>
          <w:spacing w:val="-2"/>
          <w:sz w:val="15"/>
        </w:rPr>
      </w:pPr>
      <w:r>
        <w:rPr>
          <w:rFonts w:asciiTheme="minorBidi" w:hAnsiTheme="minorBidi"/>
          <w:sz w:val="15"/>
        </w:rPr>
        <w:t>Le cas échéant, veuillez indiquer comment accéder ou s’abonner à chaque source disponible (p. </w:t>
      </w:r>
      <w:proofErr w:type="gramStart"/>
      <w:r>
        <w:rPr>
          <w:rFonts w:asciiTheme="minorBidi" w:hAnsiTheme="minorBidi"/>
          <w:sz w:val="15"/>
        </w:rPr>
        <w:t>ex..</w:t>
      </w:r>
      <w:proofErr w:type="gramEnd"/>
      <w:r>
        <w:rPr>
          <w:rFonts w:asciiTheme="minorBidi" w:hAnsiTheme="minorBidi"/>
          <w:sz w:val="15"/>
        </w:rPr>
        <w:t xml:space="preserve"> </w:t>
      </w:r>
      <w:proofErr w:type="gramStart"/>
      <w:r>
        <w:rPr>
          <w:rFonts w:asciiTheme="minorBidi" w:hAnsiTheme="minorBidi"/>
          <w:sz w:val="15"/>
        </w:rPr>
        <w:t>boîte</w:t>
      </w:r>
      <w:proofErr w:type="gramEnd"/>
      <w:r>
        <w:rPr>
          <w:rFonts w:asciiTheme="minorBidi" w:hAnsiTheme="minorBidi"/>
          <w:sz w:val="15"/>
        </w:rPr>
        <w:t xml:space="preserve"> postale ou adresse Internet)</w:t>
      </w:r>
    </w:p>
    <w:p w14:paraId="2F0A4EB9" w14:textId="6CBF94D2" w:rsidR="00F54DB0" w:rsidRPr="008E68BE" w:rsidRDefault="00000000" w:rsidP="00321253">
      <w:pPr>
        <w:pStyle w:val="BodyText"/>
        <w:spacing w:before="99" w:after="220"/>
        <w:ind w:left="360"/>
        <w:rPr>
          <w:rFonts w:asciiTheme="minorBidi" w:hAnsiTheme="minorBidi" w:cstheme="minorBidi"/>
        </w:rPr>
      </w:pPr>
      <w:sdt>
        <w:sdtPr>
          <w:rPr>
            <w:rFonts w:asciiTheme="minorBidi" w:hAnsiTheme="minorBidi" w:cstheme="minorBidi"/>
            <w:spacing w:val="-2"/>
            <w:position w:val="2"/>
          </w:rPr>
          <w:id w:val="-1340234423"/>
          <w14:checkbox>
            <w14:checked w14:val="0"/>
            <w14:checkedState w14:val="2612" w14:font="MS Gothic"/>
            <w14:uncheckedState w14:val="2610" w14:font="MS Gothic"/>
          </w14:checkbox>
        </w:sdtPr>
        <w:sdtContent>
          <w:r w:rsidR="001B6A9E">
            <w:rPr>
              <w:rFonts w:ascii="MS Gothic" w:eastAsia="MS Gothic" w:hAnsi="MS Gothic" w:cstheme="minorBidi"/>
              <w:spacing w:val="-2"/>
              <w:position w:val="2"/>
            </w:rPr>
            <w:t>☐</w:t>
          </w:r>
        </w:sdtContent>
      </w:sdt>
      <w:r w:rsidR="004B424B">
        <w:rPr>
          <w:rFonts w:asciiTheme="minorBidi" w:hAnsiTheme="minorBidi"/>
        </w:rPr>
        <w:t>CD/DVD</w:t>
      </w:r>
      <w:r w:rsidR="004B424B">
        <w:rPr>
          <w:rFonts w:asciiTheme="minorBidi" w:hAnsiTheme="minorBidi"/>
        </w:rPr>
        <w:tab/>
      </w:r>
      <w:r w:rsidR="004B424B">
        <w:rPr>
          <w:rFonts w:asciiTheme="minorBidi" w:hAnsiTheme="minorBidi"/>
        </w:rPr>
        <w:tab/>
      </w:r>
      <w:r w:rsidR="004B424B">
        <w:rPr>
          <w:rFonts w:asciiTheme="minorBidi" w:hAnsiTheme="minorBidi"/>
        </w:rPr>
        <w:tab/>
      </w:r>
      <w:r w:rsidR="00F935D6">
        <w:rPr>
          <w:rFonts w:asciiTheme="minorBidi" w:hAnsiTheme="minorBidi"/>
        </w:rPr>
        <w:t>T</w:t>
      </w:r>
      <w:r w:rsidR="004B424B">
        <w:rPr>
          <w:rFonts w:asciiTheme="minorBidi" w:hAnsiTheme="minorBidi"/>
        </w:rPr>
        <w:t>itre / emplacement :</w:t>
      </w:r>
    </w:p>
    <w:p w14:paraId="2F0A4EBA" w14:textId="4EE5E8EA" w:rsidR="00F54DB0" w:rsidRPr="008E68BE" w:rsidRDefault="00321253" w:rsidP="00914CF5">
      <w:pPr>
        <w:pStyle w:val="BodyText"/>
        <w:spacing w:after="220"/>
        <w:ind w:left="2880"/>
        <w:rPr>
          <w:rFonts w:asciiTheme="minorBidi" w:hAnsiTheme="minorBidi" w:cstheme="minorBidi"/>
        </w:rPr>
      </w:pPr>
      <w:r>
        <w:rPr>
          <w:rFonts w:asciiTheme="minorBidi" w:hAnsiTheme="minorBidi"/>
          <w:noProof/>
        </w:rPr>
        <mc:AlternateContent>
          <mc:Choice Requires="wpg">
            <w:drawing>
              <wp:inline distT="0" distB="0" distL="0" distR="0" wp14:anchorId="2383E967" wp14:editId="169DEBA3">
                <wp:extent cx="1903228" cy="180754"/>
                <wp:effectExtent l="0" t="0" r="20955" b="10160"/>
                <wp:docPr id="483531094" name="Group 4835310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761519404"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273294572"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63483717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26509447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668277425"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44007753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0AB2649A" id="Group 483531094" o:spid="_x0000_s1026" style="width:149.85pt;height:14.25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" path="m,l5122011,e" filled="f" strokecolor="#d3d0c7" strokeweight=".5pt">
                  <v:path arrowok="t"/>
                </v:shape>
                <w10:anchorlock/>
              </v:group>
            </w:pict>
          </mc:Fallback>
        </mc:AlternateContent>
      </w:r>
    </w:p>
    <w:p w14:paraId="2F0A4EBC" w14:textId="28AB88A7" w:rsidR="00F54DB0" w:rsidRDefault="00000000" w:rsidP="00321253">
      <w:pPr>
        <w:pStyle w:val="BodyText"/>
        <w:spacing w:before="190" w:after="220"/>
        <w:ind w:left="360"/>
        <w:rPr>
          <w:rFonts w:asciiTheme="minorBidi" w:hAnsiTheme="minorBidi" w:cstheme="minorBidi"/>
          <w:spacing w:val="-2"/>
        </w:rPr>
      </w:pPr>
      <w:sdt>
        <w:sdtPr>
          <w:rPr>
            <w:rFonts w:asciiTheme="minorBidi" w:hAnsiTheme="minorBidi" w:cstheme="minorBidi"/>
            <w:spacing w:val="-5"/>
            <w:position w:val="2"/>
          </w:rPr>
          <w:id w:val="-1959638455"/>
          <w14:checkbox>
            <w14:checked w14:val="0"/>
            <w14:checkedState w14:val="2612" w14:font="MS Gothic"/>
            <w14:uncheckedState w14:val="2610" w14:font="MS Gothic"/>
          </w14:checkbox>
        </w:sdtPr>
        <w:sdtContent>
          <w:r w:rsidR="001B6A9E" w:rsidRPr="00EC6FC8">
            <w:rPr>
              <w:rFonts w:ascii="Segoe UI Symbol" w:eastAsia="MS Gothic" w:hAnsi="Segoe UI Symbol" w:cs="Segoe UI Symbol"/>
              <w:spacing w:val="-5"/>
              <w:position w:val="2"/>
            </w:rPr>
            <w:t>☐</w:t>
          </w:r>
        </w:sdtContent>
      </w:sdt>
      <w:r w:rsidR="004B424B">
        <w:rPr>
          <w:rFonts w:asciiTheme="minorBidi" w:hAnsiTheme="minorBidi"/>
        </w:rPr>
        <w:t>FTP</w:t>
      </w:r>
      <w:r w:rsidR="004B424B">
        <w:rPr>
          <w:rFonts w:asciiTheme="minorBidi" w:hAnsiTheme="minorBidi"/>
        </w:rPr>
        <w:tab/>
      </w:r>
      <w:r w:rsidR="004B424B">
        <w:rPr>
          <w:rFonts w:asciiTheme="minorBidi" w:hAnsiTheme="minorBidi"/>
        </w:rPr>
        <w:tab/>
      </w:r>
      <w:r w:rsidR="004B424B">
        <w:rPr>
          <w:rFonts w:asciiTheme="minorBidi" w:hAnsiTheme="minorBidi"/>
        </w:rPr>
        <w:tab/>
      </w:r>
      <w:r w:rsidR="00F935D6">
        <w:rPr>
          <w:rFonts w:asciiTheme="minorBidi" w:hAnsiTheme="minorBidi"/>
        </w:rPr>
        <w:t>T</w:t>
      </w:r>
      <w:r w:rsidR="004B424B">
        <w:rPr>
          <w:rFonts w:asciiTheme="minorBidi" w:hAnsiTheme="minorBidi"/>
        </w:rPr>
        <w:t>itre / emplacement :</w:t>
      </w:r>
    </w:p>
    <w:p w14:paraId="572CFEF8" w14:textId="7F0D5193" w:rsidR="00321253" w:rsidRPr="008E68BE" w:rsidRDefault="00321253" w:rsidP="00914CF5">
      <w:pPr>
        <w:pStyle w:val="BodyText"/>
        <w:spacing w:before="190" w:after="220"/>
        <w:ind w:left="2880"/>
        <w:rPr>
          <w:rFonts w:asciiTheme="minorBidi" w:hAnsiTheme="minorBidi" w:cstheme="minorBidi"/>
        </w:rPr>
      </w:pPr>
      <w:r>
        <w:rPr>
          <w:rFonts w:asciiTheme="minorBidi" w:hAnsiTheme="minorBidi"/>
          <w:noProof/>
        </w:rPr>
        <mc:AlternateContent>
          <mc:Choice Requires="wpg">
            <w:drawing>
              <wp:inline distT="0" distB="0" distL="0" distR="0" wp14:anchorId="3CFF6C37" wp14:editId="2DE73E8B">
                <wp:extent cx="1903228" cy="180754"/>
                <wp:effectExtent l="0" t="0" r="20955" b="10160"/>
                <wp:docPr id="1805254394" name="Group 18052543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681032151"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567950"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493917355"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602303919"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2127078474"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846191732"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20D44FE3" id="Group 1805254394" o:spid="_x0000_s1026" style="width:149.85pt;height:14.25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" path="m,l5122011,e" filled="f" strokecolor="#d3d0c7" strokeweight=".5pt">
                  <v:path arrowok="t"/>
                </v:shape>
                <w10:anchorlock/>
              </v:group>
            </w:pict>
          </mc:Fallback>
        </mc:AlternateContent>
      </w:r>
    </w:p>
    <w:p w14:paraId="2F0A4EBE" w14:textId="175E942E" w:rsidR="00F54DB0" w:rsidRDefault="00000000" w:rsidP="00321253">
      <w:pPr>
        <w:pStyle w:val="BodyText"/>
        <w:spacing w:after="220"/>
        <w:ind w:left="360"/>
        <w:rPr>
          <w:rFonts w:asciiTheme="minorBidi" w:hAnsiTheme="minorBidi" w:cstheme="minorBidi"/>
          <w:spacing w:val="-2"/>
        </w:rPr>
      </w:pPr>
      <w:sdt>
        <w:sdtPr>
          <w:rPr>
            <w:rFonts w:asciiTheme="minorBidi" w:hAnsiTheme="minorBidi" w:cstheme="minorBidi"/>
            <w:spacing w:val="-2"/>
            <w:position w:val="2"/>
          </w:rPr>
          <w:id w:val="668292161"/>
          <w14:checkbox>
            <w14:checked w14:val="0"/>
            <w14:checkedState w14:val="2612" w14:font="MS Gothic"/>
            <w14:uncheckedState w14:val="2610" w14:font="MS Gothic"/>
          </w14:checkbox>
        </w:sdtPr>
        <w:sdtContent>
          <w:r w:rsidR="001B6A9E" w:rsidRPr="00EC6FC8">
            <w:rPr>
              <w:rFonts w:ascii="Segoe UI Symbol" w:eastAsia="MS Gothic" w:hAnsi="Segoe UI Symbol" w:cs="Segoe UI Symbol"/>
              <w:spacing w:val="-2"/>
              <w:position w:val="2"/>
            </w:rPr>
            <w:t>☐</w:t>
          </w:r>
        </w:sdtContent>
      </w:sdt>
      <w:r w:rsidR="004B424B">
        <w:rPr>
          <w:rFonts w:asciiTheme="minorBidi" w:hAnsiTheme="minorBidi"/>
        </w:rPr>
        <w:t>Papier</w:t>
      </w:r>
      <w:r w:rsidR="004B424B">
        <w:rPr>
          <w:rFonts w:asciiTheme="minorBidi" w:hAnsiTheme="minorBidi"/>
        </w:rPr>
        <w:tab/>
      </w:r>
      <w:r w:rsidR="004B424B">
        <w:rPr>
          <w:rFonts w:asciiTheme="minorBidi" w:hAnsiTheme="minorBidi"/>
        </w:rPr>
        <w:tab/>
      </w:r>
      <w:r w:rsidR="004B424B">
        <w:rPr>
          <w:rFonts w:asciiTheme="minorBidi" w:hAnsiTheme="minorBidi"/>
        </w:rPr>
        <w:tab/>
      </w:r>
      <w:r w:rsidR="00F935D6">
        <w:rPr>
          <w:rFonts w:asciiTheme="minorBidi" w:hAnsiTheme="minorBidi"/>
        </w:rPr>
        <w:t>T</w:t>
      </w:r>
      <w:r w:rsidR="004B424B">
        <w:rPr>
          <w:rFonts w:asciiTheme="minorBidi" w:hAnsiTheme="minorBidi"/>
        </w:rPr>
        <w:t>itre / emplacement :</w:t>
      </w:r>
    </w:p>
    <w:p w14:paraId="573E567C" w14:textId="2331440A" w:rsidR="00321253" w:rsidRPr="008E68BE" w:rsidRDefault="00321253" w:rsidP="00914CF5">
      <w:pPr>
        <w:pStyle w:val="BodyText"/>
        <w:spacing w:after="220"/>
        <w:ind w:left="2880"/>
        <w:rPr>
          <w:rFonts w:asciiTheme="minorBidi" w:hAnsiTheme="minorBidi" w:cstheme="minorBidi"/>
        </w:rPr>
      </w:pPr>
      <w:r>
        <w:rPr>
          <w:rFonts w:asciiTheme="minorBidi" w:hAnsiTheme="minorBidi"/>
          <w:noProof/>
        </w:rPr>
        <mc:AlternateContent>
          <mc:Choice Requires="wpg">
            <w:drawing>
              <wp:inline distT="0" distB="0" distL="0" distR="0" wp14:anchorId="340C0648" wp14:editId="4C59B90B">
                <wp:extent cx="1903228" cy="180754"/>
                <wp:effectExtent l="0" t="0" r="20955" b="10160"/>
                <wp:docPr id="380093443" name="Group 3800934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299255086"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551666647"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97064312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443021600"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154788561"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80776412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4DB21712" id="Group 380093443" o:spid="_x0000_s1026" style="width:149.85pt;height:14.25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" path="m,l5122011,e" filled="f" strokecolor="#d3d0c7" strokeweight=".5pt">
                  <v:path arrowok="t"/>
                </v:shape>
                <w10:anchorlock/>
              </v:group>
            </w:pict>
          </mc:Fallback>
        </mc:AlternateContent>
      </w:r>
    </w:p>
    <w:p w14:paraId="6C9837CC" w14:textId="0DF82AAB" w:rsidR="005B1F66" w:rsidRPr="008E68BE" w:rsidRDefault="00000000" w:rsidP="005B1F66">
      <w:pPr>
        <w:pStyle w:val="BodyText"/>
        <w:spacing w:before="112" w:after="220"/>
        <w:ind w:left="360"/>
        <w:rPr>
          <w:rFonts w:asciiTheme="minorBidi" w:hAnsiTheme="minorBidi" w:cstheme="minorBidi"/>
        </w:rPr>
      </w:pPr>
      <w:sdt>
        <w:sdtPr>
          <w:rPr>
            <w:rFonts w:asciiTheme="minorBidi" w:hAnsiTheme="minorBidi" w:cstheme="minorBidi"/>
          </w:rPr>
          <w:id w:val="1699818388"/>
          <w14:checkbox>
            <w14:checked w14:val="0"/>
            <w14:checkedState w14:val="2612" w14:font="MS Gothic"/>
            <w14:uncheckedState w14:val="2610" w14:font="MS Gothic"/>
          </w14:checkbox>
        </w:sdtPr>
        <w:sdtContent>
          <w:r w:rsidR="005B1F66">
            <w:rPr>
              <w:rFonts w:ascii="MS Gothic" w:eastAsia="MS Gothic" w:hAnsi="MS Gothic" w:cstheme="minorBidi" w:hint="eastAsia"/>
            </w:rPr>
            <w:t>☐</w:t>
          </w:r>
        </w:sdtContent>
      </w:sdt>
      <w:r w:rsidR="004B424B">
        <w:t xml:space="preserve">Services </w:t>
      </w:r>
      <w:r w:rsidR="004B424B">
        <w:rPr>
          <w:rFonts w:asciiTheme="minorBidi" w:hAnsiTheme="minorBidi"/>
        </w:rPr>
        <w:t>Internet</w:t>
      </w:r>
      <w:r w:rsidR="004B424B">
        <w:rPr>
          <w:rFonts w:asciiTheme="minorBidi" w:hAnsiTheme="minorBidi"/>
        </w:rPr>
        <w:tab/>
      </w:r>
      <w:r w:rsidR="004B424B">
        <w:rPr>
          <w:rFonts w:asciiTheme="minorBidi" w:hAnsiTheme="minorBidi"/>
        </w:rPr>
        <w:tab/>
      </w:r>
      <w:r w:rsidR="00F935D6">
        <w:rPr>
          <w:rFonts w:asciiTheme="minorBidi" w:hAnsiTheme="minorBidi"/>
        </w:rPr>
        <w:t>T</w:t>
      </w:r>
      <w:r w:rsidR="004B424B">
        <w:rPr>
          <w:rFonts w:asciiTheme="minorBidi" w:hAnsiTheme="minorBidi"/>
        </w:rPr>
        <w:t>itre / emplacement :</w:t>
      </w:r>
    </w:p>
    <w:p w14:paraId="24AE5A97" w14:textId="2F609864" w:rsidR="005B1F66" w:rsidRPr="008E68BE" w:rsidRDefault="00124E51" w:rsidP="00914CF5">
      <w:pPr>
        <w:pStyle w:val="BodyText"/>
        <w:spacing w:before="94" w:after="220"/>
        <w:ind w:left="2880"/>
        <w:rPr>
          <w:rFonts w:asciiTheme="minorBidi" w:hAnsiTheme="minorBidi" w:cstheme="minorBidi"/>
        </w:rPr>
      </w:pPr>
      <w:r>
        <w:rPr>
          <w:rFonts w:asciiTheme="minorBidi" w:hAnsiTheme="minorBidi"/>
          <w:noProof/>
        </w:rPr>
        <mc:AlternateContent>
          <mc:Choice Requires="wpg">
            <w:drawing>
              <wp:inline distT="0" distB="0" distL="0" distR="0" wp14:anchorId="27C30A46" wp14:editId="006DE006">
                <wp:extent cx="1903228" cy="180754"/>
                <wp:effectExtent l="0" t="0" r="20955" b="10160"/>
                <wp:docPr id="1403787039" name="Group 14037870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157551376"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33375760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234455072"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522347231"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487944859"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182068204"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63201275" id="Group 1403787039" o:spid="_x0000_s1026" style="width:149.85pt;height:14.25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" path="m,l5122011,e" filled="f" strokecolor="#d3d0c7" strokeweight=".5pt">
                  <v:path arrowok="t"/>
                </v:shape>
                <w10:anchorlock/>
              </v:group>
            </w:pict>
          </mc:Fallback>
        </mc:AlternateContent>
      </w:r>
    </w:p>
    <w:p w14:paraId="4FD609ED" w14:textId="77777777" w:rsidR="005B1F66" w:rsidRPr="008E68BE" w:rsidRDefault="005B1F66" w:rsidP="00124E51">
      <w:pPr>
        <w:spacing w:before="16" w:after="220"/>
        <w:ind w:left="720"/>
        <w:rPr>
          <w:rFonts w:asciiTheme="minorBidi" w:hAnsiTheme="minorBidi" w:cstheme="minorBidi"/>
          <w:sz w:val="16"/>
        </w:rPr>
      </w:pPr>
      <w:r>
        <w:rPr>
          <w:rFonts w:asciiTheme="minorBidi" w:hAnsiTheme="minorBidi"/>
          <w:sz w:val="16"/>
        </w:rPr>
        <w:t>(</w:t>
      </w:r>
      <w:proofErr w:type="gramStart"/>
      <w:r>
        <w:rPr>
          <w:rFonts w:asciiTheme="minorBidi" w:hAnsiTheme="minorBidi"/>
          <w:sz w:val="16"/>
        </w:rPr>
        <w:t>téléchargement</w:t>
      </w:r>
      <w:proofErr w:type="gramEnd"/>
      <w:r>
        <w:rPr>
          <w:rFonts w:asciiTheme="minorBidi" w:hAnsiTheme="minorBidi"/>
          <w:sz w:val="16"/>
        </w:rPr>
        <w:t xml:space="preserve"> de données brutes)</w:t>
      </w:r>
    </w:p>
    <w:p w14:paraId="549AA84A" w14:textId="08C35098" w:rsidR="00124E51" w:rsidRPr="00F935D6" w:rsidRDefault="00000000" w:rsidP="00124E51">
      <w:pPr>
        <w:pStyle w:val="BodyText"/>
        <w:spacing w:after="220"/>
        <w:ind w:left="360"/>
        <w:rPr>
          <w:rFonts w:asciiTheme="minorBidi" w:hAnsiTheme="minorBidi" w:cstheme="minorBidi"/>
          <w:sz w:val="15"/>
          <w:szCs w:val="15"/>
        </w:rPr>
      </w:pPr>
      <w:sdt>
        <w:sdtPr>
          <w:rPr>
            <w:rFonts w:asciiTheme="minorBidi" w:hAnsiTheme="minorBidi" w:cstheme="minorBidi"/>
            <w:position w:val="2"/>
          </w:rPr>
          <w:id w:val="270362519"/>
          <w14:checkbox>
            <w14:checked w14:val="0"/>
            <w14:checkedState w14:val="2612" w14:font="MS Gothic"/>
            <w14:uncheckedState w14:val="2610" w14:font="MS Gothic"/>
          </w14:checkbox>
        </w:sdtPr>
        <w:sdtContent>
          <w:r w:rsidR="00124E51">
            <w:rPr>
              <w:rFonts w:ascii="MS Gothic" w:eastAsia="MS Gothic" w:hAnsi="MS Gothic" w:cstheme="minorBidi" w:hint="eastAsia"/>
              <w:position w:val="2"/>
            </w:rPr>
            <w:t>☐</w:t>
          </w:r>
        </w:sdtContent>
      </w:sdt>
      <w:r w:rsidR="00F935D6">
        <w:t>F</w:t>
      </w:r>
      <w:r w:rsidR="004B424B">
        <w:t xml:space="preserve">ournisseurs commerciaux </w:t>
      </w:r>
      <w:r w:rsidR="004B424B" w:rsidRPr="00F935D6">
        <w:rPr>
          <w:sz w:val="15"/>
          <w:szCs w:val="15"/>
        </w:rPr>
        <w:t>Précisez si vous le souhaitez</w:t>
      </w:r>
    </w:p>
    <w:p w14:paraId="4C36F3DA" w14:textId="6B585801" w:rsidR="00124E51" w:rsidRPr="00124E51" w:rsidRDefault="00124E51" w:rsidP="00914CF5">
      <w:pPr>
        <w:pStyle w:val="BodyText"/>
        <w:spacing w:before="118" w:after="220"/>
        <w:ind w:left="2880"/>
        <w:rPr>
          <w:rFonts w:asciiTheme="minorBidi" w:hAnsiTheme="minorBidi" w:cstheme="minorBidi"/>
        </w:rPr>
      </w:pPr>
      <w:r>
        <w:rPr>
          <w:rFonts w:asciiTheme="minorBidi" w:hAnsiTheme="minorBidi"/>
          <w:noProof/>
        </w:rPr>
        <mc:AlternateContent>
          <mc:Choice Requires="wpg">
            <w:drawing>
              <wp:inline distT="0" distB="0" distL="0" distR="0" wp14:anchorId="37351713" wp14:editId="0AC2FF5C">
                <wp:extent cx="1903228" cy="180754"/>
                <wp:effectExtent l="0" t="0" r="20955" b="10160"/>
                <wp:docPr id="760047545" name="Group 7600475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171011069"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474553556"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353691005"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92362223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287264470"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976596322"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00530F23" id="Group 760047545" o:spid="_x0000_s1026" style="width:149.85pt;height:14.25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" path="m,l5122011,e" filled="f" strokecolor="#d3d0c7" strokeweight=".5pt">
                  <v:path arrowok="t"/>
                </v:shape>
                <w10:anchorlock/>
              </v:group>
            </w:pict>
          </mc:Fallback>
        </mc:AlternateContent>
      </w:r>
    </w:p>
    <w:p w14:paraId="71C4883B" w14:textId="11A29C17" w:rsidR="00124E51" w:rsidRPr="008E68BE" w:rsidRDefault="00000000" w:rsidP="00124E51">
      <w:pPr>
        <w:spacing w:after="220"/>
        <w:ind w:left="360"/>
        <w:rPr>
          <w:rFonts w:asciiTheme="minorBidi" w:hAnsiTheme="minorBidi" w:cstheme="minorBidi"/>
          <w:sz w:val="15"/>
        </w:rPr>
      </w:pPr>
      <w:sdt>
        <w:sdtPr>
          <w:rPr>
            <w:rFonts w:asciiTheme="minorBidi" w:hAnsiTheme="minorBidi" w:cstheme="minorBidi"/>
            <w:spacing w:val="-2"/>
            <w:position w:val="-1"/>
            <w:sz w:val="20"/>
          </w:rPr>
          <w:id w:val="1410816426"/>
          <w14:checkbox>
            <w14:checked w14:val="0"/>
            <w14:checkedState w14:val="2612" w14:font="MS Gothic"/>
            <w14:uncheckedState w14:val="2610" w14:font="MS Gothic"/>
          </w14:checkbox>
        </w:sdtPr>
        <w:sdtContent>
          <w:r w:rsidR="00124E51" w:rsidRPr="008E68BE">
            <w:rPr>
              <w:rFonts w:ascii="Segoe UI Symbol" w:eastAsia="MS Gothic" w:hAnsi="Segoe UI Symbol" w:cs="Segoe UI Symbol"/>
              <w:spacing w:val="-2"/>
              <w:position w:val="-1"/>
              <w:sz w:val="20"/>
            </w:rPr>
            <w:t>☐</w:t>
          </w:r>
        </w:sdtContent>
      </w:sdt>
      <w:r w:rsidR="004B424B" w:rsidRPr="00D11206">
        <w:rPr>
          <w:rFonts w:asciiTheme="minorBidi" w:hAnsiTheme="minorBidi"/>
          <w:sz w:val="20"/>
          <w:szCs w:val="20"/>
        </w:rPr>
        <w:t>Autre</w:t>
      </w:r>
      <w:r w:rsidR="004B424B" w:rsidRPr="00D11206">
        <w:rPr>
          <w:rFonts w:asciiTheme="minorBidi" w:hAnsiTheme="minorBidi"/>
          <w:sz w:val="20"/>
          <w:szCs w:val="20"/>
        </w:rPr>
        <w:tab/>
      </w:r>
      <w:r w:rsidR="004B424B">
        <w:rPr>
          <w:rFonts w:asciiTheme="minorBidi" w:hAnsiTheme="minorBidi"/>
        </w:rPr>
        <w:tab/>
      </w:r>
      <w:r w:rsidR="004B424B">
        <w:rPr>
          <w:rFonts w:asciiTheme="minorBidi" w:hAnsiTheme="minorBidi"/>
        </w:rPr>
        <w:tab/>
      </w:r>
      <w:r w:rsidR="004B424B" w:rsidRPr="00F935D6">
        <w:rPr>
          <w:rFonts w:asciiTheme="minorBidi" w:hAnsiTheme="minorBidi"/>
          <w:sz w:val="15"/>
          <w:szCs w:val="15"/>
        </w:rPr>
        <w:t>Veuillez préciser</w:t>
      </w:r>
      <w:r w:rsidR="00F935D6">
        <w:rPr>
          <w:rFonts w:asciiTheme="minorBidi" w:hAnsiTheme="minorBidi"/>
          <w:sz w:val="15"/>
          <w:szCs w:val="15"/>
        </w:rPr>
        <w:t> </w:t>
      </w:r>
      <w:r w:rsidR="004B424B" w:rsidRPr="00F935D6">
        <w:rPr>
          <w:rFonts w:asciiTheme="minorBidi" w:hAnsiTheme="minorBidi"/>
          <w:sz w:val="15"/>
          <w:szCs w:val="15"/>
        </w:rPr>
        <w:t>:</w:t>
      </w:r>
    </w:p>
    <w:p w14:paraId="2F0A4EC0" w14:textId="07E19576" w:rsidR="00F54DB0" w:rsidRPr="008E68BE" w:rsidRDefault="00124E51" w:rsidP="00914CF5">
      <w:pPr>
        <w:pStyle w:val="BodyText"/>
        <w:spacing w:after="220"/>
        <w:ind w:left="2880"/>
        <w:rPr>
          <w:rFonts w:asciiTheme="minorBidi" w:hAnsiTheme="minorBidi" w:cstheme="minorBidi"/>
        </w:rPr>
      </w:pPr>
      <w:r>
        <w:rPr>
          <w:rFonts w:asciiTheme="minorBidi" w:hAnsiTheme="minorBidi"/>
          <w:noProof/>
        </w:rPr>
        <mc:AlternateContent>
          <mc:Choice Requires="wpg">
            <w:drawing>
              <wp:inline distT="0" distB="0" distL="0" distR="0" wp14:anchorId="1B2854C5" wp14:editId="7548C8BA">
                <wp:extent cx="1903228" cy="180754"/>
                <wp:effectExtent l="0" t="0" r="20955" b="10160"/>
                <wp:docPr id="1015856620" name="Group 10158566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522664635"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83948894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662638379"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145675548"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222555643"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849411033"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1B37B70B" id="Group 1015856620" o:spid="_x0000_s1026" style="width:149.85pt;height:14.25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" path="m,l5122011,e" filled="f" strokecolor="#d3d0c7" strokeweight=".5pt">
                  <v:path arrowok="t"/>
                </v:shape>
                <w10:anchorlock/>
              </v:group>
            </w:pict>
          </mc:Fallback>
        </mc:AlternateContent>
      </w:r>
      <w:r>
        <w:rPr>
          <w:rFonts w:asciiTheme="minorBidi" w:hAnsiTheme="minorBidi"/>
        </w:rPr>
        <w:t xml:space="preserve">     </w:t>
      </w:r>
    </w:p>
    <w:p w14:paraId="2F0A4EC1" w14:textId="77777777" w:rsidR="00F54DB0" w:rsidRPr="008E68BE" w:rsidRDefault="00F54DB0" w:rsidP="008E68BE">
      <w:pPr>
        <w:spacing w:after="220"/>
        <w:rPr>
          <w:rFonts w:asciiTheme="minorBidi" w:hAnsiTheme="minorBidi" w:cstheme="minorBidi"/>
        </w:rPr>
        <w:sectPr w:rsidR="00F54DB0" w:rsidRPr="008E68BE" w:rsidSect="00845911">
          <w:pgSz w:w="11906" w:h="16838" w:code="9"/>
          <w:pgMar w:top="562" w:right="1138" w:bottom="1282" w:left="1411" w:header="331" w:footer="0" w:gutter="0"/>
          <w:cols w:space="720"/>
        </w:sectPr>
      </w:pPr>
    </w:p>
    <w:p w14:paraId="13388993" w14:textId="77777777" w:rsidR="00C44C93" w:rsidRPr="00C44C93" w:rsidRDefault="00C34FC6" w:rsidP="008E68BE">
      <w:pPr>
        <w:spacing w:before="152" w:after="220" w:line="254" w:lineRule="auto"/>
        <w:ind w:right="213"/>
        <w:rPr>
          <w:rFonts w:asciiTheme="minorBidi" w:hAnsiTheme="minorBidi" w:cstheme="minorBidi"/>
          <w:b/>
          <w:spacing w:val="-7"/>
        </w:rPr>
      </w:pPr>
      <w:r>
        <w:rPr>
          <w:rFonts w:asciiTheme="minorBidi" w:hAnsiTheme="minorBidi"/>
          <w:b/>
        </w:rPr>
        <w:t xml:space="preserve">Section 6 : Présence de repères d’emplacement </w:t>
      </w:r>
    </w:p>
    <w:p w14:paraId="7CE37EF0" w14:textId="408EC5A6" w:rsidR="00C34FC6" w:rsidRPr="008E68BE" w:rsidRDefault="00C34FC6" w:rsidP="008E68BE">
      <w:pPr>
        <w:spacing w:before="152" w:after="220" w:line="254" w:lineRule="auto"/>
        <w:ind w:right="213"/>
        <w:rPr>
          <w:rFonts w:asciiTheme="minorBidi" w:hAnsiTheme="minorBidi" w:cstheme="minorBidi"/>
          <w:sz w:val="20"/>
          <w:szCs w:val="20"/>
        </w:rPr>
      </w:pPr>
      <w:r>
        <w:rPr>
          <w:rFonts w:asciiTheme="minorBidi" w:hAnsiTheme="minorBidi"/>
        </w:rPr>
        <w:t>(</w:t>
      </w:r>
      <w:proofErr w:type="gramStart"/>
      <w:r>
        <w:rPr>
          <w:rFonts w:asciiTheme="minorBidi" w:hAnsiTheme="minorBidi"/>
        </w:rPr>
        <w:t>aux</w:t>
      </w:r>
      <w:proofErr w:type="gramEnd"/>
      <w:r>
        <w:rPr>
          <w:rFonts w:asciiTheme="minorBidi" w:hAnsiTheme="minorBidi"/>
        </w:rPr>
        <w:t xml:space="preserve"> fins de citation ultérieure dans un rapport de recherche) dans certains ou dans la totalité des documents légaux authentiques publiés par votre office (mentionnés dans la première partie de la section 5 ci‑dessus); p. ex., un repère d’emplacement peut être un numéro de page, de paragraphe ou d’image.</w:t>
      </w:r>
      <w:r w:rsidR="00B74BE6">
        <w:rPr>
          <w:rFonts w:asciiTheme="minorBidi" w:hAnsiTheme="minorBidi"/>
        </w:rPr>
        <w:t xml:space="preserve"> </w:t>
      </w:r>
      <w:r>
        <w:rPr>
          <w:rFonts w:asciiTheme="minorBidi" w:hAnsiTheme="minorBidi"/>
          <w:i/>
          <w:sz w:val="20"/>
        </w:rPr>
        <w:t xml:space="preserve"> </w:t>
      </w:r>
      <w:r>
        <w:rPr>
          <w:rFonts w:asciiTheme="minorBidi" w:hAnsiTheme="minorBidi"/>
          <w:sz w:val="20"/>
        </w:rPr>
        <w:t>Répondez à cette question en fonction de vos procédures actuelles de publication.</w:t>
      </w:r>
    </w:p>
    <w:p w14:paraId="3E89A63D" w14:textId="760AD76D" w:rsidR="00C34FC6" w:rsidRPr="008E68BE" w:rsidRDefault="00C34FC6" w:rsidP="00C44C93">
      <w:pPr>
        <w:pStyle w:val="ListParagraph"/>
        <w:numPr>
          <w:ilvl w:val="0"/>
          <w:numId w:val="18"/>
        </w:numPr>
        <w:spacing w:before="151" w:after="220"/>
        <w:ind w:left="360"/>
        <w:rPr>
          <w:rFonts w:asciiTheme="minorBidi" w:hAnsiTheme="minorBidi" w:cstheme="minorBidi"/>
          <w:sz w:val="20"/>
          <w:szCs w:val="20"/>
        </w:rPr>
      </w:pPr>
      <w:r>
        <w:rPr>
          <w:rFonts w:asciiTheme="minorBidi" w:hAnsiTheme="minorBidi"/>
          <w:sz w:val="20"/>
        </w:rPr>
        <w:t xml:space="preserve">Quels moyens de repérage dans une présentation </w:t>
      </w:r>
      <w:del w:id="123" w:author="Author">
        <w:r>
          <w:rPr>
            <w:rFonts w:asciiTheme="minorBidi" w:hAnsiTheme="minorBidi"/>
            <w:sz w:val="20"/>
          </w:rPr>
          <w:delText>paginée</w:delText>
        </w:r>
      </w:del>
      <w:ins w:id="124" w:author="Author">
        <w:r>
          <w:rPr>
            <w:rFonts w:asciiTheme="minorBidi" w:hAnsiTheme="minorBidi"/>
            <w:sz w:val="20"/>
          </w:rPr>
          <w:t>textuelle</w:t>
        </w:r>
      </w:ins>
      <w:r>
        <w:rPr>
          <w:rFonts w:asciiTheme="minorBidi" w:hAnsiTheme="minorBidi"/>
          <w:sz w:val="20"/>
        </w:rPr>
        <w:t xml:space="preserve"> vos documents de brevet publiés contiennent‑ils? </w:t>
      </w:r>
      <w:r w:rsidR="00B74BE6">
        <w:rPr>
          <w:rFonts w:asciiTheme="minorBidi" w:hAnsiTheme="minorBidi"/>
          <w:sz w:val="20"/>
        </w:rPr>
        <w:t xml:space="preserve"> </w:t>
      </w:r>
      <w:r w:rsidR="00F935D6" w:rsidRPr="00F935D6">
        <w:rPr>
          <w:rFonts w:asciiTheme="minorBidi" w:hAnsiTheme="minorBidi"/>
          <w:sz w:val="16"/>
          <w:szCs w:val="16"/>
        </w:rPr>
        <w:t>(</w:t>
      </w:r>
      <w:r w:rsidRPr="00F935D6">
        <w:rPr>
          <w:rFonts w:asciiTheme="minorBidi" w:hAnsiTheme="minorBidi"/>
          <w:sz w:val="16"/>
          <w:szCs w:val="16"/>
        </w:rPr>
        <w:t>Cocher toutes les indications pertinentes</w:t>
      </w:r>
      <w:r w:rsidR="00F935D6" w:rsidRPr="00F935D6">
        <w:rPr>
          <w:rFonts w:asciiTheme="minorBidi" w:hAnsiTheme="minorBidi"/>
          <w:sz w:val="16"/>
          <w:szCs w:val="16"/>
        </w:rPr>
        <w:t>)</w:t>
      </w:r>
    </w:p>
    <w:p w14:paraId="3BBF5BC8" w14:textId="179774C3" w:rsidR="00C34FC6" w:rsidRPr="00D11206" w:rsidRDefault="00000000" w:rsidP="00F85F2F">
      <w:pPr>
        <w:spacing w:after="220"/>
        <w:ind w:left="360"/>
        <w:rPr>
          <w:rFonts w:asciiTheme="minorBidi" w:hAnsiTheme="minorBidi" w:cstheme="minorBidi"/>
          <w:spacing w:val="-2"/>
          <w:sz w:val="20"/>
          <w:szCs w:val="20"/>
        </w:rPr>
      </w:pPr>
      <w:sdt>
        <w:sdtPr>
          <w:rPr>
            <w:rFonts w:asciiTheme="minorBidi" w:hAnsiTheme="minorBidi" w:cstheme="minorBidi"/>
            <w:sz w:val="20"/>
            <w:szCs w:val="20"/>
          </w:rPr>
          <w:id w:val="941504893"/>
          <w14:checkbox>
            <w14:checked w14:val="0"/>
            <w14:checkedState w14:val="2612" w14:font="MS Gothic"/>
            <w14:uncheckedState w14:val="2610" w14:font="MS Gothic"/>
          </w14:checkbox>
        </w:sdtPr>
        <w:sdtContent>
          <w:r w:rsidR="00C34FC6" w:rsidRPr="00D11206">
            <w:rPr>
              <w:rFonts w:ascii="Segoe UI Symbol" w:eastAsia="MS Gothic" w:hAnsi="Segoe UI Symbol" w:cs="Segoe UI Symbol"/>
              <w:sz w:val="20"/>
              <w:szCs w:val="20"/>
            </w:rPr>
            <w:t>☐</w:t>
          </w:r>
        </w:sdtContent>
      </w:sdt>
      <w:r w:rsidR="004B424B" w:rsidRPr="00D11206">
        <w:rPr>
          <w:rFonts w:asciiTheme="minorBidi" w:hAnsiTheme="minorBidi"/>
          <w:sz w:val="20"/>
          <w:szCs w:val="20"/>
        </w:rPr>
        <w:t xml:space="preserve"> Numéros de page </w:t>
      </w:r>
      <w:r w:rsidR="004B424B" w:rsidRPr="00D11206">
        <w:rPr>
          <w:rFonts w:asciiTheme="minorBidi" w:hAnsiTheme="minorBidi"/>
          <w:sz w:val="20"/>
          <w:szCs w:val="20"/>
        </w:rPr>
        <w:tab/>
      </w:r>
      <w:r w:rsidR="004B424B" w:rsidRPr="00D11206">
        <w:rPr>
          <w:rFonts w:asciiTheme="minorBidi" w:hAnsiTheme="minorBidi"/>
          <w:sz w:val="20"/>
          <w:szCs w:val="20"/>
        </w:rPr>
        <w:tab/>
      </w:r>
      <w:sdt>
        <w:sdtPr>
          <w:rPr>
            <w:rFonts w:asciiTheme="minorBidi" w:hAnsiTheme="minorBidi" w:cstheme="minorBidi"/>
            <w:spacing w:val="-2"/>
            <w:sz w:val="20"/>
            <w:szCs w:val="20"/>
          </w:rPr>
          <w:id w:val="532072056"/>
          <w14:checkbox>
            <w14:checked w14:val="0"/>
            <w14:checkedState w14:val="2612" w14:font="MS Gothic"/>
            <w14:uncheckedState w14:val="2610" w14:font="MS Gothic"/>
          </w14:checkbox>
        </w:sdtPr>
        <w:sdtContent>
          <w:r w:rsidR="00C34FC6" w:rsidRPr="00D11206">
            <w:rPr>
              <w:rFonts w:ascii="Segoe UI Symbol" w:eastAsia="MS Gothic" w:hAnsi="Segoe UI Symbol" w:cs="Segoe UI Symbol"/>
              <w:spacing w:val="-2"/>
              <w:sz w:val="20"/>
              <w:szCs w:val="20"/>
            </w:rPr>
            <w:t>☐</w:t>
          </w:r>
        </w:sdtContent>
      </w:sdt>
      <w:r w:rsidR="004B424B" w:rsidRPr="00D11206">
        <w:rPr>
          <w:rFonts w:asciiTheme="minorBidi" w:hAnsiTheme="minorBidi"/>
          <w:sz w:val="20"/>
          <w:szCs w:val="20"/>
        </w:rPr>
        <w:t xml:space="preserve"> Numéros de colonne</w:t>
      </w:r>
      <w:r w:rsidR="004B424B" w:rsidRPr="00D11206">
        <w:rPr>
          <w:rFonts w:asciiTheme="minorBidi" w:hAnsiTheme="minorBidi"/>
          <w:sz w:val="20"/>
          <w:szCs w:val="20"/>
        </w:rPr>
        <w:tab/>
      </w:r>
      <w:r w:rsidR="004B424B" w:rsidRPr="00D11206">
        <w:rPr>
          <w:rFonts w:asciiTheme="minorBidi" w:hAnsiTheme="minorBidi"/>
          <w:sz w:val="20"/>
          <w:szCs w:val="20"/>
        </w:rPr>
        <w:tab/>
      </w:r>
      <w:sdt>
        <w:sdtPr>
          <w:rPr>
            <w:rFonts w:asciiTheme="minorBidi" w:hAnsiTheme="minorBidi" w:cstheme="minorBidi"/>
            <w:spacing w:val="-2"/>
            <w:sz w:val="20"/>
            <w:szCs w:val="20"/>
          </w:rPr>
          <w:id w:val="-1237472656"/>
          <w14:checkbox>
            <w14:checked w14:val="0"/>
            <w14:checkedState w14:val="2612" w14:font="MS Gothic"/>
            <w14:uncheckedState w14:val="2610" w14:font="MS Gothic"/>
          </w14:checkbox>
        </w:sdtPr>
        <w:sdtContent>
          <w:r w:rsidR="00C34FC6" w:rsidRPr="00D11206">
            <w:rPr>
              <w:rFonts w:ascii="Segoe UI Symbol" w:eastAsia="MS Gothic" w:hAnsi="Segoe UI Symbol" w:cs="Segoe UI Symbol"/>
              <w:spacing w:val="-2"/>
              <w:sz w:val="20"/>
              <w:szCs w:val="20"/>
            </w:rPr>
            <w:t>☐</w:t>
          </w:r>
        </w:sdtContent>
      </w:sdt>
      <w:r w:rsidR="004B424B" w:rsidRPr="00D11206">
        <w:rPr>
          <w:rFonts w:asciiTheme="minorBidi" w:hAnsiTheme="minorBidi"/>
          <w:sz w:val="20"/>
          <w:szCs w:val="20"/>
        </w:rPr>
        <w:t xml:space="preserve"> Numéros de ligne </w:t>
      </w:r>
    </w:p>
    <w:p w14:paraId="3F8FEE12" w14:textId="77777777" w:rsidR="00C34FC6" w:rsidRPr="00D11206" w:rsidRDefault="00000000" w:rsidP="00F85F2F">
      <w:pPr>
        <w:spacing w:after="220"/>
        <w:ind w:left="360"/>
        <w:rPr>
          <w:rFonts w:asciiTheme="minorBidi" w:hAnsiTheme="minorBidi" w:cstheme="minorBidi"/>
          <w:spacing w:val="-2"/>
          <w:sz w:val="20"/>
          <w:szCs w:val="20"/>
        </w:rPr>
      </w:pPr>
      <w:sdt>
        <w:sdtPr>
          <w:rPr>
            <w:rFonts w:asciiTheme="minorBidi" w:hAnsiTheme="minorBidi" w:cstheme="minorBidi"/>
            <w:spacing w:val="-2"/>
            <w:sz w:val="20"/>
            <w:szCs w:val="20"/>
          </w:rPr>
          <w:id w:val="-802463948"/>
          <w14:checkbox>
            <w14:checked w14:val="0"/>
            <w14:checkedState w14:val="2612" w14:font="MS Gothic"/>
            <w14:uncheckedState w14:val="2610" w14:font="MS Gothic"/>
          </w14:checkbox>
        </w:sdtPr>
        <w:sdtContent>
          <w:r w:rsidR="00C34FC6" w:rsidRPr="00D11206">
            <w:rPr>
              <w:rFonts w:ascii="Segoe UI Symbol" w:eastAsia="MS Gothic" w:hAnsi="Segoe UI Symbol" w:cs="Segoe UI Symbol"/>
              <w:spacing w:val="-2"/>
              <w:sz w:val="20"/>
              <w:szCs w:val="20"/>
            </w:rPr>
            <w:t>☐</w:t>
          </w:r>
        </w:sdtContent>
      </w:sdt>
      <w:r w:rsidR="004B424B" w:rsidRPr="00D11206">
        <w:rPr>
          <w:sz w:val="20"/>
          <w:szCs w:val="20"/>
        </w:rPr>
        <w:t xml:space="preserve"> Autre (veuillez préciser)</w:t>
      </w:r>
      <w:r w:rsidR="004B424B" w:rsidRPr="00D11206">
        <w:rPr>
          <w:rFonts w:asciiTheme="minorBidi" w:hAnsiTheme="minorBidi"/>
          <w:sz w:val="20"/>
          <w:szCs w:val="20"/>
        </w:rPr>
        <w:tab/>
      </w:r>
    </w:p>
    <w:p w14:paraId="0FACF5CB" w14:textId="17F0CC59" w:rsidR="00C34FC6" w:rsidRPr="008E68BE" w:rsidRDefault="00F85F2F" w:rsidP="00F85F2F">
      <w:pPr>
        <w:spacing w:after="220"/>
        <w:ind w:left="360"/>
        <w:rPr>
          <w:rFonts w:asciiTheme="minorBidi" w:hAnsiTheme="minorBidi" w:cstheme="minorBidi"/>
          <w:spacing w:val="-2"/>
          <w:sz w:val="20"/>
          <w:szCs w:val="20"/>
        </w:rPr>
      </w:pPr>
      <w:r>
        <w:rPr>
          <w:rFonts w:asciiTheme="minorBidi" w:hAnsiTheme="minorBidi"/>
          <w:noProof/>
        </w:rPr>
        <mc:AlternateContent>
          <mc:Choice Requires="wpg">
            <w:drawing>
              <wp:inline distT="0" distB="0" distL="0" distR="0" wp14:anchorId="65B956C1" wp14:editId="12420DD9">
                <wp:extent cx="1903228" cy="393405"/>
                <wp:effectExtent l="0" t="0" r="20955" b="26035"/>
                <wp:docPr id="1431791035" name="Group 14317910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577731906"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322830868"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92495931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385224025"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771428837"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993071128"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6ED3B342" id="Group 1431791035"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" path="m,l5122011,e" filled="f" strokecolor="#d3d0c7" strokeweight=".5pt">
                  <v:path arrowok="t"/>
                </v:shape>
                <w10:anchorlock/>
              </v:group>
            </w:pict>
          </mc:Fallback>
        </mc:AlternateContent>
      </w:r>
    </w:p>
    <w:p w14:paraId="2C968A67" w14:textId="3A6C382C" w:rsidR="00C34FC6" w:rsidRPr="008E68BE" w:rsidRDefault="009865DA" w:rsidP="007432DC">
      <w:pPr>
        <w:pStyle w:val="ListParagraph"/>
        <w:numPr>
          <w:ilvl w:val="0"/>
          <w:numId w:val="18"/>
        </w:numPr>
        <w:tabs>
          <w:tab w:val="left" w:pos="821"/>
        </w:tabs>
        <w:spacing w:after="220"/>
        <w:ind w:left="360"/>
        <w:rPr>
          <w:rFonts w:asciiTheme="minorBidi" w:hAnsiTheme="minorBidi" w:cstheme="minorBidi"/>
          <w:sz w:val="16"/>
          <w:szCs w:val="16"/>
        </w:rPr>
      </w:pPr>
      <w:r>
        <w:rPr>
          <w:rFonts w:asciiTheme="minorBidi" w:hAnsiTheme="minorBidi"/>
          <w:noProof/>
          <w:sz w:val="20"/>
        </w:rPr>
        <mc:AlternateContent>
          <mc:Choice Requires="wps">
            <w:drawing>
              <wp:anchor distT="45720" distB="45720" distL="114300" distR="114300" simplePos="0" relativeHeight="251658245" behindDoc="0" locked="0" layoutInCell="1" allowOverlap="1" wp14:anchorId="172D4F81" wp14:editId="3B0C4A70">
                <wp:simplePos x="0" y="0"/>
                <wp:positionH relativeFrom="column">
                  <wp:posOffset>2684145</wp:posOffset>
                </wp:positionH>
                <wp:positionV relativeFrom="paragraph">
                  <wp:posOffset>412363</wp:posOffset>
                </wp:positionV>
                <wp:extent cx="3437890" cy="270510"/>
                <wp:effectExtent l="0" t="0" r="10160" b="15240"/>
                <wp:wrapSquare wrapText="bothSides"/>
                <wp:docPr id="4734427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08396B00" w14:textId="77777777" w:rsidR="00C34FC6" w:rsidRDefault="00C34FC6" w:rsidP="00C34F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2D4F81" id="_x0000_s1030" type="#_x0000_t202" style="position:absolute;left:0;text-align:left;margin-left:211.35pt;margin-top:32.45pt;width:270.7pt;height:21.3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">
                <v:textbox>
                  <w:txbxContent>
                    <w:p w14:paraId="08396B00" w14:textId="77777777" w:rsidR="00C34FC6" w:rsidRDefault="00C34FC6" w:rsidP="00C34FC6"/>
                  </w:txbxContent>
                </v:textbox>
                <w10:wrap type="square"/>
              </v:shape>
            </w:pict>
          </mc:Fallback>
        </mc:AlternateContent>
      </w:r>
      <w:r>
        <w:rPr>
          <w:rFonts w:asciiTheme="minorBidi" w:hAnsiTheme="minorBidi"/>
          <w:sz w:val="20"/>
        </w:rPr>
        <w:t xml:space="preserve">Quels repères d’éléments non textuels trouve‑t‑on dans la partie description de vos documents de brevet publiés? </w:t>
      </w:r>
      <w:r w:rsidR="00B74BE6">
        <w:rPr>
          <w:rFonts w:asciiTheme="minorBidi" w:hAnsiTheme="minorBidi"/>
          <w:sz w:val="20"/>
        </w:rPr>
        <w:t xml:space="preserve"> </w:t>
      </w:r>
      <w:r w:rsidR="00F935D6" w:rsidRPr="00F935D6">
        <w:rPr>
          <w:rFonts w:asciiTheme="minorBidi" w:hAnsiTheme="minorBidi"/>
          <w:sz w:val="16"/>
          <w:szCs w:val="16"/>
        </w:rPr>
        <w:t>(</w:t>
      </w:r>
      <w:r>
        <w:rPr>
          <w:rFonts w:asciiTheme="minorBidi" w:hAnsiTheme="minorBidi"/>
          <w:sz w:val="16"/>
        </w:rPr>
        <w:t>Cocher toutes les indications pertinentes</w:t>
      </w:r>
      <w:r w:rsidR="00F935D6">
        <w:rPr>
          <w:rFonts w:asciiTheme="minorBidi" w:hAnsiTheme="minorBidi"/>
          <w:sz w:val="16"/>
        </w:rPr>
        <w:t>)</w:t>
      </w:r>
    </w:p>
    <w:p w14:paraId="439DD0C5" w14:textId="1625653F" w:rsidR="00C34FC6" w:rsidRPr="00F935D6" w:rsidRDefault="00000000" w:rsidP="009865DA">
      <w:pPr>
        <w:spacing w:after="220"/>
        <w:ind w:left="360"/>
        <w:rPr>
          <w:rFonts w:asciiTheme="minorBidi" w:hAnsiTheme="minorBidi" w:cstheme="minorBidi"/>
          <w:position w:val="2"/>
          <w:sz w:val="20"/>
          <w:szCs w:val="20"/>
        </w:rPr>
      </w:pPr>
      <w:sdt>
        <w:sdtPr>
          <w:rPr>
            <w:rFonts w:asciiTheme="minorBidi" w:hAnsiTheme="minorBidi" w:cstheme="minorBidi"/>
            <w:position w:val="2"/>
            <w:sz w:val="20"/>
            <w:szCs w:val="20"/>
          </w:rPr>
          <w:id w:val="-1167629712"/>
          <w14:checkbox>
            <w14:checked w14:val="0"/>
            <w14:checkedState w14:val="2612" w14:font="MS Gothic"/>
            <w14:uncheckedState w14:val="2610" w14:font="MS Gothic"/>
          </w14:checkbox>
        </w:sdtPr>
        <w:sdtContent>
          <w:r w:rsidR="009646DB" w:rsidRPr="00F935D6">
            <w:rPr>
              <w:rFonts w:ascii="Segoe UI Symbol" w:eastAsia="MS Gothic" w:hAnsi="Segoe UI Symbol" w:cs="Segoe UI Symbol" w:hint="eastAsia"/>
              <w:position w:val="2"/>
              <w:sz w:val="20"/>
              <w:szCs w:val="20"/>
            </w:rPr>
            <w:t>☐</w:t>
          </w:r>
        </w:sdtContent>
      </w:sdt>
      <w:r w:rsidR="00F935D6">
        <w:rPr>
          <w:sz w:val="20"/>
          <w:szCs w:val="20"/>
        </w:rPr>
        <w:t xml:space="preserve"> </w:t>
      </w:r>
      <w:r w:rsidR="004B424B" w:rsidRPr="00F935D6">
        <w:rPr>
          <w:sz w:val="20"/>
          <w:szCs w:val="20"/>
        </w:rPr>
        <w:t>Numéros d’image</w:t>
      </w:r>
      <w:ins w:id="125" w:author="Author">
        <w:r w:rsidR="004B424B" w:rsidRPr="00F935D6">
          <w:rPr>
            <w:sz w:val="20"/>
            <w:szCs w:val="20"/>
          </w:rPr>
          <w:t>/de figure</w:t>
        </w:r>
      </w:ins>
      <w:r w:rsidR="004B424B" w:rsidRPr="00F935D6">
        <w:rPr>
          <w:sz w:val="20"/>
          <w:szCs w:val="20"/>
        </w:rPr>
        <w:t xml:space="preserve"> dans la description</w:t>
      </w:r>
    </w:p>
    <w:p w14:paraId="04B4AAA8" w14:textId="70EC0621" w:rsidR="00C34FC6" w:rsidRPr="008E68BE" w:rsidRDefault="009865DA" w:rsidP="009865DA">
      <w:pPr>
        <w:spacing w:after="220"/>
        <w:ind w:left="360"/>
        <w:rPr>
          <w:rFonts w:asciiTheme="minorBidi" w:hAnsiTheme="minorBidi" w:cstheme="minorBidi"/>
          <w:spacing w:val="-2"/>
          <w:position w:val="2"/>
          <w:sz w:val="20"/>
          <w:szCs w:val="20"/>
        </w:rPr>
      </w:pPr>
      <w:r>
        <w:rPr>
          <w:rFonts w:asciiTheme="minorBidi" w:hAnsiTheme="minorBidi"/>
          <w:noProof/>
          <w:sz w:val="20"/>
        </w:rPr>
        <mc:AlternateContent>
          <mc:Choice Requires="wps">
            <w:drawing>
              <wp:anchor distT="45720" distB="45720" distL="114300" distR="114300" simplePos="0" relativeHeight="251658247" behindDoc="0" locked="0" layoutInCell="1" allowOverlap="1" wp14:anchorId="63CE9B90" wp14:editId="2C9BC4CA">
                <wp:simplePos x="0" y="0"/>
                <wp:positionH relativeFrom="column">
                  <wp:posOffset>2682240</wp:posOffset>
                </wp:positionH>
                <wp:positionV relativeFrom="paragraph">
                  <wp:posOffset>233235</wp:posOffset>
                </wp:positionV>
                <wp:extent cx="3437890" cy="270510"/>
                <wp:effectExtent l="0" t="0" r="10160" b="15240"/>
                <wp:wrapSquare wrapText="bothSides"/>
                <wp:docPr id="8017985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77C034FA" w14:textId="77777777" w:rsidR="00C34FC6" w:rsidRDefault="00C34FC6" w:rsidP="00C34F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CE9B90" id="_x0000_s1031" type="#_x0000_t202" style="position:absolute;left:0;text-align:left;margin-left:211.2pt;margin-top:18.35pt;width:270.7pt;height:21.3pt;z-index:25165824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">
                <v:textbox>
                  <w:txbxContent>
                    <w:p w14:paraId="77C034FA" w14:textId="77777777" w:rsidR="00C34FC6" w:rsidRDefault="00C34FC6" w:rsidP="00C34FC6"/>
                  </w:txbxContent>
                </v:textbox>
                <w10:wrap type="square"/>
              </v:shape>
            </w:pict>
          </mc:Fallback>
        </mc:AlternateContent>
      </w:r>
      <w:r>
        <w:rPr>
          <w:rFonts w:asciiTheme="minorBidi" w:hAnsiTheme="minorBidi"/>
          <w:noProof/>
          <w:sz w:val="20"/>
        </w:rPr>
        <mc:AlternateContent>
          <mc:Choice Requires="wps">
            <w:drawing>
              <wp:anchor distT="45720" distB="45720" distL="114300" distR="114300" simplePos="0" relativeHeight="251658246" behindDoc="0" locked="0" layoutInCell="1" allowOverlap="1" wp14:anchorId="5153A1ED" wp14:editId="1077A493">
                <wp:simplePos x="0" y="0"/>
                <wp:positionH relativeFrom="column">
                  <wp:posOffset>2676525</wp:posOffset>
                </wp:positionH>
                <wp:positionV relativeFrom="paragraph">
                  <wp:posOffset>-97600</wp:posOffset>
                </wp:positionV>
                <wp:extent cx="3437890" cy="270510"/>
                <wp:effectExtent l="0" t="0" r="10160" b="15240"/>
                <wp:wrapSquare wrapText="bothSides"/>
                <wp:docPr id="1637530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00FD3181" w14:textId="77777777" w:rsidR="00C34FC6" w:rsidRDefault="00C34FC6" w:rsidP="00C34F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53A1ED" id="_x0000_s1032" type="#_x0000_t202" style="position:absolute;left:0;text-align:left;margin-left:210.75pt;margin-top:-7.7pt;width:270.7pt;height:21.3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">
                <v:textbox>
                  <w:txbxContent>
                    <w:p w14:paraId="00FD3181" w14:textId="77777777" w:rsidR="00C34FC6" w:rsidRDefault="00C34FC6" w:rsidP="00C34FC6"/>
                  </w:txbxContent>
                </v:textbox>
                <w10:wrap type="square"/>
              </v:shape>
            </w:pict>
          </mc:Fallback>
        </mc:AlternateContent>
      </w:r>
      <w:sdt>
        <w:sdtPr>
          <w:rPr>
            <w:rFonts w:asciiTheme="minorBidi" w:hAnsiTheme="minorBidi" w:cstheme="minorBidi"/>
            <w:position w:val="2"/>
            <w:sz w:val="20"/>
            <w:szCs w:val="20"/>
          </w:rPr>
          <w:id w:val="582266682"/>
          <w14:checkbox>
            <w14:checked w14:val="0"/>
            <w14:checkedState w14:val="2612" w14:font="MS Gothic"/>
            <w14:uncheckedState w14:val="2610" w14:font="MS Gothic"/>
          </w14:checkbox>
        </w:sdtPr>
        <w:sdtContent>
          <w:r>
            <w:rPr>
              <w:rFonts w:ascii="MS Gothic" w:eastAsia="MS Gothic" w:hAnsi="MS Gothic" w:cstheme="minorBidi" w:hint="eastAsia"/>
              <w:position w:val="2"/>
              <w:sz w:val="20"/>
              <w:szCs w:val="20"/>
            </w:rPr>
            <w:t>☐</w:t>
          </w:r>
        </w:sdtContent>
      </w:sdt>
      <w:r>
        <w:rPr>
          <w:rFonts w:asciiTheme="minorBidi" w:hAnsiTheme="minorBidi"/>
          <w:sz w:val="20"/>
        </w:rPr>
        <w:t xml:space="preserve"> Numéros de formule chimique</w:t>
      </w:r>
    </w:p>
    <w:p w14:paraId="55D09B83" w14:textId="29B408D1" w:rsidR="00C34FC6" w:rsidRPr="008E68BE" w:rsidRDefault="00000000" w:rsidP="009865DA">
      <w:pPr>
        <w:spacing w:after="220"/>
        <w:ind w:left="360"/>
        <w:rPr>
          <w:rFonts w:asciiTheme="minorBidi" w:hAnsiTheme="minorBidi" w:cstheme="minorBidi"/>
          <w:spacing w:val="-2"/>
          <w:position w:val="2"/>
          <w:sz w:val="20"/>
          <w:szCs w:val="20"/>
        </w:rPr>
      </w:pPr>
      <w:sdt>
        <w:sdtPr>
          <w:rPr>
            <w:rFonts w:asciiTheme="minorBidi" w:hAnsiTheme="minorBidi" w:cstheme="minorBidi"/>
            <w:spacing w:val="-2"/>
            <w:position w:val="2"/>
            <w:sz w:val="20"/>
            <w:szCs w:val="20"/>
          </w:rPr>
          <w:id w:val="903716544"/>
          <w14:checkbox>
            <w14:checked w14:val="0"/>
            <w14:checkedState w14:val="2612" w14:font="MS Gothic"/>
            <w14:uncheckedState w14:val="2610" w14:font="MS Gothic"/>
          </w14:checkbox>
        </w:sdtPr>
        <w:sdtContent>
          <w:r w:rsidR="009646DB" w:rsidRPr="008E68BE">
            <w:rPr>
              <w:rFonts w:ascii="Segoe UI Symbol" w:eastAsia="MS Gothic" w:hAnsi="Segoe UI Symbol" w:cs="Segoe UI Symbol"/>
              <w:spacing w:val="-2"/>
              <w:position w:val="2"/>
              <w:sz w:val="20"/>
              <w:szCs w:val="20"/>
            </w:rPr>
            <w:t>☐</w:t>
          </w:r>
        </w:sdtContent>
      </w:sdt>
      <w:r w:rsidR="004B424B">
        <w:rPr>
          <w:rFonts w:asciiTheme="minorBidi" w:hAnsiTheme="minorBidi"/>
          <w:sz w:val="20"/>
        </w:rPr>
        <w:t xml:space="preserve"> Tableaux</w:t>
      </w:r>
    </w:p>
    <w:p w14:paraId="524799E8" w14:textId="1D7FCF56" w:rsidR="00C34FC6" w:rsidRPr="008E68BE" w:rsidRDefault="00000000" w:rsidP="009865DA">
      <w:pPr>
        <w:spacing w:after="220"/>
        <w:ind w:left="360"/>
        <w:rPr>
          <w:rFonts w:asciiTheme="minorBidi" w:hAnsiTheme="minorBidi" w:cstheme="minorBidi"/>
          <w:spacing w:val="-2"/>
          <w:sz w:val="20"/>
          <w:szCs w:val="20"/>
        </w:rPr>
      </w:pPr>
      <w:sdt>
        <w:sdtPr>
          <w:rPr>
            <w:rFonts w:asciiTheme="minorBidi" w:hAnsiTheme="minorBidi" w:cstheme="minorBidi"/>
            <w:sz w:val="20"/>
            <w:szCs w:val="20"/>
          </w:rPr>
          <w:id w:val="1520428240"/>
          <w14:checkbox>
            <w14:checked w14:val="0"/>
            <w14:checkedState w14:val="2612" w14:font="MS Gothic"/>
            <w14:uncheckedState w14:val="2610" w14:font="MS Gothic"/>
          </w14:checkbox>
        </w:sdtPr>
        <w:sdtContent>
          <w:r w:rsidR="009646DB" w:rsidRPr="008E68BE">
            <w:rPr>
              <w:rFonts w:ascii="Segoe UI Symbol" w:eastAsia="MS Gothic" w:hAnsi="Segoe UI Symbol" w:cs="Segoe UI Symbol" w:hint="eastAsia"/>
              <w:sz w:val="20"/>
              <w:szCs w:val="20"/>
            </w:rPr>
            <w:t>☐</w:t>
          </w:r>
        </w:sdtContent>
      </w:sdt>
      <w:r w:rsidR="004B424B">
        <w:rPr>
          <w:rFonts w:asciiTheme="minorBidi" w:hAnsiTheme="minorBidi"/>
          <w:noProof/>
          <w:sz w:val="20"/>
        </w:rPr>
        <mc:AlternateContent>
          <mc:Choice Requires="wps">
            <w:drawing>
              <wp:anchor distT="45720" distB="45720" distL="114300" distR="114300" simplePos="0" relativeHeight="251658248" behindDoc="0" locked="0" layoutInCell="1" allowOverlap="1" wp14:anchorId="1D83D35C" wp14:editId="08443492">
                <wp:simplePos x="0" y="0"/>
                <wp:positionH relativeFrom="column">
                  <wp:posOffset>2676525</wp:posOffset>
                </wp:positionH>
                <wp:positionV relativeFrom="paragraph">
                  <wp:posOffset>-50610</wp:posOffset>
                </wp:positionV>
                <wp:extent cx="3437890" cy="270510"/>
                <wp:effectExtent l="0" t="0" r="10160" b="15240"/>
                <wp:wrapSquare wrapText="bothSides"/>
                <wp:docPr id="5601407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313BC3C2" w14:textId="77777777" w:rsidR="00C34FC6" w:rsidRDefault="00C34FC6" w:rsidP="00C34F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83D35C" id="_x0000_s1033" type="#_x0000_t202" style="position:absolute;left:0;text-align:left;margin-left:210.75pt;margin-top:-4pt;width:270.7pt;height:21.3pt;z-index:251658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">
                <v:textbox>
                  <w:txbxContent>
                    <w:p w14:paraId="313BC3C2" w14:textId="77777777" w:rsidR="00C34FC6" w:rsidRDefault="00C34FC6" w:rsidP="00C34FC6"/>
                  </w:txbxContent>
                </v:textbox>
                <w10:wrap type="square"/>
              </v:shape>
            </w:pict>
          </mc:Fallback>
        </mc:AlternateContent>
      </w:r>
      <w:r w:rsidR="004B424B">
        <w:rPr>
          <w:rFonts w:asciiTheme="minorBidi" w:hAnsiTheme="minorBidi"/>
          <w:sz w:val="20"/>
        </w:rPr>
        <w:t xml:space="preserve"> Séquences de gènes</w:t>
      </w:r>
    </w:p>
    <w:p w14:paraId="29A7C1D1" w14:textId="4B41E285" w:rsidR="00C34FC6" w:rsidRPr="008E68BE" w:rsidRDefault="00000000" w:rsidP="009865DA">
      <w:pPr>
        <w:pStyle w:val="BodyText"/>
        <w:spacing w:before="93" w:after="220"/>
        <w:ind w:left="360"/>
        <w:rPr>
          <w:rFonts w:asciiTheme="minorBidi" w:hAnsiTheme="minorBidi" w:cstheme="minorBidi"/>
          <w:spacing w:val="-2"/>
        </w:rPr>
      </w:pPr>
      <w:sdt>
        <w:sdtPr>
          <w:rPr>
            <w:rFonts w:asciiTheme="minorBidi" w:hAnsiTheme="minorBidi" w:cstheme="minorBidi"/>
          </w:rPr>
          <w:id w:val="146877235"/>
          <w14:checkbox>
            <w14:checked w14:val="0"/>
            <w14:checkedState w14:val="2612" w14:font="MS Gothic"/>
            <w14:uncheckedState w14:val="2610" w14:font="MS Gothic"/>
          </w14:checkbox>
        </w:sdtPr>
        <w:sdtContent>
          <w:r w:rsidR="009646DB" w:rsidRPr="008E68BE">
            <w:rPr>
              <w:rFonts w:ascii="Segoe UI Symbol" w:eastAsia="MS Gothic" w:hAnsi="Segoe UI Symbol" w:cs="Segoe UI Symbol" w:hint="eastAsia"/>
            </w:rPr>
            <w:t>☐</w:t>
          </w:r>
        </w:sdtContent>
      </w:sdt>
      <w:r w:rsidR="004B424B">
        <w:rPr>
          <w:rFonts w:asciiTheme="minorBidi" w:hAnsiTheme="minorBidi"/>
          <w:noProof/>
        </w:rPr>
        <mc:AlternateContent>
          <mc:Choice Requires="wps">
            <w:drawing>
              <wp:anchor distT="45720" distB="45720" distL="114300" distR="114300" simplePos="0" relativeHeight="251658249" behindDoc="0" locked="0" layoutInCell="1" allowOverlap="1" wp14:anchorId="50E5248D" wp14:editId="0DE44B9D">
                <wp:simplePos x="0" y="0"/>
                <wp:positionH relativeFrom="column">
                  <wp:posOffset>2682240</wp:posOffset>
                </wp:positionH>
                <wp:positionV relativeFrom="paragraph">
                  <wp:posOffset>-33210</wp:posOffset>
                </wp:positionV>
                <wp:extent cx="3437890" cy="270510"/>
                <wp:effectExtent l="0" t="0" r="10160" b="15240"/>
                <wp:wrapSquare wrapText="bothSides"/>
                <wp:docPr id="21381952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74E8BB7C" w14:textId="77777777" w:rsidR="00C34FC6" w:rsidRDefault="00C34FC6" w:rsidP="00C34F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E5248D" id="_x0000_s1034" type="#_x0000_t202" style="position:absolute;left:0;text-align:left;margin-left:211.2pt;margin-top:-2.6pt;width:270.7pt;height:21.3pt;z-index:25165824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">
                <v:textbox>
                  <w:txbxContent>
                    <w:p w14:paraId="74E8BB7C" w14:textId="77777777" w:rsidR="00C34FC6" w:rsidRDefault="00C34FC6" w:rsidP="00C34FC6"/>
                  </w:txbxContent>
                </v:textbox>
                <w10:wrap type="square"/>
              </v:shape>
            </w:pict>
          </mc:Fallback>
        </mc:AlternateContent>
      </w:r>
      <w:r w:rsidR="004B424B">
        <w:rPr>
          <w:rFonts w:asciiTheme="minorBidi" w:hAnsiTheme="minorBidi"/>
        </w:rPr>
        <w:t xml:space="preserve"> Formules mathématiques</w:t>
      </w:r>
    </w:p>
    <w:p w14:paraId="11420D20" w14:textId="399BDEB6" w:rsidR="00C34FC6" w:rsidRPr="008E68BE" w:rsidRDefault="00A6421D" w:rsidP="009865DA">
      <w:pPr>
        <w:pStyle w:val="BodyText"/>
        <w:spacing w:before="94" w:after="220"/>
        <w:ind w:left="360"/>
        <w:rPr>
          <w:rFonts w:asciiTheme="minorBidi" w:hAnsiTheme="minorBidi" w:cstheme="minorBidi"/>
          <w:spacing w:val="-2"/>
        </w:rPr>
      </w:pPr>
      <w:r>
        <w:rPr>
          <w:rFonts w:asciiTheme="minorBidi" w:hAnsiTheme="minorBidi"/>
          <w:noProof/>
        </w:rPr>
        <mc:AlternateContent>
          <mc:Choice Requires="wps">
            <w:drawing>
              <wp:anchor distT="45720" distB="45720" distL="114300" distR="114300" simplePos="0" relativeHeight="251658256" behindDoc="0" locked="0" layoutInCell="1" allowOverlap="1" wp14:anchorId="572CEAD6" wp14:editId="0B4E7A4B">
                <wp:simplePos x="0" y="0"/>
                <wp:positionH relativeFrom="column">
                  <wp:posOffset>2683510</wp:posOffset>
                </wp:positionH>
                <wp:positionV relativeFrom="paragraph">
                  <wp:posOffset>-16065</wp:posOffset>
                </wp:positionV>
                <wp:extent cx="3437890" cy="270510"/>
                <wp:effectExtent l="0" t="0" r="10160" b="15240"/>
                <wp:wrapSquare wrapText="bothSides"/>
                <wp:docPr id="761581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3096F6EF" w14:textId="77777777" w:rsidR="00A6421D" w:rsidRDefault="00A6421D" w:rsidP="00A6421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2CEAD6" id="_x0000_s1035" type="#_x0000_t202" style="position:absolute;left:0;text-align:left;margin-left:211.3pt;margin-top:-1.25pt;width:270.7pt;height:21.3pt;z-index:251658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">
                <v:textbox>
                  <w:txbxContent>
                    <w:p w14:paraId="3096F6EF" w14:textId="77777777" w:rsidR="00A6421D" w:rsidRDefault="00A6421D" w:rsidP="00A6421D"/>
                  </w:txbxContent>
                </v:textbox>
                <w10:wrap type="square"/>
              </v:shape>
            </w:pict>
          </mc:Fallback>
        </mc:AlternateContent>
      </w:r>
      <w:sdt>
        <w:sdtPr>
          <w:rPr>
            <w:rFonts w:asciiTheme="minorBidi" w:hAnsiTheme="minorBidi" w:cstheme="minorBidi"/>
          </w:rPr>
          <w:id w:val="-1710176812"/>
          <w14:checkbox>
            <w14:checked w14:val="0"/>
            <w14:checkedState w14:val="2612" w14:font="MS Gothic"/>
            <w14:uncheckedState w14:val="2610" w14:font="MS Gothic"/>
          </w14:checkbox>
        </w:sdtPr>
        <w:sdtContent>
          <w:r w:rsidR="002D51DF" w:rsidRPr="008E68BE">
            <w:rPr>
              <w:rFonts w:ascii="Segoe UI Symbol" w:eastAsia="MS Gothic" w:hAnsi="Segoe UI Symbol" w:cs="Segoe UI Symbol"/>
            </w:rPr>
            <w:t>☐</w:t>
          </w:r>
        </w:sdtContent>
      </w:sdt>
      <w:r>
        <w:rPr>
          <w:rFonts w:asciiTheme="minorBidi" w:hAnsiTheme="minorBidi"/>
        </w:rPr>
        <w:t xml:space="preserve"> Programmes d’ordinateur</w:t>
      </w:r>
    </w:p>
    <w:p w14:paraId="49B5B1A4" w14:textId="6EC7438D" w:rsidR="00C34FC6" w:rsidRPr="008E68BE" w:rsidRDefault="00A6421D" w:rsidP="009865DA">
      <w:pPr>
        <w:pStyle w:val="BodyText"/>
        <w:spacing w:before="94" w:after="220"/>
        <w:ind w:left="360"/>
        <w:rPr>
          <w:ins w:id="126" w:author="Author"/>
          <w:rFonts w:asciiTheme="minorBidi" w:hAnsiTheme="minorBidi" w:cstheme="minorBidi"/>
        </w:rPr>
      </w:pPr>
      <w:r>
        <w:rPr>
          <w:rFonts w:asciiTheme="minorBidi" w:hAnsiTheme="minorBidi"/>
          <w:noProof/>
        </w:rPr>
        <mc:AlternateContent>
          <mc:Choice Requires="wps">
            <w:drawing>
              <wp:anchor distT="45720" distB="45720" distL="114300" distR="114300" simplePos="0" relativeHeight="251658250" behindDoc="0" locked="0" layoutInCell="1" allowOverlap="1" wp14:anchorId="0D26AA7D" wp14:editId="58B1734A">
                <wp:simplePos x="0" y="0"/>
                <wp:positionH relativeFrom="column">
                  <wp:posOffset>2682875</wp:posOffset>
                </wp:positionH>
                <wp:positionV relativeFrom="paragraph">
                  <wp:posOffset>17145</wp:posOffset>
                </wp:positionV>
                <wp:extent cx="3437890" cy="270510"/>
                <wp:effectExtent l="0" t="0" r="10160" b="15240"/>
                <wp:wrapSquare wrapText="bothSides"/>
                <wp:docPr id="13055317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46270C34" w14:textId="77777777" w:rsidR="00C34FC6" w:rsidRDefault="00C34FC6" w:rsidP="00C34F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26AA7D" id="_x0000_s1036" type="#_x0000_t202" style="position:absolute;left:0;text-align:left;margin-left:211.25pt;margin-top:1.35pt;width:270.7pt;height:21.3pt;z-index:25165825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">
                <v:textbox>
                  <w:txbxContent>
                    <w:p w14:paraId="46270C34" w14:textId="77777777" w:rsidR="00C34FC6" w:rsidRDefault="00C34FC6" w:rsidP="00C34FC6"/>
                  </w:txbxContent>
                </v:textbox>
                <w10:wrap type="square"/>
              </v:shape>
            </w:pict>
          </mc:Fallback>
        </mc:AlternateContent>
      </w:r>
      <w:ins w:id="127" w:author="Author">
        <w:r>
          <w:rPr>
            <w:rFonts w:asciiTheme="minorBidi" w:hAnsiTheme="minorBidi"/>
            <w:noProof/>
          </w:rPr>
          <mc:AlternateContent>
            <mc:Choice Requires="wps">
              <w:drawing>
                <wp:anchor distT="45720" distB="45720" distL="114300" distR="114300" simplePos="0" relativeHeight="251658252" behindDoc="0" locked="0" layoutInCell="1" allowOverlap="1" wp14:anchorId="5CD43837" wp14:editId="69A78D41">
                  <wp:simplePos x="0" y="0"/>
                  <wp:positionH relativeFrom="column">
                    <wp:posOffset>2683510</wp:posOffset>
                  </wp:positionH>
                  <wp:positionV relativeFrom="paragraph">
                    <wp:posOffset>424180</wp:posOffset>
                  </wp:positionV>
                  <wp:extent cx="3437890" cy="270510"/>
                  <wp:effectExtent l="0" t="0" r="10160" b="15240"/>
                  <wp:wrapSquare wrapText="bothSides"/>
                  <wp:docPr id="21310835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36D9BF09" w14:textId="77777777" w:rsidR="00444918" w:rsidRDefault="00444918" w:rsidP="004449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D43837" id="_x0000_s1037" type="#_x0000_t202" style="position:absolute;left:0;text-align:left;margin-left:211.3pt;margin-top:33.4pt;width:270.7pt;height:21.3pt;z-index:2516582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">
                  <v:textbox>
                    <w:txbxContent>
                      <w:p w14:paraId="36D9BF09" w14:textId="77777777" w:rsidR="00444918" w:rsidRDefault="00444918" w:rsidP="00444918"/>
                    </w:txbxContent>
                  </v:textbox>
                  <w10:wrap type="square"/>
                </v:shape>
              </w:pict>
            </mc:Fallback>
          </mc:AlternateContent>
        </w:r>
      </w:ins>
      <w:sdt>
        <w:sdtPr>
          <w:rPr>
            <w:rFonts w:asciiTheme="minorBidi" w:hAnsiTheme="minorBidi" w:cstheme="minorBidi"/>
          </w:rPr>
          <w:id w:val="983977054"/>
          <w14:checkbox>
            <w14:checked w14:val="0"/>
            <w14:checkedState w14:val="2612" w14:font="MS Gothic"/>
            <w14:uncheckedState w14:val="2610" w14:font="MS Gothic"/>
          </w14:checkbox>
        </w:sdtPr>
        <w:sdtContent>
          <w:r w:rsidR="002D51DF" w:rsidRPr="008E68BE">
            <w:rPr>
              <w:rFonts w:ascii="Segoe UI Symbol" w:eastAsia="MS Gothic" w:hAnsi="Segoe UI Symbol" w:cs="Segoe UI Symbol"/>
            </w:rPr>
            <w:t>☐</w:t>
          </w:r>
        </w:sdtContent>
      </w:sdt>
      <w:r w:rsidR="00F935D6">
        <w:t xml:space="preserve"> </w:t>
      </w:r>
      <w:ins w:id="128" w:author="Author">
        <w:r>
          <w:t xml:space="preserve">Minutes/secondes </w:t>
        </w:r>
        <w:r w:rsidRPr="00662D84">
          <w:rPr>
            <w:sz w:val="18"/>
            <w:szCs w:val="18"/>
          </w:rPr>
          <w:t>(pour les vidéos de référence)</w:t>
        </w:r>
      </w:ins>
    </w:p>
    <w:p w14:paraId="479FE07E" w14:textId="514D0433" w:rsidR="00AA140B" w:rsidRPr="008E68BE" w:rsidRDefault="00000000" w:rsidP="009865DA">
      <w:pPr>
        <w:pStyle w:val="BodyText"/>
        <w:spacing w:before="94" w:after="220"/>
        <w:ind w:left="360"/>
        <w:rPr>
          <w:ins w:id="129" w:author="Author"/>
          <w:rFonts w:asciiTheme="minorBidi" w:hAnsiTheme="minorBidi" w:cstheme="minorBidi"/>
          <w:i/>
          <w:sz w:val="18"/>
          <w:szCs w:val="18"/>
        </w:rPr>
      </w:pPr>
      <w:sdt>
        <w:sdtPr>
          <w:rPr>
            <w:rFonts w:asciiTheme="minorBidi" w:hAnsiTheme="minorBidi" w:cstheme="minorBidi"/>
          </w:rPr>
          <w:id w:val="-609665411"/>
          <w14:checkbox>
            <w14:checked w14:val="0"/>
            <w14:checkedState w14:val="2612" w14:font="MS Gothic"/>
            <w14:uncheckedState w14:val="2610" w14:font="MS Gothic"/>
          </w14:checkbox>
        </w:sdtPr>
        <w:sdtContent>
          <w:r w:rsidR="002D51DF" w:rsidRPr="008E68BE">
            <w:rPr>
              <w:rFonts w:ascii="Segoe UI Symbol" w:eastAsia="MS Gothic" w:hAnsi="Segoe UI Symbol" w:cs="Segoe UI Symbol"/>
            </w:rPr>
            <w:t>☐</w:t>
          </w:r>
        </w:sdtContent>
      </w:sdt>
      <w:r w:rsidR="004B424B">
        <w:rPr>
          <w:rFonts w:asciiTheme="minorBidi" w:hAnsiTheme="minorBidi"/>
        </w:rPr>
        <w:t xml:space="preserve"> </w:t>
      </w:r>
      <w:ins w:id="130" w:author="Author">
        <w:r w:rsidR="004B424B">
          <w:rPr>
            <w:rFonts w:asciiTheme="minorBidi" w:hAnsiTheme="minorBidi"/>
          </w:rPr>
          <w:t xml:space="preserve">Identifiants de pages Internet </w:t>
        </w:r>
        <w:r w:rsidR="004B424B" w:rsidRPr="00662D84">
          <w:rPr>
            <w:rFonts w:asciiTheme="minorBidi" w:hAnsiTheme="minorBidi"/>
            <w:sz w:val="18"/>
            <w:szCs w:val="18"/>
          </w:rPr>
          <w:t>(</w:t>
        </w:r>
        <w:r w:rsidR="004B424B" w:rsidRPr="00662D84">
          <w:rPr>
            <w:rFonts w:asciiTheme="minorBidi" w:hAnsiTheme="minorBidi"/>
            <w:i/>
            <w:iCs/>
            <w:sz w:val="18"/>
            <w:szCs w:val="18"/>
          </w:rPr>
          <w:t>URL</w:t>
        </w:r>
        <w:r w:rsidR="004B424B" w:rsidRPr="00662D84">
          <w:rPr>
            <w:rFonts w:asciiTheme="minorBidi" w:hAnsiTheme="minorBidi"/>
            <w:sz w:val="18"/>
            <w:szCs w:val="18"/>
          </w:rPr>
          <w:t xml:space="preserve"> </w:t>
        </w:r>
        <w:r w:rsidR="004B424B" w:rsidRPr="00662D84">
          <w:rPr>
            <w:rFonts w:asciiTheme="minorBidi" w:hAnsiTheme="minorBidi"/>
            <w:i/>
            <w:iCs/>
            <w:sz w:val="18"/>
            <w:szCs w:val="18"/>
          </w:rPr>
          <w:t>avec</w:t>
        </w:r>
        <w:r w:rsidR="004B424B" w:rsidRPr="00662D84">
          <w:rPr>
            <w:rFonts w:asciiTheme="minorBidi" w:hAnsiTheme="minorBidi"/>
            <w:i/>
            <w:sz w:val="18"/>
            <w:szCs w:val="18"/>
          </w:rPr>
          <w:t xml:space="preserve"> </w:t>
        </w:r>
        <w:r w:rsidR="00F935D6" w:rsidRPr="00662D84">
          <w:rPr>
            <w:i/>
            <w:iCs/>
            <w:sz w:val="18"/>
            <w:szCs w:val="18"/>
          </w:rPr>
          <w:t>référence de l</w:t>
        </w:r>
        <w:r w:rsidR="00B74BE6">
          <w:rPr>
            <w:i/>
            <w:iCs/>
            <w:sz w:val="18"/>
            <w:szCs w:val="18"/>
          </w:rPr>
          <w:t>’</w:t>
        </w:r>
        <w:r w:rsidR="00F935D6" w:rsidRPr="00662D84">
          <w:rPr>
            <w:i/>
            <w:iCs/>
            <w:sz w:val="18"/>
            <w:szCs w:val="18"/>
          </w:rPr>
          <w:t>en-tête/de la section</w:t>
        </w:r>
        <w:r w:rsidR="00F935D6" w:rsidRPr="00662D84">
          <w:rPr>
            <w:sz w:val="18"/>
            <w:szCs w:val="18"/>
          </w:rPr>
          <w:t>)</w:t>
        </w:r>
      </w:ins>
    </w:p>
    <w:p w14:paraId="5A6CAC41" w14:textId="20FA5A0B" w:rsidR="00C34FC6" w:rsidRPr="008E68BE" w:rsidRDefault="009865DA" w:rsidP="00F935D6">
      <w:pPr>
        <w:pStyle w:val="BodyText"/>
        <w:spacing w:before="94" w:after="220"/>
        <w:ind w:left="363"/>
        <w:rPr>
          <w:rFonts w:asciiTheme="minorBidi" w:hAnsiTheme="minorBidi" w:cstheme="minorBidi"/>
        </w:rPr>
      </w:pPr>
      <w:r>
        <w:rPr>
          <w:rFonts w:asciiTheme="minorBidi" w:hAnsiTheme="minorBidi"/>
          <w:noProof/>
        </w:rPr>
        <mc:AlternateContent>
          <mc:Choice Requires="wps">
            <w:drawing>
              <wp:anchor distT="45720" distB="45720" distL="114300" distR="114300" simplePos="0" relativeHeight="251658251" behindDoc="0" locked="0" layoutInCell="1" allowOverlap="1" wp14:anchorId="54BA1DE8" wp14:editId="7BFBFC37">
                <wp:simplePos x="0" y="0"/>
                <wp:positionH relativeFrom="column">
                  <wp:posOffset>2683510</wp:posOffset>
                </wp:positionH>
                <wp:positionV relativeFrom="paragraph">
                  <wp:posOffset>-46829</wp:posOffset>
                </wp:positionV>
                <wp:extent cx="3437890" cy="270510"/>
                <wp:effectExtent l="0" t="0" r="10160" b="15240"/>
                <wp:wrapSquare wrapText="bothSides"/>
                <wp:docPr id="3605405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5E0EFCE8" w14:textId="77777777" w:rsidR="00C34FC6" w:rsidRDefault="00C34FC6" w:rsidP="00C34F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BA1DE8" id="_x0000_s1038" type="#_x0000_t202" style="position:absolute;left:0;text-align:left;margin-left:211.3pt;margin-top:-3.7pt;width:270.7pt;height:21.3pt;z-index:25165825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">
                <v:textbox>
                  <w:txbxContent>
                    <w:p w14:paraId="5E0EFCE8" w14:textId="77777777" w:rsidR="00C34FC6" w:rsidRDefault="00C34FC6" w:rsidP="00C34FC6"/>
                  </w:txbxContent>
                </v:textbox>
                <w10:wrap type="square"/>
              </v:shape>
            </w:pict>
          </mc:Fallback>
        </mc:AlternateContent>
      </w:r>
      <w:sdt>
        <w:sdtPr>
          <w:rPr>
            <w:rFonts w:asciiTheme="minorBidi" w:hAnsiTheme="minorBidi" w:cstheme="minorBidi"/>
            <w:spacing w:val="-2"/>
            <w:position w:val="2"/>
          </w:rPr>
          <w:id w:val="224107633"/>
          <w14:checkbox>
            <w14:checked w14:val="0"/>
            <w14:checkedState w14:val="2612" w14:font="MS Gothic"/>
            <w14:uncheckedState w14:val="2610" w14:font="MS Gothic"/>
          </w14:checkbox>
        </w:sdtPr>
        <w:sdtContent>
          <w:r w:rsidR="002D51DF">
            <w:rPr>
              <w:rFonts w:ascii="MS Gothic" w:eastAsia="MS Gothic" w:hAnsi="MS Gothic" w:cstheme="minorBidi" w:hint="eastAsia"/>
              <w:spacing w:val="-2"/>
              <w:position w:val="2"/>
            </w:rPr>
            <w:t>☐</w:t>
          </w:r>
        </w:sdtContent>
      </w:sdt>
      <w:r w:rsidR="004B424B">
        <w:t xml:space="preserve"> Autres (veuillez préciser)</w:t>
      </w:r>
    </w:p>
    <w:p w14:paraId="4048834B" w14:textId="77777777" w:rsidR="00C62287" w:rsidRPr="008E68BE" w:rsidRDefault="00C62287" w:rsidP="008E68BE">
      <w:pPr>
        <w:spacing w:before="152" w:after="220"/>
        <w:rPr>
          <w:rFonts w:asciiTheme="minorBidi" w:hAnsiTheme="minorBidi" w:cstheme="minorBidi"/>
          <w:b/>
          <w:sz w:val="20"/>
          <w:szCs w:val="20"/>
        </w:rPr>
      </w:pPr>
    </w:p>
    <w:p w14:paraId="42C64DA4" w14:textId="77777777" w:rsidR="009C7467" w:rsidRDefault="009C7467">
      <w:pPr>
        <w:rPr>
          <w:rFonts w:asciiTheme="minorBidi" w:hAnsiTheme="minorBidi" w:cstheme="minorBidi"/>
          <w:b/>
          <w:sz w:val="24"/>
          <w:szCs w:val="24"/>
        </w:rPr>
      </w:pPr>
      <w:r>
        <w:br w:type="page"/>
      </w:r>
    </w:p>
    <w:p w14:paraId="0EDA84AB" w14:textId="425144B9" w:rsidR="00C62287" w:rsidRPr="008E68BE" w:rsidRDefault="00C62287" w:rsidP="008E68BE">
      <w:pPr>
        <w:spacing w:before="152" w:after="220"/>
        <w:rPr>
          <w:rFonts w:asciiTheme="minorBidi" w:hAnsiTheme="minorBidi" w:cstheme="minorBidi"/>
          <w:spacing w:val="-2"/>
          <w:sz w:val="20"/>
          <w:szCs w:val="20"/>
        </w:rPr>
      </w:pPr>
      <w:r>
        <w:rPr>
          <w:rFonts w:asciiTheme="minorBidi" w:hAnsiTheme="minorBidi"/>
          <w:b/>
          <w:sz w:val="24"/>
        </w:rPr>
        <w:t xml:space="preserve">Section 7 : </w:t>
      </w:r>
      <w:r>
        <w:rPr>
          <w:rFonts w:asciiTheme="minorBidi" w:hAnsiTheme="minorBidi"/>
          <w:b/>
          <w:bCs/>
        </w:rPr>
        <w:t>Précisions relatives à la numérotation des paragraphes :</w:t>
      </w:r>
      <w:r>
        <w:rPr>
          <w:rFonts w:asciiTheme="minorBidi" w:hAnsiTheme="minorBidi"/>
        </w:rPr>
        <w:t xml:space="preserve"> veuillez remplir cette section si les documents de brevet publiés par votre office comportent des numéros de paragraphe</w:t>
      </w:r>
    </w:p>
    <w:p w14:paraId="7020490E" w14:textId="4AEFFFB0" w:rsidR="00C62287" w:rsidRPr="008E68BE" w:rsidRDefault="00C62287" w:rsidP="00EC302E">
      <w:pPr>
        <w:pStyle w:val="ListParagraph"/>
        <w:numPr>
          <w:ilvl w:val="0"/>
          <w:numId w:val="18"/>
        </w:numPr>
        <w:spacing w:before="152" w:after="220"/>
        <w:ind w:left="360"/>
        <w:rPr>
          <w:rFonts w:asciiTheme="minorBidi" w:hAnsiTheme="minorBidi" w:cstheme="minorBidi"/>
          <w:spacing w:val="-5"/>
          <w:sz w:val="20"/>
          <w:szCs w:val="20"/>
        </w:rPr>
      </w:pPr>
      <w:r>
        <w:rPr>
          <w:rFonts w:asciiTheme="minorBidi" w:hAnsiTheme="minorBidi"/>
          <w:sz w:val="20"/>
        </w:rPr>
        <w:t>La numérotation des paragraphes est généralement créée par :</w:t>
      </w:r>
    </w:p>
    <w:p w14:paraId="219F97BC" w14:textId="473DF663" w:rsidR="00C62287" w:rsidRPr="008E68BE" w:rsidRDefault="00000000" w:rsidP="00662D84">
      <w:pPr>
        <w:tabs>
          <w:tab w:val="left" w:pos="3261"/>
        </w:tabs>
        <w:spacing w:before="152" w:after="220"/>
        <w:ind w:left="360"/>
        <w:rPr>
          <w:rFonts w:asciiTheme="minorBidi" w:hAnsiTheme="minorBidi" w:cstheme="minorBidi"/>
          <w:spacing w:val="-2"/>
          <w:sz w:val="20"/>
          <w:szCs w:val="20"/>
        </w:rPr>
      </w:pPr>
      <w:sdt>
        <w:sdtPr>
          <w:rPr>
            <w:rFonts w:asciiTheme="minorBidi" w:hAnsiTheme="minorBidi" w:cstheme="minorBidi"/>
            <w:sz w:val="20"/>
            <w:szCs w:val="20"/>
          </w:rPr>
          <w:id w:val="-349795756"/>
          <w14:checkbox>
            <w14:checked w14:val="0"/>
            <w14:checkedState w14:val="2612" w14:font="MS Gothic"/>
            <w14:uncheckedState w14:val="2610" w14:font="MS Gothic"/>
          </w14:checkbox>
        </w:sdtPr>
        <w:sdtContent>
          <w:r w:rsidR="00C62287">
            <w:rPr>
              <w:rFonts w:ascii="MS Gothic" w:eastAsia="MS Gothic" w:hAnsi="MS Gothic" w:cstheme="minorBidi"/>
              <w:sz w:val="20"/>
              <w:szCs w:val="20"/>
            </w:rPr>
            <w:t>☐</w:t>
          </w:r>
        </w:sdtContent>
      </w:sdt>
      <w:r w:rsidR="004B424B">
        <w:rPr>
          <w:rFonts w:asciiTheme="minorBidi" w:hAnsiTheme="minorBidi"/>
          <w:sz w:val="20"/>
        </w:rPr>
        <w:t xml:space="preserve"> </w:t>
      </w:r>
      <w:proofErr w:type="gramStart"/>
      <w:r w:rsidR="004B424B">
        <w:rPr>
          <w:rFonts w:asciiTheme="minorBidi" w:hAnsiTheme="minorBidi"/>
          <w:sz w:val="20"/>
        </w:rPr>
        <w:t>le</w:t>
      </w:r>
      <w:proofErr w:type="gramEnd"/>
      <w:r w:rsidR="004B424B">
        <w:rPr>
          <w:rFonts w:asciiTheme="minorBidi" w:hAnsiTheme="minorBidi"/>
          <w:sz w:val="20"/>
        </w:rPr>
        <w:t xml:space="preserve"> déposant / l’inventeur</w:t>
      </w:r>
      <w:r w:rsidR="004B424B">
        <w:rPr>
          <w:rFonts w:asciiTheme="minorBidi" w:hAnsiTheme="minorBidi"/>
          <w:sz w:val="20"/>
        </w:rPr>
        <w:tab/>
      </w:r>
      <w:sdt>
        <w:sdtPr>
          <w:rPr>
            <w:rFonts w:asciiTheme="minorBidi" w:hAnsiTheme="minorBidi" w:cstheme="minorBidi"/>
            <w:spacing w:val="-2"/>
            <w:sz w:val="20"/>
            <w:szCs w:val="20"/>
          </w:rPr>
          <w:id w:val="-1428891486"/>
          <w14:checkbox>
            <w14:checked w14:val="0"/>
            <w14:checkedState w14:val="2612" w14:font="MS Gothic"/>
            <w14:uncheckedState w14:val="2610" w14:font="MS Gothic"/>
          </w14:checkbox>
        </w:sdtPr>
        <w:sdtContent>
          <w:r w:rsidR="00C62287" w:rsidRPr="00EC6FC8">
            <w:rPr>
              <w:rFonts w:ascii="Segoe UI Symbol" w:eastAsia="MS Gothic" w:hAnsi="Segoe UI Symbol" w:cs="Segoe UI Symbol"/>
              <w:spacing w:val="-2"/>
              <w:sz w:val="20"/>
              <w:szCs w:val="20"/>
            </w:rPr>
            <w:t>☐</w:t>
          </w:r>
        </w:sdtContent>
      </w:sdt>
      <w:r w:rsidR="004B424B">
        <w:rPr>
          <w:rFonts w:asciiTheme="minorBidi" w:hAnsiTheme="minorBidi"/>
          <w:sz w:val="20"/>
        </w:rPr>
        <w:t xml:space="preserve"> votre office, p. ex. les examinateurs</w:t>
      </w:r>
      <w:r w:rsidR="004B424B">
        <w:rPr>
          <w:rFonts w:asciiTheme="minorBidi" w:hAnsiTheme="minorBidi"/>
          <w:sz w:val="20"/>
        </w:rPr>
        <w:tab/>
      </w:r>
      <w:sdt>
        <w:sdtPr>
          <w:rPr>
            <w:rFonts w:asciiTheme="minorBidi" w:hAnsiTheme="minorBidi" w:cstheme="minorBidi"/>
            <w:spacing w:val="-2"/>
            <w:sz w:val="20"/>
            <w:szCs w:val="20"/>
          </w:rPr>
          <w:id w:val="-604116125"/>
          <w14:checkbox>
            <w14:checked w14:val="0"/>
            <w14:checkedState w14:val="2612" w14:font="MS Gothic"/>
            <w14:uncheckedState w14:val="2610" w14:font="MS Gothic"/>
          </w14:checkbox>
        </w:sdtPr>
        <w:sdtContent>
          <w:r w:rsidR="00C62287" w:rsidRPr="00EC6FC8">
            <w:rPr>
              <w:rFonts w:ascii="Segoe UI Symbol" w:eastAsia="MS Gothic" w:hAnsi="Segoe UI Symbol" w:cs="Segoe UI Symbol"/>
              <w:spacing w:val="-2"/>
              <w:sz w:val="20"/>
              <w:szCs w:val="20"/>
            </w:rPr>
            <w:t>☐</w:t>
          </w:r>
        </w:sdtContent>
      </w:sdt>
      <w:r w:rsidR="004B424B">
        <w:rPr>
          <w:rFonts w:asciiTheme="minorBidi" w:hAnsiTheme="minorBidi"/>
          <w:sz w:val="20"/>
        </w:rPr>
        <w:t xml:space="preserve"> un éditeur extérieur</w:t>
      </w:r>
    </w:p>
    <w:p w14:paraId="028CC9EA" w14:textId="22061DEE" w:rsidR="00C62287" w:rsidRPr="00662D84" w:rsidRDefault="00000000" w:rsidP="00EC302E">
      <w:pPr>
        <w:spacing w:before="152" w:after="220"/>
        <w:ind w:left="360"/>
        <w:rPr>
          <w:rFonts w:asciiTheme="minorBidi" w:hAnsiTheme="minorBidi" w:cstheme="minorBidi"/>
          <w:spacing w:val="-5"/>
          <w:sz w:val="20"/>
          <w:szCs w:val="20"/>
        </w:rPr>
      </w:pPr>
      <w:sdt>
        <w:sdtPr>
          <w:rPr>
            <w:rFonts w:asciiTheme="minorBidi" w:hAnsiTheme="minorBidi" w:cstheme="minorBidi"/>
            <w:position w:val="-1"/>
            <w:sz w:val="20"/>
            <w:szCs w:val="20"/>
          </w:rPr>
          <w:id w:val="-1940673087"/>
          <w14:checkbox>
            <w14:checked w14:val="0"/>
            <w14:checkedState w14:val="2612" w14:font="MS Gothic"/>
            <w14:uncheckedState w14:val="2610" w14:font="MS Gothic"/>
          </w14:checkbox>
        </w:sdtPr>
        <w:sdtContent>
          <w:r w:rsidR="00C62287" w:rsidRPr="00662D84">
            <w:rPr>
              <w:rFonts w:ascii="Segoe UI Symbol" w:eastAsia="MS Gothic" w:hAnsi="Segoe UI Symbol" w:cs="Segoe UI Symbol"/>
              <w:position w:val="-1"/>
              <w:sz w:val="20"/>
              <w:szCs w:val="20"/>
            </w:rPr>
            <w:t>☐</w:t>
          </w:r>
        </w:sdtContent>
      </w:sdt>
      <w:r w:rsidR="004B424B" w:rsidRPr="00662D84">
        <w:rPr>
          <w:sz w:val="20"/>
          <w:szCs w:val="20"/>
        </w:rPr>
        <w:t xml:space="preserve"> </w:t>
      </w:r>
      <w:proofErr w:type="gramStart"/>
      <w:r w:rsidR="00662D84">
        <w:rPr>
          <w:sz w:val="20"/>
          <w:szCs w:val="20"/>
        </w:rPr>
        <w:t>a</w:t>
      </w:r>
      <w:r w:rsidR="004B424B" w:rsidRPr="00662D84">
        <w:rPr>
          <w:sz w:val="20"/>
          <w:szCs w:val="20"/>
        </w:rPr>
        <w:t>utres</w:t>
      </w:r>
      <w:proofErr w:type="gramEnd"/>
      <w:r w:rsidR="004B424B" w:rsidRPr="00662D84">
        <w:rPr>
          <w:sz w:val="20"/>
          <w:szCs w:val="20"/>
        </w:rPr>
        <w:t xml:space="preserve"> (veuillez préciser)</w:t>
      </w:r>
    </w:p>
    <w:p w14:paraId="6E2AB57A" w14:textId="4F6D6C9D" w:rsidR="00C62287" w:rsidRPr="008E68BE" w:rsidRDefault="00C40645" w:rsidP="00C40645">
      <w:pPr>
        <w:spacing w:before="152" w:after="220"/>
        <w:ind w:left="360"/>
        <w:rPr>
          <w:rFonts w:asciiTheme="minorBidi" w:hAnsiTheme="minorBidi" w:cstheme="minorBidi"/>
          <w:spacing w:val="-2"/>
          <w:sz w:val="20"/>
          <w:szCs w:val="20"/>
        </w:rPr>
      </w:pPr>
      <w:r>
        <w:rPr>
          <w:rFonts w:asciiTheme="minorBidi" w:hAnsiTheme="minorBidi"/>
          <w:noProof/>
        </w:rPr>
        <mc:AlternateContent>
          <mc:Choice Requires="wpg">
            <w:drawing>
              <wp:inline distT="0" distB="0" distL="0" distR="0" wp14:anchorId="0D60EC33" wp14:editId="5A520FA8">
                <wp:extent cx="1903228" cy="393405"/>
                <wp:effectExtent l="0" t="0" r="20955" b="26035"/>
                <wp:docPr id="868823746" name="Group 8688237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960377546"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183954625"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00962183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659630908"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177916312"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976509486"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49AE9E99" id="Group 868823746"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DGDDw+zQMAABIUAAAOAAAA&#10;AAAAAAAAAAAAAC4CAABkcnMvZTJvRG9jLnhtbFBLAQItABQABgAIAAAAIQBQPRkR3QAAAAQBAAAP&#10;AAAAAAAAAAAAAAAAACcGAABkcnMvZG93bnJldi54bWxQSwUGAAAAAAQABADzAAAAMQ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" path="m,l5122011,e" filled="f" strokecolor="#d3d0c7" strokeweight=".5pt">
                  <v:path arrowok="t"/>
                </v:shape>
                <w10:anchorlock/>
              </v:group>
            </w:pict>
          </mc:Fallback>
        </mc:AlternateContent>
      </w:r>
    </w:p>
    <w:p w14:paraId="2840F16E" w14:textId="01007CF2" w:rsidR="00C62287" w:rsidRPr="008E68BE" w:rsidRDefault="00C62287" w:rsidP="00C40645">
      <w:pPr>
        <w:pStyle w:val="ListParagraph"/>
        <w:numPr>
          <w:ilvl w:val="0"/>
          <w:numId w:val="18"/>
        </w:numPr>
        <w:tabs>
          <w:tab w:val="left" w:pos="821"/>
        </w:tabs>
        <w:spacing w:after="220"/>
        <w:ind w:left="360"/>
        <w:rPr>
          <w:rFonts w:asciiTheme="minorBidi" w:hAnsiTheme="minorBidi" w:cstheme="minorBidi"/>
          <w:spacing w:val="-2"/>
          <w:sz w:val="20"/>
          <w:szCs w:val="20"/>
        </w:rPr>
      </w:pPr>
      <w:r>
        <w:rPr>
          <w:rFonts w:asciiTheme="minorBidi" w:hAnsiTheme="minorBidi"/>
          <w:sz w:val="20"/>
        </w:rPr>
        <w:t>Une nouvelle numérotation des paragraphes est créée : cocher toutes les modalités pertinentes</w:t>
      </w:r>
    </w:p>
    <w:p w14:paraId="2A86EDB7" w14:textId="5D6FAE18" w:rsidR="00C62287" w:rsidRPr="008E68BE" w:rsidRDefault="00000000" w:rsidP="00FF1BC9">
      <w:pPr>
        <w:pStyle w:val="BodyText"/>
        <w:tabs>
          <w:tab w:val="left" w:pos="5120"/>
        </w:tabs>
        <w:spacing w:before="1" w:after="220"/>
        <w:ind w:left="360"/>
        <w:rPr>
          <w:rFonts w:asciiTheme="minorBidi" w:hAnsiTheme="minorBidi" w:cstheme="minorBidi"/>
          <w:spacing w:val="-2"/>
        </w:rPr>
      </w:pPr>
      <w:sdt>
        <w:sdtPr>
          <w:rPr>
            <w:rFonts w:asciiTheme="minorBidi" w:hAnsiTheme="minorBidi" w:cstheme="minorBidi"/>
          </w:rPr>
          <w:id w:val="1742222007"/>
          <w14:checkbox>
            <w14:checked w14:val="0"/>
            <w14:checkedState w14:val="2612" w14:font="MS Gothic"/>
            <w14:uncheckedState w14:val="2610" w14:font="MS Gothic"/>
          </w14:checkbox>
        </w:sdtPr>
        <w:sdtContent>
          <w:r w:rsidR="00FF1BC9">
            <w:rPr>
              <w:rFonts w:ascii="MS Gothic" w:eastAsia="MS Gothic" w:hAnsi="MS Gothic" w:cstheme="minorBidi" w:hint="eastAsia"/>
            </w:rPr>
            <w:t>☐</w:t>
          </w:r>
        </w:sdtContent>
      </w:sdt>
      <w:r w:rsidR="004B424B">
        <w:rPr>
          <w:rFonts w:asciiTheme="minorBidi" w:hAnsiTheme="minorBidi"/>
        </w:rPr>
        <w:t xml:space="preserve"> </w:t>
      </w:r>
      <w:proofErr w:type="gramStart"/>
      <w:r w:rsidR="004B424B">
        <w:rPr>
          <w:rFonts w:asciiTheme="minorBidi" w:hAnsiTheme="minorBidi"/>
        </w:rPr>
        <w:t>au</w:t>
      </w:r>
      <w:proofErr w:type="gramEnd"/>
      <w:r w:rsidR="004B424B">
        <w:rPr>
          <w:rFonts w:asciiTheme="minorBidi" w:hAnsiTheme="minorBidi"/>
        </w:rPr>
        <w:t xml:space="preserve"> cours du processus de publication </w:t>
      </w:r>
    </w:p>
    <w:p w14:paraId="46ABA299" w14:textId="77777777" w:rsidR="00C62287" w:rsidRPr="008E68BE" w:rsidRDefault="00000000" w:rsidP="000A1E5A">
      <w:pPr>
        <w:pStyle w:val="BodyText"/>
        <w:tabs>
          <w:tab w:val="left" w:pos="5120"/>
        </w:tabs>
        <w:spacing w:before="1" w:after="220"/>
        <w:ind w:left="360"/>
        <w:rPr>
          <w:rFonts w:asciiTheme="minorBidi" w:hAnsiTheme="minorBidi" w:cstheme="minorBidi"/>
          <w:spacing w:val="-2"/>
        </w:rPr>
      </w:pPr>
      <w:sdt>
        <w:sdtPr>
          <w:rPr>
            <w:rFonts w:asciiTheme="minorBidi" w:hAnsiTheme="minorBidi" w:cstheme="minorBidi"/>
            <w:spacing w:val="-2"/>
          </w:rPr>
          <w:id w:val="-1337150144"/>
          <w14:checkbox>
            <w14:checked w14:val="0"/>
            <w14:checkedState w14:val="2612" w14:font="MS Gothic"/>
            <w14:uncheckedState w14:val="2610" w14:font="MS Gothic"/>
          </w14:checkbox>
        </w:sdtPr>
        <w:sdtContent>
          <w:r w:rsidR="00C62287" w:rsidRPr="00EC6FC8">
            <w:rPr>
              <w:rFonts w:ascii="Segoe UI Symbol" w:eastAsia="MS Gothic" w:hAnsi="Segoe UI Symbol" w:cs="Segoe UI Symbol"/>
              <w:spacing w:val="-2"/>
            </w:rPr>
            <w:t>☐</w:t>
          </w:r>
        </w:sdtContent>
      </w:sdt>
      <w:r w:rsidR="004B424B">
        <w:rPr>
          <w:rFonts w:asciiTheme="minorBidi" w:hAnsiTheme="minorBidi"/>
        </w:rPr>
        <w:t xml:space="preserve"> </w:t>
      </w:r>
      <w:proofErr w:type="gramStart"/>
      <w:r w:rsidR="004B424B">
        <w:rPr>
          <w:rFonts w:asciiTheme="minorBidi" w:hAnsiTheme="minorBidi"/>
        </w:rPr>
        <w:t>lorsqu’il</w:t>
      </w:r>
      <w:proofErr w:type="gramEnd"/>
      <w:r w:rsidR="004B424B">
        <w:rPr>
          <w:rFonts w:asciiTheme="minorBidi" w:hAnsiTheme="minorBidi"/>
        </w:rPr>
        <w:t xml:space="preserve"> y a modification de paragraphes numérotés</w:t>
      </w:r>
    </w:p>
    <w:p w14:paraId="5A7521B6" w14:textId="28576DC7" w:rsidR="00C62287" w:rsidRPr="008E68BE" w:rsidRDefault="00000000" w:rsidP="000A1E5A">
      <w:pPr>
        <w:pStyle w:val="BodyText"/>
        <w:tabs>
          <w:tab w:val="left" w:pos="5120"/>
        </w:tabs>
        <w:spacing w:before="1" w:after="220"/>
        <w:ind w:left="360"/>
        <w:rPr>
          <w:rFonts w:asciiTheme="minorBidi" w:hAnsiTheme="minorBidi" w:cstheme="minorBidi"/>
        </w:rPr>
      </w:pPr>
      <w:sdt>
        <w:sdtPr>
          <w:rPr>
            <w:rFonts w:asciiTheme="minorBidi" w:hAnsiTheme="minorBidi" w:cstheme="minorBidi"/>
            <w:spacing w:val="-2"/>
          </w:rPr>
          <w:id w:val="242383035"/>
          <w14:checkbox>
            <w14:checked w14:val="0"/>
            <w14:checkedState w14:val="2612" w14:font="MS Gothic"/>
            <w14:uncheckedState w14:val="2610" w14:font="MS Gothic"/>
          </w14:checkbox>
        </w:sdtPr>
        <w:sdtContent>
          <w:r w:rsidR="00C62287" w:rsidRPr="008E68BE">
            <w:rPr>
              <w:rFonts w:ascii="Segoe UI Symbol" w:eastAsia="MS Gothic" w:hAnsi="Segoe UI Symbol" w:cs="Segoe UI Symbol"/>
              <w:spacing w:val="-2"/>
            </w:rPr>
            <w:t>☐</w:t>
          </w:r>
        </w:sdtContent>
      </w:sdt>
      <w:r w:rsidR="004B424B">
        <w:rPr>
          <w:rFonts w:asciiTheme="minorBidi" w:hAnsiTheme="minorBidi"/>
        </w:rPr>
        <w:t xml:space="preserve"> </w:t>
      </w:r>
      <w:proofErr w:type="gramStart"/>
      <w:r w:rsidR="004B424B">
        <w:rPr>
          <w:rFonts w:asciiTheme="minorBidi" w:hAnsiTheme="minorBidi"/>
        </w:rPr>
        <w:t>autres</w:t>
      </w:r>
      <w:proofErr w:type="gramEnd"/>
      <w:r w:rsidR="004B424B">
        <w:rPr>
          <w:rFonts w:asciiTheme="minorBidi" w:hAnsiTheme="minorBidi"/>
        </w:rPr>
        <w:t xml:space="preserve"> modalités (veuillez préciser) </w:t>
      </w:r>
    </w:p>
    <w:p w14:paraId="0EFA0EEA" w14:textId="19325BCF" w:rsidR="00C62287" w:rsidRPr="008E68BE" w:rsidRDefault="000A1E5A" w:rsidP="000A1E5A">
      <w:pPr>
        <w:spacing w:before="152" w:after="220"/>
        <w:ind w:left="360"/>
        <w:rPr>
          <w:rFonts w:asciiTheme="minorBidi" w:hAnsiTheme="minorBidi" w:cstheme="minorBidi"/>
          <w:spacing w:val="-2"/>
          <w:sz w:val="20"/>
          <w:szCs w:val="20"/>
        </w:rPr>
      </w:pPr>
      <w:r>
        <w:rPr>
          <w:rFonts w:asciiTheme="minorBidi" w:hAnsiTheme="minorBidi"/>
          <w:noProof/>
        </w:rPr>
        <mc:AlternateContent>
          <mc:Choice Requires="wpg">
            <w:drawing>
              <wp:inline distT="0" distB="0" distL="0" distR="0" wp14:anchorId="37570AE8" wp14:editId="3BF8D696">
                <wp:extent cx="1903228" cy="393405"/>
                <wp:effectExtent l="0" t="0" r="20955" b="26035"/>
                <wp:docPr id="39837794" name="Group 398377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2013721630"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982388042"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738805453"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96011240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721121502"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923640148"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7CF109D3" id="Group 39837794"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" path="m,l5122011,e" filled="f" strokecolor="#d3d0c7" strokeweight=".5pt">
                  <v:path arrowok="t"/>
                </v:shape>
                <w10:anchorlock/>
              </v:group>
            </w:pict>
          </mc:Fallback>
        </mc:AlternateContent>
      </w:r>
    </w:p>
    <w:p w14:paraId="2A1AF250" w14:textId="22E5FA67" w:rsidR="00C62287" w:rsidRPr="008E68BE" w:rsidRDefault="00C62287" w:rsidP="00C40645">
      <w:pPr>
        <w:pStyle w:val="ListParagraph"/>
        <w:numPr>
          <w:ilvl w:val="0"/>
          <w:numId w:val="18"/>
        </w:numPr>
        <w:spacing w:before="152" w:after="220"/>
        <w:ind w:left="360"/>
        <w:rPr>
          <w:rFonts w:asciiTheme="minorBidi" w:hAnsiTheme="minorBidi" w:cstheme="minorBidi"/>
          <w:sz w:val="20"/>
        </w:rPr>
      </w:pPr>
      <w:r>
        <w:rPr>
          <w:rFonts w:asciiTheme="minorBidi" w:hAnsiTheme="minorBidi"/>
          <w:sz w:val="20"/>
        </w:rPr>
        <w:t xml:space="preserve">Décrivez le traitement particulier que vous appliquez, le cas échéant, aux paragraphes longs : </w:t>
      </w:r>
    </w:p>
    <w:p w14:paraId="66CEAF97" w14:textId="77777777" w:rsidR="00C62287" w:rsidRPr="008E68BE" w:rsidRDefault="00C62287" w:rsidP="00B853F1">
      <w:pPr>
        <w:spacing w:before="9" w:after="220"/>
        <w:ind w:left="360"/>
        <w:rPr>
          <w:rFonts w:asciiTheme="minorBidi" w:hAnsiTheme="minorBidi" w:cstheme="minorBidi"/>
          <w:sz w:val="15"/>
        </w:rPr>
      </w:pPr>
      <w:proofErr w:type="gramStart"/>
      <w:r>
        <w:rPr>
          <w:rFonts w:asciiTheme="minorBidi" w:hAnsiTheme="minorBidi"/>
          <w:sz w:val="15"/>
        </w:rPr>
        <w:t>c’est</w:t>
      </w:r>
      <w:proofErr w:type="gramEnd"/>
      <w:r>
        <w:rPr>
          <w:rFonts w:asciiTheme="minorBidi" w:hAnsiTheme="minorBidi"/>
          <w:sz w:val="15"/>
        </w:rPr>
        <w:t>‑à‑dire dépassant 300 mots</w:t>
      </w:r>
    </w:p>
    <w:p w14:paraId="22332D77" w14:textId="66DB9819" w:rsidR="00C62287" w:rsidRPr="008E68BE" w:rsidRDefault="000903A0" w:rsidP="00B853F1">
      <w:pPr>
        <w:spacing w:before="152" w:after="220"/>
        <w:ind w:left="360"/>
        <w:rPr>
          <w:rFonts w:asciiTheme="minorBidi" w:hAnsiTheme="minorBidi" w:cstheme="minorBidi"/>
          <w:spacing w:val="-2"/>
          <w:sz w:val="20"/>
          <w:szCs w:val="20"/>
        </w:rPr>
      </w:pPr>
      <w:r>
        <w:rPr>
          <w:rFonts w:asciiTheme="minorBidi" w:hAnsiTheme="minorBidi"/>
          <w:noProof/>
        </w:rPr>
        <mc:AlternateContent>
          <mc:Choice Requires="wpg">
            <w:drawing>
              <wp:inline distT="0" distB="0" distL="0" distR="0" wp14:anchorId="76DAB2E8" wp14:editId="3F0E5FDF">
                <wp:extent cx="1903228" cy="393405"/>
                <wp:effectExtent l="0" t="0" r="20955" b="26035"/>
                <wp:docPr id="148692696" name="Group 1486926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423480405"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239137976"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79266666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867042244"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2126707692"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311887828"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76F448A2" id="Group 148692696"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C+6fO/zQMAAA4UAAAOAAAA&#10;AAAAAAAAAAAAAC4CAABkcnMvZTJvRG9jLnhtbFBLAQItABQABgAIAAAAIQBQPRkR3QAAAAQBAAAP&#10;AAAAAAAAAAAAAAAAACcGAABkcnMvZG93bnJldi54bWxQSwUGAAAAAAQABADzAAAAMQ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" path="m,l5122011,e" filled="f" strokecolor="#d3d0c7" strokeweight=".5pt">
                  <v:path arrowok="t"/>
                </v:shape>
                <w10:anchorlock/>
              </v:group>
            </w:pict>
          </mc:Fallback>
        </mc:AlternateContent>
      </w:r>
    </w:p>
    <w:p w14:paraId="5029CF79" w14:textId="6823077C" w:rsidR="00C62287" w:rsidRPr="008E68BE" w:rsidRDefault="00C62287" w:rsidP="00C40645">
      <w:pPr>
        <w:pStyle w:val="ListParagraph"/>
        <w:numPr>
          <w:ilvl w:val="0"/>
          <w:numId w:val="18"/>
        </w:numPr>
        <w:spacing w:before="152" w:after="220"/>
        <w:ind w:left="360"/>
        <w:rPr>
          <w:rFonts w:asciiTheme="minorBidi" w:hAnsiTheme="minorBidi" w:cstheme="minorBidi"/>
          <w:sz w:val="20"/>
        </w:rPr>
      </w:pPr>
      <w:r>
        <w:rPr>
          <w:rFonts w:asciiTheme="minorBidi" w:hAnsiTheme="minorBidi"/>
          <w:sz w:val="20"/>
        </w:rPr>
        <w:t xml:space="preserve">Décrivez votre manière de traiter les paragraphes numérotés qui font l’objet d’une modification ultérieure : </w:t>
      </w:r>
    </w:p>
    <w:p w14:paraId="6F092B32" w14:textId="77777777" w:rsidR="00C62287" w:rsidRPr="008E68BE" w:rsidRDefault="00C62287" w:rsidP="00B853F1">
      <w:pPr>
        <w:spacing w:before="152" w:after="220"/>
        <w:ind w:left="360"/>
        <w:rPr>
          <w:rFonts w:asciiTheme="minorBidi" w:hAnsiTheme="minorBidi" w:cstheme="minorBidi"/>
          <w:sz w:val="15"/>
        </w:rPr>
      </w:pPr>
      <w:proofErr w:type="gramStart"/>
      <w:r>
        <w:rPr>
          <w:rFonts w:asciiTheme="minorBidi" w:hAnsiTheme="minorBidi"/>
          <w:sz w:val="15"/>
        </w:rPr>
        <w:t>en</w:t>
      </w:r>
      <w:proofErr w:type="gramEnd"/>
      <w:r>
        <w:rPr>
          <w:rFonts w:asciiTheme="minorBidi" w:hAnsiTheme="minorBidi"/>
          <w:sz w:val="15"/>
        </w:rPr>
        <w:t xml:space="preserve"> particulier lorsqu’un paragraphe unique est remplacé par plusieurs ou lorsqu’un ou plusieurs paragraphes sont supprimés</w:t>
      </w:r>
    </w:p>
    <w:p w14:paraId="4DCB1FFD" w14:textId="1166E588" w:rsidR="00C62287" w:rsidRPr="000903A0" w:rsidRDefault="000903A0" w:rsidP="00B853F1">
      <w:pPr>
        <w:spacing w:before="152" w:after="220"/>
        <w:ind w:left="360"/>
        <w:rPr>
          <w:rFonts w:asciiTheme="minorBidi" w:hAnsiTheme="minorBidi" w:cstheme="minorBidi"/>
          <w:sz w:val="20"/>
          <w:szCs w:val="20"/>
        </w:rPr>
      </w:pPr>
      <w:r>
        <w:rPr>
          <w:rFonts w:asciiTheme="minorBidi" w:hAnsiTheme="minorBidi"/>
          <w:noProof/>
        </w:rPr>
        <mc:AlternateContent>
          <mc:Choice Requires="wpg">
            <w:drawing>
              <wp:inline distT="0" distB="0" distL="0" distR="0" wp14:anchorId="09360612" wp14:editId="78939104">
                <wp:extent cx="1903228" cy="393405"/>
                <wp:effectExtent l="0" t="0" r="20955" b="26035"/>
                <wp:docPr id="424430694" name="Group 4244306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197811470"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708508082"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648921282"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897003043"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336792596"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78645063"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5A254DCC" id="Group 424430694"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" path="m,l5122011,e" filled="f" strokecolor="#d3d0c7" strokeweight=".5pt">
                  <v:path arrowok="t"/>
                </v:shape>
                <w10:anchorlock/>
              </v:group>
            </w:pict>
          </mc:Fallback>
        </mc:AlternateContent>
      </w:r>
    </w:p>
    <w:p w14:paraId="768C0950" w14:textId="663434EE" w:rsidR="00C62287" w:rsidRPr="008E68BE" w:rsidRDefault="00C62287" w:rsidP="00C40645">
      <w:pPr>
        <w:pStyle w:val="ListParagraph"/>
        <w:numPr>
          <w:ilvl w:val="0"/>
          <w:numId w:val="18"/>
        </w:numPr>
        <w:spacing w:before="152" w:after="220"/>
        <w:ind w:left="360"/>
        <w:rPr>
          <w:rFonts w:asciiTheme="minorBidi" w:hAnsiTheme="minorBidi" w:cstheme="minorBidi"/>
          <w:spacing w:val="-2"/>
          <w:sz w:val="20"/>
          <w:szCs w:val="20"/>
        </w:rPr>
      </w:pPr>
      <w:r>
        <w:rPr>
          <w:rFonts w:asciiTheme="minorBidi" w:hAnsiTheme="minorBidi"/>
          <w:sz w:val="20"/>
        </w:rPr>
        <w:t>S’il y a lieu, veuillez formuler ici vos éventuelles observations complémentaires au sujet de toute partie des questions posées ou des réponses données dans la présente section.</w:t>
      </w:r>
    </w:p>
    <w:p w14:paraId="46CA415E" w14:textId="33803BD8" w:rsidR="00C34FC6" w:rsidRPr="008E68BE" w:rsidRDefault="000903A0" w:rsidP="00B853F1">
      <w:pPr>
        <w:spacing w:after="220"/>
        <w:ind w:left="360"/>
        <w:rPr>
          <w:rFonts w:asciiTheme="minorBidi" w:hAnsiTheme="minorBidi" w:cstheme="minorBidi"/>
          <w:sz w:val="20"/>
          <w:szCs w:val="20"/>
        </w:rPr>
      </w:pPr>
      <w:r>
        <w:rPr>
          <w:rFonts w:asciiTheme="minorBidi" w:hAnsiTheme="minorBidi"/>
          <w:noProof/>
        </w:rPr>
        <mc:AlternateContent>
          <mc:Choice Requires="wpg">
            <w:drawing>
              <wp:inline distT="0" distB="0" distL="0" distR="0" wp14:anchorId="17456255" wp14:editId="5BDA210E">
                <wp:extent cx="1903228" cy="393405"/>
                <wp:effectExtent l="0" t="0" r="20955" b="26035"/>
                <wp:docPr id="647360224" name="Group 647360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367658667"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2060002326"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527965243"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468302439"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2111790301"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527288265"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7005D6DD" id="Group 647360224"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" path="m,l5122011,e" filled="f" strokecolor="#d3d0c7" strokeweight=".5pt">
                  <v:path arrowok="t"/>
                </v:shape>
                <w10:anchorlock/>
              </v:group>
            </w:pict>
          </mc:Fallback>
        </mc:AlternateContent>
      </w:r>
    </w:p>
    <w:p w14:paraId="73BEA7F0" w14:textId="77777777" w:rsidR="00CA56AF" w:rsidRPr="008E68BE" w:rsidRDefault="00CA56AF" w:rsidP="008E68BE">
      <w:pPr>
        <w:spacing w:after="220"/>
        <w:rPr>
          <w:rFonts w:asciiTheme="minorBidi" w:hAnsiTheme="minorBidi" w:cstheme="minorBidi"/>
          <w:sz w:val="20"/>
        </w:rPr>
      </w:pPr>
    </w:p>
    <w:p w14:paraId="4C1E97AC" w14:textId="77777777" w:rsidR="009C7467" w:rsidRDefault="009C7467">
      <w:pPr>
        <w:rPr>
          <w:rFonts w:asciiTheme="minorBidi" w:hAnsiTheme="minorBidi" w:cstheme="minorBidi"/>
          <w:b/>
          <w:sz w:val="24"/>
          <w:szCs w:val="24"/>
        </w:rPr>
      </w:pPr>
      <w:r>
        <w:br w:type="page"/>
      </w:r>
    </w:p>
    <w:p w14:paraId="2F0A4F22" w14:textId="4C9D5DA6" w:rsidR="00F54DB0" w:rsidRPr="000521AF" w:rsidRDefault="004018D7" w:rsidP="008E68BE">
      <w:pPr>
        <w:pStyle w:val="BodyText"/>
        <w:spacing w:after="220"/>
        <w:rPr>
          <w:rFonts w:asciiTheme="minorBidi" w:hAnsiTheme="minorBidi" w:cstheme="minorBidi"/>
          <w:sz w:val="22"/>
          <w:szCs w:val="22"/>
        </w:rPr>
      </w:pPr>
      <w:ins w:id="131" w:author="Author">
        <w:r>
          <w:rPr>
            <w:b/>
            <w:bCs/>
          </w:rPr>
          <w:t>Section 8 :</w:t>
        </w:r>
        <w:r>
          <w:rPr>
            <w:rFonts w:asciiTheme="minorBidi" w:hAnsiTheme="minorBidi"/>
            <w:b/>
            <w:sz w:val="22"/>
          </w:rPr>
          <w:t xml:space="preserve"> </w:t>
        </w:r>
        <w:r>
          <w:rPr>
            <w:b/>
            <w:bCs/>
          </w:rPr>
          <w:t>Citation de documents basés sur des traductions automatiques</w:t>
        </w:r>
      </w:ins>
    </w:p>
    <w:p w14:paraId="025B4B1B" w14:textId="13204A90" w:rsidR="00B3493B" w:rsidRPr="00662D84" w:rsidRDefault="00B3493B" w:rsidP="00FF1BC9">
      <w:pPr>
        <w:pStyle w:val="ListParagraph"/>
        <w:widowControl/>
        <w:numPr>
          <w:ilvl w:val="0"/>
          <w:numId w:val="18"/>
        </w:numPr>
        <w:autoSpaceDE/>
        <w:autoSpaceDN/>
        <w:spacing w:before="180" w:after="220"/>
        <w:ind w:left="360"/>
        <w:rPr>
          <w:ins w:id="132" w:author="Author"/>
          <w:rFonts w:asciiTheme="minorBidi" w:hAnsiTheme="minorBidi" w:cstheme="minorBidi"/>
          <w:sz w:val="20"/>
          <w:szCs w:val="20"/>
        </w:rPr>
      </w:pPr>
      <w:ins w:id="133" w:author="Author">
        <w:r w:rsidRPr="00662D84">
          <w:rPr>
            <w:sz w:val="20"/>
            <w:szCs w:val="20"/>
          </w:rPr>
          <w:t>Votre office autorise-t-il actuellement la citation de documents traduits automatiquement dans les rapports de recherche et d</w:t>
        </w:r>
        <w:r w:rsidR="00662D84" w:rsidRPr="00662D84">
          <w:rPr>
            <w:sz w:val="20"/>
            <w:szCs w:val="20"/>
          </w:rPr>
          <w:t>’</w:t>
        </w:r>
        <w:r w:rsidRPr="00662D84">
          <w:rPr>
            <w:sz w:val="20"/>
            <w:szCs w:val="20"/>
          </w:rPr>
          <w:t>examen?</w:t>
        </w:r>
      </w:ins>
    </w:p>
    <w:p w14:paraId="3B22A08E" w14:textId="14A8751E" w:rsidR="00491E8C" w:rsidRPr="00662D84" w:rsidRDefault="00000000" w:rsidP="00491E8C">
      <w:pPr>
        <w:pStyle w:val="ListParagraph"/>
        <w:widowControl/>
        <w:autoSpaceDE/>
        <w:autoSpaceDN/>
        <w:spacing w:before="180" w:after="220"/>
        <w:ind w:left="360" w:firstLine="0"/>
        <w:rPr>
          <w:rFonts w:asciiTheme="minorBidi" w:hAnsiTheme="minorBidi" w:cstheme="minorBidi"/>
          <w:sz w:val="20"/>
          <w:szCs w:val="20"/>
        </w:rPr>
      </w:pPr>
      <w:sdt>
        <w:sdtPr>
          <w:rPr>
            <w:rFonts w:asciiTheme="minorBidi" w:hAnsiTheme="minorBidi" w:cstheme="minorBidi"/>
            <w:sz w:val="20"/>
            <w:szCs w:val="20"/>
          </w:rPr>
          <w:id w:val="2002542396"/>
          <w14:checkbox>
            <w14:checked w14:val="0"/>
            <w14:checkedState w14:val="2612" w14:font="MS Gothic"/>
            <w14:uncheckedState w14:val="2610" w14:font="MS Gothic"/>
          </w14:checkbox>
        </w:sdtPr>
        <w:sdtContent>
          <w:r w:rsidR="00C16FD6" w:rsidRPr="00662D84">
            <w:rPr>
              <w:rFonts w:ascii="MS Gothic" w:eastAsia="MS Gothic" w:hAnsi="MS Gothic" w:cstheme="minorBidi"/>
              <w:sz w:val="20"/>
              <w:szCs w:val="20"/>
            </w:rPr>
            <w:t>☐</w:t>
          </w:r>
        </w:sdtContent>
      </w:sdt>
      <w:ins w:id="134" w:author="Author">
        <w:r w:rsidR="004B424B" w:rsidRPr="00662D84">
          <w:rPr>
            <w:rFonts w:asciiTheme="minorBidi" w:hAnsiTheme="minorBidi"/>
            <w:sz w:val="20"/>
            <w:szCs w:val="20"/>
          </w:rPr>
          <w:t xml:space="preserve"> Oui</w:t>
        </w:r>
        <w:r w:rsidR="004B424B" w:rsidRPr="00662D84">
          <w:rPr>
            <w:rFonts w:asciiTheme="minorBidi" w:hAnsiTheme="minorBidi"/>
            <w:sz w:val="20"/>
            <w:szCs w:val="20"/>
          </w:rPr>
          <w:tab/>
        </w:r>
        <w:r w:rsidR="004B424B" w:rsidRPr="00662D84">
          <w:rPr>
            <w:rFonts w:asciiTheme="minorBidi" w:hAnsiTheme="minorBidi"/>
            <w:sz w:val="20"/>
            <w:szCs w:val="20"/>
          </w:rPr>
          <w:tab/>
        </w:r>
        <w:r w:rsidR="004B424B" w:rsidRPr="00662D84">
          <w:rPr>
            <w:rFonts w:asciiTheme="minorBidi" w:hAnsiTheme="minorBidi"/>
            <w:sz w:val="20"/>
            <w:szCs w:val="20"/>
          </w:rPr>
          <w:tab/>
        </w:r>
      </w:ins>
      <w:customXmlInsRangeStart w:id="135" w:author="Author"/>
      <w:sdt>
        <w:sdtPr>
          <w:rPr>
            <w:rFonts w:asciiTheme="minorBidi" w:hAnsiTheme="minorBidi" w:cstheme="minorBidi"/>
            <w:sz w:val="20"/>
            <w:szCs w:val="20"/>
          </w:rPr>
          <w:id w:val="-292134776"/>
          <w14:checkbox>
            <w14:checked w14:val="0"/>
            <w14:checkedState w14:val="2612" w14:font="MS Gothic"/>
            <w14:uncheckedState w14:val="2610" w14:font="MS Gothic"/>
          </w14:checkbox>
        </w:sdtPr>
        <w:sdtContent>
          <w:customXmlInsRangeEnd w:id="135"/>
          <w:ins w:id="136" w:author="Author">
            <w:r w:rsidR="00C16FD6" w:rsidRPr="00662D84">
              <w:rPr>
                <w:rFonts w:ascii="Segoe UI Symbol" w:eastAsia="MS Gothic" w:hAnsi="Segoe UI Symbol" w:cs="Segoe UI Symbol"/>
                <w:sz w:val="20"/>
                <w:szCs w:val="20"/>
              </w:rPr>
              <w:t>☐</w:t>
            </w:r>
          </w:ins>
          <w:customXmlInsRangeStart w:id="137" w:author="Author"/>
        </w:sdtContent>
      </w:sdt>
      <w:customXmlInsRangeEnd w:id="137"/>
      <w:ins w:id="138" w:author="Author">
        <w:r w:rsidR="004B424B" w:rsidRPr="00662D84">
          <w:rPr>
            <w:rFonts w:asciiTheme="minorBidi" w:hAnsiTheme="minorBidi"/>
            <w:sz w:val="20"/>
            <w:szCs w:val="20"/>
          </w:rPr>
          <w:t xml:space="preserve"> Non</w:t>
        </w:r>
      </w:ins>
    </w:p>
    <w:p w14:paraId="30C2147A" w14:textId="10DBBE20" w:rsidR="00C16FD6" w:rsidRPr="00662D84" w:rsidRDefault="00000000" w:rsidP="00491E8C">
      <w:pPr>
        <w:pStyle w:val="ListParagraph"/>
        <w:widowControl/>
        <w:autoSpaceDE/>
        <w:autoSpaceDN/>
        <w:spacing w:before="180" w:after="220"/>
        <w:ind w:left="360" w:firstLine="0"/>
        <w:rPr>
          <w:rFonts w:asciiTheme="minorBidi" w:hAnsiTheme="minorBidi" w:cstheme="minorBidi"/>
          <w:sz w:val="20"/>
          <w:szCs w:val="20"/>
        </w:rPr>
      </w:pPr>
      <w:customXmlInsRangeStart w:id="139" w:author="Author"/>
      <w:sdt>
        <w:sdtPr>
          <w:rPr>
            <w:rFonts w:asciiTheme="minorBidi" w:hAnsiTheme="minorBidi" w:cstheme="minorBidi"/>
            <w:sz w:val="20"/>
            <w:szCs w:val="20"/>
          </w:rPr>
          <w:id w:val="-1460877326"/>
          <w14:checkbox>
            <w14:checked w14:val="0"/>
            <w14:checkedState w14:val="2612" w14:font="MS Gothic"/>
            <w14:uncheckedState w14:val="2610" w14:font="MS Gothic"/>
          </w14:checkbox>
        </w:sdtPr>
        <w:sdtContent>
          <w:customXmlInsRangeEnd w:id="139"/>
          <w:ins w:id="140" w:author="Author">
            <w:r w:rsidR="001B00EA" w:rsidRPr="00662D84">
              <w:rPr>
                <w:rFonts w:ascii="Segoe UI Symbol" w:eastAsia="MS Gothic" w:hAnsi="Segoe UI Symbol" w:cs="Segoe UI Symbol"/>
                <w:sz w:val="20"/>
                <w:szCs w:val="20"/>
              </w:rPr>
              <w:t>☐</w:t>
            </w:r>
          </w:ins>
          <w:customXmlInsRangeStart w:id="141" w:author="Author"/>
        </w:sdtContent>
      </w:sdt>
      <w:customXmlInsRangeEnd w:id="141"/>
      <w:r w:rsidR="004B424B" w:rsidRPr="00662D84">
        <w:rPr>
          <w:rFonts w:asciiTheme="minorBidi" w:hAnsiTheme="minorBidi"/>
          <w:sz w:val="20"/>
          <w:szCs w:val="20"/>
        </w:rPr>
        <w:t xml:space="preserve"> </w:t>
      </w:r>
      <w:ins w:id="142" w:author="Author">
        <w:r w:rsidR="004B424B" w:rsidRPr="00662D84">
          <w:rPr>
            <w:rFonts w:asciiTheme="minorBidi" w:hAnsiTheme="minorBidi"/>
            <w:sz w:val="20"/>
            <w:szCs w:val="20"/>
          </w:rPr>
          <w:t>Autre (veuillez préciser)</w:t>
        </w:r>
      </w:ins>
    </w:p>
    <w:p w14:paraId="4D9FA933" w14:textId="012AF8A6" w:rsidR="00491E8C" w:rsidRPr="008E68BE" w:rsidRDefault="00491E8C" w:rsidP="00491E8C">
      <w:pPr>
        <w:pStyle w:val="ListParagraph"/>
        <w:widowControl/>
        <w:autoSpaceDE/>
        <w:autoSpaceDN/>
        <w:spacing w:before="180" w:after="220"/>
        <w:ind w:left="360" w:firstLine="0"/>
        <w:rPr>
          <w:ins w:id="143" w:author="Author"/>
          <w:rFonts w:asciiTheme="minorBidi" w:hAnsiTheme="minorBidi" w:cstheme="minorBidi"/>
          <w:sz w:val="20"/>
          <w:szCs w:val="20"/>
        </w:rPr>
      </w:pPr>
      <w:r>
        <w:rPr>
          <w:rFonts w:asciiTheme="minorBidi" w:hAnsiTheme="minorBidi"/>
          <w:noProof/>
        </w:rPr>
        <mc:AlternateContent>
          <mc:Choice Requires="wpg">
            <w:drawing>
              <wp:inline distT="0" distB="0" distL="0" distR="0" wp14:anchorId="6891BA17" wp14:editId="399CF0A1">
                <wp:extent cx="1903228" cy="393405"/>
                <wp:effectExtent l="0" t="0" r="20955" b="26035"/>
                <wp:docPr id="185487225" name="Group 185487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720874607"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355999816"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703786919"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640345086"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686310943"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750554623"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3FB9964E" id="Group 185487225"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" path="m,l5122011,e" filled="f" strokecolor="#d3d0c7" strokeweight=".5pt">
                  <v:path arrowok="t"/>
                </v:shape>
                <w10:anchorlock/>
              </v:group>
            </w:pict>
          </mc:Fallback>
        </mc:AlternateContent>
      </w:r>
    </w:p>
    <w:p w14:paraId="3E1C5D85" w14:textId="75B23662" w:rsidR="00B85E01" w:rsidRPr="00662D84" w:rsidRDefault="00B85E01" w:rsidP="00FF1BC9">
      <w:pPr>
        <w:pStyle w:val="ListParagraph"/>
        <w:numPr>
          <w:ilvl w:val="0"/>
          <w:numId w:val="18"/>
        </w:numPr>
        <w:spacing w:before="180" w:after="220"/>
        <w:ind w:left="360"/>
        <w:rPr>
          <w:ins w:id="144" w:author="Author"/>
          <w:rFonts w:asciiTheme="minorBidi" w:hAnsiTheme="minorBidi" w:cstheme="minorBidi"/>
          <w:sz w:val="20"/>
          <w:szCs w:val="20"/>
        </w:rPr>
      </w:pPr>
      <w:ins w:id="145" w:author="Author">
        <w:r w:rsidRPr="00662D84">
          <w:rPr>
            <w:sz w:val="20"/>
            <w:szCs w:val="20"/>
          </w:rPr>
          <w:t>Lors de la citation d</w:t>
        </w:r>
        <w:r w:rsidR="00662D84" w:rsidRPr="00662D84">
          <w:rPr>
            <w:sz w:val="20"/>
            <w:szCs w:val="20"/>
          </w:rPr>
          <w:t>’</w:t>
        </w:r>
        <w:r w:rsidRPr="00662D84">
          <w:rPr>
            <w:sz w:val="20"/>
            <w:szCs w:val="20"/>
          </w:rPr>
          <w:t>un document sans numéro de paragraphe, comment votre office identifie-t-il le passage correspondant dans la traduction automatique?</w:t>
        </w:r>
      </w:ins>
    </w:p>
    <w:p w14:paraId="2A2C4299" w14:textId="7761F6C0" w:rsidR="00B85E01" w:rsidRPr="008E68BE" w:rsidRDefault="000903A0" w:rsidP="000903A0">
      <w:pPr>
        <w:pStyle w:val="ListParagraph"/>
        <w:spacing w:before="180" w:after="220"/>
        <w:ind w:left="360" w:firstLine="0"/>
        <w:rPr>
          <w:rFonts w:asciiTheme="minorBidi" w:hAnsiTheme="minorBidi" w:cstheme="minorBidi"/>
          <w:sz w:val="20"/>
          <w:szCs w:val="20"/>
        </w:rPr>
      </w:pPr>
      <w:r>
        <w:rPr>
          <w:rFonts w:asciiTheme="minorBidi" w:hAnsiTheme="minorBidi"/>
          <w:noProof/>
        </w:rPr>
        <mc:AlternateContent>
          <mc:Choice Requires="wpg">
            <w:drawing>
              <wp:inline distT="0" distB="0" distL="0" distR="0" wp14:anchorId="0444206F" wp14:editId="449CFF64">
                <wp:extent cx="1903228" cy="393405"/>
                <wp:effectExtent l="0" t="0" r="20955" b="26035"/>
                <wp:docPr id="1564221072" name="Group 15642210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622296826"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624422951"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71354245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626030177"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2033627287"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852155745"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189D3F1F" id="Group 1564221072"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" path="m,l5122011,e" filled="f" strokecolor="#d3d0c7" strokeweight=".5pt">
                  <v:path arrowok="t"/>
                </v:shape>
                <w10:anchorlock/>
              </v:group>
            </w:pict>
          </mc:Fallback>
        </mc:AlternateContent>
      </w:r>
    </w:p>
    <w:p w14:paraId="2EC27EE6" w14:textId="105209DE" w:rsidR="00751D3D" w:rsidRPr="008E68BE" w:rsidRDefault="00751D3D" w:rsidP="00FF1BC9">
      <w:pPr>
        <w:pStyle w:val="ListParagraph"/>
        <w:numPr>
          <w:ilvl w:val="0"/>
          <w:numId w:val="18"/>
        </w:numPr>
        <w:spacing w:before="180" w:after="220"/>
        <w:ind w:left="360"/>
        <w:rPr>
          <w:ins w:id="146" w:author="Author"/>
          <w:rFonts w:asciiTheme="minorBidi" w:hAnsiTheme="minorBidi" w:cstheme="minorBidi"/>
          <w:sz w:val="20"/>
          <w:szCs w:val="20"/>
        </w:rPr>
      </w:pPr>
      <w:ins w:id="147" w:author="Author">
        <w:r>
          <w:rPr>
            <w:rFonts w:asciiTheme="minorBidi" w:hAnsiTheme="minorBidi"/>
            <w:sz w:val="20"/>
          </w:rPr>
          <w:t>Comment votre office s</w:t>
        </w:r>
        <w:r w:rsidR="00662D84">
          <w:rPr>
            <w:rFonts w:asciiTheme="minorBidi" w:hAnsiTheme="minorBidi"/>
            <w:sz w:val="20"/>
          </w:rPr>
          <w:t>’</w:t>
        </w:r>
        <w:r>
          <w:rPr>
            <w:rFonts w:asciiTheme="minorBidi" w:hAnsiTheme="minorBidi"/>
            <w:sz w:val="20"/>
          </w:rPr>
          <w:t>assure-t-il que les déposants peuvent accéder à la traduction automatique exacte utilisée par votre office?</w:t>
        </w:r>
      </w:ins>
    </w:p>
    <w:p w14:paraId="768AFF44" w14:textId="492B5528" w:rsidR="00751D3D" w:rsidRPr="00662D84" w:rsidRDefault="00000000" w:rsidP="008E68BE">
      <w:pPr>
        <w:spacing w:before="180" w:after="220"/>
        <w:ind w:firstLine="720"/>
        <w:rPr>
          <w:ins w:id="148" w:author="Author"/>
          <w:rFonts w:asciiTheme="minorBidi" w:hAnsiTheme="minorBidi" w:cstheme="minorBidi"/>
          <w:sz w:val="20"/>
          <w:szCs w:val="20"/>
        </w:rPr>
      </w:pPr>
      <w:customXmlInsRangeStart w:id="149" w:author="Author"/>
      <w:sdt>
        <w:sdtPr>
          <w:rPr>
            <w:rFonts w:asciiTheme="minorBidi" w:eastAsia="MS Gothic" w:hAnsiTheme="minorBidi" w:cstheme="minorBidi"/>
            <w:sz w:val="20"/>
            <w:szCs w:val="20"/>
          </w:rPr>
          <w:id w:val="-1146046658"/>
          <w14:checkbox>
            <w14:checked w14:val="0"/>
            <w14:checkedState w14:val="2612" w14:font="MS Gothic"/>
            <w14:uncheckedState w14:val="2610" w14:font="MS Gothic"/>
          </w14:checkbox>
        </w:sdtPr>
        <w:sdtContent>
          <w:customXmlInsRangeEnd w:id="149"/>
          <w:ins w:id="150" w:author="Author">
            <w:r w:rsidR="00F816D3" w:rsidRPr="00662D84">
              <w:rPr>
                <w:rFonts w:ascii="MS Gothic" w:eastAsia="MS Gothic" w:hAnsi="MS Gothic" w:cstheme="minorBidi" w:hint="eastAsia"/>
                <w:sz w:val="20"/>
                <w:szCs w:val="20"/>
              </w:rPr>
              <w:t>☐</w:t>
            </w:r>
          </w:ins>
          <w:customXmlInsRangeStart w:id="151" w:author="Author"/>
        </w:sdtContent>
      </w:sdt>
      <w:customXmlInsRangeEnd w:id="151"/>
      <w:ins w:id="152" w:author="Author">
        <w:r w:rsidR="004B424B" w:rsidRPr="00662D84">
          <w:rPr>
            <w:sz w:val="20"/>
            <w:szCs w:val="20"/>
          </w:rPr>
          <w:t xml:space="preserve"> Celle-ci est envoyée directement au déposant</w:t>
        </w:r>
      </w:ins>
    </w:p>
    <w:p w14:paraId="4D6FB901" w14:textId="08836A48" w:rsidR="00751D3D" w:rsidRPr="00662D84" w:rsidRDefault="00000000" w:rsidP="008E68BE">
      <w:pPr>
        <w:spacing w:after="220"/>
        <w:ind w:firstLine="720"/>
        <w:rPr>
          <w:ins w:id="153" w:author="Author"/>
          <w:rFonts w:asciiTheme="minorBidi" w:hAnsiTheme="minorBidi" w:cstheme="minorBidi"/>
          <w:sz w:val="20"/>
          <w:szCs w:val="20"/>
        </w:rPr>
      </w:pPr>
      <w:customXmlInsRangeStart w:id="154" w:author="Author"/>
      <w:sdt>
        <w:sdtPr>
          <w:rPr>
            <w:rFonts w:asciiTheme="minorBidi" w:eastAsia="MS Gothic" w:hAnsiTheme="minorBidi" w:cstheme="minorBidi"/>
            <w:sz w:val="20"/>
            <w:szCs w:val="20"/>
          </w:rPr>
          <w:id w:val="-356507264"/>
          <w14:checkbox>
            <w14:checked w14:val="0"/>
            <w14:checkedState w14:val="2612" w14:font="MS Gothic"/>
            <w14:uncheckedState w14:val="2610" w14:font="MS Gothic"/>
          </w14:checkbox>
        </w:sdtPr>
        <w:sdtContent>
          <w:customXmlInsRangeEnd w:id="154"/>
          <w:ins w:id="155" w:author="Author">
            <w:r w:rsidR="00283843" w:rsidRPr="00662D84">
              <w:rPr>
                <w:rFonts w:ascii="Segoe UI Symbol" w:eastAsia="MS Gothic" w:hAnsi="Segoe UI Symbol" w:cs="Segoe UI Symbol"/>
                <w:sz w:val="20"/>
                <w:szCs w:val="20"/>
              </w:rPr>
              <w:t>☐</w:t>
            </w:r>
          </w:ins>
          <w:customXmlInsRangeStart w:id="156" w:author="Author"/>
        </w:sdtContent>
      </w:sdt>
      <w:customXmlInsRangeEnd w:id="156"/>
      <w:r w:rsidR="004B424B" w:rsidRPr="00662D84">
        <w:rPr>
          <w:rFonts w:asciiTheme="minorBidi" w:hAnsiTheme="minorBidi"/>
          <w:sz w:val="20"/>
          <w:szCs w:val="20"/>
        </w:rPr>
        <w:t xml:space="preserve"> </w:t>
      </w:r>
      <w:ins w:id="157" w:author="Author">
        <w:r w:rsidR="004B424B" w:rsidRPr="00662D84">
          <w:rPr>
            <w:rFonts w:asciiTheme="minorBidi" w:hAnsiTheme="minorBidi"/>
            <w:sz w:val="20"/>
            <w:szCs w:val="20"/>
          </w:rPr>
          <w:t>Celle-ci est téléchargée dans le fichier électronique vers un registre en ligne</w:t>
        </w:r>
      </w:ins>
    </w:p>
    <w:p w14:paraId="52194B61" w14:textId="7B56649F" w:rsidR="00751D3D" w:rsidRPr="00662D84" w:rsidRDefault="00000000" w:rsidP="008E68BE">
      <w:pPr>
        <w:spacing w:before="180" w:after="220"/>
        <w:ind w:firstLine="720"/>
        <w:rPr>
          <w:ins w:id="158" w:author="Author"/>
          <w:rFonts w:asciiTheme="minorBidi" w:hAnsiTheme="minorBidi" w:cstheme="minorBidi"/>
          <w:sz w:val="20"/>
          <w:szCs w:val="20"/>
        </w:rPr>
      </w:pPr>
      <w:customXmlInsRangeStart w:id="159" w:author="Author"/>
      <w:sdt>
        <w:sdtPr>
          <w:rPr>
            <w:rFonts w:asciiTheme="minorBidi" w:hAnsiTheme="minorBidi" w:cstheme="minorBidi"/>
            <w:sz w:val="20"/>
            <w:szCs w:val="20"/>
          </w:rPr>
          <w:id w:val="1570075019"/>
          <w14:checkbox>
            <w14:checked w14:val="0"/>
            <w14:checkedState w14:val="2612" w14:font="MS Gothic"/>
            <w14:uncheckedState w14:val="2610" w14:font="MS Gothic"/>
          </w14:checkbox>
        </w:sdtPr>
        <w:sdtContent>
          <w:customXmlInsRangeEnd w:id="159"/>
          <w:ins w:id="160" w:author="Author">
            <w:r w:rsidR="009E41F5" w:rsidRPr="00662D84">
              <w:rPr>
                <w:rFonts w:ascii="Segoe UI Symbol" w:eastAsia="MS Gothic" w:hAnsi="Segoe UI Symbol" w:cs="Segoe UI Symbol"/>
                <w:sz w:val="20"/>
                <w:szCs w:val="20"/>
              </w:rPr>
              <w:t>☐</w:t>
            </w:r>
          </w:ins>
          <w:customXmlInsRangeStart w:id="161" w:author="Author"/>
        </w:sdtContent>
      </w:sdt>
      <w:customXmlInsRangeEnd w:id="161"/>
      <w:ins w:id="162" w:author="Author">
        <w:r w:rsidR="004B424B" w:rsidRPr="00662D84">
          <w:rPr>
            <w:rFonts w:asciiTheme="minorBidi" w:hAnsiTheme="minorBidi"/>
            <w:sz w:val="20"/>
            <w:szCs w:val="20"/>
          </w:rPr>
          <w:t xml:space="preserve"> Celle-ci n</w:t>
        </w:r>
        <w:r w:rsidR="00662D84">
          <w:rPr>
            <w:rFonts w:asciiTheme="minorBidi" w:hAnsiTheme="minorBidi"/>
            <w:sz w:val="20"/>
            <w:szCs w:val="20"/>
          </w:rPr>
          <w:t>’</w:t>
        </w:r>
        <w:r w:rsidR="004B424B" w:rsidRPr="00662D84">
          <w:rPr>
            <w:rFonts w:asciiTheme="minorBidi" w:hAnsiTheme="minorBidi"/>
            <w:sz w:val="20"/>
            <w:szCs w:val="20"/>
          </w:rPr>
          <w:t>est pas partagée actuellement</w:t>
        </w:r>
      </w:ins>
    </w:p>
    <w:p w14:paraId="597A8335" w14:textId="7902F2DB" w:rsidR="00DB3964" w:rsidRPr="00662D84" w:rsidRDefault="00000000" w:rsidP="008E68BE">
      <w:pPr>
        <w:spacing w:before="180" w:after="220"/>
        <w:ind w:firstLine="720"/>
        <w:rPr>
          <w:rFonts w:asciiTheme="minorBidi" w:hAnsiTheme="minorBidi" w:cstheme="minorBidi"/>
          <w:sz w:val="20"/>
          <w:szCs w:val="20"/>
        </w:rPr>
      </w:pPr>
      <w:customXmlInsRangeStart w:id="163" w:author="Author"/>
      <w:sdt>
        <w:sdtPr>
          <w:rPr>
            <w:rFonts w:asciiTheme="minorBidi" w:eastAsia="MS Gothic" w:hAnsiTheme="minorBidi" w:cstheme="minorBidi"/>
            <w:sz w:val="20"/>
            <w:szCs w:val="20"/>
          </w:rPr>
          <w:id w:val="-460198149"/>
          <w14:checkbox>
            <w14:checked w14:val="0"/>
            <w14:checkedState w14:val="2612" w14:font="MS Gothic"/>
            <w14:uncheckedState w14:val="2610" w14:font="MS Gothic"/>
          </w14:checkbox>
        </w:sdtPr>
        <w:sdtContent>
          <w:customXmlInsRangeEnd w:id="163"/>
          <w:ins w:id="164" w:author="Author">
            <w:r w:rsidR="009E41F5" w:rsidRPr="00662D84">
              <w:rPr>
                <w:rFonts w:ascii="Segoe UI Symbol" w:eastAsia="MS Gothic" w:hAnsi="Segoe UI Symbol" w:cs="Segoe UI Symbol"/>
                <w:sz w:val="20"/>
                <w:szCs w:val="20"/>
              </w:rPr>
              <w:t>☐</w:t>
            </w:r>
          </w:ins>
          <w:customXmlInsRangeStart w:id="165" w:author="Author"/>
        </w:sdtContent>
      </w:sdt>
      <w:customXmlInsRangeEnd w:id="165"/>
      <w:ins w:id="166" w:author="Author">
        <w:r w:rsidR="004B424B" w:rsidRPr="00662D84">
          <w:rPr>
            <w:sz w:val="20"/>
            <w:szCs w:val="20"/>
          </w:rPr>
          <w:t xml:space="preserve"> Autres (veuillez préciser)</w:t>
        </w:r>
      </w:ins>
    </w:p>
    <w:p w14:paraId="6A27D75B" w14:textId="157DA9E2" w:rsidR="000903A0" w:rsidRPr="008E68BE" w:rsidRDefault="000903A0" w:rsidP="008E68BE">
      <w:pPr>
        <w:spacing w:before="180" w:after="220"/>
        <w:ind w:firstLine="720"/>
        <w:rPr>
          <w:ins w:id="167" w:author="Author"/>
          <w:rFonts w:asciiTheme="minorBidi" w:hAnsiTheme="minorBidi" w:cstheme="minorBidi"/>
          <w:sz w:val="20"/>
          <w:szCs w:val="20"/>
        </w:rPr>
      </w:pPr>
      <w:r>
        <w:rPr>
          <w:rFonts w:asciiTheme="minorBidi" w:hAnsiTheme="minorBidi"/>
          <w:noProof/>
        </w:rPr>
        <mc:AlternateContent>
          <mc:Choice Requires="wpg">
            <w:drawing>
              <wp:inline distT="0" distB="0" distL="0" distR="0" wp14:anchorId="10EB0531" wp14:editId="2332E439">
                <wp:extent cx="1903228" cy="393405"/>
                <wp:effectExtent l="0" t="0" r="20955" b="26035"/>
                <wp:docPr id="1425466893" name="Group 14254668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295450268"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34996897"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0754247"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555932625"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031092457"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013874500"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3D5D8451" id="Group 1425466893"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" path="m,l5122011,e" filled="f" strokecolor="#d3d0c7" strokeweight=".5pt">
                  <v:path arrowok="t"/>
                </v:shape>
                <w10:anchorlock/>
              </v:group>
            </w:pict>
          </mc:Fallback>
        </mc:AlternateContent>
      </w:r>
    </w:p>
    <w:p w14:paraId="6FDD756B" w14:textId="0354D47A" w:rsidR="005B6C56" w:rsidRPr="00662D84" w:rsidRDefault="005B6C56" w:rsidP="00FF1BC9">
      <w:pPr>
        <w:pStyle w:val="ListParagraph"/>
        <w:numPr>
          <w:ilvl w:val="0"/>
          <w:numId w:val="18"/>
        </w:numPr>
        <w:spacing w:before="180" w:after="220"/>
        <w:ind w:left="360"/>
        <w:rPr>
          <w:ins w:id="168" w:author="Author"/>
          <w:rFonts w:asciiTheme="minorBidi" w:hAnsiTheme="minorBidi" w:cstheme="minorBidi"/>
          <w:sz w:val="20"/>
          <w:szCs w:val="20"/>
        </w:rPr>
      </w:pPr>
      <w:ins w:id="169" w:author="Author">
        <w:r w:rsidRPr="00662D84">
          <w:rPr>
            <w:sz w:val="20"/>
            <w:szCs w:val="20"/>
          </w:rPr>
          <w:t>Votre office enregistre-t-il ou conserve-t-il la traduction automatique utilisée par l</w:t>
        </w:r>
        <w:r w:rsidR="00662D84">
          <w:rPr>
            <w:sz w:val="20"/>
            <w:szCs w:val="20"/>
          </w:rPr>
          <w:t>’</w:t>
        </w:r>
        <w:r w:rsidRPr="00662D84">
          <w:rPr>
            <w:sz w:val="20"/>
            <w:szCs w:val="20"/>
          </w:rPr>
          <w:t>examinateur à des fins de référence interne ou publique?</w:t>
        </w:r>
      </w:ins>
    </w:p>
    <w:p w14:paraId="1DEE7399" w14:textId="63EA48FD" w:rsidR="005B6C56" w:rsidRPr="00662D84" w:rsidRDefault="00000000" w:rsidP="008E68BE">
      <w:pPr>
        <w:spacing w:after="220"/>
        <w:ind w:left="720"/>
        <w:rPr>
          <w:ins w:id="170" w:author="Author"/>
          <w:rFonts w:asciiTheme="minorBidi" w:hAnsiTheme="minorBidi" w:cstheme="minorBidi"/>
          <w:sz w:val="20"/>
          <w:szCs w:val="20"/>
        </w:rPr>
      </w:pPr>
      <w:customXmlInsRangeStart w:id="171" w:author="Author"/>
      <w:sdt>
        <w:sdtPr>
          <w:rPr>
            <w:rFonts w:asciiTheme="minorBidi" w:hAnsiTheme="minorBidi" w:cstheme="minorBidi"/>
            <w:sz w:val="20"/>
            <w:szCs w:val="20"/>
          </w:rPr>
          <w:id w:val="2116082392"/>
          <w14:checkbox>
            <w14:checked w14:val="0"/>
            <w14:checkedState w14:val="2612" w14:font="MS Gothic"/>
            <w14:uncheckedState w14:val="2610" w14:font="MS Gothic"/>
          </w14:checkbox>
        </w:sdtPr>
        <w:sdtContent>
          <w:customXmlInsRangeEnd w:id="171"/>
          <w:ins w:id="172" w:author="Author">
            <w:r w:rsidR="005B6C56" w:rsidRPr="00662D84">
              <w:rPr>
                <w:rFonts w:ascii="Segoe UI Symbol" w:eastAsia="MS Gothic" w:hAnsi="Segoe UI Symbol" w:cs="Segoe UI Symbol"/>
                <w:sz w:val="20"/>
                <w:szCs w:val="20"/>
              </w:rPr>
              <w:t>☐</w:t>
            </w:r>
          </w:ins>
          <w:customXmlInsRangeStart w:id="173" w:author="Author"/>
        </w:sdtContent>
      </w:sdt>
      <w:customXmlInsRangeEnd w:id="173"/>
      <w:r w:rsidR="004B424B" w:rsidRPr="00662D84">
        <w:rPr>
          <w:rFonts w:asciiTheme="minorBidi" w:hAnsiTheme="minorBidi"/>
          <w:sz w:val="20"/>
          <w:szCs w:val="20"/>
        </w:rPr>
        <w:t xml:space="preserve"> </w:t>
      </w:r>
      <w:ins w:id="174" w:author="Author">
        <w:r w:rsidR="004B424B" w:rsidRPr="00662D84">
          <w:rPr>
            <w:rFonts w:asciiTheme="minorBidi" w:hAnsiTheme="minorBidi"/>
            <w:sz w:val="20"/>
            <w:szCs w:val="20"/>
          </w:rPr>
          <w:t>Oui, pour usage interne uniquement</w:t>
        </w:r>
      </w:ins>
    </w:p>
    <w:p w14:paraId="5FD57372" w14:textId="2DFEFDE2" w:rsidR="005B6C56" w:rsidRPr="00662D84" w:rsidRDefault="00000000" w:rsidP="008E68BE">
      <w:pPr>
        <w:spacing w:before="180" w:after="220"/>
        <w:ind w:left="720"/>
        <w:rPr>
          <w:ins w:id="175" w:author="Author"/>
          <w:rFonts w:asciiTheme="minorBidi" w:hAnsiTheme="minorBidi" w:cstheme="minorBidi"/>
          <w:sz w:val="20"/>
          <w:szCs w:val="20"/>
        </w:rPr>
      </w:pPr>
      <w:customXmlInsRangeStart w:id="176" w:author="Author"/>
      <w:sdt>
        <w:sdtPr>
          <w:rPr>
            <w:rFonts w:asciiTheme="minorBidi" w:hAnsiTheme="minorBidi" w:cstheme="minorBidi"/>
            <w:sz w:val="20"/>
            <w:szCs w:val="20"/>
          </w:rPr>
          <w:id w:val="1681310412"/>
          <w14:checkbox>
            <w14:checked w14:val="0"/>
            <w14:checkedState w14:val="2612" w14:font="MS Gothic"/>
            <w14:uncheckedState w14:val="2610" w14:font="MS Gothic"/>
          </w14:checkbox>
        </w:sdtPr>
        <w:sdtContent>
          <w:customXmlInsRangeEnd w:id="176"/>
          <w:ins w:id="177" w:author="Author">
            <w:r w:rsidR="005B6C56" w:rsidRPr="00662D84">
              <w:rPr>
                <w:rFonts w:ascii="Segoe UI Symbol" w:eastAsia="MS Gothic" w:hAnsi="Segoe UI Symbol" w:cs="Segoe UI Symbol"/>
                <w:sz w:val="20"/>
                <w:szCs w:val="20"/>
              </w:rPr>
              <w:t>☐</w:t>
            </w:r>
          </w:ins>
          <w:customXmlInsRangeStart w:id="178" w:author="Author"/>
        </w:sdtContent>
      </w:sdt>
      <w:customXmlInsRangeEnd w:id="178"/>
      <w:r w:rsidR="004B424B" w:rsidRPr="00662D84">
        <w:rPr>
          <w:rFonts w:asciiTheme="minorBidi" w:hAnsiTheme="minorBidi"/>
          <w:sz w:val="20"/>
          <w:szCs w:val="20"/>
        </w:rPr>
        <w:t xml:space="preserve"> </w:t>
      </w:r>
      <w:ins w:id="179" w:author="Author">
        <w:r w:rsidR="004B424B" w:rsidRPr="00662D84">
          <w:rPr>
            <w:rFonts w:asciiTheme="minorBidi" w:hAnsiTheme="minorBidi"/>
            <w:sz w:val="20"/>
            <w:szCs w:val="20"/>
          </w:rPr>
          <w:t>Oui, et elle est accessible au public</w:t>
        </w:r>
      </w:ins>
    </w:p>
    <w:p w14:paraId="11115AD5" w14:textId="2A5E9720" w:rsidR="005B6C56" w:rsidRPr="00662D84" w:rsidRDefault="00000000" w:rsidP="008E68BE">
      <w:pPr>
        <w:spacing w:before="180" w:after="220"/>
        <w:ind w:left="720"/>
        <w:rPr>
          <w:ins w:id="180" w:author="Author"/>
          <w:rFonts w:asciiTheme="minorBidi" w:hAnsiTheme="minorBidi" w:cstheme="minorBidi"/>
          <w:sz w:val="20"/>
          <w:szCs w:val="20"/>
        </w:rPr>
      </w:pPr>
      <w:customXmlInsRangeStart w:id="181" w:author="Author"/>
      <w:sdt>
        <w:sdtPr>
          <w:rPr>
            <w:rFonts w:asciiTheme="minorBidi" w:hAnsiTheme="minorBidi" w:cstheme="minorBidi"/>
            <w:sz w:val="20"/>
            <w:szCs w:val="20"/>
          </w:rPr>
          <w:id w:val="-720212845"/>
          <w14:checkbox>
            <w14:checked w14:val="0"/>
            <w14:checkedState w14:val="2612" w14:font="MS Gothic"/>
            <w14:uncheckedState w14:val="2610" w14:font="MS Gothic"/>
          </w14:checkbox>
        </w:sdtPr>
        <w:sdtContent>
          <w:customXmlInsRangeEnd w:id="181"/>
          <w:ins w:id="182" w:author="Author">
            <w:r w:rsidR="000F3DD2" w:rsidRPr="00662D84">
              <w:rPr>
                <w:rFonts w:ascii="Segoe UI Symbol" w:eastAsia="MS Gothic" w:hAnsi="Segoe UI Symbol" w:cs="Segoe UI Symbol"/>
                <w:sz w:val="20"/>
                <w:szCs w:val="20"/>
              </w:rPr>
              <w:t>☐</w:t>
            </w:r>
          </w:ins>
          <w:customXmlInsRangeStart w:id="183" w:author="Author"/>
        </w:sdtContent>
      </w:sdt>
      <w:customXmlInsRangeEnd w:id="183"/>
      <w:r w:rsidR="004B424B" w:rsidRPr="00662D84">
        <w:rPr>
          <w:rFonts w:asciiTheme="minorBidi" w:hAnsiTheme="minorBidi"/>
          <w:sz w:val="20"/>
          <w:szCs w:val="20"/>
        </w:rPr>
        <w:t xml:space="preserve"> </w:t>
      </w:r>
      <w:ins w:id="184" w:author="Author">
        <w:r w:rsidR="004B424B" w:rsidRPr="00662D84">
          <w:rPr>
            <w:rFonts w:asciiTheme="minorBidi" w:hAnsiTheme="minorBidi"/>
            <w:sz w:val="20"/>
            <w:szCs w:val="20"/>
          </w:rPr>
          <w:t>Non</w:t>
        </w:r>
      </w:ins>
    </w:p>
    <w:p w14:paraId="42F06156" w14:textId="77777777" w:rsidR="003F0470" w:rsidRDefault="003F0470">
      <w:pPr>
        <w:rPr>
          <w:rFonts w:asciiTheme="minorBidi" w:hAnsiTheme="minorBidi" w:cstheme="minorBidi"/>
          <w:sz w:val="20"/>
          <w:szCs w:val="20"/>
        </w:rPr>
      </w:pPr>
      <w:r>
        <w:br w:type="page"/>
      </w:r>
    </w:p>
    <w:p w14:paraId="17D8B054" w14:textId="41BD05AC" w:rsidR="000F3DD2" w:rsidRPr="00662D84" w:rsidRDefault="000F3DD2" w:rsidP="00FF1BC9">
      <w:pPr>
        <w:pStyle w:val="ListParagraph"/>
        <w:numPr>
          <w:ilvl w:val="0"/>
          <w:numId w:val="18"/>
        </w:numPr>
        <w:spacing w:before="180" w:after="220"/>
        <w:ind w:left="360"/>
        <w:rPr>
          <w:ins w:id="185" w:author="Author"/>
          <w:rFonts w:asciiTheme="minorBidi" w:hAnsiTheme="minorBidi" w:cstheme="minorBidi"/>
          <w:sz w:val="20"/>
          <w:szCs w:val="20"/>
        </w:rPr>
      </w:pPr>
      <w:ins w:id="186" w:author="Author">
        <w:r w:rsidRPr="00662D84">
          <w:rPr>
            <w:sz w:val="20"/>
            <w:szCs w:val="20"/>
          </w:rPr>
          <w:t>Votre office a-t-il un format préféré pour la citation des traductions automatiques dans les rapports de recherche et d</w:t>
        </w:r>
        <w:r w:rsidR="00662D84">
          <w:rPr>
            <w:sz w:val="20"/>
            <w:szCs w:val="20"/>
          </w:rPr>
          <w:t>’</w:t>
        </w:r>
        <w:r w:rsidRPr="00662D84">
          <w:rPr>
            <w:sz w:val="20"/>
            <w:szCs w:val="20"/>
          </w:rPr>
          <w:t>examen?</w:t>
        </w:r>
      </w:ins>
    </w:p>
    <w:p w14:paraId="6EF1429B" w14:textId="7A9C9418" w:rsidR="000F3DD2" w:rsidRPr="00662D84" w:rsidRDefault="00000000" w:rsidP="008E68BE">
      <w:pPr>
        <w:spacing w:before="180" w:after="220"/>
        <w:ind w:left="720"/>
        <w:rPr>
          <w:ins w:id="187" w:author="Author"/>
          <w:rFonts w:asciiTheme="minorBidi" w:hAnsiTheme="minorBidi" w:cstheme="minorBidi"/>
          <w:sz w:val="20"/>
          <w:szCs w:val="20"/>
        </w:rPr>
      </w:pPr>
      <w:customXmlInsRangeStart w:id="188" w:author="Author"/>
      <w:sdt>
        <w:sdtPr>
          <w:rPr>
            <w:rFonts w:asciiTheme="minorBidi" w:hAnsiTheme="minorBidi" w:cstheme="minorBidi"/>
            <w:sz w:val="20"/>
            <w:szCs w:val="20"/>
          </w:rPr>
          <w:id w:val="-441074383"/>
          <w14:checkbox>
            <w14:checked w14:val="0"/>
            <w14:checkedState w14:val="2612" w14:font="MS Gothic"/>
            <w14:uncheckedState w14:val="2610" w14:font="MS Gothic"/>
          </w14:checkbox>
        </w:sdtPr>
        <w:sdtContent>
          <w:customXmlInsRangeEnd w:id="188"/>
          <w:ins w:id="189" w:author="Author">
            <w:r w:rsidR="000F3DD2" w:rsidRPr="00662D84">
              <w:rPr>
                <w:rFonts w:ascii="Segoe UI Symbol" w:eastAsia="MS Gothic" w:hAnsi="Segoe UI Symbol" w:cs="Segoe UI Symbol"/>
                <w:sz w:val="20"/>
                <w:szCs w:val="20"/>
              </w:rPr>
              <w:t>☐</w:t>
            </w:r>
          </w:ins>
          <w:customXmlInsRangeStart w:id="190" w:author="Author"/>
        </w:sdtContent>
      </w:sdt>
      <w:customXmlInsRangeEnd w:id="190"/>
      <w:r w:rsidR="004B424B" w:rsidRPr="00662D84">
        <w:rPr>
          <w:rFonts w:asciiTheme="minorBidi" w:hAnsiTheme="minorBidi"/>
          <w:sz w:val="20"/>
          <w:szCs w:val="20"/>
        </w:rPr>
        <w:t xml:space="preserve"> </w:t>
      </w:r>
      <w:ins w:id="191" w:author="Author">
        <w:r w:rsidR="004B424B" w:rsidRPr="00662D84">
          <w:rPr>
            <w:rFonts w:asciiTheme="minorBidi" w:hAnsiTheme="minorBidi"/>
            <w:sz w:val="20"/>
            <w:szCs w:val="20"/>
          </w:rPr>
          <w:t>Oui (veuillez fournir un exemple)</w:t>
        </w:r>
      </w:ins>
    </w:p>
    <w:p w14:paraId="651191EF" w14:textId="5FDC02E4" w:rsidR="006A660C" w:rsidRPr="00662D84" w:rsidRDefault="000903A0" w:rsidP="000903A0">
      <w:pPr>
        <w:spacing w:before="180" w:after="220"/>
        <w:ind w:left="720"/>
        <w:rPr>
          <w:ins w:id="192" w:author="Author"/>
          <w:rFonts w:asciiTheme="minorBidi" w:hAnsiTheme="minorBidi" w:cstheme="minorBidi"/>
          <w:sz w:val="20"/>
          <w:szCs w:val="20"/>
        </w:rPr>
      </w:pPr>
      <w:r w:rsidRPr="00662D84">
        <w:rPr>
          <w:rFonts w:asciiTheme="minorBidi" w:hAnsiTheme="minorBidi"/>
          <w:noProof/>
          <w:sz w:val="20"/>
          <w:szCs w:val="20"/>
        </w:rPr>
        <mc:AlternateContent>
          <mc:Choice Requires="wpg">
            <w:drawing>
              <wp:inline distT="0" distB="0" distL="0" distR="0" wp14:anchorId="56EE1FF1" wp14:editId="084C3526">
                <wp:extent cx="1903228" cy="393405"/>
                <wp:effectExtent l="0" t="0" r="20955" b="26035"/>
                <wp:docPr id="2000285947" name="Group 20002859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854612147"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136625316"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06955685"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92203113"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416942680"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124768567"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51235725" id="Group 2000285947"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" path="m,l5122011,e" filled="f" strokecolor="#d3d0c7" strokeweight=".5pt">
                  <v:path arrowok="t"/>
                </v:shape>
                <w10:anchorlock/>
              </v:group>
            </w:pict>
          </mc:Fallback>
        </mc:AlternateContent>
      </w:r>
    </w:p>
    <w:p w14:paraId="38952813" w14:textId="6E7787AB" w:rsidR="000F3DD2" w:rsidRPr="00662D84" w:rsidRDefault="00000000" w:rsidP="008E68BE">
      <w:pPr>
        <w:spacing w:before="180" w:after="220"/>
        <w:ind w:left="720"/>
        <w:rPr>
          <w:ins w:id="193" w:author="Author"/>
          <w:rFonts w:asciiTheme="minorBidi" w:hAnsiTheme="minorBidi" w:cstheme="minorBidi"/>
          <w:sz w:val="20"/>
          <w:szCs w:val="20"/>
        </w:rPr>
      </w:pPr>
      <w:customXmlInsRangeStart w:id="194" w:author="Author"/>
      <w:sdt>
        <w:sdtPr>
          <w:rPr>
            <w:rFonts w:asciiTheme="minorBidi" w:hAnsiTheme="minorBidi" w:cstheme="minorBidi"/>
            <w:sz w:val="20"/>
            <w:szCs w:val="20"/>
          </w:rPr>
          <w:id w:val="2039700683"/>
          <w14:checkbox>
            <w14:checked w14:val="0"/>
            <w14:checkedState w14:val="2612" w14:font="MS Gothic"/>
            <w14:uncheckedState w14:val="2610" w14:font="MS Gothic"/>
          </w14:checkbox>
        </w:sdtPr>
        <w:sdtContent>
          <w:customXmlInsRangeEnd w:id="194"/>
          <w:ins w:id="195" w:author="Author">
            <w:r w:rsidR="000F3DD2" w:rsidRPr="00662D84">
              <w:rPr>
                <w:rFonts w:ascii="Segoe UI Symbol" w:eastAsia="MS Gothic" w:hAnsi="Segoe UI Symbol" w:cs="Segoe UI Symbol"/>
                <w:sz w:val="20"/>
                <w:szCs w:val="20"/>
              </w:rPr>
              <w:t>☐</w:t>
            </w:r>
          </w:ins>
          <w:customXmlInsRangeStart w:id="196" w:author="Author"/>
        </w:sdtContent>
      </w:sdt>
      <w:customXmlInsRangeEnd w:id="196"/>
      <w:r w:rsidR="004B424B" w:rsidRPr="00662D84">
        <w:rPr>
          <w:rFonts w:asciiTheme="minorBidi" w:hAnsiTheme="minorBidi"/>
          <w:sz w:val="20"/>
          <w:szCs w:val="20"/>
        </w:rPr>
        <w:t xml:space="preserve"> </w:t>
      </w:r>
      <w:ins w:id="197" w:author="Author">
        <w:r w:rsidR="004B424B" w:rsidRPr="00662D84">
          <w:rPr>
            <w:rFonts w:asciiTheme="minorBidi" w:hAnsiTheme="minorBidi"/>
            <w:sz w:val="20"/>
            <w:szCs w:val="20"/>
          </w:rPr>
          <w:t>Non</w:t>
        </w:r>
      </w:ins>
    </w:p>
    <w:p w14:paraId="4D2F2CCE" w14:textId="28701237" w:rsidR="000F3DD2" w:rsidRPr="00662D84" w:rsidRDefault="00000000" w:rsidP="008E68BE">
      <w:pPr>
        <w:spacing w:before="180" w:after="220"/>
        <w:ind w:left="720"/>
        <w:rPr>
          <w:rFonts w:asciiTheme="minorBidi" w:hAnsiTheme="minorBidi" w:cstheme="minorBidi"/>
          <w:sz w:val="20"/>
          <w:szCs w:val="20"/>
        </w:rPr>
      </w:pPr>
      <w:customXmlInsRangeStart w:id="198" w:author="Author"/>
      <w:sdt>
        <w:sdtPr>
          <w:rPr>
            <w:rFonts w:asciiTheme="minorBidi" w:hAnsiTheme="minorBidi" w:cstheme="minorBidi"/>
            <w:sz w:val="20"/>
            <w:szCs w:val="20"/>
          </w:rPr>
          <w:id w:val="-1642262490"/>
          <w14:checkbox>
            <w14:checked w14:val="0"/>
            <w14:checkedState w14:val="2612" w14:font="MS Gothic"/>
            <w14:uncheckedState w14:val="2610" w14:font="MS Gothic"/>
          </w14:checkbox>
        </w:sdtPr>
        <w:sdtContent>
          <w:customXmlInsRangeEnd w:id="198"/>
          <w:ins w:id="199" w:author="Author">
            <w:r w:rsidR="000F3DD2" w:rsidRPr="00662D84">
              <w:rPr>
                <w:rFonts w:ascii="Segoe UI Symbol" w:eastAsia="MS Gothic" w:hAnsi="Segoe UI Symbol" w:cs="Segoe UI Symbol"/>
                <w:sz w:val="20"/>
                <w:szCs w:val="20"/>
              </w:rPr>
              <w:t>☐</w:t>
            </w:r>
          </w:ins>
          <w:customXmlInsRangeStart w:id="200" w:author="Author"/>
        </w:sdtContent>
      </w:sdt>
      <w:customXmlInsRangeEnd w:id="200"/>
      <w:r w:rsidR="004B424B" w:rsidRPr="00662D84">
        <w:rPr>
          <w:rFonts w:asciiTheme="minorBidi" w:hAnsiTheme="minorBidi"/>
          <w:sz w:val="20"/>
          <w:szCs w:val="20"/>
        </w:rPr>
        <w:t xml:space="preserve"> </w:t>
      </w:r>
      <w:ins w:id="201" w:author="Author">
        <w:r w:rsidR="004B424B" w:rsidRPr="00662D84">
          <w:rPr>
            <w:rFonts w:asciiTheme="minorBidi" w:hAnsiTheme="minorBidi"/>
            <w:sz w:val="20"/>
            <w:szCs w:val="20"/>
          </w:rPr>
          <w:t>En cours de développement (veuillez préciser)</w:t>
        </w:r>
      </w:ins>
    </w:p>
    <w:p w14:paraId="4ED0052A" w14:textId="1D62F20E" w:rsidR="000903A0" w:rsidRPr="00662D84" w:rsidRDefault="000903A0" w:rsidP="008E68BE">
      <w:pPr>
        <w:spacing w:before="180" w:after="220"/>
        <w:ind w:left="720"/>
        <w:rPr>
          <w:ins w:id="202" w:author="Author"/>
          <w:rFonts w:asciiTheme="minorBidi" w:hAnsiTheme="minorBidi" w:cstheme="minorBidi"/>
          <w:sz w:val="20"/>
          <w:szCs w:val="20"/>
        </w:rPr>
      </w:pPr>
      <w:r w:rsidRPr="00662D84">
        <w:rPr>
          <w:rFonts w:asciiTheme="minorBidi" w:hAnsiTheme="minorBidi"/>
          <w:noProof/>
          <w:sz w:val="20"/>
          <w:szCs w:val="20"/>
        </w:rPr>
        <mc:AlternateContent>
          <mc:Choice Requires="wpg">
            <w:drawing>
              <wp:inline distT="0" distB="0" distL="0" distR="0" wp14:anchorId="77ECB5BC" wp14:editId="4F04E568">
                <wp:extent cx="1903228" cy="393405"/>
                <wp:effectExtent l="0" t="0" r="20955" b="26035"/>
                <wp:docPr id="1087623674" name="Group 10876236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725531653"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757227458"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090012560"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336482940"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524748078"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215487196"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68C1072C" id="Group 1087623674"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" path="m,l5122011,e" filled="f" strokecolor="#d3d0c7" strokeweight=".5pt">
                  <v:path arrowok="t"/>
                </v:shape>
                <w10:anchorlock/>
              </v:group>
            </w:pict>
          </mc:Fallback>
        </mc:AlternateContent>
      </w:r>
    </w:p>
    <w:p w14:paraId="46849DEB" w14:textId="6B5A6D28" w:rsidR="004A49ED" w:rsidRPr="00662D84" w:rsidRDefault="004A49ED" w:rsidP="00FF1BC9">
      <w:pPr>
        <w:pStyle w:val="ListParagraph"/>
        <w:numPr>
          <w:ilvl w:val="0"/>
          <w:numId w:val="18"/>
        </w:numPr>
        <w:spacing w:before="180" w:after="220"/>
        <w:ind w:left="360"/>
        <w:rPr>
          <w:ins w:id="203" w:author="Author"/>
          <w:rFonts w:asciiTheme="minorBidi" w:hAnsiTheme="minorBidi" w:cstheme="minorBidi"/>
          <w:sz w:val="20"/>
          <w:szCs w:val="20"/>
        </w:rPr>
      </w:pPr>
      <w:ins w:id="204" w:author="Author">
        <w:r w:rsidRPr="00662D84">
          <w:rPr>
            <w:sz w:val="20"/>
            <w:szCs w:val="20"/>
          </w:rPr>
          <w:t>Votre office a-t-il déjà été confronté à des cas où un déposant a contesté la pertinence d</w:t>
        </w:r>
        <w:r w:rsidR="00662D84">
          <w:rPr>
            <w:sz w:val="20"/>
            <w:szCs w:val="20"/>
          </w:rPr>
          <w:t>’</w:t>
        </w:r>
        <w:r w:rsidRPr="00662D84">
          <w:rPr>
            <w:sz w:val="20"/>
            <w:szCs w:val="20"/>
          </w:rPr>
          <w:t>une citation fondée sur une traduction automatique?</w:t>
        </w:r>
      </w:ins>
    </w:p>
    <w:p w14:paraId="68AB1902" w14:textId="1DA1B360" w:rsidR="004A49ED" w:rsidRPr="00662D84" w:rsidRDefault="00000000" w:rsidP="008E68BE">
      <w:pPr>
        <w:spacing w:before="180" w:after="220"/>
        <w:ind w:left="720"/>
        <w:rPr>
          <w:ins w:id="205" w:author="Author"/>
          <w:rFonts w:asciiTheme="minorBidi" w:hAnsiTheme="minorBidi" w:cstheme="minorBidi"/>
          <w:sz w:val="20"/>
          <w:szCs w:val="20"/>
        </w:rPr>
      </w:pPr>
      <w:customXmlInsRangeStart w:id="206" w:author="Author"/>
      <w:sdt>
        <w:sdtPr>
          <w:rPr>
            <w:rFonts w:asciiTheme="minorBidi" w:hAnsiTheme="minorBidi" w:cstheme="minorBidi"/>
            <w:sz w:val="20"/>
            <w:szCs w:val="20"/>
          </w:rPr>
          <w:id w:val="-1654747355"/>
          <w14:checkbox>
            <w14:checked w14:val="0"/>
            <w14:checkedState w14:val="2612" w14:font="MS Gothic"/>
            <w14:uncheckedState w14:val="2610" w14:font="MS Gothic"/>
          </w14:checkbox>
        </w:sdtPr>
        <w:sdtContent>
          <w:customXmlInsRangeEnd w:id="206"/>
          <w:ins w:id="207" w:author="Author">
            <w:r w:rsidR="004A49ED" w:rsidRPr="00662D84">
              <w:rPr>
                <w:rFonts w:ascii="Segoe UI Symbol" w:eastAsia="MS Gothic" w:hAnsi="Segoe UI Symbol" w:cs="Segoe UI Symbol"/>
                <w:sz w:val="20"/>
                <w:szCs w:val="20"/>
              </w:rPr>
              <w:t>☐</w:t>
            </w:r>
          </w:ins>
          <w:customXmlInsRangeStart w:id="208" w:author="Author"/>
        </w:sdtContent>
      </w:sdt>
      <w:customXmlInsRangeEnd w:id="208"/>
      <w:r w:rsidR="004B424B" w:rsidRPr="00662D84">
        <w:rPr>
          <w:rFonts w:asciiTheme="minorBidi" w:hAnsiTheme="minorBidi"/>
          <w:sz w:val="20"/>
          <w:szCs w:val="20"/>
        </w:rPr>
        <w:t xml:space="preserve"> </w:t>
      </w:r>
      <w:ins w:id="209" w:author="Author">
        <w:r w:rsidR="004B424B" w:rsidRPr="00662D84">
          <w:rPr>
            <w:rFonts w:asciiTheme="minorBidi" w:hAnsiTheme="minorBidi"/>
            <w:sz w:val="20"/>
            <w:szCs w:val="20"/>
          </w:rPr>
          <w:t>Oui</w:t>
        </w:r>
      </w:ins>
    </w:p>
    <w:p w14:paraId="06EB5D5D" w14:textId="11B263BA" w:rsidR="004A49ED" w:rsidRPr="00662D84" w:rsidRDefault="00000000" w:rsidP="008E68BE">
      <w:pPr>
        <w:spacing w:before="180" w:after="220"/>
        <w:ind w:left="720"/>
        <w:rPr>
          <w:ins w:id="210" w:author="Author"/>
          <w:rFonts w:asciiTheme="minorBidi" w:hAnsiTheme="minorBidi" w:cstheme="minorBidi"/>
          <w:sz w:val="20"/>
          <w:szCs w:val="20"/>
        </w:rPr>
      </w:pPr>
      <w:customXmlInsRangeStart w:id="211" w:author="Author"/>
      <w:sdt>
        <w:sdtPr>
          <w:rPr>
            <w:rFonts w:asciiTheme="minorBidi" w:hAnsiTheme="minorBidi" w:cstheme="minorBidi"/>
            <w:sz w:val="20"/>
            <w:szCs w:val="20"/>
          </w:rPr>
          <w:id w:val="-561563144"/>
          <w14:checkbox>
            <w14:checked w14:val="0"/>
            <w14:checkedState w14:val="2612" w14:font="MS Gothic"/>
            <w14:uncheckedState w14:val="2610" w14:font="MS Gothic"/>
          </w14:checkbox>
        </w:sdtPr>
        <w:sdtContent>
          <w:customXmlInsRangeEnd w:id="211"/>
          <w:ins w:id="212" w:author="Author">
            <w:r w:rsidR="004A49ED" w:rsidRPr="00662D84">
              <w:rPr>
                <w:rFonts w:ascii="Segoe UI Symbol" w:eastAsia="MS Gothic" w:hAnsi="Segoe UI Symbol" w:cs="Segoe UI Symbol"/>
                <w:sz w:val="20"/>
                <w:szCs w:val="20"/>
              </w:rPr>
              <w:t>☐</w:t>
            </w:r>
          </w:ins>
          <w:customXmlInsRangeStart w:id="213" w:author="Author"/>
        </w:sdtContent>
      </w:sdt>
      <w:customXmlInsRangeEnd w:id="213"/>
      <w:r w:rsidR="004B424B" w:rsidRPr="00662D84">
        <w:rPr>
          <w:rFonts w:asciiTheme="minorBidi" w:hAnsiTheme="minorBidi"/>
          <w:sz w:val="20"/>
          <w:szCs w:val="20"/>
        </w:rPr>
        <w:t xml:space="preserve"> </w:t>
      </w:r>
      <w:ins w:id="214" w:author="Author">
        <w:r w:rsidR="004B424B" w:rsidRPr="00662D84">
          <w:rPr>
            <w:rFonts w:asciiTheme="minorBidi" w:hAnsiTheme="minorBidi"/>
            <w:sz w:val="20"/>
            <w:szCs w:val="20"/>
          </w:rPr>
          <w:t>Non</w:t>
        </w:r>
      </w:ins>
    </w:p>
    <w:p w14:paraId="0E696106" w14:textId="03A8A2ED" w:rsidR="004A49ED" w:rsidRPr="00662D84" w:rsidRDefault="00000000" w:rsidP="008E68BE">
      <w:pPr>
        <w:spacing w:before="180" w:after="220"/>
        <w:ind w:left="720"/>
        <w:rPr>
          <w:rFonts w:asciiTheme="minorBidi" w:hAnsiTheme="minorBidi" w:cstheme="minorBidi"/>
          <w:sz w:val="20"/>
          <w:szCs w:val="20"/>
        </w:rPr>
      </w:pPr>
      <w:customXmlInsRangeStart w:id="215" w:author="Author"/>
      <w:sdt>
        <w:sdtPr>
          <w:rPr>
            <w:rFonts w:asciiTheme="minorBidi" w:hAnsiTheme="minorBidi" w:cstheme="minorBidi"/>
            <w:sz w:val="20"/>
            <w:szCs w:val="20"/>
          </w:rPr>
          <w:id w:val="589667018"/>
          <w14:checkbox>
            <w14:checked w14:val="0"/>
            <w14:checkedState w14:val="2612" w14:font="MS Gothic"/>
            <w14:uncheckedState w14:val="2610" w14:font="MS Gothic"/>
          </w14:checkbox>
        </w:sdtPr>
        <w:sdtContent>
          <w:customXmlInsRangeEnd w:id="215"/>
          <w:ins w:id="216" w:author="Author">
            <w:r w:rsidR="004A49ED" w:rsidRPr="00662D84">
              <w:rPr>
                <w:rFonts w:ascii="Segoe UI Symbol" w:eastAsia="MS Gothic" w:hAnsi="Segoe UI Symbol" w:cs="Segoe UI Symbol"/>
                <w:sz w:val="20"/>
                <w:szCs w:val="20"/>
              </w:rPr>
              <w:t>☐</w:t>
            </w:r>
          </w:ins>
          <w:customXmlInsRangeStart w:id="217" w:author="Author"/>
        </w:sdtContent>
      </w:sdt>
      <w:customXmlInsRangeEnd w:id="217"/>
      <w:r w:rsidR="004B424B" w:rsidRPr="00662D84">
        <w:rPr>
          <w:rFonts w:asciiTheme="minorBidi" w:hAnsiTheme="minorBidi"/>
          <w:sz w:val="20"/>
          <w:szCs w:val="20"/>
        </w:rPr>
        <w:t xml:space="preserve"> </w:t>
      </w:r>
      <w:ins w:id="218" w:author="Author">
        <w:r w:rsidR="004B424B" w:rsidRPr="00662D84">
          <w:rPr>
            <w:rFonts w:asciiTheme="minorBidi" w:hAnsiTheme="minorBidi"/>
            <w:sz w:val="20"/>
            <w:szCs w:val="20"/>
          </w:rPr>
          <w:t>Autres (veuillez préciser)</w:t>
        </w:r>
      </w:ins>
    </w:p>
    <w:p w14:paraId="25AD4043" w14:textId="0286FF78" w:rsidR="000903A0" w:rsidRPr="00662D84" w:rsidRDefault="000903A0" w:rsidP="008E68BE">
      <w:pPr>
        <w:spacing w:before="180" w:after="220"/>
        <w:ind w:left="720"/>
        <w:rPr>
          <w:ins w:id="219" w:author="Author"/>
          <w:rFonts w:asciiTheme="minorBidi" w:hAnsiTheme="minorBidi" w:cstheme="minorBidi"/>
          <w:sz w:val="20"/>
          <w:szCs w:val="20"/>
        </w:rPr>
      </w:pPr>
      <w:r w:rsidRPr="00662D84">
        <w:rPr>
          <w:rFonts w:asciiTheme="minorBidi" w:hAnsiTheme="minorBidi"/>
          <w:noProof/>
          <w:sz w:val="20"/>
          <w:szCs w:val="20"/>
        </w:rPr>
        <mc:AlternateContent>
          <mc:Choice Requires="wpg">
            <w:drawing>
              <wp:inline distT="0" distB="0" distL="0" distR="0" wp14:anchorId="100349C1" wp14:editId="69313C91">
                <wp:extent cx="1903228" cy="393405"/>
                <wp:effectExtent l="0" t="0" r="20955" b="26035"/>
                <wp:docPr id="552653926" name="Group 5526539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408412289"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12092725"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98335452"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643252416"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747924149"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830138564"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20219142" id="Group 552653926"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C1rqEAzQMAAA8UAAAOAAAA&#10;AAAAAAAAAAAAAC4CAABkcnMvZTJvRG9jLnhtbFBLAQItABQABgAIAAAAIQBQPRkR3QAAAAQBAAAP&#10;AAAAAAAAAAAAAAAAACcGAABkcnMvZG93bnJldi54bWxQSwUGAAAAAAQABADzAAAAMQ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" path="m,l5122011,e" filled="f" strokecolor="#d3d0c7" strokeweight=".5pt">
                  <v:path arrowok="t"/>
                </v:shape>
                <w10:anchorlock/>
              </v:group>
            </w:pict>
          </mc:Fallback>
        </mc:AlternateContent>
      </w:r>
    </w:p>
    <w:p w14:paraId="53D2944E" w14:textId="77777777" w:rsidR="00772268" w:rsidRPr="00662D84" w:rsidRDefault="00772268" w:rsidP="00FF1BC9">
      <w:pPr>
        <w:pStyle w:val="ListParagraph"/>
        <w:numPr>
          <w:ilvl w:val="0"/>
          <w:numId w:val="18"/>
        </w:numPr>
        <w:spacing w:before="180" w:after="220"/>
        <w:ind w:left="360"/>
        <w:rPr>
          <w:ins w:id="220" w:author="Author"/>
          <w:rFonts w:asciiTheme="minorBidi" w:hAnsiTheme="minorBidi" w:cstheme="minorBidi"/>
          <w:sz w:val="20"/>
          <w:szCs w:val="20"/>
        </w:rPr>
      </w:pPr>
      <w:ins w:id="221" w:author="Author">
        <w:r w:rsidRPr="00662D84">
          <w:rPr>
            <w:sz w:val="20"/>
            <w:szCs w:val="20"/>
          </w:rPr>
          <w:t>Devrait-il y avoir une méthode normalisée pour mentionner le moteur de traduction automatique et la date de traduction dans le rapport de recherche internationale?</w:t>
        </w:r>
      </w:ins>
    </w:p>
    <w:p w14:paraId="509044BC" w14:textId="777F1518" w:rsidR="00772268" w:rsidRPr="00662D84" w:rsidRDefault="00000000" w:rsidP="008E68BE">
      <w:pPr>
        <w:spacing w:before="180" w:after="220"/>
        <w:ind w:left="720"/>
        <w:rPr>
          <w:ins w:id="222" w:author="Author"/>
          <w:rFonts w:asciiTheme="minorBidi" w:hAnsiTheme="minorBidi" w:cstheme="minorBidi"/>
          <w:sz w:val="20"/>
          <w:szCs w:val="20"/>
        </w:rPr>
      </w:pPr>
      <w:customXmlInsRangeStart w:id="223" w:author="Author"/>
      <w:sdt>
        <w:sdtPr>
          <w:rPr>
            <w:rFonts w:asciiTheme="minorBidi" w:hAnsiTheme="minorBidi" w:cstheme="minorBidi"/>
            <w:sz w:val="20"/>
            <w:szCs w:val="20"/>
          </w:rPr>
          <w:id w:val="-1332294767"/>
          <w14:checkbox>
            <w14:checked w14:val="0"/>
            <w14:checkedState w14:val="2612" w14:font="MS Gothic"/>
            <w14:uncheckedState w14:val="2610" w14:font="MS Gothic"/>
          </w14:checkbox>
        </w:sdtPr>
        <w:sdtContent>
          <w:customXmlInsRangeEnd w:id="223"/>
          <w:ins w:id="224" w:author="Author">
            <w:r w:rsidR="00772268" w:rsidRPr="00662D84">
              <w:rPr>
                <w:rFonts w:ascii="Segoe UI Symbol" w:eastAsia="MS Gothic" w:hAnsi="Segoe UI Symbol" w:cs="Segoe UI Symbol"/>
                <w:sz w:val="20"/>
                <w:szCs w:val="20"/>
              </w:rPr>
              <w:t>☐</w:t>
            </w:r>
          </w:ins>
          <w:customXmlInsRangeStart w:id="225" w:author="Author"/>
        </w:sdtContent>
      </w:sdt>
      <w:customXmlInsRangeEnd w:id="225"/>
      <w:r w:rsidR="004B424B" w:rsidRPr="00662D84">
        <w:rPr>
          <w:rFonts w:asciiTheme="minorBidi" w:hAnsiTheme="minorBidi"/>
          <w:sz w:val="20"/>
          <w:szCs w:val="20"/>
        </w:rPr>
        <w:t xml:space="preserve"> </w:t>
      </w:r>
      <w:ins w:id="226" w:author="Author">
        <w:r w:rsidR="004B424B" w:rsidRPr="00662D84">
          <w:rPr>
            <w:rFonts w:asciiTheme="minorBidi" w:hAnsiTheme="minorBidi"/>
            <w:sz w:val="20"/>
            <w:szCs w:val="20"/>
          </w:rPr>
          <w:t>Oui</w:t>
        </w:r>
      </w:ins>
    </w:p>
    <w:p w14:paraId="49A9B650" w14:textId="61591FFF" w:rsidR="00772268" w:rsidRPr="00662D84" w:rsidRDefault="00000000" w:rsidP="008E68BE">
      <w:pPr>
        <w:spacing w:before="180" w:after="220"/>
        <w:ind w:left="720"/>
        <w:rPr>
          <w:ins w:id="227" w:author="Author"/>
          <w:rFonts w:asciiTheme="minorBidi" w:hAnsiTheme="minorBidi" w:cstheme="minorBidi"/>
          <w:sz w:val="20"/>
          <w:szCs w:val="20"/>
        </w:rPr>
      </w:pPr>
      <w:customXmlInsRangeStart w:id="228" w:author="Author"/>
      <w:sdt>
        <w:sdtPr>
          <w:rPr>
            <w:rFonts w:asciiTheme="minorBidi" w:hAnsiTheme="minorBidi" w:cstheme="minorBidi"/>
            <w:sz w:val="20"/>
            <w:szCs w:val="20"/>
          </w:rPr>
          <w:id w:val="-1645194028"/>
          <w14:checkbox>
            <w14:checked w14:val="0"/>
            <w14:checkedState w14:val="2612" w14:font="MS Gothic"/>
            <w14:uncheckedState w14:val="2610" w14:font="MS Gothic"/>
          </w14:checkbox>
        </w:sdtPr>
        <w:sdtContent>
          <w:customXmlInsRangeEnd w:id="228"/>
          <w:ins w:id="229" w:author="Author">
            <w:r w:rsidR="00772268" w:rsidRPr="00662D84">
              <w:rPr>
                <w:rFonts w:ascii="Segoe UI Symbol" w:eastAsia="MS Gothic" w:hAnsi="Segoe UI Symbol" w:cs="Segoe UI Symbol"/>
                <w:sz w:val="20"/>
                <w:szCs w:val="20"/>
              </w:rPr>
              <w:t>☐</w:t>
            </w:r>
          </w:ins>
          <w:customXmlInsRangeStart w:id="230" w:author="Author"/>
        </w:sdtContent>
      </w:sdt>
      <w:customXmlInsRangeEnd w:id="230"/>
      <w:r w:rsidR="004B424B" w:rsidRPr="00662D84">
        <w:rPr>
          <w:rFonts w:asciiTheme="minorBidi" w:hAnsiTheme="minorBidi"/>
          <w:sz w:val="20"/>
          <w:szCs w:val="20"/>
        </w:rPr>
        <w:t xml:space="preserve"> </w:t>
      </w:r>
      <w:ins w:id="231" w:author="Author">
        <w:r w:rsidR="004B424B" w:rsidRPr="00662D84">
          <w:rPr>
            <w:rFonts w:asciiTheme="minorBidi" w:hAnsiTheme="minorBidi"/>
            <w:sz w:val="20"/>
            <w:szCs w:val="20"/>
          </w:rPr>
          <w:t>Non</w:t>
        </w:r>
      </w:ins>
    </w:p>
    <w:p w14:paraId="6EEB5FDF" w14:textId="55F6F84C" w:rsidR="004A49ED" w:rsidRPr="00662D84" w:rsidRDefault="00000000" w:rsidP="008E68BE">
      <w:pPr>
        <w:spacing w:before="180" w:after="220"/>
        <w:ind w:left="720"/>
        <w:rPr>
          <w:rFonts w:asciiTheme="minorBidi" w:hAnsiTheme="minorBidi" w:cstheme="minorBidi"/>
          <w:sz w:val="20"/>
          <w:szCs w:val="20"/>
        </w:rPr>
      </w:pPr>
      <w:customXmlInsRangeStart w:id="232" w:author="Author"/>
      <w:sdt>
        <w:sdtPr>
          <w:rPr>
            <w:rFonts w:asciiTheme="minorBidi" w:hAnsiTheme="minorBidi" w:cstheme="minorBidi"/>
            <w:sz w:val="20"/>
            <w:szCs w:val="20"/>
          </w:rPr>
          <w:id w:val="-1729836123"/>
          <w14:checkbox>
            <w14:checked w14:val="0"/>
            <w14:checkedState w14:val="2612" w14:font="MS Gothic"/>
            <w14:uncheckedState w14:val="2610" w14:font="MS Gothic"/>
          </w14:checkbox>
        </w:sdtPr>
        <w:sdtContent>
          <w:customXmlInsRangeEnd w:id="232"/>
          <w:ins w:id="233" w:author="Author">
            <w:r w:rsidR="00772268" w:rsidRPr="00662D84">
              <w:rPr>
                <w:rFonts w:ascii="Segoe UI Symbol" w:eastAsia="MS Gothic" w:hAnsi="Segoe UI Symbol" w:cs="Segoe UI Symbol"/>
                <w:sz w:val="20"/>
                <w:szCs w:val="20"/>
              </w:rPr>
              <w:t>☐</w:t>
            </w:r>
          </w:ins>
          <w:customXmlInsRangeStart w:id="234" w:author="Author"/>
        </w:sdtContent>
      </w:sdt>
      <w:customXmlInsRangeEnd w:id="234"/>
      <w:r w:rsidR="004B424B" w:rsidRPr="00662D84">
        <w:rPr>
          <w:rFonts w:asciiTheme="minorBidi" w:hAnsiTheme="minorBidi"/>
          <w:sz w:val="20"/>
          <w:szCs w:val="20"/>
        </w:rPr>
        <w:t xml:space="preserve"> </w:t>
      </w:r>
      <w:ins w:id="235" w:author="Author">
        <w:r w:rsidR="00662D84" w:rsidRPr="00662D84">
          <w:rPr>
            <w:rFonts w:asciiTheme="minorBidi" w:hAnsiTheme="minorBidi"/>
            <w:sz w:val="20"/>
            <w:szCs w:val="20"/>
          </w:rPr>
          <w:t>Autre (veuillez préciser)</w:t>
        </w:r>
      </w:ins>
    </w:p>
    <w:p w14:paraId="288C2354" w14:textId="2334239C" w:rsidR="000903A0" w:rsidRPr="00662D84" w:rsidRDefault="000903A0" w:rsidP="008E68BE">
      <w:pPr>
        <w:spacing w:before="180" w:after="220"/>
        <w:ind w:left="720"/>
        <w:rPr>
          <w:ins w:id="236" w:author="Author"/>
          <w:rFonts w:asciiTheme="minorBidi" w:hAnsiTheme="minorBidi" w:cstheme="minorBidi"/>
          <w:sz w:val="20"/>
          <w:szCs w:val="20"/>
        </w:rPr>
      </w:pPr>
      <w:r w:rsidRPr="00662D84">
        <w:rPr>
          <w:rFonts w:asciiTheme="minorBidi" w:hAnsiTheme="minorBidi"/>
          <w:noProof/>
          <w:sz w:val="20"/>
          <w:szCs w:val="20"/>
        </w:rPr>
        <mc:AlternateContent>
          <mc:Choice Requires="wpg">
            <w:drawing>
              <wp:inline distT="0" distB="0" distL="0" distR="0" wp14:anchorId="2246E633" wp14:editId="14F9F3CB">
                <wp:extent cx="1903228" cy="393405"/>
                <wp:effectExtent l="0" t="0" r="20955" b="26035"/>
                <wp:docPr id="1795027201" name="Group 1795027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992169368"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5985394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423668605"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341025831"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686301604"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94834310"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4C29D631" id="Group 1795027201"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" path="m,l5122011,e" filled="f" strokecolor="#d3d0c7" strokeweight=".5pt">
                  <v:path arrowok="t"/>
                </v:shape>
                <w10:anchorlock/>
              </v:group>
            </w:pict>
          </mc:Fallback>
        </mc:AlternateContent>
      </w:r>
    </w:p>
    <w:p w14:paraId="25157F08" w14:textId="3CD2B911" w:rsidR="005A2FFE" w:rsidRPr="00662D84" w:rsidRDefault="005A2FFE" w:rsidP="00FF1BC9">
      <w:pPr>
        <w:pStyle w:val="ListParagraph"/>
        <w:numPr>
          <w:ilvl w:val="0"/>
          <w:numId w:val="18"/>
        </w:numPr>
        <w:spacing w:before="180" w:after="220"/>
        <w:ind w:left="360"/>
        <w:rPr>
          <w:ins w:id="237" w:author="Author"/>
          <w:rFonts w:asciiTheme="minorBidi" w:hAnsiTheme="minorBidi" w:cstheme="minorBidi"/>
          <w:sz w:val="20"/>
          <w:szCs w:val="20"/>
        </w:rPr>
      </w:pPr>
      <w:ins w:id="238" w:author="Author">
        <w:r w:rsidRPr="00662D84">
          <w:rPr>
            <w:sz w:val="20"/>
            <w:szCs w:val="20"/>
          </w:rPr>
          <w:t>La norme ST.14 de l</w:t>
        </w:r>
        <w:r w:rsidR="00662D84">
          <w:rPr>
            <w:sz w:val="20"/>
            <w:szCs w:val="20"/>
          </w:rPr>
          <w:t>’</w:t>
        </w:r>
        <w:r w:rsidRPr="00662D84">
          <w:rPr>
            <w:sz w:val="20"/>
            <w:szCs w:val="20"/>
          </w:rPr>
          <w:t>OMPI devrait-elle être révisée afin d</w:t>
        </w:r>
        <w:r w:rsidR="00662D84">
          <w:rPr>
            <w:sz w:val="20"/>
            <w:szCs w:val="20"/>
          </w:rPr>
          <w:t>’</w:t>
        </w:r>
        <w:r w:rsidRPr="00662D84">
          <w:rPr>
            <w:sz w:val="20"/>
            <w:szCs w:val="20"/>
          </w:rPr>
          <w:t>inclure des recommandations sur la manière dont les références aux traductions automatiques devraient être citées dans un document de brevet?</w:t>
        </w:r>
      </w:ins>
    </w:p>
    <w:p w14:paraId="5CD45FF0" w14:textId="0B381FF7" w:rsidR="000903A0" w:rsidRPr="00662D84" w:rsidRDefault="00000000" w:rsidP="008E68BE">
      <w:pPr>
        <w:pStyle w:val="ListParagraph"/>
        <w:spacing w:before="180" w:after="220"/>
        <w:ind w:left="822" w:firstLine="0"/>
        <w:rPr>
          <w:rFonts w:asciiTheme="minorBidi" w:hAnsiTheme="minorBidi" w:cstheme="minorBidi"/>
          <w:sz w:val="20"/>
          <w:szCs w:val="20"/>
        </w:rPr>
      </w:pPr>
      <w:customXmlInsRangeStart w:id="239" w:author="Author"/>
      <w:sdt>
        <w:sdtPr>
          <w:rPr>
            <w:rFonts w:asciiTheme="minorBidi" w:hAnsiTheme="minorBidi" w:cstheme="minorBidi"/>
            <w:sz w:val="20"/>
            <w:szCs w:val="20"/>
          </w:rPr>
          <w:id w:val="-1820343711"/>
          <w14:checkbox>
            <w14:checked w14:val="0"/>
            <w14:checkedState w14:val="2612" w14:font="MS Gothic"/>
            <w14:uncheckedState w14:val="2610" w14:font="MS Gothic"/>
          </w14:checkbox>
        </w:sdtPr>
        <w:sdtContent>
          <w:customXmlInsRangeEnd w:id="239"/>
          <w:ins w:id="240" w:author="Author">
            <w:r w:rsidR="003C400F" w:rsidRPr="00662D84">
              <w:rPr>
                <w:rFonts w:ascii="Segoe UI Symbol" w:eastAsia="MS Gothic" w:hAnsi="Segoe UI Symbol" w:cs="Segoe UI Symbol"/>
                <w:sz w:val="20"/>
                <w:szCs w:val="20"/>
              </w:rPr>
              <w:t>☐</w:t>
            </w:r>
          </w:ins>
          <w:customXmlInsRangeStart w:id="241" w:author="Author"/>
        </w:sdtContent>
      </w:sdt>
      <w:customXmlInsRangeEnd w:id="241"/>
      <w:r w:rsidR="004B424B" w:rsidRPr="00662D84">
        <w:rPr>
          <w:rFonts w:asciiTheme="minorBidi" w:hAnsiTheme="minorBidi"/>
          <w:sz w:val="20"/>
          <w:szCs w:val="20"/>
        </w:rPr>
        <w:t xml:space="preserve"> </w:t>
      </w:r>
      <w:ins w:id="242" w:author="Author">
        <w:r w:rsidR="004B424B" w:rsidRPr="00662D84">
          <w:rPr>
            <w:rFonts w:asciiTheme="minorBidi" w:hAnsiTheme="minorBidi"/>
            <w:sz w:val="20"/>
            <w:szCs w:val="20"/>
          </w:rPr>
          <w:t>Oui</w:t>
        </w:r>
        <w:r w:rsidR="004B424B" w:rsidRPr="00662D84">
          <w:rPr>
            <w:rFonts w:asciiTheme="minorBidi" w:hAnsiTheme="minorBidi"/>
            <w:sz w:val="20"/>
            <w:szCs w:val="20"/>
          </w:rPr>
          <w:tab/>
        </w:r>
        <w:r w:rsidR="004B424B" w:rsidRPr="00662D84">
          <w:rPr>
            <w:rFonts w:asciiTheme="minorBidi" w:hAnsiTheme="minorBidi"/>
            <w:sz w:val="20"/>
            <w:szCs w:val="20"/>
          </w:rPr>
          <w:tab/>
        </w:r>
        <w:r w:rsidR="004B424B" w:rsidRPr="00662D84">
          <w:rPr>
            <w:rFonts w:asciiTheme="minorBidi" w:hAnsiTheme="minorBidi"/>
            <w:sz w:val="20"/>
            <w:szCs w:val="20"/>
          </w:rPr>
          <w:tab/>
        </w:r>
      </w:ins>
      <w:customXmlInsRangeStart w:id="243" w:author="Author"/>
      <w:sdt>
        <w:sdtPr>
          <w:rPr>
            <w:rFonts w:asciiTheme="minorBidi" w:hAnsiTheme="minorBidi" w:cstheme="minorBidi"/>
            <w:sz w:val="20"/>
            <w:szCs w:val="20"/>
          </w:rPr>
          <w:id w:val="-1344386526"/>
          <w14:checkbox>
            <w14:checked w14:val="0"/>
            <w14:checkedState w14:val="2612" w14:font="MS Gothic"/>
            <w14:uncheckedState w14:val="2610" w14:font="MS Gothic"/>
          </w14:checkbox>
        </w:sdtPr>
        <w:sdtContent>
          <w:customXmlInsRangeEnd w:id="243"/>
          <w:ins w:id="244" w:author="Author">
            <w:r w:rsidR="003C400F" w:rsidRPr="00662D84">
              <w:rPr>
                <w:rFonts w:ascii="Segoe UI Symbol" w:eastAsia="MS Gothic" w:hAnsi="Segoe UI Symbol" w:cs="Segoe UI Symbol"/>
                <w:sz w:val="20"/>
                <w:szCs w:val="20"/>
              </w:rPr>
              <w:t>☐</w:t>
            </w:r>
          </w:ins>
          <w:customXmlInsRangeStart w:id="245" w:author="Author"/>
        </w:sdtContent>
      </w:sdt>
      <w:customXmlInsRangeEnd w:id="245"/>
      <w:ins w:id="246" w:author="Author">
        <w:r w:rsidR="004B424B" w:rsidRPr="00662D84">
          <w:rPr>
            <w:rFonts w:asciiTheme="minorBidi" w:hAnsiTheme="minorBidi"/>
            <w:sz w:val="20"/>
            <w:szCs w:val="20"/>
          </w:rPr>
          <w:t xml:space="preserve"> Non</w:t>
        </w:r>
        <w:r w:rsidR="004B424B" w:rsidRPr="00662D84">
          <w:rPr>
            <w:rFonts w:asciiTheme="minorBidi" w:hAnsiTheme="minorBidi"/>
            <w:sz w:val="20"/>
            <w:szCs w:val="20"/>
          </w:rPr>
          <w:tab/>
        </w:r>
      </w:ins>
    </w:p>
    <w:p w14:paraId="353AD758" w14:textId="032EF304" w:rsidR="00223820" w:rsidRPr="00662D84" w:rsidRDefault="00000000" w:rsidP="008E68BE">
      <w:pPr>
        <w:pStyle w:val="ListParagraph"/>
        <w:spacing w:before="180" w:after="220"/>
        <w:ind w:left="822" w:firstLine="0"/>
        <w:rPr>
          <w:ins w:id="247" w:author="Author"/>
          <w:rFonts w:asciiTheme="minorBidi" w:hAnsiTheme="minorBidi" w:cstheme="minorBidi"/>
          <w:sz w:val="20"/>
          <w:szCs w:val="20"/>
        </w:rPr>
      </w:pPr>
      <w:customXmlInsRangeStart w:id="248" w:author="Author"/>
      <w:sdt>
        <w:sdtPr>
          <w:rPr>
            <w:rFonts w:asciiTheme="minorBidi" w:hAnsiTheme="minorBidi" w:cstheme="minorBidi"/>
            <w:sz w:val="20"/>
            <w:szCs w:val="20"/>
          </w:rPr>
          <w:id w:val="-409533636"/>
          <w14:checkbox>
            <w14:checked w14:val="0"/>
            <w14:checkedState w14:val="2612" w14:font="MS Gothic"/>
            <w14:uncheckedState w14:val="2610" w14:font="MS Gothic"/>
          </w14:checkbox>
        </w:sdtPr>
        <w:sdtContent>
          <w:customXmlInsRangeEnd w:id="248"/>
          <w:ins w:id="249" w:author="Author">
            <w:r w:rsidR="003C400F" w:rsidRPr="00662D84">
              <w:rPr>
                <w:rFonts w:ascii="Segoe UI Symbol" w:eastAsia="MS Gothic" w:hAnsi="Segoe UI Symbol" w:cs="Segoe UI Symbol"/>
                <w:sz w:val="20"/>
                <w:szCs w:val="20"/>
              </w:rPr>
              <w:t>☐</w:t>
            </w:r>
          </w:ins>
          <w:customXmlInsRangeStart w:id="250" w:author="Author"/>
        </w:sdtContent>
      </w:sdt>
      <w:customXmlInsRangeEnd w:id="250"/>
      <w:r w:rsidR="004B424B" w:rsidRPr="00662D84">
        <w:rPr>
          <w:rFonts w:asciiTheme="minorBidi" w:hAnsiTheme="minorBidi"/>
          <w:sz w:val="20"/>
          <w:szCs w:val="20"/>
        </w:rPr>
        <w:t xml:space="preserve"> </w:t>
      </w:r>
      <w:ins w:id="251" w:author="Author">
        <w:r w:rsidR="004B424B" w:rsidRPr="00662D84">
          <w:rPr>
            <w:rFonts w:asciiTheme="minorBidi" w:hAnsiTheme="minorBidi"/>
            <w:sz w:val="20"/>
            <w:szCs w:val="20"/>
          </w:rPr>
          <w:t xml:space="preserve">Autres (veuillez préciser) </w:t>
        </w:r>
      </w:ins>
    </w:p>
    <w:p w14:paraId="2F0A4F2A" w14:textId="3E470BAE" w:rsidR="00F54DB0" w:rsidRPr="008E68BE" w:rsidDel="00A26129" w:rsidRDefault="000903A0" w:rsidP="000903A0">
      <w:pPr>
        <w:pStyle w:val="BodyText"/>
        <w:spacing w:after="220"/>
        <w:ind w:left="822"/>
        <w:rPr>
          <w:del w:id="252" w:author="Author"/>
          <w:rFonts w:asciiTheme="minorBidi" w:hAnsiTheme="minorBidi" w:cstheme="minorBidi"/>
        </w:rPr>
      </w:pPr>
      <w:r>
        <w:rPr>
          <w:rFonts w:asciiTheme="minorBidi" w:hAnsiTheme="minorBidi"/>
          <w:noProof/>
        </w:rPr>
        <mc:AlternateContent>
          <mc:Choice Requires="wpg">
            <w:drawing>
              <wp:inline distT="0" distB="0" distL="0" distR="0" wp14:anchorId="2849326B" wp14:editId="1B200A8A">
                <wp:extent cx="1903228" cy="393405"/>
                <wp:effectExtent l="0" t="0" r="20955" b="26035"/>
                <wp:docPr id="533952639" name="Group 5339526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731278070"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37059017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048465451"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761366075"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493046823"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298154311"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0177BB56" id="Group 533952639"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D8qDdQzQMAABEUAAAOAAAA&#10;AAAAAAAAAAAAAC4CAABkcnMvZTJvRG9jLnhtbFBLAQItABQABgAIAAAAIQBQPRkR3QAAAAQBAAAP&#10;AAAAAAAAAAAAAAAAACcGAABkcnMvZG93bnJldi54bWxQSwUGAAAAAAQABADzAAAAMQ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" path="m,l5122011,e" filled="f" strokecolor="#d3d0c7" strokeweight=".5pt">
                  <v:path arrowok="t"/>
                </v:shape>
                <w10:anchorlock/>
              </v:group>
            </w:pict>
          </mc:Fallback>
        </mc:AlternateContent>
      </w:r>
    </w:p>
    <w:p w14:paraId="4593F012" w14:textId="77777777" w:rsidR="000903A0" w:rsidRDefault="000903A0">
      <w:pPr>
        <w:rPr>
          <w:rFonts w:asciiTheme="minorBidi" w:hAnsiTheme="minorBidi" w:cstheme="minorBidi"/>
          <w:b/>
          <w:bCs/>
          <w:sz w:val="26"/>
          <w:szCs w:val="26"/>
        </w:rPr>
      </w:pPr>
      <w:r>
        <w:br w:type="page"/>
      </w:r>
    </w:p>
    <w:p w14:paraId="2F0A4F30" w14:textId="55E13E31" w:rsidR="00F54DB0" w:rsidRPr="00495BB1" w:rsidRDefault="009A3235" w:rsidP="008E68BE">
      <w:pPr>
        <w:spacing w:after="220"/>
        <w:rPr>
          <w:rFonts w:asciiTheme="minorBidi" w:hAnsiTheme="minorBidi" w:cstheme="minorBidi"/>
          <w:b/>
        </w:rPr>
      </w:pPr>
      <w:r>
        <w:rPr>
          <w:b/>
          <w:bCs/>
        </w:rPr>
        <w:t>Questions générales concernant les pratiques en matière de citations :</w:t>
      </w:r>
      <w:r>
        <w:rPr>
          <w:rFonts w:asciiTheme="minorBidi" w:hAnsiTheme="minorBidi"/>
          <w:b/>
        </w:rPr>
        <w:t xml:space="preserve"> Sections 9-10 </w:t>
      </w:r>
    </w:p>
    <w:p w14:paraId="2F0A4F33" w14:textId="3553526D" w:rsidR="00F54DB0" w:rsidRPr="00495BB1" w:rsidRDefault="009A3235" w:rsidP="00495BB1">
      <w:pPr>
        <w:spacing w:after="220"/>
        <w:rPr>
          <w:rFonts w:asciiTheme="minorBidi" w:hAnsiTheme="minorBidi" w:cstheme="minorBidi"/>
        </w:rPr>
      </w:pPr>
      <w:r>
        <w:rPr>
          <w:rFonts w:asciiTheme="minorBidi" w:hAnsiTheme="minorBidi"/>
          <w:b/>
        </w:rPr>
        <w:t xml:space="preserve">Section 9 : </w:t>
      </w:r>
      <w:r>
        <w:rPr>
          <w:rFonts w:asciiTheme="minorBidi" w:hAnsiTheme="minorBidi"/>
          <w:b/>
          <w:bCs/>
        </w:rPr>
        <w:t>Exemples de références citées publiées par votre office</w:t>
      </w:r>
      <w:r>
        <w:rPr>
          <w:rFonts w:asciiTheme="minorBidi" w:hAnsiTheme="minorBidi"/>
        </w:rPr>
        <w:t>, si cette information est disponible.</w:t>
      </w:r>
    </w:p>
    <w:p w14:paraId="2F0A4F34" w14:textId="6C9FDB92" w:rsidR="00F54DB0" w:rsidRPr="008E68BE" w:rsidRDefault="009A3235" w:rsidP="003F0470">
      <w:pPr>
        <w:pStyle w:val="ListParagraph"/>
        <w:numPr>
          <w:ilvl w:val="0"/>
          <w:numId w:val="18"/>
        </w:numPr>
        <w:tabs>
          <w:tab w:val="left" w:pos="461"/>
        </w:tabs>
        <w:spacing w:before="270" w:after="220" w:line="250" w:lineRule="auto"/>
        <w:ind w:left="360" w:right="907"/>
        <w:rPr>
          <w:rFonts w:asciiTheme="minorBidi" w:hAnsiTheme="minorBidi" w:cstheme="minorBidi"/>
          <w:sz w:val="20"/>
        </w:rPr>
      </w:pPr>
      <w:r>
        <w:rPr>
          <w:rFonts w:asciiTheme="minorBidi" w:hAnsiTheme="minorBidi"/>
          <w:sz w:val="20"/>
        </w:rPr>
        <w:t>Si possible, veuillez indiquer un numéro de brevet (demande) et une adresse Internet en accès public qui contient un ou plusieurs exemples représentatifs de références citées (citations de documents de brevet et de littérature non‑brevet).</w:t>
      </w:r>
    </w:p>
    <w:p w14:paraId="2F0A4F37" w14:textId="0309FABC" w:rsidR="00F54DB0" w:rsidRPr="008E68BE" w:rsidRDefault="009A3235" w:rsidP="00B30962">
      <w:pPr>
        <w:spacing w:after="220" w:line="252" w:lineRule="auto"/>
        <w:ind w:left="360" w:right="465"/>
        <w:rPr>
          <w:rFonts w:asciiTheme="minorBidi" w:hAnsiTheme="minorBidi" w:cstheme="minorBidi"/>
          <w:i/>
          <w:sz w:val="15"/>
        </w:rPr>
      </w:pPr>
      <w:proofErr w:type="gramStart"/>
      <w:r>
        <w:rPr>
          <w:rFonts w:asciiTheme="minorBidi" w:hAnsiTheme="minorBidi"/>
          <w:sz w:val="15"/>
        </w:rPr>
        <w:t>préciser</w:t>
      </w:r>
      <w:proofErr w:type="gramEnd"/>
      <w:r>
        <w:rPr>
          <w:rFonts w:asciiTheme="minorBidi" w:hAnsiTheme="minorBidi"/>
          <w:sz w:val="15"/>
        </w:rPr>
        <w:t xml:space="preserve"> le numéro de demande et le code de type de document, p. ex. </w:t>
      </w:r>
      <w:r>
        <w:rPr>
          <w:rFonts w:asciiTheme="minorBidi" w:hAnsiTheme="minorBidi"/>
          <w:i/>
          <w:iCs/>
          <w:sz w:val="15"/>
        </w:rPr>
        <w:t>WO 2005/110961 A1</w:t>
      </w:r>
    </w:p>
    <w:p w14:paraId="2F0A4F3A" w14:textId="3A8399C5" w:rsidR="00F54DB0" w:rsidRPr="00660061" w:rsidRDefault="00660061" w:rsidP="00B30962">
      <w:pPr>
        <w:pStyle w:val="BodyText"/>
        <w:spacing w:before="20" w:after="220"/>
        <w:ind w:left="360"/>
        <w:rPr>
          <w:rFonts w:asciiTheme="minorBidi" w:hAnsiTheme="minorBidi" w:cstheme="minorBidi"/>
          <w:sz w:val="15"/>
        </w:rPr>
      </w:pPr>
      <w:r>
        <w:rPr>
          <w:rFonts w:asciiTheme="minorBidi" w:hAnsiTheme="minorBidi"/>
          <w:noProof/>
        </w:rPr>
        <mc:AlternateContent>
          <mc:Choice Requires="wpg">
            <w:drawing>
              <wp:inline distT="0" distB="0" distL="0" distR="0" wp14:anchorId="13E402BE" wp14:editId="2D49DFE8">
                <wp:extent cx="1903228" cy="393405"/>
                <wp:effectExtent l="0" t="0" r="20955" b="26035"/>
                <wp:docPr id="512474662" name="Group 5124746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863395957"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652107066"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466698279"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163225398"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552150549"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65432648"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66D9665C" id="Group 512474662"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" path="m,l5122011,e" filled="f" strokecolor="#d3d0c7" strokeweight=".5pt">
                  <v:path arrowok="t"/>
                </v:shape>
                <w10:anchorlock/>
              </v:group>
            </w:pict>
          </mc:Fallback>
        </mc:AlternateContent>
      </w:r>
    </w:p>
    <w:p w14:paraId="2F0A4F3B" w14:textId="65B4FC45" w:rsidR="00F54DB0" w:rsidRPr="00662D84" w:rsidDel="004364D3" w:rsidRDefault="009A3235" w:rsidP="00B30962">
      <w:pPr>
        <w:spacing w:after="220" w:line="249" w:lineRule="auto"/>
        <w:ind w:left="720" w:right="465"/>
        <w:rPr>
          <w:del w:id="253" w:author="Author"/>
          <w:rFonts w:asciiTheme="minorBidi" w:hAnsiTheme="minorBidi" w:cstheme="minorBidi"/>
          <w:i/>
          <w:sz w:val="15"/>
          <w:szCs w:val="15"/>
        </w:rPr>
      </w:pPr>
      <w:proofErr w:type="gramStart"/>
      <w:r w:rsidRPr="00662D84">
        <w:rPr>
          <w:sz w:val="15"/>
          <w:szCs w:val="15"/>
        </w:rPr>
        <w:t>indiquer</w:t>
      </w:r>
      <w:proofErr w:type="gramEnd"/>
      <w:r w:rsidRPr="00662D84">
        <w:rPr>
          <w:sz w:val="15"/>
          <w:szCs w:val="15"/>
        </w:rPr>
        <w:t xml:space="preserve"> une adresse Internet et toutes instructions utiles pour trouver le numéro de brevet (demande), p. ex. </w:t>
      </w:r>
      <w:del w:id="254" w:author="Author">
        <w:r w:rsidRPr="00662D84" w:rsidDel="004364D3">
          <w:rPr>
            <w:sz w:val="15"/>
            <w:szCs w:val="15"/>
          </w:rPr>
          <w:fldChar w:fldCharType="begin"/>
        </w:r>
        <w:r w:rsidRPr="00662D84" w:rsidDel="004364D3">
          <w:rPr>
            <w:sz w:val="15"/>
            <w:szCs w:val="15"/>
          </w:rPr>
          <w:delInstrText>HYPERLINK "http://www/" \h</w:delInstrText>
        </w:r>
        <w:r w:rsidRPr="00662D84" w:rsidDel="004364D3">
          <w:rPr>
            <w:sz w:val="15"/>
            <w:szCs w:val="15"/>
          </w:rPr>
        </w:r>
        <w:r w:rsidRPr="00662D84" w:rsidDel="004364D3">
          <w:rPr>
            <w:sz w:val="15"/>
            <w:szCs w:val="15"/>
          </w:rPr>
          <w:fldChar w:fldCharType="separate"/>
        </w:r>
        <w:r w:rsidRPr="00662D84">
          <w:rPr>
            <w:rFonts w:asciiTheme="minorBidi" w:hAnsiTheme="minorBidi"/>
            <w:i/>
            <w:sz w:val="15"/>
            <w:szCs w:val="15"/>
          </w:rPr>
          <w:delText>http://www.</w:delText>
        </w:r>
        <w:r w:rsidRPr="00662D84" w:rsidDel="004364D3">
          <w:rPr>
            <w:sz w:val="15"/>
            <w:szCs w:val="15"/>
          </w:rPr>
          <w:fldChar w:fldCharType="end"/>
        </w:r>
        <w:r w:rsidRPr="00662D84">
          <w:rPr>
            <w:sz w:val="15"/>
            <w:szCs w:val="15"/>
          </w:rPr>
          <w:delText xml:space="preserve"> </w:delText>
        </w:r>
        <w:r w:rsidRPr="00662D84">
          <w:rPr>
            <w:i/>
            <w:iCs/>
            <w:sz w:val="15"/>
            <w:szCs w:val="15"/>
          </w:rPr>
          <w:delText>wipo.int/pctdb/en/ia.jsp?</w:delText>
        </w:r>
      </w:del>
    </w:p>
    <w:p w14:paraId="2F0A4F3C" w14:textId="77777777" w:rsidR="00F54DB0" w:rsidRPr="008E68BE" w:rsidRDefault="009A3235">
      <w:pPr>
        <w:spacing w:after="220" w:line="249" w:lineRule="auto"/>
        <w:ind w:left="720" w:right="465"/>
        <w:rPr>
          <w:rFonts w:asciiTheme="minorBidi" w:hAnsiTheme="minorBidi" w:cstheme="minorBidi"/>
          <w:i/>
          <w:sz w:val="16"/>
        </w:rPr>
        <w:pPrChange w:id="255" w:author="Author">
          <w:pPr>
            <w:spacing w:before="2" w:after="220"/>
            <w:ind w:left="720"/>
          </w:pPr>
        </w:pPrChange>
      </w:pPr>
      <w:r>
        <w:rPr>
          <w:rFonts w:asciiTheme="minorBidi" w:hAnsiTheme="minorBidi"/>
          <w:i/>
          <w:sz w:val="16"/>
        </w:rPr>
        <w:t>IA=IB2005001265&amp;REF=RSS</w:t>
      </w:r>
    </w:p>
    <w:p w14:paraId="2F0A4F3E" w14:textId="68C8D899" w:rsidR="00F54DB0" w:rsidRPr="00660061" w:rsidRDefault="00660061" w:rsidP="00B30962">
      <w:pPr>
        <w:pStyle w:val="BodyText"/>
        <w:spacing w:before="168" w:after="220"/>
        <w:ind w:left="360"/>
        <w:rPr>
          <w:rFonts w:asciiTheme="minorBidi" w:hAnsiTheme="minorBidi" w:cstheme="minorBidi"/>
          <w:sz w:val="15"/>
        </w:rPr>
      </w:pPr>
      <w:r>
        <w:rPr>
          <w:rFonts w:asciiTheme="minorBidi" w:hAnsiTheme="minorBidi"/>
          <w:noProof/>
        </w:rPr>
        <mc:AlternateContent>
          <mc:Choice Requires="wpg">
            <w:drawing>
              <wp:inline distT="0" distB="0" distL="0" distR="0" wp14:anchorId="7C2A475C" wp14:editId="7D009632">
                <wp:extent cx="1903228" cy="393405"/>
                <wp:effectExtent l="0" t="0" r="20955" b="26035"/>
                <wp:docPr id="1603256872" name="Group 16032568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408228395"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502296631"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499145209"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68135012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883361302"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246781966"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787954BC" id="Group 1603256872"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" path="m,l5122011,e" filled="f" strokecolor="#d3d0c7" strokeweight=".5pt">
                  <v:path arrowok="t"/>
                </v:shape>
                <w10:anchorlock/>
              </v:group>
            </w:pict>
          </mc:Fallback>
        </mc:AlternateContent>
      </w:r>
    </w:p>
    <w:p w14:paraId="2F0A4F3F" w14:textId="6127AB24" w:rsidR="00F54DB0" w:rsidRPr="008E68BE" w:rsidRDefault="009A3235" w:rsidP="00B30962">
      <w:pPr>
        <w:spacing w:after="220" w:line="249" w:lineRule="auto"/>
        <w:ind w:left="720" w:right="617"/>
        <w:rPr>
          <w:rFonts w:asciiTheme="minorBidi" w:hAnsiTheme="minorBidi" w:cstheme="minorBidi"/>
          <w:i/>
          <w:sz w:val="15"/>
        </w:rPr>
      </w:pPr>
      <w:proofErr w:type="gramStart"/>
      <w:r>
        <w:rPr>
          <w:rFonts w:asciiTheme="minorBidi" w:hAnsiTheme="minorBidi"/>
          <w:sz w:val="15"/>
        </w:rPr>
        <w:t>préciser</w:t>
      </w:r>
      <w:proofErr w:type="gramEnd"/>
      <w:r>
        <w:rPr>
          <w:rFonts w:asciiTheme="minorBidi" w:hAnsiTheme="minorBidi"/>
          <w:sz w:val="15"/>
        </w:rPr>
        <w:t xml:space="preserve"> où dans le document se trouvent les références citées, p. ex. p</w:t>
      </w:r>
      <w:r>
        <w:rPr>
          <w:rFonts w:asciiTheme="minorBidi" w:hAnsiTheme="minorBidi"/>
          <w:i/>
          <w:iCs/>
          <w:sz w:val="15"/>
        </w:rPr>
        <w:t>age 1, lignes 19 et 25, rapport de recherche à la fin du document</w:t>
      </w:r>
    </w:p>
    <w:p w14:paraId="2F0A4F42" w14:textId="00233FDB" w:rsidR="00F54DB0" w:rsidRDefault="00660061" w:rsidP="00B30962">
      <w:pPr>
        <w:pStyle w:val="BodyText"/>
        <w:spacing w:before="64" w:after="220"/>
        <w:ind w:left="360"/>
        <w:rPr>
          <w:rFonts w:asciiTheme="minorBidi" w:hAnsiTheme="minorBidi" w:cstheme="minorBidi"/>
        </w:rPr>
      </w:pPr>
      <w:r>
        <w:rPr>
          <w:rFonts w:asciiTheme="minorBidi" w:hAnsiTheme="minorBidi"/>
          <w:noProof/>
        </w:rPr>
        <mc:AlternateContent>
          <mc:Choice Requires="wpg">
            <w:drawing>
              <wp:inline distT="0" distB="0" distL="0" distR="0" wp14:anchorId="635562CA" wp14:editId="5DBBBBFF">
                <wp:extent cx="1903228" cy="393405"/>
                <wp:effectExtent l="0" t="0" r="20955" b="26035"/>
                <wp:docPr id="1044543300" name="Group 1044543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430690845"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594234853"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11568523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66000335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644227491"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610680142"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2D08C1D2" id="Group 1044543300"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BN/eY9zQMAABEUAAAOAAAA&#10;AAAAAAAAAAAAAC4CAABkcnMvZTJvRG9jLnhtbFBLAQItABQABgAIAAAAIQBQPRkR3QAAAAQBAAAP&#10;AAAAAAAAAAAAAAAAACcGAABkcnMvZG93bnJldi54bWxQSwUGAAAAAAQABADzAAAAMQ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" path="m,l5122011,e" filled="f" strokecolor="#d3d0c7" strokeweight=".5pt">
                  <v:path arrowok="t"/>
                </v:shape>
                <w10:anchorlock/>
              </v:group>
            </w:pict>
          </mc:Fallback>
        </mc:AlternateContent>
      </w:r>
    </w:p>
    <w:p w14:paraId="5E5CAF38" w14:textId="77777777" w:rsidR="00B96472" w:rsidRDefault="00B96472" w:rsidP="008E68BE">
      <w:pPr>
        <w:pStyle w:val="Heading1"/>
        <w:spacing w:after="220"/>
        <w:ind w:left="0"/>
        <w:rPr>
          <w:rFonts w:asciiTheme="minorBidi" w:hAnsiTheme="minorBidi" w:cstheme="minorBidi"/>
          <w:sz w:val="22"/>
          <w:szCs w:val="22"/>
        </w:rPr>
      </w:pPr>
    </w:p>
    <w:p w14:paraId="2F0A4F44" w14:textId="0BE80035" w:rsidR="00F54DB0" w:rsidRPr="00495BB1" w:rsidRDefault="009A3235" w:rsidP="008E68BE">
      <w:pPr>
        <w:pStyle w:val="Heading1"/>
        <w:spacing w:after="220"/>
        <w:ind w:left="0"/>
        <w:rPr>
          <w:rFonts w:asciiTheme="minorBidi" w:hAnsiTheme="minorBidi" w:cstheme="minorBidi"/>
          <w:sz w:val="22"/>
          <w:szCs w:val="22"/>
        </w:rPr>
      </w:pPr>
      <w:r>
        <w:rPr>
          <w:rFonts w:asciiTheme="minorBidi" w:hAnsiTheme="minorBidi"/>
          <w:sz w:val="22"/>
        </w:rPr>
        <w:t>Section 10 : Observations complémentaires concernant les pratiques en matière de citations</w:t>
      </w:r>
    </w:p>
    <w:p w14:paraId="2F0A4F46" w14:textId="52056709" w:rsidR="00F54DB0" w:rsidRPr="008E68BE" w:rsidRDefault="009A3235" w:rsidP="00DD5392">
      <w:pPr>
        <w:pStyle w:val="ListParagraph"/>
        <w:numPr>
          <w:ilvl w:val="0"/>
          <w:numId w:val="18"/>
        </w:numPr>
        <w:spacing w:after="220" w:line="250" w:lineRule="auto"/>
        <w:ind w:left="360"/>
        <w:rPr>
          <w:rFonts w:asciiTheme="minorBidi" w:hAnsiTheme="minorBidi" w:cstheme="minorBidi"/>
          <w:sz w:val="20"/>
        </w:rPr>
      </w:pPr>
      <w:r>
        <w:rPr>
          <w:rFonts w:asciiTheme="minorBidi" w:hAnsiTheme="minorBidi"/>
          <w:sz w:val="20"/>
        </w:rPr>
        <w:t xml:space="preserve">Le cas échéant, veuillez formuler ici toute autre observation, p. ex. concernant certains aspects des pratiques en matière de citations qui posent </w:t>
      </w:r>
      <w:proofErr w:type="gramStart"/>
      <w:r>
        <w:rPr>
          <w:rFonts w:asciiTheme="minorBidi" w:hAnsiTheme="minorBidi"/>
          <w:sz w:val="20"/>
        </w:rPr>
        <w:t>problème</w:t>
      </w:r>
      <w:proofErr w:type="gramEnd"/>
      <w:r>
        <w:rPr>
          <w:rFonts w:asciiTheme="minorBidi" w:hAnsiTheme="minorBidi"/>
          <w:sz w:val="20"/>
        </w:rPr>
        <w:t xml:space="preserve"> à votre office :</w:t>
      </w:r>
    </w:p>
    <w:p w14:paraId="2F0A4F48" w14:textId="77777777" w:rsidR="00F54DB0" w:rsidRPr="008E68BE" w:rsidRDefault="009A3235" w:rsidP="00B30962">
      <w:pPr>
        <w:spacing w:after="220" w:line="249" w:lineRule="auto"/>
        <w:ind w:left="360"/>
        <w:rPr>
          <w:rFonts w:asciiTheme="minorBidi" w:hAnsiTheme="minorBidi" w:cstheme="minorBidi"/>
          <w:sz w:val="15"/>
        </w:rPr>
      </w:pPr>
      <w:r>
        <w:rPr>
          <w:rFonts w:asciiTheme="minorBidi" w:hAnsiTheme="minorBidi"/>
          <w:sz w:val="15"/>
        </w:rPr>
        <w:t>p. ex. confusion des utilisateurs quant à la partie d’un document à laquelle une référence citée renvoyait</w:t>
      </w:r>
    </w:p>
    <w:p w14:paraId="2F0A4F49" w14:textId="759F1EA5" w:rsidR="00F54DB0" w:rsidRPr="008E68BE" w:rsidRDefault="00B30962" w:rsidP="00B30962">
      <w:pPr>
        <w:pStyle w:val="BodyText"/>
        <w:spacing w:before="9" w:after="220"/>
        <w:ind w:left="360"/>
        <w:rPr>
          <w:rFonts w:asciiTheme="minorBidi" w:hAnsiTheme="minorBidi" w:cstheme="minorBidi"/>
          <w:sz w:val="15"/>
        </w:rPr>
      </w:pPr>
      <w:r>
        <w:rPr>
          <w:rFonts w:asciiTheme="minorBidi" w:hAnsiTheme="minorBidi"/>
          <w:noProof/>
        </w:rPr>
        <mc:AlternateContent>
          <mc:Choice Requires="wpg">
            <w:drawing>
              <wp:inline distT="0" distB="0" distL="0" distR="0" wp14:anchorId="228CC005" wp14:editId="0CAF4906">
                <wp:extent cx="1903228" cy="393405"/>
                <wp:effectExtent l="0" t="0" r="20955" b="26035"/>
                <wp:docPr id="1837004385" name="Group 18370043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852001229"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96831106"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28195655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387628146"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37395560"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56115214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2646711B" id="Group 1837004385"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" path="m,l5122011,e" filled="f" strokecolor="#d3d0c7" strokeweight=".5pt">
                  <v:path arrowok="t"/>
                </v:shape>
                <w10:anchorlock/>
              </v:group>
            </w:pict>
          </mc:Fallback>
        </mc:AlternateContent>
      </w:r>
    </w:p>
    <w:p w14:paraId="2F0A4F4A" w14:textId="77777777" w:rsidR="00F54DB0" w:rsidRPr="008E68BE" w:rsidRDefault="009A3235" w:rsidP="00B30962">
      <w:pPr>
        <w:spacing w:after="220" w:line="249" w:lineRule="auto"/>
        <w:ind w:left="360"/>
        <w:rPr>
          <w:rFonts w:asciiTheme="minorBidi" w:hAnsiTheme="minorBidi" w:cstheme="minorBidi"/>
          <w:sz w:val="15"/>
        </w:rPr>
      </w:pPr>
      <w:r>
        <w:rPr>
          <w:rFonts w:asciiTheme="minorBidi" w:hAnsiTheme="minorBidi"/>
          <w:sz w:val="15"/>
        </w:rPr>
        <w:t>p. ex. des références citées qui ne renvoient pas à la version authentique d’un document de brevet</w:t>
      </w:r>
    </w:p>
    <w:p w14:paraId="2F0A4F4B" w14:textId="74679C52" w:rsidR="00F54DB0" w:rsidRPr="008E68BE" w:rsidRDefault="00B30962" w:rsidP="00B30962">
      <w:pPr>
        <w:pStyle w:val="BodyText"/>
        <w:spacing w:before="8" w:after="220"/>
        <w:ind w:left="360"/>
        <w:rPr>
          <w:rFonts w:asciiTheme="minorBidi" w:hAnsiTheme="minorBidi" w:cstheme="minorBidi"/>
          <w:sz w:val="15"/>
        </w:rPr>
      </w:pPr>
      <w:r>
        <w:rPr>
          <w:rFonts w:asciiTheme="minorBidi" w:hAnsiTheme="minorBidi"/>
          <w:noProof/>
        </w:rPr>
        <mc:AlternateContent>
          <mc:Choice Requires="wpg">
            <w:drawing>
              <wp:inline distT="0" distB="0" distL="0" distR="0" wp14:anchorId="37571505" wp14:editId="22CE44C6">
                <wp:extent cx="1903228" cy="393405"/>
                <wp:effectExtent l="0" t="0" r="20955" b="26035"/>
                <wp:docPr id="165384547" name="Group 1653845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590461393"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331793592"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5013478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11876106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529990833"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2137846060"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6BEFA6EA" id="Group 165384547"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CuLXXezQMAABEUAAAOAAAA&#10;AAAAAAAAAAAAAC4CAABkcnMvZTJvRG9jLnhtbFBLAQItABQABgAIAAAAIQBQPRkR3QAAAAQBAAAP&#10;AAAAAAAAAAAAAAAAACcGAABkcnMvZG93bnJldi54bWxQSwUGAAAAAAQABADzAAAAMQ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" path="m,l5122011,e" filled="f" strokecolor="#d3d0c7" strokeweight=".5pt">
                  <v:path arrowok="t"/>
                </v:shape>
                <w10:anchorlock/>
              </v:group>
            </w:pict>
          </mc:Fallback>
        </mc:AlternateContent>
      </w:r>
    </w:p>
    <w:p w14:paraId="2F0A4F4E" w14:textId="5CD38F1A" w:rsidR="00F54DB0" w:rsidRDefault="009A3235" w:rsidP="00B30962">
      <w:pPr>
        <w:spacing w:after="220" w:line="249" w:lineRule="auto"/>
        <w:ind w:left="360"/>
        <w:rPr>
          <w:rFonts w:asciiTheme="minorBidi" w:hAnsiTheme="minorBidi" w:cstheme="minorBidi"/>
          <w:sz w:val="15"/>
        </w:rPr>
      </w:pPr>
      <w:r>
        <w:rPr>
          <w:rFonts w:asciiTheme="minorBidi" w:hAnsiTheme="minorBidi"/>
          <w:sz w:val="15"/>
        </w:rPr>
        <w:t>p. ex. hésitation quant à la manière ou l’opportunité d’incorporer un</w:t>
      </w:r>
      <w:r w:rsidR="00B74BE6">
        <w:rPr>
          <w:rFonts w:asciiTheme="minorBidi" w:hAnsiTheme="minorBidi"/>
          <w:sz w:val="15"/>
        </w:rPr>
        <w:t>e</w:t>
      </w:r>
      <w:r>
        <w:rPr>
          <w:rFonts w:asciiTheme="minorBidi" w:hAnsiTheme="minorBidi"/>
          <w:sz w:val="15"/>
        </w:rPr>
        <w:t xml:space="preserve"> URL dans une référence citée</w:t>
      </w:r>
    </w:p>
    <w:p w14:paraId="11F37BB4" w14:textId="75760E46" w:rsidR="00B30962" w:rsidRDefault="00871AB0" w:rsidP="00B30962">
      <w:pPr>
        <w:spacing w:after="220" w:line="249" w:lineRule="auto"/>
        <w:ind w:left="360"/>
        <w:rPr>
          <w:rFonts w:asciiTheme="minorBidi" w:hAnsiTheme="minorBidi" w:cstheme="minorBidi"/>
        </w:rPr>
      </w:pPr>
      <w:r>
        <w:rPr>
          <w:rFonts w:asciiTheme="minorBidi" w:hAnsiTheme="minorBidi"/>
          <w:noProof/>
        </w:rPr>
        <mc:AlternateContent>
          <mc:Choice Requires="wpg">
            <w:drawing>
              <wp:inline distT="0" distB="0" distL="0" distR="0" wp14:anchorId="4D0E9534" wp14:editId="437EDCCF">
                <wp:extent cx="1903228" cy="393405"/>
                <wp:effectExtent l="0" t="0" r="20955" b="26035"/>
                <wp:docPr id="2025005776" name="Group 20250057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691348869"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430712238"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32020259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750934339"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170308259"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897948610"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22B18A3E" id="Group 2025005776"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" path="m,l5122011,e" filled="f" strokecolor="#d3d0c7" strokeweight=".5pt">
                  <v:path arrowok="t"/>
                </v:shape>
                <w10:anchorlock/>
              </v:group>
            </w:pict>
          </mc:Fallback>
        </mc:AlternateContent>
      </w:r>
    </w:p>
    <w:p w14:paraId="19DAC3BF" w14:textId="0D092D96" w:rsidR="00F54DB0" w:rsidRPr="00B96472" w:rsidRDefault="00B96472" w:rsidP="00662D84">
      <w:pPr>
        <w:spacing w:before="720" w:line="250" w:lineRule="auto"/>
        <w:ind w:left="5533"/>
        <w:jc w:val="center"/>
        <w:rPr>
          <w:rFonts w:asciiTheme="minorBidi" w:hAnsiTheme="minorBidi" w:cstheme="minorBidi"/>
        </w:rPr>
      </w:pPr>
      <w:r>
        <w:rPr>
          <w:rFonts w:asciiTheme="minorBidi" w:hAnsiTheme="minorBidi"/>
        </w:rPr>
        <w:t>[Fin de l’annexe II et du document]</w:t>
      </w:r>
    </w:p>
    <w:sectPr w:rsidR="00F54DB0" w:rsidRPr="00B96472" w:rsidSect="00845911">
      <w:pgSz w:w="11906" w:h="16838" w:code="9"/>
      <w:pgMar w:top="562" w:right="1138" w:bottom="1282" w:left="1411" w:header="33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EB86B" w14:textId="77777777" w:rsidR="006D3EEA" w:rsidRDefault="006D3EEA">
      <w:r>
        <w:separator/>
      </w:r>
    </w:p>
  </w:endnote>
  <w:endnote w:type="continuationSeparator" w:id="0">
    <w:p w14:paraId="15384238" w14:textId="77777777" w:rsidR="006D3EEA" w:rsidRDefault="006D3EEA">
      <w:r>
        <w:continuationSeparator/>
      </w:r>
    </w:p>
  </w:endnote>
  <w:endnote w:type="continuationNotice" w:id="1">
    <w:p w14:paraId="03D1EF35" w14:textId="77777777" w:rsidR="006D3EEA" w:rsidRDefault="006D3E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5992F" w14:textId="7E0EB011" w:rsidR="00B203ED" w:rsidRDefault="00161518">
    <w:pPr>
      <w:pStyle w:val="Footer"/>
    </w:pPr>
    <w:r>
      <w:rPr>
        <w:noProof/>
      </w:rPr>
      <mc:AlternateContent>
        <mc:Choice Requires="wps">
          <w:drawing>
            <wp:anchor distT="0" distB="0" distL="0" distR="0" simplePos="0" relativeHeight="251659264" behindDoc="0" locked="0" layoutInCell="1" allowOverlap="1" wp14:anchorId="148566CD" wp14:editId="7373D532">
              <wp:simplePos x="635" y="635"/>
              <wp:positionH relativeFrom="page">
                <wp:align>center</wp:align>
              </wp:positionH>
              <wp:positionV relativeFrom="page">
                <wp:align>bottom</wp:align>
              </wp:positionV>
              <wp:extent cx="1564005" cy="345440"/>
              <wp:effectExtent l="0" t="0" r="17145" b="0"/>
              <wp:wrapNone/>
              <wp:docPr id="527026168" name="Text Box 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21A19165" w14:textId="4E53A0FD" w:rsidR="00161518" w:rsidRPr="00161518" w:rsidRDefault="00161518" w:rsidP="00161518">
                          <w:pPr>
                            <w:rPr>
                              <w:rFonts w:ascii="Calibri" w:eastAsia="Calibri" w:hAnsi="Calibri" w:cs="Calibri"/>
                              <w:noProof/>
                              <w:color w:val="000000"/>
                              <w:sz w:val="20"/>
                              <w:szCs w:val="20"/>
                            </w:rPr>
                          </w:pPr>
                          <w:r w:rsidRPr="00161518">
                            <w:rPr>
                              <w:rFonts w:ascii="Calibri" w:eastAsia="Calibri" w:hAnsi="Calibri" w:cs="Calibri"/>
                              <w:noProof/>
                              <w:color w:val="000000"/>
                              <w:sz w:val="20"/>
                              <w:szCs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48566CD" id="_x0000_t202" coordsize="21600,21600" o:spt="202" path="m,l,21600r21600,l21600,xe">
              <v:stroke joinstyle="miter"/>
              <v:path gradientshapeok="t" o:connecttype="rect"/>
            </v:shapetype>
            <v:shape id="_x0000_s1039" type="#_x0000_t202" alt="WIPO FOR OFFICIAL USE ONLY " style="position:absolute;margin-left:0;margin-top:0;width:123.1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" filled="f" stroked="f">
              <v:fill o:detectmouseclick="t"/>
              <v:textbox style="mso-fit-shape-to-text:t" inset="0,0,0,15pt">
                <w:txbxContent>
                  <w:p w14:paraId="21A19165" w14:textId="4E53A0FD" w:rsidR="00161518" w:rsidRPr="00161518" w:rsidRDefault="00161518" w:rsidP="00161518">
                    <w:pPr>
                      <w:rPr>
                        <w:rFonts w:ascii="Calibri" w:eastAsia="Calibri" w:hAnsi="Calibri" w:cs="Calibri"/>
                        <w:noProof/>
                        <w:color w:val="000000"/>
                        <w:sz w:val="20"/>
                        <w:szCs w:val="20"/>
                      </w:rPr>
                    </w:pPr>
                    <w:r w:rsidRPr="00161518">
                      <w:rPr>
                        <w:rFonts w:ascii="Calibri" w:eastAsia="Calibri" w:hAnsi="Calibri" w:cs="Calibri"/>
                        <w:noProof/>
                        <w:color w:val="000000"/>
                        <w:sz w:val="20"/>
                        <w:szCs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02249" w14:textId="0D497ACE" w:rsidR="00B203ED" w:rsidRDefault="00161518">
    <w:pPr>
      <w:pStyle w:val="Footer"/>
    </w:pPr>
    <w:r>
      <w:rPr>
        <w:noProof/>
      </w:rPr>
      <mc:AlternateContent>
        <mc:Choice Requires="wps">
          <w:drawing>
            <wp:anchor distT="0" distB="0" distL="0" distR="0" simplePos="0" relativeHeight="251660288" behindDoc="0" locked="0" layoutInCell="1" allowOverlap="1" wp14:anchorId="56F8DE3E" wp14:editId="70199D3B">
              <wp:simplePos x="635" y="635"/>
              <wp:positionH relativeFrom="page">
                <wp:align>center</wp:align>
              </wp:positionH>
              <wp:positionV relativeFrom="page">
                <wp:align>bottom</wp:align>
              </wp:positionV>
              <wp:extent cx="1564005" cy="345440"/>
              <wp:effectExtent l="0" t="0" r="17145" b="0"/>
              <wp:wrapNone/>
              <wp:docPr id="489411572" name="Text Box 3"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63375E8A" w14:textId="5E32D0BD" w:rsidR="00161518" w:rsidRPr="00161518" w:rsidRDefault="00161518" w:rsidP="00161518">
                          <w:pPr>
                            <w:rPr>
                              <w:rFonts w:ascii="Calibri" w:eastAsia="Calibri" w:hAnsi="Calibri" w:cs="Calibri"/>
                              <w:noProof/>
                              <w:color w:val="000000"/>
                              <w:sz w:val="20"/>
                              <w:szCs w:val="20"/>
                            </w:rPr>
                          </w:pPr>
                          <w:r w:rsidRPr="00161518">
                            <w:rPr>
                              <w:rFonts w:ascii="Calibri" w:eastAsia="Calibri" w:hAnsi="Calibri" w:cs="Calibri"/>
                              <w:noProof/>
                              <w:color w:val="000000"/>
                              <w:sz w:val="20"/>
                              <w:szCs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6F8DE3E" id="_x0000_t202" coordsize="21600,21600" o:spt="202" path="m,l,21600r21600,l21600,xe">
              <v:stroke joinstyle="miter"/>
              <v:path gradientshapeok="t" o:connecttype="rect"/>
            </v:shapetype>
            <v:shape id="Text Box 3" o:spid="_x0000_s1040" type="#_x0000_t202" alt="WIPO FOR OFFICIAL USE ONLY " style="position:absolute;margin-left:0;margin-top:0;width:123.1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" filled="f" stroked="f">
              <v:fill o:detectmouseclick="t"/>
              <v:textbox style="mso-fit-shape-to-text:t" inset="0,0,0,15pt">
                <w:txbxContent>
                  <w:p w14:paraId="63375E8A" w14:textId="5E32D0BD" w:rsidR="00161518" w:rsidRPr="00161518" w:rsidRDefault="00161518" w:rsidP="00161518">
                    <w:pPr>
                      <w:rPr>
                        <w:rFonts w:ascii="Calibri" w:eastAsia="Calibri" w:hAnsi="Calibri" w:cs="Calibri"/>
                        <w:noProof/>
                        <w:color w:val="000000"/>
                        <w:sz w:val="20"/>
                        <w:szCs w:val="20"/>
                      </w:rPr>
                    </w:pPr>
                    <w:r w:rsidRPr="00161518">
                      <w:rPr>
                        <w:rFonts w:ascii="Calibri" w:eastAsia="Calibri" w:hAnsi="Calibri" w:cs="Calibri"/>
                        <w:noProof/>
                        <w:color w:val="000000"/>
                        <w:sz w:val="20"/>
                        <w:szCs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0FC0F" w14:textId="4069A6E6" w:rsidR="00B203ED" w:rsidRDefault="00161518">
    <w:pPr>
      <w:pStyle w:val="Footer"/>
    </w:pPr>
    <w:r>
      <w:rPr>
        <w:noProof/>
      </w:rPr>
      <mc:AlternateContent>
        <mc:Choice Requires="wps">
          <w:drawing>
            <wp:anchor distT="0" distB="0" distL="0" distR="0" simplePos="0" relativeHeight="251658240" behindDoc="0" locked="0" layoutInCell="1" allowOverlap="1" wp14:anchorId="303497AD" wp14:editId="61483C34">
              <wp:simplePos x="635" y="635"/>
              <wp:positionH relativeFrom="page">
                <wp:align>center</wp:align>
              </wp:positionH>
              <wp:positionV relativeFrom="page">
                <wp:align>bottom</wp:align>
              </wp:positionV>
              <wp:extent cx="1564005" cy="345440"/>
              <wp:effectExtent l="0" t="0" r="17145" b="0"/>
              <wp:wrapNone/>
              <wp:docPr id="570667651" name="Text Box 1"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0FD9A971" w14:textId="2C45FBD7" w:rsidR="00161518" w:rsidRPr="00161518" w:rsidRDefault="00161518" w:rsidP="00161518">
                          <w:pPr>
                            <w:rPr>
                              <w:rFonts w:ascii="Calibri" w:eastAsia="Calibri" w:hAnsi="Calibri" w:cs="Calibri"/>
                              <w:noProof/>
                              <w:color w:val="000000"/>
                              <w:sz w:val="20"/>
                              <w:szCs w:val="20"/>
                            </w:rPr>
                          </w:pPr>
                          <w:r w:rsidRPr="00161518">
                            <w:rPr>
                              <w:rFonts w:ascii="Calibri" w:eastAsia="Calibri" w:hAnsi="Calibri" w:cs="Calibri"/>
                              <w:noProof/>
                              <w:color w:val="000000"/>
                              <w:sz w:val="20"/>
                              <w:szCs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3497AD" id="_x0000_t202" coordsize="21600,21600" o:spt="202" path="m,l,21600r21600,l21600,xe">
              <v:stroke joinstyle="miter"/>
              <v:path gradientshapeok="t" o:connecttype="rect"/>
            </v:shapetype>
            <v:shape id="Text Box 1" o:spid="_x0000_s1041" type="#_x0000_t202" alt="WIPO FOR OFFICIAL USE ONLY " style="position:absolute;margin-left:0;margin-top:0;width:123.1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AMhet0PAgAA&#10;HQQAAA4AAAAAAAAAAAAAAAAALgIAAGRycy9lMm9Eb2MueG1sUEsBAi0AFAAGAAgAAAAhADUlx5zb&#10;AAAABAEAAA8AAAAAAAAAAAAAAAAAaQQAAGRycy9kb3ducmV2LnhtbFBLBQYAAAAABAAEAPMAAABx&#10;BQAAAAA=&#10;" filled="f" stroked="f">
              <v:fill o:detectmouseclick="t"/>
              <v:textbox style="mso-fit-shape-to-text:t" inset="0,0,0,15pt">
                <w:txbxContent>
                  <w:p w14:paraId="0FD9A971" w14:textId="2C45FBD7" w:rsidR="00161518" w:rsidRPr="00161518" w:rsidRDefault="00161518" w:rsidP="00161518">
                    <w:pPr>
                      <w:rPr>
                        <w:rFonts w:ascii="Calibri" w:eastAsia="Calibri" w:hAnsi="Calibri" w:cs="Calibri"/>
                        <w:noProof/>
                        <w:color w:val="000000"/>
                        <w:sz w:val="20"/>
                        <w:szCs w:val="20"/>
                      </w:rPr>
                    </w:pPr>
                    <w:r w:rsidRPr="00161518">
                      <w:rPr>
                        <w:rFonts w:ascii="Calibri" w:eastAsia="Calibri" w:hAnsi="Calibri" w:cs="Calibri"/>
                        <w:noProof/>
                        <w:color w:val="000000"/>
                        <w:sz w:val="20"/>
                        <w:szCs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C44E97" w14:textId="77777777" w:rsidR="006D3EEA" w:rsidRDefault="006D3EEA">
      <w:r>
        <w:separator/>
      </w:r>
    </w:p>
  </w:footnote>
  <w:footnote w:type="continuationSeparator" w:id="0">
    <w:p w14:paraId="7F0E951D" w14:textId="77777777" w:rsidR="006D3EEA" w:rsidRDefault="006D3EEA">
      <w:r>
        <w:continuationSeparator/>
      </w:r>
    </w:p>
  </w:footnote>
  <w:footnote w:type="continuationNotice" w:id="1">
    <w:p w14:paraId="3536769E" w14:textId="77777777" w:rsidR="006D3EEA" w:rsidRDefault="006D3E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C8C14" w14:textId="4548BB6F" w:rsidR="008B2980" w:rsidRDefault="008B2980" w:rsidP="008B2980">
    <w:pPr>
      <w:pStyle w:val="Header"/>
      <w:jc w:val="right"/>
    </w:pPr>
    <w:r>
      <w:t>CWS/13/5</w:t>
    </w:r>
  </w:p>
  <w:p w14:paraId="4E666AD8" w14:textId="56C183A2" w:rsidR="008B2980" w:rsidRPr="002A5D77" w:rsidRDefault="008B2980" w:rsidP="00092A3C">
    <w:pPr>
      <w:pStyle w:val="Header"/>
      <w:spacing w:after="480"/>
      <w:jc w:val="right"/>
    </w:pPr>
    <w:r>
      <w:t>Annexe II, page</w:t>
    </w:r>
    <w:r w:rsidR="00092A3C">
      <w:t> </w:t>
    </w:r>
    <w:r>
      <w:fldChar w:fldCharType="begin"/>
    </w:r>
    <w:r>
      <w:instrText xml:space="preserve"> PAGE  \* Arabic  \* MERGEFORMAT </w:instrText>
    </w:r>
    <w:r>
      <w:fldChar w:fldCharType="separate"/>
    </w:r>
    <w: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58C0F" w14:textId="07443941" w:rsidR="003276BA" w:rsidRDefault="003276BA" w:rsidP="003276BA">
    <w:pPr>
      <w:pStyle w:val="Header"/>
      <w:jc w:val="right"/>
    </w:pPr>
    <w:r>
      <w:t>CWS/13/5</w:t>
    </w:r>
  </w:p>
  <w:p w14:paraId="3AA8EC48" w14:textId="3381A69F" w:rsidR="003276BA" w:rsidRDefault="003276BA" w:rsidP="00092A3C">
    <w:pPr>
      <w:pStyle w:val="Header"/>
      <w:spacing w:after="480"/>
      <w:jc w:val="right"/>
    </w:pPr>
    <w:r>
      <w:t>ANNEXE</w:t>
    </w:r>
    <w:r w:rsidR="00092A3C">
      <w:t> </w:t>
    </w:r>
    <w:r>
      <w:t>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9.35pt;height:19.9pt;visibility:visible" o:bullet="t">
        <v:imagedata r:id="rId1" o:title=""/>
        <o:lock v:ext="edit" aspectratio="f"/>
      </v:shape>
    </w:pict>
  </w:numPicBullet>
  <w:abstractNum w:abstractNumId="0" w15:restartNumberingAfterBreak="0">
    <w:nsid w:val="02354C27"/>
    <w:multiLevelType w:val="hybridMultilevel"/>
    <w:tmpl w:val="CBBA3972"/>
    <w:lvl w:ilvl="0" w:tplc="0409000F">
      <w:start w:val="4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771B00"/>
    <w:multiLevelType w:val="hybridMultilevel"/>
    <w:tmpl w:val="F850D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961D9"/>
    <w:multiLevelType w:val="hybridMultilevel"/>
    <w:tmpl w:val="151AFC00"/>
    <w:lvl w:ilvl="0" w:tplc="27B0CDF8">
      <w:start w:val="13"/>
      <w:numFmt w:val="decimal"/>
      <w:lvlText w:val="%1."/>
      <w:lvlJc w:val="left"/>
      <w:pPr>
        <w:ind w:left="722" w:hanging="334"/>
      </w:pPr>
      <w:rPr>
        <w:rFonts w:ascii="Arial" w:eastAsia="Arial" w:hAnsi="Arial" w:cs="Arial" w:hint="default"/>
        <w:b w:val="0"/>
        <w:bCs w:val="0"/>
        <w:i w:val="0"/>
        <w:iCs w:val="0"/>
        <w:spacing w:val="0"/>
        <w:w w:val="100"/>
        <w:sz w:val="20"/>
        <w:szCs w:val="20"/>
        <w:lang w:val="en-US" w:eastAsia="en-US" w:bidi="ar-SA"/>
      </w:rPr>
    </w:lvl>
    <w:lvl w:ilvl="1" w:tplc="5C00FA2A">
      <w:numFmt w:val="bullet"/>
      <w:lvlText w:val="•"/>
      <w:lvlJc w:val="left"/>
      <w:pPr>
        <w:ind w:left="1467" w:hanging="334"/>
      </w:pPr>
      <w:rPr>
        <w:rFonts w:hint="default"/>
        <w:lang w:val="en-US" w:eastAsia="en-US" w:bidi="ar-SA"/>
      </w:rPr>
    </w:lvl>
    <w:lvl w:ilvl="2" w:tplc="E66EBD80">
      <w:numFmt w:val="bullet"/>
      <w:lvlText w:val="•"/>
      <w:lvlJc w:val="left"/>
      <w:pPr>
        <w:ind w:left="2214" w:hanging="334"/>
      </w:pPr>
      <w:rPr>
        <w:rFonts w:hint="default"/>
        <w:lang w:val="en-US" w:eastAsia="en-US" w:bidi="ar-SA"/>
      </w:rPr>
    </w:lvl>
    <w:lvl w:ilvl="3" w:tplc="71A685BA">
      <w:numFmt w:val="bullet"/>
      <w:lvlText w:val="•"/>
      <w:lvlJc w:val="left"/>
      <w:pPr>
        <w:ind w:left="2961" w:hanging="334"/>
      </w:pPr>
      <w:rPr>
        <w:rFonts w:hint="default"/>
        <w:lang w:val="en-US" w:eastAsia="en-US" w:bidi="ar-SA"/>
      </w:rPr>
    </w:lvl>
    <w:lvl w:ilvl="4" w:tplc="CAC8F726">
      <w:numFmt w:val="bullet"/>
      <w:lvlText w:val="•"/>
      <w:lvlJc w:val="left"/>
      <w:pPr>
        <w:ind w:left="3708" w:hanging="334"/>
      </w:pPr>
      <w:rPr>
        <w:rFonts w:hint="default"/>
        <w:lang w:val="en-US" w:eastAsia="en-US" w:bidi="ar-SA"/>
      </w:rPr>
    </w:lvl>
    <w:lvl w:ilvl="5" w:tplc="FB8CB448">
      <w:numFmt w:val="bullet"/>
      <w:lvlText w:val="•"/>
      <w:lvlJc w:val="left"/>
      <w:pPr>
        <w:ind w:left="4456" w:hanging="334"/>
      </w:pPr>
      <w:rPr>
        <w:rFonts w:hint="default"/>
        <w:lang w:val="en-US" w:eastAsia="en-US" w:bidi="ar-SA"/>
      </w:rPr>
    </w:lvl>
    <w:lvl w:ilvl="6" w:tplc="B69ABBEA">
      <w:numFmt w:val="bullet"/>
      <w:lvlText w:val="•"/>
      <w:lvlJc w:val="left"/>
      <w:pPr>
        <w:ind w:left="5203" w:hanging="334"/>
      </w:pPr>
      <w:rPr>
        <w:rFonts w:hint="default"/>
        <w:lang w:val="en-US" w:eastAsia="en-US" w:bidi="ar-SA"/>
      </w:rPr>
    </w:lvl>
    <w:lvl w:ilvl="7" w:tplc="94E4752A">
      <w:numFmt w:val="bullet"/>
      <w:lvlText w:val="•"/>
      <w:lvlJc w:val="left"/>
      <w:pPr>
        <w:ind w:left="5950" w:hanging="334"/>
      </w:pPr>
      <w:rPr>
        <w:rFonts w:hint="default"/>
        <w:lang w:val="en-US" w:eastAsia="en-US" w:bidi="ar-SA"/>
      </w:rPr>
    </w:lvl>
    <w:lvl w:ilvl="8" w:tplc="64C2007E">
      <w:numFmt w:val="bullet"/>
      <w:lvlText w:val="•"/>
      <w:lvlJc w:val="left"/>
      <w:pPr>
        <w:ind w:left="6697" w:hanging="334"/>
      </w:pPr>
      <w:rPr>
        <w:rFonts w:hint="default"/>
        <w:lang w:val="en-US" w:eastAsia="en-US" w:bidi="ar-SA"/>
      </w:rPr>
    </w:lvl>
  </w:abstractNum>
  <w:abstractNum w:abstractNumId="3" w15:restartNumberingAfterBreak="0">
    <w:nsid w:val="081B30E9"/>
    <w:multiLevelType w:val="hybridMultilevel"/>
    <w:tmpl w:val="3000E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855C48"/>
    <w:multiLevelType w:val="hybridMultilevel"/>
    <w:tmpl w:val="441C3E2E"/>
    <w:lvl w:ilvl="0" w:tplc="A1FE20E2">
      <w:start w:val="1"/>
      <w:numFmt w:val="decimal"/>
      <w:lvlText w:val="%1."/>
      <w:lvlJc w:val="left"/>
      <w:pPr>
        <w:ind w:left="720" w:hanging="360"/>
      </w:pPr>
      <w:rPr>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202630"/>
    <w:multiLevelType w:val="hybridMultilevel"/>
    <w:tmpl w:val="386858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338724B"/>
    <w:multiLevelType w:val="hybridMultilevel"/>
    <w:tmpl w:val="E7C4E60C"/>
    <w:lvl w:ilvl="0" w:tplc="FFFFFFFF">
      <w:start w:val="1"/>
      <w:numFmt w:val="decimal"/>
      <w:lvlText w:val="%1."/>
      <w:lvlJc w:val="left"/>
      <w:pPr>
        <w:ind w:left="720" w:hanging="360"/>
      </w:pPr>
      <w:rPr>
        <w:i w:val="0"/>
        <w:iCs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3B70E3D"/>
    <w:multiLevelType w:val="hybridMultilevel"/>
    <w:tmpl w:val="BF9A1EC4"/>
    <w:lvl w:ilvl="0" w:tplc="3FF88678">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2C7C8D"/>
    <w:multiLevelType w:val="hybridMultilevel"/>
    <w:tmpl w:val="EBB411D0"/>
    <w:lvl w:ilvl="0" w:tplc="3FF88678">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3679E0"/>
    <w:multiLevelType w:val="hybridMultilevel"/>
    <w:tmpl w:val="E5FEF2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2CF6B95"/>
    <w:multiLevelType w:val="hybridMultilevel"/>
    <w:tmpl w:val="76029696"/>
    <w:lvl w:ilvl="0" w:tplc="0409000F">
      <w:start w:val="4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523358"/>
    <w:multiLevelType w:val="hybridMultilevel"/>
    <w:tmpl w:val="A5FA0092"/>
    <w:lvl w:ilvl="0" w:tplc="EE409D98">
      <w:start w:val="16"/>
      <w:numFmt w:val="decimal"/>
      <w:lvlText w:val="%1."/>
      <w:lvlJc w:val="left"/>
      <w:pPr>
        <w:ind w:left="822" w:hanging="334"/>
        <w:jc w:val="right"/>
      </w:pPr>
      <w:rPr>
        <w:rFonts w:ascii="Arial" w:eastAsia="Arial" w:hAnsi="Arial" w:cs="Arial" w:hint="default"/>
        <w:b w:val="0"/>
        <w:bCs w:val="0"/>
        <w:i w:val="0"/>
        <w:iCs w:val="0"/>
        <w:spacing w:val="0"/>
        <w:w w:val="100"/>
        <w:sz w:val="20"/>
        <w:szCs w:val="20"/>
        <w:lang w:val="en-US" w:eastAsia="en-US" w:bidi="ar-SA"/>
      </w:rPr>
    </w:lvl>
    <w:lvl w:ilvl="1" w:tplc="06A679DC">
      <w:numFmt w:val="bullet"/>
      <w:lvlText w:val="•"/>
      <w:lvlJc w:val="left"/>
      <w:pPr>
        <w:ind w:left="1503" w:hanging="334"/>
      </w:pPr>
      <w:rPr>
        <w:rFonts w:hint="default"/>
        <w:lang w:val="en-US" w:eastAsia="en-US" w:bidi="ar-SA"/>
      </w:rPr>
    </w:lvl>
    <w:lvl w:ilvl="2" w:tplc="8C40FE8E">
      <w:numFmt w:val="bullet"/>
      <w:lvlText w:val="•"/>
      <w:lvlJc w:val="left"/>
      <w:pPr>
        <w:ind w:left="2187" w:hanging="334"/>
      </w:pPr>
      <w:rPr>
        <w:rFonts w:hint="default"/>
        <w:lang w:val="en-US" w:eastAsia="en-US" w:bidi="ar-SA"/>
      </w:rPr>
    </w:lvl>
    <w:lvl w:ilvl="3" w:tplc="3ED26554">
      <w:numFmt w:val="bullet"/>
      <w:lvlText w:val="•"/>
      <w:lvlJc w:val="left"/>
      <w:pPr>
        <w:ind w:left="2871" w:hanging="334"/>
      </w:pPr>
      <w:rPr>
        <w:rFonts w:hint="default"/>
        <w:lang w:val="en-US" w:eastAsia="en-US" w:bidi="ar-SA"/>
      </w:rPr>
    </w:lvl>
    <w:lvl w:ilvl="4" w:tplc="DB9EB4BE">
      <w:numFmt w:val="bullet"/>
      <w:lvlText w:val="•"/>
      <w:lvlJc w:val="left"/>
      <w:pPr>
        <w:ind w:left="3555" w:hanging="334"/>
      </w:pPr>
      <w:rPr>
        <w:rFonts w:hint="default"/>
        <w:lang w:val="en-US" w:eastAsia="en-US" w:bidi="ar-SA"/>
      </w:rPr>
    </w:lvl>
    <w:lvl w:ilvl="5" w:tplc="8BB88FC0">
      <w:numFmt w:val="bullet"/>
      <w:lvlText w:val="•"/>
      <w:lvlJc w:val="left"/>
      <w:pPr>
        <w:ind w:left="4239" w:hanging="334"/>
      </w:pPr>
      <w:rPr>
        <w:rFonts w:hint="default"/>
        <w:lang w:val="en-US" w:eastAsia="en-US" w:bidi="ar-SA"/>
      </w:rPr>
    </w:lvl>
    <w:lvl w:ilvl="6" w:tplc="2AFC62F0">
      <w:numFmt w:val="bullet"/>
      <w:lvlText w:val="•"/>
      <w:lvlJc w:val="left"/>
      <w:pPr>
        <w:ind w:left="4922" w:hanging="334"/>
      </w:pPr>
      <w:rPr>
        <w:rFonts w:hint="default"/>
        <w:lang w:val="en-US" w:eastAsia="en-US" w:bidi="ar-SA"/>
      </w:rPr>
    </w:lvl>
    <w:lvl w:ilvl="7" w:tplc="004A93F4">
      <w:numFmt w:val="bullet"/>
      <w:lvlText w:val="•"/>
      <w:lvlJc w:val="left"/>
      <w:pPr>
        <w:ind w:left="5606" w:hanging="334"/>
      </w:pPr>
      <w:rPr>
        <w:rFonts w:hint="default"/>
        <w:lang w:val="en-US" w:eastAsia="en-US" w:bidi="ar-SA"/>
      </w:rPr>
    </w:lvl>
    <w:lvl w:ilvl="8" w:tplc="73223AB0">
      <w:numFmt w:val="bullet"/>
      <w:lvlText w:val="•"/>
      <w:lvlJc w:val="left"/>
      <w:pPr>
        <w:ind w:left="6290" w:hanging="334"/>
      </w:pPr>
      <w:rPr>
        <w:rFonts w:hint="default"/>
        <w:lang w:val="en-US" w:eastAsia="en-US" w:bidi="ar-SA"/>
      </w:rPr>
    </w:lvl>
  </w:abstractNum>
  <w:abstractNum w:abstractNumId="12" w15:restartNumberingAfterBreak="0">
    <w:nsid w:val="4CF522CD"/>
    <w:multiLevelType w:val="hybridMultilevel"/>
    <w:tmpl w:val="83E454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E71909"/>
    <w:multiLevelType w:val="hybridMultilevel"/>
    <w:tmpl w:val="431029D0"/>
    <w:lvl w:ilvl="0" w:tplc="3FF88678">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694143"/>
    <w:multiLevelType w:val="hybridMultilevel"/>
    <w:tmpl w:val="A796A160"/>
    <w:lvl w:ilvl="0" w:tplc="53043B90">
      <w:start w:val="1"/>
      <w:numFmt w:val="bullet"/>
      <w:lvlText w:val=""/>
      <w:lvlJc w:val="left"/>
      <w:pPr>
        <w:ind w:left="720" w:hanging="360"/>
      </w:pPr>
      <w:rPr>
        <w:rFonts w:ascii="Symbol" w:hAnsi="Symbol" w:hint="default"/>
        <w:b w:val="0"/>
        <w:bCs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3D31FFA"/>
    <w:multiLevelType w:val="hybridMultilevel"/>
    <w:tmpl w:val="DCFC48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1E1DB1"/>
    <w:multiLevelType w:val="hybridMultilevel"/>
    <w:tmpl w:val="AE206F42"/>
    <w:lvl w:ilvl="0" w:tplc="AFE808E0">
      <w:start w:val="2"/>
      <w:numFmt w:val="decimal"/>
      <w:lvlText w:val="%1."/>
      <w:lvlJc w:val="left"/>
      <w:pPr>
        <w:ind w:left="308" w:hanging="223"/>
        <w:jc w:val="right"/>
      </w:pPr>
      <w:rPr>
        <w:rFonts w:ascii="Arial" w:eastAsia="Arial" w:hAnsi="Arial" w:cs="Arial" w:hint="default"/>
        <w:b w:val="0"/>
        <w:bCs w:val="0"/>
        <w:i w:val="0"/>
        <w:iCs w:val="0"/>
        <w:spacing w:val="0"/>
        <w:w w:val="100"/>
        <w:sz w:val="20"/>
        <w:szCs w:val="20"/>
        <w:lang w:val="en-US" w:eastAsia="en-US" w:bidi="ar-SA"/>
      </w:rPr>
    </w:lvl>
    <w:lvl w:ilvl="1" w:tplc="E2F0A8E2">
      <w:numFmt w:val="bullet"/>
      <w:lvlText w:val="•"/>
      <w:lvlJc w:val="left"/>
      <w:pPr>
        <w:ind w:left="1448" w:hanging="223"/>
      </w:pPr>
      <w:rPr>
        <w:rFonts w:hint="default"/>
        <w:lang w:val="en-US" w:eastAsia="en-US" w:bidi="ar-SA"/>
      </w:rPr>
    </w:lvl>
    <w:lvl w:ilvl="2" w:tplc="6BB2138E">
      <w:numFmt w:val="bullet"/>
      <w:lvlText w:val="•"/>
      <w:lvlJc w:val="left"/>
      <w:pPr>
        <w:ind w:left="2596" w:hanging="223"/>
      </w:pPr>
      <w:rPr>
        <w:rFonts w:hint="default"/>
        <w:lang w:val="en-US" w:eastAsia="en-US" w:bidi="ar-SA"/>
      </w:rPr>
    </w:lvl>
    <w:lvl w:ilvl="3" w:tplc="79727FDE">
      <w:numFmt w:val="bullet"/>
      <w:lvlText w:val="•"/>
      <w:lvlJc w:val="left"/>
      <w:pPr>
        <w:ind w:left="3744" w:hanging="223"/>
      </w:pPr>
      <w:rPr>
        <w:rFonts w:hint="default"/>
        <w:lang w:val="en-US" w:eastAsia="en-US" w:bidi="ar-SA"/>
      </w:rPr>
    </w:lvl>
    <w:lvl w:ilvl="4" w:tplc="0E60F0D0">
      <w:numFmt w:val="bullet"/>
      <w:lvlText w:val="•"/>
      <w:lvlJc w:val="left"/>
      <w:pPr>
        <w:ind w:left="4892" w:hanging="223"/>
      </w:pPr>
      <w:rPr>
        <w:rFonts w:hint="default"/>
        <w:lang w:val="en-US" w:eastAsia="en-US" w:bidi="ar-SA"/>
      </w:rPr>
    </w:lvl>
    <w:lvl w:ilvl="5" w:tplc="EC701966">
      <w:numFmt w:val="bullet"/>
      <w:lvlText w:val="•"/>
      <w:lvlJc w:val="left"/>
      <w:pPr>
        <w:ind w:left="6040" w:hanging="223"/>
      </w:pPr>
      <w:rPr>
        <w:rFonts w:hint="default"/>
        <w:lang w:val="en-US" w:eastAsia="en-US" w:bidi="ar-SA"/>
      </w:rPr>
    </w:lvl>
    <w:lvl w:ilvl="6" w:tplc="D8D4E756">
      <w:numFmt w:val="bullet"/>
      <w:lvlText w:val="•"/>
      <w:lvlJc w:val="left"/>
      <w:pPr>
        <w:ind w:left="7188" w:hanging="223"/>
      </w:pPr>
      <w:rPr>
        <w:rFonts w:hint="default"/>
        <w:lang w:val="en-US" w:eastAsia="en-US" w:bidi="ar-SA"/>
      </w:rPr>
    </w:lvl>
    <w:lvl w:ilvl="7" w:tplc="64349BF4">
      <w:numFmt w:val="bullet"/>
      <w:lvlText w:val="•"/>
      <w:lvlJc w:val="left"/>
      <w:pPr>
        <w:ind w:left="8336" w:hanging="223"/>
      </w:pPr>
      <w:rPr>
        <w:rFonts w:hint="default"/>
        <w:lang w:val="en-US" w:eastAsia="en-US" w:bidi="ar-SA"/>
      </w:rPr>
    </w:lvl>
    <w:lvl w:ilvl="8" w:tplc="8CFABFC8">
      <w:numFmt w:val="bullet"/>
      <w:lvlText w:val="•"/>
      <w:lvlJc w:val="left"/>
      <w:pPr>
        <w:ind w:left="9484" w:hanging="223"/>
      </w:pPr>
      <w:rPr>
        <w:rFonts w:hint="default"/>
        <w:lang w:val="en-US" w:eastAsia="en-US" w:bidi="ar-SA"/>
      </w:rPr>
    </w:lvl>
  </w:abstractNum>
  <w:abstractNum w:abstractNumId="17" w15:restartNumberingAfterBreak="0">
    <w:nsid w:val="5AB1012E"/>
    <w:multiLevelType w:val="multilevel"/>
    <w:tmpl w:val="C2CCA4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1BE05A3"/>
    <w:multiLevelType w:val="hybridMultilevel"/>
    <w:tmpl w:val="F5A09A9E"/>
    <w:lvl w:ilvl="0" w:tplc="4BFA2714">
      <w:start w:val="1"/>
      <w:numFmt w:val="decimal"/>
      <w:lvlText w:val="%1)"/>
      <w:lvlJc w:val="left"/>
      <w:pPr>
        <w:ind w:left="720" w:hanging="360"/>
      </w:pPr>
      <w:rPr>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24403C"/>
    <w:multiLevelType w:val="hybridMultilevel"/>
    <w:tmpl w:val="18BA1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255344"/>
    <w:multiLevelType w:val="hybridMultilevel"/>
    <w:tmpl w:val="BFB891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515137C"/>
    <w:multiLevelType w:val="hybridMultilevel"/>
    <w:tmpl w:val="697A0E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73A787A"/>
    <w:multiLevelType w:val="hybridMultilevel"/>
    <w:tmpl w:val="85521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FF2912"/>
    <w:multiLevelType w:val="hybridMultilevel"/>
    <w:tmpl w:val="19BC81B6"/>
    <w:lvl w:ilvl="0" w:tplc="85C65CF8">
      <w:start w:val="1"/>
      <w:numFmt w:val="decimal"/>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9E04A6"/>
    <w:multiLevelType w:val="hybridMultilevel"/>
    <w:tmpl w:val="19DA4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442995"/>
    <w:multiLevelType w:val="hybridMultilevel"/>
    <w:tmpl w:val="E3FE2FE0"/>
    <w:lvl w:ilvl="0" w:tplc="0409000F">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3704E6"/>
    <w:multiLevelType w:val="hybridMultilevel"/>
    <w:tmpl w:val="5B6460A8"/>
    <w:lvl w:ilvl="0" w:tplc="A1FE20E2">
      <w:start w:val="1"/>
      <w:numFmt w:val="decimal"/>
      <w:lvlText w:val="%1."/>
      <w:lvlJc w:val="left"/>
      <w:pPr>
        <w:ind w:left="720" w:hanging="360"/>
      </w:pPr>
      <w:rPr>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AA4FFC"/>
    <w:multiLevelType w:val="hybridMultilevel"/>
    <w:tmpl w:val="5FB898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222A6D"/>
    <w:multiLevelType w:val="hybridMultilevel"/>
    <w:tmpl w:val="8A844A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040667466">
    <w:abstractNumId w:val="11"/>
  </w:num>
  <w:num w:numId="2" w16cid:durableId="404648174">
    <w:abstractNumId w:val="2"/>
  </w:num>
  <w:num w:numId="3" w16cid:durableId="2069107964">
    <w:abstractNumId w:val="16"/>
  </w:num>
  <w:num w:numId="4" w16cid:durableId="588857052">
    <w:abstractNumId w:val="9"/>
  </w:num>
  <w:num w:numId="5" w16cid:durableId="1660495473">
    <w:abstractNumId w:val="28"/>
  </w:num>
  <w:num w:numId="6" w16cid:durableId="956183148">
    <w:abstractNumId w:val="5"/>
  </w:num>
  <w:num w:numId="7" w16cid:durableId="1923100497">
    <w:abstractNumId w:val="20"/>
  </w:num>
  <w:num w:numId="8" w16cid:durableId="462309545">
    <w:abstractNumId w:val="14"/>
  </w:num>
  <w:num w:numId="9" w16cid:durableId="1233731770">
    <w:abstractNumId w:val="21"/>
  </w:num>
  <w:num w:numId="10" w16cid:durableId="301934231">
    <w:abstractNumId w:val="17"/>
  </w:num>
  <w:num w:numId="11" w16cid:durableId="1698002021">
    <w:abstractNumId w:val="23"/>
  </w:num>
  <w:num w:numId="12" w16cid:durableId="619073123">
    <w:abstractNumId w:val="0"/>
  </w:num>
  <w:num w:numId="13" w16cid:durableId="132449171">
    <w:abstractNumId w:val="10"/>
  </w:num>
  <w:num w:numId="14" w16cid:durableId="1895919856">
    <w:abstractNumId w:val="25"/>
  </w:num>
  <w:num w:numId="15" w16cid:durableId="1624000869">
    <w:abstractNumId w:val="18"/>
  </w:num>
  <w:num w:numId="16" w16cid:durableId="1543206499">
    <w:abstractNumId w:val="27"/>
  </w:num>
  <w:num w:numId="17" w16cid:durableId="356396777">
    <w:abstractNumId w:val="15"/>
  </w:num>
  <w:num w:numId="18" w16cid:durableId="917443655">
    <w:abstractNumId w:val="4"/>
  </w:num>
  <w:num w:numId="19" w16cid:durableId="783426004">
    <w:abstractNumId w:val="22"/>
  </w:num>
  <w:num w:numId="20" w16cid:durableId="437796839">
    <w:abstractNumId w:val="12"/>
  </w:num>
  <w:num w:numId="21" w16cid:durableId="1200750971">
    <w:abstractNumId w:val="24"/>
  </w:num>
  <w:num w:numId="22" w16cid:durableId="904338065">
    <w:abstractNumId w:val="19"/>
  </w:num>
  <w:num w:numId="23" w16cid:durableId="1839534547">
    <w:abstractNumId w:val="1"/>
  </w:num>
  <w:num w:numId="24" w16cid:durableId="822697669">
    <w:abstractNumId w:val="3"/>
  </w:num>
  <w:num w:numId="25" w16cid:durableId="160705221">
    <w:abstractNumId w:val="7"/>
  </w:num>
  <w:num w:numId="26" w16cid:durableId="419257434">
    <w:abstractNumId w:val="8"/>
  </w:num>
  <w:num w:numId="27" w16cid:durableId="181095480">
    <w:abstractNumId w:val="13"/>
  </w:num>
  <w:num w:numId="28" w16cid:durableId="2066759760">
    <w:abstractNumId w:val="26"/>
  </w:num>
  <w:num w:numId="29" w16cid:durableId="9451915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DB0"/>
    <w:rsid w:val="00002B89"/>
    <w:rsid w:val="00003CD2"/>
    <w:rsid w:val="00003DC2"/>
    <w:rsid w:val="000117C7"/>
    <w:rsid w:val="00021D49"/>
    <w:rsid w:val="00024926"/>
    <w:rsid w:val="00025A4D"/>
    <w:rsid w:val="00032361"/>
    <w:rsid w:val="00035BE3"/>
    <w:rsid w:val="0004515E"/>
    <w:rsid w:val="00051B39"/>
    <w:rsid w:val="000521AF"/>
    <w:rsid w:val="00063D16"/>
    <w:rsid w:val="00071022"/>
    <w:rsid w:val="000819F7"/>
    <w:rsid w:val="00084D91"/>
    <w:rsid w:val="000869AE"/>
    <w:rsid w:val="0008748B"/>
    <w:rsid w:val="000878FD"/>
    <w:rsid w:val="000903A0"/>
    <w:rsid w:val="00092A3C"/>
    <w:rsid w:val="00095954"/>
    <w:rsid w:val="000A1E5A"/>
    <w:rsid w:val="000A2387"/>
    <w:rsid w:val="000A3A35"/>
    <w:rsid w:val="000B79B4"/>
    <w:rsid w:val="000C0A82"/>
    <w:rsid w:val="000C12F9"/>
    <w:rsid w:val="000C2500"/>
    <w:rsid w:val="000C4E66"/>
    <w:rsid w:val="000C5B2A"/>
    <w:rsid w:val="000D2074"/>
    <w:rsid w:val="000E1465"/>
    <w:rsid w:val="000E5093"/>
    <w:rsid w:val="000E6F79"/>
    <w:rsid w:val="000F18AF"/>
    <w:rsid w:val="000F2AE9"/>
    <w:rsid w:val="000F3DD2"/>
    <w:rsid w:val="001065D2"/>
    <w:rsid w:val="00110B12"/>
    <w:rsid w:val="0012053E"/>
    <w:rsid w:val="00124A05"/>
    <w:rsid w:val="00124E51"/>
    <w:rsid w:val="00130224"/>
    <w:rsid w:val="00131B13"/>
    <w:rsid w:val="00140A9D"/>
    <w:rsid w:val="00145B5D"/>
    <w:rsid w:val="0015064D"/>
    <w:rsid w:val="001513B5"/>
    <w:rsid w:val="00156607"/>
    <w:rsid w:val="00161518"/>
    <w:rsid w:val="00167549"/>
    <w:rsid w:val="00171F5C"/>
    <w:rsid w:val="001736B7"/>
    <w:rsid w:val="00191446"/>
    <w:rsid w:val="001955C2"/>
    <w:rsid w:val="001A079D"/>
    <w:rsid w:val="001A44DD"/>
    <w:rsid w:val="001A682F"/>
    <w:rsid w:val="001A7DB9"/>
    <w:rsid w:val="001A7FEB"/>
    <w:rsid w:val="001B00EA"/>
    <w:rsid w:val="001B0648"/>
    <w:rsid w:val="001B6A9E"/>
    <w:rsid w:val="001D0FE0"/>
    <w:rsid w:val="001D51F6"/>
    <w:rsid w:val="001D6BE6"/>
    <w:rsid w:val="001D6E50"/>
    <w:rsid w:val="001E15E4"/>
    <w:rsid w:val="001E7794"/>
    <w:rsid w:val="001F38EA"/>
    <w:rsid w:val="001F3AA6"/>
    <w:rsid w:val="00206AA9"/>
    <w:rsid w:val="002117AC"/>
    <w:rsid w:val="002166FE"/>
    <w:rsid w:val="00216C63"/>
    <w:rsid w:val="00223820"/>
    <w:rsid w:val="00223D21"/>
    <w:rsid w:val="002253C2"/>
    <w:rsid w:val="0023111F"/>
    <w:rsid w:val="00241626"/>
    <w:rsid w:val="00245662"/>
    <w:rsid w:val="00251B0A"/>
    <w:rsid w:val="00251CEE"/>
    <w:rsid w:val="00252106"/>
    <w:rsid w:val="002546B5"/>
    <w:rsid w:val="00272906"/>
    <w:rsid w:val="00275195"/>
    <w:rsid w:val="00275C2E"/>
    <w:rsid w:val="002770A7"/>
    <w:rsid w:val="00283843"/>
    <w:rsid w:val="00291F06"/>
    <w:rsid w:val="00292A1A"/>
    <w:rsid w:val="002A44B7"/>
    <w:rsid w:val="002B42A5"/>
    <w:rsid w:val="002B4E16"/>
    <w:rsid w:val="002C0832"/>
    <w:rsid w:val="002C165D"/>
    <w:rsid w:val="002C3ACC"/>
    <w:rsid w:val="002D1336"/>
    <w:rsid w:val="002D51DF"/>
    <w:rsid w:val="002E20B3"/>
    <w:rsid w:val="002E4879"/>
    <w:rsid w:val="002E50CE"/>
    <w:rsid w:val="002E6AD1"/>
    <w:rsid w:val="002F1B5E"/>
    <w:rsid w:val="002F58D9"/>
    <w:rsid w:val="002F6F73"/>
    <w:rsid w:val="00304FAB"/>
    <w:rsid w:val="00306D37"/>
    <w:rsid w:val="003100F6"/>
    <w:rsid w:val="00316E35"/>
    <w:rsid w:val="003174C1"/>
    <w:rsid w:val="00321253"/>
    <w:rsid w:val="00322000"/>
    <w:rsid w:val="0032272A"/>
    <w:rsid w:val="0032283C"/>
    <w:rsid w:val="003252B4"/>
    <w:rsid w:val="003265F6"/>
    <w:rsid w:val="003276BA"/>
    <w:rsid w:val="00330632"/>
    <w:rsid w:val="003347EC"/>
    <w:rsid w:val="0033576B"/>
    <w:rsid w:val="00337538"/>
    <w:rsid w:val="00341996"/>
    <w:rsid w:val="00343EF9"/>
    <w:rsid w:val="00343F93"/>
    <w:rsid w:val="00346137"/>
    <w:rsid w:val="003502F3"/>
    <w:rsid w:val="003516CA"/>
    <w:rsid w:val="00356FA2"/>
    <w:rsid w:val="00357BB2"/>
    <w:rsid w:val="003601F0"/>
    <w:rsid w:val="003632C3"/>
    <w:rsid w:val="00365B20"/>
    <w:rsid w:val="003710D6"/>
    <w:rsid w:val="003713EE"/>
    <w:rsid w:val="003719F8"/>
    <w:rsid w:val="00374869"/>
    <w:rsid w:val="00381085"/>
    <w:rsid w:val="00381AEF"/>
    <w:rsid w:val="003872C8"/>
    <w:rsid w:val="003918D5"/>
    <w:rsid w:val="003919C2"/>
    <w:rsid w:val="00395966"/>
    <w:rsid w:val="003A1452"/>
    <w:rsid w:val="003B227F"/>
    <w:rsid w:val="003B4ED1"/>
    <w:rsid w:val="003B572E"/>
    <w:rsid w:val="003C05A7"/>
    <w:rsid w:val="003C086E"/>
    <w:rsid w:val="003C400F"/>
    <w:rsid w:val="003D0AED"/>
    <w:rsid w:val="003D0DC9"/>
    <w:rsid w:val="003F01F9"/>
    <w:rsid w:val="003F0470"/>
    <w:rsid w:val="003F1DD2"/>
    <w:rsid w:val="003F7912"/>
    <w:rsid w:val="0040129E"/>
    <w:rsid w:val="004018D7"/>
    <w:rsid w:val="00405245"/>
    <w:rsid w:val="00415CE8"/>
    <w:rsid w:val="00417C1F"/>
    <w:rsid w:val="00422B0D"/>
    <w:rsid w:val="00423574"/>
    <w:rsid w:val="004364D3"/>
    <w:rsid w:val="00444918"/>
    <w:rsid w:val="00444DA8"/>
    <w:rsid w:val="004466FD"/>
    <w:rsid w:val="00446960"/>
    <w:rsid w:val="0045183E"/>
    <w:rsid w:val="00452E3B"/>
    <w:rsid w:val="004774CF"/>
    <w:rsid w:val="004778BA"/>
    <w:rsid w:val="00484026"/>
    <w:rsid w:val="00484E60"/>
    <w:rsid w:val="00490D13"/>
    <w:rsid w:val="00491951"/>
    <w:rsid w:val="00491E8C"/>
    <w:rsid w:val="004928BC"/>
    <w:rsid w:val="00495BB1"/>
    <w:rsid w:val="00497415"/>
    <w:rsid w:val="004A3510"/>
    <w:rsid w:val="004A481C"/>
    <w:rsid w:val="004A49ED"/>
    <w:rsid w:val="004A4ECB"/>
    <w:rsid w:val="004A6A26"/>
    <w:rsid w:val="004A758E"/>
    <w:rsid w:val="004B1C6E"/>
    <w:rsid w:val="004B424B"/>
    <w:rsid w:val="004B7A74"/>
    <w:rsid w:val="004C4098"/>
    <w:rsid w:val="004C50FC"/>
    <w:rsid w:val="004C7E7E"/>
    <w:rsid w:val="004D054A"/>
    <w:rsid w:val="004D5342"/>
    <w:rsid w:val="004E5812"/>
    <w:rsid w:val="004E640C"/>
    <w:rsid w:val="004F129D"/>
    <w:rsid w:val="004F7932"/>
    <w:rsid w:val="00506CFA"/>
    <w:rsid w:val="00512EF1"/>
    <w:rsid w:val="00513688"/>
    <w:rsid w:val="00516060"/>
    <w:rsid w:val="00516CB6"/>
    <w:rsid w:val="00520946"/>
    <w:rsid w:val="0052654F"/>
    <w:rsid w:val="005270DC"/>
    <w:rsid w:val="0054282C"/>
    <w:rsid w:val="00544BE5"/>
    <w:rsid w:val="005518FB"/>
    <w:rsid w:val="0055554B"/>
    <w:rsid w:val="00556310"/>
    <w:rsid w:val="00565A2F"/>
    <w:rsid w:val="00571663"/>
    <w:rsid w:val="00575C85"/>
    <w:rsid w:val="00582E95"/>
    <w:rsid w:val="005835AE"/>
    <w:rsid w:val="005917E9"/>
    <w:rsid w:val="00594606"/>
    <w:rsid w:val="00596BAD"/>
    <w:rsid w:val="005A2FFE"/>
    <w:rsid w:val="005A3301"/>
    <w:rsid w:val="005A53B1"/>
    <w:rsid w:val="005A6E2C"/>
    <w:rsid w:val="005B1F66"/>
    <w:rsid w:val="005B6C56"/>
    <w:rsid w:val="005C0AC4"/>
    <w:rsid w:val="005C7A57"/>
    <w:rsid w:val="005D3E53"/>
    <w:rsid w:val="005E0015"/>
    <w:rsid w:val="005E2575"/>
    <w:rsid w:val="005E2A62"/>
    <w:rsid w:val="005F303D"/>
    <w:rsid w:val="005F4042"/>
    <w:rsid w:val="005F4F02"/>
    <w:rsid w:val="00600E9B"/>
    <w:rsid w:val="0060318C"/>
    <w:rsid w:val="00606018"/>
    <w:rsid w:val="00612377"/>
    <w:rsid w:val="00616B26"/>
    <w:rsid w:val="00617C8A"/>
    <w:rsid w:val="006222FD"/>
    <w:rsid w:val="00622A48"/>
    <w:rsid w:val="00637537"/>
    <w:rsid w:val="00646778"/>
    <w:rsid w:val="00652203"/>
    <w:rsid w:val="006540D8"/>
    <w:rsid w:val="00656DD3"/>
    <w:rsid w:val="00660061"/>
    <w:rsid w:val="00662D84"/>
    <w:rsid w:val="006640E4"/>
    <w:rsid w:val="00665BFA"/>
    <w:rsid w:val="00666350"/>
    <w:rsid w:val="0067657D"/>
    <w:rsid w:val="006808C5"/>
    <w:rsid w:val="00683A4C"/>
    <w:rsid w:val="00683AD0"/>
    <w:rsid w:val="00694ED9"/>
    <w:rsid w:val="006A2C87"/>
    <w:rsid w:val="006A2EA2"/>
    <w:rsid w:val="006A6566"/>
    <w:rsid w:val="006A660C"/>
    <w:rsid w:val="006B12EB"/>
    <w:rsid w:val="006B6020"/>
    <w:rsid w:val="006C2D46"/>
    <w:rsid w:val="006C65D5"/>
    <w:rsid w:val="006C6AB1"/>
    <w:rsid w:val="006D3EEA"/>
    <w:rsid w:val="006D542F"/>
    <w:rsid w:val="006D72F1"/>
    <w:rsid w:val="006E6ECE"/>
    <w:rsid w:val="00705408"/>
    <w:rsid w:val="007068FC"/>
    <w:rsid w:val="007130F9"/>
    <w:rsid w:val="007157D3"/>
    <w:rsid w:val="00723D3C"/>
    <w:rsid w:val="00725402"/>
    <w:rsid w:val="0072781E"/>
    <w:rsid w:val="00731281"/>
    <w:rsid w:val="00732002"/>
    <w:rsid w:val="00733097"/>
    <w:rsid w:val="00734C8B"/>
    <w:rsid w:val="00740D71"/>
    <w:rsid w:val="0074272B"/>
    <w:rsid w:val="007432DC"/>
    <w:rsid w:val="007454E0"/>
    <w:rsid w:val="00751D3D"/>
    <w:rsid w:val="00752161"/>
    <w:rsid w:val="0075666B"/>
    <w:rsid w:val="007574B4"/>
    <w:rsid w:val="00771EF5"/>
    <w:rsid w:val="00772268"/>
    <w:rsid w:val="007732D9"/>
    <w:rsid w:val="00776D82"/>
    <w:rsid w:val="007853E4"/>
    <w:rsid w:val="00785F3F"/>
    <w:rsid w:val="0078737D"/>
    <w:rsid w:val="007933D3"/>
    <w:rsid w:val="007938D7"/>
    <w:rsid w:val="0079496B"/>
    <w:rsid w:val="007950C7"/>
    <w:rsid w:val="007956DB"/>
    <w:rsid w:val="007A297C"/>
    <w:rsid w:val="007B5555"/>
    <w:rsid w:val="007C15C2"/>
    <w:rsid w:val="007C59CD"/>
    <w:rsid w:val="007D33D8"/>
    <w:rsid w:val="007D4DAD"/>
    <w:rsid w:val="007D5634"/>
    <w:rsid w:val="007E45DE"/>
    <w:rsid w:val="007E722C"/>
    <w:rsid w:val="007F1B29"/>
    <w:rsid w:val="007F1E90"/>
    <w:rsid w:val="007F278F"/>
    <w:rsid w:val="007F4A99"/>
    <w:rsid w:val="007F7F73"/>
    <w:rsid w:val="00803F64"/>
    <w:rsid w:val="00806685"/>
    <w:rsid w:val="00806FC4"/>
    <w:rsid w:val="00812D86"/>
    <w:rsid w:val="008141A8"/>
    <w:rsid w:val="008152CB"/>
    <w:rsid w:val="008217F6"/>
    <w:rsid w:val="00821B14"/>
    <w:rsid w:val="00824BD6"/>
    <w:rsid w:val="00833036"/>
    <w:rsid w:val="00845911"/>
    <w:rsid w:val="00854422"/>
    <w:rsid w:val="008551D7"/>
    <w:rsid w:val="00855AA8"/>
    <w:rsid w:val="00864AA9"/>
    <w:rsid w:val="00871AB0"/>
    <w:rsid w:val="00871C97"/>
    <w:rsid w:val="0088177E"/>
    <w:rsid w:val="00885F4B"/>
    <w:rsid w:val="00894E68"/>
    <w:rsid w:val="00896B8A"/>
    <w:rsid w:val="00897689"/>
    <w:rsid w:val="008A0798"/>
    <w:rsid w:val="008A2252"/>
    <w:rsid w:val="008A3A6A"/>
    <w:rsid w:val="008A3A72"/>
    <w:rsid w:val="008A688E"/>
    <w:rsid w:val="008A6E25"/>
    <w:rsid w:val="008B14C5"/>
    <w:rsid w:val="008B1722"/>
    <w:rsid w:val="008B18B1"/>
    <w:rsid w:val="008B2980"/>
    <w:rsid w:val="008C0304"/>
    <w:rsid w:val="008C4E1C"/>
    <w:rsid w:val="008D053C"/>
    <w:rsid w:val="008D1FCC"/>
    <w:rsid w:val="008D2AAB"/>
    <w:rsid w:val="008D2C53"/>
    <w:rsid w:val="008D61E7"/>
    <w:rsid w:val="008E26FA"/>
    <w:rsid w:val="008E58E0"/>
    <w:rsid w:val="008E68BE"/>
    <w:rsid w:val="008F0335"/>
    <w:rsid w:val="008F7B74"/>
    <w:rsid w:val="009013A4"/>
    <w:rsid w:val="00902638"/>
    <w:rsid w:val="00912EF2"/>
    <w:rsid w:val="00914B56"/>
    <w:rsid w:val="00914CF5"/>
    <w:rsid w:val="009165D8"/>
    <w:rsid w:val="00920863"/>
    <w:rsid w:val="00921DA2"/>
    <w:rsid w:val="00930615"/>
    <w:rsid w:val="009313CB"/>
    <w:rsid w:val="00932782"/>
    <w:rsid w:val="009356BA"/>
    <w:rsid w:val="00936BFE"/>
    <w:rsid w:val="009374E9"/>
    <w:rsid w:val="0094064B"/>
    <w:rsid w:val="00940947"/>
    <w:rsid w:val="00943ECA"/>
    <w:rsid w:val="009440B6"/>
    <w:rsid w:val="00944907"/>
    <w:rsid w:val="00944936"/>
    <w:rsid w:val="0094793A"/>
    <w:rsid w:val="00961E81"/>
    <w:rsid w:val="00962517"/>
    <w:rsid w:val="009646DB"/>
    <w:rsid w:val="00965B5D"/>
    <w:rsid w:val="0096673A"/>
    <w:rsid w:val="009726FB"/>
    <w:rsid w:val="00976C31"/>
    <w:rsid w:val="00976DEF"/>
    <w:rsid w:val="009807BF"/>
    <w:rsid w:val="009865DA"/>
    <w:rsid w:val="009875E9"/>
    <w:rsid w:val="00992F3B"/>
    <w:rsid w:val="00993840"/>
    <w:rsid w:val="00993CB5"/>
    <w:rsid w:val="00994045"/>
    <w:rsid w:val="009A2D10"/>
    <w:rsid w:val="009A3235"/>
    <w:rsid w:val="009A719B"/>
    <w:rsid w:val="009B2FB2"/>
    <w:rsid w:val="009B4E0D"/>
    <w:rsid w:val="009B7A45"/>
    <w:rsid w:val="009C06BA"/>
    <w:rsid w:val="009C7467"/>
    <w:rsid w:val="009D0B56"/>
    <w:rsid w:val="009D1FEF"/>
    <w:rsid w:val="009D4FA6"/>
    <w:rsid w:val="009E41F5"/>
    <w:rsid w:val="009E57D3"/>
    <w:rsid w:val="00A0224F"/>
    <w:rsid w:val="00A062C2"/>
    <w:rsid w:val="00A07244"/>
    <w:rsid w:val="00A14A29"/>
    <w:rsid w:val="00A226CE"/>
    <w:rsid w:val="00A26129"/>
    <w:rsid w:val="00A273CE"/>
    <w:rsid w:val="00A30DDF"/>
    <w:rsid w:val="00A31FA8"/>
    <w:rsid w:val="00A32F9C"/>
    <w:rsid w:val="00A347F7"/>
    <w:rsid w:val="00A34970"/>
    <w:rsid w:val="00A34E7B"/>
    <w:rsid w:val="00A3602F"/>
    <w:rsid w:val="00A370D0"/>
    <w:rsid w:val="00A372CA"/>
    <w:rsid w:val="00A37D37"/>
    <w:rsid w:val="00A42BAE"/>
    <w:rsid w:val="00A43365"/>
    <w:rsid w:val="00A507EC"/>
    <w:rsid w:val="00A50CAA"/>
    <w:rsid w:val="00A54A83"/>
    <w:rsid w:val="00A552B7"/>
    <w:rsid w:val="00A62E9F"/>
    <w:rsid w:val="00A6421D"/>
    <w:rsid w:val="00A70601"/>
    <w:rsid w:val="00A825CC"/>
    <w:rsid w:val="00A835DA"/>
    <w:rsid w:val="00A93086"/>
    <w:rsid w:val="00AA140B"/>
    <w:rsid w:val="00AA2542"/>
    <w:rsid w:val="00AB77E5"/>
    <w:rsid w:val="00AC5B67"/>
    <w:rsid w:val="00AC702D"/>
    <w:rsid w:val="00AD0096"/>
    <w:rsid w:val="00AD0182"/>
    <w:rsid w:val="00AD3A17"/>
    <w:rsid w:val="00AE1766"/>
    <w:rsid w:val="00AE3AE6"/>
    <w:rsid w:val="00AF085F"/>
    <w:rsid w:val="00B01089"/>
    <w:rsid w:val="00B05834"/>
    <w:rsid w:val="00B11527"/>
    <w:rsid w:val="00B139F1"/>
    <w:rsid w:val="00B16CC3"/>
    <w:rsid w:val="00B203ED"/>
    <w:rsid w:val="00B20509"/>
    <w:rsid w:val="00B21302"/>
    <w:rsid w:val="00B27D5B"/>
    <w:rsid w:val="00B30962"/>
    <w:rsid w:val="00B3493B"/>
    <w:rsid w:val="00B44454"/>
    <w:rsid w:val="00B4666E"/>
    <w:rsid w:val="00B5231E"/>
    <w:rsid w:val="00B532B7"/>
    <w:rsid w:val="00B542EC"/>
    <w:rsid w:val="00B54541"/>
    <w:rsid w:val="00B65525"/>
    <w:rsid w:val="00B66294"/>
    <w:rsid w:val="00B665F9"/>
    <w:rsid w:val="00B6677F"/>
    <w:rsid w:val="00B67607"/>
    <w:rsid w:val="00B67E45"/>
    <w:rsid w:val="00B70ECD"/>
    <w:rsid w:val="00B74BE6"/>
    <w:rsid w:val="00B74DE7"/>
    <w:rsid w:val="00B853F1"/>
    <w:rsid w:val="00B85985"/>
    <w:rsid w:val="00B85E01"/>
    <w:rsid w:val="00B94389"/>
    <w:rsid w:val="00B94B99"/>
    <w:rsid w:val="00B96472"/>
    <w:rsid w:val="00BA1015"/>
    <w:rsid w:val="00BA52A9"/>
    <w:rsid w:val="00BA7415"/>
    <w:rsid w:val="00BB1694"/>
    <w:rsid w:val="00BB416C"/>
    <w:rsid w:val="00BD3725"/>
    <w:rsid w:val="00BD3F22"/>
    <w:rsid w:val="00BD6EC4"/>
    <w:rsid w:val="00BE1056"/>
    <w:rsid w:val="00BF39F1"/>
    <w:rsid w:val="00BF3DAC"/>
    <w:rsid w:val="00C00115"/>
    <w:rsid w:val="00C00B3E"/>
    <w:rsid w:val="00C1158A"/>
    <w:rsid w:val="00C12D25"/>
    <w:rsid w:val="00C16D98"/>
    <w:rsid w:val="00C16FD6"/>
    <w:rsid w:val="00C16FE1"/>
    <w:rsid w:val="00C221FC"/>
    <w:rsid w:val="00C264C2"/>
    <w:rsid w:val="00C34292"/>
    <w:rsid w:val="00C34832"/>
    <w:rsid w:val="00C34FC6"/>
    <w:rsid w:val="00C37E89"/>
    <w:rsid w:val="00C40645"/>
    <w:rsid w:val="00C41EC8"/>
    <w:rsid w:val="00C444D5"/>
    <w:rsid w:val="00C44C93"/>
    <w:rsid w:val="00C46930"/>
    <w:rsid w:val="00C5430C"/>
    <w:rsid w:val="00C577D0"/>
    <w:rsid w:val="00C60883"/>
    <w:rsid w:val="00C62287"/>
    <w:rsid w:val="00C73099"/>
    <w:rsid w:val="00C74267"/>
    <w:rsid w:val="00C76955"/>
    <w:rsid w:val="00C8557E"/>
    <w:rsid w:val="00C87DFC"/>
    <w:rsid w:val="00C9293B"/>
    <w:rsid w:val="00C95609"/>
    <w:rsid w:val="00C96179"/>
    <w:rsid w:val="00C966CF"/>
    <w:rsid w:val="00CA4AB2"/>
    <w:rsid w:val="00CA56AF"/>
    <w:rsid w:val="00CB3970"/>
    <w:rsid w:val="00CB6D89"/>
    <w:rsid w:val="00CC6295"/>
    <w:rsid w:val="00CD02C7"/>
    <w:rsid w:val="00CD3B12"/>
    <w:rsid w:val="00CD5150"/>
    <w:rsid w:val="00CE2A39"/>
    <w:rsid w:val="00CF06A5"/>
    <w:rsid w:val="00CF2AE5"/>
    <w:rsid w:val="00CF2F38"/>
    <w:rsid w:val="00CF76A8"/>
    <w:rsid w:val="00D11206"/>
    <w:rsid w:val="00D127D0"/>
    <w:rsid w:val="00D12F79"/>
    <w:rsid w:val="00D1435D"/>
    <w:rsid w:val="00D15CCD"/>
    <w:rsid w:val="00D15F51"/>
    <w:rsid w:val="00D177AA"/>
    <w:rsid w:val="00D201FF"/>
    <w:rsid w:val="00D3054D"/>
    <w:rsid w:val="00D334FF"/>
    <w:rsid w:val="00D33805"/>
    <w:rsid w:val="00D34F39"/>
    <w:rsid w:val="00D403E0"/>
    <w:rsid w:val="00D41948"/>
    <w:rsid w:val="00D4296D"/>
    <w:rsid w:val="00D43380"/>
    <w:rsid w:val="00D51DEC"/>
    <w:rsid w:val="00D53259"/>
    <w:rsid w:val="00D60500"/>
    <w:rsid w:val="00D62526"/>
    <w:rsid w:val="00D70279"/>
    <w:rsid w:val="00D7486E"/>
    <w:rsid w:val="00D75CAD"/>
    <w:rsid w:val="00D800F7"/>
    <w:rsid w:val="00D83179"/>
    <w:rsid w:val="00D87071"/>
    <w:rsid w:val="00D900E3"/>
    <w:rsid w:val="00D90F8A"/>
    <w:rsid w:val="00DA18A4"/>
    <w:rsid w:val="00DA3B3E"/>
    <w:rsid w:val="00DB1611"/>
    <w:rsid w:val="00DB3964"/>
    <w:rsid w:val="00DB3CBC"/>
    <w:rsid w:val="00DB53A2"/>
    <w:rsid w:val="00DC035C"/>
    <w:rsid w:val="00DD0FE1"/>
    <w:rsid w:val="00DD2128"/>
    <w:rsid w:val="00DD3492"/>
    <w:rsid w:val="00DD3BD1"/>
    <w:rsid w:val="00DD4039"/>
    <w:rsid w:val="00DD5392"/>
    <w:rsid w:val="00DE0748"/>
    <w:rsid w:val="00DE359D"/>
    <w:rsid w:val="00DF1F35"/>
    <w:rsid w:val="00DF26EB"/>
    <w:rsid w:val="00DF572B"/>
    <w:rsid w:val="00DF5FC1"/>
    <w:rsid w:val="00E03F23"/>
    <w:rsid w:val="00E17A1A"/>
    <w:rsid w:val="00E2390D"/>
    <w:rsid w:val="00E23C66"/>
    <w:rsid w:val="00E26943"/>
    <w:rsid w:val="00E32338"/>
    <w:rsid w:val="00E376FD"/>
    <w:rsid w:val="00E41559"/>
    <w:rsid w:val="00E426CF"/>
    <w:rsid w:val="00E43E60"/>
    <w:rsid w:val="00E52F7B"/>
    <w:rsid w:val="00E52FB8"/>
    <w:rsid w:val="00E5329A"/>
    <w:rsid w:val="00E55D27"/>
    <w:rsid w:val="00E628F3"/>
    <w:rsid w:val="00E6451C"/>
    <w:rsid w:val="00E679FF"/>
    <w:rsid w:val="00E76520"/>
    <w:rsid w:val="00E81260"/>
    <w:rsid w:val="00E8479D"/>
    <w:rsid w:val="00E955A8"/>
    <w:rsid w:val="00EA2885"/>
    <w:rsid w:val="00EB7398"/>
    <w:rsid w:val="00EC302E"/>
    <w:rsid w:val="00EC6FC8"/>
    <w:rsid w:val="00ED1804"/>
    <w:rsid w:val="00ED3054"/>
    <w:rsid w:val="00EE3ADF"/>
    <w:rsid w:val="00EE5129"/>
    <w:rsid w:val="00EF7E6F"/>
    <w:rsid w:val="00F0160C"/>
    <w:rsid w:val="00F03726"/>
    <w:rsid w:val="00F05BC7"/>
    <w:rsid w:val="00F05F32"/>
    <w:rsid w:val="00F11242"/>
    <w:rsid w:val="00F1778A"/>
    <w:rsid w:val="00F205B1"/>
    <w:rsid w:val="00F20E4E"/>
    <w:rsid w:val="00F23086"/>
    <w:rsid w:val="00F32360"/>
    <w:rsid w:val="00F35290"/>
    <w:rsid w:val="00F36137"/>
    <w:rsid w:val="00F45789"/>
    <w:rsid w:val="00F5107A"/>
    <w:rsid w:val="00F516A3"/>
    <w:rsid w:val="00F53324"/>
    <w:rsid w:val="00F54DB0"/>
    <w:rsid w:val="00F60A59"/>
    <w:rsid w:val="00F63C5A"/>
    <w:rsid w:val="00F66EDA"/>
    <w:rsid w:val="00F70E2B"/>
    <w:rsid w:val="00F71807"/>
    <w:rsid w:val="00F75150"/>
    <w:rsid w:val="00F816D3"/>
    <w:rsid w:val="00F83106"/>
    <w:rsid w:val="00F85F2F"/>
    <w:rsid w:val="00F913DD"/>
    <w:rsid w:val="00F9195A"/>
    <w:rsid w:val="00F935D6"/>
    <w:rsid w:val="00F939FA"/>
    <w:rsid w:val="00F96800"/>
    <w:rsid w:val="00FA2FF1"/>
    <w:rsid w:val="00FA7E92"/>
    <w:rsid w:val="00FB03CD"/>
    <w:rsid w:val="00FC0521"/>
    <w:rsid w:val="00FC27B2"/>
    <w:rsid w:val="00FC7289"/>
    <w:rsid w:val="00FC7379"/>
    <w:rsid w:val="00FD2602"/>
    <w:rsid w:val="00FD2B09"/>
    <w:rsid w:val="00FD36F8"/>
    <w:rsid w:val="00FD3DA4"/>
    <w:rsid w:val="00FD5176"/>
    <w:rsid w:val="00FD6D92"/>
    <w:rsid w:val="00FD77A5"/>
    <w:rsid w:val="00FD7DB7"/>
    <w:rsid w:val="00FE3D57"/>
    <w:rsid w:val="00FF021D"/>
    <w:rsid w:val="00FF1BC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0A4DAD"/>
  <w15:docId w15:val="{972F4BEE-1CCA-4DC7-9E32-338D4F541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128"/>
      <w:outlineLvl w:val="0"/>
    </w:pPr>
    <w:rPr>
      <w:b/>
      <w:bCs/>
      <w:sz w:val="24"/>
      <w:szCs w:val="24"/>
    </w:rPr>
  </w:style>
  <w:style w:type="paragraph" w:styleId="Heading3">
    <w:name w:val="heading 3"/>
    <w:basedOn w:val="Normal"/>
    <w:next w:val="Normal"/>
    <w:link w:val="Heading3Char"/>
    <w:uiPriority w:val="9"/>
    <w:semiHidden/>
    <w:unhideWhenUsed/>
    <w:qFormat/>
    <w:rsid w:val="00C577D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uiPriority w:val="10"/>
    <w:qFormat/>
    <w:pPr>
      <w:spacing w:before="141"/>
      <w:ind w:left="128"/>
    </w:pPr>
    <w:rPr>
      <w:b/>
      <w:bCs/>
      <w:sz w:val="32"/>
      <w:szCs w:val="32"/>
      <w:u w:val="single" w:color="000000"/>
    </w:rPr>
  </w:style>
  <w:style w:type="paragraph" w:styleId="ListParagraph">
    <w:name w:val="List Paragraph"/>
    <w:basedOn w:val="Normal"/>
    <w:uiPriority w:val="34"/>
    <w:qFormat/>
    <w:pPr>
      <w:ind w:left="821" w:hanging="333"/>
    </w:pPr>
  </w:style>
  <w:style w:type="paragraph" w:customStyle="1" w:styleId="TableParagraph">
    <w:name w:val="Table Paragraph"/>
    <w:basedOn w:val="Normal"/>
    <w:uiPriority w:val="1"/>
    <w:qFormat/>
  </w:style>
  <w:style w:type="paragraph" w:styleId="Footer">
    <w:name w:val="footer"/>
    <w:basedOn w:val="Normal"/>
    <w:link w:val="FooterChar"/>
    <w:uiPriority w:val="99"/>
    <w:unhideWhenUsed/>
    <w:rsid w:val="007933D3"/>
    <w:pPr>
      <w:tabs>
        <w:tab w:val="center" w:pos="4680"/>
        <w:tab w:val="right" w:pos="9360"/>
      </w:tabs>
    </w:pPr>
  </w:style>
  <w:style w:type="character" w:customStyle="1" w:styleId="FooterChar">
    <w:name w:val="Footer Char"/>
    <w:basedOn w:val="DefaultParagraphFont"/>
    <w:link w:val="Footer"/>
    <w:uiPriority w:val="99"/>
    <w:rsid w:val="007933D3"/>
    <w:rPr>
      <w:rFonts w:ascii="Arial" w:eastAsia="Arial" w:hAnsi="Arial" w:cs="Arial"/>
    </w:rPr>
  </w:style>
  <w:style w:type="paragraph" w:styleId="Header">
    <w:name w:val="header"/>
    <w:basedOn w:val="Normal"/>
    <w:link w:val="HeaderChar"/>
    <w:uiPriority w:val="99"/>
    <w:unhideWhenUsed/>
    <w:rsid w:val="001D6E50"/>
    <w:pPr>
      <w:tabs>
        <w:tab w:val="center" w:pos="4680"/>
        <w:tab w:val="right" w:pos="9360"/>
      </w:tabs>
    </w:pPr>
  </w:style>
  <w:style w:type="character" w:customStyle="1" w:styleId="HeaderChar">
    <w:name w:val="Header Char"/>
    <w:basedOn w:val="DefaultParagraphFont"/>
    <w:link w:val="Header"/>
    <w:uiPriority w:val="99"/>
    <w:rsid w:val="001D6E50"/>
    <w:rPr>
      <w:rFonts w:ascii="Arial" w:eastAsia="Arial" w:hAnsi="Arial" w:cs="Arial"/>
    </w:rPr>
  </w:style>
  <w:style w:type="paragraph" w:styleId="Revision">
    <w:name w:val="Revision"/>
    <w:hidden/>
    <w:uiPriority w:val="99"/>
    <w:semiHidden/>
    <w:rsid w:val="007B5555"/>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B532B7"/>
    <w:rPr>
      <w:sz w:val="16"/>
      <w:szCs w:val="16"/>
    </w:rPr>
  </w:style>
  <w:style w:type="paragraph" w:styleId="CommentText">
    <w:name w:val="annotation text"/>
    <w:basedOn w:val="Normal"/>
    <w:link w:val="CommentTextChar"/>
    <w:uiPriority w:val="99"/>
    <w:unhideWhenUsed/>
    <w:rsid w:val="00B532B7"/>
    <w:rPr>
      <w:sz w:val="20"/>
      <w:szCs w:val="20"/>
    </w:rPr>
  </w:style>
  <w:style w:type="character" w:customStyle="1" w:styleId="CommentTextChar">
    <w:name w:val="Comment Text Char"/>
    <w:basedOn w:val="DefaultParagraphFont"/>
    <w:link w:val="CommentText"/>
    <w:uiPriority w:val="99"/>
    <w:rsid w:val="00B532B7"/>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B532B7"/>
    <w:rPr>
      <w:b/>
      <w:bCs/>
    </w:rPr>
  </w:style>
  <w:style w:type="character" w:customStyle="1" w:styleId="CommentSubjectChar">
    <w:name w:val="Comment Subject Char"/>
    <w:basedOn w:val="CommentTextChar"/>
    <w:link w:val="CommentSubject"/>
    <w:uiPriority w:val="99"/>
    <w:semiHidden/>
    <w:rsid w:val="00B532B7"/>
    <w:rPr>
      <w:rFonts w:ascii="Arial" w:eastAsia="Arial" w:hAnsi="Arial" w:cs="Arial"/>
      <w:b/>
      <w:bCs/>
      <w:sz w:val="20"/>
      <w:szCs w:val="20"/>
    </w:rPr>
  </w:style>
  <w:style w:type="character" w:customStyle="1" w:styleId="Heading1Char">
    <w:name w:val="Heading 1 Char"/>
    <w:basedOn w:val="DefaultParagraphFont"/>
    <w:link w:val="Heading1"/>
    <w:uiPriority w:val="9"/>
    <w:rsid w:val="00071022"/>
    <w:rPr>
      <w:rFonts w:ascii="Arial" w:eastAsia="Arial" w:hAnsi="Arial" w:cs="Arial"/>
      <w:b/>
      <w:bCs/>
      <w:sz w:val="24"/>
      <w:szCs w:val="24"/>
    </w:rPr>
  </w:style>
  <w:style w:type="paragraph" w:styleId="NoSpacing">
    <w:name w:val="No Spacing"/>
    <w:uiPriority w:val="1"/>
    <w:qFormat/>
    <w:rsid w:val="00CF06A5"/>
    <w:pPr>
      <w:widowControl/>
      <w:autoSpaceDE/>
      <w:autoSpaceDN/>
    </w:pPr>
  </w:style>
  <w:style w:type="character" w:customStyle="1" w:styleId="Heading3Char">
    <w:name w:val="Heading 3 Char"/>
    <w:basedOn w:val="DefaultParagraphFont"/>
    <w:link w:val="Heading3"/>
    <w:uiPriority w:val="9"/>
    <w:semiHidden/>
    <w:rsid w:val="00C577D0"/>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C577D0"/>
    <w:rPr>
      <w:color w:val="0000FF" w:themeColor="hyperlink"/>
      <w:u w:val="single"/>
    </w:rPr>
  </w:style>
  <w:style w:type="character" w:styleId="UnresolvedMention">
    <w:name w:val="Unresolved Mention"/>
    <w:basedOn w:val="DefaultParagraphFont"/>
    <w:uiPriority w:val="99"/>
    <w:semiHidden/>
    <w:unhideWhenUsed/>
    <w:rsid w:val="00C577D0"/>
    <w:rPr>
      <w:color w:val="605E5C"/>
      <w:shd w:val="clear" w:color="auto" w:fill="E1DFDD"/>
    </w:rPr>
  </w:style>
  <w:style w:type="character" w:customStyle="1" w:styleId="BodyTextChar">
    <w:name w:val="Body Text Char"/>
    <w:basedOn w:val="DefaultParagraphFont"/>
    <w:link w:val="BodyText"/>
    <w:uiPriority w:val="1"/>
    <w:rsid w:val="00C34FC6"/>
    <w:rPr>
      <w:rFonts w:ascii="Arial" w:eastAsia="Arial" w:hAnsi="Arial" w:cs="Arial"/>
      <w:sz w:val="20"/>
      <w:szCs w:val="20"/>
    </w:rPr>
  </w:style>
  <w:style w:type="character" w:styleId="FollowedHyperlink">
    <w:name w:val="FollowedHyperlink"/>
    <w:basedOn w:val="DefaultParagraphFont"/>
    <w:uiPriority w:val="99"/>
    <w:semiHidden/>
    <w:unhideWhenUsed/>
    <w:rsid w:val="001E7794"/>
    <w:rPr>
      <w:color w:val="800080" w:themeColor="followedHyperlink"/>
      <w:u w:val="single"/>
    </w:rPr>
  </w:style>
  <w:style w:type="paragraph" w:styleId="z-TopofForm">
    <w:name w:val="HTML Top of Form"/>
    <w:basedOn w:val="Normal"/>
    <w:next w:val="Normal"/>
    <w:link w:val="z-TopofFormChar"/>
    <w:hidden/>
    <w:uiPriority w:val="99"/>
    <w:semiHidden/>
    <w:unhideWhenUsed/>
    <w:rsid w:val="00F11242"/>
    <w:pPr>
      <w:pBdr>
        <w:bottom w:val="single" w:sz="6" w:space="1" w:color="auto"/>
      </w:pBdr>
      <w:jc w:val="center"/>
    </w:pPr>
    <w:rPr>
      <w:vanish/>
      <w:sz w:val="16"/>
      <w:szCs w:val="16"/>
    </w:rPr>
  </w:style>
  <w:style w:type="character" w:customStyle="1" w:styleId="z-TopofFormChar">
    <w:name w:val="z-Top of Form Char"/>
    <w:basedOn w:val="DefaultParagraphFont"/>
    <w:link w:val="z-TopofForm"/>
    <w:uiPriority w:val="99"/>
    <w:semiHidden/>
    <w:rsid w:val="00F11242"/>
    <w:rPr>
      <w:rFonts w:ascii="Arial" w:eastAsia="Arial" w:hAnsi="Arial" w:cs="Arial"/>
      <w:vanish/>
      <w:sz w:val="16"/>
      <w:szCs w:val="16"/>
    </w:rPr>
  </w:style>
  <w:style w:type="paragraph" w:styleId="z-BottomofForm">
    <w:name w:val="HTML Bottom of Form"/>
    <w:basedOn w:val="Normal"/>
    <w:next w:val="Normal"/>
    <w:link w:val="z-BottomofFormChar"/>
    <w:hidden/>
    <w:uiPriority w:val="99"/>
    <w:semiHidden/>
    <w:unhideWhenUsed/>
    <w:rsid w:val="00F11242"/>
    <w:pPr>
      <w:pBdr>
        <w:top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rsid w:val="00F11242"/>
    <w:rPr>
      <w:rFonts w:ascii="Arial" w:eastAsia="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905885">
      <w:bodyDiv w:val="1"/>
      <w:marLeft w:val="0"/>
      <w:marRight w:val="0"/>
      <w:marTop w:val="0"/>
      <w:marBottom w:val="0"/>
      <w:divBdr>
        <w:top w:val="none" w:sz="0" w:space="0" w:color="auto"/>
        <w:left w:val="none" w:sz="0" w:space="0" w:color="auto"/>
        <w:bottom w:val="none" w:sz="0" w:space="0" w:color="auto"/>
        <w:right w:val="none" w:sz="0" w:space="0" w:color="auto"/>
      </w:divBdr>
    </w:div>
    <w:div w:id="6129821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C0D18-C231-4E63-8022-0556DA377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2414</Words>
  <Characters>13761</Characters>
  <Application>Microsoft Office Word</Application>
  <DocSecurity>0</DocSecurity>
  <Lines>114</Lines>
  <Paragraphs>32</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CWS/13/5 Annex II (French)</vt:lpstr>
      <vt:lpstr>ENQUÊTE SUR LES PRATIQUES DES OFFICES DE PROPRIÉTÉ INDUSTRIELLE INTELLECTUELLE E</vt:lpstr>
      <vt:lpstr>Section 3 : Information relative aux rapports de recherche</vt:lpstr>
      <vt:lpstr>Section 4 : Centralisation / balisage des références citées</vt:lpstr>
      <vt:lpstr/>
      <vt:lpstr>Section 10 : Observations complémentaires concernant les pratiques en matière de</vt:lpstr>
    </vt:vector>
  </TitlesOfParts>
  <Company>WIPO</Company>
  <LinksUpToDate>false</LinksUpToDate>
  <CharactersWithSpaces>16143</CharactersWithSpaces>
  <SharedDoc>false</SharedDoc>
  <HLinks>
    <vt:vector size="18" baseType="variant">
      <vt:variant>
        <vt:i4>2818174</vt:i4>
      </vt:variant>
      <vt:variant>
        <vt:i4>9</vt:i4>
      </vt:variant>
      <vt:variant>
        <vt:i4>0</vt:i4>
      </vt:variant>
      <vt:variant>
        <vt:i4>5</vt:i4>
      </vt:variant>
      <vt:variant>
        <vt:lpwstr>http://www/</vt:lpwstr>
      </vt:variant>
      <vt:variant>
        <vt:lpwstr/>
      </vt:variant>
      <vt:variant>
        <vt:i4>2097193</vt:i4>
      </vt:variant>
      <vt:variant>
        <vt:i4>3</vt:i4>
      </vt:variant>
      <vt:variant>
        <vt:i4>0</vt:i4>
      </vt:variant>
      <vt:variant>
        <vt:i4>5</vt:i4>
      </vt:variant>
      <vt:variant>
        <vt:lpwstr>https://www.wipo.int/documents/d/standards/docs-en-03-14-01.pdf</vt:lpwstr>
      </vt:variant>
      <vt:variant>
        <vt:lpwstr/>
      </vt:variant>
      <vt:variant>
        <vt:i4>2555944</vt:i4>
      </vt:variant>
      <vt:variant>
        <vt:i4>0</vt:i4>
      </vt:variant>
      <vt:variant>
        <vt:i4>0</vt:i4>
      </vt:variant>
      <vt:variant>
        <vt:i4>5</vt:i4>
      </vt:variant>
      <vt:variant>
        <vt:lpwstr>https://www.wipo.int/documents/d/standards/docs-en-03-09-01.pdf</vt:lpwstr>
      </vt:variant>
      <vt:variant>
        <vt:lpwstr>INID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CWS/13/5 Annex II (French)</dc:title>
  <dc:subject>Report on Task No. 50 by the Part 7 Task Force </dc:subject>
  <dc:creator>WIPO</dc:creator>
  <cp:keywords>WIPO CWS Thirteenth Session, Report, Part 7 Task Force, Annexe </cp:keywords>
  <cp:lastModifiedBy>EMMETT Claudia</cp:lastModifiedBy>
  <cp:revision>3</cp:revision>
  <cp:lastPrinted>2025-10-31T14:04:00Z</cp:lastPrinted>
  <dcterms:created xsi:type="dcterms:W3CDTF">2025-10-31T14:02:00Z</dcterms:created>
  <dcterms:modified xsi:type="dcterms:W3CDTF">2025-10-31T14:04:00Z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2203b283,1f69c7f8,1d2bd3f4</vt:lpwstr>
  </property>
  <property fmtid="{D5CDD505-2E9C-101B-9397-08002B2CF9AE}" pid="3" name="ClassificationContentMarkingFooterFontProps">
    <vt:lpwstr>#000000,10,Calibri</vt:lpwstr>
  </property>
  <property fmtid="{D5CDD505-2E9C-101B-9397-08002B2CF9AE}" pid="4" name="ClassificationContentMarkingFooterText">
    <vt:lpwstr>WIPO FOR OFFICIAL USE ONLY </vt:lpwstr>
  </property>
  <property fmtid="{D5CDD505-2E9C-101B-9397-08002B2CF9AE}" pid="5" name="MSIP_Label_bfc084f7-b690-4c43-8ee6-d475b6d3461d_Enabled">
    <vt:lpwstr>true</vt:lpwstr>
  </property>
  <property fmtid="{D5CDD505-2E9C-101B-9397-08002B2CF9AE}" pid="6" name="MSIP_Label_bfc084f7-b690-4c43-8ee6-d475b6d3461d_SetDate">
    <vt:lpwstr>2025-10-31T14:04:41Z</vt:lpwstr>
  </property>
  <property fmtid="{D5CDD505-2E9C-101B-9397-08002B2CF9AE}" pid="7" name="MSIP_Label_bfc084f7-b690-4c43-8ee6-d475b6d3461d_Method">
    <vt:lpwstr>Standard</vt:lpwstr>
  </property>
  <property fmtid="{D5CDD505-2E9C-101B-9397-08002B2CF9AE}" pid="8" name="MSIP_Label_bfc084f7-b690-4c43-8ee6-d475b6d3461d_Name">
    <vt:lpwstr>FOR OFFICIAL USE ONLY</vt:lpwstr>
  </property>
  <property fmtid="{D5CDD505-2E9C-101B-9397-08002B2CF9AE}" pid="9" name="MSIP_Label_bfc084f7-b690-4c43-8ee6-d475b6d3461d_SiteId">
    <vt:lpwstr>faa31b06-8ccc-48c9-867f-f7510dd11c02</vt:lpwstr>
  </property>
  <property fmtid="{D5CDD505-2E9C-101B-9397-08002B2CF9AE}" pid="10" name="MSIP_Label_bfc084f7-b690-4c43-8ee6-d475b6d3461d_ActionId">
    <vt:lpwstr>c5f6577f-6d5d-444e-9f19-2442d08016d3</vt:lpwstr>
  </property>
  <property fmtid="{D5CDD505-2E9C-101B-9397-08002B2CF9AE}" pid="11" name="MSIP_Label_bfc084f7-b690-4c43-8ee6-d475b6d3461d_ContentBits">
    <vt:lpwstr>2</vt:lpwstr>
  </property>
  <property fmtid="{D5CDD505-2E9C-101B-9397-08002B2CF9AE}" pid="12" name="MSIP_Label_bfc084f7-b690-4c43-8ee6-d475b6d3461d_Tag">
    <vt:lpwstr>10, 3, 0, 1</vt:lpwstr>
  </property>
</Properties>
</file>