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4ACC6" w14:textId="77777777" w:rsidR="000678C8" w:rsidRPr="00E849FD" w:rsidRDefault="000678C8" w:rsidP="00D92BCD">
      <w:pPr>
        <w:pStyle w:val="Heading1"/>
        <w:jc w:val="center"/>
        <w:rPr>
          <w:sz w:val="20"/>
          <w:szCs w:val="20"/>
        </w:rPr>
      </w:pPr>
      <w:r w:rsidRPr="00E849FD">
        <w:rPr>
          <w:sz w:val="20"/>
          <w:szCs w:val="20"/>
        </w:rPr>
        <w:t>Documentation minimale du PCT</w:t>
      </w:r>
    </w:p>
    <w:p w14:paraId="0FD515C7" w14:textId="77777777" w:rsidR="000678C8" w:rsidRDefault="000678C8" w:rsidP="000678C8">
      <w:pPr>
        <w:pStyle w:val="Heading2Hidden"/>
      </w:pPr>
      <w:r>
        <w:t>Notes explicatives</w:t>
      </w:r>
    </w:p>
    <w:p w14:paraId="7CB131B4" w14:textId="77777777" w:rsidR="000678C8" w:rsidRPr="00D3708F" w:rsidRDefault="000678C8" w:rsidP="000678C8">
      <w:pPr>
        <w:pStyle w:val="TitleCAPS"/>
        <w:spacing w:before="240" w:after="480"/>
      </w:pPr>
      <w:ins w:id="0" w:author="Author">
        <w:r w:rsidRPr="00D3708F">
          <w:t xml:space="preserve">Inventaire des documents de brevet et des documents relatifs à des modèles d’utilité </w:t>
        </w:r>
      </w:ins>
      <w:r w:rsidRPr="00D3708F">
        <w:t>selon la règle 34.1 du règlement d’exécution du PCT (</w:t>
      </w:r>
      <w:del w:id="1" w:author="Author">
        <w:r w:rsidRPr="00D3708F">
          <w:delText>de 1920 a 2021</w:delText>
        </w:r>
      </w:del>
      <w:ins w:id="2" w:author="Author">
        <w:r w:rsidRPr="00D3708F">
          <w:t>en vigueur à compter de 2026</w:t>
        </w:r>
      </w:ins>
      <w:r w:rsidRPr="00D3708F">
        <w:t>)</w:t>
      </w:r>
    </w:p>
    <w:p w14:paraId="34CCD25C" w14:textId="35F2EABD" w:rsidR="000678C8" w:rsidRDefault="000678C8" w:rsidP="000678C8">
      <w:pPr>
        <w:pStyle w:val="ONUMFS"/>
      </w:pPr>
      <w:del w:id="3" w:author="Author">
        <w:r>
          <w:delText>On trouvera dans les pages qui suivent l’inventaire des documents de brevet constituant la documentation minimale du PCT selon la règle 34.1 du règlement d’exécution du PCT pour la période allant du 1er janvier 1920 au 30 septembre 2021.</w:delText>
        </w:r>
      </w:del>
      <w:ins w:id="4" w:author="Author">
        <w:r>
          <w:t>Les informations figurant ci-après concernent</w:t>
        </w:r>
      </w:ins>
      <w:r>
        <w:t xml:space="preserve"> l’inventaire des documents de brevet constituant la documentation minimale du PCT selon la règle 34.1 du règlement d’exécution du PCT</w:t>
      </w:r>
      <w:ins w:id="5" w:author="Author">
        <w:r>
          <w:t>, qui entrera en vigueur le 1</w:t>
        </w:r>
        <w:r w:rsidRPr="00BF63AA">
          <w:rPr>
            <w:vertAlign w:val="superscript"/>
          </w:rPr>
          <w:t>er</w:t>
        </w:r>
        <w:r w:rsidRPr="000678C8">
          <w:t> </w:t>
        </w:r>
        <w:r>
          <w:t>janvier 2026</w:t>
        </w:r>
      </w:ins>
      <w:r>
        <w:t>.</w:t>
      </w:r>
      <w:ins w:id="6" w:author="Author">
        <w:r>
          <w:t xml:space="preserve"> </w:t>
        </w:r>
      </w:ins>
    </w:p>
    <w:p w14:paraId="30AED296" w14:textId="43242D60" w:rsidR="000678C8" w:rsidRDefault="000678C8" w:rsidP="000678C8">
      <w:pPr>
        <w:pStyle w:val="ONUMFS"/>
        <w:rPr>
          <w:ins w:id="7" w:author="Author"/>
        </w:rPr>
      </w:pPr>
      <w:ins w:id="8" w:author="Author">
        <w:r>
          <w:t>Six colonnes ont été définies dans le tableau figurant au paragraphe 2 :</w:t>
        </w:r>
      </w:ins>
    </w:p>
    <w:p w14:paraId="3DD1A30D" w14:textId="77777777" w:rsidR="000678C8" w:rsidRDefault="000678C8" w:rsidP="000678C8">
      <w:pPr>
        <w:pStyle w:val="List0"/>
        <w:numPr>
          <w:ilvl w:val="0"/>
          <w:numId w:val="7"/>
        </w:numPr>
        <w:ind w:left="1134" w:hanging="567"/>
        <w:rPr>
          <w:ins w:id="9" w:author="Author"/>
        </w:rPr>
      </w:pPr>
      <w:proofErr w:type="gramStart"/>
      <w:ins w:id="10" w:author="Author">
        <w:r>
          <w:t>la</w:t>
        </w:r>
        <w:proofErr w:type="gramEnd"/>
        <w:r>
          <w:t xml:space="preserve"> première colonne indique l’office ou l’organisation publiant les documents;</w:t>
        </w:r>
      </w:ins>
    </w:p>
    <w:p w14:paraId="2E690C68" w14:textId="394770DB" w:rsidR="000678C8" w:rsidRDefault="000678C8" w:rsidP="000678C8">
      <w:pPr>
        <w:pStyle w:val="List0"/>
        <w:numPr>
          <w:ilvl w:val="0"/>
          <w:numId w:val="7"/>
        </w:numPr>
        <w:ind w:left="1134" w:hanging="567"/>
        <w:rPr>
          <w:ins w:id="11" w:author="Author"/>
        </w:rPr>
      </w:pPr>
      <w:ins w:id="12" w:author="Author">
        <w:r>
          <w:t>La deuxième colonne indique</w:t>
        </w:r>
      </w:ins>
      <w:r>
        <w:t xml:space="preserve"> le code à deux lettres selon la norme </w:t>
      </w:r>
      <w:hyperlink r:id="rId8" w:history="1">
        <w:r>
          <w:rPr>
            <w:rStyle w:val="Hyperlink"/>
          </w:rPr>
          <w:t>ST.3</w:t>
        </w:r>
      </w:hyperlink>
      <w:r>
        <w:t xml:space="preserve"> de l’OMPI correspondant à l’État auquel appartient l’office ou à l’organisation intergouvernementale</w:t>
      </w:r>
      <w:ins w:id="13" w:author="Author">
        <w:r>
          <w:t>;</w:t>
        </w:r>
      </w:ins>
      <w:del w:id="14" w:author="Author">
        <w:r>
          <w:delText>, est présenté dans la deuxième colonne.</w:delText>
        </w:r>
      </w:del>
      <w:r>
        <w:t xml:space="preserve"> </w:t>
      </w:r>
    </w:p>
    <w:p w14:paraId="0F0DADBA" w14:textId="06A3D361" w:rsidR="000678C8" w:rsidRDefault="000678C8" w:rsidP="000678C8">
      <w:pPr>
        <w:pStyle w:val="List0"/>
        <w:numPr>
          <w:ilvl w:val="0"/>
          <w:numId w:val="7"/>
        </w:numPr>
        <w:ind w:left="1134" w:hanging="567"/>
      </w:pPr>
      <w:del w:id="15" w:author="Author">
        <w:r>
          <w:delText>Le code littéral prévu par la norme </w:delText>
        </w:r>
        <w:r w:rsidDel="00007421">
          <w:fldChar w:fldCharType="begin"/>
        </w:r>
      </w:del>
      <w:ins w:id="16" w:author="Author">
        <w:del w:id="17" w:author="Author">
          <w:r w:rsidDel="00007421">
            <w:delInstrText>HYPERLINK "https://www.wipo.int/documents/d/standards/docs-fr-03-16-01.pdf"</w:delInstrText>
          </w:r>
        </w:del>
      </w:ins>
      <w:del w:id="18" w:author="Author">
        <w:r w:rsidDel="00007421">
          <w:delInstrText>HYPERLINK "file://adi.wipo.int/WIPODATA/DAT2/ORGIPIG/SHARED/HANDBOOK/en/4.%20PCT%20Minimum%20Documentation/03-16-01.pdf"</w:delInstrText>
        </w:r>
        <w:r w:rsidDel="00007421">
          <w:fldChar w:fldCharType="separate"/>
        </w:r>
        <w:r w:rsidDel="00007421">
          <w:rPr>
            <w:rStyle w:val="Hyperlink"/>
          </w:rPr>
          <w:delText>ST.16</w:delText>
        </w:r>
        <w:r w:rsidDel="00007421">
          <w:fldChar w:fldCharType="end"/>
        </w:r>
        <w:r>
          <w:delText xml:space="preserve"> de l’OMPI qui correspond à chacun de ces documents de brevet est indiqué dans la troisième colonne.</w:delText>
        </w:r>
      </w:del>
      <w:ins w:id="19" w:author="Author">
        <w:r>
          <w:t>L</w:t>
        </w:r>
        <w:del w:id="20" w:author="Author">
          <w:r>
            <w:delText>e</w:delText>
          </w:r>
        </w:del>
        <w:r>
          <w:t>a troisième colonne présente le</w:t>
        </w:r>
      </w:ins>
      <w:r>
        <w:t xml:space="preserve"> code littéral prévu par la norme </w:t>
      </w:r>
      <w:ins w:id="21" w:author="Author">
        <w:r w:rsidR="00007421">
          <w:fldChar w:fldCharType="begin"/>
        </w:r>
        <w:r w:rsidR="00007421">
          <w:instrText>HYPERLINK "https://www.wipo.int/documents/d/standards/docs-fr-03-16-01.pdf"</w:instrText>
        </w:r>
      </w:ins>
      <w:ins w:id="22" w:author="Author">
        <w:r w:rsidR="00007421">
          <w:fldChar w:fldCharType="separate"/>
        </w:r>
        <w:r w:rsidR="00007421">
          <w:rPr>
            <w:rStyle w:val="Hyperlink"/>
          </w:rPr>
          <w:t>ST.16</w:t>
        </w:r>
        <w:r w:rsidR="00007421">
          <w:fldChar w:fldCharType="end"/>
        </w:r>
        <w:r>
          <w:t xml:space="preserve"> de l’OMPI qui correspond à chacun de ces documents de brevet.</w:t>
        </w:r>
      </w:ins>
      <w:del w:id="23" w:author="Author">
        <w:r>
          <w:delText>Les codes sont indiqués à titre d’information uniquement – selon la règle 34.1.d) du règlement d’exécution du PCT, lorsqu’une demande est republiée, aucune administration chargée de la recherche internationale n’est obligée de conserver toutes les versions dans sa documentation</w:delText>
        </w:r>
      </w:del>
      <w:r>
        <w:t xml:space="preserve">  Des informations plus détaillées sur les codes de type de document utilisés par les offices figurent dans la partie </w:t>
      </w:r>
      <w:hyperlink r:id="rId9" w:history="1">
        <w:proofErr w:type="spellStart"/>
        <w:r>
          <w:rPr>
            <w:rStyle w:val="Hyperlink"/>
          </w:rPr>
          <w:t>partie</w:t>
        </w:r>
        <w:proofErr w:type="spellEnd"/>
        <w:r>
          <w:rPr>
            <w:rStyle w:val="Hyperlink"/>
          </w:rPr>
          <w:t> 7.3.2</w:t>
        </w:r>
      </w:hyperlink>
      <w:r>
        <w:t xml:space="preserve"> du </w:t>
      </w:r>
      <w:r>
        <w:rPr>
          <w:i/>
        </w:rPr>
        <w:t>Manuel de l’OMPI sur l’information et la documentation en matière de propriété industrielle</w:t>
      </w:r>
      <w:r>
        <w:t xml:space="preserve">; </w:t>
      </w:r>
    </w:p>
    <w:p w14:paraId="1ACE780A" w14:textId="0DD9D153" w:rsidR="000678C8" w:rsidRDefault="000678C8" w:rsidP="000678C8">
      <w:pPr>
        <w:pStyle w:val="List0"/>
        <w:numPr>
          <w:ilvl w:val="0"/>
          <w:numId w:val="7"/>
        </w:numPr>
        <w:ind w:left="1134" w:hanging="567"/>
        <w:rPr>
          <w:ins w:id="24" w:author="Author"/>
        </w:rPr>
      </w:pPr>
      <w:del w:id="25" w:author="Author">
        <w:r>
          <w:delText>Les différents types de documents de brevet publiés par chaque office constituant la documentation minimale du PCT selon la règle 34.1 sont présentés dans la quatrième colonne.</w:delText>
        </w:r>
      </w:del>
      <w:ins w:id="26" w:author="Author">
        <w:r>
          <w:t>La quatrième colonne contient une description d</w:t>
        </w:r>
      </w:ins>
      <w:r>
        <w:t>es différents types de documents de brevet publiés par chaque office constituant la documentation minimale du PCT selon la règle 34.1</w:t>
      </w:r>
      <w:ins w:id="27" w:author="Author">
        <w:r w:rsidR="00007421">
          <w:t>:</w:t>
        </w:r>
      </w:ins>
      <w:del w:id="28" w:author="Author">
        <w:r w:rsidDel="00007421">
          <w:delText>.</w:delText>
        </w:r>
      </w:del>
      <w:r>
        <w:t xml:space="preserve">  </w:t>
      </w:r>
    </w:p>
    <w:p w14:paraId="7DDFC556" w14:textId="36AFF1A8" w:rsidR="000678C8" w:rsidRDefault="000678C8" w:rsidP="000678C8">
      <w:pPr>
        <w:pStyle w:val="List0"/>
        <w:numPr>
          <w:ilvl w:val="0"/>
          <w:numId w:val="7"/>
        </w:numPr>
        <w:ind w:left="1134" w:hanging="567"/>
      </w:pPr>
      <w:r>
        <w:t>La cinquième colonne indique les années de publication des documents faisant partie de la documentation minimale du PCT</w:t>
      </w:r>
      <w:ins w:id="29" w:author="Author">
        <w:r w:rsidR="00007421">
          <w:t>;</w:t>
        </w:r>
      </w:ins>
      <w:del w:id="30" w:author="Author">
        <w:r w:rsidDel="00007421">
          <w:delText>.</w:delText>
        </w:r>
        <w:r>
          <w:delText xml:space="preserve">  Toutefois, en ce qui concerne les documents de brevet visés à la règle 34.1.e) du règlement d’exécution du PCT, les conditions dans lesquelles une administration chargée de la recherche internationale doit inclure ces documents de brevet dans sa documentation dépendront de la ou des langues officielles de l’administration chargée de la recherche internationale et de la disponibilité d’abrégés en anglais.</w:delText>
        </w:r>
      </w:del>
      <w:r>
        <w:t xml:space="preserve">  </w:t>
      </w:r>
    </w:p>
    <w:p w14:paraId="0CA26CCE" w14:textId="1670A8BD" w:rsidR="000678C8" w:rsidRDefault="000678C8" w:rsidP="000678C8">
      <w:pPr>
        <w:pStyle w:val="List0"/>
        <w:numPr>
          <w:ilvl w:val="0"/>
          <w:numId w:val="7"/>
        </w:numPr>
        <w:ind w:left="1134" w:hanging="567"/>
      </w:pPr>
      <w:r>
        <w:t xml:space="preserve"> La sixième colonne de l’inventaire indique la période couverte par le fichier d’autorité conforme à la norme</w:t>
      </w:r>
      <w:ins w:id="31" w:author="Author">
        <w:r w:rsidR="00007421">
          <w:t> </w:t>
        </w:r>
      </w:ins>
      <w:del w:id="32" w:author="Author">
        <w:r w:rsidDel="00007421">
          <w:delText xml:space="preserve"> </w:delText>
        </w:r>
      </w:del>
      <w:hyperlink r:id="rId10" w:history="1">
        <w:r>
          <w:rPr>
            <w:rStyle w:val="Hyperlink"/>
          </w:rPr>
          <w:t>ST.37</w:t>
        </w:r>
      </w:hyperlink>
      <w:r>
        <w:t xml:space="preserve"> de l’OMPI si un office a fourni au Bureau international le fichier d’autorité ou un lien vers l’endroit où le fichier d’autorité est hébergé.  </w:t>
      </w:r>
      <w:ins w:id="33" w:author="Author">
        <w:r>
          <w:t xml:space="preserve">De plus amples renseignements concernant les documents de brevet publiés par un office ou une organisation sont disponibles dans le fichier d’autorité ou le fichier de définition connexe.  Ces renseignements comprennent les séries de numéros n’ayant pas été utilisées ou les codes d’exception utilisés pour indiquer pourquoi les documents ne sont pas disponibles. </w:t>
        </w:r>
      </w:ins>
      <w:del w:id="34" w:author="Author">
        <w:r>
          <w:delText>Le nom de l’office ou de l’organisation publiant les documents, dans la première colonne, est lié à la page du site Web de l’OMPI qui héberge le fichier d’autorité de l’office, ou à la page du site Web de l’office ou de l’organisation qui héberge le fichier d’autorité.</w:delText>
        </w:r>
      </w:del>
    </w:p>
    <w:p w14:paraId="4E34D85A" w14:textId="1D901487" w:rsidR="000678C8" w:rsidRDefault="000678C8" w:rsidP="000678C8">
      <w:pPr>
        <w:pStyle w:val="ONUMFS"/>
        <w:rPr>
          <w:ins w:id="35" w:author="Author"/>
        </w:rPr>
      </w:pPr>
      <w:ins w:id="36" w:author="Author">
        <w:r>
          <w:t>Il convient de se référer à l’annexe</w:t>
        </w:r>
        <w:r w:rsidR="00007421">
          <w:t> </w:t>
        </w:r>
        <w:r>
          <w:t xml:space="preserve">H des instructions administratives du PCT, qui définit les exigences techniques et les procédures relatives à l’incorporation de la documentation relative aux brevets et aux modèles d'utilité et de la littérature </w:t>
        </w:r>
        <w:proofErr w:type="gramStart"/>
        <w:r>
          <w:t>non brevet</w:t>
        </w:r>
        <w:proofErr w:type="gramEnd"/>
        <w:r>
          <w:t xml:space="preserve"> dans la documentation minimale du PCT. </w:t>
        </w:r>
      </w:ins>
    </w:p>
    <w:p w14:paraId="5C5CD367" w14:textId="77777777" w:rsidR="000678C8" w:rsidRDefault="000678C8" w:rsidP="000678C8">
      <w:pPr>
        <w:pStyle w:val="Heading2"/>
        <w:spacing w:after="240"/>
        <w:rPr>
          <w:ins w:id="37" w:author="Author"/>
        </w:rPr>
      </w:pPr>
      <w:ins w:id="38" w:author="Author">
        <w:r>
          <w:t>Inventaire des documents de brevet et des documents relatifs aux modèles d’utilité</w:t>
        </w:r>
      </w:ins>
    </w:p>
    <w:p w14:paraId="70270708" w14:textId="1C2FFCFB" w:rsidR="000678C8" w:rsidRDefault="000678C8" w:rsidP="000678C8">
      <w:pPr>
        <w:pStyle w:val="ONUMFS"/>
        <w:rPr>
          <w:ins w:id="39" w:author="Author"/>
        </w:rPr>
      </w:pPr>
      <w:ins w:id="40" w:author="Author">
        <w:r>
          <w:t>L’inventaire complet des documents relatifs aux brevets et aux modèles d’utilité pour chaque office ou organisation de brevets est disponible sur le site </w:t>
        </w:r>
        <w:r w:rsidR="00E849FD">
          <w:t>Web</w:t>
        </w:r>
        <w:r>
          <w:t xml:space="preserve"> de l'OMPI</w:t>
        </w:r>
        <w:r w:rsidR="00007421">
          <w:t> </w:t>
        </w:r>
        <w:r>
          <w:t xml:space="preserve">: </w:t>
        </w:r>
      </w:ins>
    </w:p>
    <w:p w14:paraId="22A3A99C" w14:textId="363BB9A4" w:rsidR="000678C8" w:rsidRPr="006766D8" w:rsidRDefault="00E849FD" w:rsidP="000678C8">
      <w:pPr>
        <w:spacing w:before="480"/>
        <w:ind w:left="567"/>
        <w:rPr>
          <w:ins w:id="41" w:author="Author"/>
          <w:b/>
          <w:bCs/>
        </w:rPr>
      </w:pPr>
      <w:r>
        <w:rPr>
          <w:b/>
        </w:rPr>
        <w:fldChar w:fldCharType="begin"/>
      </w:r>
      <w:r>
        <w:rPr>
          <w:b/>
        </w:rPr>
        <w:instrText>HYPERLINK "https://www.wipo.int/standards/en/part07/part_04-1.html"</w:instrText>
      </w:r>
      <w:r w:rsidR="008E61E7">
        <w:rPr>
          <w:b/>
        </w:rPr>
      </w:r>
      <w:r>
        <w:rPr>
          <w:b/>
        </w:rPr>
        <w:fldChar w:fldCharType="separate"/>
      </w:r>
      <w:ins w:id="42" w:author="Author">
        <w:r w:rsidRPr="00E849FD">
          <w:rPr>
            <w:rStyle w:val="Hyperlink"/>
            <w:b/>
          </w:rPr>
          <w:t>Partie 4.1</w:t>
        </w:r>
        <w:r w:rsidRPr="00E849FD">
          <w:rPr>
            <w:rStyle w:val="Hyperlink"/>
            <w:b/>
          </w:rPr>
          <w:tab/>
          <w:t>Tableau d’inventaire</w:t>
        </w:r>
        <w:r w:rsidR="000678C8" w:rsidRPr="00E849FD">
          <w:rPr>
            <w:rStyle w:val="Hyperlink"/>
            <w:b/>
          </w:rPr>
          <w:t xml:space="preserve"> </w:t>
        </w:r>
      </w:ins>
      <w:r>
        <w:rPr>
          <w:b/>
        </w:rPr>
        <w:fldChar w:fldCharType="end"/>
      </w:r>
    </w:p>
    <w:p w14:paraId="30DFDAE0" w14:textId="38544071" w:rsidR="0099108F" w:rsidRPr="00B618D5" w:rsidRDefault="000678C8" w:rsidP="000678C8">
      <w:pPr>
        <w:pStyle w:val="Endofdocument-Annex"/>
        <w:spacing w:before="720"/>
        <w:rPr>
          <w:rFonts w:cs="Times New Roman"/>
          <w:sz w:val="22"/>
          <w:szCs w:val="22"/>
          <w:lang w:val="fr-CH"/>
          <w:rPrChange w:id="43" w:author="Author">
            <w:rPr>
              <w:rFonts w:cs="Times New Roman"/>
            </w:rPr>
          </w:rPrChange>
        </w:rPr>
      </w:pPr>
      <w:bookmarkStart w:id="44" w:name="properties"/>
      <w:ins w:id="45" w:author="Author">
        <w:r w:rsidRPr="00B618D5">
          <w:rPr>
            <w:sz w:val="22"/>
            <w:szCs w:val="22"/>
            <w:lang w:val="fr-CH"/>
            <w:rPrChange w:id="46" w:author="Author">
              <w:rPr/>
            </w:rPrChange>
          </w:rPr>
          <w:t>[Fin de l’annexe et du document]</w:t>
        </w:r>
      </w:ins>
      <w:r w:rsidRPr="00B618D5">
        <w:rPr>
          <w:sz w:val="22"/>
          <w:szCs w:val="22"/>
        </w:rPr>
        <w:fldChar w:fldCharType="begin"/>
      </w:r>
      <w:r w:rsidRPr="00B618D5">
        <w:rPr>
          <w:sz w:val="22"/>
          <w:szCs w:val="22"/>
          <w:lang w:val="fr-CH"/>
        </w:rPr>
        <w:instrText xml:space="preserve"> COMMENTS  </w:instrText>
      </w:r>
      <w:r w:rsidRPr="00B618D5">
        <w:rPr>
          <w:sz w:val="22"/>
          <w:szCs w:val="22"/>
        </w:rPr>
        <w:fldChar w:fldCharType="end"/>
      </w:r>
      <w:bookmarkEnd w:id="44"/>
    </w:p>
    <w:sectPr w:rsidR="0099108F" w:rsidRPr="00B618D5" w:rsidSect="00E849FD">
      <w:headerReference w:type="default" r:id="rId11"/>
      <w:footerReference w:type="even" r:id="rId12"/>
      <w:footerReference w:type="default" r:id="rId13"/>
      <w:headerReference w:type="first" r:id="rId14"/>
      <w:footerReference w:type="first" r:id="rId15"/>
      <w:endnotePr>
        <w:numFmt w:val="decimal"/>
      </w:endnotePr>
      <w:pgSz w:w="11907" w:h="16840" w:code="9"/>
      <w:pgMar w:top="1418"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87DAD" w14:textId="77777777" w:rsidR="00334066" w:rsidRPr="00290DCD" w:rsidRDefault="00334066">
      <w:r w:rsidRPr="00290DCD">
        <w:separator/>
      </w:r>
    </w:p>
  </w:endnote>
  <w:endnote w:type="continuationSeparator" w:id="0">
    <w:p w14:paraId="768EB687" w14:textId="77777777" w:rsidR="00334066" w:rsidRPr="00290DCD" w:rsidRDefault="00334066" w:rsidP="00D45252">
      <w:r w:rsidRPr="00290DCD">
        <w:separator/>
      </w:r>
    </w:p>
    <w:p w14:paraId="5BFD4FC4" w14:textId="77777777" w:rsidR="00334066" w:rsidRPr="00290DCD" w:rsidRDefault="00334066" w:rsidP="00D45252">
      <w:pPr>
        <w:spacing w:after="60"/>
      </w:pPr>
      <w:r w:rsidRPr="00290DCD">
        <w:t>[Suite de la note de la page précédente]</w:t>
      </w:r>
    </w:p>
  </w:endnote>
  <w:endnote w:type="continuationNotice" w:id="1">
    <w:p w14:paraId="6DDD1EF9" w14:textId="77777777" w:rsidR="00334066" w:rsidRPr="00290DCD" w:rsidRDefault="00334066" w:rsidP="009D30E6">
      <w:pPr>
        <w:spacing w:before="60"/>
        <w:jc w:val="right"/>
      </w:pPr>
      <w:r w:rsidRPr="00290DCD">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0132D" w14:textId="7B71FDEB" w:rsidR="007067FA" w:rsidRDefault="007067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556CB" w14:textId="59A71F8B" w:rsidR="007067FA" w:rsidRDefault="007067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BF288" w14:textId="7D12E9FA" w:rsidR="007067FA" w:rsidRDefault="007067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FE6A1" w14:textId="77777777" w:rsidR="00334066" w:rsidRPr="00290DCD" w:rsidRDefault="00334066">
      <w:r w:rsidRPr="00290DCD">
        <w:separator/>
      </w:r>
    </w:p>
  </w:footnote>
  <w:footnote w:type="continuationSeparator" w:id="0">
    <w:p w14:paraId="0C729106" w14:textId="77777777" w:rsidR="00334066" w:rsidRPr="00290DCD" w:rsidRDefault="00334066" w:rsidP="007461F1">
      <w:r w:rsidRPr="00290DCD">
        <w:separator/>
      </w:r>
    </w:p>
    <w:p w14:paraId="22324A7B" w14:textId="77777777" w:rsidR="00334066" w:rsidRPr="00290DCD" w:rsidRDefault="00334066" w:rsidP="007461F1">
      <w:pPr>
        <w:spacing w:after="60"/>
      </w:pPr>
      <w:r w:rsidRPr="00290DCD">
        <w:t>[Suite de la note de la page précédente]</w:t>
      </w:r>
    </w:p>
  </w:footnote>
  <w:footnote w:type="continuationNotice" w:id="1">
    <w:p w14:paraId="44D72734" w14:textId="77777777" w:rsidR="00334066" w:rsidRPr="00290DCD" w:rsidRDefault="00334066" w:rsidP="007461F1">
      <w:pPr>
        <w:spacing w:before="60"/>
        <w:jc w:val="right"/>
      </w:pPr>
      <w:r w:rsidRPr="00290DCD">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383F1" w14:textId="0379010E" w:rsidR="00F16975" w:rsidRPr="00290DCD" w:rsidRDefault="000678C8" w:rsidP="00477D6B">
    <w:pPr>
      <w:jc w:val="right"/>
    </w:pPr>
    <w:bookmarkStart w:id="47" w:name="Code2"/>
    <w:bookmarkEnd w:id="47"/>
    <w:r>
      <w:t>CWS/13/25</w:t>
    </w:r>
  </w:p>
  <w:p w14:paraId="78096986"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88686" w14:textId="4CAC7324" w:rsidR="000678C8" w:rsidRPr="006F69B8" w:rsidRDefault="000678C8" w:rsidP="000678C8">
    <w:pPr>
      <w:jc w:val="right"/>
      <w:rPr>
        <w:rFonts w:cs="Times New Roman"/>
        <w:color w:val="000000"/>
        <w:sz w:val="22"/>
        <w:szCs w:val="22"/>
      </w:rPr>
    </w:pPr>
    <w:r w:rsidRPr="006F69B8">
      <w:rPr>
        <w:rFonts w:cs="Times New Roman"/>
        <w:color w:val="000000"/>
        <w:sz w:val="22"/>
        <w:szCs w:val="22"/>
      </w:rPr>
      <w:t>CWS/13/25</w:t>
    </w:r>
    <w:r w:rsidR="00E849FD">
      <w:rPr>
        <w:rFonts w:cs="Times New Roman"/>
        <w:color w:val="000000"/>
        <w:sz w:val="22"/>
        <w:szCs w:val="22"/>
      </w:rPr>
      <w:t xml:space="preserve"> </w:t>
    </w:r>
    <w:proofErr w:type="spellStart"/>
    <w:r w:rsidR="00E849FD">
      <w:rPr>
        <w:rFonts w:cs="Times New Roman"/>
        <w:color w:val="000000"/>
        <w:sz w:val="22"/>
        <w:szCs w:val="22"/>
      </w:rPr>
      <w:t>Rev</w:t>
    </w:r>
    <w:proofErr w:type="spellEnd"/>
    <w:r w:rsidR="00E849FD">
      <w:rPr>
        <w:rFonts w:cs="Times New Roman"/>
        <w:color w:val="000000"/>
        <w:sz w:val="22"/>
        <w:szCs w:val="22"/>
      </w:rPr>
      <w:t>.</w:t>
    </w:r>
  </w:p>
  <w:p w14:paraId="01F0EE4B" w14:textId="6918F883" w:rsidR="000678C8" w:rsidRDefault="000678C8" w:rsidP="000678C8">
    <w:pPr>
      <w:spacing w:after="480"/>
      <w:jc w:val="right"/>
    </w:pPr>
    <w:r w:rsidRPr="006F69B8">
      <w:rPr>
        <w:rFonts w:cs="Times New Roman"/>
        <w:color w:val="000000"/>
        <w:sz w:val="22"/>
        <w:szCs w:val="22"/>
      </w:rPr>
      <w:t>ANNEX</w:t>
    </w:r>
    <w:r>
      <w:rPr>
        <w:rFonts w:cs="Times New Roman"/>
        <w:color w:val="000000"/>
        <w:sz w:val="22"/>
        <w:szCs w:val="22"/>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103446"/>
    <w:multiLevelType w:val="hybridMultilevel"/>
    <w:tmpl w:val="F3AA79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5"/>
  </w:num>
  <w:num w:numId="3" w16cid:durableId="844322595">
    <w:abstractNumId w:val="0"/>
  </w:num>
  <w:num w:numId="4" w16cid:durableId="1456631763">
    <w:abstractNumId w:val="6"/>
  </w:num>
  <w:num w:numId="5" w16cid:durableId="628778745">
    <w:abstractNumId w:val="1"/>
  </w:num>
  <w:num w:numId="6" w16cid:durableId="670451745">
    <w:abstractNumId w:val="3"/>
  </w:num>
  <w:num w:numId="7" w16cid:durableId="19786180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8C8"/>
    <w:rsid w:val="00007421"/>
    <w:rsid w:val="00011B7D"/>
    <w:rsid w:val="00015677"/>
    <w:rsid w:val="000331E5"/>
    <w:rsid w:val="00055115"/>
    <w:rsid w:val="000678C8"/>
    <w:rsid w:val="00075432"/>
    <w:rsid w:val="000F5E56"/>
    <w:rsid w:val="001352EC"/>
    <w:rsid w:val="001362EE"/>
    <w:rsid w:val="00145404"/>
    <w:rsid w:val="00157E3C"/>
    <w:rsid w:val="001832A6"/>
    <w:rsid w:val="00195C6E"/>
    <w:rsid w:val="00197881"/>
    <w:rsid w:val="001B266A"/>
    <w:rsid w:val="001D3D56"/>
    <w:rsid w:val="00223916"/>
    <w:rsid w:val="00240654"/>
    <w:rsid w:val="002634C4"/>
    <w:rsid w:val="00267CD6"/>
    <w:rsid w:val="00290DCD"/>
    <w:rsid w:val="002D4918"/>
    <w:rsid w:val="002E4D1A"/>
    <w:rsid w:val="002F16BC"/>
    <w:rsid w:val="002F4E68"/>
    <w:rsid w:val="00315FCA"/>
    <w:rsid w:val="00334066"/>
    <w:rsid w:val="003845C1"/>
    <w:rsid w:val="003A1BCD"/>
    <w:rsid w:val="003A3665"/>
    <w:rsid w:val="004008A2"/>
    <w:rsid w:val="004025DF"/>
    <w:rsid w:val="00423E3E"/>
    <w:rsid w:val="00427AF4"/>
    <w:rsid w:val="004647DA"/>
    <w:rsid w:val="00464A1B"/>
    <w:rsid w:val="00477D6B"/>
    <w:rsid w:val="004D6471"/>
    <w:rsid w:val="004F4E31"/>
    <w:rsid w:val="00525B63"/>
    <w:rsid w:val="00547476"/>
    <w:rsid w:val="00561DB8"/>
    <w:rsid w:val="00567A4C"/>
    <w:rsid w:val="00576171"/>
    <w:rsid w:val="005A3309"/>
    <w:rsid w:val="005E6516"/>
    <w:rsid w:val="006053D1"/>
    <w:rsid w:val="00605827"/>
    <w:rsid w:val="00644A80"/>
    <w:rsid w:val="00676936"/>
    <w:rsid w:val="006B0DB5"/>
    <w:rsid w:val="006E4243"/>
    <w:rsid w:val="007067FA"/>
    <w:rsid w:val="00731B2D"/>
    <w:rsid w:val="007461F1"/>
    <w:rsid w:val="00780C73"/>
    <w:rsid w:val="007B7AA5"/>
    <w:rsid w:val="007C04C6"/>
    <w:rsid w:val="007D6961"/>
    <w:rsid w:val="007F07CB"/>
    <w:rsid w:val="00810CEF"/>
    <w:rsid w:val="0081208D"/>
    <w:rsid w:val="008236DE"/>
    <w:rsid w:val="00841BE6"/>
    <w:rsid w:val="00842A13"/>
    <w:rsid w:val="008B2CC1"/>
    <w:rsid w:val="008B7418"/>
    <w:rsid w:val="008E61E7"/>
    <w:rsid w:val="008E7930"/>
    <w:rsid w:val="0090731E"/>
    <w:rsid w:val="00940A5D"/>
    <w:rsid w:val="00966A22"/>
    <w:rsid w:val="00974CD6"/>
    <w:rsid w:val="00977EF7"/>
    <w:rsid w:val="0099108F"/>
    <w:rsid w:val="009C62B0"/>
    <w:rsid w:val="009D30E6"/>
    <w:rsid w:val="009D4EFF"/>
    <w:rsid w:val="009E3F6F"/>
    <w:rsid w:val="009F499F"/>
    <w:rsid w:val="00A02BD3"/>
    <w:rsid w:val="00A65E7E"/>
    <w:rsid w:val="00AA1F20"/>
    <w:rsid w:val="00AC0AE4"/>
    <w:rsid w:val="00AC5243"/>
    <w:rsid w:val="00AD61DB"/>
    <w:rsid w:val="00AE36D6"/>
    <w:rsid w:val="00B6177F"/>
    <w:rsid w:val="00B618D5"/>
    <w:rsid w:val="00B66A77"/>
    <w:rsid w:val="00B87BCF"/>
    <w:rsid w:val="00BA62D4"/>
    <w:rsid w:val="00BC3FC3"/>
    <w:rsid w:val="00C153FD"/>
    <w:rsid w:val="00C40E15"/>
    <w:rsid w:val="00C664C8"/>
    <w:rsid w:val="00C76A79"/>
    <w:rsid w:val="00CA15F5"/>
    <w:rsid w:val="00CA72C1"/>
    <w:rsid w:val="00CC07EE"/>
    <w:rsid w:val="00CD4973"/>
    <w:rsid w:val="00CF0460"/>
    <w:rsid w:val="00D45252"/>
    <w:rsid w:val="00D71B4D"/>
    <w:rsid w:val="00D75C1E"/>
    <w:rsid w:val="00D92BCD"/>
    <w:rsid w:val="00D93D55"/>
    <w:rsid w:val="00DB0349"/>
    <w:rsid w:val="00DD6A16"/>
    <w:rsid w:val="00E0091A"/>
    <w:rsid w:val="00E06619"/>
    <w:rsid w:val="00E203AA"/>
    <w:rsid w:val="00E527A5"/>
    <w:rsid w:val="00E76456"/>
    <w:rsid w:val="00E849FD"/>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AB492"/>
  <w15:docId w15:val="{2F229BEF-436C-4F3E-8098-F4F5E177C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78C8"/>
    <w:rPr>
      <w:rFonts w:ascii="Arial" w:eastAsia="DengXian" w:hAnsi="Arial" w:cs="Arial"/>
      <w:sz w:val="17"/>
      <w:szCs w:val="17"/>
      <w:lang w:val="fr-FR" w:eastAsia="en-US"/>
    </w:rPr>
  </w:style>
  <w:style w:type="paragraph" w:styleId="Heading1">
    <w:name w:val="heading 1"/>
    <w:basedOn w:val="Normal"/>
    <w:next w:val="Normal"/>
    <w:link w:val="Heading1Char"/>
    <w:uiPriority w:val="9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9"/>
    <w:rsid w:val="000678C8"/>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uiPriority w:val="99"/>
    <w:rsid w:val="000678C8"/>
    <w:rPr>
      <w:rFonts w:ascii="Arial" w:eastAsia="SimSun" w:hAnsi="Arial" w:cs="Arial"/>
      <w:bCs/>
      <w:iCs/>
      <w:caps/>
      <w:sz w:val="22"/>
      <w:szCs w:val="28"/>
      <w:lang w:val="fr-FR" w:eastAsia="zh-CN"/>
    </w:rPr>
  </w:style>
  <w:style w:type="paragraph" w:customStyle="1" w:styleId="List0">
    <w:name w:val="List0"/>
    <w:basedOn w:val="Normal"/>
    <w:uiPriority w:val="99"/>
    <w:rsid w:val="000678C8"/>
    <w:pPr>
      <w:keepLines/>
      <w:spacing w:after="170"/>
    </w:pPr>
  </w:style>
  <w:style w:type="paragraph" w:customStyle="1" w:styleId="TitleCAPS">
    <w:name w:val="Title CAPS"/>
    <w:basedOn w:val="Normal"/>
    <w:next w:val="Normal"/>
    <w:uiPriority w:val="99"/>
    <w:rsid w:val="000678C8"/>
    <w:pPr>
      <w:spacing w:after="340"/>
      <w:jc w:val="center"/>
    </w:pPr>
    <w:rPr>
      <w:caps/>
    </w:rPr>
  </w:style>
  <w:style w:type="paragraph" w:customStyle="1" w:styleId="Heading2Hidden">
    <w:name w:val="Heading 2 Hidden"/>
    <w:basedOn w:val="Heading2"/>
    <w:next w:val="Normal"/>
    <w:uiPriority w:val="99"/>
    <w:rsid w:val="000678C8"/>
    <w:pPr>
      <w:keepLines/>
      <w:spacing w:before="0" w:after="0"/>
    </w:pPr>
    <w:rPr>
      <w:bCs w:val="0"/>
      <w:iCs w:val="0"/>
      <w:caps w:val="0"/>
      <w:color w:val="FFFFFF"/>
      <w:szCs w:val="17"/>
    </w:rPr>
  </w:style>
  <w:style w:type="character" w:styleId="Hyperlink">
    <w:name w:val="Hyperlink"/>
    <w:basedOn w:val="DefaultParagraphFont"/>
    <w:uiPriority w:val="99"/>
    <w:rsid w:val="000678C8"/>
    <w:rPr>
      <w:color w:val="0000FF"/>
      <w:u w:val="single"/>
    </w:rPr>
  </w:style>
  <w:style w:type="paragraph" w:styleId="Revision">
    <w:name w:val="Revision"/>
    <w:hidden/>
    <w:uiPriority w:val="99"/>
    <w:semiHidden/>
    <w:rsid w:val="000678C8"/>
    <w:rPr>
      <w:rFonts w:ascii="Arial" w:eastAsia="DengXian" w:hAnsi="Arial" w:cs="Arial"/>
      <w:sz w:val="17"/>
      <w:szCs w:val="17"/>
      <w:lang w:val="fr-FR" w:eastAsia="en-US"/>
    </w:rPr>
  </w:style>
  <w:style w:type="character" w:styleId="FollowedHyperlink">
    <w:name w:val="FollowedHyperlink"/>
    <w:basedOn w:val="DefaultParagraphFont"/>
    <w:semiHidden/>
    <w:unhideWhenUsed/>
    <w:rsid w:val="000678C8"/>
    <w:rPr>
      <w:color w:val="800080" w:themeColor="followedHyperlink"/>
      <w:u w:val="single"/>
    </w:rPr>
  </w:style>
  <w:style w:type="character" w:styleId="UnresolvedMention">
    <w:name w:val="Unresolved Mention"/>
    <w:basedOn w:val="DefaultParagraphFont"/>
    <w:uiPriority w:val="99"/>
    <w:semiHidden/>
    <w:unhideWhenUsed/>
    <w:rsid w:val="00E849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documents/d/standards/docs-fr-03-03-01.pdf"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wipo.int/documents/d/standards/docs-fr-03-37-01.pdf" TargetMode="External"/><Relationship Id="rId4" Type="http://schemas.openxmlformats.org/officeDocument/2006/relationships/settings" Target="settings.xml"/><Relationship Id="rId9" Type="http://schemas.openxmlformats.org/officeDocument/2006/relationships/hyperlink" Target="https://www.wipo.int/documents/d/standards/docs-fr-07-03-02.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E498D-7E07-4BE7-9E0A-ECDB5BDAF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723</Words>
  <Characters>4126</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CWS/13/25 Rev. Annex (French) </vt:lpstr>
      <vt:lpstr>Documentation minimale du PCT</vt:lpstr>
      <vt:lpstr>    Notes explicatives</vt:lpstr>
      <vt:lpstr>    Inventaire des documents de brevet et des documents relatifs aux modèles d’utili</vt:lpstr>
    </vt:vector>
  </TitlesOfParts>
  <Company>WIPO</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CWS/13/25 Rev. Annex (French) </dc:title>
  <dc:subject>Mise à jour de la partie 4 du Manuel de l’OMPI intitulée “Documentation minimale du PCT” Annexe </dc:subject>
  <dc:creator>WIPO</dc:creator>
  <cp:keywords>WIPO CWS treizième session, partie 4, Manuel de l’OMPI, Documentation minimale du PCT, Annexe </cp:keywords>
  <cp:lastModifiedBy>WIPO</cp:lastModifiedBy>
  <cp:revision>9</cp:revision>
  <cp:lastPrinted>2025-10-14T11:00:00Z</cp:lastPrinted>
  <dcterms:created xsi:type="dcterms:W3CDTF">2025-10-14T09:59:00Z</dcterms:created>
  <dcterms:modified xsi:type="dcterms:W3CDTF">2025-10-14T11:00:00Z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2025-10-14T10:59:53Z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bc8b1f83-dd89-4804-a24c-3b8258ccfa04</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