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2E73BF" w14:textId="31027354" w:rsidR="00FA55F7" w:rsidRDefault="00B76C17" w:rsidP="008048AA">
      <w:pPr>
        <w:jc w:val="center"/>
        <w:rPr>
          <w:rFonts w:cs="Arial"/>
          <w:i/>
        </w:rPr>
      </w:pPr>
      <w:r>
        <w:rPr>
          <w:b/>
          <w:sz w:val="20"/>
        </w:rPr>
        <w:t>CONTENU MINIMUM RECOMMANDÉ POUR LES SITES WEB DES OFFICES DE PROPRIÉTÉ INTELLECTUELLE</w:t>
      </w:r>
    </w:p>
    <w:p w14:paraId="471468ED" w14:textId="34B0049C" w:rsidR="006822DB" w:rsidRPr="00A338EB" w:rsidRDefault="006822DB" w:rsidP="008048AA">
      <w:pPr>
        <w:widowControl w:val="0"/>
        <w:kinsoku w:val="0"/>
        <w:spacing w:before="480" w:after="480"/>
        <w:ind w:right="11"/>
        <w:jc w:val="center"/>
        <w:rPr>
          <w:rFonts w:cs="Arial"/>
        </w:rPr>
      </w:pPr>
      <w:r>
        <w:rPr>
          <w:i/>
        </w:rPr>
        <w:t>Proposition soumise à l’approbation du Comité des normes de l’OMPI (CWS) à sa treizième session</w:t>
      </w:r>
    </w:p>
    <w:p w14:paraId="136B5A18" w14:textId="77777777" w:rsidR="006822DB" w:rsidRPr="00A338EB" w:rsidRDefault="006822DB" w:rsidP="00FD72E5">
      <w:pPr>
        <w:pStyle w:val="Heading2"/>
      </w:pPr>
      <w:r>
        <w:t>Introduction</w:t>
      </w:r>
    </w:p>
    <w:p w14:paraId="186C19B2" w14:textId="3944AE0B" w:rsidR="006822DB" w:rsidRPr="00A338EB" w:rsidRDefault="006822DB" w:rsidP="005F7026">
      <w:pPr>
        <w:pStyle w:val="List0"/>
        <w:spacing w:after="220"/>
        <w:rPr>
          <w:rFonts w:cs="Arial"/>
        </w:rPr>
      </w:pPr>
      <w:r w:rsidRPr="00A338EB">
        <w:rPr>
          <w:rFonts w:cs="Arial"/>
        </w:rPr>
        <w:fldChar w:fldCharType="begin"/>
      </w:r>
      <w:r w:rsidRPr="00A338EB">
        <w:rPr>
          <w:rFonts w:cs="Arial"/>
        </w:rPr>
        <w:instrText xml:space="preserve"> AUTONUM  </w:instrText>
      </w:r>
      <w:r w:rsidRPr="00A338EB">
        <w:rPr>
          <w:rFonts w:cs="Arial"/>
        </w:rPr>
        <w:fldChar w:fldCharType="end"/>
      </w:r>
      <w:r>
        <w:tab/>
        <w:t xml:space="preserve">Le présent document </w:t>
      </w:r>
      <w:del w:id="0" w:author="Author">
        <w:r>
          <w:delText>vise à aider les</w:delText>
        </w:r>
      </w:del>
      <w:ins w:id="1" w:author="Author">
        <w:r>
          <w:t xml:space="preserve">donne aux </w:t>
        </w:r>
      </w:ins>
      <w:r>
        <w:t>offices de propriété intellectuelle</w:t>
      </w:r>
      <w:ins w:id="2" w:author="Author">
        <w:r>
          <w:t xml:space="preserve"> des orientations</w:t>
        </w:r>
      </w:ins>
      <w:r>
        <w:t xml:space="preserve"> </w:t>
      </w:r>
      <w:del w:id="3" w:author="Author">
        <w:r>
          <w:delText xml:space="preserve">à </w:delText>
        </w:r>
      </w:del>
      <w:ins w:id="4" w:author="Author">
        <w:r>
          <w:t xml:space="preserve">concernant la présentation et le contenu de leurs </w:t>
        </w:r>
      </w:ins>
      <w:del w:id="5" w:author="Author">
        <w:r>
          <w:delText xml:space="preserve">concevoir un </w:delText>
        </w:r>
      </w:del>
      <w:r>
        <w:t>site</w:t>
      </w:r>
      <w:ins w:id="6" w:author="Author">
        <w:r>
          <w:t>s</w:t>
        </w:r>
      </w:ins>
      <w:r>
        <w:t xml:space="preserve"> Web.  Ces recommandations </w:t>
      </w:r>
      <w:del w:id="7" w:author="Author">
        <w:r>
          <w:delText>ne se limitent pas aux brevets d’invention mais</w:delText>
        </w:r>
      </w:del>
      <w:r>
        <w:t xml:space="preserve">couvrent tous les droits de propriété intellectuelle </w:t>
      </w:r>
      <w:del w:id="8" w:author="Author">
        <w:r>
          <w:delText xml:space="preserve">qui intéressent </w:delText>
        </w:r>
      </w:del>
      <w:ins w:id="9" w:author="Author">
        <w:r>
          <w:t xml:space="preserve">administrés par </w:t>
        </w:r>
      </w:ins>
      <w:r>
        <w:t xml:space="preserve">ces offices.    </w:t>
      </w:r>
      <w:del w:id="10" w:author="Author">
        <w:r>
          <w:delText xml:space="preserve">Lorsqu’il crée un site Web ou qu’il en modifie le contenu ou la présentation, l’office de propriété intellectuelle concerné est invité à en informer le Bureau international de l’OMPI afin que celui ci puisse établir un hyperlien avec l’URL de l’office en question.  </w:delText>
        </w:r>
      </w:del>
      <w:ins w:id="11" w:author="Author">
        <w:r>
          <w:t xml:space="preserve">Lorsqu’il crée un site Web ou qu’il en modifie le contenu ou la présentation, il est recommandé à </w:t>
        </w:r>
      </w:ins>
      <w:r>
        <w:t xml:space="preserve">l’office de propriété intellectuelle concerné </w:t>
      </w:r>
      <w:del w:id="12" w:author="Author">
        <w:r>
          <w:delText xml:space="preserve">est invité à </w:delText>
        </w:r>
      </w:del>
      <w:ins w:id="13" w:author="Author">
        <w:r>
          <w:t>d’</w:t>
        </w:r>
      </w:ins>
      <w:r>
        <w:t xml:space="preserve">en informer le Bureau international de l’OMPI afin que celui-ci puisse </w:t>
      </w:r>
      <w:del w:id="14" w:author="Author">
        <w:r>
          <w:delText xml:space="preserve">établir </w:delText>
        </w:r>
      </w:del>
      <w:ins w:id="15" w:author="Author">
        <w:r>
          <w:t xml:space="preserve">fournir </w:t>
        </w:r>
      </w:ins>
      <w:r>
        <w:t>un</w:t>
      </w:r>
      <w:ins w:id="16" w:author="Author">
        <w:r>
          <w:t xml:space="preserve"> nouvel</w:t>
        </w:r>
      </w:ins>
      <w:r>
        <w:t xml:space="preserve"> hyperlien</w:t>
      </w:r>
      <w:ins w:id="17" w:author="Author">
        <w:r>
          <w:t>, ou un</w:t>
        </w:r>
      </w:ins>
      <w:r>
        <w:t xml:space="preserve"> </w:t>
      </w:r>
      <w:ins w:id="18" w:author="Author">
        <w:r>
          <w:t>hyperlien actualisé,</w:t>
        </w:r>
      </w:ins>
      <w:del w:id="19" w:author="Author">
        <w:r>
          <w:delText>avec l’URL</w:delText>
        </w:r>
      </w:del>
      <w:ins w:id="20" w:author="Author">
        <w:r>
          <w:t xml:space="preserve"> vers le site Web</w:t>
        </w:r>
      </w:ins>
      <w:r>
        <w:t xml:space="preserve"> de l’office en question.  </w:t>
      </w:r>
      <w:del w:id="21" w:author="Author">
        <w:r>
          <w:delText>L</w:delText>
        </w:r>
      </w:del>
      <w:ins w:id="22" w:author="Author">
        <w:r>
          <w:t>C</w:t>
        </w:r>
      </w:ins>
      <w:r>
        <w:t xml:space="preserve">es </w:t>
      </w:r>
      <w:ins w:id="23" w:author="Author">
        <w:r>
          <w:t>hyper</w:t>
        </w:r>
      </w:ins>
      <w:r>
        <w:t xml:space="preserve">liens sont </w:t>
      </w:r>
      <w:del w:id="24" w:author="Author">
        <w:r>
          <w:delText xml:space="preserve">énumérés </w:delText>
        </w:r>
      </w:del>
      <w:ins w:id="25" w:author="Author">
        <w:r>
          <w:t xml:space="preserve">répertoriés </w:t>
        </w:r>
      </w:ins>
      <w:r>
        <w:t xml:space="preserve">sous </w:t>
      </w:r>
      <w:ins w:id="26" w:author="Author">
        <w:r w:rsidRPr="00A338EB">
          <w:rPr>
            <w:rFonts w:cs="Arial"/>
          </w:rPr>
          <w:fldChar w:fldCharType="begin"/>
        </w:r>
        <w:r w:rsidRPr="00A338EB">
          <w:rPr>
            <w:rFonts w:cs="Arial"/>
          </w:rPr>
          <w:instrText>HYPERLINK "https://www.wipo.int/members/en/"</w:instrText>
        </w:r>
        <w:r w:rsidRPr="00A338EB">
          <w:rPr>
            <w:rFonts w:cs="Arial"/>
          </w:rPr>
        </w:r>
        <w:r w:rsidRPr="00A338EB">
          <w:rPr>
            <w:rFonts w:cs="Arial"/>
          </w:rPr>
          <w:fldChar w:fldCharType="separate"/>
        </w:r>
        <w:r w:rsidRPr="00A338EB">
          <w:rPr>
            <w:rStyle w:val="Hyperlink"/>
            <w:rFonts w:cs="Arial"/>
          </w:rPr>
          <w:t>https://www.wipo.int/members/en/</w:t>
        </w:r>
        <w:r w:rsidRPr="00A338EB">
          <w:rPr>
            <w:rFonts w:cs="Arial"/>
          </w:rPr>
          <w:fldChar w:fldCharType="end"/>
        </w:r>
        <w:r>
          <w:t xml:space="preserve"> sur le </w:t>
        </w:r>
      </w:ins>
      <w:del w:id="27" w:author="Author">
        <w:r>
          <w:delText xml:space="preserve">la rubrique intitulée “Adresses des sites d’offices de propriété industrielle” du </w:delText>
        </w:r>
      </w:del>
      <w:ins w:id="28" w:author="Author">
        <w:r>
          <w:t xml:space="preserve"> </w:t>
        </w:r>
      </w:ins>
      <w:r>
        <w:t>site Web de l’OMPI</w:t>
      </w:r>
      <w:ins w:id="29" w:author="Author">
        <w:r>
          <w:t>.</w:t>
        </w:r>
      </w:ins>
      <w:r>
        <w:t xml:space="preserve"> </w:t>
      </w:r>
    </w:p>
    <w:p w14:paraId="7589DA01" w14:textId="744A55CA" w:rsidR="006822DB" w:rsidRPr="00A338EB" w:rsidRDefault="006822DB" w:rsidP="001C27BD">
      <w:pPr>
        <w:pStyle w:val="Heading2"/>
      </w:pPr>
      <w:r>
        <w:t xml:space="preserve">CONTENU RECOMMANDÉ DES SITES WEB </w:t>
      </w:r>
      <w:ins w:id="30" w:author="Author">
        <w:r>
          <w:t>DES OFFICES</w:t>
        </w:r>
      </w:ins>
      <w:r>
        <w:t xml:space="preserve"> DE PROPRIÉTÉ INTELLECTUELLE</w:t>
      </w:r>
    </w:p>
    <w:p w14:paraId="447D3CFE" w14:textId="37A94CE2" w:rsidR="006822DB" w:rsidRPr="00A338EB" w:rsidRDefault="006822DB" w:rsidP="005F7026">
      <w:pPr>
        <w:pStyle w:val="List0"/>
        <w:spacing w:after="220"/>
        <w:rPr>
          <w:rFonts w:cs="Arial"/>
        </w:rPr>
      </w:pPr>
      <w:r w:rsidRPr="00A338EB">
        <w:rPr>
          <w:rFonts w:cs="Arial"/>
        </w:rPr>
        <w:fldChar w:fldCharType="begin"/>
      </w:r>
      <w:r w:rsidRPr="00A338EB">
        <w:rPr>
          <w:rFonts w:cs="Arial"/>
        </w:rPr>
        <w:instrText xml:space="preserve"> AUTONUM  </w:instrText>
      </w:r>
      <w:r w:rsidRPr="00A338EB">
        <w:rPr>
          <w:rFonts w:cs="Arial"/>
        </w:rPr>
        <w:fldChar w:fldCharType="end"/>
      </w:r>
      <w:r>
        <w:tab/>
        <w:t>Les pages des sites Web de</w:t>
      </w:r>
      <w:ins w:id="31" w:author="Author">
        <w:r>
          <w:t>s offices de</w:t>
        </w:r>
      </w:ins>
      <w:r>
        <w:t xml:space="preserve"> propriété intellectuelle devraient être présentées dans la ou les langues</w:t>
      </w:r>
      <w:ins w:id="32" w:author="Author">
        <w:r>
          <w:t xml:space="preserve"> officielles</w:t>
        </w:r>
      </w:ins>
      <w:r>
        <w:t xml:space="preserve"> de l’office national</w:t>
      </w:r>
      <w:del w:id="33" w:author="Author">
        <w:r>
          <w:delText xml:space="preserve">.  </w:delText>
        </w:r>
      </w:del>
      <w:r w:rsidR="004406E3">
        <w:t xml:space="preserve"> </w:t>
      </w:r>
      <w:ins w:id="34" w:author="Author">
        <w:r>
          <w:t xml:space="preserve">ou régional.  </w:t>
        </w:r>
      </w:ins>
      <w:del w:id="35" w:author="Author">
        <w:r>
          <w:delText>La page d’accueil et les pages les plus importantes (p. ex. : les pages contenant des informations sur la procédure à suivre pour demander une protection dans le domaine de la propriété intellectuelle) devraient au moins être présentées aussi en anglais.</w:delText>
        </w:r>
      </w:del>
      <w:ins w:id="36" w:author="Author">
        <w:del w:id="37" w:author="Author">
          <w:r>
            <w:delText>L</w:delText>
          </w:r>
        </w:del>
        <w:r>
          <w:t>En outre, l</w:t>
        </w:r>
      </w:ins>
      <w:r>
        <w:t xml:space="preserve">a page d’accueil et les pages </w:t>
      </w:r>
      <w:ins w:id="38" w:author="Author">
        <w:r>
          <w:t xml:space="preserve">Web </w:t>
        </w:r>
      </w:ins>
      <w:r>
        <w:t xml:space="preserve">les plus importantes (p. ex. : les pages contenant des informations sur la procédure à suivre pour demander une protection </w:t>
      </w:r>
      <w:del w:id="39" w:author="Author">
        <w:r>
          <w:delText xml:space="preserve">dans </w:delText>
        </w:r>
      </w:del>
      <w:ins w:id="40" w:author="Author">
        <w:r>
          <w:t>d</w:t>
        </w:r>
      </w:ins>
      <w:del w:id="41" w:author="Author">
        <w:r>
          <w:delText>l</w:delText>
        </w:r>
      </w:del>
      <w:r>
        <w:t xml:space="preserve">e </w:t>
      </w:r>
      <w:del w:id="42" w:author="Author">
        <w:r>
          <w:delText xml:space="preserve">domaine de </w:delText>
        </w:r>
      </w:del>
      <w:r>
        <w:t xml:space="preserve">la propriété intellectuelle) devraient </w:t>
      </w:r>
      <w:del w:id="43" w:author="Author">
        <w:r>
          <w:delText xml:space="preserve">au moins </w:delText>
        </w:r>
      </w:del>
      <w:r>
        <w:t>être présentées aussi en anglais.</w:t>
      </w:r>
    </w:p>
    <w:p w14:paraId="1399B404" w14:textId="5ABE0273" w:rsidR="006822DB" w:rsidRPr="00A338EB" w:rsidRDefault="006822DB" w:rsidP="005F7026">
      <w:pPr>
        <w:pStyle w:val="List0"/>
        <w:spacing w:after="220"/>
        <w:rPr>
          <w:rFonts w:cs="Arial"/>
        </w:rPr>
      </w:pPr>
      <w:r w:rsidRPr="00A338EB">
        <w:rPr>
          <w:rFonts w:cs="Arial"/>
        </w:rPr>
        <w:fldChar w:fldCharType="begin"/>
      </w:r>
      <w:r w:rsidRPr="00A338EB">
        <w:rPr>
          <w:rFonts w:cs="Arial"/>
        </w:rPr>
        <w:instrText xml:space="preserve"> AUTONUM  </w:instrText>
      </w:r>
      <w:r w:rsidRPr="00A338EB">
        <w:rPr>
          <w:rFonts w:cs="Arial"/>
        </w:rPr>
        <w:fldChar w:fldCharType="end"/>
      </w:r>
      <w:r>
        <w:tab/>
        <w:t xml:space="preserve">Les sites Web </w:t>
      </w:r>
      <w:ins w:id="44" w:author="Author">
        <w:r>
          <w:t>des offices</w:t>
        </w:r>
      </w:ins>
      <w:r>
        <w:t xml:space="preserve"> de propriété intellectuelle devraient </w:t>
      </w:r>
      <w:del w:id="45" w:author="Author">
        <w:r>
          <w:delText xml:space="preserve">donner </w:delText>
        </w:r>
      </w:del>
      <w:ins w:id="46" w:author="Author">
        <w:r>
          <w:t xml:space="preserve">contenir des ressources et </w:t>
        </w:r>
      </w:ins>
      <w:r>
        <w:t>des renseignements</w:t>
      </w:r>
      <w:ins w:id="47" w:author="Author">
        <w:r>
          <w:t xml:space="preserve"> complets</w:t>
        </w:r>
      </w:ins>
      <w:r>
        <w:t xml:space="preserve"> sur les procédures de l’office </w:t>
      </w:r>
      <w:del w:id="48" w:author="Author">
        <w:r>
          <w:delText xml:space="preserve">national </w:delText>
        </w:r>
      </w:del>
      <w:r>
        <w:t>ainsi que d’autres informations destinées à aider les utilisateurs du système national</w:t>
      </w:r>
      <w:ins w:id="49" w:author="Author">
        <w:r>
          <w:t xml:space="preserve"> ou régional</w:t>
        </w:r>
      </w:ins>
      <w:r>
        <w:t xml:space="preserve">.    </w:t>
      </w:r>
      <w:del w:id="50" w:author="Author">
        <w:r>
          <w:delText>Ils devraient par exemple contenir les éléments suivants :</w:delText>
        </w:r>
      </w:del>
      <w:ins w:id="51" w:author="Author">
        <w:r>
          <w:t xml:space="preserve"> Ils devraient être conviviaux et faciles à comprendre, tant pour les nouveaux utilisateurs que pour les utilisateurs expérimentés.  </w:t>
        </w:r>
      </w:ins>
    </w:p>
    <w:p w14:paraId="0A9BCBD5" w14:textId="20ABE009" w:rsidR="006822DB" w:rsidRPr="00A338EB" w:rsidRDefault="00B73084" w:rsidP="00FE4A57">
      <w:pPr>
        <w:pStyle w:val="List0"/>
        <w:spacing w:after="220"/>
        <w:rPr>
          <w:ins w:id="52" w:author="Author"/>
          <w:rFonts w:cs="Arial"/>
        </w:rPr>
      </w:pPr>
      <w:ins w:id="53" w:author="Author">
        <w:r>
          <w:t>Ils devraient contenir les éléments suivants :</w:t>
        </w:r>
      </w:ins>
    </w:p>
    <w:p w14:paraId="15E75DB5" w14:textId="77273462" w:rsidR="006822DB" w:rsidRPr="00A338EB" w:rsidRDefault="009A0B7A" w:rsidP="004406E3">
      <w:pPr>
        <w:pStyle w:val="List1H"/>
        <w:numPr>
          <w:ilvl w:val="0"/>
          <w:numId w:val="1"/>
        </w:numPr>
        <w:spacing w:after="120"/>
        <w:ind w:left="1134" w:hanging="567"/>
        <w:rPr>
          <w:rFonts w:cs="Arial"/>
        </w:rPr>
      </w:pPr>
      <w:del w:id="54" w:author="Author">
        <w:r>
          <w:delText>des informations fondamentales sur les droits nationaux de propriété intellectuelle,</w:delText>
        </w:r>
      </w:del>
      <w:proofErr w:type="gramStart"/>
      <w:ins w:id="55" w:author="Author">
        <w:r>
          <w:t>des</w:t>
        </w:r>
        <w:proofErr w:type="gramEnd"/>
        <w:r>
          <w:t xml:space="preserve"> informations fondamentales sur les droits nationaux ou régionaux </w:t>
        </w:r>
      </w:ins>
      <w:r>
        <w:t>de propriété intellectuelle,</w:t>
      </w:r>
      <w:ins w:id="56" w:author="Author">
        <w:r>
          <w:t xml:space="preserve"> y compris des définitions et l’étendue de la protection;</w:t>
        </w:r>
      </w:ins>
    </w:p>
    <w:p w14:paraId="6802AC7D" w14:textId="36CF60AD" w:rsidR="006822DB" w:rsidRPr="00A338EB" w:rsidRDefault="006822DB" w:rsidP="004406E3">
      <w:pPr>
        <w:pStyle w:val="List1H"/>
        <w:numPr>
          <w:ilvl w:val="0"/>
          <w:numId w:val="1"/>
        </w:numPr>
        <w:spacing w:after="120"/>
        <w:ind w:left="1134" w:hanging="567"/>
        <w:rPr>
          <w:ins w:id="57" w:author="Author"/>
          <w:rFonts w:cs="Arial"/>
        </w:rPr>
      </w:pPr>
      <w:proofErr w:type="gramStart"/>
      <w:ins w:id="58" w:author="Author">
        <w:r>
          <w:t>des</w:t>
        </w:r>
        <w:proofErr w:type="gramEnd"/>
        <w:r>
          <w:t xml:space="preserve"> informations sur l’office de propriété intellectuelle, y compris les coordonnées, le lieu et les horaires de travail;</w:t>
        </w:r>
      </w:ins>
    </w:p>
    <w:p w14:paraId="49A0190B" w14:textId="28A09C27" w:rsidR="006822DB" w:rsidRPr="00A338EB" w:rsidRDefault="00036FB4" w:rsidP="004406E3">
      <w:pPr>
        <w:pStyle w:val="List1H"/>
        <w:numPr>
          <w:ilvl w:val="0"/>
          <w:numId w:val="1"/>
        </w:numPr>
        <w:spacing w:after="120"/>
        <w:ind w:left="1134" w:hanging="567"/>
        <w:rPr>
          <w:del w:id="59" w:author="Author"/>
          <w:rFonts w:cs="Arial"/>
        </w:rPr>
      </w:pPr>
      <w:proofErr w:type="gramStart"/>
      <w:ins w:id="60" w:author="Author">
        <w:r>
          <w:t>des</w:t>
        </w:r>
        <w:proofErr w:type="gramEnd"/>
        <w:r>
          <w:t xml:space="preserve"> informations d’ordre législatif </w:t>
        </w:r>
      </w:ins>
    </w:p>
    <w:p w14:paraId="76421B85" w14:textId="4CBC9A40" w:rsidR="006822DB" w:rsidRPr="00A338EB" w:rsidRDefault="006822DB" w:rsidP="004406E3">
      <w:pPr>
        <w:pStyle w:val="List1H"/>
        <w:numPr>
          <w:ilvl w:val="0"/>
          <w:numId w:val="1"/>
        </w:numPr>
        <w:spacing w:after="120"/>
        <w:ind w:left="1134" w:hanging="567"/>
        <w:rPr>
          <w:ins w:id="61" w:author="Author"/>
          <w:rFonts w:cs="Arial"/>
        </w:rPr>
      </w:pPr>
      <w:del w:id="62" w:author="Author">
        <w:r>
          <w:delText xml:space="preserve"> des documents juridiques</w:delText>
        </w:r>
      </w:del>
      <w:ins w:id="63" w:author="Author">
        <w:r>
          <w:t>(</w:t>
        </w:r>
        <w:proofErr w:type="gramStart"/>
        <w:r>
          <w:t>telles</w:t>
        </w:r>
        <w:proofErr w:type="gramEnd"/>
        <w:r>
          <w:t xml:space="preserve"> que des lois et règlements nationaux ou régionaux en matière de propriété intellectuelle, ainsi que des accords et traités internationaux);</w:t>
        </w:r>
      </w:ins>
    </w:p>
    <w:p w14:paraId="6F43D884" w14:textId="15197AB9" w:rsidR="006822DB" w:rsidRPr="00A338EB" w:rsidRDefault="006822DB" w:rsidP="004406E3">
      <w:pPr>
        <w:pStyle w:val="List1H"/>
        <w:numPr>
          <w:ilvl w:val="0"/>
          <w:numId w:val="1"/>
        </w:numPr>
        <w:spacing w:after="120"/>
        <w:ind w:left="1134" w:hanging="567"/>
        <w:rPr>
          <w:rFonts w:cs="Arial"/>
        </w:rPr>
      </w:pPr>
      <w:del w:id="64" w:author="Author">
        <w:r>
          <w:delText>des avis de modification de la législation ou de la gestion nationale de la propriété intellectuelle,</w:delText>
        </w:r>
      </w:del>
      <w:proofErr w:type="gramStart"/>
      <w:ins w:id="65" w:author="Author">
        <w:r>
          <w:t>des</w:t>
        </w:r>
        <w:proofErr w:type="gramEnd"/>
        <w:r>
          <w:t xml:space="preserve"> avis de modification de la législation ou de</w:t>
        </w:r>
        <w:del w:id="66" w:author="Author">
          <w:r>
            <w:delText xml:space="preserve"> la gestion</w:delText>
          </w:r>
        </w:del>
        <w:r>
          <w:t>s règlements</w:t>
        </w:r>
      </w:ins>
      <w:del w:id="67" w:author="Author">
        <w:r>
          <w:delText xml:space="preserve"> nationale</w:delText>
        </w:r>
      </w:del>
      <w:ins w:id="68" w:author="Author">
        <w:r>
          <w:t xml:space="preserve"> nationaux ou régionaux en matière de</w:t>
        </w:r>
      </w:ins>
      <w:del w:id="69" w:author="Author">
        <w:r>
          <w:delText xml:space="preserve"> </w:delText>
        </w:r>
      </w:del>
      <w:r>
        <w:t xml:space="preserve"> </w:t>
      </w:r>
      <w:del w:id="70" w:author="Author">
        <w:r>
          <w:delText xml:space="preserve">la </w:delText>
        </w:r>
      </w:del>
      <w:r>
        <w:t>propriété intellectuelle</w:t>
      </w:r>
      <w:ins w:id="71" w:author="Author">
        <w:r>
          <w:t>;</w:t>
        </w:r>
      </w:ins>
      <w:del w:id="72" w:author="Author">
        <w:r>
          <w:delText>,</w:delText>
        </w:r>
      </w:del>
    </w:p>
    <w:p w14:paraId="18D63C43" w14:textId="4A1A2FAF" w:rsidR="006822DB" w:rsidRPr="00A338EB" w:rsidRDefault="006822DB" w:rsidP="004406E3">
      <w:pPr>
        <w:pStyle w:val="List1H"/>
        <w:numPr>
          <w:ilvl w:val="0"/>
          <w:numId w:val="1"/>
        </w:numPr>
        <w:spacing w:after="120"/>
        <w:ind w:left="1134" w:hanging="567"/>
        <w:rPr>
          <w:ins w:id="73" w:author="Author"/>
          <w:rFonts w:cs="Arial"/>
        </w:rPr>
      </w:pPr>
      <w:del w:id="74" w:author="Author">
        <w:r>
          <w:delText xml:space="preserve">des formulaires téléchargeables, </w:delText>
        </w:r>
      </w:del>
      <w:ins w:id="75" w:author="Author">
        <w:del w:id="76" w:author="Author">
          <w:r>
            <w:delText xml:space="preserve">des formulaires téléchargeables, </w:delText>
          </w:r>
        </w:del>
        <w:proofErr w:type="gramStart"/>
        <w:r>
          <w:t>des</w:t>
        </w:r>
        <w:proofErr w:type="gramEnd"/>
        <w:r>
          <w:t xml:space="preserve"> formulaires téléchargeables, s’il n’existe pas de système de dépôt des demandes en ligne;</w:t>
        </w:r>
      </w:ins>
    </w:p>
    <w:p w14:paraId="6DD29700" w14:textId="4A5F2409" w:rsidR="006822DB" w:rsidRPr="00773EE3" w:rsidRDefault="006822DB" w:rsidP="004406E3">
      <w:pPr>
        <w:pStyle w:val="List1H"/>
        <w:numPr>
          <w:ilvl w:val="0"/>
          <w:numId w:val="1"/>
        </w:numPr>
        <w:spacing w:after="120"/>
        <w:ind w:left="1134" w:hanging="567"/>
      </w:pPr>
      <w:proofErr w:type="gramStart"/>
      <w:r>
        <w:t>des</w:t>
      </w:r>
      <w:proofErr w:type="gramEnd"/>
      <w:ins w:id="77" w:author="Author">
        <w:r>
          <w:t xml:space="preserve"> informations sur les</w:t>
        </w:r>
      </w:ins>
      <w:r>
        <w:t xml:space="preserve"> documents techniques (</w:t>
      </w:r>
      <w:ins w:id="78" w:author="Author">
        <w:r>
          <w:t xml:space="preserve">notamment </w:t>
        </w:r>
      </w:ins>
      <w:r>
        <w:t>principes directeurs</w:t>
      </w:r>
      <w:ins w:id="79" w:author="Author">
        <w:r>
          <w:t xml:space="preserve"> et</w:t>
        </w:r>
      </w:ins>
      <w:del w:id="80" w:author="Author">
        <w:r>
          <w:delText>,</w:delText>
        </w:r>
      </w:del>
      <w:r>
        <w:t xml:space="preserve"> informations relatives au classement)</w:t>
      </w:r>
      <w:ins w:id="81" w:author="Author">
        <w:r>
          <w:t>;</w:t>
        </w:r>
      </w:ins>
      <w:del w:id="82" w:author="Author">
        <w:r>
          <w:delText>,</w:delText>
        </w:r>
      </w:del>
    </w:p>
    <w:p w14:paraId="42F7D1D6" w14:textId="4FE6B12E" w:rsidR="006822DB" w:rsidRPr="00A338EB" w:rsidRDefault="00E1744E" w:rsidP="004406E3">
      <w:pPr>
        <w:pStyle w:val="List1H"/>
        <w:numPr>
          <w:ilvl w:val="0"/>
          <w:numId w:val="1"/>
        </w:numPr>
        <w:spacing w:after="120"/>
        <w:ind w:left="1134" w:hanging="567"/>
        <w:rPr>
          <w:rFonts w:cs="Arial"/>
        </w:rPr>
      </w:pPr>
      <w:del w:id="83" w:author="Author">
        <w:r>
          <w:delText>des barèmes de taxes,</w:delText>
        </w:r>
      </w:del>
      <w:ins w:id="84" w:author="Author">
        <w:r>
          <w:t xml:space="preserve"> </w:t>
        </w:r>
        <w:proofErr w:type="gramStart"/>
        <w:r>
          <w:t>un</w:t>
        </w:r>
        <w:proofErr w:type="gramEnd"/>
        <w:r>
          <w:t xml:space="preserve"> barème des taxes complet et actualisé couvrant tous les services de propriété intellectuelle, y compris les modes de paiement;</w:t>
        </w:r>
      </w:ins>
    </w:p>
    <w:p w14:paraId="3839DBE1" w14:textId="7C312952" w:rsidR="006822DB" w:rsidRPr="00A338EB" w:rsidRDefault="00B73084" w:rsidP="004406E3">
      <w:pPr>
        <w:pStyle w:val="List1H"/>
        <w:numPr>
          <w:ilvl w:val="0"/>
          <w:numId w:val="1"/>
        </w:numPr>
        <w:spacing w:after="120"/>
        <w:ind w:left="1134" w:hanging="567"/>
        <w:rPr>
          <w:rFonts w:cs="Arial"/>
        </w:rPr>
      </w:pPr>
      <w:proofErr w:type="gramStart"/>
      <w:r>
        <w:t>des</w:t>
      </w:r>
      <w:proofErr w:type="gramEnd"/>
      <w:r>
        <w:t xml:space="preserve"> rapports annuels (</w:t>
      </w:r>
      <w:ins w:id="85" w:author="Author">
        <w:r>
          <w:t xml:space="preserve">comprenant des </w:t>
        </w:r>
      </w:ins>
      <w:r>
        <w:t>statistiques)</w:t>
      </w:r>
      <w:ins w:id="86" w:author="Author">
        <w:r>
          <w:t>;</w:t>
        </w:r>
      </w:ins>
      <w:del w:id="87" w:author="Author">
        <w:r>
          <w:delText xml:space="preserve"> de l’office national,</w:delText>
        </w:r>
      </w:del>
    </w:p>
    <w:p w14:paraId="1B55CCEA" w14:textId="7EF605FE" w:rsidR="001106BF" w:rsidRPr="00A338EB" w:rsidRDefault="001106BF" w:rsidP="004406E3">
      <w:pPr>
        <w:pStyle w:val="List1H"/>
        <w:numPr>
          <w:ilvl w:val="0"/>
          <w:numId w:val="1"/>
        </w:numPr>
        <w:spacing w:after="120"/>
        <w:ind w:left="1134" w:hanging="567"/>
        <w:rPr>
          <w:rFonts w:cs="Arial"/>
        </w:rPr>
      </w:pPr>
      <w:del w:id="88" w:author="Author">
        <w:r>
          <w:delText>des liens avec d’autres sites de propriété intellectuelle,</w:delText>
        </w:r>
      </w:del>
      <w:proofErr w:type="gramStart"/>
      <w:ins w:id="89" w:author="Author">
        <w:r>
          <w:t>des</w:t>
        </w:r>
        <w:proofErr w:type="gramEnd"/>
        <w:r>
          <w:t xml:space="preserve"> liens vers d’autres sites Web d’offices</w:t>
        </w:r>
      </w:ins>
      <w:del w:id="90" w:author="Author">
        <w:r>
          <w:delText xml:space="preserve"> </w:delText>
        </w:r>
      </w:del>
      <w:ins w:id="91" w:author="Author">
        <w:r>
          <w:t xml:space="preserve"> nationaux. </w:t>
        </w:r>
      </w:ins>
      <w:r w:rsidR="004406E3">
        <w:t xml:space="preserve"> </w:t>
      </w:r>
      <w:proofErr w:type="gramStart"/>
      <w:ins w:id="92" w:author="Author">
        <w:r>
          <w:t>régionaux</w:t>
        </w:r>
        <w:proofErr w:type="gramEnd"/>
        <w:r>
          <w:t xml:space="preserve"> ou internationaux </w:t>
        </w:r>
      </w:ins>
      <w:r>
        <w:t>de propriété intellectuelle</w:t>
      </w:r>
      <w:ins w:id="93" w:author="Author">
        <w:r>
          <w:t>;</w:t>
        </w:r>
      </w:ins>
      <w:del w:id="94" w:author="Author">
        <w:r>
          <w:delText>,</w:delText>
        </w:r>
      </w:del>
    </w:p>
    <w:p w14:paraId="1097F195" w14:textId="77777777" w:rsidR="00B73084" w:rsidRDefault="00B73084" w:rsidP="004406E3">
      <w:pPr>
        <w:pStyle w:val="List1H"/>
        <w:numPr>
          <w:ilvl w:val="0"/>
          <w:numId w:val="1"/>
        </w:numPr>
        <w:spacing w:after="120"/>
        <w:ind w:left="1134" w:hanging="567"/>
        <w:rPr>
          <w:del w:id="95" w:author="Author"/>
        </w:rPr>
      </w:pPr>
      <w:del w:id="96" w:author="Author">
        <w:r>
          <w:delText>des données d’information sur la propriété intellectuelle,</w:delText>
        </w:r>
      </w:del>
    </w:p>
    <w:p w14:paraId="1EB5181D" w14:textId="5EFF1799" w:rsidR="006822DB" w:rsidRPr="00A338EB" w:rsidRDefault="00B73084" w:rsidP="004406E3">
      <w:pPr>
        <w:pStyle w:val="List1H"/>
        <w:numPr>
          <w:ilvl w:val="0"/>
          <w:numId w:val="1"/>
        </w:numPr>
        <w:spacing w:after="120"/>
        <w:ind w:left="1134" w:hanging="567"/>
        <w:rPr>
          <w:ins w:id="97" w:author="Author"/>
          <w:rFonts w:cs="Arial"/>
        </w:rPr>
      </w:pPr>
      <w:del w:id="98" w:author="Author">
        <w:r>
          <w:delText xml:space="preserve">une section “actualités” </w:delText>
        </w:r>
      </w:del>
      <w:ins w:id="99" w:author="Author">
        <w:del w:id="100" w:author="Author">
          <w:r>
            <w:delText xml:space="preserve">une section “actualités” une section “actualités” une section “actualités” </w:delText>
          </w:r>
        </w:del>
        <w:proofErr w:type="gramStart"/>
        <w:r>
          <w:t>des</w:t>
        </w:r>
        <w:proofErr w:type="gramEnd"/>
        <w:r>
          <w:t xml:space="preserve"> informations sur l’application des droits de propriété intellectuelle (par exemple, le mode de notification des atteintes à la propriété intellectuelle, les mécanismes de règlement des litiges, les pénalités et sanctions, et des informations sur la coopération avec d’autres </w:t>
        </w:r>
        <w:proofErr w:type="gramStart"/>
        <w:r>
          <w:t>instance chargées</w:t>
        </w:r>
        <w:proofErr w:type="gramEnd"/>
        <w:r>
          <w:t xml:space="preserve"> de l’application des droits de propriété intellectuelle); et</w:t>
        </w:r>
      </w:ins>
    </w:p>
    <w:p w14:paraId="306FA76F" w14:textId="22C16FDA" w:rsidR="006822DB" w:rsidRPr="00A338EB" w:rsidRDefault="00A56BE1" w:rsidP="004406E3">
      <w:pPr>
        <w:pStyle w:val="List1H"/>
        <w:numPr>
          <w:ilvl w:val="0"/>
          <w:numId w:val="1"/>
        </w:numPr>
        <w:spacing w:after="220"/>
        <w:ind w:left="1134" w:hanging="567"/>
        <w:rPr>
          <w:rFonts w:cs="Arial"/>
        </w:rPr>
      </w:pPr>
      <w:del w:id="101" w:author="Author">
        <w:r>
          <w:delText>ou un index de mise à jour, couvrant au moins un semestre.</w:delText>
        </w:r>
      </w:del>
      <w:ins w:id="102" w:author="Author">
        <w:r>
          <w:t xml:space="preserve"> </w:t>
        </w:r>
        <w:proofErr w:type="gramStart"/>
        <w:r>
          <w:t>une</w:t>
        </w:r>
        <w:proofErr w:type="gramEnd"/>
        <w:r>
          <w:t xml:space="preserve"> section “actualités” régulièrement mise à jour couvrant les annonces, les événements et les faits nouveaux les plus importants au cours des six derniers mois au moins.</w:t>
        </w:r>
      </w:ins>
    </w:p>
    <w:p w14:paraId="46771794" w14:textId="7A765513" w:rsidR="006822DB" w:rsidRPr="004406E3" w:rsidRDefault="006822DB" w:rsidP="005F7026">
      <w:pPr>
        <w:pStyle w:val="List0"/>
        <w:spacing w:after="120"/>
      </w:pPr>
      <w:r w:rsidRPr="00A338EB">
        <w:rPr>
          <w:rFonts w:cs="Arial"/>
        </w:rPr>
        <w:lastRenderedPageBreak/>
        <w:fldChar w:fldCharType="begin"/>
      </w:r>
      <w:r w:rsidRPr="00A338EB">
        <w:rPr>
          <w:rFonts w:cs="Arial"/>
        </w:rPr>
        <w:instrText xml:space="preserve"> AUTONUM  </w:instrText>
      </w:r>
      <w:r w:rsidRPr="00A338EB">
        <w:rPr>
          <w:rFonts w:cs="Arial"/>
        </w:rPr>
        <w:fldChar w:fldCharType="end"/>
      </w:r>
      <w:r>
        <w:tab/>
        <w:t>Les sites Web de</w:t>
      </w:r>
      <w:ins w:id="103" w:author="Author">
        <w:r>
          <w:t>s offices de</w:t>
        </w:r>
      </w:ins>
      <w:r>
        <w:t xml:space="preserve"> propriété intellectuelle devraient contenir des renseignements</w:t>
      </w:r>
      <w:ins w:id="104" w:author="Author">
        <w:r>
          <w:t xml:space="preserve"> précis</w:t>
        </w:r>
      </w:ins>
      <w:r>
        <w:t xml:space="preserve"> à l’intention des utilisateurs, notamment des personnes étrangères au </w:t>
      </w:r>
      <w:del w:id="105" w:author="Author">
        <w:r>
          <w:delText xml:space="preserve">domaine de la propriété intellectuelle.  </w:delText>
        </w:r>
      </w:del>
      <w:ins w:id="106" w:author="Author">
        <w:r>
          <w:t xml:space="preserve">domaine de la propriété intellectuelle.  </w:t>
        </w:r>
      </w:ins>
      <w:del w:id="107" w:author="Author">
        <w:r>
          <w:delText>Ils devraient par exemple donner :</w:delText>
        </w:r>
      </w:del>
      <w:ins w:id="108" w:author="Author">
        <w:del w:id="109" w:author="Author">
          <w:r>
            <w:delText>Ils</w:delText>
          </w:r>
        </w:del>
        <w:r>
          <w:t>Ces</w:t>
        </w:r>
      </w:ins>
      <w:r>
        <w:t xml:space="preserve"> </w:t>
      </w:r>
      <w:ins w:id="110" w:author="Author">
        <w:r>
          <w:t xml:space="preserve">renseignements </w:t>
        </w:r>
      </w:ins>
      <w:r>
        <w:t xml:space="preserve">devraient </w:t>
      </w:r>
      <w:del w:id="111" w:author="Author">
        <w:r>
          <w:delText xml:space="preserve">par </w:delText>
        </w:r>
      </w:del>
      <w:ins w:id="112" w:author="Author">
        <w:r>
          <w:t>inclure les éléments suivants </w:t>
        </w:r>
      </w:ins>
      <w:del w:id="113" w:author="Author">
        <w:r>
          <w:delText xml:space="preserve">exemple donner </w:delText>
        </w:r>
      </w:del>
      <w:r>
        <w:t>:</w:t>
      </w:r>
    </w:p>
    <w:p w14:paraId="61D062D4" w14:textId="424D0B8A" w:rsidR="006822DB" w:rsidRPr="00A338EB" w:rsidRDefault="006822DB" w:rsidP="004406E3">
      <w:pPr>
        <w:pStyle w:val="List1H"/>
        <w:numPr>
          <w:ilvl w:val="0"/>
          <w:numId w:val="1"/>
        </w:numPr>
        <w:spacing w:after="120"/>
        <w:ind w:left="1134" w:hanging="567"/>
        <w:rPr>
          <w:ins w:id="114" w:author="Author"/>
          <w:rFonts w:cs="Arial"/>
        </w:rPr>
      </w:pPr>
      <w:del w:id="115" w:author="Author">
        <w:r>
          <w:delText xml:space="preserve">des renseignements sur les procédures de l’office national, sous forme d’informations générales </w:delText>
        </w:r>
      </w:del>
      <w:proofErr w:type="gramStart"/>
      <w:ins w:id="116" w:author="Author">
        <w:r>
          <w:t>des</w:t>
        </w:r>
        <w:proofErr w:type="gramEnd"/>
        <w:r>
          <w:t xml:space="preserve"> renseignements sur la procédure d’enregistrement de la propriété intellectuelle (notamment les critères d’admissibilité, les procédures relatives aux demandes, les documents requis et les étapes du traitement);  </w:t>
        </w:r>
      </w:ins>
      <w:del w:id="117" w:author="Author">
        <w:r>
          <w:delText xml:space="preserve">les procédures de l’office national, sous forme d’informations générales </w:delText>
        </w:r>
      </w:del>
    </w:p>
    <w:p w14:paraId="126C4598" w14:textId="567C697E" w:rsidR="006822DB" w:rsidRPr="00A338EB" w:rsidRDefault="006822DB" w:rsidP="004406E3">
      <w:pPr>
        <w:pStyle w:val="List1H"/>
        <w:numPr>
          <w:ilvl w:val="0"/>
          <w:numId w:val="1"/>
        </w:numPr>
        <w:spacing w:after="120"/>
        <w:ind w:left="1134" w:hanging="567"/>
        <w:rPr>
          <w:rFonts w:cs="Arial"/>
        </w:rPr>
      </w:pPr>
      <w:del w:id="118" w:author="Author">
        <w:r>
          <w:delText>et de listes de questions répétitives;</w:delText>
        </w:r>
      </w:del>
      <w:ins w:id="119" w:author="Author">
        <w:del w:id="120" w:author="Author">
          <w:r>
            <w:delText>et de listes de questions répétitives</w:delText>
          </w:r>
        </w:del>
        <w:proofErr w:type="gramStart"/>
        <w:r>
          <w:t>dans</w:t>
        </w:r>
        <w:proofErr w:type="gramEnd"/>
        <w:r>
          <w:t xml:space="preserve"> la mesure du possible, des ressources pédagogiques en matière de propriété intellectuelle (guides et référentiels, page consacrée aux questions fréquemment posées, supports pédagogiques et liens vers des modules d’apprentissage en ligne et des webinaires)</w:t>
        </w:r>
      </w:ins>
      <w:r>
        <w:t>;</w:t>
      </w:r>
    </w:p>
    <w:p w14:paraId="508D2CF0" w14:textId="1BA1D5D8" w:rsidR="006263D5" w:rsidRPr="00B84307" w:rsidRDefault="00B73084" w:rsidP="004406E3">
      <w:pPr>
        <w:pStyle w:val="List1H"/>
        <w:numPr>
          <w:ilvl w:val="0"/>
          <w:numId w:val="1"/>
        </w:numPr>
        <w:spacing w:after="120"/>
        <w:ind w:left="1134" w:hanging="567"/>
        <w:rPr>
          <w:rFonts w:cs="Arial"/>
        </w:rPr>
      </w:pPr>
      <w:del w:id="121" w:author="Author">
        <w:r>
          <w:delText>la description des produits et services proposés par l’office national, y compris leur mode d’obtention, leur coût et les supports sur lesquels ils sont disponibles;</w:delText>
        </w:r>
      </w:del>
      <w:proofErr w:type="gramStart"/>
      <w:ins w:id="122" w:author="Author">
        <w:r>
          <w:t>la</w:t>
        </w:r>
        <w:proofErr w:type="gramEnd"/>
        <w:r>
          <w:t xml:space="preserve"> description des produits et services proposés par l’office </w:t>
        </w:r>
        <w:del w:id="123" w:author="Author">
          <w:r>
            <w:delText>national</w:delText>
          </w:r>
        </w:del>
        <w:r>
          <w:t>de propriété intellectuelle</w:t>
        </w:r>
      </w:ins>
      <w:r>
        <w:t>, y compris</w:t>
      </w:r>
      <w:ins w:id="124" w:author="Author">
        <w:r>
          <w:t xml:space="preserve"> des informations sur la</w:t>
        </w:r>
      </w:ins>
      <w:r>
        <w:t xml:space="preserve"> </w:t>
      </w:r>
      <w:ins w:id="125" w:author="Author">
        <w:r>
          <w:t>manière d’y accéder</w:t>
        </w:r>
      </w:ins>
      <w:del w:id="126" w:author="Author">
        <w:r>
          <w:delText>leur mode d’obtention</w:delText>
        </w:r>
      </w:del>
      <w:r>
        <w:t xml:space="preserve">, </w:t>
      </w:r>
      <w:del w:id="127" w:author="Author">
        <w:r>
          <w:delText xml:space="preserve">leur </w:delText>
        </w:r>
      </w:del>
      <w:ins w:id="128" w:author="Author">
        <w:r>
          <w:t xml:space="preserve">les taxes applicables et les formats ou plateformes </w:t>
        </w:r>
      </w:ins>
      <w:del w:id="129" w:author="Author">
        <w:r>
          <w:delText xml:space="preserve">coût et les supports </w:delText>
        </w:r>
      </w:del>
      <w:r>
        <w:t>sur lesquels ils sont disponibles;</w:t>
      </w:r>
    </w:p>
    <w:p w14:paraId="1FEE313D" w14:textId="28AAB337" w:rsidR="006822DB" w:rsidRPr="00A338EB" w:rsidRDefault="00B73084" w:rsidP="004406E3">
      <w:pPr>
        <w:pStyle w:val="List1H"/>
        <w:numPr>
          <w:ilvl w:val="0"/>
          <w:numId w:val="1"/>
        </w:numPr>
        <w:spacing w:after="220"/>
        <w:ind w:left="1134" w:hanging="567"/>
        <w:rPr>
          <w:ins w:id="130" w:author="Author"/>
          <w:rFonts w:cs="Arial"/>
        </w:rPr>
      </w:pPr>
      <w:del w:id="131" w:author="Author">
        <w:r>
          <w:delText>les coordonnées des sources de renseignements à consulter pour obtenir une assistance ou une information (bibliothèques, listes de mandataires ou de chambres, par exemple).</w:delText>
        </w:r>
      </w:del>
      <w:ins w:id="132" w:author="Author">
        <w:del w:id="133" w:author="Author">
          <w:r>
            <w:delText xml:space="preserve">les coordonnées des sources de renseignements à consulter pour obtenir une assistance ou une information (bibliothèques, listes de mandataires ou de chambres, par exemple).les coordonnées des sources de renseignements à consulter pour obtenir une assistance ou une information (bibliothèques, listes de mandataires ou de chambres, par exemple).les coordonnées des sources de renseignements à consulter pour obtenir une </w:delText>
          </w:r>
        </w:del>
        <w:proofErr w:type="gramStart"/>
        <w:r>
          <w:t>les</w:t>
        </w:r>
        <w:proofErr w:type="gramEnd"/>
        <w:r>
          <w:t xml:space="preserve"> coordonnées des structures d’appui et d’</w:t>
        </w:r>
      </w:ins>
      <w:r>
        <w:t>assistance</w:t>
      </w:r>
      <w:del w:id="134" w:author="Author">
        <w:r>
          <w:delText xml:space="preserve"> ou une information</w:delText>
        </w:r>
      </w:del>
      <w:ins w:id="135" w:author="Author">
        <w:r>
          <w:t xml:space="preserve">, notamment </w:t>
        </w:r>
        <w:proofErr w:type="spellStart"/>
        <w:r>
          <w:t>les</w:t>
        </w:r>
      </w:ins>
      <w:del w:id="136" w:author="Author">
        <w:r>
          <w:delText xml:space="preserve"> (</w:delText>
        </w:r>
      </w:del>
      <w:r>
        <w:t>bibliothèques</w:t>
      </w:r>
      <w:proofErr w:type="spellEnd"/>
      <w:del w:id="137" w:author="Author">
        <w:r>
          <w:delText>,</w:delText>
        </w:r>
      </w:del>
      <w:ins w:id="138" w:author="Author">
        <w:r>
          <w:t xml:space="preserve"> et</w:t>
        </w:r>
      </w:ins>
      <w:r>
        <w:t xml:space="preserve"> </w:t>
      </w:r>
      <w:del w:id="139" w:author="Author">
        <w:r>
          <w:delText xml:space="preserve">listes de mandataires </w:delText>
        </w:r>
      </w:del>
      <w:ins w:id="140" w:author="Author">
        <w:r>
          <w:t xml:space="preserve">mandataires qualifiés en propriété intellectuelle, </w:t>
        </w:r>
      </w:ins>
      <w:r>
        <w:t xml:space="preserve">ou </w:t>
      </w:r>
      <w:del w:id="141" w:author="Author">
        <w:r>
          <w:delText>de chambres</w:delText>
        </w:r>
      </w:del>
      <w:ins w:id="142" w:author="Author">
        <w:r>
          <w:t>les cabinets d’avocats proposant des services de propriété intellectuelle</w:t>
        </w:r>
      </w:ins>
      <w:del w:id="143" w:author="Author">
        <w:r>
          <w:delText>, par exemple).</w:delText>
        </w:r>
      </w:del>
      <w:ins w:id="144" w:author="Author">
        <w:r>
          <w:t>; et</w:t>
        </w:r>
      </w:ins>
    </w:p>
    <w:p w14:paraId="0CA22CFF" w14:textId="3F9B692E" w:rsidR="00037C51" w:rsidRPr="00037C51" w:rsidRDefault="00037C51" w:rsidP="004406E3">
      <w:pPr>
        <w:pStyle w:val="List1H"/>
        <w:numPr>
          <w:ilvl w:val="0"/>
          <w:numId w:val="1"/>
        </w:numPr>
        <w:spacing w:after="220"/>
        <w:ind w:left="1134" w:hanging="567"/>
        <w:rPr>
          <w:rFonts w:cs="Arial"/>
        </w:rPr>
      </w:pPr>
      <w:proofErr w:type="gramStart"/>
      <w:ins w:id="145" w:author="Author">
        <w:r>
          <w:t>des</w:t>
        </w:r>
        <w:proofErr w:type="gramEnd"/>
        <w:r>
          <w:t xml:space="preserve"> informations sur les services d’assistance ou d’aide à la clientèle proposés par l’office de propriété intellectuelle.</w:t>
        </w:r>
      </w:ins>
    </w:p>
    <w:p w14:paraId="0FE3B25A" w14:textId="0F206D02" w:rsidR="006822DB" w:rsidRPr="00A338EB" w:rsidRDefault="006822DB" w:rsidP="005F7026">
      <w:pPr>
        <w:pStyle w:val="List0"/>
        <w:keepNext/>
        <w:spacing w:after="220"/>
        <w:rPr>
          <w:rFonts w:cs="Arial"/>
        </w:rPr>
      </w:pPr>
      <w:r w:rsidRPr="00A338EB">
        <w:rPr>
          <w:rFonts w:cs="Arial"/>
        </w:rPr>
        <w:fldChar w:fldCharType="begin"/>
      </w:r>
      <w:r w:rsidRPr="00A338EB">
        <w:rPr>
          <w:rFonts w:cs="Arial"/>
        </w:rPr>
        <w:instrText xml:space="preserve"> AUTONUM  </w:instrText>
      </w:r>
      <w:r w:rsidRPr="00A338EB">
        <w:rPr>
          <w:rFonts w:cs="Arial"/>
        </w:rPr>
        <w:fldChar w:fldCharType="end"/>
      </w:r>
      <w:r>
        <w:tab/>
        <w:t xml:space="preserve">Les sites Web </w:t>
      </w:r>
      <w:ins w:id="146" w:author="Author">
        <w:r>
          <w:t xml:space="preserve">des offices </w:t>
        </w:r>
      </w:ins>
      <w:r>
        <w:t>de propriété intellectuelle devraient comporter des aides à la navigation pour faciliter le repérage des informations sur le</w:t>
      </w:r>
      <w:ins w:id="147" w:author="Author">
        <w:r>
          <w:t>s</w:t>
        </w:r>
      </w:ins>
      <w:r>
        <w:t xml:space="preserve"> site</w:t>
      </w:r>
      <w:ins w:id="148" w:author="Author">
        <w:r>
          <w:t>s</w:t>
        </w:r>
      </w:ins>
      <w:r>
        <w:t>.    Ils devraient par exemple offrir des possibilités de recherche, assorties le cas échéant d’un index du site.  Toutefois, la page d’accueil devrait permettre d’avoir une vue d’ensemble de tout le</w:t>
      </w:r>
      <w:del w:id="149" w:author="Author">
        <w:r>
          <w:delText xml:space="preserve"> site Web et indiquer quels sont les services gratuits et ceux qui sont payants</w:delText>
        </w:r>
      </w:del>
      <w:r>
        <w:t xml:space="preserve">.  </w:t>
      </w:r>
      <w:del w:id="150" w:author="Author">
        <w:r>
          <w:delText xml:space="preserve">  </w:delText>
        </w:r>
      </w:del>
      <w:proofErr w:type="gramStart"/>
      <w:ins w:id="151" w:author="Author">
        <w:r>
          <w:t>site</w:t>
        </w:r>
        <w:proofErr w:type="gramEnd"/>
        <w:r>
          <w:t xml:space="preserve"> Web.  </w:t>
        </w:r>
      </w:ins>
      <w:del w:id="152" w:author="Author">
        <w:r>
          <w:delText xml:space="preserve">En outre, il serait bon de faire figurer sur cette page d’accueil, ou, de préférence, sur chaque page du site, la date de lla dernière mise à jour.  </w:delText>
        </w:r>
      </w:del>
      <w:ins w:id="153" w:author="Author">
        <w:del w:id="154" w:author="Author">
          <w:r>
            <w:delText>En outre, i</w:delText>
          </w:r>
        </w:del>
        <w:r>
          <w:t>I</w:t>
        </w:r>
      </w:ins>
      <w:r>
        <w:t xml:space="preserve">l serait bon </w:t>
      </w:r>
      <w:del w:id="155" w:author="Author">
        <w:r>
          <w:delText>de faire figurer</w:delText>
        </w:r>
      </w:del>
      <w:ins w:id="156" w:author="Author">
        <w:r>
          <w:t>d’indiquer,</w:t>
        </w:r>
      </w:ins>
      <w:r>
        <w:t xml:space="preserve"> sur cette page d’accueil</w:t>
      </w:r>
      <w:ins w:id="157" w:author="Author">
        <w:r>
          <w:t xml:space="preserve"> au moins</w:t>
        </w:r>
      </w:ins>
      <w:del w:id="158" w:author="Author">
        <w:r>
          <w:delText>,</w:delText>
        </w:r>
      </w:del>
      <w:ins w:id="159" w:author="Author">
        <w:r>
          <w:t xml:space="preserve"> et</w:t>
        </w:r>
      </w:ins>
      <w:r>
        <w:t xml:space="preserve"> </w:t>
      </w:r>
      <w:del w:id="160" w:author="Author">
        <w:r>
          <w:delText xml:space="preserve">ou, </w:delText>
        </w:r>
      </w:del>
      <w:r>
        <w:t>de préférence</w:t>
      </w:r>
      <w:del w:id="161" w:author="Author">
        <w:r>
          <w:delText>,</w:delText>
        </w:r>
      </w:del>
      <w:ins w:id="162" w:author="Author">
        <w:r>
          <w:t xml:space="preserve"> </w:t>
        </w:r>
      </w:ins>
      <w:r>
        <w:t xml:space="preserve">sur chaque page du site, la date de </w:t>
      </w:r>
      <w:del w:id="163" w:author="Author">
        <w:r>
          <w:delText>l</w:delText>
        </w:r>
      </w:del>
      <w:r>
        <w:t xml:space="preserve">la dernière mise à jour.  </w:t>
      </w:r>
    </w:p>
    <w:p w14:paraId="2D3DDB39" w14:textId="7A2F44DD" w:rsidR="006822DB" w:rsidRPr="00A338EB" w:rsidRDefault="006822DB" w:rsidP="005F7026">
      <w:pPr>
        <w:pStyle w:val="List0"/>
        <w:spacing w:after="220"/>
        <w:rPr>
          <w:rFonts w:cs="Arial"/>
        </w:rPr>
      </w:pPr>
      <w:r w:rsidRPr="00A338EB">
        <w:rPr>
          <w:rFonts w:cs="Arial"/>
        </w:rPr>
        <w:fldChar w:fldCharType="begin"/>
      </w:r>
      <w:r w:rsidRPr="00A338EB">
        <w:rPr>
          <w:rFonts w:cs="Arial"/>
        </w:rPr>
        <w:instrText xml:space="preserve"> AUTONUM  </w:instrText>
      </w:r>
      <w:r w:rsidRPr="00A338EB">
        <w:rPr>
          <w:rFonts w:cs="Arial"/>
        </w:rPr>
        <w:fldChar w:fldCharType="end"/>
      </w:r>
      <w:r>
        <w:tab/>
        <w:t xml:space="preserve">Les sites Web </w:t>
      </w:r>
      <w:ins w:id="164" w:author="Author">
        <w:r>
          <w:t xml:space="preserve">des offices </w:t>
        </w:r>
      </w:ins>
      <w:r>
        <w:t xml:space="preserve">de propriété intellectuelle peuvent contenir des renseignements permettant aux utilisateurs de se mettre en rapport avec telle ou telle personne nommément désignée à l’office </w:t>
      </w:r>
      <w:del w:id="165" w:author="Author">
        <w:r>
          <w:delText>national</w:delText>
        </w:r>
      </w:del>
      <w:ins w:id="166" w:author="Author">
        <w:r>
          <w:t>de propriété intellectuelle</w:t>
        </w:r>
      </w:ins>
      <w:r>
        <w:t xml:space="preserve">.    </w:t>
      </w:r>
      <w:del w:id="167" w:author="Author">
        <w:r>
          <w:delText>Ils peuvent par exemple comporter l’adresse électronique, l’adresse postale, le numéro de téléphone et le numéro de télécopieur de l’office proprement dit, le nom des personnes chargées de répondre aux demandes de renseignements, et enfin une adresse électronique pour obtenir une assistance conformément aux pratiques couramment suivies à cet égard sur les sites Web.</w:delText>
        </w:r>
      </w:del>
      <w:ins w:id="168" w:author="Author">
        <w:r>
          <w:t xml:space="preserve">Ils peuvent par exemple comporter l’adresse électronique, l’adresse postale, le numéro de téléphone et le numéro de télécopieur de l’office proprement dit, le nom des personnes chargées de recevoir les demandes de renseignements et d’y </w:t>
        </w:r>
      </w:ins>
      <w:r>
        <w:t>répondre</w:t>
      </w:r>
      <w:del w:id="169" w:author="Author">
        <w:r>
          <w:delText xml:space="preserve"> aux demandes de renseignements</w:delText>
        </w:r>
      </w:del>
      <w:r>
        <w:t>, et enfin une adresse électronique pour obtenir une assistance conformément aux pratiques couramment suivies à cet égard sur les sites Web.</w:t>
      </w:r>
    </w:p>
    <w:p w14:paraId="12205F2C" w14:textId="202CC708" w:rsidR="00587DBC" w:rsidRPr="00587DBC" w:rsidDel="00274A6C" w:rsidRDefault="00587DBC" w:rsidP="00587DBC">
      <w:pPr>
        <w:rPr>
          <w:del w:id="170" w:author="Author"/>
          <w:szCs w:val="17"/>
        </w:rPr>
      </w:pPr>
      <w:del w:id="171" w:author="Author">
        <w:r>
          <w:delText>PRINCIPES RECOMMANDÉS POUR LA CONCEPTION DES SITES WEB DE PROPRIÉTÉ INTELLECTUELLE</w:delText>
        </w:r>
      </w:del>
    </w:p>
    <w:p w14:paraId="4CF1D28E" w14:textId="70DC2ED5" w:rsidR="00F816EF" w:rsidDel="00274A6C" w:rsidRDefault="00F816EF" w:rsidP="00F816EF">
      <w:pPr>
        <w:rPr>
          <w:del w:id="172" w:author="Author"/>
          <w:szCs w:val="17"/>
        </w:rPr>
      </w:pPr>
    </w:p>
    <w:p w14:paraId="7EEFCDA2" w14:textId="7863506B" w:rsidR="00587DBC" w:rsidRPr="00F816EF" w:rsidDel="00274A6C" w:rsidRDefault="00B73084" w:rsidP="00F816EF">
      <w:pPr>
        <w:rPr>
          <w:del w:id="173" w:author="Author"/>
          <w:szCs w:val="17"/>
        </w:rPr>
      </w:pPr>
      <w:r>
        <w:fldChar w:fldCharType="begin"/>
      </w:r>
      <w:r>
        <w:fldChar w:fldCharType="end"/>
      </w:r>
      <w:r>
        <w:t xml:space="preserve"> </w:t>
      </w:r>
      <w:del w:id="174" w:author="Author">
        <w:r>
          <w:delText>Il conviendrait d’opter de préférence pour le langage HTML 3.2 (HTML 4.0 une fois la norme bien établie) et des fichiers images standard (de type gif ou jpg, par exemple).    À défaut, il est préférable de retenir le format ASCII pour les documents de caractère administratif ou les documents d’information concernant uniquement du texte.    Les grands fichiers téléchargeables devraient aussi pouvoir être obtenus par FTP.</w:delText>
        </w:r>
        <w:r>
          <w:br/>
        </w:r>
      </w:del>
    </w:p>
    <w:p w14:paraId="50B0B7F6" w14:textId="35E7F2E4" w:rsidR="00587DBC" w:rsidRPr="00F816EF" w:rsidDel="00274A6C" w:rsidRDefault="00F816EF" w:rsidP="00F816EF">
      <w:pPr>
        <w:rPr>
          <w:del w:id="175" w:author="Author"/>
          <w:szCs w:val="17"/>
        </w:rPr>
      </w:pPr>
      <w:r w:rsidDel="00274A6C">
        <w:fldChar w:fldCharType="begin"/>
      </w:r>
      <w:r w:rsidDel="00274A6C">
        <w:fldChar w:fldCharType="end"/>
      </w:r>
      <w:del w:id="176" w:author="Author">
        <w:r w:rsidDel="008048AA">
          <w:delText>L</w:delText>
        </w:r>
        <w:r>
          <w:delText>es pages Web devraient contenir des jeux de caractères internationaux normalisés aux fins de leur codage.    Elles devraient toutes être assorties d’un identificateur distinct pour chaque caractère international utilisé en vue d’aider les utilisateurs dont les navigateurs ne permettent pas d’afficher le jeu de caractères.</w:delText>
        </w:r>
      </w:del>
    </w:p>
    <w:p w14:paraId="3EE5C546" w14:textId="631534C7" w:rsidR="00F816EF" w:rsidDel="00274A6C" w:rsidRDefault="00F816EF" w:rsidP="00F816EF">
      <w:pPr>
        <w:rPr>
          <w:del w:id="177" w:author="Author"/>
          <w:szCs w:val="17"/>
        </w:rPr>
      </w:pPr>
    </w:p>
    <w:p w14:paraId="268E38CD" w14:textId="74686C71" w:rsidR="00587DBC" w:rsidRPr="00F816EF" w:rsidDel="00274A6C" w:rsidRDefault="00F816EF" w:rsidP="00F816EF">
      <w:pPr>
        <w:rPr>
          <w:del w:id="178" w:author="Author"/>
          <w:szCs w:val="17"/>
        </w:rPr>
      </w:pPr>
      <w:r w:rsidDel="00274A6C">
        <w:fldChar w:fldCharType="begin"/>
      </w:r>
      <w:r w:rsidDel="00274A6C">
        <w:fldChar w:fldCharType="end"/>
      </w:r>
      <w:del w:id="179" w:author="Author">
        <w:r>
          <w:delText>Les documents à usage interne, tels que ceux en format image, devraient être mis à disposition sous le format d’origine lorsqu’il est pratique d’afficher ce format avec un navigateur.    Si un module d’extension est nécessaire pour consulter ces documents (Adobe PDF, par exemple), ce module, ou un lien qui y renvoie, devrait être fourni.</w:delText>
        </w:r>
      </w:del>
    </w:p>
    <w:p w14:paraId="07788FA2" w14:textId="5E676C81" w:rsidR="00F816EF" w:rsidDel="00274A6C" w:rsidRDefault="00F816EF" w:rsidP="00F816EF">
      <w:pPr>
        <w:rPr>
          <w:del w:id="180" w:author="Author"/>
          <w:szCs w:val="17"/>
        </w:rPr>
      </w:pPr>
    </w:p>
    <w:p w14:paraId="3925E18C" w14:textId="48C3F4D9" w:rsidR="00587DBC" w:rsidRPr="00F816EF" w:rsidDel="00274A6C" w:rsidRDefault="00F816EF" w:rsidP="00F816EF">
      <w:pPr>
        <w:rPr>
          <w:del w:id="181" w:author="Author"/>
          <w:szCs w:val="17"/>
        </w:rPr>
      </w:pPr>
      <w:del w:id="182" w:author="Author">
        <w:r>
          <w:delText>Les pages Web devraient être consultées en mode dégradé (c’est à dire que les pages en JavaScript ou Java ou les pages contenant des images doivent pouvoir être lues grâce à des navigateurs qui ne sont pas conçus à cet effet).</w:delText>
        </w:r>
      </w:del>
    </w:p>
    <w:p w14:paraId="7D524677" w14:textId="2094F4BD" w:rsidR="00F816EF" w:rsidDel="00274A6C" w:rsidRDefault="00F816EF" w:rsidP="00F816EF">
      <w:pPr>
        <w:rPr>
          <w:del w:id="183" w:author="Author"/>
          <w:szCs w:val="17"/>
        </w:rPr>
      </w:pPr>
    </w:p>
    <w:p w14:paraId="7D4A7FDD" w14:textId="38C47A2B" w:rsidR="00587DBC" w:rsidRPr="00F816EF" w:rsidDel="00274A6C" w:rsidRDefault="00F816EF" w:rsidP="00F816EF">
      <w:pPr>
        <w:rPr>
          <w:del w:id="184" w:author="Author"/>
          <w:szCs w:val="17"/>
        </w:rPr>
      </w:pPr>
      <w:r w:rsidDel="00274A6C">
        <w:fldChar w:fldCharType="begin"/>
      </w:r>
      <w:r w:rsidDel="00274A6C">
        <w:fldChar w:fldCharType="end"/>
      </w:r>
      <w:del w:id="185" w:author="Author">
        <w:r>
          <w:delText>Les sites Web de propriété intellectuelle doivent rester simples afin de réduire le temps de chargement.      Le nombre d’images doit être réduit au strict minimum.</w:delText>
        </w:r>
      </w:del>
    </w:p>
    <w:p w14:paraId="27D9D310" w14:textId="6D2DF1F9" w:rsidR="00F816EF" w:rsidDel="00274A6C" w:rsidRDefault="00F816EF" w:rsidP="00F816EF">
      <w:pPr>
        <w:rPr>
          <w:del w:id="186" w:author="Author"/>
          <w:snapToGrid w:val="0"/>
          <w:szCs w:val="17"/>
        </w:rPr>
      </w:pPr>
    </w:p>
    <w:p w14:paraId="2E18307B" w14:textId="7D425A31" w:rsidR="00587DBC" w:rsidRPr="00F816EF" w:rsidDel="00274A6C" w:rsidRDefault="00F816EF" w:rsidP="00F816EF">
      <w:pPr>
        <w:rPr>
          <w:del w:id="187" w:author="Author"/>
          <w:szCs w:val="17"/>
        </w:rPr>
      </w:pPr>
      <w:r w:rsidDel="00274A6C">
        <w:rPr>
          <w:snapToGrid w:val="0"/>
        </w:rPr>
        <w:fldChar w:fldCharType="begin"/>
      </w:r>
      <w:r w:rsidDel="00274A6C">
        <w:rPr>
          <w:snapToGrid w:val="0"/>
        </w:rPr>
        <w:fldChar w:fldCharType="end"/>
      </w:r>
      <w:del w:id="188" w:author="Author">
        <w:r>
          <w:rPr>
            <w:snapToGrid w:val="0"/>
          </w:rPr>
          <w:delText>Les sites Web de propriété intellectuelle doivent être conçus d’autant plus minutieusement qu’il est possible que des cadres soient utilisés.  Lorsque c’est le cas, il convient de veiller à ne pas exclure les utilisateurs dont les navigateurs ne prennent pas en charge les cadres.  Les sites avec des cadres doivent être conçus en fonction des limites imposées par un petit écran et des essais devraient être effectués en vue de s’assurer que ces cadres ne posent pas de problème de navigation.</w:delText>
        </w:r>
      </w:del>
    </w:p>
    <w:p w14:paraId="7606B0C5" w14:textId="290A116E" w:rsidR="00F816EF" w:rsidDel="00274A6C" w:rsidRDefault="00F816EF" w:rsidP="00F816EF">
      <w:pPr>
        <w:rPr>
          <w:del w:id="189" w:author="Author"/>
          <w:szCs w:val="17"/>
        </w:rPr>
      </w:pPr>
    </w:p>
    <w:p w14:paraId="7108A770" w14:textId="0423BF4C" w:rsidR="00587DBC" w:rsidRPr="00F816EF" w:rsidDel="00274A6C" w:rsidRDefault="00F816EF" w:rsidP="00F816EF">
      <w:pPr>
        <w:rPr>
          <w:del w:id="190" w:author="Author"/>
          <w:szCs w:val="17"/>
        </w:rPr>
      </w:pPr>
      <w:r w:rsidDel="00274A6C">
        <w:fldChar w:fldCharType="begin"/>
      </w:r>
      <w:r w:rsidDel="00274A6C">
        <w:fldChar w:fldCharType="end"/>
      </w:r>
      <w:del w:id="191" w:author="Author">
        <w:r>
          <w:delText>Les pages HTML, notamment la page d’accueil, doivent dans toute la mesure du possible comporter les balises HTML sur lesquelles les moteurs de recherche sur le WWW se fondent pour l’indexation des sites (par exemple, &lt;TITLE&gt;, &lt;META&gt;, &lt;H1&gt;).</w:delText>
        </w:r>
      </w:del>
    </w:p>
    <w:p w14:paraId="3BEDBE81" w14:textId="272CA3DD" w:rsidR="00F816EF" w:rsidDel="00274A6C" w:rsidRDefault="00F816EF" w:rsidP="00F816EF">
      <w:pPr>
        <w:rPr>
          <w:del w:id="192" w:author="Author"/>
          <w:szCs w:val="17"/>
        </w:rPr>
      </w:pPr>
    </w:p>
    <w:p w14:paraId="740C5BD6" w14:textId="4986A60B" w:rsidR="00587DBC" w:rsidRPr="00F816EF" w:rsidDel="00274A6C" w:rsidRDefault="00F816EF" w:rsidP="00F816EF">
      <w:pPr>
        <w:rPr>
          <w:del w:id="193" w:author="Author"/>
          <w:szCs w:val="17"/>
        </w:rPr>
      </w:pPr>
      <w:r w:rsidDel="00274A6C">
        <w:fldChar w:fldCharType="begin"/>
      </w:r>
      <w:r w:rsidDel="00274A6C">
        <w:fldChar w:fldCharType="end"/>
      </w:r>
      <w:del w:id="194" w:author="Author">
        <w:r>
          <w:delText xml:space="preserve">Les documents présentés sous format ASCII devraient comporter si possible les balises HTML élémentaires (&lt;HTML&gt;, &lt;HEAD&gt;, &lt;BODY&gt;) et des balises &lt;PRE&gt;…&lt;/PRE&gt;. </w:delText>
        </w:r>
      </w:del>
      <w:r>
        <w:t xml:space="preserve"> </w:t>
      </w:r>
      <w:del w:id="195" w:author="Author">
        <w:r>
          <w:delText xml:space="preserve">  Une balise &lt;TITLE&gt; est aussi grandement souhaitable.</w:delText>
        </w:r>
      </w:del>
    </w:p>
    <w:p w14:paraId="534DF947" w14:textId="6C853532" w:rsidR="00F816EF" w:rsidDel="00274A6C" w:rsidRDefault="00F816EF" w:rsidP="00F816EF">
      <w:pPr>
        <w:rPr>
          <w:del w:id="196" w:author="Author"/>
          <w:szCs w:val="17"/>
        </w:rPr>
      </w:pPr>
    </w:p>
    <w:p w14:paraId="192C0D2B" w14:textId="5CB9FF72" w:rsidR="00587DBC" w:rsidRPr="00F816EF" w:rsidDel="00274A6C" w:rsidRDefault="00F816EF" w:rsidP="00F816EF">
      <w:pPr>
        <w:rPr>
          <w:del w:id="197" w:author="Author"/>
          <w:szCs w:val="17"/>
        </w:rPr>
      </w:pPr>
      <w:r w:rsidDel="00274A6C">
        <w:fldChar w:fldCharType="begin"/>
      </w:r>
      <w:r w:rsidDel="00274A6C">
        <w:fldChar w:fldCharType="end"/>
      </w:r>
      <w:del w:id="198" w:author="Author">
        <w:r>
          <w:delText>Les serveurs des sites Web de propriété intellectuelle devraient utiliser par défaut le port 80 pour accéder au service HTTP.</w:delText>
        </w:r>
      </w:del>
    </w:p>
    <w:p w14:paraId="72104B64" w14:textId="0C3E40B1" w:rsidR="00F816EF" w:rsidDel="00274A6C" w:rsidRDefault="00F816EF" w:rsidP="00F816EF">
      <w:pPr>
        <w:rPr>
          <w:del w:id="199" w:author="Author"/>
          <w:szCs w:val="17"/>
        </w:rPr>
      </w:pPr>
    </w:p>
    <w:p w14:paraId="4A01D7CD" w14:textId="1EC04A38" w:rsidR="00587DBC" w:rsidRPr="00F816EF" w:rsidDel="00274A6C" w:rsidRDefault="00F816EF" w:rsidP="00F816EF">
      <w:pPr>
        <w:rPr>
          <w:del w:id="200" w:author="Author"/>
          <w:szCs w:val="17"/>
        </w:rPr>
      </w:pPr>
      <w:r w:rsidDel="00274A6C">
        <w:fldChar w:fldCharType="begin"/>
      </w:r>
      <w:r w:rsidDel="00274A6C">
        <w:fldChar w:fldCharType="end"/>
      </w:r>
      <w:del w:id="201" w:author="Author">
        <w:r>
          <w:delText xml:space="preserve">Les sites Web de propriété intellectuelle doivent pouvoir être facilement accessibles au plus grande nombre de personnes possible et notamment aux handicapés.  Ils devraient par exemple comporter </w:delText>
        </w:r>
      </w:del>
    </w:p>
    <w:p w14:paraId="43C0C19E" w14:textId="6C2F95DE" w:rsidR="00587DBC" w:rsidRPr="004406E3" w:rsidDel="00274A6C" w:rsidRDefault="00587DBC" w:rsidP="008048AA">
      <w:pPr>
        <w:pStyle w:val="ListParagraph"/>
        <w:numPr>
          <w:ilvl w:val="0"/>
          <w:numId w:val="41"/>
        </w:numPr>
        <w:ind w:left="1701" w:hanging="567"/>
        <w:rPr>
          <w:del w:id="202" w:author="Author"/>
          <w:sz w:val="17"/>
          <w:szCs w:val="17"/>
        </w:rPr>
      </w:pPr>
      <w:del w:id="203" w:author="Author">
        <w:r w:rsidRPr="004406E3">
          <w:rPr>
            <w:sz w:val="17"/>
            <w:szCs w:val="17"/>
          </w:rPr>
          <w:delText>un texte de substitution (&lt;ALT&gt;) pour toutes les images,</w:delText>
        </w:r>
      </w:del>
    </w:p>
    <w:p w14:paraId="54D0A4B0" w14:textId="146BC539" w:rsidR="00587DBC" w:rsidRPr="004406E3" w:rsidDel="00274A6C" w:rsidRDefault="00587DBC" w:rsidP="008048AA">
      <w:pPr>
        <w:pStyle w:val="ListParagraph"/>
        <w:numPr>
          <w:ilvl w:val="0"/>
          <w:numId w:val="41"/>
        </w:numPr>
        <w:ind w:left="1701" w:hanging="567"/>
        <w:rPr>
          <w:del w:id="204" w:author="Author"/>
          <w:sz w:val="17"/>
          <w:szCs w:val="17"/>
        </w:rPr>
      </w:pPr>
      <w:del w:id="205" w:author="Author">
        <w:r w:rsidRPr="004406E3">
          <w:rPr>
            <w:sz w:val="17"/>
            <w:szCs w:val="17"/>
          </w:rPr>
          <w:delText>un texte de substitution pour les zones sensibles des images hypertexte,</w:delText>
        </w:r>
      </w:del>
    </w:p>
    <w:p w14:paraId="634AC90E" w14:textId="2FF96E1F" w:rsidR="00587DBC" w:rsidRPr="004406E3" w:rsidDel="00274A6C" w:rsidRDefault="00587DBC" w:rsidP="008048AA">
      <w:pPr>
        <w:pStyle w:val="ListParagraph"/>
        <w:numPr>
          <w:ilvl w:val="0"/>
          <w:numId w:val="41"/>
        </w:numPr>
        <w:ind w:left="1701" w:hanging="567"/>
        <w:rPr>
          <w:del w:id="206" w:author="Author"/>
          <w:sz w:val="17"/>
          <w:szCs w:val="17"/>
        </w:rPr>
      </w:pPr>
      <w:del w:id="207" w:author="Author">
        <w:r w:rsidRPr="004406E3">
          <w:rPr>
            <w:sz w:val="17"/>
            <w:szCs w:val="17"/>
          </w:rPr>
          <w:delText>un sous titrage du matériel audio,</w:delText>
        </w:r>
      </w:del>
    </w:p>
    <w:p w14:paraId="4710051D" w14:textId="6CA9743C" w:rsidR="00587DBC" w:rsidRPr="004406E3" w:rsidDel="00274A6C" w:rsidRDefault="00587DBC" w:rsidP="008048AA">
      <w:pPr>
        <w:pStyle w:val="ListParagraph"/>
        <w:numPr>
          <w:ilvl w:val="0"/>
          <w:numId w:val="41"/>
        </w:numPr>
        <w:ind w:left="1701" w:hanging="567"/>
        <w:rPr>
          <w:del w:id="208" w:author="Author"/>
          <w:sz w:val="17"/>
          <w:szCs w:val="17"/>
        </w:rPr>
      </w:pPr>
      <w:del w:id="209" w:author="Author">
        <w:r w:rsidRPr="004406E3">
          <w:rPr>
            <w:sz w:val="17"/>
            <w:szCs w:val="17"/>
          </w:rPr>
          <w:delText xml:space="preserve">un texte pour décrire les séquences vidéo, et </w:delText>
        </w:r>
      </w:del>
    </w:p>
    <w:p w14:paraId="4CA0FA02" w14:textId="2C153B44" w:rsidR="00587DBC" w:rsidRPr="004406E3" w:rsidDel="00274A6C" w:rsidRDefault="00587DBC" w:rsidP="008048AA">
      <w:pPr>
        <w:pStyle w:val="ListParagraph"/>
        <w:numPr>
          <w:ilvl w:val="0"/>
          <w:numId w:val="41"/>
        </w:numPr>
        <w:ind w:left="1701" w:hanging="567"/>
        <w:rPr>
          <w:del w:id="210" w:author="Author"/>
          <w:sz w:val="17"/>
          <w:szCs w:val="17"/>
        </w:rPr>
      </w:pPr>
      <w:del w:id="211" w:author="Author">
        <w:r w:rsidRPr="004406E3">
          <w:rPr>
            <w:sz w:val="17"/>
            <w:szCs w:val="17"/>
          </w:rPr>
          <w:delText>différentes possibilités d’accès aux cadres ou aux scripts.</w:delText>
        </w:r>
      </w:del>
    </w:p>
    <w:p w14:paraId="61F3BCB7" w14:textId="76FE6381" w:rsidR="00587DBC" w:rsidRPr="00587DBC" w:rsidDel="00587DBC" w:rsidRDefault="00587DBC" w:rsidP="00587DBC">
      <w:pPr>
        <w:rPr>
          <w:del w:id="212" w:author="Author"/>
          <w:szCs w:val="17"/>
        </w:rPr>
      </w:pPr>
      <w:del w:id="213" w:author="Author">
        <w:r>
          <w:delText>SERVICES DE POINTE POUR LES SITES WEB DE PROPRIÉTÉ INTELLECTUELLE</w:delText>
        </w:r>
      </w:del>
    </w:p>
    <w:p w14:paraId="4AE6E7C9" w14:textId="60ABEAF3" w:rsidR="006822DB" w:rsidRPr="00A338EB" w:rsidRDefault="006822DB" w:rsidP="001C27BD">
      <w:pPr>
        <w:pStyle w:val="Heading2"/>
        <w:rPr>
          <w:ins w:id="214" w:author="Author"/>
        </w:rPr>
      </w:pPr>
      <w:ins w:id="215" w:author="Author">
        <w:r>
          <w:t>CONTENU RECOMMANDÉ DES SITES WEB DES OFFICES DE PROPRIÉTÉ INTELLECTUELLE</w:t>
        </w:r>
      </w:ins>
    </w:p>
    <w:p w14:paraId="41CAEA8F" w14:textId="0739DD30" w:rsidR="006822DB" w:rsidRPr="00A338EB" w:rsidRDefault="00D638C7" w:rsidP="00C71102">
      <w:pPr>
        <w:spacing w:after="120"/>
        <w:rPr>
          <w:ins w:id="216" w:author="Author"/>
          <w:rFonts w:cs="Arial"/>
        </w:rPr>
      </w:pPr>
      <w:ins w:id="217" w:author="Author">
        <w:r>
          <w:t>7.</w:t>
        </w:r>
        <w:r>
          <w:tab/>
          <w:t>Pour simplifier la procédure de dépôt des demandes de titres de propriété intellectuelle, les offices de propriété intellectuelle doivent, dans la mesure du possible, mettre en place un ou plusieurs portails de dépôt en ligne intégrés.  Ces plateformes numériques peuvent sensiblement améliorer l’efficacité en réduisant les formalités administratives, en minimisant les erreurs manuelles, en permettant de gagner du temps et en offrant une expérience plus conviviale.   Il est recommandé que le portail de dépôt en ligne comprenne les fonctions essentielles suivantes :</w:t>
        </w:r>
      </w:ins>
    </w:p>
    <w:p w14:paraId="20953CC1" w14:textId="46BB5B9A" w:rsidR="006822DB" w:rsidRPr="00A338EB" w:rsidRDefault="006822DB" w:rsidP="004406E3">
      <w:pPr>
        <w:pStyle w:val="List1H"/>
        <w:numPr>
          <w:ilvl w:val="0"/>
          <w:numId w:val="1"/>
        </w:numPr>
        <w:spacing w:after="120"/>
        <w:ind w:left="1134" w:hanging="572"/>
        <w:rPr>
          <w:ins w:id="218" w:author="Author"/>
          <w:rFonts w:cs="Arial"/>
        </w:rPr>
      </w:pPr>
      <w:proofErr w:type="gramStart"/>
      <w:ins w:id="219" w:author="Author">
        <w:r>
          <w:t>enregistrement</w:t>
        </w:r>
        <w:proofErr w:type="gramEnd"/>
        <w:r>
          <w:t xml:space="preserve"> des utilisateurs et tableau de bord sécurisés, pour permettre aux utilisateurs de créer des comptes avec des identifiants de connexion sécurisés.  Le tableau de bord doit permettre de suivre les demandes en temps réel, de recevoir des notifications et des alertes, de sauvegarder les projets de demande et d’y revenir, et de consulter l’historique complet des demandes;</w:t>
        </w:r>
      </w:ins>
    </w:p>
    <w:p w14:paraId="1848728F" w14:textId="50EF88E5" w:rsidR="006822DB" w:rsidRPr="00A338EB" w:rsidRDefault="006822DB" w:rsidP="004406E3">
      <w:pPr>
        <w:pStyle w:val="List1H"/>
        <w:numPr>
          <w:ilvl w:val="0"/>
          <w:numId w:val="1"/>
        </w:numPr>
        <w:spacing w:after="120"/>
        <w:ind w:left="1134" w:hanging="572"/>
        <w:rPr>
          <w:ins w:id="220" w:author="Author"/>
          <w:rFonts w:eastAsia="DengXian Light" w:cs="Arial"/>
        </w:rPr>
      </w:pPr>
      <w:proofErr w:type="gramStart"/>
      <w:ins w:id="221" w:author="Author">
        <w:r>
          <w:t>suivi</w:t>
        </w:r>
        <w:proofErr w:type="gramEnd"/>
        <w:r>
          <w:t xml:space="preserve"> de bout en bout des demandes numériques : un suivi complet du cycle de vie, assorti de tableaux de bord, doit être mis en œuvre pour permettre aux déposants de suivre l’état d’avancement des demandes, de recevoir les communications de l’office et d’y répondre (par exemple, pour les mesures prises par l’office de propriété intellectuelle) et de gérer les activités postérieures à la délivrance ou à l’enregistrement (telles que les renouvellements et les oppositions);</w:t>
        </w:r>
      </w:ins>
    </w:p>
    <w:p w14:paraId="2E5FA580" w14:textId="3338BA76" w:rsidR="006822DB" w:rsidRPr="00A338EB" w:rsidRDefault="006822DB" w:rsidP="004406E3">
      <w:pPr>
        <w:pStyle w:val="List1H"/>
        <w:numPr>
          <w:ilvl w:val="0"/>
          <w:numId w:val="1"/>
        </w:numPr>
        <w:spacing w:after="120"/>
        <w:ind w:left="1134" w:hanging="572"/>
        <w:rPr>
          <w:ins w:id="222" w:author="Author"/>
          <w:rFonts w:eastAsia="DengXian Light" w:cs="Arial"/>
        </w:rPr>
      </w:pPr>
      <w:proofErr w:type="gramStart"/>
      <w:ins w:id="223" w:author="Author">
        <w:r>
          <w:t>confirmation</w:t>
        </w:r>
        <w:proofErr w:type="gramEnd"/>
        <w:r>
          <w:t xml:space="preserve"> instantanée de la demande soumise : les sites Web des offices de propriété intellectuelle doivent immédiatement indiquer leur acceptation de la demande envoyée, et fournir un numéro de référence et un résumé des informations relatives à la demande;</w:t>
        </w:r>
      </w:ins>
    </w:p>
    <w:p w14:paraId="265CF944" w14:textId="1FE84911" w:rsidR="006822DB" w:rsidRPr="00A338EB" w:rsidRDefault="006822DB" w:rsidP="004406E3">
      <w:pPr>
        <w:pStyle w:val="List1H"/>
        <w:numPr>
          <w:ilvl w:val="0"/>
          <w:numId w:val="1"/>
        </w:numPr>
        <w:spacing w:after="120"/>
        <w:ind w:left="1134" w:hanging="572"/>
        <w:rPr>
          <w:ins w:id="224" w:author="Author"/>
          <w:rFonts w:eastAsia="DengXian Light" w:cs="Arial"/>
        </w:rPr>
      </w:pPr>
      <w:proofErr w:type="gramStart"/>
      <w:ins w:id="225" w:author="Author">
        <w:r>
          <w:t>guide</w:t>
        </w:r>
        <w:proofErr w:type="gramEnd"/>
        <w:r>
          <w:t xml:space="preserve"> interactif : un assistant étape par étape pour le dépôt des demandes, qui renseigne automatiquement les données du profil utilisateur, valide les informations aux fins de formatage et dans un souci d’exhaustivité et offre une aide contextuelle et des orientations;</w:t>
        </w:r>
      </w:ins>
    </w:p>
    <w:p w14:paraId="57D37068" w14:textId="1650F7D6" w:rsidR="006822DB" w:rsidRPr="00A338EB" w:rsidRDefault="006822DB" w:rsidP="004406E3">
      <w:pPr>
        <w:pStyle w:val="List1H"/>
        <w:numPr>
          <w:ilvl w:val="0"/>
          <w:numId w:val="1"/>
        </w:numPr>
        <w:spacing w:after="120"/>
        <w:ind w:left="1134" w:hanging="572"/>
        <w:rPr>
          <w:ins w:id="226" w:author="Author"/>
          <w:rFonts w:eastAsia="DengXian Light" w:cs="Arial"/>
        </w:rPr>
      </w:pPr>
      <w:proofErr w:type="gramStart"/>
      <w:ins w:id="227" w:author="Author">
        <w:r>
          <w:t>un</w:t>
        </w:r>
        <w:proofErr w:type="gramEnd"/>
        <w:r>
          <w:t xml:space="preserve"> système de gestion des documents permettant aux utilisateurs de télécharger et de gérer les pièces justificatives (notamment les déclarations, les dessins et les preuves), avec des directives claires en matière de format et de taille des fichiers;</w:t>
        </w:r>
      </w:ins>
    </w:p>
    <w:p w14:paraId="658C234A" w14:textId="2ABE6ED7" w:rsidR="006822DB" w:rsidRPr="00A338EB" w:rsidRDefault="006822DB" w:rsidP="004406E3">
      <w:pPr>
        <w:pStyle w:val="List1H"/>
        <w:numPr>
          <w:ilvl w:val="0"/>
          <w:numId w:val="1"/>
        </w:numPr>
        <w:spacing w:after="120"/>
        <w:ind w:left="1134" w:hanging="572"/>
        <w:rPr>
          <w:ins w:id="228" w:author="Author"/>
          <w:rFonts w:eastAsia="DengXian Light" w:cs="Arial"/>
        </w:rPr>
      </w:pPr>
      <w:proofErr w:type="gramStart"/>
      <w:ins w:id="229" w:author="Author">
        <w:r>
          <w:t>un</w:t>
        </w:r>
        <w:proofErr w:type="gramEnd"/>
        <w:r>
          <w:t xml:space="preserve"> calculateur de taxes et des paiements intégrés : les sites Web des offices de propriété intellectuelle doivent comporter un calculateur de taxes en temps réel qui s’ajuste en fonction de paramètres tels que le type d’entité (particulier, petite ou grande entité), le nombre de revendications ou de classes, et le type de demande ou de service.  Il doit intégrer des options sécurisées de paiement en ligne pour le traitement optimal des transactions;</w:t>
        </w:r>
      </w:ins>
    </w:p>
    <w:p w14:paraId="4C32C219" w14:textId="76806459" w:rsidR="006822DB" w:rsidRPr="00A338EB" w:rsidRDefault="006822DB" w:rsidP="004406E3">
      <w:pPr>
        <w:pStyle w:val="List1H"/>
        <w:numPr>
          <w:ilvl w:val="0"/>
          <w:numId w:val="1"/>
        </w:numPr>
        <w:spacing w:after="120"/>
        <w:ind w:left="1134" w:hanging="572"/>
        <w:rPr>
          <w:ins w:id="230" w:author="Author"/>
          <w:rFonts w:eastAsia="DengXian Light" w:cs="Arial"/>
        </w:rPr>
      </w:pPr>
      <w:proofErr w:type="gramStart"/>
      <w:ins w:id="231" w:author="Author">
        <w:r>
          <w:t>dans</w:t>
        </w:r>
        <w:proofErr w:type="gramEnd"/>
        <w:r>
          <w:t xml:space="preserve"> la mesure du possible, le portail de dépôt en ligne peut contenir (en particulier dans le cas des marques) un rapport de recherche préliminaire concernant les enregistrements exacts ou similaires précédemment effectués auprès de l’office de propriété intellectuelle; et</w:t>
        </w:r>
      </w:ins>
    </w:p>
    <w:p w14:paraId="524D085B" w14:textId="77777777" w:rsidR="006822DB" w:rsidRPr="00A338EB" w:rsidRDefault="006822DB" w:rsidP="004406E3">
      <w:pPr>
        <w:pStyle w:val="List1H"/>
        <w:numPr>
          <w:ilvl w:val="0"/>
          <w:numId w:val="1"/>
        </w:numPr>
        <w:spacing w:after="220"/>
        <w:ind w:left="1134" w:hanging="572"/>
        <w:rPr>
          <w:ins w:id="232" w:author="Author"/>
          <w:rFonts w:eastAsia="DengXian Light" w:cs="Arial"/>
        </w:rPr>
      </w:pPr>
      <w:proofErr w:type="gramStart"/>
      <w:ins w:id="233" w:author="Author">
        <w:r>
          <w:t>des</w:t>
        </w:r>
        <w:proofErr w:type="gramEnd"/>
        <w:r>
          <w:t xml:space="preserve"> coordonnées : une adresse électronique pour les questions ou tout autre moyen de communication moderne (tel qu’une fonction de chat ou une interface conversationnelle) doit être prévu. </w:t>
        </w:r>
      </w:ins>
    </w:p>
    <w:p w14:paraId="00C82B3D" w14:textId="7BD06838" w:rsidR="001F5220" w:rsidRDefault="00503C8B" w:rsidP="005F7026">
      <w:pPr>
        <w:pStyle w:val="List0"/>
        <w:spacing w:after="220"/>
        <w:rPr>
          <w:rFonts w:cs="Arial"/>
        </w:rPr>
      </w:pPr>
      <w:del w:id="234" w:author="Author">
        <w:r>
          <w:delText>7.</w:delText>
        </w:r>
      </w:del>
      <w:ins w:id="235" w:author="Author">
        <w:r>
          <w:t>8.</w:t>
        </w:r>
      </w:ins>
      <w:r>
        <w:tab/>
        <w:t xml:space="preserve">Dans la mesure du possible, les sites Web </w:t>
      </w:r>
      <w:ins w:id="236" w:author="Author">
        <w:r>
          <w:t xml:space="preserve">des offices </w:t>
        </w:r>
      </w:ins>
      <w:r>
        <w:t>de propriété intellectuelle devraient comporter des bases de données se prêtant à la recherche ou un</w:t>
      </w:r>
      <w:ins w:id="237" w:author="Author">
        <w:r>
          <w:t xml:space="preserve"> ou plusieurs</w:t>
        </w:r>
      </w:ins>
      <w:r>
        <w:t xml:space="preserve"> lien</w:t>
      </w:r>
      <w:ins w:id="238" w:author="Author">
        <w:r>
          <w:t>s</w:t>
        </w:r>
      </w:ins>
      <w:r>
        <w:t xml:space="preserve"> avec les bases de données contenant des documents de propriété intellectuelle de l’office de propriété intellectuelle concerné (renseignements sur la situation juridique, par exemple).   </w:t>
      </w:r>
      <w:del w:id="239" w:author="Author">
        <w:r>
          <w:delText xml:space="preserve">Des liens avec d’autres bases de données où il est possible d’effectuer une recherche devraient être incorporés selon que de besoin. </w:delText>
        </w:r>
      </w:del>
    </w:p>
    <w:p w14:paraId="40345333" w14:textId="3F6BB749" w:rsidR="006822DB" w:rsidRPr="008048AA" w:rsidRDefault="006822DB" w:rsidP="008048AA">
      <w:pPr>
        <w:pStyle w:val="ListParagraph"/>
        <w:numPr>
          <w:ilvl w:val="0"/>
          <w:numId w:val="49"/>
        </w:numPr>
        <w:spacing w:after="120" w:line="250" w:lineRule="auto"/>
        <w:ind w:left="1134" w:hanging="572"/>
        <w:rPr>
          <w:ins w:id="240" w:author="Author"/>
          <w:rFonts w:cs="Arial"/>
          <w:sz w:val="17"/>
          <w:szCs w:val="17"/>
          <w:u w:val="single"/>
        </w:rPr>
      </w:pPr>
      <w:ins w:id="241" w:author="Author">
        <w:r w:rsidRPr="008048AA">
          <w:rPr>
            <w:sz w:val="17"/>
            <w:szCs w:val="17"/>
          </w:rPr>
          <w:t>Principales informations recommandées pour les bases de données consultables en ligne</w:t>
        </w:r>
      </w:ins>
    </w:p>
    <w:p w14:paraId="3268A1B2" w14:textId="55B2593C" w:rsidR="006822DB" w:rsidRPr="00A338EB" w:rsidRDefault="006822DB" w:rsidP="008048AA">
      <w:pPr>
        <w:pStyle w:val="List1H"/>
        <w:numPr>
          <w:ilvl w:val="0"/>
          <w:numId w:val="1"/>
        </w:numPr>
        <w:spacing w:after="120"/>
        <w:ind w:left="1701" w:hanging="567"/>
        <w:rPr>
          <w:ins w:id="242" w:author="Author"/>
          <w:rFonts w:eastAsia="DengXian Light" w:cs="Arial"/>
          <w:szCs w:val="17"/>
        </w:rPr>
      </w:pPr>
      <w:ins w:id="243" w:author="Author">
        <w:r>
          <w:t>L’accès doit être sans restriction et</w:t>
        </w:r>
        <w:r>
          <w:rPr>
            <w:b/>
          </w:rPr>
          <w:t xml:space="preserve"> </w:t>
        </w:r>
        <w:r>
          <w:t>facilité de préférence par la mise à disposition d’une interface utilisateur en anglais.  L’accès sans restriction signifie que toute personne doit pouvoir utiliser la base de données en ligne sans limitations ni restrictions géographiques.  Les utilisateurs ne doivent pas avoir à fournir de données personnelles ou à prouver qu’ils résident sur un territoire donné pour obtenir l’accès.  Ce principe garantit une disponibilité égale et ouverte de l’information à toutes les personnes, indépendamment du lieu ou de la situation personnelle.</w:t>
        </w:r>
      </w:ins>
    </w:p>
    <w:p w14:paraId="730FFF28" w14:textId="19AE1EDD" w:rsidR="006822DB" w:rsidRPr="00A338EB" w:rsidRDefault="00156494" w:rsidP="008048AA">
      <w:pPr>
        <w:pStyle w:val="List1H"/>
        <w:numPr>
          <w:ilvl w:val="0"/>
          <w:numId w:val="1"/>
        </w:numPr>
        <w:spacing w:after="120"/>
        <w:ind w:left="1701" w:hanging="567"/>
        <w:rPr>
          <w:ins w:id="244" w:author="Author"/>
          <w:rFonts w:eastAsia="DengXian Light" w:cs="Arial"/>
          <w:szCs w:val="17"/>
        </w:rPr>
      </w:pPr>
      <w:ins w:id="245" w:author="Author">
        <w:r>
          <w:t>Les principales informations recommandées doivent être disponibles en anglais; sinon, les informations doivent au moins se présenter sous une forme lisible par machine afin de permettre la traduction automatique.</w:t>
        </w:r>
      </w:ins>
    </w:p>
    <w:p w14:paraId="47BC8509" w14:textId="68A89335" w:rsidR="006822DB" w:rsidRPr="00A338EB" w:rsidRDefault="006822DB" w:rsidP="008048AA">
      <w:pPr>
        <w:pStyle w:val="List1H"/>
        <w:numPr>
          <w:ilvl w:val="0"/>
          <w:numId w:val="1"/>
        </w:numPr>
        <w:spacing w:after="120"/>
        <w:ind w:left="1701" w:hanging="567"/>
        <w:rPr>
          <w:ins w:id="246" w:author="Author"/>
          <w:rFonts w:eastAsia="DengXian Light" w:cs="Arial"/>
          <w:szCs w:val="17"/>
        </w:rPr>
      </w:pPr>
      <w:ins w:id="247" w:author="Author">
        <w:r>
          <w:t xml:space="preserve">Une tâche courante consiste à localiser les documents équivalents aux familles de brevets pour les administrations des brevets qui ne sont pas couvertes par les bases de données relatives aux familles largement utilisées.  Pour ce faire, les bases de données de l’office de propriété intellectuelle doivent être correctement indexées en fonction des données prioritaires.  Les documents doivent au moins être consultables par date de priorité.  Idéalement, les numéros de demande établissant une priorité doivent également être consultables, mais ils doivent au moins être affichés correctement dans le document. </w:t>
        </w:r>
      </w:ins>
    </w:p>
    <w:p w14:paraId="26488C81" w14:textId="2812A93F" w:rsidR="006822DB" w:rsidRPr="00EE5511" w:rsidRDefault="006822DB" w:rsidP="008048AA">
      <w:pPr>
        <w:pStyle w:val="List1H"/>
        <w:numPr>
          <w:ilvl w:val="0"/>
          <w:numId w:val="1"/>
        </w:numPr>
        <w:spacing w:after="120"/>
        <w:ind w:left="1701" w:hanging="567"/>
        <w:rPr>
          <w:ins w:id="248" w:author="Author"/>
          <w:rFonts w:eastAsia="DengXian Light" w:cs="Arial"/>
          <w:szCs w:val="17"/>
        </w:rPr>
      </w:pPr>
      <w:ins w:id="249" w:author="Author">
        <w:r>
          <w:t>Les données relatives aux droits de propriété intellectuelle doivent être complètes et actualisées en temps utile.</w:t>
        </w:r>
      </w:ins>
    </w:p>
    <w:p w14:paraId="4842E95C" w14:textId="2E5EC6A4" w:rsidR="006822DB" w:rsidRPr="00D73283" w:rsidRDefault="006822DB" w:rsidP="008048AA">
      <w:pPr>
        <w:pStyle w:val="List1H"/>
        <w:numPr>
          <w:ilvl w:val="0"/>
          <w:numId w:val="1"/>
        </w:numPr>
        <w:spacing w:after="120"/>
        <w:ind w:left="1701" w:hanging="567"/>
        <w:rPr>
          <w:ins w:id="250" w:author="Author"/>
          <w:rFonts w:eastAsia="DengXian Light" w:cs="Arial"/>
          <w:szCs w:val="17"/>
        </w:rPr>
      </w:pPr>
      <w:ins w:id="251" w:author="Author">
        <w:r>
          <w:t>Des données bibliographiques doivent être disponibles, de préférence en s</w:t>
        </w:r>
      </w:ins>
      <w:r w:rsidR="004406E3">
        <w:t>’</w:t>
      </w:r>
      <w:ins w:id="252" w:author="Author">
        <w:r>
          <w:t>appuyant sur les normes pertinentes de l’OMPI, par exemple les normes ST.9 et ST.16 pour les brevets et les certificats complémentaires de protection, la norme ST.60 pour les marques et la norme ST.80 pour les dessins et modèles industriels.  On peut citer les exemples suivants :</w:t>
        </w:r>
      </w:ins>
    </w:p>
    <w:p w14:paraId="49FF469D" w14:textId="67DFB290" w:rsidR="006822DB" w:rsidRPr="00A338EB" w:rsidRDefault="000F4F5C" w:rsidP="00A62615">
      <w:pPr>
        <w:pStyle w:val="ListParagraph"/>
        <w:numPr>
          <w:ilvl w:val="0"/>
          <w:numId w:val="46"/>
        </w:numPr>
        <w:spacing w:before="0" w:after="120"/>
        <w:ind w:left="2268" w:hanging="567"/>
        <w:contextualSpacing w:val="0"/>
        <w:rPr>
          <w:ins w:id="253" w:author="Author"/>
          <w:rFonts w:cs="Arial"/>
          <w:sz w:val="17"/>
          <w:szCs w:val="17"/>
        </w:rPr>
      </w:pPr>
      <w:proofErr w:type="gramStart"/>
      <w:ins w:id="254" w:author="Author">
        <w:r>
          <w:rPr>
            <w:sz w:val="17"/>
          </w:rPr>
          <w:t>code</w:t>
        </w:r>
        <w:proofErr w:type="gramEnd"/>
        <w:r>
          <w:rPr>
            <w:sz w:val="17"/>
          </w:rPr>
          <w:t xml:space="preserve"> de type de publication (de préférence conformément à la norme ST.15 de l’OMPI), pour les brevets et les modèles d’utilité, le cas échéant;</w:t>
        </w:r>
      </w:ins>
    </w:p>
    <w:p w14:paraId="6144C6DB" w14:textId="77777777" w:rsidR="006822DB" w:rsidRPr="00A338EB" w:rsidRDefault="006822DB" w:rsidP="00A62615">
      <w:pPr>
        <w:pStyle w:val="ListParagraph"/>
        <w:numPr>
          <w:ilvl w:val="0"/>
          <w:numId w:val="46"/>
        </w:numPr>
        <w:spacing w:before="0" w:after="120"/>
        <w:ind w:left="2268" w:hanging="567"/>
        <w:contextualSpacing w:val="0"/>
        <w:rPr>
          <w:ins w:id="255" w:author="Author"/>
          <w:rFonts w:cs="Arial"/>
          <w:sz w:val="17"/>
          <w:szCs w:val="17"/>
        </w:rPr>
      </w:pPr>
      <w:proofErr w:type="gramStart"/>
      <w:ins w:id="256" w:author="Author">
        <w:r>
          <w:rPr>
            <w:sz w:val="17"/>
          </w:rPr>
          <w:t>dates</w:t>
        </w:r>
        <w:proofErr w:type="gramEnd"/>
        <w:r>
          <w:rPr>
            <w:sz w:val="17"/>
          </w:rPr>
          <w:t xml:space="preserve"> et numéros pertinents (priorité, demande, publication et enregistrement, y compris les informations PCT ou régionales, le cas échéant);</w:t>
        </w:r>
      </w:ins>
    </w:p>
    <w:p w14:paraId="268DA6E3" w14:textId="1AA675CD" w:rsidR="006822DB" w:rsidRPr="00A338EB" w:rsidRDefault="006822DB" w:rsidP="00A62615">
      <w:pPr>
        <w:pStyle w:val="ListParagraph"/>
        <w:numPr>
          <w:ilvl w:val="0"/>
          <w:numId w:val="46"/>
        </w:numPr>
        <w:spacing w:before="0" w:after="120"/>
        <w:ind w:left="2268" w:hanging="567"/>
        <w:contextualSpacing w:val="0"/>
        <w:rPr>
          <w:ins w:id="257" w:author="Author"/>
          <w:rFonts w:cs="Arial"/>
          <w:sz w:val="17"/>
          <w:szCs w:val="17"/>
        </w:rPr>
      </w:pPr>
      <w:proofErr w:type="gramStart"/>
      <w:ins w:id="258" w:author="Author">
        <w:r>
          <w:rPr>
            <w:sz w:val="17"/>
          </w:rPr>
          <w:t>classification</w:t>
        </w:r>
        <w:proofErr w:type="gramEnd"/>
        <w:r>
          <w:rPr>
            <w:sz w:val="17"/>
          </w:rPr>
          <w:t xml:space="preserve"> des brevets, des modèles d’utilité, des dessins et modèles et des marques</w:t>
        </w:r>
        <w:r>
          <w:t>;</w:t>
        </w:r>
      </w:ins>
    </w:p>
    <w:p w14:paraId="23481873" w14:textId="77777777" w:rsidR="006822DB" w:rsidRPr="00A338EB" w:rsidRDefault="006822DB" w:rsidP="00A62615">
      <w:pPr>
        <w:pStyle w:val="ListParagraph"/>
        <w:numPr>
          <w:ilvl w:val="0"/>
          <w:numId w:val="46"/>
        </w:numPr>
        <w:spacing w:before="0" w:after="120"/>
        <w:ind w:left="2268" w:hanging="567"/>
        <w:contextualSpacing w:val="0"/>
        <w:rPr>
          <w:ins w:id="259" w:author="Author"/>
          <w:rFonts w:cs="Arial"/>
          <w:sz w:val="17"/>
          <w:szCs w:val="17"/>
        </w:rPr>
      </w:pPr>
      <w:proofErr w:type="gramStart"/>
      <w:ins w:id="260" w:author="Author">
        <w:r>
          <w:rPr>
            <w:sz w:val="17"/>
          </w:rPr>
          <w:t>liste</w:t>
        </w:r>
        <w:proofErr w:type="gramEnd"/>
        <w:r>
          <w:rPr>
            <w:sz w:val="17"/>
          </w:rPr>
          <w:t xml:space="preserve"> des produits et services pour les marques;</w:t>
        </w:r>
      </w:ins>
    </w:p>
    <w:p w14:paraId="1FDEC048" w14:textId="0252B108" w:rsidR="006822DB" w:rsidRPr="00A338EB" w:rsidRDefault="006822DB" w:rsidP="00A62615">
      <w:pPr>
        <w:pStyle w:val="ListParagraph"/>
        <w:numPr>
          <w:ilvl w:val="0"/>
          <w:numId w:val="46"/>
        </w:numPr>
        <w:spacing w:before="0" w:after="120"/>
        <w:ind w:left="2268" w:hanging="567"/>
        <w:contextualSpacing w:val="0"/>
        <w:rPr>
          <w:ins w:id="261" w:author="Author"/>
          <w:rFonts w:cs="Arial"/>
          <w:sz w:val="17"/>
          <w:szCs w:val="17"/>
        </w:rPr>
      </w:pPr>
      <w:proofErr w:type="gramStart"/>
      <w:ins w:id="262" w:author="Author">
        <w:r>
          <w:rPr>
            <w:sz w:val="17"/>
          </w:rPr>
          <w:t>informations</w:t>
        </w:r>
        <w:proofErr w:type="gramEnd"/>
        <w:r>
          <w:rPr>
            <w:sz w:val="17"/>
          </w:rPr>
          <w:t xml:space="preserve"> sur les déposants ou les propriétaires</w:t>
        </w:r>
        <w:r>
          <w:t>;</w:t>
        </w:r>
      </w:ins>
    </w:p>
    <w:p w14:paraId="3F834F17" w14:textId="77777777" w:rsidR="006822DB" w:rsidRPr="00A338EB" w:rsidRDefault="006822DB" w:rsidP="00A62615">
      <w:pPr>
        <w:pStyle w:val="ListParagraph"/>
        <w:numPr>
          <w:ilvl w:val="0"/>
          <w:numId w:val="46"/>
        </w:numPr>
        <w:spacing w:before="0" w:after="120"/>
        <w:ind w:left="2268" w:hanging="567"/>
        <w:contextualSpacing w:val="0"/>
        <w:rPr>
          <w:ins w:id="263" w:author="Author"/>
          <w:rFonts w:cs="Arial"/>
          <w:sz w:val="17"/>
          <w:szCs w:val="17"/>
        </w:rPr>
      </w:pPr>
      <w:proofErr w:type="gramStart"/>
      <w:ins w:id="264" w:author="Author">
        <w:r>
          <w:rPr>
            <w:sz w:val="17"/>
          </w:rPr>
          <w:t>inventeur</w:t>
        </w:r>
        <w:proofErr w:type="gramEnd"/>
        <w:r>
          <w:rPr>
            <w:sz w:val="17"/>
          </w:rPr>
          <w:t>(s) ou concepteur(s), le cas échéant;</w:t>
        </w:r>
      </w:ins>
    </w:p>
    <w:p w14:paraId="2B7E0364" w14:textId="716017C0" w:rsidR="006822DB" w:rsidRPr="00A338EB" w:rsidRDefault="006822DB" w:rsidP="00A62615">
      <w:pPr>
        <w:pStyle w:val="ListParagraph"/>
        <w:numPr>
          <w:ilvl w:val="0"/>
          <w:numId w:val="46"/>
        </w:numPr>
        <w:spacing w:before="0" w:after="120"/>
        <w:ind w:left="2268" w:hanging="567"/>
        <w:contextualSpacing w:val="0"/>
        <w:rPr>
          <w:ins w:id="265" w:author="Author"/>
          <w:rFonts w:cs="Arial"/>
          <w:sz w:val="17"/>
          <w:szCs w:val="17"/>
        </w:rPr>
      </w:pPr>
      <w:proofErr w:type="gramStart"/>
      <w:ins w:id="266" w:author="Author">
        <w:r>
          <w:rPr>
            <w:sz w:val="17"/>
          </w:rPr>
          <w:t>abrégés</w:t>
        </w:r>
        <w:proofErr w:type="gramEnd"/>
        <w:r>
          <w:rPr>
            <w:sz w:val="17"/>
          </w:rPr>
          <w:t xml:space="preserve"> pour les brevets et les modèles d’utilité</w:t>
        </w:r>
        <w:r>
          <w:t>;</w:t>
        </w:r>
      </w:ins>
    </w:p>
    <w:p w14:paraId="1C54EB99" w14:textId="758E069B" w:rsidR="006822DB" w:rsidRPr="00A338EB" w:rsidRDefault="006822DB" w:rsidP="00A62615">
      <w:pPr>
        <w:pStyle w:val="ListParagraph"/>
        <w:numPr>
          <w:ilvl w:val="0"/>
          <w:numId w:val="46"/>
        </w:numPr>
        <w:spacing w:before="0" w:after="120"/>
        <w:ind w:left="2268" w:hanging="567"/>
        <w:contextualSpacing w:val="0"/>
        <w:rPr>
          <w:ins w:id="267" w:author="Author"/>
          <w:rFonts w:cs="Arial"/>
          <w:sz w:val="17"/>
          <w:szCs w:val="17"/>
        </w:rPr>
      </w:pPr>
      <w:proofErr w:type="gramStart"/>
      <w:ins w:id="268" w:author="Author">
        <w:r>
          <w:rPr>
            <w:sz w:val="17"/>
          </w:rPr>
          <w:t>dessin</w:t>
        </w:r>
        <w:proofErr w:type="gramEnd"/>
        <w:r>
          <w:rPr>
            <w:sz w:val="17"/>
          </w:rPr>
          <w:t xml:space="preserve"> principal pour les brevets et les modèles d’utilité, vue type pour les dessins industriels et reproduction de la marque pour les marques; et</w:t>
        </w:r>
      </w:ins>
    </w:p>
    <w:p w14:paraId="05E9D2EF" w14:textId="4480D6C8" w:rsidR="006822DB" w:rsidRPr="00033ED9" w:rsidRDefault="00E753EF" w:rsidP="00A62615">
      <w:pPr>
        <w:pStyle w:val="ListParagraph"/>
        <w:numPr>
          <w:ilvl w:val="0"/>
          <w:numId w:val="46"/>
        </w:numPr>
        <w:spacing w:before="0" w:after="220"/>
        <w:ind w:left="2268" w:hanging="567"/>
        <w:contextualSpacing w:val="0"/>
        <w:rPr>
          <w:ins w:id="269" w:author="Author"/>
          <w:rFonts w:cs="Arial"/>
          <w:sz w:val="17"/>
          <w:szCs w:val="17"/>
        </w:rPr>
      </w:pPr>
      <w:proofErr w:type="gramStart"/>
      <w:ins w:id="270" w:author="Author">
        <w:r>
          <w:rPr>
            <w:sz w:val="17"/>
          </w:rPr>
          <w:t>date</w:t>
        </w:r>
        <w:proofErr w:type="gramEnd"/>
        <w:r>
          <w:rPr>
            <w:sz w:val="17"/>
          </w:rPr>
          <w:t xml:space="preserve"> d’expiration prévue (y compris les calculs pour les extensions de la durée de validité et les ajustements des certificats complémentaires de protection).</w:t>
        </w:r>
      </w:ins>
    </w:p>
    <w:p w14:paraId="764DE12E" w14:textId="6E23B21C" w:rsidR="006822DB" w:rsidRPr="0008394C" w:rsidRDefault="00664053" w:rsidP="008048AA">
      <w:pPr>
        <w:pStyle w:val="List1H"/>
        <w:numPr>
          <w:ilvl w:val="0"/>
          <w:numId w:val="1"/>
        </w:numPr>
        <w:spacing w:after="120"/>
        <w:ind w:left="1701" w:hanging="567"/>
        <w:rPr>
          <w:ins w:id="271" w:author="Author"/>
          <w:rFonts w:eastAsia="DengXian Light" w:cs="Arial"/>
          <w:szCs w:val="17"/>
        </w:rPr>
      </w:pPr>
      <w:ins w:id="272" w:author="Author">
        <w:r>
          <w:t>Les informations relatives au statut juridique doivent être claires et actualisées (de préférence en s’appuyant sur les normes ST.27, ST.61 et ST.87 de l’OMPI).</w:t>
        </w:r>
      </w:ins>
    </w:p>
    <w:p w14:paraId="26D20AC1" w14:textId="7E2BF9F7" w:rsidR="006822DB" w:rsidRPr="0008394C" w:rsidRDefault="006822DB" w:rsidP="008048AA">
      <w:pPr>
        <w:pStyle w:val="List1H"/>
        <w:numPr>
          <w:ilvl w:val="0"/>
          <w:numId w:val="1"/>
        </w:numPr>
        <w:spacing w:after="220"/>
        <w:ind w:left="1701" w:hanging="567"/>
        <w:rPr>
          <w:ins w:id="273" w:author="Author"/>
          <w:rFonts w:eastAsia="DengXian Light" w:cs="Arial"/>
          <w:szCs w:val="17"/>
        </w:rPr>
      </w:pPr>
      <w:ins w:id="274" w:author="Author">
        <w:r>
          <w:t>Le texte intégral lisible par machine du dernier stade de la publication doit faire partie de la base de données.</w:t>
        </w:r>
      </w:ins>
    </w:p>
    <w:p w14:paraId="62F34988" w14:textId="77777777" w:rsidR="006822DB" w:rsidRPr="0008394C" w:rsidRDefault="006822DB" w:rsidP="008048AA">
      <w:pPr>
        <w:pStyle w:val="ListParagraph"/>
        <w:numPr>
          <w:ilvl w:val="0"/>
          <w:numId w:val="49"/>
        </w:numPr>
        <w:spacing w:after="120" w:line="250" w:lineRule="auto"/>
        <w:ind w:left="1134" w:hanging="567"/>
        <w:rPr>
          <w:ins w:id="275" w:author="Author"/>
          <w:rFonts w:cs="Arial"/>
          <w:sz w:val="17"/>
          <w:szCs w:val="17"/>
          <w:u w:val="single"/>
        </w:rPr>
      </w:pPr>
      <w:ins w:id="276" w:author="Author">
        <w:r>
          <w:rPr>
            <w:sz w:val="17"/>
            <w:u w:val="single"/>
          </w:rPr>
          <w:t>Informations complémentaires recommandées pour les bases de données consultables en ligne</w:t>
        </w:r>
      </w:ins>
    </w:p>
    <w:p w14:paraId="2A58C1D2" w14:textId="365B8989" w:rsidR="006822DB" w:rsidRPr="0008394C" w:rsidRDefault="006822DB" w:rsidP="008048AA">
      <w:pPr>
        <w:pStyle w:val="List1H"/>
        <w:numPr>
          <w:ilvl w:val="0"/>
          <w:numId w:val="1"/>
        </w:numPr>
        <w:spacing w:after="120"/>
        <w:ind w:left="1701" w:hanging="567"/>
        <w:rPr>
          <w:ins w:id="277" w:author="Author"/>
          <w:rFonts w:eastAsia="DengXian Light" w:cs="Arial"/>
          <w:szCs w:val="17"/>
        </w:rPr>
      </w:pPr>
      <w:ins w:id="278" w:author="Author">
        <w:r>
          <w:t>Les dossiers de demande doivent être accessibles (en anglais, ou au moins sous une forme lisible par machine pour permettre la traduction automatique).</w:t>
        </w:r>
      </w:ins>
    </w:p>
    <w:p w14:paraId="2A105FD8" w14:textId="2DDE562A" w:rsidR="006822DB" w:rsidRPr="0008394C" w:rsidRDefault="006822DB" w:rsidP="008048AA">
      <w:pPr>
        <w:pStyle w:val="List1H"/>
        <w:numPr>
          <w:ilvl w:val="0"/>
          <w:numId w:val="1"/>
        </w:numPr>
        <w:spacing w:after="120"/>
        <w:ind w:left="1701" w:hanging="567"/>
        <w:rPr>
          <w:ins w:id="279" w:author="Author"/>
          <w:rFonts w:eastAsia="DengXian Light" w:cs="Arial"/>
          <w:szCs w:val="17"/>
        </w:rPr>
      </w:pPr>
      <w:ins w:id="280" w:author="Author">
        <w:r>
          <w:t>Si l’office de propriété intellectuelle publie les données de base d’un dessin ou modèle industriel dont la divulgation est ajournée, il doit clairement indiquer que le dessin ou modèle fait l’objet d’une demande d’ajournement et préciser la date de fin de la période d’ajournement;</w:t>
        </w:r>
      </w:ins>
    </w:p>
    <w:p w14:paraId="5139B10B" w14:textId="069DD126" w:rsidR="006822DB" w:rsidRPr="0008394C" w:rsidRDefault="006822DB" w:rsidP="008048AA">
      <w:pPr>
        <w:pStyle w:val="List1H"/>
        <w:numPr>
          <w:ilvl w:val="0"/>
          <w:numId w:val="1"/>
        </w:numPr>
        <w:spacing w:after="120"/>
        <w:ind w:left="1701" w:hanging="567"/>
        <w:rPr>
          <w:ins w:id="281" w:author="Author"/>
          <w:rFonts w:eastAsia="DengXian Light" w:cs="Arial"/>
          <w:szCs w:val="17"/>
        </w:rPr>
      </w:pPr>
      <w:ins w:id="282" w:author="Author">
        <w:r>
          <w:t>Des informations actualisées sur la titularité des droits doivent être fournies.  En cas de changement de titulaire d’un document de propriété intellectuelle, il convient d’indiquer clairement dans la base de données qui est le cessionnaire le plus récent et de fournir l’historique des cessionnaires antérieurs.  Tous les cessionnaires doivent pouvoir faire l’objet d’une recherche.</w:t>
        </w:r>
      </w:ins>
    </w:p>
    <w:p w14:paraId="2D49C917" w14:textId="1260BDF4" w:rsidR="006822DB" w:rsidRPr="0008394C" w:rsidRDefault="006822DB" w:rsidP="008048AA">
      <w:pPr>
        <w:pStyle w:val="List1H"/>
        <w:numPr>
          <w:ilvl w:val="0"/>
          <w:numId w:val="1"/>
        </w:numPr>
        <w:spacing w:after="120"/>
        <w:ind w:left="1701" w:hanging="567"/>
        <w:rPr>
          <w:ins w:id="283" w:author="Author"/>
          <w:rFonts w:eastAsia="DengXian Light" w:cs="Arial"/>
          <w:szCs w:val="17"/>
        </w:rPr>
      </w:pPr>
      <w:ins w:id="284" w:author="Author">
        <w:r>
          <w:t>Afficher l’historique des événements postérieurs à la délivrance ou à l’enregistrement.</w:t>
        </w:r>
      </w:ins>
    </w:p>
    <w:p w14:paraId="02B445E2" w14:textId="589C425B" w:rsidR="006822DB" w:rsidRPr="0008394C" w:rsidRDefault="003878FF" w:rsidP="008048AA">
      <w:pPr>
        <w:pStyle w:val="List1H"/>
        <w:numPr>
          <w:ilvl w:val="0"/>
          <w:numId w:val="1"/>
        </w:numPr>
        <w:spacing w:after="120"/>
        <w:ind w:left="1701" w:hanging="567"/>
        <w:rPr>
          <w:ins w:id="285" w:author="Author"/>
          <w:rFonts w:eastAsia="DengXian Light" w:cs="Arial"/>
          <w:szCs w:val="17"/>
        </w:rPr>
      </w:pPr>
      <w:ins w:id="286" w:author="Author">
        <w:r>
          <w:t>Date de la dernière mise à jour des bases de données.</w:t>
        </w:r>
      </w:ins>
    </w:p>
    <w:p w14:paraId="58E9B05D" w14:textId="39794CB9" w:rsidR="006822DB" w:rsidRPr="0008394C" w:rsidRDefault="006822DB" w:rsidP="008048AA">
      <w:pPr>
        <w:pStyle w:val="List1H"/>
        <w:numPr>
          <w:ilvl w:val="0"/>
          <w:numId w:val="1"/>
        </w:numPr>
        <w:spacing w:after="120"/>
        <w:ind w:left="1701" w:hanging="567"/>
        <w:rPr>
          <w:ins w:id="287" w:author="Author"/>
          <w:rFonts w:eastAsia="DengXian Light" w:cs="Arial"/>
          <w:szCs w:val="17"/>
        </w:rPr>
      </w:pPr>
      <w:ins w:id="288" w:author="Author">
        <w:r>
          <w:t>Des fonctions d’exportation et d’impression doivent être disponibles.  Dans le cas d’une liste de résultats, cette fonctionnalité doit de préférence être assurée par la sélection des publications à exporter ou à imprimer.  Dans le cas des dessins et modèles, il doit être possible d’exporter ou d’imprimer l’image type uniquement ou toutes les images. </w:t>
        </w:r>
      </w:ins>
    </w:p>
    <w:p w14:paraId="181FC1A6" w14:textId="77777777" w:rsidR="006822DB" w:rsidRPr="0008394C" w:rsidRDefault="006822DB" w:rsidP="008048AA">
      <w:pPr>
        <w:pStyle w:val="List1H"/>
        <w:numPr>
          <w:ilvl w:val="0"/>
          <w:numId w:val="1"/>
        </w:numPr>
        <w:spacing w:after="220"/>
        <w:ind w:left="1701" w:hanging="567"/>
        <w:rPr>
          <w:ins w:id="289" w:author="Author"/>
          <w:rFonts w:eastAsia="DengXian Light" w:cs="Arial"/>
          <w:szCs w:val="17"/>
        </w:rPr>
      </w:pPr>
      <w:ins w:id="290" w:author="Author">
        <w:r>
          <w:t>Dans les bases de données sur les marques, l’état actuel de l’enregistrement et des données rétrospectives, y compris concernant les renouvellements, doivent être disponibles.</w:t>
        </w:r>
      </w:ins>
    </w:p>
    <w:p w14:paraId="6C092618" w14:textId="77777777" w:rsidR="006822DB" w:rsidRPr="008048AA" w:rsidRDefault="006822DB" w:rsidP="008048AA">
      <w:pPr>
        <w:pStyle w:val="ListParagraph"/>
        <w:numPr>
          <w:ilvl w:val="0"/>
          <w:numId w:val="49"/>
        </w:numPr>
        <w:spacing w:after="120" w:line="250" w:lineRule="auto"/>
        <w:ind w:left="1134" w:hanging="567"/>
        <w:rPr>
          <w:ins w:id="291" w:author="Author"/>
          <w:sz w:val="17"/>
          <w:u w:val="single"/>
        </w:rPr>
      </w:pPr>
      <w:ins w:id="292" w:author="Author">
        <w:r>
          <w:rPr>
            <w:sz w:val="17"/>
            <w:u w:val="single"/>
          </w:rPr>
          <w:t>Langues et formats recommandés pour les bases de données consultables en ligne</w:t>
        </w:r>
      </w:ins>
    </w:p>
    <w:p w14:paraId="7F724B23" w14:textId="7720DBB5" w:rsidR="006822DB" w:rsidRPr="008048AA" w:rsidRDefault="006822DB" w:rsidP="008048AA">
      <w:pPr>
        <w:pStyle w:val="List1H"/>
        <w:numPr>
          <w:ilvl w:val="0"/>
          <w:numId w:val="1"/>
        </w:numPr>
        <w:spacing w:after="120"/>
        <w:ind w:left="1701" w:hanging="567"/>
        <w:rPr>
          <w:ins w:id="293" w:author="Author"/>
        </w:rPr>
      </w:pPr>
      <w:ins w:id="294" w:author="Author">
        <w:r>
          <w:t>La ou les langues officielles et l’anglais (au moins l’interface de recherche).</w:t>
        </w:r>
      </w:ins>
    </w:p>
    <w:p w14:paraId="5EB98974" w14:textId="750A7EEF" w:rsidR="006822DB" w:rsidRPr="008048AA" w:rsidRDefault="006822DB" w:rsidP="008048AA">
      <w:pPr>
        <w:pStyle w:val="List1H"/>
        <w:numPr>
          <w:ilvl w:val="0"/>
          <w:numId w:val="1"/>
        </w:numPr>
        <w:spacing w:after="120"/>
        <w:ind w:left="1701" w:hanging="567"/>
        <w:rPr>
          <w:ins w:id="295" w:author="Author"/>
        </w:rPr>
      </w:pPr>
      <w:ins w:id="296" w:author="Author">
        <w:r>
          <w:t>Les dates doivent être indiquées conformément aux recommandations de la norme ST.2 de l’OMPI.</w:t>
        </w:r>
      </w:ins>
    </w:p>
    <w:p w14:paraId="0EDB1E34" w14:textId="1895EECA" w:rsidR="006822DB" w:rsidRPr="008048AA" w:rsidRDefault="006822DB" w:rsidP="008048AA">
      <w:pPr>
        <w:pStyle w:val="List1H"/>
        <w:numPr>
          <w:ilvl w:val="0"/>
          <w:numId w:val="1"/>
        </w:numPr>
        <w:spacing w:after="120"/>
        <w:ind w:left="1701" w:hanging="567"/>
        <w:rPr>
          <w:ins w:id="297" w:author="Author"/>
        </w:rPr>
      </w:pPr>
      <w:ins w:id="298" w:author="Author">
        <w:r>
          <w:t>Les images doivent de préférence être affichées ensemble (</w:t>
        </w:r>
      </w:ins>
      <w:r w:rsidR="004406E3">
        <w:t>“</w:t>
      </w:r>
      <w:ins w:id="299" w:author="Author">
        <w:r>
          <w:t>mosaïque</w:t>
        </w:r>
      </w:ins>
      <w:r w:rsidR="004406E3">
        <w:t>”</w:t>
      </w:r>
      <w:ins w:id="300" w:author="Author">
        <w:r>
          <w:t>) ou individuellement.</w:t>
        </w:r>
      </w:ins>
    </w:p>
    <w:p w14:paraId="07227C6C" w14:textId="1BEEE31D" w:rsidR="006822DB" w:rsidRPr="008048AA" w:rsidRDefault="006822DB" w:rsidP="008048AA">
      <w:pPr>
        <w:pStyle w:val="List1H"/>
        <w:numPr>
          <w:ilvl w:val="0"/>
          <w:numId w:val="1"/>
        </w:numPr>
        <w:spacing w:after="120"/>
        <w:ind w:left="1701" w:hanging="567"/>
        <w:rPr>
          <w:ins w:id="301" w:author="Author"/>
        </w:rPr>
      </w:pPr>
      <w:ins w:id="302" w:author="Author">
        <w:r>
          <w:t>Si l’office de propriété intellectuelle accepte les marques sonores et les images ou modèles 3D, la représentation doit de préférence être affichée en utilisant les normes ST.68 et ST.91 de l’OMPI, respectivement.</w:t>
        </w:r>
      </w:ins>
    </w:p>
    <w:p w14:paraId="510BF24E" w14:textId="77777777" w:rsidR="006822DB" w:rsidRPr="008048AA" w:rsidRDefault="006822DB" w:rsidP="008048AA">
      <w:pPr>
        <w:pStyle w:val="List1H"/>
        <w:numPr>
          <w:ilvl w:val="0"/>
          <w:numId w:val="1"/>
        </w:numPr>
        <w:spacing w:after="120"/>
        <w:ind w:left="1701" w:hanging="567"/>
        <w:rPr>
          <w:ins w:id="303" w:author="Author"/>
        </w:rPr>
      </w:pPr>
      <w:ins w:id="304" w:author="Author">
        <w:r>
          <w:t xml:space="preserve">Pour les bases de données de dessins et modèles industriels ou de brevets de dessins et modèles, toutes les vues du dessin ou modèle doivent être disponibles au moins dans un mode d’affichage “étendu” et l’image la plus importante doit être utilisée comme “vignette” si un mode d’affichage “galerie” est prévu. </w:t>
        </w:r>
      </w:ins>
    </w:p>
    <w:p w14:paraId="525B8795" w14:textId="77777777" w:rsidR="006822DB" w:rsidRPr="0008394C" w:rsidRDefault="006822DB" w:rsidP="008048AA">
      <w:pPr>
        <w:pStyle w:val="ListParagraph"/>
        <w:numPr>
          <w:ilvl w:val="0"/>
          <w:numId w:val="49"/>
        </w:numPr>
        <w:spacing w:after="120" w:line="250" w:lineRule="auto"/>
        <w:ind w:left="1134" w:hanging="567"/>
        <w:rPr>
          <w:ins w:id="305" w:author="Author"/>
          <w:rFonts w:cs="Arial"/>
          <w:sz w:val="17"/>
          <w:szCs w:val="17"/>
          <w:u w:val="single"/>
        </w:rPr>
      </w:pPr>
      <w:ins w:id="306" w:author="Author">
        <w:r>
          <w:rPr>
            <w:sz w:val="17"/>
            <w:u w:val="single"/>
          </w:rPr>
          <w:t>Capacités de recherche recommandées pour les bases de données consultables en ligne</w:t>
        </w:r>
      </w:ins>
    </w:p>
    <w:p w14:paraId="24381EE4" w14:textId="38C92959" w:rsidR="006822DB" w:rsidRPr="008048AA" w:rsidRDefault="006822DB" w:rsidP="008048AA">
      <w:pPr>
        <w:pStyle w:val="List1H"/>
        <w:numPr>
          <w:ilvl w:val="0"/>
          <w:numId w:val="1"/>
        </w:numPr>
        <w:spacing w:after="120"/>
        <w:ind w:left="1701" w:hanging="567"/>
        <w:rPr>
          <w:ins w:id="307" w:author="Author"/>
        </w:rPr>
      </w:pPr>
      <w:ins w:id="308" w:author="Author">
        <w:r>
          <w:t xml:space="preserve">Une seule interface ou un seul portail doit être utilisé pour chaque droit de propriété intellectuelle.  Par exemple, il doit être possible de rechercher à la fois les demandes et les brevets délivrés, y compris ceux qui ont un effet national, régional ou international au sein du ressort juridique.  </w:t>
        </w:r>
      </w:ins>
    </w:p>
    <w:p w14:paraId="1805CD00" w14:textId="33F65E47" w:rsidR="006822DB" w:rsidRPr="008048AA" w:rsidRDefault="006822DB" w:rsidP="008048AA">
      <w:pPr>
        <w:pStyle w:val="List1H"/>
        <w:numPr>
          <w:ilvl w:val="0"/>
          <w:numId w:val="1"/>
        </w:numPr>
        <w:spacing w:after="120"/>
        <w:ind w:left="1701" w:hanging="567"/>
        <w:rPr>
          <w:ins w:id="309" w:author="Author"/>
        </w:rPr>
      </w:pPr>
      <w:ins w:id="310" w:author="Author">
        <w:r>
          <w:t>Chaque base de données consultable sur les droits de propriété intellectuelle doit comporter une fonction de filtrage fondée sur les informations bibliographiques, le statut juridique et le type de document, afin de permettre aux utilisateurs de sélectionner précisément les catégories qu’ils souhaitent rechercher ou d’analyser les résultats de la recherche.  Par exemple, au sein d’un portail unique pour tous les brevets, un utilisateur doit pouvoir choisir un filtre pour les brevets délivrés.</w:t>
        </w:r>
      </w:ins>
    </w:p>
    <w:p w14:paraId="31962702" w14:textId="47664CA9" w:rsidR="006822DB" w:rsidRPr="008048AA" w:rsidRDefault="006822DB" w:rsidP="008048AA">
      <w:pPr>
        <w:pStyle w:val="List1H"/>
        <w:numPr>
          <w:ilvl w:val="0"/>
          <w:numId w:val="1"/>
        </w:numPr>
        <w:spacing w:after="120"/>
        <w:ind w:left="1701" w:hanging="567"/>
        <w:rPr>
          <w:ins w:id="311" w:author="Author"/>
        </w:rPr>
      </w:pPr>
      <w:ins w:id="312" w:author="Author">
        <w:r>
          <w:t>Lorsqu’un office de propriété intellectuelle propose temporairement plusieurs bases de données pour le même droit de propriété intellectuelle pendant la transition d’un système à un autre, il doit fournir une indication claire du contenu et mettre à jour le statut.</w:t>
        </w:r>
      </w:ins>
    </w:p>
    <w:p w14:paraId="428558A5" w14:textId="4EEBE44A" w:rsidR="006822DB" w:rsidRPr="008048AA" w:rsidRDefault="006822DB" w:rsidP="008048AA">
      <w:pPr>
        <w:pStyle w:val="List1H"/>
        <w:numPr>
          <w:ilvl w:val="0"/>
          <w:numId w:val="1"/>
        </w:numPr>
        <w:spacing w:after="120"/>
        <w:ind w:left="1701" w:hanging="567"/>
        <w:rPr>
          <w:ins w:id="313" w:author="Author"/>
        </w:rPr>
      </w:pPr>
      <w:ins w:id="314" w:author="Author">
        <w:r>
          <w:t xml:space="preserve">La base de données consultable doit prévoir une fonctionnalité permettant de visualiser les fichiers de propriété intellectuelle concernés par un mécanisme de notification. </w:t>
        </w:r>
      </w:ins>
    </w:p>
    <w:p w14:paraId="10A68B2F" w14:textId="3930659C" w:rsidR="006822DB" w:rsidRPr="008048AA" w:rsidRDefault="006822DB" w:rsidP="008048AA">
      <w:pPr>
        <w:pStyle w:val="List1H"/>
        <w:numPr>
          <w:ilvl w:val="0"/>
          <w:numId w:val="1"/>
        </w:numPr>
        <w:spacing w:after="120"/>
        <w:ind w:left="1701" w:hanging="567"/>
        <w:rPr>
          <w:ins w:id="315" w:author="Author"/>
        </w:rPr>
      </w:pPr>
      <w:ins w:id="316" w:author="Author">
        <w:r>
          <w:t>Il est préférable que la base de données consultable offre une option de recherche bibliographique en anglais.</w:t>
        </w:r>
      </w:ins>
    </w:p>
    <w:p w14:paraId="60364A5C" w14:textId="77777777" w:rsidR="006822DB" w:rsidRPr="008048AA" w:rsidRDefault="006822DB" w:rsidP="008048AA">
      <w:pPr>
        <w:pStyle w:val="List1H"/>
        <w:numPr>
          <w:ilvl w:val="0"/>
          <w:numId w:val="1"/>
        </w:numPr>
        <w:spacing w:after="120"/>
        <w:ind w:left="1701" w:hanging="567"/>
        <w:rPr>
          <w:ins w:id="317" w:author="Author"/>
        </w:rPr>
      </w:pPr>
      <w:ins w:id="318" w:author="Author">
        <w:r>
          <w:t>Le texte intégral doit de préférence pouvoir faire l’objet d’une recherche.</w:t>
        </w:r>
      </w:ins>
    </w:p>
    <w:p w14:paraId="1DCFA5C8" w14:textId="634F94EF" w:rsidR="006822DB" w:rsidRPr="008048AA" w:rsidRDefault="006822DB" w:rsidP="008048AA">
      <w:pPr>
        <w:pStyle w:val="ListParagraph"/>
        <w:numPr>
          <w:ilvl w:val="0"/>
          <w:numId w:val="49"/>
        </w:numPr>
        <w:spacing w:after="120" w:line="250" w:lineRule="auto"/>
        <w:ind w:left="1134" w:hanging="567"/>
        <w:rPr>
          <w:ins w:id="319" w:author="Author"/>
          <w:sz w:val="17"/>
          <w:u w:val="single"/>
        </w:rPr>
      </w:pPr>
      <w:ins w:id="320" w:author="Author">
        <w:r>
          <w:rPr>
            <w:sz w:val="17"/>
            <w:u w:val="single"/>
          </w:rPr>
          <w:t>Informations et instructions pour les utilisateurs des bases de données consultables en ligne</w:t>
        </w:r>
      </w:ins>
    </w:p>
    <w:p w14:paraId="0C3B5CDE" w14:textId="0940A501" w:rsidR="00A62615" w:rsidRDefault="00A62615" w:rsidP="008048AA">
      <w:pPr>
        <w:pStyle w:val="List1H"/>
        <w:numPr>
          <w:ilvl w:val="0"/>
          <w:numId w:val="1"/>
        </w:numPr>
        <w:spacing w:after="120"/>
        <w:ind w:left="1701" w:hanging="567"/>
        <w:rPr>
          <w:ins w:id="321" w:author="Author"/>
        </w:rPr>
      </w:pPr>
      <w:ins w:id="322" w:author="Author">
        <w:r>
          <w:t>Il convient de préciser si la base de données sur les droits de propriété intellectuelle peut être considérée comme un “registre” officiel (c’est-à-dire si ses données sont valables pour une évaluation juridique) ou s’il s’agit simplement d’une base de données sans valeur officielle;</w:t>
        </w:r>
      </w:ins>
    </w:p>
    <w:p w14:paraId="5224A131" w14:textId="2D7BF6F5" w:rsidR="00A62615" w:rsidRDefault="00A62615" w:rsidP="008048AA">
      <w:pPr>
        <w:pStyle w:val="List1H"/>
        <w:numPr>
          <w:ilvl w:val="0"/>
          <w:numId w:val="1"/>
        </w:numPr>
        <w:spacing w:after="120"/>
        <w:ind w:left="1701" w:hanging="567"/>
        <w:rPr>
          <w:ins w:id="323" w:author="Author"/>
        </w:rPr>
      </w:pPr>
      <w:ins w:id="324" w:author="Author">
        <w:r>
          <w:t>Des informations sur la manière de rechercher les données doivent être incluses avec des exemples de formats de numéros de demande/de publication;</w:t>
        </w:r>
      </w:ins>
    </w:p>
    <w:p w14:paraId="6A235E48" w14:textId="0D86CB61" w:rsidR="00A62615" w:rsidRDefault="00A62615" w:rsidP="008048AA">
      <w:pPr>
        <w:pStyle w:val="List1H"/>
        <w:numPr>
          <w:ilvl w:val="0"/>
          <w:numId w:val="1"/>
        </w:numPr>
        <w:spacing w:after="120"/>
        <w:ind w:left="1701" w:hanging="567"/>
        <w:rPr>
          <w:ins w:id="325" w:author="Author"/>
        </w:rPr>
      </w:pPr>
      <w:ins w:id="326" w:author="Author">
        <w:r>
          <w:t>Des informations sur l’utilisation des accents et d’autres caractères spéciaux (tels que la ponctuation), les troncatures et les opérateurs de recherche;</w:t>
        </w:r>
      </w:ins>
    </w:p>
    <w:p w14:paraId="18180538" w14:textId="6E60A232" w:rsidR="00232FA3" w:rsidRPr="008048AA" w:rsidRDefault="00232FA3" w:rsidP="008048AA">
      <w:pPr>
        <w:pStyle w:val="List1H"/>
        <w:numPr>
          <w:ilvl w:val="0"/>
          <w:numId w:val="1"/>
        </w:numPr>
        <w:spacing w:after="120"/>
        <w:ind w:left="1701" w:hanging="567"/>
        <w:rPr>
          <w:ins w:id="327" w:author="Author"/>
        </w:rPr>
      </w:pPr>
      <w:ins w:id="328" w:author="Author">
        <w:r>
          <w:t>Des informations sur la couverture exacte de la base de données (pas seulement la dernière mise à jour) sont nécessaires;</w:t>
        </w:r>
      </w:ins>
    </w:p>
    <w:p w14:paraId="6C8D0597" w14:textId="0FFA1456" w:rsidR="00232FA3" w:rsidRPr="008048AA" w:rsidRDefault="00232FA3" w:rsidP="008048AA">
      <w:pPr>
        <w:pStyle w:val="List1H"/>
        <w:numPr>
          <w:ilvl w:val="0"/>
          <w:numId w:val="1"/>
        </w:numPr>
        <w:spacing w:after="120"/>
        <w:ind w:left="1701" w:hanging="567"/>
        <w:rPr>
          <w:ins w:id="329" w:author="Author"/>
        </w:rPr>
      </w:pPr>
      <w:ins w:id="330" w:author="Author">
        <w:r>
          <w:t>Il convient d’indiquer les éventuelles périodes de travail spéciales (si la base de données n’est pas disponible 24 heures sur 24) ou les périodes d’inactivité dues à la maintenance ou à d’autres problèmes.</w:t>
        </w:r>
      </w:ins>
    </w:p>
    <w:p w14:paraId="791C604C" w14:textId="32878D34" w:rsidR="00232FA3" w:rsidRPr="008048AA" w:rsidRDefault="00232FA3" w:rsidP="008048AA">
      <w:pPr>
        <w:pStyle w:val="List1H"/>
        <w:numPr>
          <w:ilvl w:val="0"/>
          <w:numId w:val="1"/>
        </w:numPr>
        <w:spacing w:after="120"/>
        <w:ind w:left="1701" w:hanging="567"/>
        <w:rPr>
          <w:ins w:id="331" w:author="Author"/>
        </w:rPr>
      </w:pPr>
      <w:ins w:id="332" w:author="Author">
        <w:r>
          <w:t>Des coordonnées, par exemple une adresse électronique pour les questions ou tout autre moyen de communication moderne (par exemple une fonction de chat), doivent être fournis.</w:t>
        </w:r>
      </w:ins>
    </w:p>
    <w:p w14:paraId="50A739EC" w14:textId="77777777" w:rsidR="00232FA3" w:rsidRPr="008048AA" w:rsidRDefault="00232FA3" w:rsidP="008048AA">
      <w:pPr>
        <w:pStyle w:val="List1H"/>
        <w:numPr>
          <w:ilvl w:val="0"/>
          <w:numId w:val="1"/>
        </w:numPr>
        <w:spacing w:after="120"/>
        <w:ind w:left="1701" w:hanging="567"/>
        <w:rPr>
          <w:ins w:id="333" w:author="Author"/>
        </w:rPr>
      </w:pPr>
      <w:ins w:id="334" w:author="Author">
        <w:r>
          <w:t>Si le système de numérotation a changé au fil du temps, une liste de concordance ou un guide permettant de trouver le document correct est nécessaire.</w:t>
        </w:r>
      </w:ins>
    </w:p>
    <w:p w14:paraId="04C6AFF9" w14:textId="7BB76B36" w:rsidR="006822DB" w:rsidRPr="00A338EB" w:rsidRDefault="006822DB" w:rsidP="005F7026">
      <w:pPr>
        <w:pStyle w:val="List0"/>
        <w:spacing w:after="220"/>
        <w:rPr>
          <w:ins w:id="335" w:author="Author"/>
          <w:rFonts w:cs="Arial"/>
        </w:rPr>
      </w:pPr>
      <w:ins w:id="336" w:author="Author">
        <w:r>
          <w:t>9.</w:t>
        </w:r>
        <w:r>
          <w:tab/>
          <w:t>Les sites Web des offices de propriété intellectuelle doivent contenir des guides de l’utilisateur ou des liens vers ces guides pour chaque portail ou système proposé en ligne.  Les guides de l’utilisateur doivent être publiés au moins en anglais ainsi que dans la ou les langues officielles de l’office.</w:t>
        </w:r>
      </w:ins>
    </w:p>
    <w:p w14:paraId="214971EE" w14:textId="0C27874B" w:rsidR="000A2B8D" w:rsidRPr="00A338EB" w:rsidRDefault="006822DB" w:rsidP="005F7026">
      <w:pPr>
        <w:pStyle w:val="List0"/>
        <w:spacing w:after="220"/>
        <w:rPr>
          <w:ins w:id="337" w:author="Author"/>
          <w:rFonts w:cs="Arial"/>
        </w:rPr>
      </w:pPr>
      <w:del w:id="338" w:author="Author">
        <w:r>
          <w:delText>10.</w:delText>
        </w:r>
      </w:del>
      <w:r>
        <w:tab/>
      </w:r>
      <w:del w:id="339" w:author="Author">
        <w:r>
          <w:delText>18.</w:delText>
        </w:r>
        <w:r>
          <w:tab/>
          <w:delText xml:space="preserve">On sait que pour certaines applications, telles que commerce électronique, affichage d’images, dépôt électronique et chiffrement, le navigateur Web de l’utilisateur doit répondre à des exigences plus élevées.    Par exemple, de nombreux sites Web de propriété intellectuelle offrent déjà la possibilité d’effectuer des recherches dans leurs bases de données de textes complets en faisant apparaître les images stockées sous format TIFF.    Les navigateurs les plus récents ou les plus complets permettent d’utiliser des modules d’extension (TIFF n’est pas un standard de navigation) grâce auxquels les renseignements mis à disposition par les offices de propriété intellectuelle peuvent être consultés sans modification.  </w:delText>
        </w:r>
      </w:del>
      <w:r>
        <w:t>Les sites Web de</w:t>
      </w:r>
      <w:ins w:id="340" w:author="Author">
        <w:r>
          <w:t>s offices de</w:t>
        </w:r>
      </w:ins>
      <w:r>
        <w:t xml:space="preserve"> propriété intellectuelle doivent clairement </w:t>
      </w:r>
      <w:del w:id="341" w:author="Author">
        <w:r>
          <w:delText xml:space="preserve">indiquer </w:delText>
        </w:r>
      </w:del>
      <w:ins w:id="342" w:author="Author">
        <w:r>
          <w:t xml:space="preserve">notifier </w:t>
        </w:r>
      </w:ins>
      <w:r>
        <w:t xml:space="preserve">à l’utilisateur les exigences minimales du système </w:t>
      </w:r>
      <w:del w:id="343" w:author="Author">
        <w:r>
          <w:delText xml:space="preserve">ou </w:delText>
        </w:r>
      </w:del>
      <w:ins w:id="344" w:author="Author">
        <w:r>
          <w:t xml:space="preserve">et </w:t>
        </w:r>
      </w:ins>
      <w:r>
        <w:t xml:space="preserve">du logiciel de navigation, y compris les liens renvoyant à tout </w:t>
      </w:r>
      <w:proofErr w:type="gramStart"/>
      <w:r>
        <w:t>module</w:t>
      </w:r>
      <w:proofErr w:type="gramEnd"/>
      <w:r>
        <w:t xml:space="preserve"> d’extension.</w:t>
      </w:r>
    </w:p>
    <w:p w14:paraId="68A424A2" w14:textId="228A1E53" w:rsidR="006822DB" w:rsidRPr="00A338EB" w:rsidRDefault="006822DB" w:rsidP="005F7026">
      <w:pPr>
        <w:pStyle w:val="List0"/>
        <w:spacing w:after="220"/>
        <w:rPr>
          <w:ins w:id="345" w:author="Author"/>
          <w:rFonts w:cs="Arial"/>
        </w:rPr>
      </w:pPr>
      <w:ins w:id="346" w:author="Author">
        <w:r>
          <w:t>11.</w:t>
        </w:r>
        <w:r>
          <w:tab/>
          <w:t>Les sites Web des offices de propriété intellectuelle doivent être hautement accessibles, afin de fournir des informations au public le plus large possible et d</w:t>
        </w:r>
      </w:ins>
      <w:r w:rsidR="004406E3">
        <w:t>’</w:t>
      </w:r>
      <w:ins w:id="347" w:author="Author">
        <w:r>
          <w:t>être utilisables par des personnes handicapées, notamment en cas de cécité et de déficiences visuelles, de surdité et de déficiences auditives, de limitation des mouvements, de troubles du langage, de photosensibilité ou de combinaisons de ces handicaps, ainsi que de troubles de l’apprentissage ou de limitations cognitives.  Il convient également de tenir compte de l’accessibilité du contenu des sites Web sur tout type d’appareil et de rendre le contenu utilisable par les utilisateurs dans leur ensemble.</w:t>
        </w:r>
      </w:ins>
    </w:p>
    <w:p w14:paraId="7C1E4506" w14:textId="276879D9" w:rsidR="006822DB" w:rsidRDefault="006822DB" w:rsidP="005F7026">
      <w:pPr>
        <w:pStyle w:val="List0"/>
        <w:spacing w:after="220"/>
        <w:rPr>
          <w:ins w:id="348" w:author="Author"/>
          <w:rFonts w:cs="Arial"/>
        </w:rPr>
      </w:pPr>
      <w:ins w:id="349" w:author="Author">
        <w:r>
          <w:t>12.</w:t>
        </w:r>
        <w:r>
          <w:tab/>
        </w:r>
      </w:ins>
      <w:del w:id="350" w:author="Author">
        <w:r>
          <w:delText>19.</w:delText>
        </w:r>
        <w:r>
          <w:tab/>
          <w:delText>L’office responsable devrait soumettre son site de propriété intellectuelle à des essais en vue de s’assurer que celui ci est compatible avec les navigateurs qui sont utilisés dans le pays et par la communauté internationale.</w:delText>
        </w:r>
      </w:del>
      <w:ins w:id="351" w:author="Author">
        <w:r w:rsidR="004406E3">
          <w:t>L’office doit soumettre ses sites Web et les outils en ligne associés à ces sites à des essais en vue de s’assurer de leur compatibilité avec les navigateurs susceptibles d’être utilisés dans son environnement national ou régional et dans la communauté internationale.</w:t>
        </w:r>
      </w:ins>
      <w:r w:rsidR="004406E3">
        <w:t xml:space="preserve"> </w:t>
      </w:r>
    </w:p>
    <w:p w14:paraId="224FD528" w14:textId="05CF7EFA" w:rsidR="008B538D" w:rsidRPr="007D5AB8" w:rsidRDefault="008B538D" w:rsidP="008048AA">
      <w:pPr>
        <w:spacing w:before="720" w:after="240"/>
        <w:ind w:left="5533"/>
        <w:jc w:val="center"/>
        <w:rPr>
          <w:ins w:id="352" w:author="Author"/>
          <w:szCs w:val="17"/>
        </w:rPr>
      </w:pPr>
      <w:ins w:id="353" w:author="Author">
        <w:r>
          <w:t>[Fin de la partie 6.1 du Manuel de l’OMPI]</w:t>
        </w:r>
      </w:ins>
    </w:p>
    <w:p w14:paraId="63D0CA84" w14:textId="3209C042" w:rsidR="00A338EB" w:rsidRPr="007D5AB8" w:rsidRDefault="00A338EB" w:rsidP="001E7FD1">
      <w:pPr>
        <w:ind w:left="5533"/>
        <w:jc w:val="center"/>
        <w:rPr>
          <w:sz w:val="22"/>
          <w:szCs w:val="22"/>
        </w:rPr>
      </w:pPr>
      <w:r>
        <w:rPr>
          <w:sz w:val="22"/>
        </w:rPr>
        <w:t xml:space="preserve">[Fin </w:t>
      </w:r>
      <w:ins w:id="354" w:author="Author">
        <w:r>
          <w:rPr>
            <w:sz w:val="22"/>
          </w:rPr>
          <w:t xml:space="preserve">de l’annexe et </w:t>
        </w:r>
      </w:ins>
      <w:r>
        <w:rPr>
          <w:sz w:val="22"/>
        </w:rPr>
        <w:t>du document]</w:t>
      </w:r>
    </w:p>
    <w:sectPr w:rsidR="00A338EB" w:rsidRPr="007D5AB8" w:rsidSect="009B3CB0">
      <w:headerReference w:type="default" r:id="rId8"/>
      <w:headerReference w:type="first" r:id="rId9"/>
      <w:pgSz w:w="11906" w:h="16838" w:code="9"/>
      <w:pgMar w:top="1710" w:right="1418" w:bottom="1134" w:left="1418" w:header="567" w:footer="288" w:gutter="0"/>
      <w:cols w:space="720"/>
      <w:titlePg/>
      <w:docGrid w:linePitch="2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199B10" w14:textId="77777777" w:rsidR="00BE589F" w:rsidRPr="004E5FCC" w:rsidRDefault="00BE589F">
      <w:r w:rsidRPr="004E5FCC">
        <w:separator/>
      </w:r>
    </w:p>
  </w:endnote>
  <w:endnote w:type="continuationSeparator" w:id="0">
    <w:p w14:paraId="02A11FA8" w14:textId="77777777" w:rsidR="00BE589F" w:rsidRPr="004E5FCC" w:rsidRDefault="00BE589F">
      <w:r w:rsidRPr="004E5FCC">
        <w:continuationSeparator/>
      </w:r>
    </w:p>
  </w:endnote>
  <w:endnote w:type="continuationNotice" w:id="1">
    <w:p w14:paraId="3DBA9610" w14:textId="77777777" w:rsidR="00BE589F" w:rsidRPr="004E5FCC" w:rsidRDefault="00BE58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Noto Sans Display">
    <w:panose1 w:val="020B0502040504020204"/>
    <w:charset w:val="00"/>
    <w:family w:val="swiss"/>
    <w:pitch w:val="variable"/>
    <w:sig w:usb0="E00002FF" w:usb1="4000201F" w:usb2="08000029"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B8A5BC" w14:textId="77777777" w:rsidR="00BE589F" w:rsidRPr="004E5FCC" w:rsidRDefault="00BE589F">
      <w:r w:rsidRPr="004E5FCC">
        <w:separator/>
      </w:r>
    </w:p>
  </w:footnote>
  <w:footnote w:type="continuationSeparator" w:id="0">
    <w:p w14:paraId="51189462" w14:textId="77777777" w:rsidR="00BE589F" w:rsidRPr="004E5FCC" w:rsidRDefault="00BE589F">
      <w:r w:rsidRPr="004E5FCC">
        <w:continuationSeparator/>
      </w:r>
    </w:p>
  </w:footnote>
  <w:footnote w:type="continuationNotice" w:id="1">
    <w:p w14:paraId="48411702" w14:textId="77777777" w:rsidR="00BE589F" w:rsidRPr="004E5FCC" w:rsidRDefault="00BE589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9F227E" w14:textId="4683D64E" w:rsidR="00EC3D7B" w:rsidRPr="004E5FCC" w:rsidRDefault="00EC3D7B" w:rsidP="00EC3D7B">
    <w:pPr>
      <w:pStyle w:val="Header"/>
      <w:jc w:val="right"/>
      <w:rPr>
        <w:rFonts w:cs="Arial"/>
        <w:b w:val="0"/>
        <w:bCs/>
        <w:sz w:val="22"/>
        <w:szCs w:val="22"/>
      </w:rPr>
    </w:pPr>
    <w:r>
      <w:rPr>
        <w:b w:val="0"/>
        <w:sz w:val="22"/>
      </w:rPr>
      <w:t>CWS/13/24</w:t>
    </w:r>
  </w:p>
  <w:p w14:paraId="4866EDC5" w14:textId="22D97164" w:rsidR="009C48EF" w:rsidRDefault="00EC3D7B" w:rsidP="008048AA">
    <w:pPr>
      <w:pStyle w:val="Header"/>
      <w:spacing w:after="480"/>
      <w:jc w:val="right"/>
      <w:rPr>
        <w:rFonts w:cs="Arial"/>
        <w:b w:val="0"/>
        <w:sz w:val="22"/>
        <w:szCs w:val="22"/>
      </w:rPr>
    </w:pPr>
    <w:r>
      <w:rPr>
        <w:b w:val="0"/>
        <w:sz w:val="22"/>
      </w:rPr>
      <w:t>Annexe, page </w:t>
    </w:r>
    <w:r w:rsidRPr="004E5FCC">
      <w:rPr>
        <w:rFonts w:cs="Arial"/>
        <w:b w:val="0"/>
        <w:sz w:val="22"/>
      </w:rPr>
      <w:fldChar w:fldCharType="begin"/>
    </w:r>
    <w:r w:rsidRPr="004E5FCC">
      <w:rPr>
        <w:rFonts w:cs="Arial"/>
        <w:b w:val="0"/>
        <w:sz w:val="22"/>
      </w:rPr>
      <w:instrText xml:space="preserve"> PAGE  \* Arabic  \* MERGEFORMAT </w:instrText>
    </w:r>
    <w:r w:rsidRPr="004E5FCC">
      <w:rPr>
        <w:rFonts w:cs="Arial"/>
        <w:b w:val="0"/>
        <w:sz w:val="22"/>
      </w:rPr>
      <w:fldChar w:fldCharType="separate"/>
    </w:r>
    <w:r w:rsidRPr="004E5FCC">
      <w:rPr>
        <w:rFonts w:cs="Arial"/>
        <w:b w:val="0"/>
        <w:sz w:val="22"/>
      </w:rPr>
      <w:t>1</w:t>
    </w:r>
    <w:r w:rsidRPr="004E5FCC">
      <w:rPr>
        <w:rFonts w:cs="Arial"/>
        <w:b w:val="0"/>
        <w:sz w:val="22"/>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B63E45" w14:textId="77777777" w:rsidR="009B3CB0" w:rsidRPr="004E5FCC" w:rsidRDefault="009B3CB0" w:rsidP="009B3CB0">
    <w:pPr>
      <w:pStyle w:val="Header"/>
      <w:jc w:val="right"/>
      <w:rPr>
        <w:rFonts w:cs="Arial"/>
        <w:b w:val="0"/>
        <w:bCs/>
        <w:sz w:val="22"/>
        <w:szCs w:val="22"/>
      </w:rPr>
    </w:pPr>
    <w:r>
      <w:rPr>
        <w:b w:val="0"/>
        <w:sz w:val="22"/>
      </w:rPr>
      <w:t>CWS/13/24</w:t>
    </w:r>
  </w:p>
  <w:p w14:paraId="5EEA0384" w14:textId="4714FF2D" w:rsidR="009B3CB0" w:rsidRDefault="009B3CB0" w:rsidP="008048AA">
    <w:pPr>
      <w:pStyle w:val="Header"/>
      <w:spacing w:after="480"/>
      <w:jc w:val="right"/>
    </w:pPr>
    <w:r>
      <w:rPr>
        <w:b w:val="0"/>
        <w:sz w:val="22"/>
      </w:rPr>
      <w:t>ANNEXE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3C7B49"/>
    <w:multiLevelType w:val="multilevel"/>
    <w:tmpl w:val="763A287A"/>
    <w:lvl w:ilvl="0">
      <w:start w:val="1"/>
      <w:numFmt w:val="bullet"/>
      <w:lvlText w:val=""/>
      <w:lvlJc w:val="left"/>
      <w:pPr>
        <w:ind w:left="2421" w:hanging="360"/>
      </w:pPr>
      <w:rPr>
        <w:rFonts w:ascii="Symbol" w:hAnsi="Symbol" w:hint="default"/>
        <w:strike w:val="0"/>
        <w:sz w:val="17"/>
        <w:szCs w:val="17"/>
      </w:rPr>
    </w:lvl>
    <w:lvl w:ilvl="1">
      <w:start w:val="1"/>
      <w:numFmt w:val="lowerLetter"/>
      <w:lvlText w:val="%2."/>
      <w:lvlJc w:val="left"/>
      <w:pPr>
        <w:ind w:left="3141" w:hanging="360"/>
      </w:pPr>
    </w:lvl>
    <w:lvl w:ilvl="2">
      <w:start w:val="1"/>
      <w:numFmt w:val="lowerRoman"/>
      <w:lvlText w:val="%3."/>
      <w:lvlJc w:val="right"/>
      <w:pPr>
        <w:ind w:left="3861" w:hanging="180"/>
      </w:pPr>
    </w:lvl>
    <w:lvl w:ilvl="3">
      <w:start w:val="1"/>
      <w:numFmt w:val="decimal"/>
      <w:lvlText w:val="%4."/>
      <w:lvlJc w:val="left"/>
      <w:pPr>
        <w:ind w:left="4581" w:hanging="360"/>
      </w:pPr>
    </w:lvl>
    <w:lvl w:ilvl="4">
      <w:start w:val="1"/>
      <w:numFmt w:val="lowerLetter"/>
      <w:lvlText w:val="%5."/>
      <w:lvlJc w:val="left"/>
      <w:pPr>
        <w:ind w:left="5301" w:hanging="360"/>
      </w:pPr>
    </w:lvl>
    <w:lvl w:ilvl="5">
      <w:start w:val="1"/>
      <w:numFmt w:val="lowerRoman"/>
      <w:lvlText w:val="%6."/>
      <w:lvlJc w:val="right"/>
      <w:pPr>
        <w:ind w:left="6021" w:hanging="180"/>
      </w:pPr>
    </w:lvl>
    <w:lvl w:ilvl="6">
      <w:start w:val="1"/>
      <w:numFmt w:val="decimal"/>
      <w:lvlText w:val="%7."/>
      <w:lvlJc w:val="left"/>
      <w:pPr>
        <w:ind w:left="6741" w:hanging="360"/>
      </w:pPr>
    </w:lvl>
    <w:lvl w:ilvl="7">
      <w:start w:val="1"/>
      <w:numFmt w:val="lowerLetter"/>
      <w:lvlText w:val="%8."/>
      <w:lvlJc w:val="left"/>
      <w:pPr>
        <w:ind w:left="7461" w:hanging="360"/>
      </w:pPr>
    </w:lvl>
    <w:lvl w:ilvl="8">
      <w:start w:val="1"/>
      <w:numFmt w:val="lowerRoman"/>
      <w:lvlText w:val="%9."/>
      <w:lvlJc w:val="right"/>
      <w:pPr>
        <w:ind w:left="8181" w:hanging="180"/>
      </w:pPr>
    </w:lvl>
  </w:abstractNum>
  <w:abstractNum w:abstractNumId="1" w15:restartNumberingAfterBreak="0">
    <w:nsid w:val="0BAB5F7B"/>
    <w:multiLevelType w:val="hybridMultilevel"/>
    <w:tmpl w:val="24CC279A"/>
    <w:lvl w:ilvl="0" w:tplc="C40C9E78">
      <w:start w:val="1"/>
      <w:numFmt w:val="bullet"/>
      <w:lvlText w:val="─"/>
      <w:lvlJc w:val="left"/>
      <w:pPr>
        <w:ind w:left="927" w:hanging="360"/>
      </w:pPr>
      <w:rPr>
        <w:rFonts w:ascii="Arial"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 w15:restartNumberingAfterBreak="0">
    <w:nsid w:val="0D5F14F2"/>
    <w:multiLevelType w:val="hybridMultilevel"/>
    <w:tmpl w:val="6D442836"/>
    <w:lvl w:ilvl="0" w:tplc="FFFFFFFF">
      <w:start w:val="1"/>
      <w:numFmt w:val="lowerLetter"/>
      <w:lvlText w:val="%1)"/>
      <w:lvlJc w:val="left"/>
      <w:pPr>
        <w:ind w:left="720" w:hanging="360"/>
      </w:pPr>
      <w:rPr>
        <w:rFonts w:hint="default"/>
      </w:rPr>
    </w:lvl>
    <w:lvl w:ilvl="1" w:tplc="FFFFFFFF">
      <w:start w:val="1"/>
      <w:numFmt w:val="bullet"/>
      <w:lvlText w:val="─"/>
      <w:lvlJc w:val="left"/>
      <w:pPr>
        <w:ind w:left="720" w:hanging="360"/>
      </w:pPr>
      <w:rPr>
        <w:rFonts w:ascii="Times New Roman" w:hAnsi="Times New Roman" w:hint="default"/>
      </w:rPr>
    </w:lvl>
    <w:lvl w:ilvl="2" w:tplc="DF7889B2">
      <w:start w:val="1"/>
      <w:numFmt w:val="bullet"/>
      <w:lvlText w:val="─"/>
      <w:lvlJc w:val="left"/>
      <w:pPr>
        <w:ind w:left="720" w:hanging="360"/>
      </w:pPr>
      <w:rPr>
        <w:rFonts w:ascii="Times New Roman" w:hAnsi="Times New Roman" w:hint="default"/>
      </w:r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0E1420B"/>
    <w:multiLevelType w:val="hybridMultilevel"/>
    <w:tmpl w:val="2946D53C"/>
    <w:lvl w:ilvl="0" w:tplc="04090001">
      <w:start w:val="1"/>
      <w:numFmt w:val="bullet"/>
      <w:lvlText w:val=""/>
      <w:lvlJc w:val="left"/>
      <w:pPr>
        <w:ind w:left="2421" w:hanging="360"/>
      </w:pPr>
      <w:rPr>
        <w:rFonts w:ascii="Symbol" w:hAnsi="Symbol" w:hint="default"/>
        <w:strike w:val="0"/>
        <w:sz w:val="17"/>
        <w:szCs w:val="17"/>
      </w:rPr>
    </w:lvl>
    <w:lvl w:ilvl="1" w:tplc="FFFFFFFF">
      <w:start w:val="1"/>
      <w:numFmt w:val="lowerLetter"/>
      <w:lvlText w:val="%2."/>
      <w:lvlJc w:val="left"/>
      <w:pPr>
        <w:ind w:left="3141" w:hanging="360"/>
      </w:pPr>
    </w:lvl>
    <w:lvl w:ilvl="2" w:tplc="FFFFFFFF" w:tentative="1">
      <w:start w:val="1"/>
      <w:numFmt w:val="lowerRoman"/>
      <w:lvlText w:val="%3."/>
      <w:lvlJc w:val="right"/>
      <w:pPr>
        <w:ind w:left="3861" w:hanging="180"/>
      </w:pPr>
    </w:lvl>
    <w:lvl w:ilvl="3" w:tplc="FFFFFFFF" w:tentative="1">
      <w:start w:val="1"/>
      <w:numFmt w:val="decimal"/>
      <w:lvlText w:val="%4."/>
      <w:lvlJc w:val="left"/>
      <w:pPr>
        <w:ind w:left="4581" w:hanging="360"/>
      </w:pPr>
    </w:lvl>
    <w:lvl w:ilvl="4" w:tplc="FFFFFFFF" w:tentative="1">
      <w:start w:val="1"/>
      <w:numFmt w:val="lowerLetter"/>
      <w:lvlText w:val="%5."/>
      <w:lvlJc w:val="left"/>
      <w:pPr>
        <w:ind w:left="5301" w:hanging="360"/>
      </w:pPr>
    </w:lvl>
    <w:lvl w:ilvl="5" w:tplc="FFFFFFFF" w:tentative="1">
      <w:start w:val="1"/>
      <w:numFmt w:val="lowerRoman"/>
      <w:lvlText w:val="%6."/>
      <w:lvlJc w:val="right"/>
      <w:pPr>
        <w:ind w:left="6021" w:hanging="180"/>
      </w:pPr>
    </w:lvl>
    <w:lvl w:ilvl="6" w:tplc="FFFFFFFF" w:tentative="1">
      <w:start w:val="1"/>
      <w:numFmt w:val="decimal"/>
      <w:lvlText w:val="%7."/>
      <w:lvlJc w:val="left"/>
      <w:pPr>
        <w:ind w:left="6741" w:hanging="360"/>
      </w:pPr>
    </w:lvl>
    <w:lvl w:ilvl="7" w:tplc="FFFFFFFF" w:tentative="1">
      <w:start w:val="1"/>
      <w:numFmt w:val="lowerLetter"/>
      <w:lvlText w:val="%8."/>
      <w:lvlJc w:val="left"/>
      <w:pPr>
        <w:ind w:left="7461" w:hanging="360"/>
      </w:pPr>
    </w:lvl>
    <w:lvl w:ilvl="8" w:tplc="FFFFFFFF" w:tentative="1">
      <w:start w:val="1"/>
      <w:numFmt w:val="lowerRoman"/>
      <w:lvlText w:val="%9."/>
      <w:lvlJc w:val="right"/>
      <w:pPr>
        <w:ind w:left="8181" w:hanging="180"/>
      </w:pPr>
    </w:lvl>
  </w:abstractNum>
  <w:abstractNum w:abstractNumId="4" w15:restartNumberingAfterBreak="0">
    <w:nsid w:val="11215C6E"/>
    <w:multiLevelType w:val="multilevel"/>
    <w:tmpl w:val="FEF24D16"/>
    <w:styleLink w:val="CurrentList1"/>
    <w:lvl w:ilvl="0">
      <w:start w:val="1"/>
      <w:numFmt w:val="bullet"/>
      <w:lvlText w:val=""/>
      <w:lvlJc w:val="left"/>
      <w:pPr>
        <w:ind w:left="2421" w:hanging="360"/>
      </w:pPr>
      <w:rPr>
        <w:rFonts w:ascii="Symbol" w:hAnsi="Symbol" w:hint="default"/>
        <w:strike w:val="0"/>
        <w:sz w:val="17"/>
        <w:szCs w:val="17"/>
      </w:rPr>
    </w:lvl>
    <w:lvl w:ilvl="1">
      <w:start w:val="1"/>
      <w:numFmt w:val="lowerLetter"/>
      <w:lvlText w:val="%2."/>
      <w:lvlJc w:val="left"/>
      <w:pPr>
        <w:ind w:left="3141" w:hanging="360"/>
      </w:pPr>
    </w:lvl>
    <w:lvl w:ilvl="2">
      <w:start w:val="1"/>
      <w:numFmt w:val="lowerRoman"/>
      <w:lvlText w:val="%3."/>
      <w:lvlJc w:val="right"/>
      <w:pPr>
        <w:ind w:left="3861" w:hanging="180"/>
      </w:pPr>
    </w:lvl>
    <w:lvl w:ilvl="3">
      <w:start w:val="1"/>
      <w:numFmt w:val="decimal"/>
      <w:lvlText w:val="%4."/>
      <w:lvlJc w:val="left"/>
      <w:pPr>
        <w:ind w:left="4581" w:hanging="360"/>
      </w:pPr>
    </w:lvl>
    <w:lvl w:ilvl="4">
      <w:start w:val="1"/>
      <w:numFmt w:val="lowerLetter"/>
      <w:lvlText w:val="%5."/>
      <w:lvlJc w:val="left"/>
      <w:pPr>
        <w:ind w:left="5301" w:hanging="360"/>
      </w:pPr>
    </w:lvl>
    <w:lvl w:ilvl="5">
      <w:start w:val="1"/>
      <w:numFmt w:val="lowerRoman"/>
      <w:lvlText w:val="%6."/>
      <w:lvlJc w:val="right"/>
      <w:pPr>
        <w:ind w:left="6021" w:hanging="180"/>
      </w:pPr>
    </w:lvl>
    <w:lvl w:ilvl="6">
      <w:start w:val="1"/>
      <w:numFmt w:val="decimal"/>
      <w:lvlText w:val="%7."/>
      <w:lvlJc w:val="left"/>
      <w:pPr>
        <w:ind w:left="6741" w:hanging="360"/>
      </w:pPr>
    </w:lvl>
    <w:lvl w:ilvl="7">
      <w:start w:val="1"/>
      <w:numFmt w:val="lowerLetter"/>
      <w:lvlText w:val="%8."/>
      <w:lvlJc w:val="left"/>
      <w:pPr>
        <w:ind w:left="7461" w:hanging="360"/>
      </w:pPr>
    </w:lvl>
    <w:lvl w:ilvl="8">
      <w:start w:val="1"/>
      <w:numFmt w:val="lowerRoman"/>
      <w:lvlText w:val="%9."/>
      <w:lvlJc w:val="right"/>
      <w:pPr>
        <w:ind w:left="8181" w:hanging="180"/>
      </w:pPr>
    </w:lvl>
  </w:abstractNum>
  <w:abstractNum w:abstractNumId="5" w15:restartNumberingAfterBreak="0">
    <w:nsid w:val="11B61E3A"/>
    <w:multiLevelType w:val="hybridMultilevel"/>
    <w:tmpl w:val="1C8A4DD6"/>
    <w:lvl w:ilvl="0" w:tplc="EE68C2D0">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28369D"/>
    <w:multiLevelType w:val="hybridMultilevel"/>
    <w:tmpl w:val="4BF0B544"/>
    <w:lvl w:ilvl="0" w:tplc="C896DAD8">
      <w:start w:val="1"/>
      <w:numFmt w:val="lowerLetter"/>
      <w:lvlText w:val="(%1)"/>
      <w:lvlJc w:val="left"/>
      <w:pPr>
        <w:ind w:left="927" w:hanging="360"/>
      </w:pPr>
      <w:rPr>
        <w:rFonts w:hint="default"/>
      </w:rPr>
    </w:lvl>
    <w:lvl w:ilvl="1" w:tplc="08090019">
      <w:start w:val="1"/>
      <w:numFmt w:val="lowerLetter"/>
      <w:lvlText w:val="%2."/>
      <w:lvlJc w:val="left"/>
      <w:pPr>
        <w:ind w:left="1647" w:hanging="360"/>
      </w:pPr>
    </w:lvl>
    <w:lvl w:ilvl="2" w:tplc="0809001B">
      <w:start w:val="1"/>
      <w:numFmt w:val="lowerRoman"/>
      <w:lvlText w:val="%3."/>
      <w:lvlJc w:val="right"/>
      <w:pPr>
        <w:ind w:left="2367" w:hanging="180"/>
      </w:pPr>
    </w:lvl>
    <w:lvl w:ilvl="3" w:tplc="0809000F">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7" w15:restartNumberingAfterBreak="0">
    <w:nsid w:val="12F203B7"/>
    <w:multiLevelType w:val="multilevel"/>
    <w:tmpl w:val="87D4317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3316941"/>
    <w:multiLevelType w:val="hybridMultilevel"/>
    <w:tmpl w:val="59685284"/>
    <w:lvl w:ilvl="0" w:tplc="3DD463CA">
      <w:start w:val="1"/>
      <w:numFmt w:val="bullet"/>
      <w:lvlText w:val=""/>
      <w:lvlJc w:val="left"/>
      <w:pPr>
        <w:ind w:left="2232" w:hanging="360"/>
      </w:pPr>
      <w:rPr>
        <w:rFonts w:ascii="Symbol" w:hAnsi="Symbol" w:hint="default"/>
        <w:strike w:val="0"/>
      </w:rPr>
    </w:lvl>
    <w:lvl w:ilvl="1" w:tplc="04090003" w:tentative="1">
      <w:start w:val="1"/>
      <w:numFmt w:val="bullet"/>
      <w:lvlText w:val="o"/>
      <w:lvlJc w:val="left"/>
      <w:pPr>
        <w:ind w:left="2952" w:hanging="360"/>
      </w:pPr>
      <w:rPr>
        <w:rFonts w:ascii="Courier New" w:hAnsi="Courier New" w:cs="Courier New" w:hint="default"/>
      </w:rPr>
    </w:lvl>
    <w:lvl w:ilvl="2" w:tplc="04090005" w:tentative="1">
      <w:start w:val="1"/>
      <w:numFmt w:val="bullet"/>
      <w:lvlText w:val=""/>
      <w:lvlJc w:val="left"/>
      <w:pPr>
        <w:ind w:left="3672" w:hanging="360"/>
      </w:pPr>
      <w:rPr>
        <w:rFonts w:ascii="Wingdings" w:hAnsi="Wingdings" w:hint="default"/>
      </w:rPr>
    </w:lvl>
    <w:lvl w:ilvl="3" w:tplc="04090001" w:tentative="1">
      <w:start w:val="1"/>
      <w:numFmt w:val="bullet"/>
      <w:lvlText w:val=""/>
      <w:lvlJc w:val="left"/>
      <w:pPr>
        <w:ind w:left="4392" w:hanging="360"/>
      </w:pPr>
      <w:rPr>
        <w:rFonts w:ascii="Symbol" w:hAnsi="Symbol" w:hint="default"/>
      </w:rPr>
    </w:lvl>
    <w:lvl w:ilvl="4" w:tplc="04090003" w:tentative="1">
      <w:start w:val="1"/>
      <w:numFmt w:val="bullet"/>
      <w:lvlText w:val="o"/>
      <w:lvlJc w:val="left"/>
      <w:pPr>
        <w:ind w:left="5112" w:hanging="360"/>
      </w:pPr>
      <w:rPr>
        <w:rFonts w:ascii="Courier New" w:hAnsi="Courier New" w:cs="Courier New" w:hint="default"/>
      </w:rPr>
    </w:lvl>
    <w:lvl w:ilvl="5" w:tplc="04090005" w:tentative="1">
      <w:start w:val="1"/>
      <w:numFmt w:val="bullet"/>
      <w:lvlText w:val=""/>
      <w:lvlJc w:val="left"/>
      <w:pPr>
        <w:ind w:left="5832" w:hanging="360"/>
      </w:pPr>
      <w:rPr>
        <w:rFonts w:ascii="Wingdings" w:hAnsi="Wingdings" w:hint="default"/>
      </w:rPr>
    </w:lvl>
    <w:lvl w:ilvl="6" w:tplc="04090001" w:tentative="1">
      <w:start w:val="1"/>
      <w:numFmt w:val="bullet"/>
      <w:lvlText w:val=""/>
      <w:lvlJc w:val="left"/>
      <w:pPr>
        <w:ind w:left="6552" w:hanging="360"/>
      </w:pPr>
      <w:rPr>
        <w:rFonts w:ascii="Symbol" w:hAnsi="Symbol" w:hint="default"/>
      </w:rPr>
    </w:lvl>
    <w:lvl w:ilvl="7" w:tplc="04090003" w:tentative="1">
      <w:start w:val="1"/>
      <w:numFmt w:val="bullet"/>
      <w:lvlText w:val="o"/>
      <w:lvlJc w:val="left"/>
      <w:pPr>
        <w:ind w:left="7272" w:hanging="360"/>
      </w:pPr>
      <w:rPr>
        <w:rFonts w:ascii="Courier New" w:hAnsi="Courier New" w:cs="Courier New" w:hint="default"/>
      </w:rPr>
    </w:lvl>
    <w:lvl w:ilvl="8" w:tplc="04090005" w:tentative="1">
      <w:start w:val="1"/>
      <w:numFmt w:val="bullet"/>
      <w:lvlText w:val=""/>
      <w:lvlJc w:val="left"/>
      <w:pPr>
        <w:ind w:left="7992" w:hanging="360"/>
      </w:pPr>
      <w:rPr>
        <w:rFonts w:ascii="Wingdings" w:hAnsi="Wingdings" w:hint="default"/>
      </w:rPr>
    </w:lvl>
  </w:abstractNum>
  <w:abstractNum w:abstractNumId="9" w15:restartNumberingAfterBreak="0">
    <w:nsid w:val="14A07D75"/>
    <w:multiLevelType w:val="multilevel"/>
    <w:tmpl w:val="FEF24D16"/>
    <w:numStyleLink w:val="CurrentList1"/>
  </w:abstractNum>
  <w:abstractNum w:abstractNumId="10" w15:restartNumberingAfterBreak="0">
    <w:nsid w:val="14F94CC1"/>
    <w:multiLevelType w:val="hybridMultilevel"/>
    <w:tmpl w:val="7A4E8858"/>
    <w:lvl w:ilvl="0" w:tplc="DF7889B2">
      <w:start w:val="1"/>
      <w:numFmt w:val="bullet"/>
      <w:lvlText w:val="─"/>
      <w:lvlJc w:val="left"/>
      <w:pPr>
        <w:ind w:left="1151" w:hanging="360"/>
      </w:pPr>
      <w:rPr>
        <w:rFonts w:ascii="Times New Roman" w:hAnsi="Times New Roman" w:hint="default"/>
      </w:rPr>
    </w:lvl>
    <w:lvl w:ilvl="1" w:tplc="04090003" w:tentative="1">
      <w:start w:val="1"/>
      <w:numFmt w:val="bullet"/>
      <w:lvlText w:val="o"/>
      <w:lvlJc w:val="left"/>
      <w:pPr>
        <w:ind w:left="1871" w:hanging="360"/>
      </w:pPr>
      <w:rPr>
        <w:rFonts w:ascii="Courier New" w:hAnsi="Courier New" w:cs="Courier New" w:hint="default"/>
      </w:rPr>
    </w:lvl>
    <w:lvl w:ilvl="2" w:tplc="04090005" w:tentative="1">
      <w:start w:val="1"/>
      <w:numFmt w:val="bullet"/>
      <w:lvlText w:val=""/>
      <w:lvlJc w:val="left"/>
      <w:pPr>
        <w:ind w:left="2591" w:hanging="360"/>
      </w:pPr>
      <w:rPr>
        <w:rFonts w:ascii="Wingdings" w:hAnsi="Wingdings" w:hint="default"/>
      </w:rPr>
    </w:lvl>
    <w:lvl w:ilvl="3" w:tplc="04090001" w:tentative="1">
      <w:start w:val="1"/>
      <w:numFmt w:val="bullet"/>
      <w:lvlText w:val=""/>
      <w:lvlJc w:val="left"/>
      <w:pPr>
        <w:ind w:left="3311" w:hanging="360"/>
      </w:pPr>
      <w:rPr>
        <w:rFonts w:ascii="Symbol" w:hAnsi="Symbol" w:hint="default"/>
      </w:rPr>
    </w:lvl>
    <w:lvl w:ilvl="4" w:tplc="04090003" w:tentative="1">
      <w:start w:val="1"/>
      <w:numFmt w:val="bullet"/>
      <w:lvlText w:val="o"/>
      <w:lvlJc w:val="left"/>
      <w:pPr>
        <w:ind w:left="4031" w:hanging="360"/>
      </w:pPr>
      <w:rPr>
        <w:rFonts w:ascii="Courier New" w:hAnsi="Courier New" w:cs="Courier New" w:hint="default"/>
      </w:rPr>
    </w:lvl>
    <w:lvl w:ilvl="5" w:tplc="04090005" w:tentative="1">
      <w:start w:val="1"/>
      <w:numFmt w:val="bullet"/>
      <w:lvlText w:val=""/>
      <w:lvlJc w:val="left"/>
      <w:pPr>
        <w:ind w:left="4751" w:hanging="360"/>
      </w:pPr>
      <w:rPr>
        <w:rFonts w:ascii="Wingdings" w:hAnsi="Wingdings" w:hint="default"/>
      </w:rPr>
    </w:lvl>
    <w:lvl w:ilvl="6" w:tplc="04090001" w:tentative="1">
      <w:start w:val="1"/>
      <w:numFmt w:val="bullet"/>
      <w:lvlText w:val=""/>
      <w:lvlJc w:val="left"/>
      <w:pPr>
        <w:ind w:left="5471" w:hanging="360"/>
      </w:pPr>
      <w:rPr>
        <w:rFonts w:ascii="Symbol" w:hAnsi="Symbol" w:hint="default"/>
      </w:rPr>
    </w:lvl>
    <w:lvl w:ilvl="7" w:tplc="04090003" w:tentative="1">
      <w:start w:val="1"/>
      <w:numFmt w:val="bullet"/>
      <w:lvlText w:val="o"/>
      <w:lvlJc w:val="left"/>
      <w:pPr>
        <w:ind w:left="6191" w:hanging="360"/>
      </w:pPr>
      <w:rPr>
        <w:rFonts w:ascii="Courier New" w:hAnsi="Courier New" w:cs="Courier New" w:hint="default"/>
      </w:rPr>
    </w:lvl>
    <w:lvl w:ilvl="8" w:tplc="04090005" w:tentative="1">
      <w:start w:val="1"/>
      <w:numFmt w:val="bullet"/>
      <w:lvlText w:val=""/>
      <w:lvlJc w:val="left"/>
      <w:pPr>
        <w:ind w:left="6911" w:hanging="360"/>
      </w:pPr>
      <w:rPr>
        <w:rFonts w:ascii="Wingdings" w:hAnsi="Wingdings" w:hint="default"/>
      </w:rPr>
    </w:lvl>
  </w:abstractNum>
  <w:abstractNum w:abstractNumId="11" w15:restartNumberingAfterBreak="0">
    <w:nsid w:val="1C1C0FB0"/>
    <w:multiLevelType w:val="hybridMultilevel"/>
    <w:tmpl w:val="FFE0F7CA"/>
    <w:lvl w:ilvl="0" w:tplc="FFFFFFFF">
      <w:start w:val="1"/>
      <w:numFmt w:val="lowerLetter"/>
      <w:lvlText w:val="%1)"/>
      <w:lvlJc w:val="left"/>
      <w:pPr>
        <w:ind w:left="720" w:hanging="360"/>
      </w:pPr>
      <w:rPr>
        <w:rFonts w:hint="default"/>
      </w:rPr>
    </w:lvl>
    <w:lvl w:ilvl="1" w:tplc="DF7889B2">
      <w:start w:val="1"/>
      <w:numFmt w:val="bullet"/>
      <w:lvlText w:val="─"/>
      <w:lvlJc w:val="left"/>
      <w:pPr>
        <w:ind w:left="720" w:hanging="360"/>
      </w:pPr>
      <w:rPr>
        <w:rFonts w:ascii="Times New Roman" w:hAnsi="Times New Roman"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D1D0688"/>
    <w:multiLevelType w:val="singleLevel"/>
    <w:tmpl w:val="7E3C6A26"/>
    <w:lvl w:ilvl="0">
      <w:start w:val="1"/>
      <w:numFmt w:val="bullet"/>
      <w:lvlText w:val="─"/>
      <w:lvlJc w:val="left"/>
      <w:pPr>
        <w:ind w:left="720" w:hanging="360"/>
      </w:pPr>
      <w:rPr>
        <w:rFonts w:ascii="Arial" w:hAnsi="Arial" w:cs="Arial" w:hint="default"/>
        <w:sz w:val="17"/>
        <w:szCs w:val="17"/>
      </w:rPr>
    </w:lvl>
  </w:abstractNum>
  <w:abstractNum w:abstractNumId="13" w15:restartNumberingAfterBreak="0">
    <w:nsid w:val="23F35F4A"/>
    <w:multiLevelType w:val="hybridMultilevel"/>
    <w:tmpl w:val="2EEED508"/>
    <w:lvl w:ilvl="0" w:tplc="1A741D02">
      <w:start w:val="1"/>
      <w:numFmt w:val="bullet"/>
      <w:lvlText w:val="─"/>
      <w:lvlJc w:val="left"/>
      <w:pPr>
        <w:ind w:left="927" w:hanging="360"/>
      </w:pPr>
      <w:rPr>
        <w:rFonts w:ascii="Arial"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15:restartNumberingAfterBreak="0">
    <w:nsid w:val="24341FC7"/>
    <w:multiLevelType w:val="hybridMultilevel"/>
    <w:tmpl w:val="9B84A016"/>
    <w:lvl w:ilvl="0" w:tplc="FFFFFFFF">
      <w:start w:val="1"/>
      <w:numFmt w:val="lowerLetter"/>
      <w:lvlText w:val="%1)"/>
      <w:lvlJc w:val="left"/>
      <w:pPr>
        <w:ind w:left="720" w:hanging="360"/>
      </w:pPr>
      <w:rPr>
        <w:rFonts w:hint="default"/>
      </w:rPr>
    </w:lvl>
    <w:lvl w:ilvl="1" w:tplc="DF7889B2">
      <w:start w:val="1"/>
      <w:numFmt w:val="bullet"/>
      <w:lvlText w:val="─"/>
      <w:lvlJc w:val="left"/>
      <w:pPr>
        <w:ind w:left="720" w:hanging="360"/>
      </w:pPr>
      <w:rPr>
        <w:rFonts w:ascii="Times New Roman" w:hAnsi="Times New Roman"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966774E"/>
    <w:multiLevelType w:val="hybridMultilevel"/>
    <w:tmpl w:val="2882915A"/>
    <w:lvl w:ilvl="0" w:tplc="ED5EB27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ACF0834"/>
    <w:multiLevelType w:val="hybridMultilevel"/>
    <w:tmpl w:val="763A287A"/>
    <w:lvl w:ilvl="0" w:tplc="3DD463CA">
      <w:start w:val="1"/>
      <w:numFmt w:val="bullet"/>
      <w:lvlText w:val=""/>
      <w:lvlJc w:val="left"/>
      <w:pPr>
        <w:ind w:left="2421" w:hanging="360"/>
      </w:pPr>
      <w:rPr>
        <w:rFonts w:ascii="Symbol" w:hAnsi="Symbol" w:hint="default"/>
        <w:strike w:val="0"/>
        <w:sz w:val="17"/>
        <w:szCs w:val="17"/>
      </w:rPr>
    </w:lvl>
    <w:lvl w:ilvl="1" w:tplc="FFFFFFFF" w:tentative="1">
      <w:start w:val="1"/>
      <w:numFmt w:val="lowerLetter"/>
      <w:lvlText w:val="%2."/>
      <w:lvlJc w:val="left"/>
      <w:pPr>
        <w:ind w:left="3141" w:hanging="360"/>
      </w:pPr>
    </w:lvl>
    <w:lvl w:ilvl="2" w:tplc="FFFFFFFF" w:tentative="1">
      <w:start w:val="1"/>
      <w:numFmt w:val="lowerRoman"/>
      <w:lvlText w:val="%3."/>
      <w:lvlJc w:val="right"/>
      <w:pPr>
        <w:ind w:left="3861" w:hanging="180"/>
      </w:pPr>
    </w:lvl>
    <w:lvl w:ilvl="3" w:tplc="FFFFFFFF" w:tentative="1">
      <w:start w:val="1"/>
      <w:numFmt w:val="decimal"/>
      <w:lvlText w:val="%4."/>
      <w:lvlJc w:val="left"/>
      <w:pPr>
        <w:ind w:left="4581" w:hanging="360"/>
      </w:pPr>
    </w:lvl>
    <w:lvl w:ilvl="4" w:tplc="FFFFFFFF" w:tentative="1">
      <w:start w:val="1"/>
      <w:numFmt w:val="lowerLetter"/>
      <w:lvlText w:val="%5."/>
      <w:lvlJc w:val="left"/>
      <w:pPr>
        <w:ind w:left="5301" w:hanging="360"/>
      </w:pPr>
    </w:lvl>
    <w:lvl w:ilvl="5" w:tplc="FFFFFFFF" w:tentative="1">
      <w:start w:val="1"/>
      <w:numFmt w:val="lowerRoman"/>
      <w:lvlText w:val="%6."/>
      <w:lvlJc w:val="right"/>
      <w:pPr>
        <w:ind w:left="6021" w:hanging="180"/>
      </w:pPr>
    </w:lvl>
    <w:lvl w:ilvl="6" w:tplc="FFFFFFFF" w:tentative="1">
      <w:start w:val="1"/>
      <w:numFmt w:val="decimal"/>
      <w:lvlText w:val="%7."/>
      <w:lvlJc w:val="left"/>
      <w:pPr>
        <w:ind w:left="6741" w:hanging="360"/>
      </w:pPr>
    </w:lvl>
    <w:lvl w:ilvl="7" w:tplc="FFFFFFFF" w:tentative="1">
      <w:start w:val="1"/>
      <w:numFmt w:val="lowerLetter"/>
      <w:lvlText w:val="%8."/>
      <w:lvlJc w:val="left"/>
      <w:pPr>
        <w:ind w:left="7461" w:hanging="360"/>
      </w:pPr>
    </w:lvl>
    <w:lvl w:ilvl="8" w:tplc="FFFFFFFF" w:tentative="1">
      <w:start w:val="1"/>
      <w:numFmt w:val="lowerRoman"/>
      <w:lvlText w:val="%9."/>
      <w:lvlJc w:val="right"/>
      <w:pPr>
        <w:ind w:left="8181" w:hanging="180"/>
      </w:pPr>
    </w:lvl>
  </w:abstractNum>
  <w:abstractNum w:abstractNumId="17" w15:restartNumberingAfterBreak="0">
    <w:nsid w:val="2C310E29"/>
    <w:multiLevelType w:val="multilevel"/>
    <w:tmpl w:val="D03C32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C4A59DF"/>
    <w:multiLevelType w:val="hybridMultilevel"/>
    <w:tmpl w:val="2F90348A"/>
    <w:lvl w:ilvl="0" w:tplc="30323D92">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9" w15:restartNumberingAfterBreak="0">
    <w:nsid w:val="2EF765F9"/>
    <w:multiLevelType w:val="hybridMultilevel"/>
    <w:tmpl w:val="C2C0B1FE"/>
    <w:lvl w:ilvl="0" w:tplc="3DD463CA">
      <w:start w:val="1"/>
      <w:numFmt w:val="bullet"/>
      <w:lvlText w:val=""/>
      <w:lvlJc w:val="left"/>
      <w:pPr>
        <w:ind w:left="2061" w:hanging="360"/>
      </w:pPr>
      <w:rPr>
        <w:rFonts w:ascii="Symbol" w:hAnsi="Symbol" w:hint="default"/>
        <w:strike w:val="0"/>
      </w:rPr>
    </w:lvl>
    <w:lvl w:ilvl="1" w:tplc="04090003" w:tentative="1">
      <w:start w:val="1"/>
      <w:numFmt w:val="bullet"/>
      <w:lvlText w:val="o"/>
      <w:lvlJc w:val="left"/>
      <w:pPr>
        <w:ind w:left="2781" w:hanging="360"/>
      </w:pPr>
      <w:rPr>
        <w:rFonts w:ascii="Courier New" w:hAnsi="Courier New" w:cs="Courier New" w:hint="default"/>
      </w:rPr>
    </w:lvl>
    <w:lvl w:ilvl="2" w:tplc="04090005" w:tentative="1">
      <w:start w:val="1"/>
      <w:numFmt w:val="bullet"/>
      <w:lvlText w:val=""/>
      <w:lvlJc w:val="left"/>
      <w:pPr>
        <w:ind w:left="3501" w:hanging="360"/>
      </w:pPr>
      <w:rPr>
        <w:rFonts w:ascii="Wingdings" w:hAnsi="Wingdings" w:hint="default"/>
      </w:rPr>
    </w:lvl>
    <w:lvl w:ilvl="3" w:tplc="04090001" w:tentative="1">
      <w:start w:val="1"/>
      <w:numFmt w:val="bullet"/>
      <w:lvlText w:val=""/>
      <w:lvlJc w:val="left"/>
      <w:pPr>
        <w:ind w:left="4221" w:hanging="360"/>
      </w:pPr>
      <w:rPr>
        <w:rFonts w:ascii="Symbol" w:hAnsi="Symbol" w:hint="default"/>
      </w:rPr>
    </w:lvl>
    <w:lvl w:ilvl="4" w:tplc="04090003" w:tentative="1">
      <w:start w:val="1"/>
      <w:numFmt w:val="bullet"/>
      <w:lvlText w:val="o"/>
      <w:lvlJc w:val="left"/>
      <w:pPr>
        <w:ind w:left="4941" w:hanging="360"/>
      </w:pPr>
      <w:rPr>
        <w:rFonts w:ascii="Courier New" w:hAnsi="Courier New" w:cs="Courier New" w:hint="default"/>
      </w:rPr>
    </w:lvl>
    <w:lvl w:ilvl="5" w:tplc="04090005" w:tentative="1">
      <w:start w:val="1"/>
      <w:numFmt w:val="bullet"/>
      <w:lvlText w:val=""/>
      <w:lvlJc w:val="left"/>
      <w:pPr>
        <w:ind w:left="5661" w:hanging="360"/>
      </w:pPr>
      <w:rPr>
        <w:rFonts w:ascii="Wingdings" w:hAnsi="Wingdings" w:hint="default"/>
      </w:rPr>
    </w:lvl>
    <w:lvl w:ilvl="6" w:tplc="04090001" w:tentative="1">
      <w:start w:val="1"/>
      <w:numFmt w:val="bullet"/>
      <w:lvlText w:val=""/>
      <w:lvlJc w:val="left"/>
      <w:pPr>
        <w:ind w:left="6381" w:hanging="360"/>
      </w:pPr>
      <w:rPr>
        <w:rFonts w:ascii="Symbol" w:hAnsi="Symbol" w:hint="default"/>
      </w:rPr>
    </w:lvl>
    <w:lvl w:ilvl="7" w:tplc="04090003" w:tentative="1">
      <w:start w:val="1"/>
      <w:numFmt w:val="bullet"/>
      <w:lvlText w:val="o"/>
      <w:lvlJc w:val="left"/>
      <w:pPr>
        <w:ind w:left="7101" w:hanging="360"/>
      </w:pPr>
      <w:rPr>
        <w:rFonts w:ascii="Courier New" w:hAnsi="Courier New" w:cs="Courier New" w:hint="default"/>
      </w:rPr>
    </w:lvl>
    <w:lvl w:ilvl="8" w:tplc="04090005" w:tentative="1">
      <w:start w:val="1"/>
      <w:numFmt w:val="bullet"/>
      <w:lvlText w:val=""/>
      <w:lvlJc w:val="left"/>
      <w:pPr>
        <w:ind w:left="7821" w:hanging="360"/>
      </w:pPr>
      <w:rPr>
        <w:rFonts w:ascii="Wingdings" w:hAnsi="Wingdings" w:hint="default"/>
      </w:rPr>
    </w:lvl>
  </w:abstractNum>
  <w:abstractNum w:abstractNumId="20" w15:restartNumberingAfterBreak="0">
    <w:nsid w:val="2F3F2E5D"/>
    <w:multiLevelType w:val="singleLevel"/>
    <w:tmpl w:val="DF7889B2"/>
    <w:lvl w:ilvl="0">
      <w:start w:val="1"/>
      <w:numFmt w:val="bullet"/>
      <w:lvlText w:val="─"/>
      <w:lvlJc w:val="left"/>
      <w:pPr>
        <w:tabs>
          <w:tab w:val="num" w:pos="1494"/>
        </w:tabs>
        <w:ind w:left="1418" w:hanging="284"/>
      </w:pPr>
      <w:rPr>
        <w:rFonts w:ascii="Times New Roman" w:hAnsi="Times New Roman" w:hint="default"/>
      </w:rPr>
    </w:lvl>
  </w:abstractNum>
  <w:abstractNum w:abstractNumId="21" w15:restartNumberingAfterBreak="0">
    <w:nsid w:val="2FD06C43"/>
    <w:multiLevelType w:val="hybridMultilevel"/>
    <w:tmpl w:val="359ACA04"/>
    <w:lvl w:ilvl="0" w:tplc="235E1E1A">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094506A"/>
    <w:multiLevelType w:val="hybridMultilevel"/>
    <w:tmpl w:val="50DA1AD4"/>
    <w:lvl w:ilvl="0" w:tplc="3DD463CA">
      <w:start w:val="1"/>
      <w:numFmt w:val="bullet"/>
      <w:lvlText w:val=""/>
      <w:lvlJc w:val="left"/>
      <w:pPr>
        <w:ind w:left="2232" w:hanging="360"/>
      </w:pPr>
      <w:rPr>
        <w:rFonts w:ascii="Symbol" w:hAnsi="Symbol" w:hint="default"/>
        <w:strike w:val="0"/>
      </w:rPr>
    </w:lvl>
    <w:lvl w:ilvl="1" w:tplc="04090003" w:tentative="1">
      <w:start w:val="1"/>
      <w:numFmt w:val="bullet"/>
      <w:lvlText w:val="o"/>
      <w:lvlJc w:val="left"/>
      <w:pPr>
        <w:ind w:left="2952" w:hanging="360"/>
      </w:pPr>
      <w:rPr>
        <w:rFonts w:ascii="Courier New" w:hAnsi="Courier New" w:cs="Courier New" w:hint="default"/>
      </w:rPr>
    </w:lvl>
    <w:lvl w:ilvl="2" w:tplc="04090005" w:tentative="1">
      <w:start w:val="1"/>
      <w:numFmt w:val="bullet"/>
      <w:lvlText w:val=""/>
      <w:lvlJc w:val="left"/>
      <w:pPr>
        <w:ind w:left="3672" w:hanging="360"/>
      </w:pPr>
      <w:rPr>
        <w:rFonts w:ascii="Wingdings" w:hAnsi="Wingdings" w:hint="default"/>
      </w:rPr>
    </w:lvl>
    <w:lvl w:ilvl="3" w:tplc="04090001" w:tentative="1">
      <w:start w:val="1"/>
      <w:numFmt w:val="bullet"/>
      <w:lvlText w:val=""/>
      <w:lvlJc w:val="left"/>
      <w:pPr>
        <w:ind w:left="4392" w:hanging="360"/>
      </w:pPr>
      <w:rPr>
        <w:rFonts w:ascii="Symbol" w:hAnsi="Symbol" w:hint="default"/>
      </w:rPr>
    </w:lvl>
    <w:lvl w:ilvl="4" w:tplc="04090003" w:tentative="1">
      <w:start w:val="1"/>
      <w:numFmt w:val="bullet"/>
      <w:lvlText w:val="o"/>
      <w:lvlJc w:val="left"/>
      <w:pPr>
        <w:ind w:left="5112" w:hanging="360"/>
      </w:pPr>
      <w:rPr>
        <w:rFonts w:ascii="Courier New" w:hAnsi="Courier New" w:cs="Courier New" w:hint="default"/>
      </w:rPr>
    </w:lvl>
    <w:lvl w:ilvl="5" w:tplc="04090005" w:tentative="1">
      <w:start w:val="1"/>
      <w:numFmt w:val="bullet"/>
      <w:lvlText w:val=""/>
      <w:lvlJc w:val="left"/>
      <w:pPr>
        <w:ind w:left="5832" w:hanging="360"/>
      </w:pPr>
      <w:rPr>
        <w:rFonts w:ascii="Wingdings" w:hAnsi="Wingdings" w:hint="default"/>
      </w:rPr>
    </w:lvl>
    <w:lvl w:ilvl="6" w:tplc="04090001" w:tentative="1">
      <w:start w:val="1"/>
      <w:numFmt w:val="bullet"/>
      <w:lvlText w:val=""/>
      <w:lvlJc w:val="left"/>
      <w:pPr>
        <w:ind w:left="6552" w:hanging="360"/>
      </w:pPr>
      <w:rPr>
        <w:rFonts w:ascii="Symbol" w:hAnsi="Symbol" w:hint="default"/>
      </w:rPr>
    </w:lvl>
    <w:lvl w:ilvl="7" w:tplc="04090003" w:tentative="1">
      <w:start w:val="1"/>
      <w:numFmt w:val="bullet"/>
      <w:lvlText w:val="o"/>
      <w:lvlJc w:val="left"/>
      <w:pPr>
        <w:ind w:left="7272" w:hanging="360"/>
      </w:pPr>
      <w:rPr>
        <w:rFonts w:ascii="Courier New" w:hAnsi="Courier New" w:cs="Courier New" w:hint="default"/>
      </w:rPr>
    </w:lvl>
    <w:lvl w:ilvl="8" w:tplc="04090005" w:tentative="1">
      <w:start w:val="1"/>
      <w:numFmt w:val="bullet"/>
      <w:lvlText w:val=""/>
      <w:lvlJc w:val="left"/>
      <w:pPr>
        <w:ind w:left="7992" w:hanging="360"/>
      </w:pPr>
      <w:rPr>
        <w:rFonts w:ascii="Wingdings" w:hAnsi="Wingdings" w:hint="default"/>
      </w:rPr>
    </w:lvl>
  </w:abstractNum>
  <w:abstractNum w:abstractNumId="23" w15:restartNumberingAfterBreak="0">
    <w:nsid w:val="314018A1"/>
    <w:multiLevelType w:val="multilevel"/>
    <w:tmpl w:val="3F68FFCC"/>
    <w:styleLink w:val="CurrentList2"/>
    <w:lvl w:ilvl="0">
      <w:start w:val="1"/>
      <w:numFmt w:val="bullet"/>
      <w:lvlText w:val=""/>
      <w:lvlJc w:val="left"/>
      <w:pPr>
        <w:ind w:left="2421" w:hanging="360"/>
      </w:pPr>
      <w:rPr>
        <w:rFonts w:ascii="Symbol" w:hAnsi="Symbol" w:hint="default"/>
        <w:sz w:val="17"/>
        <w:szCs w:val="17"/>
      </w:rPr>
    </w:lvl>
    <w:lvl w:ilvl="1">
      <w:start w:val="1"/>
      <w:numFmt w:val="lowerLetter"/>
      <w:lvlText w:val="%2."/>
      <w:lvlJc w:val="left"/>
      <w:pPr>
        <w:ind w:left="3141" w:hanging="360"/>
      </w:pPr>
    </w:lvl>
    <w:lvl w:ilvl="2">
      <w:start w:val="1"/>
      <w:numFmt w:val="lowerRoman"/>
      <w:lvlText w:val="%3."/>
      <w:lvlJc w:val="right"/>
      <w:pPr>
        <w:ind w:left="3861" w:hanging="180"/>
      </w:pPr>
    </w:lvl>
    <w:lvl w:ilvl="3">
      <w:start w:val="1"/>
      <w:numFmt w:val="decimal"/>
      <w:lvlText w:val="%4."/>
      <w:lvlJc w:val="left"/>
      <w:pPr>
        <w:ind w:left="4581" w:hanging="360"/>
      </w:pPr>
    </w:lvl>
    <w:lvl w:ilvl="4">
      <w:start w:val="1"/>
      <w:numFmt w:val="lowerLetter"/>
      <w:lvlText w:val="%5."/>
      <w:lvlJc w:val="left"/>
      <w:pPr>
        <w:ind w:left="5301" w:hanging="360"/>
      </w:pPr>
    </w:lvl>
    <w:lvl w:ilvl="5">
      <w:start w:val="1"/>
      <w:numFmt w:val="lowerRoman"/>
      <w:lvlText w:val="%6."/>
      <w:lvlJc w:val="right"/>
      <w:pPr>
        <w:ind w:left="6021" w:hanging="180"/>
      </w:pPr>
    </w:lvl>
    <w:lvl w:ilvl="6">
      <w:start w:val="1"/>
      <w:numFmt w:val="decimal"/>
      <w:lvlText w:val="%7."/>
      <w:lvlJc w:val="left"/>
      <w:pPr>
        <w:ind w:left="6741" w:hanging="360"/>
      </w:pPr>
    </w:lvl>
    <w:lvl w:ilvl="7">
      <w:start w:val="1"/>
      <w:numFmt w:val="lowerLetter"/>
      <w:lvlText w:val="%8."/>
      <w:lvlJc w:val="left"/>
      <w:pPr>
        <w:ind w:left="7461" w:hanging="360"/>
      </w:pPr>
    </w:lvl>
    <w:lvl w:ilvl="8">
      <w:start w:val="1"/>
      <w:numFmt w:val="lowerRoman"/>
      <w:lvlText w:val="%9."/>
      <w:lvlJc w:val="right"/>
      <w:pPr>
        <w:ind w:left="8181" w:hanging="180"/>
      </w:pPr>
    </w:lvl>
  </w:abstractNum>
  <w:abstractNum w:abstractNumId="24" w15:restartNumberingAfterBreak="0">
    <w:nsid w:val="31C6255E"/>
    <w:multiLevelType w:val="hybridMultilevel"/>
    <w:tmpl w:val="584A9962"/>
    <w:lvl w:ilvl="0" w:tplc="04090019">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2511215"/>
    <w:multiLevelType w:val="hybridMultilevel"/>
    <w:tmpl w:val="B12EDDA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6330B2D"/>
    <w:multiLevelType w:val="hybridMultilevel"/>
    <w:tmpl w:val="F8881F30"/>
    <w:lvl w:ilvl="0" w:tplc="1A741D02">
      <w:start w:val="1"/>
      <w:numFmt w:val="bullet"/>
      <w:lvlText w:val="─"/>
      <w:lvlJc w:val="left"/>
      <w:pPr>
        <w:ind w:left="1854" w:hanging="360"/>
      </w:pPr>
      <w:rPr>
        <w:rFonts w:ascii="Arial" w:hAnsi="Arial" w:cs="Aria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27" w15:restartNumberingAfterBreak="0">
    <w:nsid w:val="3DDF4465"/>
    <w:multiLevelType w:val="hybridMultilevel"/>
    <w:tmpl w:val="2CDAFE0C"/>
    <w:lvl w:ilvl="0" w:tplc="DF7889B2">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5EF1AC9"/>
    <w:multiLevelType w:val="hybridMultilevel"/>
    <w:tmpl w:val="B4A00452"/>
    <w:lvl w:ilvl="0" w:tplc="DF7889B2">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78B6792"/>
    <w:multiLevelType w:val="hybridMultilevel"/>
    <w:tmpl w:val="119848F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8A3494E"/>
    <w:multiLevelType w:val="hybridMultilevel"/>
    <w:tmpl w:val="09E03AEE"/>
    <w:lvl w:ilvl="0" w:tplc="463002B0">
      <w:start w:val="1"/>
      <w:numFmt w:val="bullet"/>
      <w:lvlText w:val="─"/>
      <w:lvlJc w:val="left"/>
      <w:pPr>
        <w:ind w:left="927" w:hanging="360"/>
      </w:pPr>
      <w:rPr>
        <w:rFonts w:ascii="Arial"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1" w15:restartNumberingAfterBreak="0">
    <w:nsid w:val="4C46577B"/>
    <w:multiLevelType w:val="hybridMultilevel"/>
    <w:tmpl w:val="8EE8040C"/>
    <w:lvl w:ilvl="0" w:tplc="DF7889B2">
      <w:start w:val="1"/>
      <w:numFmt w:val="bullet"/>
      <w:lvlText w:val="─"/>
      <w:lvlJc w:val="left"/>
      <w:pPr>
        <w:ind w:left="927" w:hanging="360"/>
      </w:pPr>
      <w:rPr>
        <w:rFonts w:ascii="Times New Roman" w:hAnsi="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2" w15:restartNumberingAfterBreak="0">
    <w:nsid w:val="4E3871F6"/>
    <w:multiLevelType w:val="singleLevel"/>
    <w:tmpl w:val="DF7889B2"/>
    <w:lvl w:ilvl="0">
      <w:start w:val="1"/>
      <w:numFmt w:val="bullet"/>
      <w:lvlText w:val="─"/>
      <w:lvlJc w:val="left"/>
      <w:pPr>
        <w:tabs>
          <w:tab w:val="num" w:pos="1494"/>
        </w:tabs>
        <w:ind w:left="1418" w:hanging="284"/>
      </w:pPr>
      <w:rPr>
        <w:rFonts w:ascii="Times New Roman" w:hAnsi="Times New Roman" w:hint="default"/>
      </w:rPr>
    </w:lvl>
  </w:abstractNum>
  <w:abstractNum w:abstractNumId="33" w15:restartNumberingAfterBreak="0">
    <w:nsid w:val="504F36A5"/>
    <w:multiLevelType w:val="hybridMultilevel"/>
    <w:tmpl w:val="FA3C67F8"/>
    <w:lvl w:ilvl="0" w:tplc="9D5EA9C6">
      <w:start w:val="1"/>
      <w:numFmt w:val="lowerRoman"/>
      <w:lvlText w:val="(%1)."/>
      <w:lvlJc w:val="right"/>
      <w:pPr>
        <w:ind w:left="2421" w:hanging="360"/>
      </w:pPr>
      <w:rPr>
        <w:rFonts w:hint="default"/>
        <w:sz w:val="17"/>
        <w:szCs w:val="17"/>
      </w:rPr>
    </w:lvl>
    <w:lvl w:ilvl="1" w:tplc="04090019">
      <w:start w:val="1"/>
      <w:numFmt w:val="lowerLetter"/>
      <w:lvlText w:val="%2."/>
      <w:lvlJc w:val="left"/>
      <w:pPr>
        <w:ind w:left="3141" w:hanging="360"/>
      </w:pPr>
    </w:lvl>
    <w:lvl w:ilvl="2" w:tplc="0409001B" w:tentative="1">
      <w:start w:val="1"/>
      <w:numFmt w:val="lowerRoman"/>
      <w:lvlText w:val="%3."/>
      <w:lvlJc w:val="right"/>
      <w:pPr>
        <w:ind w:left="3861" w:hanging="180"/>
      </w:pPr>
    </w:lvl>
    <w:lvl w:ilvl="3" w:tplc="0409000F" w:tentative="1">
      <w:start w:val="1"/>
      <w:numFmt w:val="decimal"/>
      <w:lvlText w:val="%4."/>
      <w:lvlJc w:val="left"/>
      <w:pPr>
        <w:ind w:left="4581" w:hanging="360"/>
      </w:pPr>
    </w:lvl>
    <w:lvl w:ilvl="4" w:tplc="04090019" w:tentative="1">
      <w:start w:val="1"/>
      <w:numFmt w:val="lowerLetter"/>
      <w:lvlText w:val="%5."/>
      <w:lvlJc w:val="left"/>
      <w:pPr>
        <w:ind w:left="5301" w:hanging="360"/>
      </w:pPr>
    </w:lvl>
    <w:lvl w:ilvl="5" w:tplc="0409001B" w:tentative="1">
      <w:start w:val="1"/>
      <w:numFmt w:val="lowerRoman"/>
      <w:lvlText w:val="%6."/>
      <w:lvlJc w:val="right"/>
      <w:pPr>
        <w:ind w:left="6021" w:hanging="180"/>
      </w:pPr>
    </w:lvl>
    <w:lvl w:ilvl="6" w:tplc="0409000F" w:tentative="1">
      <w:start w:val="1"/>
      <w:numFmt w:val="decimal"/>
      <w:lvlText w:val="%7."/>
      <w:lvlJc w:val="left"/>
      <w:pPr>
        <w:ind w:left="6741" w:hanging="360"/>
      </w:pPr>
    </w:lvl>
    <w:lvl w:ilvl="7" w:tplc="04090019" w:tentative="1">
      <w:start w:val="1"/>
      <w:numFmt w:val="lowerLetter"/>
      <w:lvlText w:val="%8."/>
      <w:lvlJc w:val="left"/>
      <w:pPr>
        <w:ind w:left="7461" w:hanging="360"/>
      </w:pPr>
    </w:lvl>
    <w:lvl w:ilvl="8" w:tplc="0409001B" w:tentative="1">
      <w:start w:val="1"/>
      <w:numFmt w:val="lowerRoman"/>
      <w:lvlText w:val="%9."/>
      <w:lvlJc w:val="right"/>
      <w:pPr>
        <w:ind w:left="8181" w:hanging="180"/>
      </w:pPr>
    </w:lvl>
  </w:abstractNum>
  <w:abstractNum w:abstractNumId="34" w15:restartNumberingAfterBreak="0">
    <w:nsid w:val="529602F6"/>
    <w:multiLevelType w:val="hybridMultilevel"/>
    <w:tmpl w:val="8AFEA182"/>
    <w:lvl w:ilvl="0" w:tplc="DF7889B2">
      <w:start w:val="1"/>
      <w:numFmt w:val="bullet"/>
      <w:lvlText w:val="─"/>
      <w:lvlJc w:val="left"/>
      <w:pPr>
        <w:ind w:left="1440" w:hanging="360"/>
      </w:pPr>
      <w:rPr>
        <w:rFonts w:ascii="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52B778F6"/>
    <w:multiLevelType w:val="hybridMultilevel"/>
    <w:tmpl w:val="AFF60BD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7344111"/>
    <w:multiLevelType w:val="hybridMultilevel"/>
    <w:tmpl w:val="D2E067BE"/>
    <w:lvl w:ilvl="0" w:tplc="DF7889B2">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E150C2C"/>
    <w:multiLevelType w:val="hybridMultilevel"/>
    <w:tmpl w:val="8B8AAF5A"/>
    <w:lvl w:ilvl="0" w:tplc="D99EFC44">
      <w:start w:val="1"/>
      <w:numFmt w:val="lowerLetter"/>
      <w:lvlText w:val="%1)"/>
      <w:lvlJc w:val="left"/>
      <w:pPr>
        <w:ind w:left="922" w:hanging="360"/>
      </w:pPr>
      <w:rPr>
        <w:rFonts w:hint="default"/>
      </w:rPr>
    </w:lvl>
    <w:lvl w:ilvl="1" w:tplc="FFFFFFFF" w:tentative="1">
      <w:start w:val="1"/>
      <w:numFmt w:val="lowerLetter"/>
      <w:lvlText w:val="%2."/>
      <w:lvlJc w:val="left"/>
      <w:pPr>
        <w:ind w:left="1642" w:hanging="360"/>
      </w:pPr>
    </w:lvl>
    <w:lvl w:ilvl="2" w:tplc="FFFFFFFF" w:tentative="1">
      <w:start w:val="1"/>
      <w:numFmt w:val="lowerRoman"/>
      <w:lvlText w:val="%3."/>
      <w:lvlJc w:val="right"/>
      <w:pPr>
        <w:ind w:left="2362" w:hanging="180"/>
      </w:pPr>
    </w:lvl>
    <w:lvl w:ilvl="3" w:tplc="FFFFFFFF" w:tentative="1">
      <w:start w:val="1"/>
      <w:numFmt w:val="decimal"/>
      <w:lvlText w:val="%4."/>
      <w:lvlJc w:val="left"/>
      <w:pPr>
        <w:ind w:left="3082" w:hanging="360"/>
      </w:pPr>
    </w:lvl>
    <w:lvl w:ilvl="4" w:tplc="FFFFFFFF" w:tentative="1">
      <w:start w:val="1"/>
      <w:numFmt w:val="lowerLetter"/>
      <w:lvlText w:val="%5."/>
      <w:lvlJc w:val="left"/>
      <w:pPr>
        <w:ind w:left="3802" w:hanging="360"/>
      </w:pPr>
    </w:lvl>
    <w:lvl w:ilvl="5" w:tplc="FFFFFFFF" w:tentative="1">
      <w:start w:val="1"/>
      <w:numFmt w:val="lowerRoman"/>
      <w:lvlText w:val="%6."/>
      <w:lvlJc w:val="right"/>
      <w:pPr>
        <w:ind w:left="4522" w:hanging="180"/>
      </w:pPr>
    </w:lvl>
    <w:lvl w:ilvl="6" w:tplc="FFFFFFFF" w:tentative="1">
      <w:start w:val="1"/>
      <w:numFmt w:val="decimal"/>
      <w:lvlText w:val="%7."/>
      <w:lvlJc w:val="left"/>
      <w:pPr>
        <w:ind w:left="5242" w:hanging="360"/>
      </w:pPr>
    </w:lvl>
    <w:lvl w:ilvl="7" w:tplc="FFFFFFFF" w:tentative="1">
      <w:start w:val="1"/>
      <w:numFmt w:val="lowerLetter"/>
      <w:lvlText w:val="%8."/>
      <w:lvlJc w:val="left"/>
      <w:pPr>
        <w:ind w:left="5962" w:hanging="360"/>
      </w:pPr>
    </w:lvl>
    <w:lvl w:ilvl="8" w:tplc="FFFFFFFF" w:tentative="1">
      <w:start w:val="1"/>
      <w:numFmt w:val="lowerRoman"/>
      <w:lvlText w:val="%9."/>
      <w:lvlJc w:val="right"/>
      <w:pPr>
        <w:ind w:left="6682" w:hanging="180"/>
      </w:pPr>
    </w:lvl>
  </w:abstractNum>
  <w:abstractNum w:abstractNumId="38" w15:restartNumberingAfterBreak="0">
    <w:nsid w:val="64316DE2"/>
    <w:multiLevelType w:val="hybridMultilevel"/>
    <w:tmpl w:val="7C70731E"/>
    <w:lvl w:ilvl="0" w:tplc="DF7889B2">
      <w:start w:val="1"/>
      <w:numFmt w:val="bullet"/>
      <w:lvlText w:val="─"/>
      <w:lvlJc w:val="left"/>
      <w:pPr>
        <w:ind w:left="1080" w:hanging="360"/>
      </w:pPr>
      <w:rPr>
        <w:rFonts w:ascii="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64A563FD"/>
    <w:multiLevelType w:val="hybridMultilevel"/>
    <w:tmpl w:val="FEF24D16"/>
    <w:lvl w:ilvl="0" w:tplc="04090001">
      <w:start w:val="1"/>
      <w:numFmt w:val="bullet"/>
      <w:lvlText w:val=""/>
      <w:lvlJc w:val="left"/>
      <w:pPr>
        <w:ind w:left="2421" w:hanging="360"/>
      </w:pPr>
      <w:rPr>
        <w:rFonts w:ascii="Symbol" w:hAnsi="Symbol" w:hint="default"/>
        <w:strike w:val="0"/>
        <w:sz w:val="17"/>
        <w:szCs w:val="17"/>
      </w:rPr>
    </w:lvl>
    <w:lvl w:ilvl="1" w:tplc="FFFFFFFF">
      <w:start w:val="1"/>
      <w:numFmt w:val="lowerLetter"/>
      <w:lvlText w:val="%2."/>
      <w:lvlJc w:val="left"/>
      <w:pPr>
        <w:ind w:left="3141" w:hanging="360"/>
      </w:pPr>
    </w:lvl>
    <w:lvl w:ilvl="2" w:tplc="FFFFFFFF" w:tentative="1">
      <w:start w:val="1"/>
      <w:numFmt w:val="lowerRoman"/>
      <w:lvlText w:val="%3."/>
      <w:lvlJc w:val="right"/>
      <w:pPr>
        <w:ind w:left="3861" w:hanging="180"/>
      </w:pPr>
    </w:lvl>
    <w:lvl w:ilvl="3" w:tplc="FFFFFFFF" w:tentative="1">
      <w:start w:val="1"/>
      <w:numFmt w:val="decimal"/>
      <w:lvlText w:val="%4."/>
      <w:lvlJc w:val="left"/>
      <w:pPr>
        <w:ind w:left="4581" w:hanging="360"/>
      </w:pPr>
    </w:lvl>
    <w:lvl w:ilvl="4" w:tplc="FFFFFFFF" w:tentative="1">
      <w:start w:val="1"/>
      <w:numFmt w:val="lowerLetter"/>
      <w:lvlText w:val="%5."/>
      <w:lvlJc w:val="left"/>
      <w:pPr>
        <w:ind w:left="5301" w:hanging="360"/>
      </w:pPr>
    </w:lvl>
    <w:lvl w:ilvl="5" w:tplc="FFFFFFFF" w:tentative="1">
      <w:start w:val="1"/>
      <w:numFmt w:val="lowerRoman"/>
      <w:lvlText w:val="%6."/>
      <w:lvlJc w:val="right"/>
      <w:pPr>
        <w:ind w:left="6021" w:hanging="180"/>
      </w:pPr>
    </w:lvl>
    <w:lvl w:ilvl="6" w:tplc="FFFFFFFF" w:tentative="1">
      <w:start w:val="1"/>
      <w:numFmt w:val="decimal"/>
      <w:lvlText w:val="%7."/>
      <w:lvlJc w:val="left"/>
      <w:pPr>
        <w:ind w:left="6741" w:hanging="360"/>
      </w:pPr>
    </w:lvl>
    <w:lvl w:ilvl="7" w:tplc="FFFFFFFF" w:tentative="1">
      <w:start w:val="1"/>
      <w:numFmt w:val="lowerLetter"/>
      <w:lvlText w:val="%8."/>
      <w:lvlJc w:val="left"/>
      <w:pPr>
        <w:ind w:left="7461" w:hanging="360"/>
      </w:pPr>
    </w:lvl>
    <w:lvl w:ilvl="8" w:tplc="FFFFFFFF" w:tentative="1">
      <w:start w:val="1"/>
      <w:numFmt w:val="lowerRoman"/>
      <w:lvlText w:val="%9."/>
      <w:lvlJc w:val="right"/>
      <w:pPr>
        <w:ind w:left="8181" w:hanging="180"/>
      </w:pPr>
    </w:lvl>
  </w:abstractNum>
  <w:abstractNum w:abstractNumId="40" w15:restartNumberingAfterBreak="0">
    <w:nsid w:val="6A3A0281"/>
    <w:multiLevelType w:val="hybridMultilevel"/>
    <w:tmpl w:val="D878215A"/>
    <w:lvl w:ilvl="0" w:tplc="C55CD02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C6534C5"/>
    <w:multiLevelType w:val="hybridMultilevel"/>
    <w:tmpl w:val="29AC375E"/>
    <w:lvl w:ilvl="0" w:tplc="FC4EE5AE">
      <w:start w:val="1"/>
      <w:numFmt w:val="lowerRoman"/>
      <w:lvlText w:val="%1"/>
      <w:lvlJc w:val="left"/>
      <w:pPr>
        <w:ind w:left="2421" w:hanging="360"/>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1" w:tplc="04090019" w:tentative="1">
      <w:start w:val="1"/>
      <w:numFmt w:val="lowerLetter"/>
      <w:lvlText w:val="%2."/>
      <w:lvlJc w:val="left"/>
      <w:pPr>
        <w:ind w:left="3141" w:hanging="360"/>
      </w:pPr>
    </w:lvl>
    <w:lvl w:ilvl="2" w:tplc="0409001B" w:tentative="1">
      <w:start w:val="1"/>
      <w:numFmt w:val="lowerRoman"/>
      <w:lvlText w:val="%3."/>
      <w:lvlJc w:val="right"/>
      <w:pPr>
        <w:ind w:left="3861" w:hanging="180"/>
      </w:pPr>
    </w:lvl>
    <w:lvl w:ilvl="3" w:tplc="0409000F" w:tentative="1">
      <w:start w:val="1"/>
      <w:numFmt w:val="decimal"/>
      <w:lvlText w:val="%4."/>
      <w:lvlJc w:val="left"/>
      <w:pPr>
        <w:ind w:left="4581" w:hanging="360"/>
      </w:pPr>
    </w:lvl>
    <w:lvl w:ilvl="4" w:tplc="04090019" w:tentative="1">
      <w:start w:val="1"/>
      <w:numFmt w:val="lowerLetter"/>
      <w:lvlText w:val="%5."/>
      <w:lvlJc w:val="left"/>
      <w:pPr>
        <w:ind w:left="5301" w:hanging="360"/>
      </w:pPr>
    </w:lvl>
    <w:lvl w:ilvl="5" w:tplc="0409001B" w:tentative="1">
      <w:start w:val="1"/>
      <w:numFmt w:val="lowerRoman"/>
      <w:lvlText w:val="%6."/>
      <w:lvlJc w:val="right"/>
      <w:pPr>
        <w:ind w:left="6021" w:hanging="180"/>
      </w:pPr>
    </w:lvl>
    <w:lvl w:ilvl="6" w:tplc="0409000F" w:tentative="1">
      <w:start w:val="1"/>
      <w:numFmt w:val="decimal"/>
      <w:lvlText w:val="%7."/>
      <w:lvlJc w:val="left"/>
      <w:pPr>
        <w:ind w:left="6741" w:hanging="360"/>
      </w:pPr>
    </w:lvl>
    <w:lvl w:ilvl="7" w:tplc="04090019" w:tentative="1">
      <w:start w:val="1"/>
      <w:numFmt w:val="lowerLetter"/>
      <w:lvlText w:val="%8."/>
      <w:lvlJc w:val="left"/>
      <w:pPr>
        <w:ind w:left="7461" w:hanging="360"/>
      </w:pPr>
    </w:lvl>
    <w:lvl w:ilvl="8" w:tplc="0409001B" w:tentative="1">
      <w:start w:val="1"/>
      <w:numFmt w:val="lowerRoman"/>
      <w:lvlText w:val="%9."/>
      <w:lvlJc w:val="right"/>
      <w:pPr>
        <w:ind w:left="8181" w:hanging="180"/>
      </w:pPr>
    </w:lvl>
  </w:abstractNum>
  <w:abstractNum w:abstractNumId="42" w15:restartNumberingAfterBreak="0">
    <w:nsid w:val="6E434473"/>
    <w:multiLevelType w:val="multilevel"/>
    <w:tmpl w:val="67EC2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F8A562A"/>
    <w:multiLevelType w:val="multilevel"/>
    <w:tmpl w:val="8F460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762E207D"/>
    <w:multiLevelType w:val="hybridMultilevel"/>
    <w:tmpl w:val="EA22ABF6"/>
    <w:lvl w:ilvl="0" w:tplc="769EE79E">
      <w:start w:val="1"/>
      <w:numFmt w:val="bullet"/>
      <w:lvlText w:val="─"/>
      <w:lvlJc w:val="left"/>
      <w:pPr>
        <w:ind w:left="927" w:hanging="360"/>
      </w:pPr>
      <w:rPr>
        <w:rFonts w:ascii="Times New Roman" w:hAnsi="Times New Roman" w:hint="default"/>
        <w:sz w:val="17"/>
        <w:szCs w:val="17"/>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45" w15:restartNumberingAfterBreak="0">
    <w:nsid w:val="766E1A3B"/>
    <w:multiLevelType w:val="hybridMultilevel"/>
    <w:tmpl w:val="DE7CD862"/>
    <w:lvl w:ilvl="0" w:tplc="3DD463CA">
      <w:start w:val="1"/>
      <w:numFmt w:val="bullet"/>
      <w:lvlText w:val=""/>
      <w:lvlJc w:val="left"/>
      <w:pPr>
        <w:ind w:left="1440" w:hanging="360"/>
      </w:pPr>
      <w:rPr>
        <w:rFonts w:ascii="Symbol" w:hAnsi="Symbol" w:hint="default"/>
        <w:strike w:val="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 w15:restartNumberingAfterBreak="0">
    <w:nsid w:val="76C243BF"/>
    <w:multiLevelType w:val="hybridMultilevel"/>
    <w:tmpl w:val="4C8607FE"/>
    <w:lvl w:ilvl="0" w:tplc="9D5EA9C6">
      <w:start w:val="1"/>
      <w:numFmt w:val="lowerRoman"/>
      <w:lvlText w:val="(%1)."/>
      <w:lvlJc w:val="right"/>
      <w:pPr>
        <w:ind w:left="2421" w:hanging="360"/>
      </w:pPr>
      <w:rPr>
        <w:rFonts w:hint="default"/>
        <w:sz w:val="17"/>
        <w:szCs w:val="17"/>
      </w:rPr>
    </w:lvl>
    <w:lvl w:ilvl="1" w:tplc="FFFFFFFF" w:tentative="1">
      <w:start w:val="1"/>
      <w:numFmt w:val="lowerLetter"/>
      <w:lvlText w:val="%2."/>
      <w:lvlJc w:val="left"/>
      <w:pPr>
        <w:ind w:left="3141" w:hanging="360"/>
      </w:pPr>
    </w:lvl>
    <w:lvl w:ilvl="2" w:tplc="FFFFFFFF" w:tentative="1">
      <w:start w:val="1"/>
      <w:numFmt w:val="lowerRoman"/>
      <w:lvlText w:val="%3."/>
      <w:lvlJc w:val="right"/>
      <w:pPr>
        <w:ind w:left="3861" w:hanging="180"/>
      </w:pPr>
    </w:lvl>
    <w:lvl w:ilvl="3" w:tplc="FFFFFFFF" w:tentative="1">
      <w:start w:val="1"/>
      <w:numFmt w:val="decimal"/>
      <w:lvlText w:val="%4."/>
      <w:lvlJc w:val="left"/>
      <w:pPr>
        <w:ind w:left="4581" w:hanging="360"/>
      </w:pPr>
    </w:lvl>
    <w:lvl w:ilvl="4" w:tplc="FFFFFFFF" w:tentative="1">
      <w:start w:val="1"/>
      <w:numFmt w:val="lowerLetter"/>
      <w:lvlText w:val="%5."/>
      <w:lvlJc w:val="left"/>
      <w:pPr>
        <w:ind w:left="5301" w:hanging="360"/>
      </w:pPr>
    </w:lvl>
    <w:lvl w:ilvl="5" w:tplc="FFFFFFFF" w:tentative="1">
      <w:start w:val="1"/>
      <w:numFmt w:val="lowerRoman"/>
      <w:lvlText w:val="%6."/>
      <w:lvlJc w:val="right"/>
      <w:pPr>
        <w:ind w:left="6021" w:hanging="180"/>
      </w:pPr>
    </w:lvl>
    <w:lvl w:ilvl="6" w:tplc="FFFFFFFF" w:tentative="1">
      <w:start w:val="1"/>
      <w:numFmt w:val="decimal"/>
      <w:lvlText w:val="%7."/>
      <w:lvlJc w:val="left"/>
      <w:pPr>
        <w:ind w:left="6741" w:hanging="360"/>
      </w:pPr>
    </w:lvl>
    <w:lvl w:ilvl="7" w:tplc="FFFFFFFF" w:tentative="1">
      <w:start w:val="1"/>
      <w:numFmt w:val="lowerLetter"/>
      <w:lvlText w:val="%8."/>
      <w:lvlJc w:val="left"/>
      <w:pPr>
        <w:ind w:left="7461" w:hanging="360"/>
      </w:pPr>
    </w:lvl>
    <w:lvl w:ilvl="8" w:tplc="FFFFFFFF" w:tentative="1">
      <w:start w:val="1"/>
      <w:numFmt w:val="lowerRoman"/>
      <w:lvlText w:val="%9."/>
      <w:lvlJc w:val="right"/>
      <w:pPr>
        <w:ind w:left="8181" w:hanging="180"/>
      </w:pPr>
    </w:lvl>
  </w:abstractNum>
  <w:abstractNum w:abstractNumId="47" w15:restartNumberingAfterBreak="0">
    <w:nsid w:val="78D008F0"/>
    <w:multiLevelType w:val="hybridMultilevel"/>
    <w:tmpl w:val="061A5790"/>
    <w:lvl w:ilvl="0" w:tplc="30323D92">
      <w:start w:val="1"/>
      <w:numFmt w:val="lowerLetter"/>
      <w:lvlText w:val="(%1)"/>
      <w:lvlJc w:val="left"/>
      <w:pPr>
        <w:ind w:left="922" w:hanging="360"/>
      </w:pPr>
      <w:rPr>
        <w:rFonts w:hint="default"/>
      </w:rPr>
    </w:lvl>
    <w:lvl w:ilvl="1" w:tplc="04090019" w:tentative="1">
      <w:start w:val="1"/>
      <w:numFmt w:val="lowerLetter"/>
      <w:lvlText w:val="%2."/>
      <w:lvlJc w:val="left"/>
      <w:pPr>
        <w:ind w:left="1642" w:hanging="360"/>
      </w:pPr>
    </w:lvl>
    <w:lvl w:ilvl="2" w:tplc="0409001B" w:tentative="1">
      <w:start w:val="1"/>
      <w:numFmt w:val="lowerRoman"/>
      <w:lvlText w:val="%3."/>
      <w:lvlJc w:val="right"/>
      <w:pPr>
        <w:ind w:left="2362" w:hanging="180"/>
      </w:pPr>
    </w:lvl>
    <w:lvl w:ilvl="3" w:tplc="0409000F" w:tentative="1">
      <w:start w:val="1"/>
      <w:numFmt w:val="decimal"/>
      <w:lvlText w:val="%4."/>
      <w:lvlJc w:val="left"/>
      <w:pPr>
        <w:ind w:left="3082" w:hanging="360"/>
      </w:pPr>
    </w:lvl>
    <w:lvl w:ilvl="4" w:tplc="04090019" w:tentative="1">
      <w:start w:val="1"/>
      <w:numFmt w:val="lowerLetter"/>
      <w:lvlText w:val="%5."/>
      <w:lvlJc w:val="left"/>
      <w:pPr>
        <w:ind w:left="3802" w:hanging="360"/>
      </w:pPr>
    </w:lvl>
    <w:lvl w:ilvl="5" w:tplc="0409001B" w:tentative="1">
      <w:start w:val="1"/>
      <w:numFmt w:val="lowerRoman"/>
      <w:lvlText w:val="%6."/>
      <w:lvlJc w:val="right"/>
      <w:pPr>
        <w:ind w:left="4522" w:hanging="180"/>
      </w:pPr>
    </w:lvl>
    <w:lvl w:ilvl="6" w:tplc="0409000F" w:tentative="1">
      <w:start w:val="1"/>
      <w:numFmt w:val="decimal"/>
      <w:lvlText w:val="%7."/>
      <w:lvlJc w:val="left"/>
      <w:pPr>
        <w:ind w:left="5242" w:hanging="360"/>
      </w:pPr>
    </w:lvl>
    <w:lvl w:ilvl="7" w:tplc="04090019" w:tentative="1">
      <w:start w:val="1"/>
      <w:numFmt w:val="lowerLetter"/>
      <w:lvlText w:val="%8."/>
      <w:lvlJc w:val="left"/>
      <w:pPr>
        <w:ind w:left="5962" w:hanging="360"/>
      </w:pPr>
    </w:lvl>
    <w:lvl w:ilvl="8" w:tplc="0409001B" w:tentative="1">
      <w:start w:val="1"/>
      <w:numFmt w:val="lowerRoman"/>
      <w:lvlText w:val="%9."/>
      <w:lvlJc w:val="right"/>
      <w:pPr>
        <w:ind w:left="6682" w:hanging="180"/>
      </w:pPr>
    </w:lvl>
  </w:abstractNum>
  <w:abstractNum w:abstractNumId="48" w15:restartNumberingAfterBreak="0">
    <w:nsid w:val="7AFF6615"/>
    <w:multiLevelType w:val="hybridMultilevel"/>
    <w:tmpl w:val="3F68FFCC"/>
    <w:lvl w:ilvl="0" w:tplc="04090001">
      <w:start w:val="1"/>
      <w:numFmt w:val="bullet"/>
      <w:lvlText w:val=""/>
      <w:lvlJc w:val="left"/>
      <w:pPr>
        <w:ind w:left="2421" w:hanging="360"/>
      </w:pPr>
      <w:rPr>
        <w:rFonts w:ascii="Symbol" w:hAnsi="Symbol" w:hint="default"/>
        <w:sz w:val="17"/>
        <w:szCs w:val="17"/>
      </w:rPr>
    </w:lvl>
    <w:lvl w:ilvl="1" w:tplc="FFFFFFFF" w:tentative="1">
      <w:start w:val="1"/>
      <w:numFmt w:val="lowerLetter"/>
      <w:lvlText w:val="%2."/>
      <w:lvlJc w:val="left"/>
      <w:pPr>
        <w:ind w:left="3141" w:hanging="360"/>
      </w:pPr>
    </w:lvl>
    <w:lvl w:ilvl="2" w:tplc="FFFFFFFF" w:tentative="1">
      <w:start w:val="1"/>
      <w:numFmt w:val="lowerRoman"/>
      <w:lvlText w:val="%3."/>
      <w:lvlJc w:val="right"/>
      <w:pPr>
        <w:ind w:left="3861" w:hanging="180"/>
      </w:pPr>
    </w:lvl>
    <w:lvl w:ilvl="3" w:tplc="FFFFFFFF" w:tentative="1">
      <w:start w:val="1"/>
      <w:numFmt w:val="decimal"/>
      <w:lvlText w:val="%4."/>
      <w:lvlJc w:val="left"/>
      <w:pPr>
        <w:ind w:left="4581" w:hanging="360"/>
      </w:pPr>
    </w:lvl>
    <w:lvl w:ilvl="4" w:tplc="FFFFFFFF" w:tentative="1">
      <w:start w:val="1"/>
      <w:numFmt w:val="lowerLetter"/>
      <w:lvlText w:val="%5."/>
      <w:lvlJc w:val="left"/>
      <w:pPr>
        <w:ind w:left="5301" w:hanging="360"/>
      </w:pPr>
    </w:lvl>
    <w:lvl w:ilvl="5" w:tplc="FFFFFFFF" w:tentative="1">
      <w:start w:val="1"/>
      <w:numFmt w:val="lowerRoman"/>
      <w:lvlText w:val="%6."/>
      <w:lvlJc w:val="right"/>
      <w:pPr>
        <w:ind w:left="6021" w:hanging="180"/>
      </w:pPr>
    </w:lvl>
    <w:lvl w:ilvl="6" w:tplc="FFFFFFFF" w:tentative="1">
      <w:start w:val="1"/>
      <w:numFmt w:val="decimal"/>
      <w:lvlText w:val="%7."/>
      <w:lvlJc w:val="left"/>
      <w:pPr>
        <w:ind w:left="6741" w:hanging="360"/>
      </w:pPr>
    </w:lvl>
    <w:lvl w:ilvl="7" w:tplc="FFFFFFFF" w:tentative="1">
      <w:start w:val="1"/>
      <w:numFmt w:val="lowerLetter"/>
      <w:lvlText w:val="%8."/>
      <w:lvlJc w:val="left"/>
      <w:pPr>
        <w:ind w:left="7461" w:hanging="360"/>
      </w:pPr>
    </w:lvl>
    <w:lvl w:ilvl="8" w:tplc="FFFFFFFF" w:tentative="1">
      <w:start w:val="1"/>
      <w:numFmt w:val="lowerRoman"/>
      <w:lvlText w:val="%9."/>
      <w:lvlJc w:val="right"/>
      <w:pPr>
        <w:ind w:left="8181" w:hanging="180"/>
      </w:pPr>
    </w:lvl>
  </w:abstractNum>
  <w:abstractNum w:abstractNumId="49" w15:restartNumberingAfterBreak="0">
    <w:nsid w:val="7CC140F3"/>
    <w:multiLevelType w:val="hybridMultilevel"/>
    <w:tmpl w:val="31669712"/>
    <w:lvl w:ilvl="0" w:tplc="04090017">
      <w:start w:val="1"/>
      <w:numFmt w:val="lowerLetter"/>
      <w:lvlText w:val="%1)"/>
      <w:lvlJc w:val="left"/>
      <w:pPr>
        <w:ind w:left="922" w:hanging="360"/>
      </w:pPr>
      <w:rPr>
        <w:rFonts w:hint="default"/>
      </w:rPr>
    </w:lvl>
    <w:lvl w:ilvl="1" w:tplc="FFFFFFFF" w:tentative="1">
      <w:start w:val="1"/>
      <w:numFmt w:val="lowerLetter"/>
      <w:lvlText w:val="%2."/>
      <w:lvlJc w:val="left"/>
      <w:pPr>
        <w:ind w:left="1642" w:hanging="360"/>
      </w:pPr>
    </w:lvl>
    <w:lvl w:ilvl="2" w:tplc="FFFFFFFF" w:tentative="1">
      <w:start w:val="1"/>
      <w:numFmt w:val="lowerRoman"/>
      <w:lvlText w:val="%3."/>
      <w:lvlJc w:val="right"/>
      <w:pPr>
        <w:ind w:left="2362" w:hanging="180"/>
      </w:pPr>
    </w:lvl>
    <w:lvl w:ilvl="3" w:tplc="FFFFFFFF" w:tentative="1">
      <w:start w:val="1"/>
      <w:numFmt w:val="decimal"/>
      <w:lvlText w:val="%4."/>
      <w:lvlJc w:val="left"/>
      <w:pPr>
        <w:ind w:left="3082" w:hanging="360"/>
      </w:pPr>
    </w:lvl>
    <w:lvl w:ilvl="4" w:tplc="FFFFFFFF" w:tentative="1">
      <w:start w:val="1"/>
      <w:numFmt w:val="lowerLetter"/>
      <w:lvlText w:val="%5."/>
      <w:lvlJc w:val="left"/>
      <w:pPr>
        <w:ind w:left="3802" w:hanging="360"/>
      </w:pPr>
    </w:lvl>
    <w:lvl w:ilvl="5" w:tplc="FFFFFFFF" w:tentative="1">
      <w:start w:val="1"/>
      <w:numFmt w:val="lowerRoman"/>
      <w:lvlText w:val="%6."/>
      <w:lvlJc w:val="right"/>
      <w:pPr>
        <w:ind w:left="4522" w:hanging="180"/>
      </w:pPr>
    </w:lvl>
    <w:lvl w:ilvl="6" w:tplc="FFFFFFFF" w:tentative="1">
      <w:start w:val="1"/>
      <w:numFmt w:val="decimal"/>
      <w:lvlText w:val="%7."/>
      <w:lvlJc w:val="left"/>
      <w:pPr>
        <w:ind w:left="5242" w:hanging="360"/>
      </w:pPr>
    </w:lvl>
    <w:lvl w:ilvl="7" w:tplc="FFFFFFFF" w:tentative="1">
      <w:start w:val="1"/>
      <w:numFmt w:val="lowerLetter"/>
      <w:lvlText w:val="%8."/>
      <w:lvlJc w:val="left"/>
      <w:pPr>
        <w:ind w:left="5962" w:hanging="360"/>
      </w:pPr>
    </w:lvl>
    <w:lvl w:ilvl="8" w:tplc="FFFFFFFF" w:tentative="1">
      <w:start w:val="1"/>
      <w:numFmt w:val="lowerRoman"/>
      <w:lvlText w:val="%9."/>
      <w:lvlJc w:val="right"/>
      <w:pPr>
        <w:ind w:left="6682" w:hanging="180"/>
      </w:pPr>
    </w:lvl>
  </w:abstractNum>
  <w:num w:numId="1" w16cid:durableId="2096853653">
    <w:abstractNumId w:val="12"/>
  </w:num>
  <w:num w:numId="2" w16cid:durableId="370157493">
    <w:abstractNumId w:val="32"/>
  </w:num>
  <w:num w:numId="3" w16cid:durableId="1973439397">
    <w:abstractNumId w:val="20"/>
  </w:num>
  <w:num w:numId="4" w16cid:durableId="1123034720">
    <w:abstractNumId w:val="40"/>
  </w:num>
  <w:num w:numId="5" w16cid:durableId="786772322">
    <w:abstractNumId w:val="31"/>
  </w:num>
  <w:num w:numId="6" w16cid:durableId="1967543221">
    <w:abstractNumId w:val="7"/>
  </w:num>
  <w:num w:numId="7" w16cid:durableId="1065185787">
    <w:abstractNumId w:val="15"/>
  </w:num>
  <w:num w:numId="8" w16cid:durableId="353263413">
    <w:abstractNumId w:val="42"/>
  </w:num>
  <w:num w:numId="9" w16cid:durableId="1780680214">
    <w:abstractNumId w:val="17"/>
  </w:num>
  <w:num w:numId="10" w16cid:durableId="1348629995">
    <w:abstractNumId w:val="5"/>
  </w:num>
  <w:num w:numId="11" w16cid:durableId="228856289">
    <w:abstractNumId w:val="43"/>
  </w:num>
  <w:num w:numId="12" w16cid:durableId="120878573">
    <w:abstractNumId w:val="6"/>
  </w:num>
  <w:num w:numId="13" w16cid:durableId="1539774533">
    <w:abstractNumId w:val="33"/>
  </w:num>
  <w:num w:numId="14" w16cid:durableId="2143495475">
    <w:abstractNumId w:val="35"/>
  </w:num>
  <w:num w:numId="15" w16cid:durableId="772017690">
    <w:abstractNumId w:val="46"/>
  </w:num>
  <w:num w:numId="16" w16cid:durableId="1046224612">
    <w:abstractNumId w:val="14"/>
  </w:num>
  <w:num w:numId="17" w16cid:durableId="721096635">
    <w:abstractNumId w:val="2"/>
  </w:num>
  <w:num w:numId="18" w16cid:durableId="2086145227">
    <w:abstractNumId w:val="1"/>
  </w:num>
  <w:num w:numId="19" w16cid:durableId="1629436533">
    <w:abstractNumId w:val="29"/>
  </w:num>
  <w:num w:numId="20" w16cid:durableId="389959895">
    <w:abstractNumId w:val="21"/>
  </w:num>
  <w:num w:numId="21" w16cid:durableId="10231850">
    <w:abstractNumId w:val="24"/>
  </w:num>
  <w:num w:numId="22" w16cid:durableId="32929679">
    <w:abstractNumId w:val="11"/>
  </w:num>
  <w:num w:numId="23" w16cid:durableId="986593661">
    <w:abstractNumId w:val="13"/>
  </w:num>
  <w:num w:numId="24" w16cid:durableId="1852529010">
    <w:abstractNumId w:val="25"/>
  </w:num>
  <w:num w:numId="25" w16cid:durableId="2070956916">
    <w:abstractNumId w:val="36"/>
  </w:num>
  <w:num w:numId="26" w16cid:durableId="2013677137">
    <w:abstractNumId w:val="28"/>
  </w:num>
  <w:num w:numId="27" w16cid:durableId="308363874">
    <w:abstractNumId w:val="44"/>
  </w:num>
  <w:num w:numId="28" w16cid:durableId="248202397">
    <w:abstractNumId w:val="41"/>
  </w:num>
  <w:num w:numId="29" w16cid:durableId="1785686221">
    <w:abstractNumId w:val="30"/>
  </w:num>
  <w:num w:numId="30" w16cid:durableId="1949777719">
    <w:abstractNumId w:val="38"/>
  </w:num>
  <w:num w:numId="31" w16cid:durableId="1228145151">
    <w:abstractNumId w:val="34"/>
  </w:num>
  <w:num w:numId="32" w16cid:durableId="1961183680">
    <w:abstractNumId w:val="10"/>
  </w:num>
  <w:num w:numId="33" w16cid:durableId="1599026981">
    <w:abstractNumId w:val="26"/>
  </w:num>
  <w:num w:numId="34" w16cid:durableId="382486864">
    <w:abstractNumId w:val="27"/>
  </w:num>
  <w:num w:numId="35" w16cid:durableId="924916472">
    <w:abstractNumId w:val="39"/>
  </w:num>
  <w:num w:numId="36" w16cid:durableId="2133285847">
    <w:abstractNumId w:val="48"/>
  </w:num>
  <w:num w:numId="37" w16cid:durableId="877160993">
    <w:abstractNumId w:val="4"/>
  </w:num>
  <w:num w:numId="38" w16cid:durableId="1476678324">
    <w:abstractNumId w:val="3"/>
  </w:num>
  <w:num w:numId="39" w16cid:durableId="139738519">
    <w:abstractNumId w:val="8"/>
  </w:num>
  <w:num w:numId="40" w16cid:durableId="181818574">
    <w:abstractNumId w:val="22"/>
  </w:num>
  <w:num w:numId="41" w16cid:durableId="1605532933">
    <w:abstractNumId w:val="45"/>
  </w:num>
  <w:num w:numId="42" w16cid:durableId="826088787">
    <w:abstractNumId w:val="19"/>
  </w:num>
  <w:num w:numId="43" w16cid:durableId="341712075">
    <w:abstractNumId w:val="23"/>
  </w:num>
  <w:num w:numId="44" w16cid:durableId="1742675497">
    <w:abstractNumId w:val="16"/>
  </w:num>
  <w:num w:numId="45" w16cid:durableId="1368335556">
    <w:abstractNumId w:val="18"/>
  </w:num>
  <w:num w:numId="46" w16cid:durableId="1827434116">
    <w:abstractNumId w:val="9"/>
  </w:num>
  <w:num w:numId="47" w16cid:durableId="1500073757">
    <w:abstractNumId w:val="0"/>
  </w:num>
  <w:num w:numId="48" w16cid:durableId="2085761954">
    <w:abstractNumId w:val="47"/>
  </w:num>
  <w:num w:numId="49" w16cid:durableId="854031295">
    <w:abstractNumId w:val="37"/>
  </w:num>
  <w:num w:numId="50" w16cid:durableId="1564170519">
    <w:abstractNumId w:val="4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2D84"/>
    <w:rsid w:val="000002F4"/>
    <w:rsid w:val="000012D5"/>
    <w:rsid w:val="00003925"/>
    <w:rsid w:val="00004592"/>
    <w:rsid w:val="00004AB7"/>
    <w:rsid w:val="00005F8D"/>
    <w:rsid w:val="0000645D"/>
    <w:rsid w:val="00006A29"/>
    <w:rsid w:val="0001118D"/>
    <w:rsid w:val="00011D6D"/>
    <w:rsid w:val="0001309B"/>
    <w:rsid w:val="00013583"/>
    <w:rsid w:val="00015641"/>
    <w:rsid w:val="00015852"/>
    <w:rsid w:val="00021448"/>
    <w:rsid w:val="00023BA5"/>
    <w:rsid w:val="00025B8F"/>
    <w:rsid w:val="000276D6"/>
    <w:rsid w:val="00030A90"/>
    <w:rsid w:val="00030C38"/>
    <w:rsid w:val="00033A6D"/>
    <w:rsid w:val="00033ED9"/>
    <w:rsid w:val="00034DBD"/>
    <w:rsid w:val="0003550C"/>
    <w:rsid w:val="000365EF"/>
    <w:rsid w:val="00036881"/>
    <w:rsid w:val="00036FB4"/>
    <w:rsid w:val="00037625"/>
    <w:rsid w:val="000377ED"/>
    <w:rsid w:val="00037C51"/>
    <w:rsid w:val="000403CA"/>
    <w:rsid w:val="000406B9"/>
    <w:rsid w:val="0004380A"/>
    <w:rsid w:val="000455EB"/>
    <w:rsid w:val="00045737"/>
    <w:rsid w:val="00045BBA"/>
    <w:rsid w:val="00046D46"/>
    <w:rsid w:val="00047C3A"/>
    <w:rsid w:val="0005068D"/>
    <w:rsid w:val="00054E00"/>
    <w:rsid w:val="000610EC"/>
    <w:rsid w:val="000621F1"/>
    <w:rsid w:val="00062C29"/>
    <w:rsid w:val="00063AD0"/>
    <w:rsid w:val="00063B06"/>
    <w:rsid w:val="00064E87"/>
    <w:rsid w:val="000652C7"/>
    <w:rsid w:val="000655ED"/>
    <w:rsid w:val="00067C39"/>
    <w:rsid w:val="00067E8C"/>
    <w:rsid w:val="0007012C"/>
    <w:rsid w:val="00072A84"/>
    <w:rsid w:val="00073D46"/>
    <w:rsid w:val="00075084"/>
    <w:rsid w:val="00080CC7"/>
    <w:rsid w:val="00080F51"/>
    <w:rsid w:val="00083091"/>
    <w:rsid w:val="0008394C"/>
    <w:rsid w:val="00085FCC"/>
    <w:rsid w:val="000861C1"/>
    <w:rsid w:val="00086C38"/>
    <w:rsid w:val="00086F55"/>
    <w:rsid w:val="00087AE6"/>
    <w:rsid w:val="000902AF"/>
    <w:rsid w:val="000906E9"/>
    <w:rsid w:val="00090789"/>
    <w:rsid w:val="00091482"/>
    <w:rsid w:val="0009161B"/>
    <w:rsid w:val="00093110"/>
    <w:rsid w:val="000931AE"/>
    <w:rsid w:val="00095333"/>
    <w:rsid w:val="0009630B"/>
    <w:rsid w:val="000974DE"/>
    <w:rsid w:val="000A1EBF"/>
    <w:rsid w:val="000A2B8D"/>
    <w:rsid w:val="000A3417"/>
    <w:rsid w:val="000A3A83"/>
    <w:rsid w:val="000A403B"/>
    <w:rsid w:val="000A574D"/>
    <w:rsid w:val="000B00B5"/>
    <w:rsid w:val="000B457C"/>
    <w:rsid w:val="000B4BCE"/>
    <w:rsid w:val="000B4E5B"/>
    <w:rsid w:val="000B7954"/>
    <w:rsid w:val="000C04B2"/>
    <w:rsid w:val="000C0C47"/>
    <w:rsid w:val="000C1C5A"/>
    <w:rsid w:val="000C2290"/>
    <w:rsid w:val="000C284D"/>
    <w:rsid w:val="000C2DAB"/>
    <w:rsid w:val="000C4005"/>
    <w:rsid w:val="000C52F7"/>
    <w:rsid w:val="000C53C7"/>
    <w:rsid w:val="000D0028"/>
    <w:rsid w:val="000D0FD6"/>
    <w:rsid w:val="000D2208"/>
    <w:rsid w:val="000D31D9"/>
    <w:rsid w:val="000D4016"/>
    <w:rsid w:val="000D7F7A"/>
    <w:rsid w:val="000E1CBF"/>
    <w:rsid w:val="000E1DE0"/>
    <w:rsid w:val="000E2600"/>
    <w:rsid w:val="000E482A"/>
    <w:rsid w:val="000E5FE4"/>
    <w:rsid w:val="000E6F2F"/>
    <w:rsid w:val="000E7060"/>
    <w:rsid w:val="000E799C"/>
    <w:rsid w:val="000E7AFE"/>
    <w:rsid w:val="000E7B49"/>
    <w:rsid w:val="000E7BD3"/>
    <w:rsid w:val="000F15C8"/>
    <w:rsid w:val="000F1BD5"/>
    <w:rsid w:val="000F395D"/>
    <w:rsid w:val="000F4C1D"/>
    <w:rsid w:val="000F4F5C"/>
    <w:rsid w:val="000F5759"/>
    <w:rsid w:val="000F5875"/>
    <w:rsid w:val="000F6518"/>
    <w:rsid w:val="000F6735"/>
    <w:rsid w:val="000F74D2"/>
    <w:rsid w:val="001004B7"/>
    <w:rsid w:val="00101A91"/>
    <w:rsid w:val="001065BC"/>
    <w:rsid w:val="00106D82"/>
    <w:rsid w:val="001076F9"/>
    <w:rsid w:val="001106BF"/>
    <w:rsid w:val="00110C2F"/>
    <w:rsid w:val="00111ED7"/>
    <w:rsid w:val="0011249C"/>
    <w:rsid w:val="0011258C"/>
    <w:rsid w:val="0011267A"/>
    <w:rsid w:val="00116002"/>
    <w:rsid w:val="001162F1"/>
    <w:rsid w:val="00116E72"/>
    <w:rsid w:val="00117D93"/>
    <w:rsid w:val="00120B86"/>
    <w:rsid w:val="001214C8"/>
    <w:rsid w:val="00121983"/>
    <w:rsid w:val="00121BBF"/>
    <w:rsid w:val="00123658"/>
    <w:rsid w:val="00124117"/>
    <w:rsid w:val="00124C72"/>
    <w:rsid w:val="00125149"/>
    <w:rsid w:val="00125258"/>
    <w:rsid w:val="001260ED"/>
    <w:rsid w:val="00126687"/>
    <w:rsid w:val="00130479"/>
    <w:rsid w:val="0013106C"/>
    <w:rsid w:val="00131381"/>
    <w:rsid w:val="00131800"/>
    <w:rsid w:val="00131E9C"/>
    <w:rsid w:val="00131FDD"/>
    <w:rsid w:val="00132C7F"/>
    <w:rsid w:val="00132D71"/>
    <w:rsid w:val="0013367E"/>
    <w:rsid w:val="00133CE8"/>
    <w:rsid w:val="00135322"/>
    <w:rsid w:val="001360A6"/>
    <w:rsid w:val="00140381"/>
    <w:rsid w:val="0014198F"/>
    <w:rsid w:val="00141F4A"/>
    <w:rsid w:val="00142989"/>
    <w:rsid w:val="00142A8C"/>
    <w:rsid w:val="00143BBB"/>
    <w:rsid w:val="001454ED"/>
    <w:rsid w:val="0014589A"/>
    <w:rsid w:val="00146738"/>
    <w:rsid w:val="001474A8"/>
    <w:rsid w:val="0015053F"/>
    <w:rsid w:val="001513C0"/>
    <w:rsid w:val="00152374"/>
    <w:rsid w:val="00152EE3"/>
    <w:rsid w:val="00153501"/>
    <w:rsid w:val="00156494"/>
    <w:rsid w:val="00157077"/>
    <w:rsid w:val="0016000E"/>
    <w:rsid w:val="0016009D"/>
    <w:rsid w:val="00161D7F"/>
    <w:rsid w:val="00162A49"/>
    <w:rsid w:val="00162A5E"/>
    <w:rsid w:val="00164360"/>
    <w:rsid w:val="00164F20"/>
    <w:rsid w:val="00165B92"/>
    <w:rsid w:val="00166472"/>
    <w:rsid w:val="0016649E"/>
    <w:rsid w:val="001664B5"/>
    <w:rsid w:val="00170C99"/>
    <w:rsid w:val="001712ED"/>
    <w:rsid w:val="00171A26"/>
    <w:rsid w:val="00171D31"/>
    <w:rsid w:val="00171E0C"/>
    <w:rsid w:val="001720D8"/>
    <w:rsid w:val="00172851"/>
    <w:rsid w:val="0017289F"/>
    <w:rsid w:val="00173B81"/>
    <w:rsid w:val="00176D53"/>
    <w:rsid w:val="001776B7"/>
    <w:rsid w:val="001808C9"/>
    <w:rsid w:val="001813BC"/>
    <w:rsid w:val="001824BE"/>
    <w:rsid w:val="00182C91"/>
    <w:rsid w:val="001842C6"/>
    <w:rsid w:val="00186849"/>
    <w:rsid w:val="0019113B"/>
    <w:rsid w:val="00191D1F"/>
    <w:rsid w:val="001943CE"/>
    <w:rsid w:val="001978F0"/>
    <w:rsid w:val="001A049C"/>
    <w:rsid w:val="001A187B"/>
    <w:rsid w:val="001A23D3"/>
    <w:rsid w:val="001A3EFB"/>
    <w:rsid w:val="001A4B6C"/>
    <w:rsid w:val="001A6CF4"/>
    <w:rsid w:val="001B0279"/>
    <w:rsid w:val="001B1264"/>
    <w:rsid w:val="001B4987"/>
    <w:rsid w:val="001B6D4A"/>
    <w:rsid w:val="001B7716"/>
    <w:rsid w:val="001C1B8F"/>
    <w:rsid w:val="001C2656"/>
    <w:rsid w:val="001C27BD"/>
    <w:rsid w:val="001C373A"/>
    <w:rsid w:val="001C6158"/>
    <w:rsid w:val="001C6280"/>
    <w:rsid w:val="001C702C"/>
    <w:rsid w:val="001C705D"/>
    <w:rsid w:val="001C75C8"/>
    <w:rsid w:val="001C78DF"/>
    <w:rsid w:val="001C7BA1"/>
    <w:rsid w:val="001C7C63"/>
    <w:rsid w:val="001D0C2E"/>
    <w:rsid w:val="001D511F"/>
    <w:rsid w:val="001D7701"/>
    <w:rsid w:val="001E012F"/>
    <w:rsid w:val="001E0EE2"/>
    <w:rsid w:val="001E1212"/>
    <w:rsid w:val="001E1FA1"/>
    <w:rsid w:val="001E7FD1"/>
    <w:rsid w:val="001F06FB"/>
    <w:rsid w:val="001F0F2D"/>
    <w:rsid w:val="001F397B"/>
    <w:rsid w:val="001F42FE"/>
    <w:rsid w:val="001F5220"/>
    <w:rsid w:val="00200259"/>
    <w:rsid w:val="00201AE3"/>
    <w:rsid w:val="00203146"/>
    <w:rsid w:val="00203708"/>
    <w:rsid w:val="0020569A"/>
    <w:rsid w:val="00206152"/>
    <w:rsid w:val="002076CD"/>
    <w:rsid w:val="002102BC"/>
    <w:rsid w:val="00210857"/>
    <w:rsid w:val="00211D3B"/>
    <w:rsid w:val="00213896"/>
    <w:rsid w:val="002139E3"/>
    <w:rsid w:val="002149E3"/>
    <w:rsid w:val="00214F85"/>
    <w:rsid w:val="002151F1"/>
    <w:rsid w:val="002162CF"/>
    <w:rsid w:val="00216745"/>
    <w:rsid w:val="00216C7B"/>
    <w:rsid w:val="0021781D"/>
    <w:rsid w:val="00223D35"/>
    <w:rsid w:val="00223DD5"/>
    <w:rsid w:val="0022400C"/>
    <w:rsid w:val="00226C02"/>
    <w:rsid w:val="002314BA"/>
    <w:rsid w:val="0023155E"/>
    <w:rsid w:val="002317A3"/>
    <w:rsid w:val="00232FA3"/>
    <w:rsid w:val="00233AF2"/>
    <w:rsid w:val="00235D79"/>
    <w:rsid w:val="0023677D"/>
    <w:rsid w:val="0023791E"/>
    <w:rsid w:val="00237F5E"/>
    <w:rsid w:val="00240C95"/>
    <w:rsid w:val="00240DB2"/>
    <w:rsid w:val="00241727"/>
    <w:rsid w:val="00244922"/>
    <w:rsid w:val="00244FF6"/>
    <w:rsid w:val="002453B9"/>
    <w:rsid w:val="0024548F"/>
    <w:rsid w:val="00250C47"/>
    <w:rsid w:val="0025159C"/>
    <w:rsid w:val="002525CC"/>
    <w:rsid w:val="00253895"/>
    <w:rsid w:val="00254772"/>
    <w:rsid w:val="00255799"/>
    <w:rsid w:val="0025640F"/>
    <w:rsid w:val="00256B6C"/>
    <w:rsid w:val="002578EE"/>
    <w:rsid w:val="00260A2F"/>
    <w:rsid w:val="00262525"/>
    <w:rsid w:val="00263349"/>
    <w:rsid w:val="00266379"/>
    <w:rsid w:val="0027034E"/>
    <w:rsid w:val="00271079"/>
    <w:rsid w:val="002710F2"/>
    <w:rsid w:val="002716FF"/>
    <w:rsid w:val="00272416"/>
    <w:rsid w:val="00273601"/>
    <w:rsid w:val="00273843"/>
    <w:rsid w:val="00274A6C"/>
    <w:rsid w:val="00275074"/>
    <w:rsid w:val="00276169"/>
    <w:rsid w:val="002778B5"/>
    <w:rsid w:val="0028231E"/>
    <w:rsid w:val="00282490"/>
    <w:rsid w:val="00282EA3"/>
    <w:rsid w:val="00284689"/>
    <w:rsid w:val="00285D7B"/>
    <w:rsid w:val="00286A8F"/>
    <w:rsid w:val="002872D4"/>
    <w:rsid w:val="00290B07"/>
    <w:rsid w:val="00290D08"/>
    <w:rsid w:val="002914C5"/>
    <w:rsid w:val="00293F24"/>
    <w:rsid w:val="00295A1E"/>
    <w:rsid w:val="00296C9A"/>
    <w:rsid w:val="0029712B"/>
    <w:rsid w:val="002977E4"/>
    <w:rsid w:val="00297BAC"/>
    <w:rsid w:val="002A0B23"/>
    <w:rsid w:val="002A46BB"/>
    <w:rsid w:val="002A6DFD"/>
    <w:rsid w:val="002A75AB"/>
    <w:rsid w:val="002B0712"/>
    <w:rsid w:val="002B07F2"/>
    <w:rsid w:val="002B0902"/>
    <w:rsid w:val="002B1FD0"/>
    <w:rsid w:val="002B42F8"/>
    <w:rsid w:val="002B5ED8"/>
    <w:rsid w:val="002B687F"/>
    <w:rsid w:val="002C5CFF"/>
    <w:rsid w:val="002C6603"/>
    <w:rsid w:val="002C6E8A"/>
    <w:rsid w:val="002D20B5"/>
    <w:rsid w:val="002D4CEE"/>
    <w:rsid w:val="002D5567"/>
    <w:rsid w:val="002D63E3"/>
    <w:rsid w:val="002D6AB1"/>
    <w:rsid w:val="002D6D19"/>
    <w:rsid w:val="002D70FF"/>
    <w:rsid w:val="002E1354"/>
    <w:rsid w:val="002E404B"/>
    <w:rsid w:val="002E5D54"/>
    <w:rsid w:val="002E5E1D"/>
    <w:rsid w:val="002E7385"/>
    <w:rsid w:val="002E781A"/>
    <w:rsid w:val="002F1E9E"/>
    <w:rsid w:val="002F2799"/>
    <w:rsid w:val="002F3DC5"/>
    <w:rsid w:val="002F41CD"/>
    <w:rsid w:val="002F523C"/>
    <w:rsid w:val="002F6E49"/>
    <w:rsid w:val="002F72DD"/>
    <w:rsid w:val="002F7503"/>
    <w:rsid w:val="002F786B"/>
    <w:rsid w:val="002F7CA1"/>
    <w:rsid w:val="00300E23"/>
    <w:rsid w:val="00301067"/>
    <w:rsid w:val="00302C3F"/>
    <w:rsid w:val="00305B77"/>
    <w:rsid w:val="003077B1"/>
    <w:rsid w:val="003077DD"/>
    <w:rsid w:val="00307A3D"/>
    <w:rsid w:val="00307AD2"/>
    <w:rsid w:val="00307B45"/>
    <w:rsid w:val="00310A54"/>
    <w:rsid w:val="00310BAD"/>
    <w:rsid w:val="00313488"/>
    <w:rsid w:val="00314DF0"/>
    <w:rsid w:val="0031519B"/>
    <w:rsid w:val="00322035"/>
    <w:rsid w:val="003220C3"/>
    <w:rsid w:val="003239C5"/>
    <w:rsid w:val="003246E9"/>
    <w:rsid w:val="0032587B"/>
    <w:rsid w:val="0032690E"/>
    <w:rsid w:val="00327CAA"/>
    <w:rsid w:val="00331CDE"/>
    <w:rsid w:val="00332633"/>
    <w:rsid w:val="00332E61"/>
    <w:rsid w:val="00333296"/>
    <w:rsid w:val="003334C6"/>
    <w:rsid w:val="00333721"/>
    <w:rsid w:val="003337EF"/>
    <w:rsid w:val="00333B29"/>
    <w:rsid w:val="00334CFC"/>
    <w:rsid w:val="00335359"/>
    <w:rsid w:val="00335B5F"/>
    <w:rsid w:val="00336DF4"/>
    <w:rsid w:val="00336FB0"/>
    <w:rsid w:val="00337D6E"/>
    <w:rsid w:val="003416FE"/>
    <w:rsid w:val="0034544D"/>
    <w:rsid w:val="00345EE8"/>
    <w:rsid w:val="00346080"/>
    <w:rsid w:val="00346187"/>
    <w:rsid w:val="003462B0"/>
    <w:rsid w:val="0034721F"/>
    <w:rsid w:val="00347E9D"/>
    <w:rsid w:val="0035149D"/>
    <w:rsid w:val="003529B1"/>
    <w:rsid w:val="0035462B"/>
    <w:rsid w:val="00356362"/>
    <w:rsid w:val="00356481"/>
    <w:rsid w:val="003568B7"/>
    <w:rsid w:val="00360C16"/>
    <w:rsid w:val="00360D58"/>
    <w:rsid w:val="00361865"/>
    <w:rsid w:val="00362FCF"/>
    <w:rsid w:val="00363B9C"/>
    <w:rsid w:val="00365124"/>
    <w:rsid w:val="00365AF3"/>
    <w:rsid w:val="00365E2F"/>
    <w:rsid w:val="003670FE"/>
    <w:rsid w:val="00367218"/>
    <w:rsid w:val="00367C03"/>
    <w:rsid w:val="00370854"/>
    <w:rsid w:val="003712B9"/>
    <w:rsid w:val="0037185B"/>
    <w:rsid w:val="00372B87"/>
    <w:rsid w:val="003737F4"/>
    <w:rsid w:val="0037454F"/>
    <w:rsid w:val="00374583"/>
    <w:rsid w:val="0037469B"/>
    <w:rsid w:val="00374A2F"/>
    <w:rsid w:val="003761CF"/>
    <w:rsid w:val="00376F52"/>
    <w:rsid w:val="00377BD3"/>
    <w:rsid w:val="00377FAB"/>
    <w:rsid w:val="00383DBD"/>
    <w:rsid w:val="00384279"/>
    <w:rsid w:val="003878FF"/>
    <w:rsid w:val="00387A35"/>
    <w:rsid w:val="00390182"/>
    <w:rsid w:val="0039043E"/>
    <w:rsid w:val="00391656"/>
    <w:rsid w:val="00391F85"/>
    <w:rsid w:val="003942AC"/>
    <w:rsid w:val="00395303"/>
    <w:rsid w:val="00397100"/>
    <w:rsid w:val="00397D35"/>
    <w:rsid w:val="003A1045"/>
    <w:rsid w:val="003A20D3"/>
    <w:rsid w:val="003A3A9D"/>
    <w:rsid w:val="003A3C4F"/>
    <w:rsid w:val="003A53E8"/>
    <w:rsid w:val="003A55D3"/>
    <w:rsid w:val="003A5B7B"/>
    <w:rsid w:val="003A5E61"/>
    <w:rsid w:val="003A7619"/>
    <w:rsid w:val="003B03BD"/>
    <w:rsid w:val="003B24CF"/>
    <w:rsid w:val="003B3214"/>
    <w:rsid w:val="003B4957"/>
    <w:rsid w:val="003B5EC1"/>
    <w:rsid w:val="003B5F52"/>
    <w:rsid w:val="003B617A"/>
    <w:rsid w:val="003B6210"/>
    <w:rsid w:val="003B723D"/>
    <w:rsid w:val="003B79F2"/>
    <w:rsid w:val="003C0D41"/>
    <w:rsid w:val="003C26EC"/>
    <w:rsid w:val="003C2C0A"/>
    <w:rsid w:val="003C3951"/>
    <w:rsid w:val="003C596E"/>
    <w:rsid w:val="003C6143"/>
    <w:rsid w:val="003C6BAC"/>
    <w:rsid w:val="003C7EAE"/>
    <w:rsid w:val="003D0B68"/>
    <w:rsid w:val="003D2802"/>
    <w:rsid w:val="003D361A"/>
    <w:rsid w:val="003D43FC"/>
    <w:rsid w:val="003D4BE2"/>
    <w:rsid w:val="003D63D3"/>
    <w:rsid w:val="003D6DFB"/>
    <w:rsid w:val="003E00DD"/>
    <w:rsid w:val="003E0F4F"/>
    <w:rsid w:val="003E250A"/>
    <w:rsid w:val="003E2748"/>
    <w:rsid w:val="003E4A95"/>
    <w:rsid w:val="003E4E9C"/>
    <w:rsid w:val="003E4FB8"/>
    <w:rsid w:val="003E67FE"/>
    <w:rsid w:val="003E7394"/>
    <w:rsid w:val="003E78AD"/>
    <w:rsid w:val="003F0173"/>
    <w:rsid w:val="003F03B2"/>
    <w:rsid w:val="003F1ECC"/>
    <w:rsid w:val="003F59BC"/>
    <w:rsid w:val="003F63BE"/>
    <w:rsid w:val="003F63FF"/>
    <w:rsid w:val="003F690D"/>
    <w:rsid w:val="003F6DF5"/>
    <w:rsid w:val="004005F4"/>
    <w:rsid w:val="0040230A"/>
    <w:rsid w:val="00403BD0"/>
    <w:rsid w:val="0040686A"/>
    <w:rsid w:val="00406A09"/>
    <w:rsid w:val="00410747"/>
    <w:rsid w:val="00410FD1"/>
    <w:rsid w:val="00412EAF"/>
    <w:rsid w:val="00413A39"/>
    <w:rsid w:val="004154BA"/>
    <w:rsid w:val="00416726"/>
    <w:rsid w:val="00421341"/>
    <w:rsid w:val="00421442"/>
    <w:rsid w:val="00423C22"/>
    <w:rsid w:val="00425113"/>
    <w:rsid w:val="00426C3A"/>
    <w:rsid w:val="0043093A"/>
    <w:rsid w:val="00430C80"/>
    <w:rsid w:val="004313BC"/>
    <w:rsid w:val="00431ABA"/>
    <w:rsid w:val="00431F8E"/>
    <w:rsid w:val="00432215"/>
    <w:rsid w:val="0043262B"/>
    <w:rsid w:val="00433054"/>
    <w:rsid w:val="0043322C"/>
    <w:rsid w:val="004336D7"/>
    <w:rsid w:val="00433DAA"/>
    <w:rsid w:val="0043528F"/>
    <w:rsid w:val="00435795"/>
    <w:rsid w:val="004362D9"/>
    <w:rsid w:val="004377A1"/>
    <w:rsid w:val="00437ABB"/>
    <w:rsid w:val="00440108"/>
    <w:rsid w:val="004403DD"/>
    <w:rsid w:val="004406E3"/>
    <w:rsid w:val="00441177"/>
    <w:rsid w:val="0044331C"/>
    <w:rsid w:val="0044401F"/>
    <w:rsid w:val="00444114"/>
    <w:rsid w:val="004451C9"/>
    <w:rsid w:val="00445DCA"/>
    <w:rsid w:val="00451876"/>
    <w:rsid w:val="00451EB9"/>
    <w:rsid w:val="00452365"/>
    <w:rsid w:val="00453A51"/>
    <w:rsid w:val="00453C97"/>
    <w:rsid w:val="00454359"/>
    <w:rsid w:val="00454C52"/>
    <w:rsid w:val="0045634A"/>
    <w:rsid w:val="004579AC"/>
    <w:rsid w:val="00457CD3"/>
    <w:rsid w:val="00461027"/>
    <w:rsid w:val="00463BEB"/>
    <w:rsid w:val="004645C9"/>
    <w:rsid w:val="00465AE5"/>
    <w:rsid w:val="004660F4"/>
    <w:rsid w:val="004668EA"/>
    <w:rsid w:val="00467B83"/>
    <w:rsid w:val="00471459"/>
    <w:rsid w:val="004738B9"/>
    <w:rsid w:val="004739B3"/>
    <w:rsid w:val="00473B6C"/>
    <w:rsid w:val="004741C1"/>
    <w:rsid w:val="0047497A"/>
    <w:rsid w:val="004757C1"/>
    <w:rsid w:val="004758AB"/>
    <w:rsid w:val="00475B23"/>
    <w:rsid w:val="004768C3"/>
    <w:rsid w:val="00477A3C"/>
    <w:rsid w:val="00477F51"/>
    <w:rsid w:val="00480D0F"/>
    <w:rsid w:val="004811F6"/>
    <w:rsid w:val="00481FE0"/>
    <w:rsid w:val="00482449"/>
    <w:rsid w:val="00484607"/>
    <w:rsid w:val="00484F23"/>
    <w:rsid w:val="0048525E"/>
    <w:rsid w:val="00486310"/>
    <w:rsid w:val="00486920"/>
    <w:rsid w:val="00490945"/>
    <w:rsid w:val="00490A45"/>
    <w:rsid w:val="00490C10"/>
    <w:rsid w:val="00491143"/>
    <w:rsid w:val="0049142E"/>
    <w:rsid w:val="004924D2"/>
    <w:rsid w:val="00493557"/>
    <w:rsid w:val="004943DD"/>
    <w:rsid w:val="0049602F"/>
    <w:rsid w:val="004964B0"/>
    <w:rsid w:val="00497C13"/>
    <w:rsid w:val="004A04D6"/>
    <w:rsid w:val="004A0ADF"/>
    <w:rsid w:val="004A0F9B"/>
    <w:rsid w:val="004A23C7"/>
    <w:rsid w:val="004A2D08"/>
    <w:rsid w:val="004A3DDD"/>
    <w:rsid w:val="004A5BDB"/>
    <w:rsid w:val="004A714F"/>
    <w:rsid w:val="004B212B"/>
    <w:rsid w:val="004B23A7"/>
    <w:rsid w:val="004B2DC2"/>
    <w:rsid w:val="004B5DD0"/>
    <w:rsid w:val="004B71BA"/>
    <w:rsid w:val="004C0F9B"/>
    <w:rsid w:val="004C2024"/>
    <w:rsid w:val="004C21AF"/>
    <w:rsid w:val="004C3E2C"/>
    <w:rsid w:val="004C4AD9"/>
    <w:rsid w:val="004C5CAA"/>
    <w:rsid w:val="004C6AC5"/>
    <w:rsid w:val="004C7848"/>
    <w:rsid w:val="004D05BF"/>
    <w:rsid w:val="004D1CD5"/>
    <w:rsid w:val="004D22A8"/>
    <w:rsid w:val="004D2398"/>
    <w:rsid w:val="004D2CA8"/>
    <w:rsid w:val="004D44BB"/>
    <w:rsid w:val="004D5F73"/>
    <w:rsid w:val="004D66C5"/>
    <w:rsid w:val="004E1681"/>
    <w:rsid w:val="004E21A2"/>
    <w:rsid w:val="004E26ED"/>
    <w:rsid w:val="004E2E1C"/>
    <w:rsid w:val="004E4CDA"/>
    <w:rsid w:val="004E5FCC"/>
    <w:rsid w:val="004E66F9"/>
    <w:rsid w:val="004E724F"/>
    <w:rsid w:val="004E7791"/>
    <w:rsid w:val="004F0825"/>
    <w:rsid w:val="004F23BC"/>
    <w:rsid w:val="004F3B7E"/>
    <w:rsid w:val="004F4174"/>
    <w:rsid w:val="004F4B26"/>
    <w:rsid w:val="004F51B1"/>
    <w:rsid w:val="004F6997"/>
    <w:rsid w:val="005002BD"/>
    <w:rsid w:val="005004F1"/>
    <w:rsid w:val="0050205B"/>
    <w:rsid w:val="00503BDB"/>
    <w:rsid w:val="00503C8B"/>
    <w:rsid w:val="00504C45"/>
    <w:rsid w:val="005050F5"/>
    <w:rsid w:val="00506A52"/>
    <w:rsid w:val="00507067"/>
    <w:rsid w:val="00507B9B"/>
    <w:rsid w:val="00510895"/>
    <w:rsid w:val="00511880"/>
    <w:rsid w:val="005119F9"/>
    <w:rsid w:val="00511F4D"/>
    <w:rsid w:val="005122F3"/>
    <w:rsid w:val="0051299A"/>
    <w:rsid w:val="00514331"/>
    <w:rsid w:val="00514CCF"/>
    <w:rsid w:val="00515D2C"/>
    <w:rsid w:val="0051622D"/>
    <w:rsid w:val="0051624D"/>
    <w:rsid w:val="0051759E"/>
    <w:rsid w:val="005200D2"/>
    <w:rsid w:val="00520D4A"/>
    <w:rsid w:val="005222F9"/>
    <w:rsid w:val="005224F7"/>
    <w:rsid w:val="00522D84"/>
    <w:rsid w:val="00523862"/>
    <w:rsid w:val="005255C5"/>
    <w:rsid w:val="00525674"/>
    <w:rsid w:val="005257B6"/>
    <w:rsid w:val="005317D9"/>
    <w:rsid w:val="00531F70"/>
    <w:rsid w:val="005342CC"/>
    <w:rsid w:val="0053497B"/>
    <w:rsid w:val="005349A4"/>
    <w:rsid w:val="00535121"/>
    <w:rsid w:val="00535967"/>
    <w:rsid w:val="00537510"/>
    <w:rsid w:val="00540157"/>
    <w:rsid w:val="00540E16"/>
    <w:rsid w:val="005410D4"/>
    <w:rsid w:val="00542208"/>
    <w:rsid w:val="0054292A"/>
    <w:rsid w:val="0054364C"/>
    <w:rsid w:val="005438F9"/>
    <w:rsid w:val="00544638"/>
    <w:rsid w:val="005504FC"/>
    <w:rsid w:val="00551E1D"/>
    <w:rsid w:val="005523D8"/>
    <w:rsid w:val="005540E0"/>
    <w:rsid w:val="00554F74"/>
    <w:rsid w:val="005551DC"/>
    <w:rsid w:val="00556496"/>
    <w:rsid w:val="005566E1"/>
    <w:rsid w:val="0055679E"/>
    <w:rsid w:val="00556972"/>
    <w:rsid w:val="00557978"/>
    <w:rsid w:val="00560566"/>
    <w:rsid w:val="005612FF"/>
    <w:rsid w:val="00562A2A"/>
    <w:rsid w:val="00564A5A"/>
    <w:rsid w:val="00564DFE"/>
    <w:rsid w:val="0056591C"/>
    <w:rsid w:val="00565F69"/>
    <w:rsid w:val="005676BA"/>
    <w:rsid w:val="00567B85"/>
    <w:rsid w:val="00567CD8"/>
    <w:rsid w:val="00573BF8"/>
    <w:rsid w:val="0057483B"/>
    <w:rsid w:val="00574AF5"/>
    <w:rsid w:val="00575198"/>
    <w:rsid w:val="00575498"/>
    <w:rsid w:val="00576FE2"/>
    <w:rsid w:val="005805F2"/>
    <w:rsid w:val="005816D3"/>
    <w:rsid w:val="00581A19"/>
    <w:rsid w:val="00581ED3"/>
    <w:rsid w:val="0058218D"/>
    <w:rsid w:val="00582794"/>
    <w:rsid w:val="005843F4"/>
    <w:rsid w:val="00584DEF"/>
    <w:rsid w:val="00585344"/>
    <w:rsid w:val="005855FE"/>
    <w:rsid w:val="0058569E"/>
    <w:rsid w:val="00585936"/>
    <w:rsid w:val="00587425"/>
    <w:rsid w:val="00587DBC"/>
    <w:rsid w:val="00590099"/>
    <w:rsid w:val="0059182E"/>
    <w:rsid w:val="00592517"/>
    <w:rsid w:val="00593219"/>
    <w:rsid w:val="005932DC"/>
    <w:rsid w:val="00593338"/>
    <w:rsid w:val="00593D5C"/>
    <w:rsid w:val="00594BF0"/>
    <w:rsid w:val="00596C7F"/>
    <w:rsid w:val="00596C93"/>
    <w:rsid w:val="005A0E1A"/>
    <w:rsid w:val="005A22C1"/>
    <w:rsid w:val="005A3E03"/>
    <w:rsid w:val="005A4EE4"/>
    <w:rsid w:val="005A56D6"/>
    <w:rsid w:val="005B0655"/>
    <w:rsid w:val="005B0ABF"/>
    <w:rsid w:val="005B1767"/>
    <w:rsid w:val="005B1D86"/>
    <w:rsid w:val="005B2EAE"/>
    <w:rsid w:val="005B3F3E"/>
    <w:rsid w:val="005B478B"/>
    <w:rsid w:val="005B5AFC"/>
    <w:rsid w:val="005B5D52"/>
    <w:rsid w:val="005B62D7"/>
    <w:rsid w:val="005C010B"/>
    <w:rsid w:val="005C32BE"/>
    <w:rsid w:val="005C4706"/>
    <w:rsid w:val="005C4FA7"/>
    <w:rsid w:val="005C53B1"/>
    <w:rsid w:val="005C62B5"/>
    <w:rsid w:val="005D075E"/>
    <w:rsid w:val="005D0C3E"/>
    <w:rsid w:val="005D16C4"/>
    <w:rsid w:val="005D20B8"/>
    <w:rsid w:val="005D3EC4"/>
    <w:rsid w:val="005D4387"/>
    <w:rsid w:val="005D45BC"/>
    <w:rsid w:val="005D5D11"/>
    <w:rsid w:val="005D6025"/>
    <w:rsid w:val="005D7069"/>
    <w:rsid w:val="005D7253"/>
    <w:rsid w:val="005E02C7"/>
    <w:rsid w:val="005E24BC"/>
    <w:rsid w:val="005E3200"/>
    <w:rsid w:val="005E38E4"/>
    <w:rsid w:val="005E3943"/>
    <w:rsid w:val="005E3BF9"/>
    <w:rsid w:val="005E3FF4"/>
    <w:rsid w:val="005E4B77"/>
    <w:rsid w:val="005E4D0E"/>
    <w:rsid w:val="005E6E4B"/>
    <w:rsid w:val="005E75C9"/>
    <w:rsid w:val="005F03C7"/>
    <w:rsid w:val="005F0B23"/>
    <w:rsid w:val="005F1441"/>
    <w:rsid w:val="005F1A08"/>
    <w:rsid w:val="005F1ED5"/>
    <w:rsid w:val="005F25FF"/>
    <w:rsid w:val="005F2A73"/>
    <w:rsid w:val="005F4020"/>
    <w:rsid w:val="005F4815"/>
    <w:rsid w:val="005F4ABB"/>
    <w:rsid w:val="005F4E03"/>
    <w:rsid w:val="005F4EDD"/>
    <w:rsid w:val="005F5680"/>
    <w:rsid w:val="005F5FEC"/>
    <w:rsid w:val="005F7026"/>
    <w:rsid w:val="005F792F"/>
    <w:rsid w:val="006001E6"/>
    <w:rsid w:val="006002D3"/>
    <w:rsid w:val="00601102"/>
    <w:rsid w:val="0060234B"/>
    <w:rsid w:val="00602815"/>
    <w:rsid w:val="00603F0B"/>
    <w:rsid w:val="006052DA"/>
    <w:rsid w:val="006065E1"/>
    <w:rsid w:val="00606DC8"/>
    <w:rsid w:val="00610F9B"/>
    <w:rsid w:val="006115D5"/>
    <w:rsid w:val="006122F7"/>
    <w:rsid w:val="0061273B"/>
    <w:rsid w:val="00613149"/>
    <w:rsid w:val="0061338C"/>
    <w:rsid w:val="00615BD2"/>
    <w:rsid w:val="0061607A"/>
    <w:rsid w:val="00616685"/>
    <w:rsid w:val="00617066"/>
    <w:rsid w:val="006200FC"/>
    <w:rsid w:val="006213A3"/>
    <w:rsid w:val="006217C7"/>
    <w:rsid w:val="00621D45"/>
    <w:rsid w:val="00621F56"/>
    <w:rsid w:val="006224CA"/>
    <w:rsid w:val="00622D0A"/>
    <w:rsid w:val="006263D5"/>
    <w:rsid w:val="0062673A"/>
    <w:rsid w:val="006316CD"/>
    <w:rsid w:val="0063186A"/>
    <w:rsid w:val="006349F3"/>
    <w:rsid w:val="0063510D"/>
    <w:rsid w:val="00635E2B"/>
    <w:rsid w:val="00640104"/>
    <w:rsid w:val="0064011D"/>
    <w:rsid w:val="00640813"/>
    <w:rsid w:val="00640979"/>
    <w:rsid w:val="00642145"/>
    <w:rsid w:val="00643B1E"/>
    <w:rsid w:val="006454B7"/>
    <w:rsid w:val="006456C0"/>
    <w:rsid w:val="006463A6"/>
    <w:rsid w:val="00647471"/>
    <w:rsid w:val="00647757"/>
    <w:rsid w:val="00647FE6"/>
    <w:rsid w:val="006506D0"/>
    <w:rsid w:val="00650D8D"/>
    <w:rsid w:val="00651813"/>
    <w:rsid w:val="00652393"/>
    <w:rsid w:val="0065495F"/>
    <w:rsid w:val="00654AB0"/>
    <w:rsid w:val="0065640A"/>
    <w:rsid w:val="006604F1"/>
    <w:rsid w:val="00660EC9"/>
    <w:rsid w:val="006628F2"/>
    <w:rsid w:val="00664053"/>
    <w:rsid w:val="00664117"/>
    <w:rsid w:val="00665097"/>
    <w:rsid w:val="0066590D"/>
    <w:rsid w:val="00667D8B"/>
    <w:rsid w:val="00670A6A"/>
    <w:rsid w:val="006713D2"/>
    <w:rsid w:val="006727F3"/>
    <w:rsid w:val="00673227"/>
    <w:rsid w:val="00673E1C"/>
    <w:rsid w:val="006746D1"/>
    <w:rsid w:val="00674A5A"/>
    <w:rsid w:val="00674FEB"/>
    <w:rsid w:val="00676192"/>
    <w:rsid w:val="00676547"/>
    <w:rsid w:val="00676DE6"/>
    <w:rsid w:val="00680464"/>
    <w:rsid w:val="006822DB"/>
    <w:rsid w:val="00683473"/>
    <w:rsid w:val="00685AC0"/>
    <w:rsid w:val="00685CE7"/>
    <w:rsid w:val="0068720B"/>
    <w:rsid w:val="006910B2"/>
    <w:rsid w:val="00692179"/>
    <w:rsid w:val="0069305B"/>
    <w:rsid w:val="00693EA0"/>
    <w:rsid w:val="00695FF8"/>
    <w:rsid w:val="006A1422"/>
    <w:rsid w:val="006A3ECD"/>
    <w:rsid w:val="006A4C31"/>
    <w:rsid w:val="006A4F21"/>
    <w:rsid w:val="006A5374"/>
    <w:rsid w:val="006A6115"/>
    <w:rsid w:val="006A6B08"/>
    <w:rsid w:val="006A760D"/>
    <w:rsid w:val="006B034D"/>
    <w:rsid w:val="006B05EF"/>
    <w:rsid w:val="006B15BF"/>
    <w:rsid w:val="006C0662"/>
    <w:rsid w:val="006C11C7"/>
    <w:rsid w:val="006C3C6D"/>
    <w:rsid w:val="006C3E34"/>
    <w:rsid w:val="006C4AB1"/>
    <w:rsid w:val="006C57B7"/>
    <w:rsid w:val="006D6FB4"/>
    <w:rsid w:val="006D7428"/>
    <w:rsid w:val="006D7468"/>
    <w:rsid w:val="006E1CBC"/>
    <w:rsid w:val="006E296B"/>
    <w:rsid w:val="006E3560"/>
    <w:rsid w:val="006E6424"/>
    <w:rsid w:val="006E71A4"/>
    <w:rsid w:val="006E7438"/>
    <w:rsid w:val="006E7466"/>
    <w:rsid w:val="006E7AA8"/>
    <w:rsid w:val="006F05CC"/>
    <w:rsid w:val="006F07BD"/>
    <w:rsid w:val="006F19A7"/>
    <w:rsid w:val="006F3027"/>
    <w:rsid w:val="006F5051"/>
    <w:rsid w:val="00700858"/>
    <w:rsid w:val="0070231A"/>
    <w:rsid w:val="0070261D"/>
    <w:rsid w:val="007028F5"/>
    <w:rsid w:val="00704151"/>
    <w:rsid w:val="007041ED"/>
    <w:rsid w:val="0070455B"/>
    <w:rsid w:val="00704AD8"/>
    <w:rsid w:val="00704E60"/>
    <w:rsid w:val="00705493"/>
    <w:rsid w:val="00706DCB"/>
    <w:rsid w:val="00706EB9"/>
    <w:rsid w:val="007071F9"/>
    <w:rsid w:val="007077A9"/>
    <w:rsid w:val="00711CC4"/>
    <w:rsid w:val="007129F8"/>
    <w:rsid w:val="00714AED"/>
    <w:rsid w:val="00715531"/>
    <w:rsid w:val="0071587F"/>
    <w:rsid w:val="00717471"/>
    <w:rsid w:val="007178BD"/>
    <w:rsid w:val="00720FC9"/>
    <w:rsid w:val="00721198"/>
    <w:rsid w:val="007219C5"/>
    <w:rsid w:val="00721CD7"/>
    <w:rsid w:val="00722244"/>
    <w:rsid w:val="0072298A"/>
    <w:rsid w:val="00722BBD"/>
    <w:rsid w:val="0072434B"/>
    <w:rsid w:val="00726AA0"/>
    <w:rsid w:val="00726D63"/>
    <w:rsid w:val="00727F6F"/>
    <w:rsid w:val="007334C6"/>
    <w:rsid w:val="0073390C"/>
    <w:rsid w:val="00734640"/>
    <w:rsid w:val="00734ADE"/>
    <w:rsid w:val="00734AE8"/>
    <w:rsid w:val="00734F4F"/>
    <w:rsid w:val="00735CC0"/>
    <w:rsid w:val="00736C90"/>
    <w:rsid w:val="00736CE8"/>
    <w:rsid w:val="00736FAE"/>
    <w:rsid w:val="00737BEC"/>
    <w:rsid w:val="00742CB0"/>
    <w:rsid w:val="007441E2"/>
    <w:rsid w:val="00745DAD"/>
    <w:rsid w:val="00745FBF"/>
    <w:rsid w:val="00746602"/>
    <w:rsid w:val="00746715"/>
    <w:rsid w:val="00747B0D"/>
    <w:rsid w:val="00747F95"/>
    <w:rsid w:val="0075177D"/>
    <w:rsid w:val="00754C68"/>
    <w:rsid w:val="007551AF"/>
    <w:rsid w:val="00755AFA"/>
    <w:rsid w:val="007566B2"/>
    <w:rsid w:val="00756D74"/>
    <w:rsid w:val="00760559"/>
    <w:rsid w:val="00761552"/>
    <w:rsid w:val="00761ED2"/>
    <w:rsid w:val="00762188"/>
    <w:rsid w:val="00762404"/>
    <w:rsid w:val="00764042"/>
    <w:rsid w:val="00764363"/>
    <w:rsid w:val="00764C75"/>
    <w:rsid w:val="007674A5"/>
    <w:rsid w:val="00770DB0"/>
    <w:rsid w:val="007717AD"/>
    <w:rsid w:val="0077249E"/>
    <w:rsid w:val="00773AE8"/>
    <w:rsid w:val="00773EE3"/>
    <w:rsid w:val="00776701"/>
    <w:rsid w:val="007814BC"/>
    <w:rsid w:val="00781A9F"/>
    <w:rsid w:val="00782B33"/>
    <w:rsid w:val="00782C15"/>
    <w:rsid w:val="007846E4"/>
    <w:rsid w:val="0078574B"/>
    <w:rsid w:val="00785C33"/>
    <w:rsid w:val="00785EFF"/>
    <w:rsid w:val="007861FF"/>
    <w:rsid w:val="00786309"/>
    <w:rsid w:val="007919A9"/>
    <w:rsid w:val="007933D2"/>
    <w:rsid w:val="0079411F"/>
    <w:rsid w:val="0079424C"/>
    <w:rsid w:val="00794341"/>
    <w:rsid w:val="00795E40"/>
    <w:rsid w:val="00795F14"/>
    <w:rsid w:val="00796DCC"/>
    <w:rsid w:val="007A217E"/>
    <w:rsid w:val="007A370F"/>
    <w:rsid w:val="007A384D"/>
    <w:rsid w:val="007A3C64"/>
    <w:rsid w:val="007A3CC3"/>
    <w:rsid w:val="007A3E43"/>
    <w:rsid w:val="007A416F"/>
    <w:rsid w:val="007A52F8"/>
    <w:rsid w:val="007A5467"/>
    <w:rsid w:val="007A59D5"/>
    <w:rsid w:val="007A6A35"/>
    <w:rsid w:val="007B151E"/>
    <w:rsid w:val="007B1DF5"/>
    <w:rsid w:val="007B1F28"/>
    <w:rsid w:val="007B32CB"/>
    <w:rsid w:val="007B35EB"/>
    <w:rsid w:val="007B4C66"/>
    <w:rsid w:val="007B50F0"/>
    <w:rsid w:val="007B563D"/>
    <w:rsid w:val="007B6158"/>
    <w:rsid w:val="007B701D"/>
    <w:rsid w:val="007C10C6"/>
    <w:rsid w:val="007C1481"/>
    <w:rsid w:val="007C2175"/>
    <w:rsid w:val="007C3C7D"/>
    <w:rsid w:val="007C3E31"/>
    <w:rsid w:val="007C424D"/>
    <w:rsid w:val="007C511C"/>
    <w:rsid w:val="007C585A"/>
    <w:rsid w:val="007C7A18"/>
    <w:rsid w:val="007C7ADD"/>
    <w:rsid w:val="007D0794"/>
    <w:rsid w:val="007D1865"/>
    <w:rsid w:val="007D20C3"/>
    <w:rsid w:val="007D2BD1"/>
    <w:rsid w:val="007D4ED6"/>
    <w:rsid w:val="007D5AB8"/>
    <w:rsid w:val="007D603D"/>
    <w:rsid w:val="007D6E2C"/>
    <w:rsid w:val="007D7036"/>
    <w:rsid w:val="007D76DA"/>
    <w:rsid w:val="007E03BF"/>
    <w:rsid w:val="007E2383"/>
    <w:rsid w:val="007E249A"/>
    <w:rsid w:val="007E347B"/>
    <w:rsid w:val="007E40F5"/>
    <w:rsid w:val="007E4468"/>
    <w:rsid w:val="007E52DF"/>
    <w:rsid w:val="007E755B"/>
    <w:rsid w:val="007E776B"/>
    <w:rsid w:val="007F02CC"/>
    <w:rsid w:val="007F16D5"/>
    <w:rsid w:val="007F1789"/>
    <w:rsid w:val="007F2209"/>
    <w:rsid w:val="007F3059"/>
    <w:rsid w:val="007F45D9"/>
    <w:rsid w:val="007F4979"/>
    <w:rsid w:val="007F5346"/>
    <w:rsid w:val="007F65A5"/>
    <w:rsid w:val="007F7D19"/>
    <w:rsid w:val="0080037E"/>
    <w:rsid w:val="0080207A"/>
    <w:rsid w:val="00802982"/>
    <w:rsid w:val="00802E0C"/>
    <w:rsid w:val="00803879"/>
    <w:rsid w:val="008044CC"/>
    <w:rsid w:val="008046C8"/>
    <w:rsid w:val="008048AA"/>
    <w:rsid w:val="008056CD"/>
    <w:rsid w:val="00806600"/>
    <w:rsid w:val="0080697B"/>
    <w:rsid w:val="0080707F"/>
    <w:rsid w:val="0081166A"/>
    <w:rsid w:val="00811BD0"/>
    <w:rsid w:val="00813416"/>
    <w:rsid w:val="008142EC"/>
    <w:rsid w:val="00815C93"/>
    <w:rsid w:val="008168B2"/>
    <w:rsid w:val="0082149E"/>
    <w:rsid w:val="008222CB"/>
    <w:rsid w:val="008223A7"/>
    <w:rsid w:val="00822CC4"/>
    <w:rsid w:val="00830441"/>
    <w:rsid w:val="00831D12"/>
    <w:rsid w:val="00832907"/>
    <w:rsid w:val="00832AA6"/>
    <w:rsid w:val="00832AA7"/>
    <w:rsid w:val="00833DB1"/>
    <w:rsid w:val="0083407C"/>
    <w:rsid w:val="00835DE3"/>
    <w:rsid w:val="00836002"/>
    <w:rsid w:val="008361A1"/>
    <w:rsid w:val="00836694"/>
    <w:rsid w:val="00837061"/>
    <w:rsid w:val="008406E5"/>
    <w:rsid w:val="00840BF6"/>
    <w:rsid w:val="00840F2E"/>
    <w:rsid w:val="0084118F"/>
    <w:rsid w:val="008420C1"/>
    <w:rsid w:val="0084341F"/>
    <w:rsid w:val="00846AC8"/>
    <w:rsid w:val="00846C64"/>
    <w:rsid w:val="00846F04"/>
    <w:rsid w:val="00847287"/>
    <w:rsid w:val="00852E1D"/>
    <w:rsid w:val="00856332"/>
    <w:rsid w:val="008570EB"/>
    <w:rsid w:val="00860EE3"/>
    <w:rsid w:val="00863035"/>
    <w:rsid w:val="00863932"/>
    <w:rsid w:val="008641D8"/>
    <w:rsid w:val="008654FE"/>
    <w:rsid w:val="00865AA6"/>
    <w:rsid w:val="008661CC"/>
    <w:rsid w:val="00870A49"/>
    <w:rsid w:val="0087117A"/>
    <w:rsid w:val="00877A16"/>
    <w:rsid w:val="00880A59"/>
    <w:rsid w:val="00880FE4"/>
    <w:rsid w:val="0088173D"/>
    <w:rsid w:val="008835D7"/>
    <w:rsid w:val="00883749"/>
    <w:rsid w:val="0088483C"/>
    <w:rsid w:val="00887A5E"/>
    <w:rsid w:val="0089111C"/>
    <w:rsid w:val="00891491"/>
    <w:rsid w:val="0089152A"/>
    <w:rsid w:val="0089180D"/>
    <w:rsid w:val="0089282A"/>
    <w:rsid w:val="00892848"/>
    <w:rsid w:val="00892BA9"/>
    <w:rsid w:val="00893DE4"/>
    <w:rsid w:val="00893F98"/>
    <w:rsid w:val="008944B2"/>
    <w:rsid w:val="008956E4"/>
    <w:rsid w:val="008974C6"/>
    <w:rsid w:val="00897DD2"/>
    <w:rsid w:val="008A3F70"/>
    <w:rsid w:val="008A4679"/>
    <w:rsid w:val="008A5D16"/>
    <w:rsid w:val="008A6026"/>
    <w:rsid w:val="008A618E"/>
    <w:rsid w:val="008A6AEF"/>
    <w:rsid w:val="008A7343"/>
    <w:rsid w:val="008A7DD4"/>
    <w:rsid w:val="008B175E"/>
    <w:rsid w:val="008B20D1"/>
    <w:rsid w:val="008B2B3B"/>
    <w:rsid w:val="008B2DB9"/>
    <w:rsid w:val="008B3637"/>
    <w:rsid w:val="008B538D"/>
    <w:rsid w:val="008B5784"/>
    <w:rsid w:val="008B602E"/>
    <w:rsid w:val="008B62B1"/>
    <w:rsid w:val="008B6703"/>
    <w:rsid w:val="008B71F5"/>
    <w:rsid w:val="008C1946"/>
    <w:rsid w:val="008C2772"/>
    <w:rsid w:val="008C28A3"/>
    <w:rsid w:val="008C36D0"/>
    <w:rsid w:val="008C78DE"/>
    <w:rsid w:val="008C795F"/>
    <w:rsid w:val="008D0658"/>
    <w:rsid w:val="008D0677"/>
    <w:rsid w:val="008D06F8"/>
    <w:rsid w:val="008D1847"/>
    <w:rsid w:val="008D1A23"/>
    <w:rsid w:val="008D31D4"/>
    <w:rsid w:val="008D375F"/>
    <w:rsid w:val="008D45C8"/>
    <w:rsid w:val="008D465F"/>
    <w:rsid w:val="008D46E0"/>
    <w:rsid w:val="008D5E7A"/>
    <w:rsid w:val="008D6453"/>
    <w:rsid w:val="008D6F6B"/>
    <w:rsid w:val="008D7EEF"/>
    <w:rsid w:val="008D7F3E"/>
    <w:rsid w:val="008E01A0"/>
    <w:rsid w:val="008E07F5"/>
    <w:rsid w:val="008E186A"/>
    <w:rsid w:val="008E1DB2"/>
    <w:rsid w:val="008E30D1"/>
    <w:rsid w:val="008E3BFD"/>
    <w:rsid w:val="008E3E23"/>
    <w:rsid w:val="008E44AF"/>
    <w:rsid w:val="008F0774"/>
    <w:rsid w:val="008F1BFC"/>
    <w:rsid w:val="008F284D"/>
    <w:rsid w:val="008F3F28"/>
    <w:rsid w:val="008F5B08"/>
    <w:rsid w:val="008F7328"/>
    <w:rsid w:val="008F7698"/>
    <w:rsid w:val="009009E1"/>
    <w:rsid w:val="00900D5B"/>
    <w:rsid w:val="0090354B"/>
    <w:rsid w:val="009040CF"/>
    <w:rsid w:val="00907335"/>
    <w:rsid w:val="00907BF7"/>
    <w:rsid w:val="0091054A"/>
    <w:rsid w:val="00910CDF"/>
    <w:rsid w:val="00912739"/>
    <w:rsid w:val="009133C2"/>
    <w:rsid w:val="00914CBB"/>
    <w:rsid w:val="00916091"/>
    <w:rsid w:val="00916589"/>
    <w:rsid w:val="0092150B"/>
    <w:rsid w:val="009226F4"/>
    <w:rsid w:val="0092395D"/>
    <w:rsid w:val="00923B88"/>
    <w:rsid w:val="00924753"/>
    <w:rsid w:val="00924F0D"/>
    <w:rsid w:val="00924F45"/>
    <w:rsid w:val="009252E6"/>
    <w:rsid w:val="00925E95"/>
    <w:rsid w:val="00925EA9"/>
    <w:rsid w:val="0092647E"/>
    <w:rsid w:val="009271D9"/>
    <w:rsid w:val="00927E2B"/>
    <w:rsid w:val="009310D7"/>
    <w:rsid w:val="009312DB"/>
    <w:rsid w:val="00931A45"/>
    <w:rsid w:val="00932885"/>
    <w:rsid w:val="0093424F"/>
    <w:rsid w:val="00941648"/>
    <w:rsid w:val="00941C13"/>
    <w:rsid w:val="009421F8"/>
    <w:rsid w:val="0094284C"/>
    <w:rsid w:val="00943DDE"/>
    <w:rsid w:val="00944470"/>
    <w:rsid w:val="00944D59"/>
    <w:rsid w:val="00944E8F"/>
    <w:rsid w:val="0094508E"/>
    <w:rsid w:val="0094627C"/>
    <w:rsid w:val="0094663F"/>
    <w:rsid w:val="009529D7"/>
    <w:rsid w:val="00952A00"/>
    <w:rsid w:val="00953C00"/>
    <w:rsid w:val="009543C6"/>
    <w:rsid w:val="00954E6B"/>
    <w:rsid w:val="009566E6"/>
    <w:rsid w:val="009568C5"/>
    <w:rsid w:val="009575BE"/>
    <w:rsid w:val="009626DE"/>
    <w:rsid w:val="00963885"/>
    <w:rsid w:val="00964278"/>
    <w:rsid w:val="009651FF"/>
    <w:rsid w:val="00970B51"/>
    <w:rsid w:val="00970F5A"/>
    <w:rsid w:val="009724D6"/>
    <w:rsid w:val="009728F5"/>
    <w:rsid w:val="00973ADE"/>
    <w:rsid w:val="009740A8"/>
    <w:rsid w:val="00976DFF"/>
    <w:rsid w:val="009776BB"/>
    <w:rsid w:val="00977821"/>
    <w:rsid w:val="0098295B"/>
    <w:rsid w:val="00982BCB"/>
    <w:rsid w:val="00983CD2"/>
    <w:rsid w:val="00983CE1"/>
    <w:rsid w:val="009844B4"/>
    <w:rsid w:val="00984BB9"/>
    <w:rsid w:val="00984CB4"/>
    <w:rsid w:val="0098550B"/>
    <w:rsid w:val="00985AA1"/>
    <w:rsid w:val="009865E0"/>
    <w:rsid w:val="00987599"/>
    <w:rsid w:val="009878D4"/>
    <w:rsid w:val="00991965"/>
    <w:rsid w:val="00991B27"/>
    <w:rsid w:val="00993403"/>
    <w:rsid w:val="00994C75"/>
    <w:rsid w:val="009952E0"/>
    <w:rsid w:val="009953FD"/>
    <w:rsid w:val="009966DE"/>
    <w:rsid w:val="00996AFE"/>
    <w:rsid w:val="00996F20"/>
    <w:rsid w:val="009A0B7A"/>
    <w:rsid w:val="009A1A56"/>
    <w:rsid w:val="009A2122"/>
    <w:rsid w:val="009A2209"/>
    <w:rsid w:val="009A326D"/>
    <w:rsid w:val="009A3B2B"/>
    <w:rsid w:val="009A41BF"/>
    <w:rsid w:val="009A4AA4"/>
    <w:rsid w:val="009A6359"/>
    <w:rsid w:val="009A763A"/>
    <w:rsid w:val="009A79CE"/>
    <w:rsid w:val="009A7EF0"/>
    <w:rsid w:val="009B09F5"/>
    <w:rsid w:val="009B18F2"/>
    <w:rsid w:val="009B3CB0"/>
    <w:rsid w:val="009B4FD4"/>
    <w:rsid w:val="009B5678"/>
    <w:rsid w:val="009B5AB8"/>
    <w:rsid w:val="009B6703"/>
    <w:rsid w:val="009C171A"/>
    <w:rsid w:val="009C40D3"/>
    <w:rsid w:val="009C48EF"/>
    <w:rsid w:val="009C4D29"/>
    <w:rsid w:val="009C51BA"/>
    <w:rsid w:val="009C5220"/>
    <w:rsid w:val="009C5CA0"/>
    <w:rsid w:val="009C6096"/>
    <w:rsid w:val="009C60A5"/>
    <w:rsid w:val="009D1532"/>
    <w:rsid w:val="009D1A20"/>
    <w:rsid w:val="009D7E43"/>
    <w:rsid w:val="009D7EC6"/>
    <w:rsid w:val="009D7F5C"/>
    <w:rsid w:val="009E1375"/>
    <w:rsid w:val="009E1862"/>
    <w:rsid w:val="009E254C"/>
    <w:rsid w:val="009E315C"/>
    <w:rsid w:val="009E32C0"/>
    <w:rsid w:val="009E3777"/>
    <w:rsid w:val="009E5574"/>
    <w:rsid w:val="009F0BB9"/>
    <w:rsid w:val="009F2B5E"/>
    <w:rsid w:val="009F395E"/>
    <w:rsid w:val="009F6EA9"/>
    <w:rsid w:val="00A01CB0"/>
    <w:rsid w:val="00A02DD8"/>
    <w:rsid w:val="00A0327D"/>
    <w:rsid w:val="00A037D5"/>
    <w:rsid w:val="00A0390C"/>
    <w:rsid w:val="00A06C49"/>
    <w:rsid w:val="00A07EA1"/>
    <w:rsid w:val="00A126C1"/>
    <w:rsid w:val="00A13460"/>
    <w:rsid w:val="00A139A5"/>
    <w:rsid w:val="00A168FE"/>
    <w:rsid w:val="00A16F61"/>
    <w:rsid w:val="00A17BF0"/>
    <w:rsid w:val="00A2096C"/>
    <w:rsid w:val="00A21AF1"/>
    <w:rsid w:val="00A22156"/>
    <w:rsid w:val="00A2270D"/>
    <w:rsid w:val="00A227F3"/>
    <w:rsid w:val="00A22803"/>
    <w:rsid w:val="00A22F3D"/>
    <w:rsid w:val="00A2301E"/>
    <w:rsid w:val="00A23160"/>
    <w:rsid w:val="00A23612"/>
    <w:rsid w:val="00A23F7C"/>
    <w:rsid w:val="00A2564E"/>
    <w:rsid w:val="00A27231"/>
    <w:rsid w:val="00A2796B"/>
    <w:rsid w:val="00A3059C"/>
    <w:rsid w:val="00A3303F"/>
    <w:rsid w:val="00A3309E"/>
    <w:rsid w:val="00A333AB"/>
    <w:rsid w:val="00A338EB"/>
    <w:rsid w:val="00A344FE"/>
    <w:rsid w:val="00A34A2D"/>
    <w:rsid w:val="00A34E7B"/>
    <w:rsid w:val="00A34ED5"/>
    <w:rsid w:val="00A3527E"/>
    <w:rsid w:val="00A35DB9"/>
    <w:rsid w:val="00A36426"/>
    <w:rsid w:val="00A4007F"/>
    <w:rsid w:val="00A40F3B"/>
    <w:rsid w:val="00A432A5"/>
    <w:rsid w:val="00A437C0"/>
    <w:rsid w:val="00A449F3"/>
    <w:rsid w:val="00A44A5F"/>
    <w:rsid w:val="00A44AEC"/>
    <w:rsid w:val="00A453B0"/>
    <w:rsid w:val="00A45898"/>
    <w:rsid w:val="00A459EC"/>
    <w:rsid w:val="00A45B71"/>
    <w:rsid w:val="00A4679B"/>
    <w:rsid w:val="00A46EB6"/>
    <w:rsid w:val="00A47374"/>
    <w:rsid w:val="00A478FE"/>
    <w:rsid w:val="00A51E4B"/>
    <w:rsid w:val="00A52E75"/>
    <w:rsid w:val="00A535B3"/>
    <w:rsid w:val="00A541BB"/>
    <w:rsid w:val="00A5494D"/>
    <w:rsid w:val="00A559AD"/>
    <w:rsid w:val="00A55AF1"/>
    <w:rsid w:val="00A55D47"/>
    <w:rsid w:val="00A562E6"/>
    <w:rsid w:val="00A56527"/>
    <w:rsid w:val="00A56BE1"/>
    <w:rsid w:val="00A5782E"/>
    <w:rsid w:val="00A605B6"/>
    <w:rsid w:val="00A60BF0"/>
    <w:rsid w:val="00A613AE"/>
    <w:rsid w:val="00A617A5"/>
    <w:rsid w:val="00A62615"/>
    <w:rsid w:val="00A6442A"/>
    <w:rsid w:val="00A64773"/>
    <w:rsid w:val="00A664B8"/>
    <w:rsid w:val="00A66920"/>
    <w:rsid w:val="00A67B9B"/>
    <w:rsid w:val="00A67F7D"/>
    <w:rsid w:val="00A70A03"/>
    <w:rsid w:val="00A74B21"/>
    <w:rsid w:val="00A74FAA"/>
    <w:rsid w:val="00A75285"/>
    <w:rsid w:val="00A76F07"/>
    <w:rsid w:val="00A82790"/>
    <w:rsid w:val="00A8362F"/>
    <w:rsid w:val="00A83EE2"/>
    <w:rsid w:val="00A83F02"/>
    <w:rsid w:val="00A8588E"/>
    <w:rsid w:val="00A85F2F"/>
    <w:rsid w:val="00A867C5"/>
    <w:rsid w:val="00A86E6E"/>
    <w:rsid w:val="00A87396"/>
    <w:rsid w:val="00A90EB2"/>
    <w:rsid w:val="00A92248"/>
    <w:rsid w:val="00A9238B"/>
    <w:rsid w:val="00A92FCC"/>
    <w:rsid w:val="00A9487F"/>
    <w:rsid w:val="00A94B40"/>
    <w:rsid w:val="00A94E5F"/>
    <w:rsid w:val="00A96384"/>
    <w:rsid w:val="00A9692C"/>
    <w:rsid w:val="00A96BD3"/>
    <w:rsid w:val="00A979CB"/>
    <w:rsid w:val="00AA0094"/>
    <w:rsid w:val="00AA086E"/>
    <w:rsid w:val="00AA1A7E"/>
    <w:rsid w:val="00AA3E04"/>
    <w:rsid w:val="00AA3E8F"/>
    <w:rsid w:val="00AA4718"/>
    <w:rsid w:val="00AA68E3"/>
    <w:rsid w:val="00AA760B"/>
    <w:rsid w:val="00AB0275"/>
    <w:rsid w:val="00AB0B49"/>
    <w:rsid w:val="00AB31C3"/>
    <w:rsid w:val="00AB5BAD"/>
    <w:rsid w:val="00AB609A"/>
    <w:rsid w:val="00AC02F9"/>
    <w:rsid w:val="00AC0B42"/>
    <w:rsid w:val="00AC101B"/>
    <w:rsid w:val="00AC1F99"/>
    <w:rsid w:val="00AC2109"/>
    <w:rsid w:val="00AC3166"/>
    <w:rsid w:val="00AC32FC"/>
    <w:rsid w:val="00AC3ED4"/>
    <w:rsid w:val="00AC57E6"/>
    <w:rsid w:val="00AC5DB6"/>
    <w:rsid w:val="00AC61C1"/>
    <w:rsid w:val="00AC72EE"/>
    <w:rsid w:val="00AD193A"/>
    <w:rsid w:val="00AD2994"/>
    <w:rsid w:val="00AD2D7E"/>
    <w:rsid w:val="00AD32B1"/>
    <w:rsid w:val="00AD6F8F"/>
    <w:rsid w:val="00AD7F00"/>
    <w:rsid w:val="00AE0758"/>
    <w:rsid w:val="00AE1602"/>
    <w:rsid w:val="00AE3EB9"/>
    <w:rsid w:val="00AE4139"/>
    <w:rsid w:val="00AE7567"/>
    <w:rsid w:val="00AE765E"/>
    <w:rsid w:val="00AF06CB"/>
    <w:rsid w:val="00AF0A1A"/>
    <w:rsid w:val="00AF1198"/>
    <w:rsid w:val="00AF1707"/>
    <w:rsid w:val="00AF59FC"/>
    <w:rsid w:val="00AF69FA"/>
    <w:rsid w:val="00B00531"/>
    <w:rsid w:val="00B01319"/>
    <w:rsid w:val="00B01823"/>
    <w:rsid w:val="00B023D0"/>
    <w:rsid w:val="00B02836"/>
    <w:rsid w:val="00B051B9"/>
    <w:rsid w:val="00B1312C"/>
    <w:rsid w:val="00B136D0"/>
    <w:rsid w:val="00B14EBC"/>
    <w:rsid w:val="00B15D14"/>
    <w:rsid w:val="00B15DE7"/>
    <w:rsid w:val="00B16035"/>
    <w:rsid w:val="00B17B59"/>
    <w:rsid w:val="00B17B81"/>
    <w:rsid w:val="00B17FA9"/>
    <w:rsid w:val="00B204BD"/>
    <w:rsid w:val="00B20C01"/>
    <w:rsid w:val="00B214F7"/>
    <w:rsid w:val="00B215AA"/>
    <w:rsid w:val="00B21CC0"/>
    <w:rsid w:val="00B2284C"/>
    <w:rsid w:val="00B244BF"/>
    <w:rsid w:val="00B24AA4"/>
    <w:rsid w:val="00B24DD0"/>
    <w:rsid w:val="00B275BC"/>
    <w:rsid w:val="00B2763B"/>
    <w:rsid w:val="00B30526"/>
    <w:rsid w:val="00B307D3"/>
    <w:rsid w:val="00B31BB1"/>
    <w:rsid w:val="00B31F25"/>
    <w:rsid w:val="00B32637"/>
    <w:rsid w:val="00B35082"/>
    <w:rsid w:val="00B356FD"/>
    <w:rsid w:val="00B3760F"/>
    <w:rsid w:val="00B37D4A"/>
    <w:rsid w:val="00B412F4"/>
    <w:rsid w:val="00B429F2"/>
    <w:rsid w:val="00B431E3"/>
    <w:rsid w:val="00B433D1"/>
    <w:rsid w:val="00B43518"/>
    <w:rsid w:val="00B44052"/>
    <w:rsid w:val="00B47926"/>
    <w:rsid w:val="00B47D85"/>
    <w:rsid w:val="00B50666"/>
    <w:rsid w:val="00B50D7F"/>
    <w:rsid w:val="00B539F6"/>
    <w:rsid w:val="00B546D9"/>
    <w:rsid w:val="00B55FEA"/>
    <w:rsid w:val="00B56378"/>
    <w:rsid w:val="00B56906"/>
    <w:rsid w:val="00B56D94"/>
    <w:rsid w:val="00B60869"/>
    <w:rsid w:val="00B632D5"/>
    <w:rsid w:val="00B6579A"/>
    <w:rsid w:val="00B661F2"/>
    <w:rsid w:val="00B6677F"/>
    <w:rsid w:val="00B675EC"/>
    <w:rsid w:val="00B70B5F"/>
    <w:rsid w:val="00B71A18"/>
    <w:rsid w:val="00B72AE0"/>
    <w:rsid w:val="00B73084"/>
    <w:rsid w:val="00B74257"/>
    <w:rsid w:val="00B76C17"/>
    <w:rsid w:val="00B8128C"/>
    <w:rsid w:val="00B826B2"/>
    <w:rsid w:val="00B837D5"/>
    <w:rsid w:val="00B84307"/>
    <w:rsid w:val="00B85156"/>
    <w:rsid w:val="00B85ABD"/>
    <w:rsid w:val="00B8610D"/>
    <w:rsid w:val="00B867B9"/>
    <w:rsid w:val="00B869E2"/>
    <w:rsid w:val="00B877B7"/>
    <w:rsid w:val="00B9021F"/>
    <w:rsid w:val="00B9360F"/>
    <w:rsid w:val="00B93681"/>
    <w:rsid w:val="00B94A03"/>
    <w:rsid w:val="00B94AFC"/>
    <w:rsid w:val="00B94E80"/>
    <w:rsid w:val="00B95668"/>
    <w:rsid w:val="00B95900"/>
    <w:rsid w:val="00B95C3E"/>
    <w:rsid w:val="00B96D56"/>
    <w:rsid w:val="00B97089"/>
    <w:rsid w:val="00BA0B04"/>
    <w:rsid w:val="00BA232C"/>
    <w:rsid w:val="00BA2FC9"/>
    <w:rsid w:val="00BA4851"/>
    <w:rsid w:val="00BA5616"/>
    <w:rsid w:val="00BA619F"/>
    <w:rsid w:val="00BA7084"/>
    <w:rsid w:val="00BA7462"/>
    <w:rsid w:val="00BB0CFC"/>
    <w:rsid w:val="00BB203B"/>
    <w:rsid w:val="00BB22BD"/>
    <w:rsid w:val="00BB3021"/>
    <w:rsid w:val="00BB3557"/>
    <w:rsid w:val="00BB40B4"/>
    <w:rsid w:val="00BB7913"/>
    <w:rsid w:val="00BB7E34"/>
    <w:rsid w:val="00BC00F1"/>
    <w:rsid w:val="00BC07E5"/>
    <w:rsid w:val="00BC0CCC"/>
    <w:rsid w:val="00BC0F30"/>
    <w:rsid w:val="00BC291E"/>
    <w:rsid w:val="00BC2985"/>
    <w:rsid w:val="00BC3047"/>
    <w:rsid w:val="00BC45D0"/>
    <w:rsid w:val="00BC62F5"/>
    <w:rsid w:val="00BC6D68"/>
    <w:rsid w:val="00BC6FE8"/>
    <w:rsid w:val="00BD0968"/>
    <w:rsid w:val="00BD2BC8"/>
    <w:rsid w:val="00BD2F65"/>
    <w:rsid w:val="00BD4452"/>
    <w:rsid w:val="00BD5DC9"/>
    <w:rsid w:val="00BD7109"/>
    <w:rsid w:val="00BE004A"/>
    <w:rsid w:val="00BE4FB9"/>
    <w:rsid w:val="00BE5702"/>
    <w:rsid w:val="00BE589F"/>
    <w:rsid w:val="00BE5C62"/>
    <w:rsid w:val="00BE70B5"/>
    <w:rsid w:val="00BE7499"/>
    <w:rsid w:val="00BE7F55"/>
    <w:rsid w:val="00BF357D"/>
    <w:rsid w:val="00BF3E58"/>
    <w:rsid w:val="00BF5FAF"/>
    <w:rsid w:val="00BF68FF"/>
    <w:rsid w:val="00BF6910"/>
    <w:rsid w:val="00C009AD"/>
    <w:rsid w:val="00C03A42"/>
    <w:rsid w:val="00C0534E"/>
    <w:rsid w:val="00C0588A"/>
    <w:rsid w:val="00C05B7F"/>
    <w:rsid w:val="00C06C02"/>
    <w:rsid w:val="00C07261"/>
    <w:rsid w:val="00C105C6"/>
    <w:rsid w:val="00C106DE"/>
    <w:rsid w:val="00C12956"/>
    <w:rsid w:val="00C13873"/>
    <w:rsid w:val="00C13C5A"/>
    <w:rsid w:val="00C14BFE"/>
    <w:rsid w:val="00C15697"/>
    <w:rsid w:val="00C171FF"/>
    <w:rsid w:val="00C174E5"/>
    <w:rsid w:val="00C201CE"/>
    <w:rsid w:val="00C2022C"/>
    <w:rsid w:val="00C25277"/>
    <w:rsid w:val="00C25E9A"/>
    <w:rsid w:val="00C2721A"/>
    <w:rsid w:val="00C30C6A"/>
    <w:rsid w:val="00C3530F"/>
    <w:rsid w:val="00C35AA0"/>
    <w:rsid w:val="00C37417"/>
    <w:rsid w:val="00C40B26"/>
    <w:rsid w:val="00C41DFC"/>
    <w:rsid w:val="00C41E41"/>
    <w:rsid w:val="00C437AC"/>
    <w:rsid w:val="00C44AA2"/>
    <w:rsid w:val="00C44D92"/>
    <w:rsid w:val="00C456C4"/>
    <w:rsid w:val="00C46DCA"/>
    <w:rsid w:val="00C477B5"/>
    <w:rsid w:val="00C50B66"/>
    <w:rsid w:val="00C50DA8"/>
    <w:rsid w:val="00C54B41"/>
    <w:rsid w:val="00C55D79"/>
    <w:rsid w:val="00C56644"/>
    <w:rsid w:val="00C56C03"/>
    <w:rsid w:val="00C63CB5"/>
    <w:rsid w:val="00C645ED"/>
    <w:rsid w:val="00C64611"/>
    <w:rsid w:val="00C64E4A"/>
    <w:rsid w:val="00C65D88"/>
    <w:rsid w:val="00C67A3C"/>
    <w:rsid w:val="00C70CC0"/>
    <w:rsid w:val="00C71102"/>
    <w:rsid w:val="00C71FE2"/>
    <w:rsid w:val="00C724CC"/>
    <w:rsid w:val="00C7414E"/>
    <w:rsid w:val="00C742E2"/>
    <w:rsid w:val="00C77F33"/>
    <w:rsid w:val="00C8016A"/>
    <w:rsid w:val="00C8177D"/>
    <w:rsid w:val="00C81B03"/>
    <w:rsid w:val="00C8251A"/>
    <w:rsid w:val="00C826AD"/>
    <w:rsid w:val="00C827FA"/>
    <w:rsid w:val="00C83679"/>
    <w:rsid w:val="00C84875"/>
    <w:rsid w:val="00C867F6"/>
    <w:rsid w:val="00C873B7"/>
    <w:rsid w:val="00C87778"/>
    <w:rsid w:val="00C90789"/>
    <w:rsid w:val="00C944D1"/>
    <w:rsid w:val="00C94E53"/>
    <w:rsid w:val="00C95A36"/>
    <w:rsid w:val="00C963FA"/>
    <w:rsid w:val="00C9733A"/>
    <w:rsid w:val="00CA25FD"/>
    <w:rsid w:val="00CA4052"/>
    <w:rsid w:val="00CA4420"/>
    <w:rsid w:val="00CA48BF"/>
    <w:rsid w:val="00CA5A9E"/>
    <w:rsid w:val="00CA5BE6"/>
    <w:rsid w:val="00CA5C46"/>
    <w:rsid w:val="00CA5F2A"/>
    <w:rsid w:val="00CA6258"/>
    <w:rsid w:val="00CA712C"/>
    <w:rsid w:val="00CB081A"/>
    <w:rsid w:val="00CB3B98"/>
    <w:rsid w:val="00CB4075"/>
    <w:rsid w:val="00CB4199"/>
    <w:rsid w:val="00CC0590"/>
    <w:rsid w:val="00CC2770"/>
    <w:rsid w:val="00CC401E"/>
    <w:rsid w:val="00CC4388"/>
    <w:rsid w:val="00CC5230"/>
    <w:rsid w:val="00CC5C8A"/>
    <w:rsid w:val="00CC6BD6"/>
    <w:rsid w:val="00CC6E4F"/>
    <w:rsid w:val="00CD01D4"/>
    <w:rsid w:val="00CD028C"/>
    <w:rsid w:val="00CD07D4"/>
    <w:rsid w:val="00CD0ACA"/>
    <w:rsid w:val="00CD1125"/>
    <w:rsid w:val="00CD133C"/>
    <w:rsid w:val="00CD1D0A"/>
    <w:rsid w:val="00CD1F28"/>
    <w:rsid w:val="00CD2938"/>
    <w:rsid w:val="00CD3BE0"/>
    <w:rsid w:val="00CD4868"/>
    <w:rsid w:val="00CD6955"/>
    <w:rsid w:val="00CD7089"/>
    <w:rsid w:val="00CD7E8A"/>
    <w:rsid w:val="00CE09FB"/>
    <w:rsid w:val="00CE1694"/>
    <w:rsid w:val="00CE21FD"/>
    <w:rsid w:val="00CE2510"/>
    <w:rsid w:val="00CE31C3"/>
    <w:rsid w:val="00CE3D8C"/>
    <w:rsid w:val="00CE595F"/>
    <w:rsid w:val="00CE686F"/>
    <w:rsid w:val="00CE6F05"/>
    <w:rsid w:val="00CE744D"/>
    <w:rsid w:val="00CF0012"/>
    <w:rsid w:val="00CF255F"/>
    <w:rsid w:val="00CF261D"/>
    <w:rsid w:val="00CF28B3"/>
    <w:rsid w:val="00CF2F8E"/>
    <w:rsid w:val="00CF5D06"/>
    <w:rsid w:val="00CF663C"/>
    <w:rsid w:val="00CF6D48"/>
    <w:rsid w:val="00D00126"/>
    <w:rsid w:val="00D01201"/>
    <w:rsid w:val="00D01774"/>
    <w:rsid w:val="00D01EB5"/>
    <w:rsid w:val="00D028C6"/>
    <w:rsid w:val="00D02A58"/>
    <w:rsid w:val="00D03325"/>
    <w:rsid w:val="00D03A8B"/>
    <w:rsid w:val="00D04356"/>
    <w:rsid w:val="00D0460D"/>
    <w:rsid w:val="00D06542"/>
    <w:rsid w:val="00D07802"/>
    <w:rsid w:val="00D10623"/>
    <w:rsid w:val="00D132F7"/>
    <w:rsid w:val="00D137B1"/>
    <w:rsid w:val="00D139EC"/>
    <w:rsid w:val="00D158B3"/>
    <w:rsid w:val="00D1694D"/>
    <w:rsid w:val="00D17729"/>
    <w:rsid w:val="00D17D29"/>
    <w:rsid w:val="00D20B05"/>
    <w:rsid w:val="00D21055"/>
    <w:rsid w:val="00D2239A"/>
    <w:rsid w:val="00D2244F"/>
    <w:rsid w:val="00D22A05"/>
    <w:rsid w:val="00D231FE"/>
    <w:rsid w:val="00D241E8"/>
    <w:rsid w:val="00D25EDB"/>
    <w:rsid w:val="00D25F82"/>
    <w:rsid w:val="00D303C0"/>
    <w:rsid w:val="00D30421"/>
    <w:rsid w:val="00D31022"/>
    <w:rsid w:val="00D31893"/>
    <w:rsid w:val="00D31F02"/>
    <w:rsid w:val="00D33ED5"/>
    <w:rsid w:val="00D3470C"/>
    <w:rsid w:val="00D348D8"/>
    <w:rsid w:val="00D3536B"/>
    <w:rsid w:val="00D37AD9"/>
    <w:rsid w:val="00D435EC"/>
    <w:rsid w:val="00D4383C"/>
    <w:rsid w:val="00D44408"/>
    <w:rsid w:val="00D449BA"/>
    <w:rsid w:val="00D4586B"/>
    <w:rsid w:val="00D45AC8"/>
    <w:rsid w:val="00D47078"/>
    <w:rsid w:val="00D476C4"/>
    <w:rsid w:val="00D513C1"/>
    <w:rsid w:val="00D516DA"/>
    <w:rsid w:val="00D525FB"/>
    <w:rsid w:val="00D536E2"/>
    <w:rsid w:val="00D54346"/>
    <w:rsid w:val="00D55CD5"/>
    <w:rsid w:val="00D57802"/>
    <w:rsid w:val="00D6041F"/>
    <w:rsid w:val="00D61005"/>
    <w:rsid w:val="00D62113"/>
    <w:rsid w:val="00D625E2"/>
    <w:rsid w:val="00D638C7"/>
    <w:rsid w:val="00D64844"/>
    <w:rsid w:val="00D675D6"/>
    <w:rsid w:val="00D67665"/>
    <w:rsid w:val="00D678F1"/>
    <w:rsid w:val="00D6798E"/>
    <w:rsid w:val="00D67B8A"/>
    <w:rsid w:val="00D67F4E"/>
    <w:rsid w:val="00D70215"/>
    <w:rsid w:val="00D70A58"/>
    <w:rsid w:val="00D72127"/>
    <w:rsid w:val="00D7247F"/>
    <w:rsid w:val="00D73283"/>
    <w:rsid w:val="00D75683"/>
    <w:rsid w:val="00D758BE"/>
    <w:rsid w:val="00D75D51"/>
    <w:rsid w:val="00D76D8C"/>
    <w:rsid w:val="00D77568"/>
    <w:rsid w:val="00D81423"/>
    <w:rsid w:val="00D81E02"/>
    <w:rsid w:val="00D81FF4"/>
    <w:rsid w:val="00D822E9"/>
    <w:rsid w:val="00D82A85"/>
    <w:rsid w:val="00D83E0A"/>
    <w:rsid w:val="00D8530F"/>
    <w:rsid w:val="00D86622"/>
    <w:rsid w:val="00D86DC5"/>
    <w:rsid w:val="00D90750"/>
    <w:rsid w:val="00D90FD2"/>
    <w:rsid w:val="00D91E1A"/>
    <w:rsid w:val="00D924A0"/>
    <w:rsid w:val="00D9342B"/>
    <w:rsid w:val="00D93C99"/>
    <w:rsid w:val="00D9473A"/>
    <w:rsid w:val="00D95757"/>
    <w:rsid w:val="00D964FD"/>
    <w:rsid w:val="00DA06C4"/>
    <w:rsid w:val="00DA186C"/>
    <w:rsid w:val="00DA18DE"/>
    <w:rsid w:val="00DA32F6"/>
    <w:rsid w:val="00DA5B0E"/>
    <w:rsid w:val="00DA77C7"/>
    <w:rsid w:val="00DA7F2F"/>
    <w:rsid w:val="00DA7FE6"/>
    <w:rsid w:val="00DB0559"/>
    <w:rsid w:val="00DB0C34"/>
    <w:rsid w:val="00DB27A6"/>
    <w:rsid w:val="00DB2F38"/>
    <w:rsid w:val="00DB37A9"/>
    <w:rsid w:val="00DB405B"/>
    <w:rsid w:val="00DB560B"/>
    <w:rsid w:val="00DB6261"/>
    <w:rsid w:val="00DB7664"/>
    <w:rsid w:val="00DC11C9"/>
    <w:rsid w:val="00DC1218"/>
    <w:rsid w:val="00DC210B"/>
    <w:rsid w:val="00DC3E76"/>
    <w:rsid w:val="00DC54DA"/>
    <w:rsid w:val="00DC79C7"/>
    <w:rsid w:val="00DC7EA5"/>
    <w:rsid w:val="00DD098F"/>
    <w:rsid w:val="00DD152D"/>
    <w:rsid w:val="00DD15FA"/>
    <w:rsid w:val="00DD19A8"/>
    <w:rsid w:val="00DD1FC1"/>
    <w:rsid w:val="00DD21FC"/>
    <w:rsid w:val="00DD25A0"/>
    <w:rsid w:val="00DD2FC4"/>
    <w:rsid w:val="00DD5988"/>
    <w:rsid w:val="00DD6128"/>
    <w:rsid w:val="00DD637E"/>
    <w:rsid w:val="00DD6965"/>
    <w:rsid w:val="00DE1C6B"/>
    <w:rsid w:val="00DE282E"/>
    <w:rsid w:val="00DE3BB9"/>
    <w:rsid w:val="00DE49DB"/>
    <w:rsid w:val="00DE56D2"/>
    <w:rsid w:val="00DE582A"/>
    <w:rsid w:val="00DE77D6"/>
    <w:rsid w:val="00DE7DAD"/>
    <w:rsid w:val="00DE7FA4"/>
    <w:rsid w:val="00DF099E"/>
    <w:rsid w:val="00DF15AF"/>
    <w:rsid w:val="00DF3041"/>
    <w:rsid w:val="00DF30F4"/>
    <w:rsid w:val="00DF3C81"/>
    <w:rsid w:val="00DF450E"/>
    <w:rsid w:val="00DF506E"/>
    <w:rsid w:val="00DF514A"/>
    <w:rsid w:val="00DF5B27"/>
    <w:rsid w:val="00DF60E2"/>
    <w:rsid w:val="00DF6567"/>
    <w:rsid w:val="00DF7E24"/>
    <w:rsid w:val="00E0177B"/>
    <w:rsid w:val="00E019D9"/>
    <w:rsid w:val="00E01FB2"/>
    <w:rsid w:val="00E047D9"/>
    <w:rsid w:val="00E05CEE"/>
    <w:rsid w:val="00E0638D"/>
    <w:rsid w:val="00E0783B"/>
    <w:rsid w:val="00E111AD"/>
    <w:rsid w:val="00E12269"/>
    <w:rsid w:val="00E12449"/>
    <w:rsid w:val="00E13732"/>
    <w:rsid w:val="00E140CB"/>
    <w:rsid w:val="00E14291"/>
    <w:rsid w:val="00E14A45"/>
    <w:rsid w:val="00E1689F"/>
    <w:rsid w:val="00E16FD4"/>
    <w:rsid w:val="00E1744E"/>
    <w:rsid w:val="00E2037C"/>
    <w:rsid w:val="00E2058D"/>
    <w:rsid w:val="00E21121"/>
    <w:rsid w:val="00E24300"/>
    <w:rsid w:val="00E250C7"/>
    <w:rsid w:val="00E25287"/>
    <w:rsid w:val="00E2634B"/>
    <w:rsid w:val="00E26E5D"/>
    <w:rsid w:val="00E30271"/>
    <w:rsid w:val="00E30D4E"/>
    <w:rsid w:val="00E313A9"/>
    <w:rsid w:val="00E31753"/>
    <w:rsid w:val="00E31E44"/>
    <w:rsid w:val="00E32FC6"/>
    <w:rsid w:val="00E3438D"/>
    <w:rsid w:val="00E3459B"/>
    <w:rsid w:val="00E34EDA"/>
    <w:rsid w:val="00E3519A"/>
    <w:rsid w:val="00E3646E"/>
    <w:rsid w:val="00E37576"/>
    <w:rsid w:val="00E43739"/>
    <w:rsid w:val="00E462A7"/>
    <w:rsid w:val="00E464BE"/>
    <w:rsid w:val="00E4666D"/>
    <w:rsid w:val="00E467B0"/>
    <w:rsid w:val="00E47300"/>
    <w:rsid w:val="00E50A88"/>
    <w:rsid w:val="00E5163F"/>
    <w:rsid w:val="00E51D37"/>
    <w:rsid w:val="00E52201"/>
    <w:rsid w:val="00E52FCD"/>
    <w:rsid w:val="00E5314F"/>
    <w:rsid w:val="00E54208"/>
    <w:rsid w:val="00E54BFF"/>
    <w:rsid w:val="00E5608E"/>
    <w:rsid w:val="00E563FC"/>
    <w:rsid w:val="00E56ADA"/>
    <w:rsid w:val="00E578E9"/>
    <w:rsid w:val="00E60DF1"/>
    <w:rsid w:val="00E62BFE"/>
    <w:rsid w:val="00E6517F"/>
    <w:rsid w:val="00E65BEA"/>
    <w:rsid w:val="00E65F1A"/>
    <w:rsid w:val="00E6646B"/>
    <w:rsid w:val="00E66EA9"/>
    <w:rsid w:val="00E671E7"/>
    <w:rsid w:val="00E70C00"/>
    <w:rsid w:val="00E73509"/>
    <w:rsid w:val="00E73881"/>
    <w:rsid w:val="00E753EF"/>
    <w:rsid w:val="00E75E1A"/>
    <w:rsid w:val="00E7661A"/>
    <w:rsid w:val="00E76B63"/>
    <w:rsid w:val="00E805A1"/>
    <w:rsid w:val="00E80D3A"/>
    <w:rsid w:val="00E8153A"/>
    <w:rsid w:val="00E81E0A"/>
    <w:rsid w:val="00E82B04"/>
    <w:rsid w:val="00E82D6F"/>
    <w:rsid w:val="00E839AE"/>
    <w:rsid w:val="00E83D41"/>
    <w:rsid w:val="00E8425C"/>
    <w:rsid w:val="00E85601"/>
    <w:rsid w:val="00E864AF"/>
    <w:rsid w:val="00E86F91"/>
    <w:rsid w:val="00E875DA"/>
    <w:rsid w:val="00E8782E"/>
    <w:rsid w:val="00E87CD6"/>
    <w:rsid w:val="00E909AD"/>
    <w:rsid w:val="00E90AE4"/>
    <w:rsid w:val="00E9318B"/>
    <w:rsid w:val="00E93E68"/>
    <w:rsid w:val="00E949CD"/>
    <w:rsid w:val="00E94EEF"/>
    <w:rsid w:val="00E9538C"/>
    <w:rsid w:val="00E9581D"/>
    <w:rsid w:val="00E962B0"/>
    <w:rsid w:val="00E96831"/>
    <w:rsid w:val="00E974D5"/>
    <w:rsid w:val="00EA0BFE"/>
    <w:rsid w:val="00EA144B"/>
    <w:rsid w:val="00EA2C98"/>
    <w:rsid w:val="00EA2E02"/>
    <w:rsid w:val="00EA3CF4"/>
    <w:rsid w:val="00EA4B54"/>
    <w:rsid w:val="00EA5166"/>
    <w:rsid w:val="00EA578D"/>
    <w:rsid w:val="00EA5812"/>
    <w:rsid w:val="00EA58D1"/>
    <w:rsid w:val="00EA5C4E"/>
    <w:rsid w:val="00EB1E11"/>
    <w:rsid w:val="00EB290F"/>
    <w:rsid w:val="00EB3A56"/>
    <w:rsid w:val="00EB4743"/>
    <w:rsid w:val="00EB5402"/>
    <w:rsid w:val="00EB674D"/>
    <w:rsid w:val="00EB67D4"/>
    <w:rsid w:val="00EB7971"/>
    <w:rsid w:val="00EB7D3B"/>
    <w:rsid w:val="00EC0270"/>
    <w:rsid w:val="00EC05CF"/>
    <w:rsid w:val="00EC3D7B"/>
    <w:rsid w:val="00EC4D37"/>
    <w:rsid w:val="00EC5555"/>
    <w:rsid w:val="00EC55BB"/>
    <w:rsid w:val="00EC6521"/>
    <w:rsid w:val="00EC702F"/>
    <w:rsid w:val="00ED0D56"/>
    <w:rsid w:val="00ED2C67"/>
    <w:rsid w:val="00ED5D8A"/>
    <w:rsid w:val="00ED5F71"/>
    <w:rsid w:val="00EE27EC"/>
    <w:rsid w:val="00EE36DC"/>
    <w:rsid w:val="00EE38F7"/>
    <w:rsid w:val="00EE39F8"/>
    <w:rsid w:val="00EE486E"/>
    <w:rsid w:val="00EE5511"/>
    <w:rsid w:val="00EE5EA3"/>
    <w:rsid w:val="00EE6731"/>
    <w:rsid w:val="00EE7637"/>
    <w:rsid w:val="00EE78E8"/>
    <w:rsid w:val="00EE7F4E"/>
    <w:rsid w:val="00EF0917"/>
    <w:rsid w:val="00EF264D"/>
    <w:rsid w:val="00EF55F9"/>
    <w:rsid w:val="00EF592E"/>
    <w:rsid w:val="00EF626A"/>
    <w:rsid w:val="00EF7215"/>
    <w:rsid w:val="00EF7C5B"/>
    <w:rsid w:val="00F003E8"/>
    <w:rsid w:val="00F005E5"/>
    <w:rsid w:val="00F0085D"/>
    <w:rsid w:val="00F01A86"/>
    <w:rsid w:val="00F02B7E"/>
    <w:rsid w:val="00F02B9B"/>
    <w:rsid w:val="00F032AB"/>
    <w:rsid w:val="00F045D5"/>
    <w:rsid w:val="00F05DF0"/>
    <w:rsid w:val="00F06515"/>
    <w:rsid w:val="00F06E25"/>
    <w:rsid w:val="00F11490"/>
    <w:rsid w:val="00F11CEE"/>
    <w:rsid w:val="00F11E70"/>
    <w:rsid w:val="00F1284D"/>
    <w:rsid w:val="00F13AAD"/>
    <w:rsid w:val="00F143C9"/>
    <w:rsid w:val="00F1474C"/>
    <w:rsid w:val="00F1606D"/>
    <w:rsid w:val="00F166DA"/>
    <w:rsid w:val="00F16ACB"/>
    <w:rsid w:val="00F16AE8"/>
    <w:rsid w:val="00F16B9E"/>
    <w:rsid w:val="00F16DBA"/>
    <w:rsid w:val="00F16F80"/>
    <w:rsid w:val="00F2180F"/>
    <w:rsid w:val="00F21C60"/>
    <w:rsid w:val="00F22C6B"/>
    <w:rsid w:val="00F2406B"/>
    <w:rsid w:val="00F248E5"/>
    <w:rsid w:val="00F250CA"/>
    <w:rsid w:val="00F27F66"/>
    <w:rsid w:val="00F31AB6"/>
    <w:rsid w:val="00F3205E"/>
    <w:rsid w:val="00F337B4"/>
    <w:rsid w:val="00F349D6"/>
    <w:rsid w:val="00F34F8B"/>
    <w:rsid w:val="00F409AD"/>
    <w:rsid w:val="00F412A1"/>
    <w:rsid w:val="00F41CB3"/>
    <w:rsid w:val="00F434A1"/>
    <w:rsid w:val="00F45FBA"/>
    <w:rsid w:val="00F465B3"/>
    <w:rsid w:val="00F46808"/>
    <w:rsid w:val="00F4708C"/>
    <w:rsid w:val="00F50604"/>
    <w:rsid w:val="00F50F25"/>
    <w:rsid w:val="00F54551"/>
    <w:rsid w:val="00F54947"/>
    <w:rsid w:val="00F56102"/>
    <w:rsid w:val="00F577DB"/>
    <w:rsid w:val="00F61121"/>
    <w:rsid w:val="00F62C0A"/>
    <w:rsid w:val="00F638D5"/>
    <w:rsid w:val="00F63A6F"/>
    <w:rsid w:val="00F67B8E"/>
    <w:rsid w:val="00F67C2E"/>
    <w:rsid w:val="00F7515F"/>
    <w:rsid w:val="00F75E2D"/>
    <w:rsid w:val="00F76E04"/>
    <w:rsid w:val="00F77038"/>
    <w:rsid w:val="00F816EF"/>
    <w:rsid w:val="00F847A1"/>
    <w:rsid w:val="00F86479"/>
    <w:rsid w:val="00F8753E"/>
    <w:rsid w:val="00F91D09"/>
    <w:rsid w:val="00F930C0"/>
    <w:rsid w:val="00F935E7"/>
    <w:rsid w:val="00F93BA7"/>
    <w:rsid w:val="00F94094"/>
    <w:rsid w:val="00F94274"/>
    <w:rsid w:val="00F9468C"/>
    <w:rsid w:val="00FA1288"/>
    <w:rsid w:val="00FA1BFA"/>
    <w:rsid w:val="00FA3137"/>
    <w:rsid w:val="00FA4A83"/>
    <w:rsid w:val="00FA4CDA"/>
    <w:rsid w:val="00FA55F7"/>
    <w:rsid w:val="00FB113D"/>
    <w:rsid w:val="00FB2328"/>
    <w:rsid w:val="00FB2C54"/>
    <w:rsid w:val="00FB2E79"/>
    <w:rsid w:val="00FB32E1"/>
    <w:rsid w:val="00FB3846"/>
    <w:rsid w:val="00FB3F2E"/>
    <w:rsid w:val="00FB5447"/>
    <w:rsid w:val="00FC06E1"/>
    <w:rsid w:val="00FC0F01"/>
    <w:rsid w:val="00FC1885"/>
    <w:rsid w:val="00FC48F8"/>
    <w:rsid w:val="00FD0AAA"/>
    <w:rsid w:val="00FD2B9D"/>
    <w:rsid w:val="00FD2C3E"/>
    <w:rsid w:val="00FD4829"/>
    <w:rsid w:val="00FD4DE5"/>
    <w:rsid w:val="00FD57C7"/>
    <w:rsid w:val="00FD6AE7"/>
    <w:rsid w:val="00FD6AE8"/>
    <w:rsid w:val="00FD7177"/>
    <w:rsid w:val="00FD72E5"/>
    <w:rsid w:val="00FD7946"/>
    <w:rsid w:val="00FE0A85"/>
    <w:rsid w:val="00FE125D"/>
    <w:rsid w:val="00FE3DB3"/>
    <w:rsid w:val="00FE4A57"/>
    <w:rsid w:val="00FE65D2"/>
    <w:rsid w:val="00FF2DD1"/>
    <w:rsid w:val="00FF35F1"/>
    <w:rsid w:val="00FF452B"/>
    <w:rsid w:val="00FF4C7C"/>
    <w:rsid w:val="00FF55BA"/>
    <w:rsid w:val="00FF5ED8"/>
    <w:rsid w:val="00FF654E"/>
    <w:rsid w:val="00FF663F"/>
    <w:rsid w:val="52C33FC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C814B2"/>
  <w15:chartTrackingRefBased/>
  <w15:docId w15:val="{67FF6C44-4EC0-4C9D-8E78-976E264F5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17"/>
    </w:rPr>
  </w:style>
  <w:style w:type="paragraph" w:styleId="Heading1">
    <w:name w:val="heading 1"/>
    <w:basedOn w:val="Normal"/>
    <w:next w:val="Normal"/>
    <w:qFormat/>
    <w:pPr>
      <w:keepNext/>
      <w:jc w:val="center"/>
      <w:outlineLvl w:val="0"/>
    </w:pPr>
    <w:rPr>
      <w:b/>
      <w:caps/>
      <w:sz w:val="20"/>
    </w:rPr>
  </w:style>
  <w:style w:type="paragraph" w:styleId="Heading2">
    <w:name w:val="heading 2"/>
    <w:basedOn w:val="Normal"/>
    <w:next w:val="Normal"/>
    <w:qFormat/>
    <w:pPr>
      <w:keepNext/>
      <w:keepLines/>
      <w:spacing w:before="170" w:after="170"/>
      <w:outlineLvl w:val="1"/>
    </w:pPr>
    <w:rPr>
      <w:caps/>
    </w:rPr>
  </w:style>
  <w:style w:type="paragraph" w:styleId="Heading3">
    <w:name w:val="heading 3"/>
    <w:basedOn w:val="Normal"/>
    <w:next w:val="Normal"/>
    <w:qFormat/>
    <w:pPr>
      <w:keepNext/>
      <w:keepLines/>
      <w:spacing w:before="170" w:after="170"/>
      <w:outlineLvl w:val="2"/>
    </w:pPr>
    <w:rPr>
      <w:i/>
    </w:rPr>
  </w:style>
  <w:style w:type="paragraph" w:styleId="Heading4">
    <w:name w:val="heading 4"/>
    <w:basedOn w:val="Normal"/>
    <w:next w:val="Normal"/>
    <w:qFormat/>
    <w:pPr>
      <w:keepNext/>
      <w:spacing w:after="170"/>
      <w:outlineLvl w:val="3"/>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Small">
    <w:name w:val="Title Small"/>
    <w:basedOn w:val="Normal"/>
    <w:next w:val="Normal"/>
    <w:pPr>
      <w:spacing w:before="170" w:after="170"/>
      <w:jc w:val="center"/>
    </w:pPr>
  </w:style>
  <w:style w:type="paragraph" w:customStyle="1" w:styleId="Part">
    <w:name w:val="Part"/>
    <w:basedOn w:val="Normal"/>
    <w:pPr>
      <w:keepLines/>
      <w:spacing w:before="3700" w:after="510"/>
      <w:jc w:val="center"/>
    </w:pPr>
    <w:rPr>
      <w:b/>
      <w:sz w:val="28"/>
    </w:rPr>
  </w:style>
  <w:style w:type="paragraph" w:customStyle="1" w:styleId="Trow">
    <w:name w:val="Trow"/>
    <w:basedOn w:val="Normal"/>
  </w:style>
  <w:style w:type="paragraph" w:customStyle="1" w:styleId="List1">
    <w:name w:val="List1"/>
    <w:basedOn w:val="Normal"/>
    <w:pPr>
      <w:keepLines/>
      <w:spacing w:after="170"/>
      <w:ind w:left="567"/>
    </w:pPr>
  </w:style>
  <w:style w:type="paragraph" w:customStyle="1" w:styleId="List2">
    <w:name w:val="List2"/>
    <w:basedOn w:val="Normal"/>
    <w:pPr>
      <w:keepLines/>
      <w:spacing w:after="170"/>
      <w:ind w:left="1134"/>
    </w:pPr>
  </w:style>
  <w:style w:type="paragraph" w:customStyle="1" w:styleId="List3">
    <w:name w:val="List3"/>
    <w:basedOn w:val="Normal"/>
    <w:pPr>
      <w:keepLines/>
      <w:spacing w:after="170"/>
      <w:ind w:left="1701"/>
    </w:pPr>
  </w:style>
  <w:style w:type="paragraph" w:customStyle="1" w:styleId="List4">
    <w:name w:val="List4"/>
    <w:basedOn w:val="Normal"/>
    <w:pPr>
      <w:keepLines/>
      <w:spacing w:after="170"/>
      <w:ind w:left="2268"/>
    </w:pPr>
  </w:style>
  <w:style w:type="paragraph" w:customStyle="1" w:styleId="List2H">
    <w:name w:val="List2H"/>
    <w:basedOn w:val="List2"/>
    <w:pPr>
      <w:ind w:left="1701" w:hanging="567"/>
    </w:pPr>
  </w:style>
  <w:style w:type="paragraph" w:customStyle="1" w:styleId="List3H">
    <w:name w:val="List3H"/>
    <w:basedOn w:val="List3"/>
    <w:pPr>
      <w:ind w:left="2268" w:hanging="567"/>
    </w:pPr>
  </w:style>
  <w:style w:type="paragraph" w:customStyle="1" w:styleId="TrowF">
    <w:name w:val="TrowF"/>
    <w:basedOn w:val="Trow"/>
    <w:pPr>
      <w:spacing w:before="60"/>
    </w:pPr>
  </w:style>
  <w:style w:type="paragraph" w:customStyle="1" w:styleId="Heading2First">
    <w:name w:val="Heading 2 First"/>
    <w:basedOn w:val="Heading2"/>
    <w:next w:val="Normal"/>
    <w:pPr>
      <w:spacing w:before="0"/>
    </w:pPr>
  </w:style>
  <w:style w:type="paragraph" w:customStyle="1" w:styleId="List1Rom">
    <w:name w:val="List1Rom"/>
    <w:basedOn w:val="List1"/>
    <w:pPr>
      <w:tabs>
        <w:tab w:val="right" w:pos="851"/>
        <w:tab w:val="left" w:pos="1134"/>
      </w:tabs>
      <w:ind w:left="1134" w:hanging="1134"/>
    </w:pPr>
  </w:style>
  <w:style w:type="paragraph" w:customStyle="1" w:styleId="Heading3CAPS">
    <w:name w:val="Heading 3 CAPS"/>
    <w:basedOn w:val="Normal"/>
    <w:next w:val="Normal"/>
    <w:pPr>
      <w:keepNext/>
      <w:outlineLvl w:val="2"/>
    </w:pPr>
    <w:rPr>
      <w:caps/>
    </w:rPr>
  </w:style>
  <w:style w:type="paragraph" w:customStyle="1" w:styleId="List3Rom">
    <w:name w:val="List3Rom"/>
    <w:basedOn w:val="List3"/>
    <w:pPr>
      <w:tabs>
        <w:tab w:val="right" w:pos="1985"/>
        <w:tab w:val="left" w:pos="2268"/>
      </w:tabs>
      <w:ind w:left="2268" w:hanging="1134"/>
    </w:pPr>
  </w:style>
  <w:style w:type="paragraph" w:customStyle="1" w:styleId="List0R">
    <w:name w:val="List0R"/>
    <w:basedOn w:val="List0"/>
    <w:pPr>
      <w:ind w:firstLine="567"/>
    </w:pPr>
  </w:style>
  <w:style w:type="paragraph" w:customStyle="1" w:styleId="List0">
    <w:name w:val="List0"/>
    <w:basedOn w:val="Normal"/>
    <w:pPr>
      <w:keepLines/>
      <w:spacing w:after="170"/>
    </w:pPr>
  </w:style>
  <w:style w:type="paragraph" w:customStyle="1" w:styleId="List0Rom">
    <w:name w:val="List0Rom"/>
    <w:basedOn w:val="List0"/>
    <w:pPr>
      <w:tabs>
        <w:tab w:val="right" w:pos="851"/>
        <w:tab w:val="left" w:pos="1134"/>
      </w:tabs>
    </w:pPr>
  </w:style>
  <w:style w:type="paragraph" w:customStyle="1" w:styleId="List2RomB">
    <w:name w:val="List2RomB"/>
    <w:basedOn w:val="List2"/>
    <w:pPr>
      <w:tabs>
        <w:tab w:val="right" w:pos="1418"/>
        <w:tab w:val="left" w:pos="1701"/>
      </w:tabs>
      <w:ind w:left="0"/>
    </w:pPr>
  </w:style>
  <w:style w:type="paragraph" w:customStyle="1" w:styleId="List0H">
    <w:name w:val="List0H"/>
    <w:basedOn w:val="List0"/>
    <w:pPr>
      <w:ind w:left="567" w:hanging="567"/>
    </w:pPr>
  </w:style>
  <w:style w:type="paragraph" w:customStyle="1" w:styleId="EmitInfo">
    <w:name w:val="EmitInfo"/>
    <w:basedOn w:val="Normal"/>
    <w:pPr>
      <w:spacing w:after="510"/>
      <w:jc w:val="center"/>
    </w:pPr>
    <w:rPr>
      <w:i/>
    </w:rPr>
  </w:style>
  <w:style w:type="paragraph" w:customStyle="1" w:styleId="Heading1hidden">
    <w:name w:val="Heading 1 hidden"/>
    <w:basedOn w:val="Normal"/>
    <w:next w:val="Normal"/>
    <w:pPr>
      <w:keepNext/>
      <w:keepLines/>
      <w:jc w:val="center"/>
      <w:outlineLvl w:val="0"/>
    </w:pPr>
    <w:rPr>
      <w:caps/>
      <w:color w:val="FFFFFF"/>
    </w:rPr>
  </w:style>
  <w:style w:type="paragraph" w:customStyle="1" w:styleId="ContinueOrEndOfFile">
    <w:name w:val="ContinueOrEndOfFile"/>
    <w:basedOn w:val="Normal"/>
    <w:pPr>
      <w:spacing w:before="680"/>
      <w:jc w:val="right"/>
    </w:pPr>
  </w:style>
  <w:style w:type="paragraph" w:customStyle="1" w:styleId="TitleCAPS">
    <w:name w:val="Title CAPS"/>
    <w:basedOn w:val="Normal"/>
    <w:next w:val="Normal"/>
    <w:pPr>
      <w:spacing w:after="340"/>
      <w:jc w:val="center"/>
    </w:pPr>
    <w:rPr>
      <w:caps/>
    </w:rPr>
  </w:style>
  <w:style w:type="paragraph" w:styleId="Header">
    <w:name w:val="header"/>
    <w:basedOn w:val="Normal"/>
    <w:link w:val="HeaderChar"/>
    <w:pPr>
      <w:tabs>
        <w:tab w:val="right" w:pos="9072"/>
      </w:tabs>
      <w:jc w:val="center"/>
    </w:pPr>
    <w:rPr>
      <w:b/>
    </w:rPr>
  </w:style>
  <w:style w:type="paragraph" w:customStyle="1" w:styleId="Heading2Hidden">
    <w:name w:val="Heading 2 Hidden"/>
    <w:basedOn w:val="Heading2"/>
    <w:next w:val="Normal"/>
    <w:pPr>
      <w:spacing w:before="0" w:after="0"/>
    </w:pPr>
    <w:rPr>
      <w:caps w:val="0"/>
      <w:color w:val="FFFFFF"/>
    </w:rPr>
  </w:style>
  <w:style w:type="paragraph" w:customStyle="1" w:styleId="Heading3Hidden">
    <w:name w:val="Heading 3 Hidden"/>
    <w:basedOn w:val="Heading3"/>
    <w:next w:val="Normal"/>
    <w:pPr>
      <w:spacing w:before="0" w:after="0"/>
    </w:pPr>
    <w:rPr>
      <w:color w:val="FFFFFF"/>
    </w:rPr>
  </w:style>
  <w:style w:type="paragraph" w:customStyle="1" w:styleId="Heading3First">
    <w:name w:val="Heading 3 First"/>
    <w:basedOn w:val="Heading3"/>
    <w:next w:val="Normal"/>
    <w:pPr>
      <w:spacing w:before="0"/>
    </w:pPr>
  </w:style>
  <w:style w:type="paragraph" w:styleId="Footer">
    <w:name w:val="footer"/>
    <w:basedOn w:val="Normal"/>
    <w:pPr>
      <w:pBdr>
        <w:top w:val="single" w:sz="4" w:space="6" w:color="auto"/>
      </w:pBdr>
      <w:tabs>
        <w:tab w:val="right" w:pos="9072"/>
      </w:tabs>
    </w:pPr>
  </w:style>
  <w:style w:type="character" w:styleId="PageNumber">
    <w:name w:val="page number"/>
    <w:basedOn w:val="DefaultParagraphFont"/>
  </w:style>
  <w:style w:type="paragraph" w:customStyle="1" w:styleId="List2Rom">
    <w:name w:val="List2Rom"/>
    <w:basedOn w:val="List2"/>
    <w:pPr>
      <w:tabs>
        <w:tab w:val="right" w:pos="1418"/>
      </w:tabs>
      <w:ind w:left="1701" w:hanging="1134"/>
    </w:pPr>
  </w:style>
  <w:style w:type="paragraph" w:customStyle="1" w:styleId="Heading2Centered">
    <w:name w:val="Heading 2 Centered"/>
    <w:basedOn w:val="Heading2"/>
    <w:next w:val="Normal"/>
    <w:pPr>
      <w:jc w:val="center"/>
    </w:pPr>
  </w:style>
  <w:style w:type="paragraph" w:customStyle="1" w:styleId="List1H">
    <w:name w:val="List1H"/>
    <w:basedOn w:val="List1"/>
    <w:pPr>
      <w:ind w:left="1134" w:hanging="567"/>
    </w:pPr>
  </w:style>
  <w:style w:type="paragraph" w:customStyle="1" w:styleId="Titleunderlined">
    <w:name w:val="Title underlined"/>
    <w:basedOn w:val="TitleSmall"/>
    <w:pPr>
      <w:jc w:val="left"/>
    </w:pPr>
    <w:rPr>
      <w:u w:val="single"/>
    </w:rPr>
  </w:style>
  <w:style w:type="paragraph" w:customStyle="1" w:styleId="Headerline">
    <w:name w:val="Header line"/>
    <w:basedOn w:val="Normal"/>
    <w:pPr>
      <w:pBdr>
        <w:bottom w:val="single" w:sz="6" w:space="6" w:color="auto"/>
      </w:pBdr>
      <w:tabs>
        <w:tab w:val="right" w:pos="9061"/>
      </w:tabs>
    </w:pPr>
  </w:style>
  <w:style w:type="paragraph" w:customStyle="1" w:styleId="TOC">
    <w:name w:val="TOC"/>
    <w:basedOn w:val="Normal"/>
    <w:pPr>
      <w:tabs>
        <w:tab w:val="left" w:pos="2268"/>
        <w:tab w:val="left" w:leader="dot" w:pos="7088"/>
        <w:tab w:val="right" w:pos="7513"/>
        <w:tab w:val="center" w:pos="7655"/>
        <w:tab w:val="left" w:pos="7797"/>
      </w:tabs>
      <w:spacing w:before="120" w:after="120"/>
      <w:ind w:left="1985" w:hanging="1418"/>
    </w:pPr>
  </w:style>
  <w:style w:type="paragraph" w:customStyle="1" w:styleId="Toc1">
    <w:name w:val="Toc1"/>
    <w:basedOn w:val="TOC"/>
    <w:pPr>
      <w:spacing w:before="0"/>
    </w:pPr>
  </w:style>
  <w:style w:type="character" w:styleId="Hyperlink">
    <w:name w:val="Hyperlink"/>
    <w:rsid w:val="00773EE3"/>
    <w:rPr>
      <w:color w:val="0000FF"/>
      <w:u w:val="single"/>
    </w:rPr>
  </w:style>
  <w:style w:type="character" w:styleId="FollowedHyperlink">
    <w:name w:val="FollowedHyperlink"/>
    <w:rsid w:val="00773EE3"/>
    <w:rPr>
      <w:color w:val="800080"/>
      <w:u w:val="single"/>
    </w:rPr>
  </w:style>
  <w:style w:type="paragraph" w:styleId="Revision">
    <w:name w:val="Revision"/>
    <w:hidden/>
    <w:uiPriority w:val="99"/>
    <w:semiHidden/>
    <w:rsid w:val="00736CE8"/>
    <w:rPr>
      <w:rFonts w:ascii="Arial" w:hAnsi="Arial"/>
      <w:sz w:val="17"/>
    </w:rPr>
  </w:style>
  <w:style w:type="character" w:styleId="CommentReference">
    <w:name w:val="annotation reference"/>
    <w:rsid w:val="00A27231"/>
    <w:rPr>
      <w:sz w:val="16"/>
      <w:szCs w:val="16"/>
    </w:rPr>
  </w:style>
  <w:style w:type="paragraph" w:styleId="CommentText">
    <w:name w:val="annotation text"/>
    <w:basedOn w:val="Normal"/>
    <w:link w:val="CommentTextChar"/>
    <w:rsid w:val="00A27231"/>
    <w:rPr>
      <w:sz w:val="20"/>
    </w:rPr>
  </w:style>
  <w:style w:type="character" w:customStyle="1" w:styleId="CommentTextChar">
    <w:name w:val="Comment Text Char"/>
    <w:link w:val="CommentText"/>
    <w:rsid w:val="00A27231"/>
    <w:rPr>
      <w:rFonts w:ascii="Arial" w:hAnsi="Arial"/>
      <w:lang w:eastAsia="en-US"/>
    </w:rPr>
  </w:style>
  <w:style w:type="paragraph" w:styleId="CommentSubject">
    <w:name w:val="annotation subject"/>
    <w:basedOn w:val="CommentText"/>
    <w:next w:val="CommentText"/>
    <w:link w:val="CommentSubjectChar"/>
    <w:rsid w:val="00A27231"/>
    <w:rPr>
      <w:b/>
      <w:bCs/>
    </w:rPr>
  </w:style>
  <w:style w:type="character" w:customStyle="1" w:styleId="CommentSubjectChar">
    <w:name w:val="Comment Subject Char"/>
    <w:link w:val="CommentSubject"/>
    <w:rsid w:val="00A27231"/>
    <w:rPr>
      <w:rFonts w:ascii="Arial" w:hAnsi="Arial"/>
      <w:b/>
      <w:bCs/>
      <w:lang w:eastAsia="en-US"/>
    </w:rPr>
  </w:style>
  <w:style w:type="character" w:styleId="UnresolvedMention">
    <w:name w:val="Unresolved Mention"/>
    <w:uiPriority w:val="99"/>
    <w:semiHidden/>
    <w:unhideWhenUsed/>
    <w:rsid w:val="00A27231"/>
    <w:rPr>
      <w:color w:val="605E5C"/>
      <w:shd w:val="clear" w:color="auto" w:fill="E1DFDD"/>
    </w:rPr>
  </w:style>
  <w:style w:type="paragraph" w:customStyle="1" w:styleId="Default">
    <w:name w:val="Default"/>
    <w:rsid w:val="00D95757"/>
    <w:pPr>
      <w:autoSpaceDE w:val="0"/>
      <w:autoSpaceDN w:val="0"/>
      <w:adjustRightInd w:val="0"/>
    </w:pPr>
    <w:rPr>
      <w:rFonts w:ascii="Calibri" w:hAnsi="Calibri" w:cs="Calibri"/>
      <w:color w:val="000000"/>
      <w:sz w:val="24"/>
      <w:szCs w:val="24"/>
    </w:rPr>
  </w:style>
  <w:style w:type="character" w:customStyle="1" w:styleId="HeaderChar">
    <w:name w:val="Header Char"/>
    <w:link w:val="Header"/>
    <w:rsid w:val="00EC3D7B"/>
    <w:rPr>
      <w:rFonts w:ascii="Arial" w:hAnsi="Arial"/>
      <w:b/>
      <w:sz w:val="17"/>
    </w:rPr>
  </w:style>
  <w:style w:type="paragraph" w:styleId="ListParagraph">
    <w:name w:val="List Paragraph"/>
    <w:basedOn w:val="Normal"/>
    <w:uiPriority w:val="34"/>
    <w:qFormat/>
    <w:rsid w:val="00346080"/>
    <w:pPr>
      <w:spacing w:before="180" w:after="240"/>
      <w:ind w:left="720"/>
      <w:contextualSpacing/>
    </w:pPr>
    <w:rPr>
      <w:rFonts w:eastAsia="Aptos" w:cs="Noto Sans Display"/>
      <w:sz w:val="22"/>
      <w:szCs w:val="22"/>
    </w:rPr>
  </w:style>
  <w:style w:type="character" w:styleId="Mention">
    <w:name w:val="Mention"/>
    <w:basedOn w:val="DefaultParagraphFont"/>
    <w:uiPriority w:val="99"/>
    <w:unhideWhenUsed/>
    <w:rsid w:val="00365E2F"/>
    <w:rPr>
      <w:color w:val="2B579A"/>
      <w:shd w:val="clear" w:color="auto" w:fill="E1DFDD"/>
    </w:rPr>
  </w:style>
  <w:style w:type="numbering" w:customStyle="1" w:styleId="CurrentList1">
    <w:name w:val="Current List1"/>
    <w:uiPriority w:val="99"/>
    <w:rsid w:val="004C2024"/>
    <w:pPr>
      <w:numPr>
        <w:numId w:val="37"/>
      </w:numPr>
    </w:pPr>
  </w:style>
  <w:style w:type="numbering" w:customStyle="1" w:styleId="CurrentList2">
    <w:name w:val="Current List2"/>
    <w:uiPriority w:val="99"/>
    <w:rsid w:val="004C2024"/>
    <w:pPr>
      <w:numPr>
        <w:numId w:val="4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08965">
      <w:bodyDiv w:val="1"/>
      <w:marLeft w:val="0"/>
      <w:marRight w:val="0"/>
      <w:marTop w:val="0"/>
      <w:marBottom w:val="0"/>
      <w:divBdr>
        <w:top w:val="none" w:sz="0" w:space="0" w:color="auto"/>
        <w:left w:val="none" w:sz="0" w:space="0" w:color="auto"/>
        <w:bottom w:val="none" w:sz="0" w:space="0" w:color="auto"/>
        <w:right w:val="none" w:sz="0" w:space="0" w:color="auto"/>
      </w:divBdr>
    </w:div>
    <w:div w:id="189074613">
      <w:bodyDiv w:val="1"/>
      <w:marLeft w:val="0"/>
      <w:marRight w:val="0"/>
      <w:marTop w:val="0"/>
      <w:marBottom w:val="0"/>
      <w:divBdr>
        <w:top w:val="none" w:sz="0" w:space="0" w:color="auto"/>
        <w:left w:val="none" w:sz="0" w:space="0" w:color="auto"/>
        <w:bottom w:val="none" w:sz="0" w:space="0" w:color="auto"/>
        <w:right w:val="none" w:sz="0" w:space="0" w:color="auto"/>
      </w:divBdr>
    </w:div>
    <w:div w:id="262613992">
      <w:bodyDiv w:val="1"/>
      <w:marLeft w:val="0"/>
      <w:marRight w:val="0"/>
      <w:marTop w:val="0"/>
      <w:marBottom w:val="0"/>
      <w:divBdr>
        <w:top w:val="none" w:sz="0" w:space="0" w:color="auto"/>
        <w:left w:val="none" w:sz="0" w:space="0" w:color="auto"/>
        <w:bottom w:val="none" w:sz="0" w:space="0" w:color="auto"/>
        <w:right w:val="none" w:sz="0" w:space="0" w:color="auto"/>
      </w:divBdr>
    </w:div>
    <w:div w:id="267085848">
      <w:bodyDiv w:val="1"/>
      <w:marLeft w:val="0"/>
      <w:marRight w:val="0"/>
      <w:marTop w:val="0"/>
      <w:marBottom w:val="0"/>
      <w:divBdr>
        <w:top w:val="none" w:sz="0" w:space="0" w:color="auto"/>
        <w:left w:val="none" w:sz="0" w:space="0" w:color="auto"/>
        <w:bottom w:val="none" w:sz="0" w:space="0" w:color="auto"/>
        <w:right w:val="none" w:sz="0" w:space="0" w:color="auto"/>
      </w:divBdr>
    </w:div>
    <w:div w:id="300119730">
      <w:bodyDiv w:val="1"/>
      <w:marLeft w:val="0"/>
      <w:marRight w:val="0"/>
      <w:marTop w:val="0"/>
      <w:marBottom w:val="0"/>
      <w:divBdr>
        <w:top w:val="none" w:sz="0" w:space="0" w:color="auto"/>
        <w:left w:val="none" w:sz="0" w:space="0" w:color="auto"/>
        <w:bottom w:val="none" w:sz="0" w:space="0" w:color="auto"/>
        <w:right w:val="none" w:sz="0" w:space="0" w:color="auto"/>
      </w:divBdr>
    </w:div>
    <w:div w:id="362560927">
      <w:bodyDiv w:val="1"/>
      <w:marLeft w:val="0"/>
      <w:marRight w:val="0"/>
      <w:marTop w:val="0"/>
      <w:marBottom w:val="0"/>
      <w:divBdr>
        <w:top w:val="none" w:sz="0" w:space="0" w:color="auto"/>
        <w:left w:val="none" w:sz="0" w:space="0" w:color="auto"/>
        <w:bottom w:val="none" w:sz="0" w:space="0" w:color="auto"/>
        <w:right w:val="none" w:sz="0" w:space="0" w:color="auto"/>
      </w:divBdr>
    </w:div>
    <w:div w:id="457995113">
      <w:bodyDiv w:val="1"/>
      <w:marLeft w:val="0"/>
      <w:marRight w:val="0"/>
      <w:marTop w:val="0"/>
      <w:marBottom w:val="0"/>
      <w:divBdr>
        <w:top w:val="none" w:sz="0" w:space="0" w:color="auto"/>
        <w:left w:val="none" w:sz="0" w:space="0" w:color="auto"/>
        <w:bottom w:val="none" w:sz="0" w:space="0" w:color="auto"/>
        <w:right w:val="none" w:sz="0" w:space="0" w:color="auto"/>
      </w:divBdr>
    </w:div>
    <w:div w:id="529343431">
      <w:bodyDiv w:val="1"/>
      <w:marLeft w:val="0"/>
      <w:marRight w:val="0"/>
      <w:marTop w:val="0"/>
      <w:marBottom w:val="0"/>
      <w:divBdr>
        <w:top w:val="none" w:sz="0" w:space="0" w:color="auto"/>
        <w:left w:val="none" w:sz="0" w:space="0" w:color="auto"/>
        <w:bottom w:val="none" w:sz="0" w:space="0" w:color="auto"/>
        <w:right w:val="none" w:sz="0" w:space="0" w:color="auto"/>
      </w:divBdr>
    </w:div>
    <w:div w:id="590897495">
      <w:bodyDiv w:val="1"/>
      <w:marLeft w:val="0"/>
      <w:marRight w:val="0"/>
      <w:marTop w:val="0"/>
      <w:marBottom w:val="0"/>
      <w:divBdr>
        <w:top w:val="none" w:sz="0" w:space="0" w:color="auto"/>
        <w:left w:val="none" w:sz="0" w:space="0" w:color="auto"/>
        <w:bottom w:val="none" w:sz="0" w:space="0" w:color="auto"/>
        <w:right w:val="none" w:sz="0" w:space="0" w:color="auto"/>
      </w:divBdr>
    </w:div>
    <w:div w:id="599683928">
      <w:bodyDiv w:val="1"/>
      <w:marLeft w:val="0"/>
      <w:marRight w:val="0"/>
      <w:marTop w:val="0"/>
      <w:marBottom w:val="0"/>
      <w:divBdr>
        <w:top w:val="none" w:sz="0" w:space="0" w:color="auto"/>
        <w:left w:val="none" w:sz="0" w:space="0" w:color="auto"/>
        <w:bottom w:val="none" w:sz="0" w:space="0" w:color="auto"/>
        <w:right w:val="none" w:sz="0" w:space="0" w:color="auto"/>
      </w:divBdr>
    </w:div>
    <w:div w:id="698549843">
      <w:bodyDiv w:val="1"/>
      <w:marLeft w:val="0"/>
      <w:marRight w:val="0"/>
      <w:marTop w:val="0"/>
      <w:marBottom w:val="0"/>
      <w:divBdr>
        <w:top w:val="none" w:sz="0" w:space="0" w:color="auto"/>
        <w:left w:val="none" w:sz="0" w:space="0" w:color="auto"/>
        <w:bottom w:val="none" w:sz="0" w:space="0" w:color="auto"/>
        <w:right w:val="none" w:sz="0" w:space="0" w:color="auto"/>
      </w:divBdr>
    </w:div>
    <w:div w:id="869611654">
      <w:bodyDiv w:val="1"/>
      <w:marLeft w:val="0"/>
      <w:marRight w:val="0"/>
      <w:marTop w:val="0"/>
      <w:marBottom w:val="0"/>
      <w:divBdr>
        <w:top w:val="none" w:sz="0" w:space="0" w:color="auto"/>
        <w:left w:val="none" w:sz="0" w:space="0" w:color="auto"/>
        <w:bottom w:val="none" w:sz="0" w:space="0" w:color="auto"/>
        <w:right w:val="none" w:sz="0" w:space="0" w:color="auto"/>
      </w:divBdr>
    </w:div>
    <w:div w:id="889656744">
      <w:bodyDiv w:val="1"/>
      <w:marLeft w:val="0"/>
      <w:marRight w:val="0"/>
      <w:marTop w:val="0"/>
      <w:marBottom w:val="0"/>
      <w:divBdr>
        <w:top w:val="none" w:sz="0" w:space="0" w:color="auto"/>
        <w:left w:val="none" w:sz="0" w:space="0" w:color="auto"/>
        <w:bottom w:val="none" w:sz="0" w:space="0" w:color="auto"/>
        <w:right w:val="none" w:sz="0" w:space="0" w:color="auto"/>
      </w:divBdr>
    </w:div>
    <w:div w:id="1130365622">
      <w:bodyDiv w:val="1"/>
      <w:marLeft w:val="0"/>
      <w:marRight w:val="0"/>
      <w:marTop w:val="0"/>
      <w:marBottom w:val="0"/>
      <w:divBdr>
        <w:top w:val="none" w:sz="0" w:space="0" w:color="auto"/>
        <w:left w:val="none" w:sz="0" w:space="0" w:color="auto"/>
        <w:bottom w:val="none" w:sz="0" w:space="0" w:color="auto"/>
        <w:right w:val="none" w:sz="0" w:space="0" w:color="auto"/>
      </w:divBdr>
    </w:div>
    <w:div w:id="1721129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30F213-CF11-497F-8D73-BD09845C99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4058</Words>
  <Characters>23133</Characters>
  <Application>Microsoft Office Word</Application>
  <DocSecurity>0</DocSecurity>
  <Lines>192</Lines>
  <Paragraphs>54</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CWS/13/24 Annex (French) </vt:lpstr>
      <vt:lpstr>    Introduction</vt:lpstr>
      <vt:lpstr>    CONTENU RECOMMANDÉ DES SITES WEB DES OFFICES DE PROPRIÉTÉ INTELLECTUELLE</vt:lpstr>
      <vt:lpstr>    CONTENU RECOMMANDÉ DES SITES WEB DES OFFICES DE PROPRIÉTÉ INTELLECTUELLE</vt:lpstr>
    </vt:vector>
  </TitlesOfParts>
  <Manager/>
  <Company>WIPO</Company>
  <LinksUpToDate>false</LinksUpToDate>
  <CharactersWithSpaces>27137</CharactersWithSpaces>
  <SharedDoc>false</SharedDoc>
  <HLinks>
    <vt:vector size="6" baseType="variant">
      <vt:variant>
        <vt:i4>983068</vt:i4>
      </vt:variant>
      <vt:variant>
        <vt:i4>2</vt:i4>
      </vt:variant>
      <vt:variant>
        <vt:i4>0</vt:i4>
      </vt:variant>
      <vt:variant>
        <vt:i4>5</vt:i4>
      </vt:variant>
      <vt:variant>
        <vt:lpwstr>https://www.wipo.int/members/en/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CWS/13/24 Annex (French) </dc:title>
  <dc:subject>Proposition de révision de la partie 6.1 du Manuel de l’OMPI Annexe</dc:subject>
  <dc:creator>WIPO</dc:creator>
  <cp:keywords>WIPO CWS treizième session, Proposition de Révision, Partie 6.1 du Manuel de l’OMPI, Annexe</cp:keywords>
  <dc:description/>
  <cp:lastModifiedBy>EMMETT Claudia</cp:lastModifiedBy>
  <cp:revision>8</cp:revision>
  <cp:lastPrinted>2025-10-28T14:11:00Z</cp:lastPrinted>
  <dcterms:created xsi:type="dcterms:W3CDTF">2025-10-28T14:07:00Z</dcterms:created>
  <dcterms:modified xsi:type="dcterms:W3CDTF">2025-10-28T14:17:00Z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0773ee6-353b-4fb9-a59d-0b94c8c67bea_Enabled">
    <vt:lpwstr>true</vt:lpwstr>
  </property>
  <property fmtid="{D5CDD505-2E9C-101B-9397-08002B2CF9AE}" pid="3" name="MSIP_Label_20773ee6-353b-4fb9-a59d-0b94c8c67bea_SetDate">
    <vt:lpwstr>2025-10-28T14:10:19Z</vt:lpwstr>
  </property>
  <property fmtid="{D5CDD505-2E9C-101B-9397-08002B2CF9AE}" pid="4" name="MSIP_Label_20773ee6-353b-4fb9-a59d-0b94c8c67bea_Method">
    <vt:lpwstr>Privileged</vt:lpwstr>
  </property>
  <property fmtid="{D5CDD505-2E9C-101B-9397-08002B2CF9AE}" pid="5" name="MSIP_Label_20773ee6-353b-4fb9-a59d-0b94c8c67bea_Name">
    <vt:lpwstr>No markings</vt:lpwstr>
  </property>
  <property fmtid="{D5CDD505-2E9C-101B-9397-08002B2CF9AE}" pid="6" name="MSIP_Label_20773ee6-353b-4fb9-a59d-0b94c8c67bea_SiteId">
    <vt:lpwstr>faa31b06-8ccc-48c9-867f-f7510dd11c02</vt:lpwstr>
  </property>
  <property fmtid="{D5CDD505-2E9C-101B-9397-08002B2CF9AE}" pid="7" name="MSIP_Label_20773ee6-353b-4fb9-a59d-0b94c8c67bea_ActionId">
    <vt:lpwstr>690bfeae-486a-4efb-894f-3ea888dc1b14</vt:lpwstr>
  </property>
  <property fmtid="{D5CDD505-2E9C-101B-9397-08002B2CF9AE}" pid="8" name="MSIP_Label_20773ee6-353b-4fb9-a59d-0b94c8c67bea_ContentBits">
    <vt:lpwstr>0</vt:lpwstr>
  </property>
  <property fmtid="{D5CDD505-2E9C-101B-9397-08002B2CF9AE}" pid="9" name="MSIP_Label_20773ee6-353b-4fb9-a59d-0b94c8c67bea_Tag">
    <vt:lpwstr>10, 0, 1, 1</vt:lpwstr>
  </property>
</Properties>
</file>